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70D" w:rsidRDefault="0042670D" w:rsidP="0042670D">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42670D" w:rsidRDefault="0042670D" w:rsidP="0042670D">
      <w:pPr>
        <w:rPr>
          <w:b/>
          <w:sz w:val="28"/>
        </w:rPr>
      </w:pPr>
    </w:p>
    <w:p w:rsidR="0042670D" w:rsidRDefault="0042670D" w:rsidP="0042670D">
      <w:pPr>
        <w:tabs>
          <w:tab w:val="left" w:pos="3828"/>
        </w:tabs>
        <w:spacing w:after="240"/>
        <w:rPr>
          <w:b/>
          <w:sz w:val="28"/>
        </w:rPr>
      </w:pPr>
      <w:r>
        <w:rPr>
          <w:b/>
          <w:sz w:val="28"/>
        </w:rPr>
        <w:t xml:space="preserve">Název vysoké školy: </w:t>
      </w:r>
      <w:r>
        <w:rPr>
          <w:b/>
          <w:sz w:val="28"/>
        </w:rPr>
        <w:tab/>
        <w:t>Univerzita Tomáše Bati ve Zlíně</w:t>
      </w:r>
    </w:p>
    <w:p w:rsidR="0042670D" w:rsidRDefault="0042670D" w:rsidP="0042670D">
      <w:pPr>
        <w:tabs>
          <w:tab w:val="left" w:pos="3828"/>
        </w:tabs>
        <w:spacing w:after="240"/>
        <w:ind w:left="3686" w:hanging="3686"/>
        <w:rPr>
          <w:b/>
          <w:sz w:val="28"/>
        </w:rPr>
      </w:pPr>
    </w:p>
    <w:p w:rsidR="0042670D" w:rsidRDefault="0042670D" w:rsidP="0042670D">
      <w:pPr>
        <w:tabs>
          <w:tab w:val="left" w:pos="3828"/>
        </w:tabs>
        <w:spacing w:after="240"/>
        <w:rPr>
          <w:b/>
          <w:sz w:val="28"/>
        </w:rPr>
      </w:pPr>
      <w:r>
        <w:rPr>
          <w:b/>
          <w:sz w:val="28"/>
        </w:rPr>
        <w:t xml:space="preserve">Název součásti vysoké školy: </w:t>
      </w:r>
      <w:r>
        <w:rPr>
          <w:b/>
          <w:sz w:val="28"/>
        </w:rPr>
        <w:tab/>
        <w:t>Fakulta managementu a ekonomiky</w:t>
      </w:r>
    </w:p>
    <w:p w:rsidR="0042670D" w:rsidRDefault="0042670D" w:rsidP="0042670D">
      <w:pPr>
        <w:tabs>
          <w:tab w:val="left" w:pos="3828"/>
        </w:tabs>
        <w:spacing w:after="240"/>
        <w:ind w:left="3544" w:hanging="3544"/>
        <w:rPr>
          <w:b/>
          <w:sz w:val="28"/>
        </w:rPr>
      </w:pPr>
    </w:p>
    <w:p w:rsidR="0042670D" w:rsidRDefault="0042670D" w:rsidP="0042670D">
      <w:pPr>
        <w:tabs>
          <w:tab w:val="left" w:pos="3828"/>
        </w:tabs>
        <w:spacing w:after="240"/>
        <w:rPr>
          <w:b/>
          <w:sz w:val="28"/>
        </w:rPr>
      </w:pPr>
      <w:r>
        <w:rPr>
          <w:b/>
          <w:sz w:val="28"/>
        </w:rPr>
        <w:t>Název spolupracující instituce:</w:t>
      </w:r>
    </w:p>
    <w:p w:rsidR="0042670D" w:rsidRDefault="0042670D" w:rsidP="0042670D">
      <w:pPr>
        <w:tabs>
          <w:tab w:val="left" w:pos="3828"/>
        </w:tabs>
        <w:spacing w:after="240"/>
        <w:rPr>
          <w:b/>
          <w:sz w:val="28"/>
        </w:rPr>
      </w:pPr>
    </w:p>
    <w:p w:rsidR="0042670D" w:rsidRDefault="0042670D" w:rsidP="0042670D">
      <w:pPr>
        <w:tabs>
          <w:tab w:val="left" w:pos="3828"/>
        </w:tabs>
        <w:spacing w:after="240"/>
        <w:rPr>
          <w:b/>
          <w:sz w:val="28"/>
        </w:rPr>
      </w:pPr>
      <w:r>
        <w:rPr>
          <w:b/>
          <w:sz w:val="28"/>
        </w:rPr>
        <w:t>Název studijního programu:</w:t>
      </w:r>
      <w:r>
        <w:rPr>
          <w:b/>
          <w:sz w:val="28"/>
        </w:rPr>
        <w:tab/>
        <w:t>Průmyslové inženýrství</w:t>
      </w:r>
    </w:p>
    <w:p w:rsidR="0042670D" w:rsidRDefault="0042670D" w:rsidP="0042670D">
      <w:pPr>
        <w:tabs>
          <w:tab w:val="left" w:pos="3828"/>
        </w:tabs>
        <w:spacing w:after="240"/>
        <w:rPr>
          <w:b/>
          <w:sz w:val="28"/>
        </w:rPr>
      </w:pPr>
    </w:p>
    <w:p w:rsidR="0042670D" w:rsidRDefault="0042670D" w:rsidP="0042670D">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42670D" w:rsidRDefault="0042670D" w:rsidP="0042670D">
      <w:pPr>
        <w:tabs>
          <w:tab w:val="left" w:pos="3828"/>
        </w:tabs>
        <w:spacing w:after="240"/>
        <w:rPr>
          <w:b/>
          <w:sz w:val="28"/>
        </w:rPr>
      </w:pPr>
    </w:p>
    <w:p w:rsidR="0042670D" w:rsidRDefault="0042670D">
      <w:pPr>
        <w:tabs>
          <w:tab w:val="left" w:pos="3828"/>
        </w:tabs>
        <w:ind w:left="3827" w:hanging="3827"/>
        <w:rPr>
          <w:b/>
          <w:sz w:val="28"/>
        </w:rPr>
        <w:pPrChange w:id="0" w:author="Michal Pilík" w:date="2018-08-24T14:07:00Z">
          <w:pPr>
            <w:tabs>
              <w:tab w:val="left" w:pos="3828"/>
            </w:tabs>
            <w:spacing w:after="240"/>
            <w:ind w:left="3825" w:hanging="3825"/>
          </w:pPr>
        </w:pPrChange>
      </w:pPr>
      <w:r>
        <w:rPr>
          <w:b/>
          <w:sz w:val="28"/>
        </w:rPr>
        <w:t>Schvalující orgán:</w:t>
      </w:r>
      <w:r>
        <w:rPr>
          <w:b/>
          <w:sz w:val="28"/>
        </w:rPr>
        <w:tab/>
      </w:r>
      <w:r>
        <w:rPr>
          <w:b/>
          <w:sz w:val="28"/>
        </w:rPr>
        <w:tab/>
        <w:t>Vědecká rada FaME UTB, Rada pro vnitřní hodnocení UTB</w:t>
      </w:r>
    </w:p>
    <w:p w:rsidR="0042670D" w:rsidRDefault="0042670D" w:rsidP="0042670D">
      <w:pPr>
        <w:tabs>
          <w:tab w:val="left" w:pos="3828"/>
        </w:tabs>
        <w:spacing w:after="240"/>
        <w:rPr>
          <w:b/>
          <w:sz w:val="28"/>
        </w:rPr>
      </w:pPr>
    </w:p>
    <w:p w:rsidR="0042670D" w:rsidRDefault="0042670D">
      <w:pPr>
        <w:tabs>
          <w:tab w:val="left" w:pos="3828"/>
        </w:tabs>
        <w:ind w:left="3827" w:hanging="3827"/>
        <w:rPr>
          <w:b/>
          <w:sz w:val="28"/>
        </w:rPr>
        <w:pPrChange w:id="1" w:author="Michal Pilík" w:date="2018-08-24T14:07:00Z">
          <w:pPr>
            <w:tabs>
              <w:tab w:val="left" w:pos="3828"/>
            </w:tabs>
            <w:spacing w:after="240"/>
            <w:ind w:left="3825" w:hanging="3825"/>
          </w:pPr>
        </w:pPrChange>
      </w:pPr>
      <w:r>
        <w:rPr>
          <w:b/>
          <w:sz w:val="28"/>
        </w:rPr>
        <w:t>Datum schválení žádosti:</w:t>
      </w:r>
      <w:r>
        <w:rPr>
          <w:b/>
          <w:sz w:val="28"/>
        </w:rPr>
        <w:tab/>
      </w:r>
      <w:r>
        <w:rPr>
          <w:b/>
          <w:sz w:val="28"/>
        </w:rPr>
        <w:tab/>
        <w:t xml:space="preserve">schváleno Vědeckou radou FaME dne </w:t>
      </w:r>
      <w:r w:rsidR="0072480E">
        <w:rPr>
          <w:b/>
          <w:sz w:val="28"/>
        </w:rPr>
        <w:t xml:space="preserve"> </w:t>
      </w:r>
      <w:r>
        <w:rPr>
          <w:b/>
          <w:sz w:val="28"/>
        </w:rPr>
        <w:t xml:space="preserve">    </w:t>
      </w:r>
      <w:r w:rsidR="0072480E">
        <w:rPr>
          <w:b/>
          <w:sz w:val="28"/>
        </w:rPr>
        <w:t>25. 5. 2018</w:t>
      </w:r>
    </w:p>
    <w:p w:rsidR="0042670D" w:rsidRDefault="0042670D" w:rsidP="0042670D">
      <w:pPr>
        <w:tabs>
          <w:tab w:val="left" w:pos="3828"/>
        </w:tabs>
        <w:spacing w:after="240"/>
        <w:rPr>
          <w:b/>
          <w:sz w:val="28"/>
        </w:rPr>
      </w:pPr>
    </w:p>
    <w:p w:rsidR="0042670D" w:rsidRDefault="0042670D" w:rsidP="0042670D">
      <w:pPr>
        <w:tabs>
          <w:tab w:val="left" w:pos="3828"/>
        </w:tabs>
        <w:spacing w:after="240"/>
        <w:rPr>
          <w:b/>
          <w:sz w:val="28"/>
        </w:rPr>
      </w:pPr>
      <w:r>
        <w:rPr>
          <w:b/>
          <w:sz w:val="28"/>
        </w:rPr>
        <w:t>Odkaz na elektronickou podobu žádosti:</w:t>
      </w:r>
    </w:p>
    <w:p w:rsidR="0042670D" w:rsidRDefault="0042670D" w:rsidP="0042670D">
      <w:pPr>
        <w:tabs>
          <w:tab w:val="left" w:pos="3828"/>
        </w:tabs>
        <w:spacing w:after="240"/>
        <w:rPr>
          <w:b/>
          <w:sz w:val="28"/>
        </w:rPr>
      </w:pPr>
    </w:p>
    <w:p w:rsidR="0042670D" w:rsidRDefault="0042670D">
      <w:pPr>
        <w:tabs>
          <w:tab w:val="left" w:pos="3828"/>
        </w:tabs>
        <w:rPr>
          <w:b/>
          <w:sz w:val="28"/>
        </w:rPr>
        <w:pPrChange w:id="2" w:author="Michal Pilík" w:date="2018-08-24T14:07:00Z">
          <w:pPr>
            <w:tabs>
              <w:tab w:val="left" w:pos="3828"/>
            </w:tabs>
            <w:spacing w:after="240"/>
          </w:pPr>
        </w:pPrChange>
      </w:pPr>
      <w:r>
        <w:rPr>
          <w:b/>
          <w:sz w:val="28"/>
        </w:rPr>
        <w:t>Odkazy na relevantní vnitřní předpisy:</w:t>
      </w:r>
    </w:p>
    <w:p w:rsidR="00EF07D2" w:rsidRPr="00EF07D2" w:rsidRDefault="00EF07D2">
      <w:pPr>
        <w:spacing w:after="120"/>
        <w:rPr>
          <w:b/>
          <w:sz w:val="24"/>
          <w:szCs w:val="24"/>
        </w:rPr>
        <w:pPrChange w:id="3" w:author="Michal Pilík" w:date="2018-08-24T14:07:00Z">
          <w:pPr>
            <w:spacing w:after="240"/>
          </w:pPr>
        </w:pPrChange>
      </w:pPr>
      <w:r w:rsidRPr="00EF07D2">
        <w:rPr>
          <w:sz w:val="24"/>
          <w:szCs w:val="24"/>
        </w:rPr>
        <w:t xml:space="preserve">Vnitřní předpisy UTB: </w:t>
      </w:r>
      <w:r w:rsidR="00AE0477">
        <w:fldChar w:fldCharType="begin"/>
      </w:r>
      <w:r w:rsidR="00AE0477">
        <w:instrText xml:space="preserve"> HYPERLINK "https://www.utb.cz/univerzita/uredni-deska/vnitrni-normy-a-predpisy/vnitrni-predpisy/" </w:instrText>
      </w:r>
      <w:r w:rsidR="00AE0477">
        <w:fldChar w:fldCharType="separate"/>
      </w:r>
      <w:r w:rsidRPr="00EF07D2">
        <w:rPr>
          <w:rStyle w:val="Hypertextovodkaz"/>
          <w:sz w:val="24"/>
          <w:szCs w:val="24"/>
        </w:rPr>
        <w:t>https://www.utb.cz/univerzita/uredni-deska/vnitrni-normy-a-predpisy/vnitrni-predpisy/</w:t>
      </w:r>
      <w:r w:rsidR="00AE0477">
        <w:rPr>
          <w:rStyle w:val="Hypertextovodkaz"/>
          <w:sz w:val="24"/>
          <w:szCs w:val="24"/>
        </w:rPr>
        <w:fldChar w:fldCharType="end"/>
      </w:r>
      <w:r w:rsidRPr="00EF07D2">
        <w:rPr>
          <w:sz w:val="24"/>
          <w:szCs w:val="24"/>
        </w:rPr>
        <w:t xml:space="preserve"> </w:t>
      </w:r>
    </w:p>
    <w:p w:rsidR="00EF07D2" w:rsidRDefault="00EF07D2" w:rsidP="00EF07D2">
      <w:pPr>
        <w:spacing w:after="240"/>
        <w:rPr>
          <w:ins w:id="4" w:author="Michal Pilík" w:date="2018-08-24T14:07:00Z"/>
          <w:sz w:val="24"/>
          <w:szCs w:val="24"/>
        </w:rPr>
      </w:pPr>
      <w:r w:rsidRPr="00EF07D2">
        <w:rPr>
          <w:sz w:val="24"/>
          <w:szCs w:val="24"/>
        </w:rPr>
        <w:t xml:space="preserve">Vnitřní předpisy FaME: </w:t>
      </w:r>
      <w:hyperlink r:id="rId8" w:history="1">
        <w:r w:rsidRPr="00EF07D2">
          <w:rPr>
            <w:rStyle w:val="Hypertextovodkaz"/>
            <w:sz w:val="24"/>
            <w:szCs w:val="24"/>
          </w:rPr>
          <w:t>https://fame.utb.cz/o-fakulte/uredni-deska/vnitrni-normy-a-predpisy/vnitrni-predpisy/</w:t>
        </w:r>
      </w:hyperlink>
      <w:r w:rsidRPr="00EF07D2">
        <w:rPr>
          <w:sz w:val="24"/>
          <w:szCs w:val="24"/>
        </w:rPr>
        <w:t xml:space="preserve"> </w:t>
      </w:r>
    </w:p>
    <w:p w:rsidR="00AE0477" w:rsidRDefault="00AE0477" w:rsidP="00AE0477">
      <w:pPr>
        <w:rPr>
          <w:ins w:id="5" w:author="Michal Pilík" w:date="2018-08-24T14:07:00Z"/>
          <w:b/>
          <w:sz w:val="28"/>
        </w:rPr>
      </w:pPr>
      <w:ins w:id="6" w:author="Michal Pilík" w:date="2018-08-24T14:07:00Z">
        <w:r>
          <w:rPr>
            <w:b/>
            <w:sz w:val="28"/>
          </w:rPr>
          <w:t>Odkazy na interní stránky UTB a FaME:</w:t>
        </w:r>
      </w:ins>
    </w:p>
    <w:p w:rsidR="00AE0477" w:rsidRPr="00723898" w:rsidRDefault="00AE0477" w:rsidP="00AE0477">
      <w:pPr>
        <w:rPr>
          <w:ins w:id="7" w:author="Michal Pilík" w:date="2018-08-24T14:07:00Z"/>
          <w:b/>
          <w:sz w:val="24"/>
        </w:rPr>
      </w:pPr>
      <w:ins w:id="8" w:author="Michal Pilík" w:date="2018-08-24T14:07:00Z">
        <w:r w:rsidRPr="00723898">
          <w:rPr>
            <w:b/>
            <w:sz w:val="24"/>
          </w:rPr>
          <w:t xml:space="preserve">Univerzita Tomáše Bati </w:t>
        </w:r>
        <w:r w:rsidRPr="0015624F">
          <w:rPr>
            <w:sz w:val="24"/>
          </w:rPr>
          <w:t xml:space="preserve">- </w:t>
        </w:r>
        <w:r>
          <w:rPr>
            <w:sz w:val="24"/>
          </w:rPr>
          <w:fldChar w:fldCharType="begin"/>
        </w:r>
        <w:r>
          <w:rPr>
            <w:sz w:val="24"/>
          </w:rPr>
          <w:instrText xml:space="preserve"> HYPERLINK "</w:instrText>
        </w:r>
        <w:r w:rsidRPr="0015624F">
          <w:rPr>
            <w:sz w:val="24"/>
          </w:rPr>
          <w:instrText>https://www.utb.cz/wp-login.php</w:instrText>
        </w:r>
        <w:r>
          <w:rPr>
            <w:sz w:val="24"/>
          </w:rPr>
          <w:instrText xml:space="preserve">" </w:instrText>
        </w:r>
        <w:r>
          <w:rPr>
            <w:sz w:val="24"/>
          </w:rPr>
          <w:fldChar w:fldCharType="separate"/>
        </w:r>
        <w:r w:rsidRPr="0015624F">
          <w:rPr>
            <w:rStyle w:val="Hypertextovodkaz"/>
          </w:rPr>
          <w:t>https://www.utb.cz/wp-login.php</w:t>
        </w:r>
        <w:r>
          <w:rPr>
            <w:sz w:val="24"/>
          </w:rPr>
          <w:fldChar w:fldCharType="end"/>
        </w:r>
        <w:r>
          <w:rPr>
            <w:sz w:val="24"/>
          </w:rPr>
          <w:t xml:space="preserve"> </w:t>
        </w:r>
      </w:ins>
    </w:p>
    <w:p w:rsidR="00AE0477" w:rsidRDefault="00AE0477" w:rsidP="00AE0477">
      <w:pPr>
        <w:rPr>
          <w:ins w:id="9" w:author="Michal Pilík" w:date="2018-08-24T14:07:00Z"/>
          <w:sz w:val="24"/>
        </w:rPr>
      </w:pPr>
      <w:ins w:id="10" w:author="Michal Pilík" w:date="2018-08-24T14:07:00Z">
        <w:r w:rsidRPr="00723898">
          <w:rPr>
            <w:b/>
            <w:sz w:val="24"/>
          </w:rPr>
          <w:t xml:space="preserve">Fakulta managementu a ekonomiky </w:t>
        </w:r>
        <w:r w:rsidRPr="0015624F">
          <w:rPr>
            <w:sz w:val="24"/>
          </w:rPr>
          <w:t xml:space="preserve">- </w:t>
        </w:r>
        <w:r>
          <w:rPr>
            <w:sz w:val="24"/>
          </w:rPr>
          <w:fldChar w:fldCharType="begin"/>
        </w:r>
        <w:r>
          <w:rPr>
            <w:sz w:val="24"/>
          </w:rPr>
          <w:instrText xml:space="preserve"> HYPERLINK "</w:instrText>
        </w:r>
        <w:r w:rsidRPr="0015624F">
          <w:rPr>
            <w:sz w:val="24"/>
          </w:rPr>
          <w:instrText>https://fame.utb.cz/wp-login.php</w:instrText>
        </w:r>
        <w:r>
          <w:rPr>
            <w:sz w:val="24"/>
          </w:rPr>
          <w:instrText xml:space="preserve">" </w:instrText>
        </w:r>
        <w:r>
          <w:rPr>
            <w:sz w:val="24"/>
          </w:rPr>
          <w:fldChar w:fldCharType="separate"/>
        </w:r>
        <w:r w:rsidRPr="0015624F">
          <w:rPr>
            <w:rStyle w:val="Hypertextovodkaz"/>
          </w:rPr>
          <w:t>https://fame.utb.cz/wp-login.php</w:t>
        </w:r>
        <w:r>
          <w:rPr>
            <w:sz w:val="24"/>
          </w:rPr>
          <w:fldChar w:fldCharType="end"/>
        </w:r>
        <w:r>
          <w:rPr>
            <w:sz w:val="24"/>
          </w:rPr>
          <w:t xml:space="preserve"> </w:t>
        </w:r>
      </w:ins>
    </w:p>
    <w:p w:rsidR="00AE0477" w:rsidRDefault="00AE0477" w:rsidP="00AE0477">
      <w:pPr>
        <w:rPr>
          <w:ins w:id="11" w:author="Michal Pilík" w:date="2018-08-24T14:07:00Z"/>
          <w:sz w:val="24"/>
        </w:rPr>
      </w:pPr>
      <w:ins w:id="12" w:author="Michal Pilík" w:date="2018-08-24T14:07:00Z">
        <w:r>
          <w:rPr>
            <w:sz w:val="24"/>
          </w:rPr>
          <w:t>Login: akreditace@utb.cz</w:t>
        </w:r>
      </w:ins>
    </w:p>
    <w:p w:rsidR="00AE0477" w:rsidRPr="0015624F" w:rsidRDefault="00AE0477" w:rsidP="00AE0477">
      <w:pPr>
        <w:spacing w:after="240"/>
        <w:rPr>
          <w:ins w:id="13" w:author="Michal Pilík" w:date="2018-08-24T14:07:00Z"/>
          <w:b/>
          <w:sz w:val="24"/>
        </w:rPr>
      </w:pPr>
      <w:ins w:id="14" w:author="Michal Pilík" w:date="2018-08-24T14:07:00Z">
        <w:r>
          <w:rPr>
            <w:sz w:val="24"/>
          </w:rPr>
          <w:t>Heslo: akreditaceutb062018</w:t>
        </w:r>
      </w:ins>
    </w:p>
    <w:p w:rsidR="00AE0477" w:rsidRPr="00EF07D2" w:rsidDel="00AE0477" w:rsidRDefault="00AE0477" w:rsidP="00EF07D2">
      <w:pPr>
        <w:spacing w:after="240"/>
        <w:rPr>
          <w:del w:id="15" w:author="Michal Pilík" w:date="2018-08-24T14:07:00Z"/>
          <w:sz w:val="24"/>
          <w:szCs w:val="24"/>
        </w:rPr>
      </w:pPr>
    </w:p>
    <w:p w:rsidR="0042670D" w:rsidDel="00AE0477" w:rsidRDefault="0042670D" w:rsidP="0042670D">
      <w:pPr>
        <w:spacing w:after="240"/>
        <w:rPr>
          <w:del w:id="16" w:author="Michal Pilík" w:date="2018-08-24T14:07:00Z"/>
          <w:b/>
          <w:sz w:val="28"/>
        </w:rPr>
      </w:pPr>
    </w:p>
    <w:p w:rsidR="0042670D" w:rsidRDefault="0042670D" w:rsidP="0042670D">
      <w:pPr>
        <w:spacing w:after="240"/>
        <w:rPr>
          <w:b/>
          <w:sz w:val="28"/>
        </w:rPr>
      </w:pPr>
      <w:r>
        <w:rPr>
          <w:b/>
          <w:sz w:val="28"/>
        </w:rPr>
        <w:t>ISCED F:</w:t>
      </w:r>
      <w:r w:rsidR="00102F33">
        <w:rPr>
          <w:b/>
          <w:sz w:val="28"/>
        </w:rPr>
        <w:t xml:space="preserve"> </w:t>
      </w:r>
      <w:r w:rsidR="00095A58">
        <w:rPr>
          <w:b/>
          <w:sz w:val="28"/>
        </w:rPr>
        <w:t xml:space="preserve">0311, </w:t>
      </w:r>
      <w:r w:rsidR="00102F33">
        <w:rPr>
          <w:b/>
          <w:sz w:val="28"/>
        </w:rPr>
        <w:t xml:space="preserve">0488, </w:t>
      </w:r>
      <w:ins w:id="17" w:author="Michal Pilík" w:date="2018-08-30T13:44:00Z">
        <w:r w:rsidR="00C64E96">
          <w:rPr>
            <w:b/>
            <w:sz w:val="28"/>
          </w:rPr>
          <w:t xml:space="preserve">0688, </w:t>
        </w:r>
      </w:ins>
      <w:r w:rsidR="00102F33">
        <w:rPr>
          <w:b/>
          <w:sz w:val="28"/>
        </w:rPr>
        <w:t>0788</w:t>
      </w:r>
    </w:p>
    <w:p w:rsidR="0042670D" w:rsidRDefault="0042670D">
      <w:del w:id="18" w:author="Michal Pilík" w:date="2018-08-24T14:07:00Z">
        <w:r w:rsidDel="00AE0477">
          <w:lastRenderedPageBreak/>
          <w:br w:type="page"/>
        </w:r>
      </w:del>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42670D" w:rsidRPr="00422F29" w:rsidTr="0042670D">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rsidR="0042670D" w:rsidRPr="00422F29" w:rsidRDefault="0042670D" w:rsidP="008B3C90">
            <w:pPr>
              <w:jc w:val="both"/>
              <w:rPr>
                <w:b/>
                <w:sz w:val="28"/>
              </w:rPr>
            </w:pPr>
            <w:r w:rsidRPr="00422F29">
              <w:rPr>
                <w:b/>
                <w:sz w:val="28"/>
              </w:rPr>
              <w:t xml:space="preserve">B-I – </w:t>
            </w:r>
            <w:r w:rsidRPr="0042670D">
              <w:rPr>
                <w:b/>
                <w:sz w:val="28"/>
              </w:rPr>
              <w:t>Charakteristika studijního programu</w:t>
            </w:r>
          </w:p>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Název studijního programu</w:t>
            </w:r>
          </w:p>
        </w:tc>
        <w:tc>
          <w:tcPr>
            <w:tcW w:w="6117" w:type="dxa"/>
            <w:gridSpan w:val="3"/>
            <w:tcBorders>
              <w:bottom w:val="single" w:sz="2" w:space="0" w:color="auto"/>
            </w:tcBorders>
          </w:tcPr>
          <w:p w:rsidR="0042670D" w:rsidRPr="00D103C2" w:rsidRDefault="0042670D" w:rsidP="008B3C90">
            <w:pPr>
              <w:rPr>
                <w:b/>
              </w:rPr>
            </w:pPr>
            <w:r w:rsidRPr="00D103C2">
              <w:rPr>
                <w:b/>
              </w:rPr>
              <w:t>Průmyslové inženýrství</w:t>
            </w:r>
          </w:p>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Typ studijního programu</w:t>
            </w:r>
          </w:p>
        </w:tc>
        <w:tc>
          <w:tcPr>
            <w:tcW w:w="6117" w:type="dxa"/>
            <w:gridSpan w:val="3"/>
            <w:tcBorders>
              <w:bottom w:val="single" w:sz="2" w:space="0" w:color="auto"/>
            </w:tcBorders>
          </w:tcPr>
          <w:p w:rsidR="0042670D" w:rsidRPr="00422F29" w:rsidRDefault="0042670D" w:rsidP="008B3C90">
            <w:r w:rsidRPr="00422F29">
              <w:t xml:space="preserve">doktorský </w:t>
            </w:r>
          </w:p>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Profil studijního programu</w:t>
            </w:r>
          </w:p>
        </w:tc>
        <w:tc>
          <w:tcPr>
            <w:tcW w:w="6117" w:type="dxa"/>
            <w:gridSpan w:val="3"/>
            <w:tcBorders>
              <w:bottom w:val="single" w:sz="2" w:space="0" w:color="auto"/>
            </w:tcBorders>
          </w:tcPr>
          <w:p w:rsidR="0042670D" w:rsidRPr="00422F29" w:rsidRDefault="0042670D" w:rsidP="008B3C90"/>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Forma studia</w:t>
            </w:r>
          </w:p>
        </w:tc>
        <w:tc>
          <w:tcPr>
            <w:tcW w:w="6117" w:type="dxa"/>
            <w:gridSpan w:val="3"/>
            <w:tcBorders>
              <w:bottom w:val="single" w:sz="2" w:space="0" w:color="auto"/>
            </w:tcBorders>
          </w:tcPr>
          <w:p w:rsidR="0042670D" w:rsidRPr="00422F29" w:rsidRDefault="0042670D" w:rsidP="008B3C90">
            <w:r w:rsidRPr="00422F29">
              <w:t xml:space="preserve">prezenční – kombinovaná </w:t>
            </w:r>
          </w:p>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Standardní doba studia</w:t>
            </w:r>
          </w:p>
        </w:tc>
        <w:tc>
          <w:tcPr>
            <w:tcW w:w="6117" w:type="dxa"/>
            <w:gridSpan w:val="3"/>
            <w:tcBorders>
              <w:bottom w:val="single" w:sz="2" w:space="0" w:color="auto"/>
            </w:tcBorders>
          </w:tcPr>
          <w:p w:rsidR="0042670D" w:rsidRPr="00422F29" w:rsidRDefault="0042670D" w:rsidP="008B3C90">
            <w:r w:rsidRPr="00422F29">
              <w:t>4 roky</w:t>
            </w:r>
          </w:p>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Jazyk studia</w:t>
            </w:r>
          </w:p>
        </w:tc>
        <w:tc>
          <w:tcPr>
            <w:tcW w:w="6117" w:type="dxa"/>
            <w:gridSpan w:val="3"/>
            <w:tcBorders>
              <w:bottom w:val="single" w:sz="2" w:space="0" w:color="auto"/>
            </w:tcBorders>
          </w:tcPr>
          <w:p w:rsidR="0042670D" w:rsidRPr="00422F29" w:rsidRDefault="0042670D" w:rsidP="008B3C90">
            <w:r>
              <w:t>č</w:t>
            </w:r>
            <w:r w:rsidRPr="00185043">
              <w:t>eský</w:t>
            </w:r>
          </w:p>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Udělovaný akademický titul</w:t>
            </w:r>
          </w:p>
        </w:tc>
        <w:tc>
          <w:tcPr>
            <w:tcW w:w="6117" w:type="dxa"/>
            <w:gridSpan w:val="3"/>
            <w:tcBorders>
              <w:bottom w:val="single" w:sz="2" w:space="0" w:color="auto"/>
            </w:tcBorders>
          </w:tcPr>
          <w:p w:rsidR="0042670D" w:rsidRPr="00422F29" w:rsidRDefault="0042670D" w:rsidP="008B3C90">
            <w:r w:rsidRPr="00422F29">
              <w:t>Ph.D.</w:t>
            </w:r>
          </w:p>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Rigorózní řízení</w:t>
            </w:r>
          </w:p>
        </w:tc>
        <w:tc>
          <w:tcPr>
            <w:tcW w:w="1543" w:type="dxa"/>
            <w:tcBorders>
              <w:bottom w:val="single" w:sz="2" w:space="0" w:color="auto"/>
            </w:tcBorders>
          </w:tcPr>
          <w:p w:rsidR="0042670D" w:rsidRPr="00422F29" w:rsidRDefault="0042670D" w:rsidP="008B3C90">
            <w:r w:rsidRPr="00422F29">
              <w:t>ne</w:t>
            </w:r>
          </w:p>
        </w:tc>
        <w:tc>
          <w:tcPr>
            <w:tcW w:w="2835" w:type="dxa"/>
            <w:tcBorders>
              <w:bottom w:val="single" w:sz="2" w:space="0" w:color="auto"/>
            </w:tcBorders>
            <w:shd w:val="clear" w:color="auto" w:fill="F7CAAC"/>
          </w:tcPr>
          <w:p w:rsidR="0042670D" w:rsidRPr="00422F29" w:rsidRDefault="0042670D" w:rsidP="008B3C90">
            <w:pPr>
              <w:rPr>
                <w:b/>
                <w:bCs/>
              </w:rPr>
            </w:pPr>
            <w:r w:rsidRPr="00422F29">
              <w:rPr>
                <w:b/>
                <w:bCs/>
              </w:rPr>
              <w:t>Udělovaný akademický titul</w:t>
            </w:r>
          </w:p>
        </w:tc>
        <w:tc>
          <w:tcPr>
            <w:tcW w:w="1739" w:type="dxa"/>
            <w:tcBorders>
              <w:bottom w:val="single" w:sz="2" w:space="0" w:color="auto"/>
            </w:tcBorders>
          </w:tcPr>
          <w:p w:rsidR="0042670D" w:rsidRPr="00422F29" w:rsidRDefault="0042670D" w:rsidP="008B3C90"/>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Garant studijního programu</w:t>
            </w:r>
          </w:p>
        </w:tc>
        <w:tc>
          <w:tcPr>
            <w:tcW w:w="6117" w:type="dxa"/>
            <w:gridSpan w:val="3"/>
            <w:tcBorders>
              <w:bottom w:val="single" w:sz="2" w:space="0" w:color="auto"/>
            </w:tcBorders>
          </w:tcPr>
          <w:p w:rsidR="0042670D" w:rsidRPr="008A425D" w:rsidRDefault="0042670D" w:rsidP="008B3C90">
            <w:pPr>
              <w:rPr>
                <w:b/>
              </w:rPr>
            </w:pPr>
            <w:r w:rsidRPr="008A425D">
              <w:rPr>
                <w:b/>
              </w:rPr>
              <w:t>doc. Ing. David Tuček, Ph.D.</w:t>
            </w:r>
          </w:p>
        </w:tc>
      </w:tr>
      <w:tr w:rsidR="0042670D" w:rsidRPr="00422F29" w:rsidTr="008B3C90">
        <w:tc>
          <w:tcPr>
            <w:tcW w:w="3168" w:type="dxa"/>
            <w:tcBorders>
              <w:top w:val="single" w:sz="2" w:space="0" w:color="auto"/>
              <w:left w:val="single" w:sz="2" w:space="0" w:color="auto"/>
              <w:bottom w:val="single" w:sz="2" w:space="0" w:color="auto"/>
              <w:right w:val="single" w:sz="2" w:space="0" w:color="auto"/>
            </w:tcBorders>
            <w:shd w:val="clear" w:color="auto" w:fill="F7CAAC"/>
          </w:tcPr>
          <w:p w:rsidR="0042670D" w:rsidRPr="00422F29" w:rsidRDefault="0042670D" w:rsidP="008B3C90">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42670D" w:rsidRPr="00422F29" w:rsidRDefault="0042670D" w:rsidP="008B3C90">
            <w:r w:rsidRPr="00422F29">
              <w:t>ne</w:t>
            </w:r>
          </w:p>
        </w:tc>
      </w:tr>
      <w:tr w:rsidR="0042670D" w:rsidRPr="00422F29" w:rsidTr="008B3C90">
        <w:tc>
          <w:tcPr>
            <w:tcW w:w="3168" w:type="dxa"/>
            <w:tcBorders>
              <w:top w:val="single" w:sz="2" w:space="0" w:color="auto"/>
              <w:left w:val="single" w:sz="2" w:space="0" w:color="auto"/>
              <w:bottom w:val="single" w:sz="2" w:space="0" w:color="auto"/>
              <w:right w:val="single" w:sz="2" w:space="0" w:color="auto"/>
            </w:tcBorders>
            <w:shd w:val="clear" w:color="auto" w:fill="F7CAAC"/>
          </w:tcPr>
          <w:p w:rsidR="0042670D" w:rsidRPr="00422F29" w:rsidRDefault="0042670D" w:rsidP="008B3C90">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42670D" w:rsidRPr="00422F29" w:rsidRDefault="0042670D" w:rsidP="008B3C90">
            <w:r w:rsidRPr="00422F29">
              <w:t>ne</w:t>
            </w:r>
          </w:p>
        </w:tc>
      </w:tr>
      <w:tr w:rsidR="0042670D" w:rsidRPr="00422F29" w:rsidTr="008B3C90">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42670D" w:rsidRPr="00422F29" w:rsidRDefault="0042670D" w:rsidP="008B3C90">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42670D" w:rsidRPr="00422F29" w:rsidRDefault="0042670D" w:rsidP="008B3C90"/>
        </w:tc>
      </w:tr>
      <w:tr w:rsidR="0042670D" w:rsidRPr="00422F29" w:rsidTr="008B3C90">
        <w:tc>
          <w:tcPr>
            <w:tcW w:w="9285" w:type="dxa"/>
            <w:gridSpan w:val="4"/>
            <w:tcBorders>
              <w:top w:val="single" w:sz="2" w:space="0" w:color="auto"/>
            </w:tcBorders>
            <w:shd w:val="clear" w:color="auto" w:fill="F7CAAC"/>
          </w:tcPr>
          <w:p w:rsidR="0042670D" w:rsidRPr="00422F29" w:rsidRDefault="0042670D" w:rsidP="008B3C90">
            <w:pPr>
              <w:jc w:val="both"/>
            </w:pPr>
            <w:r w:rsidRPr="00422F29">
              <w:rPr>
                <w:b/>
              </w:rPr>
              <w:t>Oblast(i) vzdělávání a u kombinovaného studijního programu podíl jednotlivých oblastí vzdělávání v %</w:t>
            </w:r>
          </w:p>
        </w:tc>
      </w:tr>
      <w:tr w:rsidR="0042670D" w:rsidRPr="00422F29" w:rsidTr="008B3C90">
        <w:trPr>
          <w:trHeight w:val="1198"/>
        </w:trPr>
        <w:tc>
          <w:tcPr>
            <w:tcW w:w="9285" w:type="dxa"/>
            <w:gridSpan w:val="4"/>
            <w:shd w:val="clear" w:color="auto" w:fill="FFFFFF"/>
          </w:tcPr>
          <w:p w:rsidR="0042670D" w:rsidRPr="00422F29" w:rsidRDefault="0042670D" w:rsidP="00094C44">
            <w:pPr>
              <w:jc w:val="both"/>
            </w:pPr>
            <w:del w:id="19" w:author="Michal Pilík" w:date="2018-08-27T10:57:00Z">
              <w:r w:rsidRPr="00CF7D4A" w:rsidDel="00AB38E3">
                <w:rPr>
                  <w:b/>
                </w:rPr>
                <w:delText xml:space="preserve">V. </w:delText>
              </w:r>
            </w:del>
            <w:r w:rsidR="004E5166" w:rsidRPr="00CF7D4A">
              <w:rPr>
                <w:b/>
              </w:rPr>
              <w:t>Ekonomické obory</w:t>
            </w:r>
            <w:del w:id="20" w:author="Michal Pilík" w:date="2018-08-27T11:07:00Z">
              <w:r w:rsidR="00CF7D4A" w:rsidRPr="00E0118D" w:rsidDel="00E0118D">
                <w:rPr>
                  <w:b/>
                </w:rPr>
                <w:delText xml:space="preserve"> </w:delText>
              </w:r>
            </w:del>
            <w:del w:id="21" w:author="Michal Pilík" w:date="2018-08-27T11:06:00Z">
              <w:r w:rsidR="00CF7D4A" w:rsidRPr="00E0118D" w:rsidDel="00E0118D">
                <w:rPr>
                  <w:b/>
                  <w:rPrChange w:id="22" w:author="Michal Pilík" w:date="2018-08-27T11:07:00Z">
                    <w:rPr/>
                  </w:rPrChange>
                </w:rPr>
                <w:delText>(mikroekonomie</w:delText>
              </w:r>
              <w:r w:rsidRPr="00E0118D" w:rsidDel="00E0118D">
                <w:rPr>
                  <w:b/>
                  <w:rPrChange w:id="23" w:author="Michal Pilík" w:date="2018-08-27T11:07:00Z">
                    <w:rPr/>
                  </w:rPrChange>
                </w:rPr>
                <w:delText xml:space="preserve">, </w:delText>
              </w:r>
              <w:r w:rsidR="00CF7D4A" w:rsidRPr="00E0118D" w:rsidDel="00E0118D">
                <w:rPr>
                  <w:b/>
                  <w:rPrChange w:id="24" w:author="Michal Pilík" w:date="2018-08-27T11:07:00Z">
                    <w:rPr/>
                  </w:rPrChange>
                </w:rPr>
                <w:delText>m</w:delText>
              </w:r>
              <w:r w:rsidRPr="00E0118D" w:rsidDel="00E0118D">
                <w:rPr>
                  <w:b/>
                  <w:rPrChange w:id="25" w:author="Michal Pilík" w:date="2018-08-27T11:07:00Z">
                    <w:rPr/>
                  </w:rPrChange>
                </w:rPr>
                <w:delText>akroekonomie, podniková ekon</w:delText>
              </w:r>
              <w:r w:rsidR="00CF7D4A" w:rsidRPr="00E0118D" w:rsidDel="00E0118D">
                <w:rPr>
                  <w:b/>
                  <w:rPrChange w:id="26" w:author="Michal Pilík" w:date="2018-08-27T11:07:00Z">
                    <w:rPr/>
                  </w:rPrChange>
                </w:rPr>
                <w:delText xml:space="preserve">omika, ekonometrie)                                          </w:delText>
              </w:r>
            </w:del>
            <w:ins w:id="27" w:author="Michal Pilík" w:date="2018-08-27T11:07:00Z">
              <w:r w:rsidR="00E0118D" w:rsidRPr="00E0118D">
                <w:rPr>
                  <w:b/>
                  <w:rPrChange w:id="28" w:author="Michal Pilík" w:date="2018-08-27T11:07:00Z">
                    <w:rPr/>
                  </w:rPrChange>
                </w:rPr>
                <w:t>:</w:t>
              </w:r>
            </w:ins>
            <w:ins w:id="29" w:author="Michal Pilík" w:date="2018-08-27T11:06:00Z">
              <w:r w:rsidR="00E0118D" w:rsidRPr="00E0118D">
                <w:rPr>
                  <w:b/>
                  <w:rPrChange w:id="30" w:author="Michal Pilík" w:date="2018-08-27T11:07:00Z">
                    <w:rPr/>
                  </w:rPrChange>
                </w:rPr>
                <w:t xml:space="preserve"> </w:t>
              </w:r>
            </w:ins>
            <w:del w:id="31" w:author="Michal Pilík" w:date="2018-08-27T11:06:00Z">
              <w:r w:rsidR="00CF7D4A" w:rsidDel="00E0118D">
                <w:delText xml:space="preserve"> 30</w:delText>
              </w:r>
            </w:del>
            <w:ins w:id="32" w:author="Michal Pilík" w:date="2018-08-30T08:30:00Z">
              <w:r w:rsidR="0019370D">
                <w:t>60</w:t>
              </w:r>
            </w:ins>
            <w:r w:rsidR="00CF7D4A">
              <w:t xml:space="preserve">% </w:t>
            </w:r>
            <w:r w:rsidR="00CF7D4A" w:rsidRPr="00CF7D4A">
              <w:rPr>
                <w:i/>
              </w:rPr>
              <w:t>(Makroekonomie III, Mikroekonomie III</w:t>
            </w:r>
            <w:r w:rsidRPr="00CF7D4A">
              <w:rPr>
                <w:i/>
              </w:rPr>
              <w:t xml:space="preserve">, </w:t>
            </w:r>
            <w:r w:rsidR="00CF7D4A" w:rsidRPr="00CF7D4A">
              <w:rPr>
                <w:i/>
              </w:rPr>
              <w:t>M</w:t>
            </w:r>
            <w:r w:rsidRPr="00CF7D4A">
              <w:rPr>
                <w:i/>
              </w:rPr>
              <w:t>etodologie</w:t>
            </w:r>
            <w:r w:rsidR="00CF7D4A" w:rsidRPr="00CF7D4A">
              <w:rPr>
                <w:i/>
              </w:rPr>
              <w:t xml:space="preserve"> vědecké práce</w:t>
            </w:r>
            <w:ins w:id="33" w:author="Michal Pilík" w:date="2018-08-30T08:30:00Z">
              <w:r w:rsidR="0019370D">
                <w:rPr>
                  <w:i/>
                </w:rPr>
                <w:t xml:space="preserve">, </w:t>
              </w:r>
              <w:r w:rsidR="0019370D" w:rsidRPr="00CF7D4A">
                <w:rPr>
                  <w:i/>
                </w:rPr>
                <w:t>Logistické koncepty, Management kvality</w:t>
              </w:r>
            </w:ins>
            <w:r w:rsidRPr="00CF7D4A">
              <w:rPr>
                <w:i/>
              </w:rPr>
              <w:t>)</w:t>
            </w:r>
          </w:p>
          <w:p w:rsidR="0042670D" w:rsidRPr="00422F29" w:rsidRDefault="0042670D" w:rsidP="00094C44">
            <w:pPr>
              <w:jc w:val="both"/>
            </w:pPr>
            <w:del w:id="34" w:author="Michal Pilík" w:date="2018-08-27T10:57:00Z">
              <w:r w:rsidRPr="00CF7D4A" w:rsidDel="00AB38E3">
                <w:rPr>
                  <w:b/>
                </w:rPr>
                <w:delText xml:space="preserve">XV. </w:delText>
              </w:r>
            </w:del>
            <w:del w:id="35" w:author="Michal Pilík" w:date="2018-08-22T14:24:00Z">
              <w:r w:rsidRPr="00CF7D4A" w:rsidDel="00F82FA8">
                <w:rPr>
                  <w:b/>
                </w:rPr>
                <w:delText>Kybernetika</w:delText>
              </w:r>
              <w:r w:rsidRPr="00422F29" w:rsidDel="00F82FA8">
                <w:delText xml:space="preserve"> </w:delText>
              </w:r>
            </w:del>
            <w:ins w:id="36" w:author="Michal Pilík" w:date="2018-08-22T14:24:00Z">
              <w:r w:rsidR="00F82FA8">
                <w:rPr>
                  <w:b/>
                </w:rPr>
                <w:t>Informatika</w:t>
              </w:r>
            </w:ins>
            <w:ins w:id="37" w:author="Michal Pilík" w:date="2018-08-27T11:07:00Z">
              <w:r w:rsidR="00E0118D">
                <w:rPr>
                  <w:b/>
                </w:rPr>
                <w:t>:</w:t>
              </w:r>
            </w:ins>
            <w:ins w:id="38" w:author="Michal Pilík" w:date="2018-08-22T14:24:00Z">
              <w:r w:rsidR="00F82FA8" w:rsidRPr="00422F29">
                <w:t xml:space="preserve"> </w:t>
              </w:r>
            </w:ins>
            <w:del w:id="39" w:author="Michal Pilík" w:date="2018-08-27T11:07:00Z">
              <w:r w:rsidRPr="00422F29" w:rsidDel="00E0118D">
                <w:delText>(počítačové modelování a simulace, inteligentní plánování, rozvrhování, predikc</w:delText>
              </w:r>
              <w:r w:rsidR="008346DB" w:rsidDel="00E0118D">
                <w:delText xml:space="preserve">e a diagnostika, spolehlivost) </w:delText>
              </w:r>
              <w:r w:rsidR="00CF7D4A" w:rsidDel="00E0118D">
                <w:delText xml:space="preserve">     </w:delText>
              </w:r>
              <w:r w:rsidR="008346DB" w:rsidDel="00E0118D">
                <w:delText>3</w:delText>
              </w:r>
              <w:r w:rsidRPr="00422F29" w:rsidDel="00E0118D">
                <w:delText>0</w:delText>
              </w:r>
            </w:del>
            <w:ins w:id="40" w:author="Michal Pilík" w:date="2018-08-27T11:07:00Z">
              <w:r w:rsidR="00E0118D">
                <w:t>15</w:t>
              </w:r>
            </w:ins>
            <w:r w:rsidRPr="00422F29">
              <w:t xml:space="preserve">% </w:t>
            </w:r>
            <w:r w:rsidRPr="00CF7D4A">
              <w:rPr>
                <w:i/>
              </w:rPr>
              <w:t>(</w:t>
            </w:r>
            <w:r w:rsidR="00CF7D4A" w:rsidRPr="00CF7D4A">
              <w:rPr>
                <w:i/>
              </w:rPr>
              <w:t>Informační technologie v průmyslovém inženýrství</w:t>
            </w:r>
            <w:r w:rsidRPr="00CF7D4A">
              <w:rPr>
                <w:i/>
              </w:rPr>
              <w:t xml:space="preserve">, </w:t>
            </w:r>
            <w:r w:rsidR="00CF7D4A" w:rsidRPr="00CF7D4A">
              <w:rPr>
                <w:i/>
              </w:rPr>
              <w:t>Systémové inženýrství</w:t>
            </w:r>
            <w:r w:rsidRPr="00CF7D4A">
              <w:rPr>
                <w:i/>
              </w:rPr>
              <w:t>)</w:t>
            </w:r>
          </w:p>
          <w:p w:rsidR="0042670D" w:rsidRPr="00422F29" w:rsidRDefault="0042670D">
            <w:pPr>
              <w:jc w:val="both"/>
            </w:pPr>
            <w:del w:id="41" w:author="Michal Pilík" w:date="2018-08-27T10:57:00Z">
              <w:r w:rsidRPr="00CF7D4A" w:rsidDel="00AB38E3">
                <w:rPr>
                  <w:b/>
                </w:rPr>
                <w:delText xml:space="preserve">XXVII. </w:delText>
              </w:r>
            </w:del>
            <w:r w:rsidRPr="00CF7D4A">
              <w:rPr>
                <w:b/>
              </w:rPr>
              <w:t>Strojírenství, technologie a materiály</w:t>
            </w:r>
            <w:ins w:id="42" w:author="Michal Pilík" w:date="2018-08-27T11:07:00Z">
              <w:r w:rsidR="00E0118D">
                <w:rPr>
                  <w:b/>
                </w:rPr>
                <w:t xml:space="preserve">: </w:t>
              </w:r>
            </w:ins>
            <w:del w:id="43" w:author="Michal Pilík" w:date="2018-08-27T11:07:00Z">
              <w:r w:rsidRPr="00422F29" w:rsidDel="00E0118D">
                <w:delText xml:space="preserve"> (průmyslové inženýrství</w:delText>
              </w:r>
              <w:r w:rsidR="008346DB" w:rsidDel="00E0118D">
                <w:delText xml:space="preserve">, řízení průmyslových systémů) </w:delText>
              </w:r>
              <w:r w:rsidR="00CF7D4A" w:rsidDel="00E0118D">
                <w:delText xml:space="preserve">                             </w:delText>
              </w:r>
              <w:r w:rsidR="008346DB" w:rsidDel="00E0118D">
                <w:delText>4</w:delText>
              </w:r>
              <w:r w:rsidRPr="00422F29" w:rsidDel="00E0118D">
                <w:delText>0</w:delText>
              </w:r>
            </w:del>
            <w:ins w:id="44" w:author="Michal Pilík" w:date="2018-08-30T08:30:00Z">
              <w:r w:rsidR="0019370D">
                <w:t>25</w:t>
              </w:r>
            </w:ins>
            <w:r w:rsidRPr="00422F29">
              <w:t xml:space="preserve">% </w:t>
            </w:r>
            <w:r w:rsidRPr="00CF7D4A">
              <w:rPr>
                <w:i/>
              </w:rPr>
              <w:t>(</w:t>
            </w:r>
            <w:r w:rsidR="00CF7D4A" w:rsidRPr="00CF7D4A">
              <w:rPr>
                <w:i/>
              </w:rPr>
              <w:t>Projektování v průmyslovém inženýrství</w:t>
            </w:r>
            <w:r w:rsidRPr="00CF7D4A">
              <w:rPr>
                <w:i/>
              </w:rPr>
              <w:t xml:space="preserve">, </w:t>
            </w:r>
            <w:del w:id="45" w:author="Michal Pilík" w:date="2018-08-30T08:30:00Z">
              <w:r w:rsidR="00CF7D4A" w:rsidRPr="00CF7D4A" w:rsidDel="0019370D">
                <w:rPr>
                  <w:i/>
                </w:rPr>
                <w:delText>Logistické koncepty</w:delText>
              </w:r>
              <w:r w:rsidRPr="00CF7D4A" w:rsidDel="0019370D">
                <w:rPr>
                  <w:i/>
                </w:rPr>
                <w:delText xml:space="preserve">, </w:delText>
              </w:r>
              <w:r w:rsidR="00CF7D4A" w:rsidRPr="00CF7D4A" w:rsidDel="0019370D">
                <w:rPr>
                  <w:i/>
                </w:rPr>
                <w:delText>Management kvality</w:delText>
              </w:r>
            </w:del>
            <w:r w:rsidRPr="00CF7D4A">
              <w:rPr>
                <w:i/>
              </w:rPr>
              <w:t xml:space="preserve">, </w:t>
            </w:r>
            <w:r w:rsidR="00CF7D4A" w:rsidRPr="00CF7D4A">
              <w:rPr>
                <w:i/>
              </w:rPr>
              <w:t>Průmyslové inženýrství a inovativní výrobní koncepty</w:t>
            </w:r>
            <w:r w:rsidRPr="00CF7D4A">
              <w:rPr>
                <w:i/>
              </w:rPr>
              <w:t xml:space="preserve">, </w:t>
            </w:r>
            <w:r w:rsidR="00CF7D4A" w:rsidRPr="00CF7D4A">
              <w:rPr>
                <w:i/>
              </w:rPr>
              <w:t>Pokročilé metody plánování a řízení výroby</w:t>
            </w:r>
            <w:r w:rsidRPr="00CF7D4A">
              <w:rPr>
                <w:i/>
              </w:rPr>
              <w:t>)</w:t>
            </w:r>
          </w:p>
        </w:tc>
      </w:tr>
      <w:tr w:rsidR="0042670D" w:rsidRPr="00422F29" w:rsidTr="008B3C90">
        <w:trPr>
          <w:trHeight w:val="70"/>
        </w:trPr>
        <w:tc>
          <w:tcPr>
            <w:tcW w:w="9285" w:type="dxa"/>
            <w:gridSpan w:val="4"/>
            <w:shd w:val="clear" w:color="auto" w:fill="F7CAAC"/>
          </w:tcPr>
          <w:p w:rsidR="0042670D" w:rsidRPr="00422F29" w:rsidRDefault="0042670D" w:rsidP="008B3C90">
            <w:r w:rsidRPr="00422F29">
              <w:rPr>
                <w:b/>
              </w:rPr>
              <w:t>Cíle studia ve studijním programu</w:t>
            </w:r>
          </w:p>
        </w:tc>
      </w:tr>
      <w:tr w:rsidR="0042670D" w:rsidRPr="00422F29" w:rsidTr="00094C44">
        <w:trPr>
          <w:trHeight w:val="963"/>
        </w:trPr>
        <w:tc>
          <w:tcPr>
            <w:tcW w:w="9285" w:type="dxa"/>
            <w:gridSpan w:val="4"/>
            <w:shd w:val="clear" w:color="auto" w:fill="FFFFFF"/>
          </w:tcPr>
          <w:p w:rsidR="0042670D" w:rsidRPr="00422F29" w:rsidRDefault="0042670D" w:rsidP="008B3C90">
            <w:pPr>
              <w:jc w:val="both"/>
            </w:pPr>
            <w:r w:rsidRPr="00422F29">
              <w:t xml:space="preserve">Nově navrhovaný studijní program je orientován na vědeckou výchovu odborníků pro průmyslové firmy i akademickou sféru. Smyslem je výchova orientovaná na aplikovaný výzkum a vývoj nových metod a nástrojů zvyšování výkonnosti a efektivnosti výrobních i administrativních procesů ve vazbě na jejich integraci v komplexních podnikových systémech. </w:t>
            </w:r>
          </w:p>
        </w:tc>
      </w:tr>
      <w:tr w:rsidR="0042670D" w:rsidRPr="00422F29" w:rsidTr="008B3C90">
        <w:trPr>
          <w:trHeight w:val="187"/>
        </w:trPr>
        <w:tc>
          <w:tcPr>
            <w:tcW w:w="9285" w:type="dxa"/>
            <w:gridSpan w:val="4"/>
            <w:shd w:val="clear" w:color="auto" w:fill="F7CAAC"/>
          </w:tcPr>
          <w:p w:rsidR="0042670D" w:rsidRPr="00422F29" w:rsidRDefault="0042670D" w:rsidP="008B3C90">
            <w:pPr>
              <w:jc w:val="both"/>
            </w:pPr>
            <w:r w:rsidRPr="00422F29">
              <w:rPr>
                <w:b/>
              </w:rPr>
              <w:t>Profil absolventa studijního programu</w:t>
            </w:r>
          </w:p>
        </w:tc>
      </w:tr>
      <w:tr w:rsidR="0042670D" w:rsidRPr="00422F29" w:rsidTr="008B3C90">
        <w:trPr>
          <w:trHeight w:val="1617"/>
        </w:trPr>
        <w:tc>
          <w:tcPr>
            <w:tcW w:w="9285" w:type="dxa"/>
            <w:gridSpan w:val="4"/>
            <w:shd w:val="clear" w:color="auto" w:fill="FFFFFF"/>
          </w:tcPr>
          <w:p w:rsidR="0042670D" w:rsidRDefault="0042670D" w:rsidP="008B3C90">
            <w:pPr>
              <w:jc w:val="both"/>
            </w:pPr>
            <w:r w:rsidRPr="00422F29">
              <w:t>Absolvent doktorského studijního programu Průmyslové inženýrství má klíčové znalosti z oblasti vybraných ekonomicko-manažerských předmětů, odpovídající soudobému stavu poznání. Zároveň má znalosti světového dění v oblasti průmyslového inženýrství, umí identifikovat klíčové vývojové trendy v uvedené oblasti a zároveň nastavit požadované oblasti vědecko-výzkumných aktivit, které odpovídají požadavkům trhu (průmyslových firem) navíc i aplikovatelným ve specifických podmínkách dané</w:t>
            </w:r>
            <w:del w:id="46" w:author="Michal Pilík" w:date="2018-08-27T15:08:00Z">
              <w:r w:rsidRPr="00422F29" w:rsidDel="002207E8">
                <w:delText>ho</w:delText>
              </w:r>
            </w:del>
            <w:r w:rsidRPr="00422F29">
              <w:t xml:space="preserve"> </w:t>
            </w:r>
            <w:del w:id="47" w:author="Michal Pilík" w:date="2018-08-27T15:08:00Z">
              <w:r w:rsidRPr="00422F29" w:rsidDel="002207E8">
                <w:delText>podniku</w:delText>
              </w:r>
            </w:del>
            <w:ins w:id="48" w:author="Michal Pilík" w:date="2018-08-27T15:08:00Z">
              <w:r w:rsidR="002207E8">
                <w:t>firmy</w:t>
              </w:r>
            </w:ins>
            <w:r w:rsidRPr="00422F29">
              <w:t xml:space="preserve">. Absolvent má schopnosti orientované na plánovací, rozhodovací a optimalizační procesy, je schopen využívat uvedené schopnosti pro porozumění a rozvoj konceptů a vybraných metod průmyslového inženýrství. Díky uvedeným znalostem a schopnostem má způsobilosti, které ho opravňují k rozvoji systémových disciplín a řešení vědecko-výzkumných otázek a s nimi spojených vědeckých problémů. </w:t>
            </w:r>
          </w:p>
          <w:p w:rsidR="00EF2AA9" w:rsidRPr="00422F29" w:rsidRDefault="00EF2AA9" w:rsidP="008B3C90">
            <w:pPr>
              <w:jc w:val="both"/>
            </w:pPr>
          </w:p>
          <w:p w:rsidR="00EF2AA9" w:rsidRDefault="0042670D" w:rsidP="008B3C90">
            <w:pPr>
              <w:jc w:val="both"/>
            </w:pPr>
            <w:r w:rsidRPr="00422F29">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lineárního programování, matematicko-statistické analýzy a pravděpodobnostních metod, kvantitativních a kvalitativních datových analýz a zároveň je schopen využívat aktuální informační technologie a softwarovou podporu pro organizační a analytické práce. </w:t>
            </w:r>
          </w:p>
          <w:p w:rsidR="00EF2AA9" w:rsidRPr="00422F29" w:rsidRDefault="00EF2AA9" w:rsidP="008B3C90">
            <w:pPr>
              <w:jc w:val="both"/>
            </w:pPr>
          </w:p>
          <w:p w:rsidR="0042670D" w:rsidRPr="00422F29" w:rsidRDefault="0042670D" w:rsidP="008B3C90">
            <w:pPr>
              <w:jc w:val="both"/>
              <w:rPr>
                <w:b/>
                <w:lang w:eastAsia="en-US"/>
              </w:rPr>
            </w:pPr>
            <w:r w:rsidRPr="00422F29">
              <w:rPr>
                <w:b/>
                <w:lang w:eastAsia="en-US"/>
              </w:rPr>
              <w:t>Odborné znalosti:</w:t>
            </w:r>
          </w:p>
          <w:p w:rsidR="0042670D" w:rsidRPr="00422F29" w:rsidRDefault="0042670D" w:rsidP="008B3C90">
            <w:pPr>
              <w:jc w:val="both"/>
              <w:rPr>
                <w:lang w:eastAsia="en-US"/>
              </w:rPr>
            </w:pPr>
            <w:r w:rsidRPr="00422F29">
              <w:rPr>
                <w:lang w:eastAsia="en-US"/>
              </w:rPr>
              <w:t>V rámci předmětů studijního programu Průmyslové inženýrství absolvent získá následující odborné znalosti:</w:t>
            </w:r>
          </w:p>
          <w:p w:rsidR="0042670D" w:rsidRPr="00422F29" w:rsidRDefault="0042670D" w:rsidP="007E1B60">
            <w:pPr>
              <w:pStyle w:val="Odstavecseseznamem"/>
              <w:numPr>
                <w:ilvl w:val="0"/>
                <w:numId w:val="1"/>
              </w:numPr>
              <w:jc w:val="both"/>
              <w:rPr>
                <w:lang w:eastAsia="en-US"/>
              </w:rPr>
            </w:pPr>
            <w:r w:rsidRPr="00422F29">
              <w:rPr>
                <w:lang w:eastAsia="en-US"/>
              </w:rPr>
              <w:t>ovládá pokročilé makroekonomické a mikroekonomické poznatky, použitelné pro identifikaci a formulaci výzkumného problému a rovněž pro analýzu a formulaci požadovaného cílového řešení projektu v průmyslové firmě</w:t>
            </w:r>
          </w:p>
          <w:p w:rsidR="0042670D" w:rsidRPr="00422F29" w:rsidRDefault="0042670D" w:rsidP="007E1B60">
            <w:pPr>
              <w:pStyle w:val="Odstavecseseznamem"/>
              <w:numPr>
                <w:ilvl w:val="0"/>
                <w:numId w:val="1"/>
              </w:numPr>
              <w:jc w:val="both"/>
              <w:rPr>
                <w:lang w:eastAsia="en-US"/>
              </w:rPr>
            </w:pPr>
            <w:r w:rsidRPr="00422F29">
              <w:rPr>
                <w:lang w:eastAsia="en-US"/>
              </w:rPr>
              <w:t xml:space="preserve">má znalosti pro dedukování vědeckých závěrů na základě kvantitativní a kvalitativní analytické argumentace a následně je schopen formulovat výzkumný problém </w:t>
            </w:r>
          </w:p>
          <w:p w:rsidR="0042670D" w:rsidRPr="00422F29" w:rsidRDefault="0042670D" w:rsidP="007E1B60">
            <w:pPr>
              <w:pStyle w:val="Odstavecseseznamem"/>
              <w:numPr>
                <w:ilvl w:val="0"/>
                <w:numId w:val="1"/>
              </w:numPr>
              <w:jc w:val="both"/>
              <w:rPr>
                <w:lang w:eastAsia="en-US"/>
              </w:rPr>
            </w:pPr>
            <w:r w:rsidRPr="00422F29">
              <w:rPr>
                <w:lang w:eastAsia="en-US"/>
              </w:rPr>
              <w:t>orientuje se v nových trendech a vývojových projektech z oblasti projektování výrobních systémů, systémového inženýrství, logistických konceptů a informačních technologií</w:t>
            </w:r>
          </w:p>
          <w:p w:rsidR="0042670D" w:rsidRDefault="0042670D" w:rsidP="007E1B60">
            <w:pPr>
              <w:pStyle w:val="Odstavecseseznamem"/>
              <w:numPr>
                <w:ilvl w:val="0"/>
                <w:numId w:val="1"/>
              </w:numPr>
              <w:jc w:val="both"/>
              <w:rPr>
                <w:lang w:eastAsia="en-US"/>
              </w:rPr>
            </w:pPr>
            <w:r w:rsidRPr="00422F29">
              <w:rPr>
                <w:lang w:eastAsia="en-US"/>
              </w:rPr>
              <w:t>umí predikovat inovační trendy v oblasti průmyslového inženýrství a využít je pro vědecko-výzkumné a vývojové projekty orientované na zvyšování výkonnosti a efektivnosti podnikových procesů v průmyslových firmách</w:t>
            </w:r>
          </w:p>
          <w:p w:rsidR="0042670D" w:rsidRPr="00422F29" w:rsidRDefault="0042670D" w:rsidP="008B3C90">
            <w:pPr>
              <w:jc w:val="both"/>
              <w:rPr>
                <w:b/>
                <w:lang w:eastAsia="en-US"/>
              </w:rPr>
            </w:pPr>
            <w:r w:rsidRPr="00422F29">
              <w:rPr>
                <w:b/>
                <w:lang w:eastAsia="en-US"/>
              </w:rPr>
              <w:t>Odborné dovednosti:</w:t>
            </w:r>
          </w:p>
          <w:p w:rsidR="0042670D" w:rsidRPr="00422F29" w:rsidRDefault="0042670D" w:rsidP="008B3C90">
            <w:pPr>
              <w:jc w:val="both"/>
              <w:rPr>
                <w:lang w:eastAsia="en-US"/>
              </w:rPr>
            </w:pPr>
            <w:r w:rsidRPr="00422F29">
              <w:rPr>
                <w:lang w:eastAsia="en-US"/>
              </w:rPr>
              <w:lastRenderedPageBreak/>
              <w:t>V rámci předmětů profilujícího základu studijního programu Průmyslové inženýrství absolvent získá následující odborné dovednosti:</w:t>
            </w:r>
          </w:p>
          <w:p w:rsidR="0042670D" w:rsidRPr="00422F29" w:rsidRDefault="0042670D" w:rsidP="007E1B60">
            <w:pPr>
              <w:pStyle w:val="Odstavecseseznamem"/>
              <w:numPr>
                <w:ilvl w:val="0"/>
                <w:numId w:val="2"/>
              </w:numPr>
              <w:jc w:val="both"/>
              <w:rPr>
                <w:lang w:eastAsia="en-US"/>
              </w:rPr>
            </w:pPr>
            <w:r w:rsidRPr="00422F29">
              <w:rPr>
                <w:lang w:eastAsia="en-US"/>
              </w:rPr>
              <w:t>je schopen identifikovat, kvantifikovat a projektovat pokročilé výrobní a navazující podpůrné procesy využitím vybraných metod pro analýzu a zpracování dat, kvantitativní a kvalitativní statistiku</w:t>
            </w:r>
            <w:r w:rsidR="00094C44">
              <w:rPr>
                <w:lang w:eastAsia="en-US"/>
              </w:rPr>
              <w:t>,</w:t>
            </w:r>
          </w:p>
          <w:p w:rsidR="0042670D" w:rsidRPr="00422F29" w:rsidRDefault="0042670D" w:rsidP="007E1B60">
            <w:pPr>
              <w:pStyle w:val="Odstavecseseznamem"/>
              <w:numPr>
                <w:ilvl w:val="0"/>
                <w:numId w:val="2"/>
              </w:numPr>
              <w:jc w:val="both"/>
              <w:rPr>
                <w:lang w:eastAsia="en-US"/>
              </w:rPr>
            </w:pPr>
            <w:r w:rsidRPr="00422F29">
              <w:rPr>
                <w:lang w:eastAsia="en-US"/>
              </w:rPr>
              <w:t>umí dedukovat, komparovat adekvátní závěry a argumentačně ověřit a navrhovat nové výrobní postupy</w:t>
            </w:r>
            <w:r w:rsidR="00094C44">
              <w:rPr>
                <w:lang w:eastAsia="en-US"/>
              </w:rPr>
              <w:t>,</w:t>
            </w:r>
          </w:p>
          <w:p w:rsidR="0042670D" w:rsidRPr="00422F29" w:rsidRDefault="0042670D" w:rsidP="007E1B60">
            <w:pPr>
              <w:pStyle w:val="Odstavecseseznamem"/>
              <w:numPr>
                <w:ilvl w:val="0"/>
                <w:numId w:val="2"/>
              </w:numPr>
              <w:jc w:val="both"/>
              <w:rPr>
                <w:lang w:eastAsia="en-US"/>
              </w:rPr>
            </w:pPr>
            <w:r w:rsidRPr="00422F29">
              <w:rPr>
                <w:lang w:eastAsia="en-US"/>
              </w:rPr>
              <w:t>je schopen predikovat nalezení optimálního řešení na základě využití metod průmyslového inženýrství</w:t>
            </w:r>
            <w:r w:rsidR="00094C44">
              <w:rPr>
                <w:lang w:eastAsia="en-US"/>
              </w:rPr>
              <w:t>,</w:t>
            </w:r>
          </w:p>
          <w:p w:rsidR="0042670D" w:rsidRDefault="0042670D" w:rsidP="007E1B60">
            <w:pPr>
              <w:pStyle w:val="Odstavecseseznamem"/>
              <w:numPr>
                <w:ilvl w:val="0"/>
                <w:numId w:val="2"/>
              </w:numPr>
              <w:jc w:val="both"/>
              <w:rPr>
                <w:lang w:eastAsia="en-US"/>
              </w:rPr>
            </w:pPr>
            <w:r w:rsidRPr="00422F29">
              <w:rPr>
                <w:lang w:eastAsia="en-US"/>
              </w:rPr>
              <w:t>dokáže identifikovat vývojové trendy v oblasti průmyslového inženýrství a následně tvořit vývojové koncepty a projektová řešení pro dosažení inovačního pokroku v průmyslové firmě</w:t>
            </w:r>
            <w:r w:rsidR="00094C44">
              <w:rPr>
                <w:lang w:eastAsia="en-US"/>
              </w:rPr>
              <w:t>.</w:t>
            </w:r>
          </w:p>
          <w:p w:rsidR="00EF2AA9" w:rsidRPr="00422F29" w:rsidRDefault="00EF2AA9" w:rsidP="00EF2AA9">
            <w:pPr>
              <w:pStyle w:val="Odstavecseseznamem"/>
              <w:ind w:left="360"/>
              <w:jc w:val="both"/>
              <w:rPr>
                <w:lang w:eastAsia="en-US"/>
              </w:rPr>
            </w:pPr>
          </w:p>
          <w:p w:rsidR="0042670D" w:rsidRPr="00422F29" w:rsidRDefault="0042670D" w:rsidP="008B3C90">
            <w:pPr>
              <w:jc w:val="both"/>
              <w:rPr>
                <w:b/>
                <w:lang w:eastAsia="en-US"/>
              </w:rPr>
            </w:pPr>
            <w:r w:rsidRPr="00422F29">
              <w:rPr>
                <w:b/>
                <w:lang w:eastAsia="en-US"/>
              </w:rPr>
              <w:t>Obecné způsobilosti:</w:t>
            </w:r>
          </w:p>
          <w:p w:rsidR="0042670D" w:rsidRPr="00422F29" w:rsidRDefault="0042670D" w:rsidP="008B3C90">
            <w:pPr>
              <w:jc w:val="both"/>
            </w:pPr>
            <w:r w:rsidRPr="00422F29">
              <w:t>V rámci studijního programu Průmyslové inženýrství absolvent získá následující způsobilosti:</w:t>
            </w:r>
          </w:p>
          <w:p w:rsidR="0042670D" w:rsidRPr="00422F29" w:rsidRDefault="0042670D" w:rsidP="007E1B60">
            <w:pPr>
              <w:pStyle w:val="Odstavecseseznamem"/>
              <w:numPr>
                <w:ilvl w:val="0"/>
                <w:numId w:val="3"/>
              </w:numPr>
              <w:jc w:val="both"/>
            </w:pPr>
            <w:r w:rsidRPr="00422F29">
              <w:t>je schopen samostatné vědecké práce, vývojových aktivit orientovaných na zvyšování výkonnosti, efektivnosti podnikových procesů, realizovaných v průmyslových firmách</w:t>
            </w:r>
            <w:r w:rsidR="00094C44">
              <w:t>,</w:t>
            </w:r>
          </w:p>
          <w:p w:rsidR="0042670D" w:rsidRPr="00422F29" w:rsidRDefault="0042670D" w:rsidP="007E1B60">
            <w:pPr>
              <w:pStyle w:val="Odstavecseseznamem"/>
              <w:numPr>
                <w:ilvl w:val="0"/>
                <w:numId w:val="3"/>
              </w:numPr>
              <w:jc w:val="both"/>
            </w:pPr>
            <w:r w:rsidRPr="00422F29">
              <w:t>zvládá koordinaci vývojových týmů dle nastavených týmových a procesních parametrů směrem k dosahování definovaných projektových cílů</w:t>
            </w:r>
            <w:r w:rsidR="00094C44">
              <w:t>,</w:t>
            </w:r>
          </w:p>
          <w:p w:rsidR="0042670D" w:rsidRPr="00422F29" w:rsidRDefault="0042670D" w:rsidP="007E1B60">
            <w:pPr>
              <w:pStyle w:val="Odstavecseseznamem"/>
              <w:numPr>
                <w:ilvl w:val="0"/>
                <w:numId w:val="3"/>
              </w:numPr>
              <w:jc w:val="both"/>
            </w:pPr>
            <w:r w:rsidRPr="00422F29">
              <w:t>má způsobilost pro navrhování nových vědecko-výzkumných témat z oblasti průmyslového inženýrství, souvisejících s nejnovějšími trendy v oblasti výzkumu a vývoje</w:t>
            </w:r>
            <w:r w:rsidR="00094C44">
              <w:t>,</w:t>
            </w:r>
          </w:p>
          <w:p w:rsidR="0042670D" w:rsidRPr="00422F29" w:rsidRDefault="0042670D" w:rsidP="007E1B60">
            <w:pPr>
              <w:pStyle w:val="Odstavecseseznamem"/>
              <w:numPr>
                <w:ilvl w:val="0"/>
                <w:numId w:val="3"/>
              </w:numPr>
              <w:jc w:val="both"/>
            </w:pPr>
            <w:r w:rsidRPr="00422F29">
              <w:t>umí získávat, sdílet a rozšiřovat odborné znalosti, dovednosti a způsobilosti vlastní tvůrčí činnosti a ovlivňovat tak podmínky efektivního fungování výzkumně-vývojových týmů</w:t>
            </w:r>
            <w:r w:rsidR="00094C44">
              <w:t>,</w:t>
            </w:r>
          </w:p>
          <w:p w:rsidR="0042670D" w:rsidRPr="00422F29" w:rsidRDefault="0042670D" w:rsidP="00667606">
            <w:pPr>
              <w:pStyle w:val="Odstavecseseznamem"/>
              <w:numPr>
                <w:ilvl w:val="0"/>
                <w:numId w:val="3"/>
              </w:numPr>
              <w:jc w:val="both"/>
            </w:pPr>
            <w:r w:rsidRPr="00422F29">
              <w:t>je schopen řešit složité manažersko-projektové problémy a tvůrčí aktivity orientované na využití nových konceptů, postupů, metrik pro hodnocení podnikových procesů, jejich optimalizaci a inovace.</w:t>
            </w:r>
          </w:p>
        </w:tc>
      </w:tr>
      <w:tr w:rsidR="0042670D" w:rsidRPr="00422F29" w:rsidTr="008B3C90">
        <w:trPr>
          <w:trHeight w:val="185"/>
        </w:trPr>
        <w:tc>
          <w:tcPr>
            <w:tcW w:w="9285" w:type="dxa"/>
            <w:gridSpan w:val="4"/>
            <w:shd w:val="clear" w:color="auto" w:fill="F7CAAC"/>
          </w:tcPr>
          <w:p w:rsidR="0042670D" w:rsidRPr="00422F29" w:rsidRDefault="0042670D" w:rsidP="008B3C90">
            <w:pPr>
              <w:jc w:val="both"/>
            </w:pPr>
            <w:r w:rsidRPr="00422F29">
              <w:rPr>
                <w:b/>
              </w:rPr>
              <w:lastRenderedPageBreak/>
              <w:t>Pravidla a podmínky pro tvorbu studijních plánů</w:t>
            </w:r>
          </w:p>
        </w:tc>
      </w:tr>
      <w:tr w:rsidR="0042670D" w:rsidRPr="00422F29" w:rsidTr="00094C44">
        <w:trPr>
          <w:trHeight w:val="941"/>
        </w:trPr>
        <w:tc>
          <w:tcPr>
            <w:tcW w:w="9285" w:type="dxa"/>
            <w:gridSpan w:val="4"/>
            <w:shd w:val="clear" w:color="auto" w:fill="FFFFFF"/>
          </w:tcPr>
          <w:p w:rsidR="0042670D" w:rsidRPr="00422F29" w:rsidRDefault="00795B1D" w:rsidP="006C4603">
            <w:pPr>
              <w:jc w:val="both"/>
            </w:pPr>
            <w:ins w:id="49" w:author="Michal Pilík" w:date="2018-08-30T08:32:00Z">
              <w:r w:rsidRPr="00422F29">
                <w:t xml:space="preserve">Student vytváří individuální studijní plán ze všech </w:t>
              </w:r>
              <w:r>
                <w:t>šesti</w:t>
              </w:r>
              <w:r w:rsidRPr="00422F29">
                <w:t xml:space="preserve"> povinných studijních předmětů, ke kterým přidává ve studijní části dva z</w:t>
              </w:r>
              <w:r>
                <w:t xml:space="preserve"> pěti</w:t>
              </w:r>
              <w:r w:rsidRPr="00422F29">
                <w:t xml:space="preserve"> předmětů z nabídky povinně volitelných. Součástí individuálního studijního plánu jsou další povinnosti související se složením státní závěrečné zkoušky, obhajobou disertační práce, tvůrčí a pedagogickou činností na školícím pracovišti.</w:t>
              </w:r>
            </w:ins>
            <w:del w:id="50" w:author="Michal Pilík" w:date="2018-08-30T08:32:00Z">
              <w:r w:rsidR="0042670D" w:rsidRPr="00422F29" w:rsidDel="00795B1D">
                <w:delText xml:space="preserve">Student vytváří individuální studijní plán ze všech </w:delText>
              </w:r>
              <w:r w:rsidR="006C4603" w:rsidDel="00795B1D">
                <w:delText>sedmi</w:delText>
              </w:r>
              <w:r w:rsidR="0042670D" w:rsidRPr="00422F29" w:rsidDel="00795B1D">
                <w:delText xml:space="preserve"> povinných studijních předmětů, ke kterým přidává ve studijní části dva ze čtyř předmětů z nabídky povinně volitelných. Součástí individuálního studijního plánu jsou další povinnosti související se složením státní závěrečné zkoušky, obhajobou disertační práce, tvůrčí a pedagogickou činností na školícím pracovišti.</w:delText>
              </w:r>
            </w:del>
          </w:p>
        </w:tc>
      </w:tr>
      <w:tr w:rsidR="0042670D" w:rsidRPr="00422F29" w:rsidTr="008B3C90">
        <w:trPr>
          <w:trHeight w:val="258"/>
        </w:trPr>
        <w:tc>
          <w:tcPr>
            <w:tcW w:w="9285" w:type="dxa"/>
            <w:gridSpan w:val="4"/>
            <w:shd w:val="clear" w:color="auto" w:fill="F7CAAC"/>
          </w:tcPr>
          <w:p w:rsidR="0042670D" w:rsidRPr="00422F29" w:rsidRDefault="0042670D" w:rsidP="008B3C90">
            <w:pPr>
              <w:jc w:val="both"/>
            </w:pPr>
            <w:r w:rsidRPr="00422F29">
              <w:rPr>
                <w:b/>
              </w:rPr>
              <w:t>Podmínky k přijetí ke studiu</w:t>
            </w:r>
          </w:p>
        </w:tc>
      </w:tr>
      <w:tr w:rsidR="0042670D" w:rsidRPr="00422F29" w:rsidTr="008B3C90">
        <w:trPr>
          <w:trHeight w:val="1327"/>
        </w:trPr>
        <w:tc>
          <w:tcPr>
            <w:tcW w:w="9285" w:type="dxa"/>
            <w:gridSpan w:val="4"/>
            <w:shd w:val="clear" w:color="auto" w:fill="FFFFFF"/>
          </w:tcPr>
          <w:p w:rsidR="0042670D" w:rsidRPr="00422F29" w:rsidRDefault="0042670D" w:rsidP="008B3C90">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vystoupení v průběhu přijímacího řízení a přínosů přijetí pro FaME. Je vytvořeno pořadí studentů </w:t>
            </w:r>
            <w:r w:rsidRPr="00422F29">
              <w:br/>
              <w:t>a studenti s nejlepšími předpoklady pro úspěšné absolvování DSP jsou navrženi na přijetí.</w:t>
            </w:r>
          </w:p>
        </w:tc>
      </w:tr>
      <w:tr w:rsidR="0042670D" w:rsidRPr="00422F29" w:rsidTr="008B3C90">
        <w:trPr>
          <w:trHeight w:val="268"/>
        </w:trPr>
        <w:tc>
          <w:tcPr>
            <w:tcW w:w="9285" w:type="dxa"/>
            <w:gridSpan w:val="4"/>
            <w:shd w:val="clear" w:color="auto" w:fill="F7CAAC"/>
          </w:tcPr>
          <w:p w:rsidR="0042670D" w:rsidRPr="00422F29" w:rsidRDefault="0042670D" w:rsidP="008B3C90">
            <w:pPr>
              <w:rPr>
                <w:b/>
              </w:rPr>
            </w:pPr>
            <w:r w:rsidRPr="00422F29">
              <w:rPr>
                <w:b/>
              </w:rPr>
              <w:t>Návaznost na další typy studijních programů</w:t>
            </w:r>
          </w:p>
        </w:tc>
      </w:tr>
      <w:tr w:rsidR="0042670D" w:rsidRPr="00422F29" w:rsidTr="00094C44">
        <w:trPr>
          <w:trHeight w:val="647"/>
        </w:trPr>
        <w:tc>
          <w:tcPr>
            <w:tcW w:w="9285" w:type="dxa"/>
            <w:gridSpan w:val="4"/>
            <w:shd w:val="clear" w:color="auto" w:fill="FFFFFF"/>
          </w:tcPr>
          <w:p w:rsidR="0042670D" w:rsidRPr="00422F29" w:rsidRDefault="00795B1D" w:rsidP="00752578">
            <w:pPr>
              <w:jc w:val="both"/>
            </w:pPr>
            <w:ins w:id="51" w:author="Michal Pilík" w:date="2018-08-30T08:33:00Z">
              <w:r w:rsidRPr="00422F29">
                <w:t>Studijní program dotváří strukturu stávajících BSP Systémové inženýrství a informatika, MSP Systémové inženýrství a informatika</w:t>
              </w:r>
              <w:r>
                <w:t xml:space="preserve"> </w:t>
              </w:r>
              <w:r w:rsidRPr="00422F29">
                <w:t>o třetí stupeň DSP</w:t>
              </w:r>
              <w:r>
                <w:t xml:space="preserve"> s jasnou profilací na průmyslové inženýrství</w:t>
              </w:r>
              <w:r w:rsidRPr="00422F29">
                <w:t xml:space="preserve">.  </w:t>
              </w:r>
            </w:ins>
            <w:del w:id="52" w:author="Michal Pilík" w:date="2018-08-30T08:33:00Z">
              <w:r w:rsidR="0042670D" w:rsidRPr="00422F29" w:rsidDel="00795B1D">
                <w:delText xml:space="preserve">Studijní program dotváří strukturu stávajících BSP Systémové inženýrství a informatika, </w:delText>
              </w:r>
            </w:del>
            <w:del w:id="53" w:author="Michal Pilík" w:date="2018-08-22T13:28:00Z">
              <w:r w:rsidR="0042670D" w:rsidRPr="00422F29" w:rsidDel="00752578">
                <w:delText>obor Řízení výroby a kvality a  N</w:delText>
              </w:r>
            </w:del>
            <w:del w:id="54" w:author="Michal Pilík" w:date="2018-08-30T08:33:00Z">
              <w:r w:rsidR="0042670D" w:rsidRPr="00422F29" w:rsidDel="00795B1D">
                <w:delText>MSP Systémové inženýrství a informatika</w:delText>
              </w:r>
            </w:del>
            <w:del w:id="55" w:author="Michal Pilík" w:date="2018-08-22T13:28:00Z">
              <w:r w:rsidR="0042670D" w:rsidRPr="00422F29" w:rsidDel="00752578">
                <w:delText xml:space="preserve">, obor Průmyslové inženýrství </w:delText>
              </w:r>
            </w:del>
            <w:del w:id="56" w:author="Michal Pilík" w:date="2018-08-30T08:33:00Z">
              <w:r w:rsidR="0042670D" w:rsidRPr="00422F29" w:rsidDel="00795B1D">
                <w:delText xml:space="preserve">o třetí stupeň DSP.  </w:delText>
              </w:r>
            </w:del>
          </w:p>
        </w:tc>
      </w:tr>
    </w:tbl>
    <w:p w:rsidR="0042670D" w:rsidRDefault="0042670D">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rsidTr="008B3C90">
        <w:tc>
          <w:tcPr>
            <w:tcW w:w="9285" w:type="dxa"/>
            <w:gridSpan w:val="2"/>
            <w:tcBorders>
              <w:bottom w:val="double" w:sz="4" w:space="0" w:color="auto"/>
            </w:tcBorders>
            <w:shd w:val="clear" w:color="auto" w:fill="BDD6EE"/>
          </w:tcPr>
          <w:p w:rsidR="0042670D" w:rsidRPr="00422F29" w:rsidRDefault="0042670D" w:rsidP="008B3C90">
            <w:pPr>
              <w:jc w:val="both"/>
              <w:rPr>
                <w:b/>
                <w:sz w:val="28"/>
              </w:rPr>
            </w:pPr>
            <w:r w:rsidRPr="00422F29">
              <w:rPr>
                <w:b/>
                <w:sz w:val="28"/>
              </w:rPr>
              <w:lastRenderedPageBreak/>
              <w:t>B-IIb – Studijní plány a návrh témat prací (doktorské studijní programy)</w:t>
            </w:r>
          </w:p>
        </w:tc>
      </w:tr>
      <w:tr w:rsidR="0042670D" w:rsidRPr="00422F29" w:rsidTr="008B3C90">
        <w:tc>
          <w:tcPr>
            <w:tcW w:w="3510" w:type="dxa"/>
            <w:shd w:val="clear" w:color="auto" w:fill="F7CAAC"/>
          </w:tcPr>
          <w:p w:rsidR="0042670D" w:rsidRPr="00422F29" w:rsidRDefault="0042670D" w:rsidP="008B3C90">
            <w:pPr>
              <w:jc w:val="both"/>
              <w:rPr>
                <w:b/>
              </w:rPr>
            </w:pPr>
            <w:r w:rsidRPr="00422F29">
              <w:rPr>
                <w:b/>
              </w:rPr>
              <w:t>Studijní povinnosti</w:t>
            </w:r>
          </w:p>
        </w:tc>
        <w:tc>
          <w:tcPr>
            <w:tcW w:w="5775" w:type="dxa"/>
            <w:tcBorders>
              <w:bottom w:val="nil"/>
            </w:tcBorders>
          </w:tcPr>
          <w:p w:rsidR="0042670D" w:rsidRPr="00422F29" w:rsidRDefault="0042670D" w:rsidP="008B3C90">
            <w:pPr>
              <w:jc w:val="both"/>
            </w:pPr>
          </w:p>
        </w:tc>
      </w:tr>
      <w:tr w:rsidR="0042670D" w:rsidRPr="00422F29" w:rsidTr="00094C44">
        <w:trPr>
          <w:trHeight w:val="567"/>
        </w:trPr>
        <w:tc>
          <w:tcPr>
            <w:tcW w:w="9285" w:type="dxa"/>
            <w:gridSpan w:val="2"/>
            <w:tcBorders>
              <w:top w:val="nil"/>
            </w:tcBorders>
          </w:tcPr>
          <w:p w:rsidR="0042670D" w:rsidRPr="0061175F" w:rsidRDefault="0042670D">
            <w:pPr>
              <w:jc w:val="both"/>
              <w:pPrChange w:id="57" w:author="Trefilová Pavla" w:date="2018-08-22T09:35:00Z">
                <w:pPr/>
              </w:pPrChange>
            </w:pPr>
            <w:r w:rsidRPr="0061175F">
              <w:t>Studijní plán doktorského studijního programu Průmyslové inženýrství</w:t>
            </w:r>
            <w:ins w:id="58" w:author="Trefilová Pavla" w:date="2018-08-22T09:35:00Z">
              <w:r w:rsidR="005D0966">
                <w:t xml:space="preserve"> </w:t>
              </w:r>
            </w:ins>
            <w:ins w:id="59" w:author="Trefilová Pavla" w:date="2018-08-22T11:22:00Z">
              <w:r w:rsidR="00D113BC" w:rsidRPr="00EA36CD">
                <w:rPr>
                  <w:b/>
                  <w:rPrChange w:id="60" w:author="Michal Pilík" w:date="2018-08-22T14:23:00Z">
                    <w:rPr/>
                  </w:rPrChange>
                </w:rPr>
                <w:t>v prezenční formě st</w:t>
              </w:r>
            </w:ins>
            <w:ins w:id="61" w:author="Trefilová Pavla" w:date="2018-08-22T11:23:00Z">
              <w:r w:rsidR="00D113BC" w:rsidRPr="00EA36CD">
                <w:rPr>
                  <w:b/>
                  <w:rPrChange w:id="62" w:author="Michal Pilík" w:date="2018-08-22T14:23:00Z">
                    <w:rPr/>
                  </w:rPrChange>
                </w:rPr>
                <w:t>udia</w:t>
              </w:r>
            </w:ins>
            <w:ins w:id="63" w:author="Trefilová Pavla" w:date="2018-08-22T09:35:00Z">
              <w:r w:rsidR="005D0966">
                <w:t xml:space="preserve"> </w:t>
              </w:r>
            </w:ins>
            <w:del w:id="64" w:author="Trefilová Pavla" w:date="2018-08-22T09:35:00Z">
              <w:r w:rsidRPr="0061175F" w:rsidDel="005D0966">
                <w:delText xml:space="preserve"> </w:delText>
              </w:r>
            </w:del>
            <w:r w:rsidRPr="0061175F">
              <w:t>se skládá z následujících předmětů:</w:t>
            </w:r>
          </w:p>
          <w:p w:rsidR="0042670D" w:rsidRDefault="0042670D" w:rsidP="008B3C90">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Change w:id="65">
                <w:tblGrid>
                  <w:gridCol w:w="15"/>
                  <w:gridCol w:w="2817"/>
                  <w:gridCol w:w="15"/>
                  <w:gridCol w:w="2393"/>
                  <w:gridCol w:w="15"/>
                  <w:gridCol w:w="1686"/>
                  <w:gridCol w:w="15"/>
                  <w:gridCol w:w="1119"/>
                  <w:gridCol w:w="15"/>
                </w:tblGrid>
              </w:tblGridChange>
            </w:tblGrid>
            <w:tr w:rsidR="0042670D" w:rsidRPr="005E7A33" w:rsidTr="008B3C90">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42670D" w:rsidRPr="00534849" w:rsidRDefault="0042670D" w:rsidP="008B3C90">
                  <w:pPr>
                    <w:jc w:val="center"/>
                    <w:rPr>
                      <w:rFonts w:asciiTheme="minorHAnsi" w:hAnsiTheme="minorHAnsi" w:cstheme="minorHAnsi"/>
                      <w:b/>
                      <w:bCs/>
                    </w:rPr>
                  </w:pPr>
                  <w:r>
                    <w:rPr>
                      <w:rFonts w:asciiTheme="minorHAnsi" w:hAnsiTheme="minorHAnsi" w:cstheme="minorHAnsi"/>
                      <w:b/>
                      <w:bCs/>
                    </w:rPr>
                    <w:t>Rozsah</w:t>
                  </w:r>
                </w:p>
              </w:tc>
            </w:tr>
            <w:tr w:rsidR="009276D6" w:rsidRPr="005E7A33" w:rsidTr="00C35CA9">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9276D6" w:rsidRPr="00534849" w:rsidDel="009276D6" w:rsidRDefault="009276D6" w:rsidP="008B3C90">
                  <w:pPr>
                    <w:rPr>
                      <w:del w:id="66" w:author="Trefilová Pavla" w:date="2018-08-29T12:01:00Z"/>
                      <w:rFonts w:asciiTheme="minorHAnsi" w:hAnsiTheme="minorHAnsi" w:cstheme="minorHAnsi"/>
                      <w:b/>
                      <w:bCs/>
                      <w:i/>
                      <w:iCs/>
                    </w:rPr>
                  </w:pPr>
                  <w:r w:rsidRPr="00534849">
                    <w:rPr>
                      <w:rFonts w:asciiTheme="minorHAnsi" w:hAnsiTheme="minorHAnsi" w:cstheme="minorHAnsi"/>
                      <w:b/>
                      <w:bCs/>
                      <w:i/>
                      <w:iCs/>
                    </w:rPr>
                    <w:t>Povinné předměty</w:t>
                  </w:r>
                </w:p>
                <w:p w:rsidR="009276D6" w:rsidRPr="00E24C24" w:rsidRDefault="009276D6">
                  <w:pPr>
                    <w:rPr>
                      <w:rFonts w:asciiTheme="minorHAnsi" w:hAnsiTheme="minorHAnsi" w:cstheme="minorHAnsi"/>
                      <w:b/>
                      <w:bCs/>
                    </w:rPr>
                    <w:pPrChange w:id="67" w:author="Trefilová Pavla" w:date="2018-08-29T12:01:00Z">
                      <w:pPr>
                        <w:jc w:val="center"/>
                      </w:pPr>
                    </w:pPrChange>
                  </w:pPr>
                  <w:r w:rsidRPr="00534849">
                    <w:rPr>
                      <w:rFonts w:asciiTheme="minorHAnsi" w:hAnsiTheme="minorHAnsi" w:cstheme="minorHAnsi"/>
                      <w:i/>
                      <w:iCs/>
                    </w:rPr>
                    <w:t> </w:t>
                  </w:r>
                </w:p>
              </w:tc>
            </w:tr>
            <w:tr w:rsidR="0042670D" w:rsidRPr="005E7A33" w:rsidTr="002B0A33">
              <w:tblPrEx>
                <w:tblW w:w="8075" w:type="dxa"/>
                <w:jc w:val="center"/>
                <w:tblLayout w:type="fixed"/>
                <w:tblCellMar>
                  <w:left w:w="70" w:type="dxa"/>
                  <w:right w:w="70" w:type="dxa"/>
                </w:tblCellMar>
                <w:tblPrExChange w:id="68" w:author="Trefilová Pavla" w:date="2018-09-04T07:39:00Z">
                  <w:tblPrEx>
                    <w:tblW w:w="8075" w:type="dxa"/>
                    <w:jc w:val="center"/>
                    <w:tblLayout w:type="fixed"/>
                    <w:tblCellMar>
                      <w:left w:w="70" w:type="dxa"/>
                      <w:right w:w="70" w:type="dxa"/>
                    </w:tblCellMar>
                  </w:tblPrEx>
                </w:tblPrExChange>
              </w:tblPrEx>
              <w:trPr>
                <w:trHeight w:val="300"/>
                <w:jc w:val="center"/>
                <w:trPrChange w:id="69" w:author="Trefilová Pavla" w:date="2018-09-04T07:39:00Z">
                  <w:trPr>
                    <w:gridBefore w:val="1"/>
                    <w:trHeight w:val="30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Change w:id="70" w:author="Trefilová Pavla" w:date="2018-09-04T07:39:00Z">
                    <w:tcPr>
                      <w:tcW w:w="2832" w:type="dxa"/>
                      <w:gridSpan w:val="2"/>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rsidR="0042670D" w:rsidRPr="00534849" w:rsidRDefault="0042670D">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Change w:id="71" w:author="Trefilová Pavla" w:date="2018-09-04T07:39:00Z">
                    <w:tcPr>
                      <w:tcW w:w="2408" w:type="dxa"/>
                      <w:gridSpan w:val="2"/>
                      <w:tcBorders>
                        <w:top w:val="single" w:sz="12" w:space="0" w:color="auto"/>
                        <w:left w:val="nil"/>
                        <w:bottom w:val="single" w:sz="4" w:space="0" w:color="auto"/>
                        <w:right w:val="single" w:sz="4" w:space="0" w:color="auto"/>
                      </w:tcBorders>
                      <w:shd w:val="clear" w:color="auto" w:fill="auto"/>
                      <w:vAlign w:val="center"/>
                      <w:hideMark/>
                    </w:tcPr>
                  </w:tcPrChange>
                </w:tcPr>
                <w:p w:rsidR="0042670D" w:rsidRPr="00534849" w:rsidRDefault="0042670D">
                  <w:pPr>
                    <w:rPr>
                      <w:rFonts w:asciiTheme="minorHAnsi" w:hAnsiTheme="minorHAnsi" w:cstheme="minorHAnsi"/>
                    </w:rPr>
                  </w:pPr>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Change w:id="72" w:author="Trefilová Pavla" w:date="2018-09-04T07:39:00Z">
                    <w:tcPr>
                      <w:tcW w:w="1701" w:type="dxa"/>
                      <w:gridSpan w:val="2"/>
                      <w:tcBorders>
                        <w:top w:val="single" w:sz="12" w:space="0" w:color="auto"/>
                        <w:left w:val="nil"/>
                        <w:bottom w:val="single" w:sz="4" w:space="0" w:color="auto"/>
                        <w:right w:val="single" w:sz="12" w:space="0" w:color="auto"/>
                      </w:tcBorders>
                      <w:shd w:val="clear" w:color="auto" w:fill="auto"/>
                      <w:noWrap/>
                      <w:vAlign w:val="center"/>
                      <w:hideMark/>
                    </w:tcPr>
                  </w:tcPrChange>
                </w:tcPr>
                <w:p w:rsidR="0042670D" w:rsidRPr="00534849" w:rsidRDefault="0042670D">
                  <w:pPr>
                    <w:rPr>
                      <w:rFonts w:asciiTheme="minorHAnsi" w:hAnsiTheme="minorHAnsi" w:cstheme="minorHAnsi"/>
                    </w:rPr>
                  </w:pPr>
                  <w:r w:rsidRPr="00534849">
                    <w:rPr>
                      <w:rFonts w:asciiTheme="minorHAnsi" w:hAnsiTheme="minorHAnsi" w:cstheme="minorHAnsi"/>
                    </w:rPr>
                    <w:t>doc. Dohnalová</w:t>
                  </w:r>
                </w:p>
              </w:tc>
              <w:tc>
                <w:tcPr>
                  <w:tcW w:w="1134" w:type="dxa"/>
                  <w:tcBorders>
                    <w:top w:val="single" w:sz="12" w:space="0" w:color="auto"/>
                    <w:left w:val="nil"/>
                    <w:bottom w:val="single" w:sz="4" w:space="0" w:color="auto"/>
                    <w:right w:val="single" w:sz="12" w:space="0" w:color="auto"/>
                  </w:tcBorders>
                  <w:tcPrChange w:id="73" w:author="Trefilová Pavla" w:date="2018-09-04T07:39:00Z">
                    <w:tcPr>
                      <w:tcW w:w="1134" w:type="dxa"/>
                      <w:gridSpan w:val="2"/>
                      <w:tcBorders>
                        <w:top w:val="single" w:sz="12" w:space="0" w:color="auto"/>
                        <w:left w:val="nil"/>
                        <w:bottom w:val="single" w:sz="4" w:space="0" w:color="auto"/>
                        <w:right w:val="single" w:sz="12" w:space="0" w:color="auto"/>
                      </w:tcBorders>
                    </w:tcPr>
                  </w:tcPrChange>
                </w:tcPr>
                <w:p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rsidTr="002B0A33">
              <w:tblPrEx>
                <w:tblW w:w="8075" w:type="dxa"/>
                <w:jc w:val="center"/>
                <w:tblLayout w:type="fixed"/>
                <w:tblCellMar>
                  <w:left w:w="70" w:type="dxa"/>
                  <w:right w:w="70" w:type="dxa"/>
                </w:tblCellMar>
                <w:tblPrExChange w:id="74" w:author="Trefilová Pavla" w:date="2018-09-04T07:39:00Z">
                  <w:tblPrEx>
                    <w:tblW w:w="8075" w:type="dxa"/>
                    <w:jc w:val="center"/>
                    <w:tblLayout w:type="fixed"/>
                    <w:tblCellMar>
                      <w:left w:w="70" w:type="dxa"/>
                      <w:right w:w="70" w:type="dxa"/>
                    </w:tblCellMar>
                  </w:tblPrEx>
                </w:tblPrExChange>
              </w:tblPrEx>
              <w:trPr>
                <w:trHeight w:val="345"/>
                <w:jc w:val="center"/>
                <w:trPrChange w:id="75" w:author="Trefilová Pavla" w:date="2018-09-04T07:39:00Z">
                  <w:trPr>
                    <w:gridBefore w:val="1"/>
                    <w:trHeight w:val="345"/>
                    <w:jc w:val="center"/>
                  </w:trPr>
                </w:trPrChange>
              </w:trPr>
              <w:tc>
                <w:tcPr>
                  <w:tcW w:w="2832" w:type="dxa"/>
                  <w:tcBorders>
                    <w:top w:val="nil"/>
                    <w:left w:val="single" w:sz="12" w:space="0" w:color="auto"/>
                    <w:bottom w:val="single" w:sz="8" w:space="0" w:color="auto"/>
                    <w:right w:val="single" w:sz="4" w:space="0" w:color="auto"/>
                  </w:tcBorders>
                  <w:shd w:val="clear" w:color="auto" w:fill="auto"/>
                  <w:noWrap/>
                  <w:vAlign w:val="center"/>
                  <w:hideMark/>
                  <w:tcPrChange w:id="76" w:author="Trefilová Pavla" w:date="2018-09-04T07:39:00Z">
                    <w:tcPr>
                      <w:tcW w:w="2832" w:type="dxa"/>
                      <w:gridSpan w:val="2"/>
                      <w:tcBorders>
                        <w:top w:val="nil"/>
                        <w:left w:val="single" w:sz="12" w:space="0" w:color="auto"/>
                        <w:bottom w:val="single" w:sz="8" w:space="0" w:color="auto"/>
                        <w:right w:val="single" w:sz="4" w:space="0" w:color="auto"/>
                      </w:tcBorders>
                      <w:shd w:val="clear" w:color="auto" w:fill="auto"/>
                      <w:noWrap/>
                      <w:vAlign w:val="bottom"/>
                      <w:hideMark/>
                    </w:tcPr>
                  </w:tcPrChange>
                </w:tcPr>
                <w:p w:rsidR="0042670D" w:rsidRPr="00534849" w:rsidRDefault="0042670D">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Change w:id="77" w:author="Trefilová Pavla" w:date="2018-09-04T07:39:00Z">
                    <w:tcPr>
                      <w:tcW w:w="2408" w:type="dxa"/>
                      <w:gridSpan w:val="2"/>
                      <w:tcBorders>
                        <w:top w:val="nil"/>
                        <w:left w:val="nil"/>
                        <w:bottom w:val="single" w:sz="8" w:space="0" w:color="auto"/>
                        <w:right w:val="single" w:sz="4" w:space="0" w:color="auto"/>
                      </w:tcBorders>
                      <w:shd w:val="clear" w:color="auto" w:fill="auto"/>
                      <w:noWrap/>
                      <w:vAlign w:val="bottom"/>
                      <w:hideMark/>
                    </w:tcPr>
                  </w:tcPrChange>
                </w:tcPr>
                <w:p w:rsidR="0042670D" w:rsidRPr="00534849" w:rsidRDefault="0042670D">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Change w:id="78" w:author="Trefilová Pavla" w:date="2018-09-04T07:39:00Z">
                    <w:tcPr>
                      <w:tcW w:w="1701" w:type="dxa"/>
                      <w:gridSpan w:val="2"/>
                      <w:tcBorders>
                        <w:top w:val="single" w:sz="4" w:space="0" w:color="auto"/>
                        <w:left w:val="nil"/>
                        <w:bottom w:val="single" w:sz="8" w:space="0" w:color="auto"/>
                        <w:right w:val="single" w:sz="12" w:space="0" w:color="auto"/>
                      </w:tcBorders>
                      <w:shd w:val="clear" w:color="auto" w:fill="auto"/>
                      <w:noWrap/>
                      <w:vAlign w:val="center"/>
                      <w:hideMark/>
                    </w:tcPr>
                  </w:tcPrChange>
                </w:tcPr>
                <w:p w:rsidR="0042670D" w:rsidRPr="00534849" w:rsidRDefault="0042670D">
                  <w:pPr>
                    <w:rPr>
                      <w:rFonts w:asciiTheme="minorHAnsi" w:hAnsiTheme="minorHAnsi" w:cstheme="minorHAnsi"/>
                    </w:rPr>
                  </w:pPr>
                  <w:r w:rsidRPr="00534849">
                    <w:rPr>
                      <w:rFonts w:asciiTheme="minorHAnsi" w:hAnsiTheme="minorHAnsi" w:cstheme="minorHAnsi"/>
                    </w:rPr>
                    <w:t>doc. Švarcová</w:t>
                  </w:r>
                </w:p>
              </w:tc>
              <w:tc>
                <w:tcPr>
                  <w:tcW w:w="1134" w:type="dxa"/>
                  <w:tcBorders>
                    <w:top w:val="single" w:sz="4" w:space="0" w:color="auto"/>
                    <w:left w:val="nil"/>
                    <w:bottom w:val="single" w:sz="8" w:space="0" w:color="auto"/>
                    <w:right w:val="single" w:sz="12" w:space="0" w:color="auto"/>
                  </w:tcBorders>
                  <w:tcPrChange w:id="79" w:author="Trefilová Pavla" w:date="2018-09-04T07:39:00Z">
                    <w:tcPr>
                      <w:tcW w:w="1134" w:type="dxa"/>
                      <w:gridSpan w:val="2"/>
                      <w:tcBorders>
                        <w:top w:val="single" w:sz="4" w:space="0" w:color="auto"/>
                        <w:left w:val="nil"/>
                        <w:bottom w:val="single" w:sz="8" w:space="0" w:color="auto"/>
                        <w:right w:val="single" w:sz="12" w:space="0" w:color="auto"/>
                      </w:tcBorders>
                    </w:tcPr>
                  </w:tcPrChange>
                </w:tcPr>
                <w:p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rsidTr="002B0A33">
              <w:tblPrEx>
                <w:tblW w:w="8075" w:type="dxa"/>
                <w:jc w:val="center"/>
                <w:tblLayout w:type="fixed"/>
                <w:tblCellMar>
                  <w:left w:w="70" w:type="dxa"/>
                  <w:right w:w="70" w:type="dxa"/>
                </w:tblCellMar>
                <w:tblPrExChange w:id="80" w:author="Trefilová Pavla" w:date="2018-09-04T07:39:00Z">
                  <w:tblPrEx>
                    <w:tblW w:w="8075" w:type="dxa"/>
                    <w:jc w:val="center"/>
                    <w:tblLayout w:type="fixed"/>
                    <w:tblCellMar>
                      <w:left w:w="70" w:type="dxa"/>
                      <w:right w:w="70" w:type="dxa"/>
                    </w:tblCellMar>
                  </w:tblPrEx>
                </w:tblPrExChange>
              </w:tblPrEx>
              <w:trPr>
                <w:trHeight w:val="345"/>
                <w:jc w:val="center"/>
                <w:trPrChange w:id="81" w:author="Trefilová Pavla" w:date="2018-09-04T07:39:00Z">
                  <w:trPr>
                    <w:gridBefore w:val="1"/>
                    <w:trHeight w:val="345"/>
                    <w:jc w:val="center"/>
                  </w:trPr>
                </w:trPrChange>
              </w:trPr>
              <w:tc>
                <w:tcPr>
                  <w:tcW w:w="2832" w:type="dxa"/>
                  <w:tcBorders>
                    <w:top w:val="nil"/>
                    <w:left w:val="single" w:sz="12" w:space="0" w:color="auto"/>
                    <w:bottom w:val="single" w:sz="4" w:space="0" w:color="auto"/>
                    <w:right w:val="single" w:sz="4" w:space="0" w:color="auto"/>
                  </w:tcBorders>
                  <w:shd w:val="clear" w:color="auto" w:fill="auto"/>
                  <w:noWrap/>
                  <w:vAlign w:val="center"/>
                  <w:hideMark/>
                  <w:tcPrChange w:id="82" w:author="Trefilová Pavla" w:date="2018-09-04T07:39:00Z">
                    <w:tcPr>
                      <w:tcW w:w="2832"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rsidR="0042670D" w:rsidRPr="00534849" w:rsidRDefault="0042670D">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nil"/>
                    <w:left w:val="nil"/>
                    <w:bottom w:val="single" w:sz="4" w:space="0" w:color="auto"/>
                    <w:right w:val="single" w:sz="4" w:space="0" w:color="auto"/>
                  </w:tcBorders>
                  <w:shd w:val="clear" w:color="auto" w:fill="auto"/>
                  <w:noWrap/>
                  <w:hideMark/>
                  <w:tcPrChange w:id="83" w:author="Trefilová Pavla" w:date="2018-09-04T07:39:00Z">
                    <w:tcPr>
                      <w:tcW w:w="2408" w:type="dxa"/>
                      <w:gridSpan w:val="2"/>
                      <w:tcBorders>
                        <w:top w:val="nil"/>
                        <w:left w:val="nil"/>
                        <w:bottom w:val="single" w:sz="4" w:space="0" w:color="auto"/>
                        <w:right w:val="single" w:sz="4" w:space="0" w:color="auto"/>
                      </w:tcBorders>
                      <w:shd w:val="clear" w:color="auto" w:fill="auto"/>
                      <w:noWrap/>
                      <w:vAlign w:val="bottom"/>
                      <w:hideMark/>
                    </w:tcPr>
                  </w:tcPrChange>
                </w:tcPr>
                <w:p w:rsidR="0042670D" w:rsidRPr="00534849" w:rsidRDefault="0042670D">
                  <w:pPr>
                    <w:rPr>
                      <w:rFonts w:asciiTheme="minorHAnsi" w:hAnsiTheme="minorHAnsi" w:cstheme="minorHAnsi"/>
                    </w:rPr>
                  </w:pPr>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Ing.</w:t>
                  </w:r>
                  <w:r w:rsidRPr="00534849">
                    <w:rPr>
                      <w:rFonts w:asciiTheme="minorHAnsi" w:hAnsiTheme="minorHAnsi" w:cstheme="minorHAnsi"/>
                    </w:rPr>
                    <w:t xml:space="preserve"> Homolka</w:t>
                  </w:r>
                  <w:r w:rsidR="00CE21AD">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PhDr.</w:t>
                  </w:r>
                  <w:r>
                    <w:rPr>
                      <w:rFonts w:asciiTheme="minorHAnsi" w:hAnsiTheme="minorHAnsi" w:cstheme="minorHAnsi"/>
                    </w:rPr>
                    <w:t xml:space="preserve">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Change w:id="84" w:author="Trefilová Pavla" w:date="2018-09-04T07:39:00Z">
                    <w:tcPr>
                      <w:tcW w:w="1701" w:type="dxa"/>
                      <w:gridSpan w:val="2"/>
                      <w:tcBorders>
                        <w:top w:val="nil"/>
                        <w:left w:val="nil"/>
                        <w:bottom w:val="single" w:sz="4" w:space="0" w:color="auto"/>
                        <w:right w:val="single" w:sz="12" w:space="0" w:color="auto"/>
                      </w:tcBorders>
                      <w:shd w:val="clear" w:color="auto" w:fill="auto"/>
                      <w:noWrap/>
                      <w:vAlign w:val="bottom"/>
                      <w:hideMark/>
                    </w:tcPr>
                  </w:tcPrChange>
                </w:tcPr>
                <w:p w:rsidR="0042670D" w:rsidRPr="00534849" w:rsidRDefault="0042670D">
                  <w:pPr>
                    <w:rPr>
                      <w:rFonts w:asciiTheme="minorHAnsi" w:hAnsiTheme="minorHAnsi" w:cstheme="minorHAnsi"/>
                    </w:rPr>
                  </w:pPr>
                  <w:r w:rsidRPr="00534849">
                    <w:rPr>
                      <w:rFonts w:asciiTheme="minorHAnsi" w:hAnsiTheme="minorHAnsi" w:cstheme="minorHAnsi"/>
                    </w:rPr>
                    <w:t>prof. Pavelková</w:t>
                  </w:r>
                </w:p>
              </w:tc>
              <w:tc>
                <w:tcPr>
                  <w:tcW w:w="1134" w:type="dxa"/>
                  <w:tcBorders>
                    <w:top w:val="nil"/>
                    <w:left w:val="nil"/>
                    <w:bottom w:val="single" w:sz="4" w:space="0" w:color="auto"/>
                    <w:right w:val="single" w:sz="12" w:space="0" w:color="auto"/>
                  </w:tcBorders>
                  <w:tcPrChange w:id="85" w:author="Trefilová Pavla" w:date="2018-09-04T07:39:00Z">
                    <w:tcPr>
                      <w:tcW w:w="1134" w:type="dxa"/>
                      <w:gridSpan w:val="2"/>
                      <w:tcBorders>
                        <w:top w:val="nil"/>
                        <w:left w:val="nil"/>
                        <w:bottom w:val="single" w:sz="4" w:space="0" w:color="auto"/>
                        <w:right w:val="single" w:sz="12" w:space="0" w:color="auto"/>
                      </w:tcBorders>
                    </w:tcPr>
                  </w:tcPrChange>
                </w:tcPr>
                <w:p w:rsidR="0042670D" w:rsidRDefault="0042670D">
                  <w:pPr>
                    <w:jc w:val="center"/>
                    <w:rPr>
                      <w:rFonts w:asciiTheme="minorHAnsi" w:hAnsiTheme="minorHAnsi" w:cstheme="minorHAnsi"/>
                      <w:b/>
                      <w:bCs/>
                    </w:rPr>
                  </w:pPr>
                </w:p>
                <w:p w:rsidR="0042670D" w:rsidRPr="00E24C24" w:rsidRDefault="0042670D">
                  <w:pPr>
                    <w:jc w:val="center"/>
                    <w:rPr>
                      <w:rFonts w:asciiTheme="minorHAnsi" w:hAnsiTheme="minorHAnsi" w:cstheme="minorHAnsi"/>
                      <w:b/>
                      <w:bCs/>
                    </w:rPr>
                  </w:pPr>
                  <w:r>
                    <w:rPr>
                      <w:rFonts w:asciiTheme="minorHAnsi" w:hAnsiTheme="minorHAnsi" w:cstheme="minorHAnsi"/>
                      <w:b/>
                      <w:bCs/>
                    </w:rPr>
                    <w:t>40h</w:t>
                  </w:r>
                </w:p>
              </w:tc>
            </w:tr>
            <w:tr w:rsidR="0042670D" w:rsidRPr="005E7A33" w:rsidTr="002B0A33">
              <w:tblPrEx>
                <w:tblW w:w="8075" w:type="dxa"/>
                <w:jc w:val="center"/>
                <w:tblLayout w:type="fixed"/>
                <w:tblCellMar>
                  <w:left w:w="70" w:type="dxa"/>
                  <w:right w:w="70" w:type="dxa"/>
                </w:tblCellMar>
                <w:tblPrExChange w:id="86" w:author="Trefilová Pavla" w:date="2018-09-04T07:39:00Z">
                  <w:tblPrEx>
                    <w:tblW w:w="8075" w:type="dxa"/>
                    <w:jc w:val="center"/>
                    <w:tblLayout w:type="fixed"/>
                    <w:tblCellMar>
                      <w:left w:w="70" w:type="dxa"/>
                      <w:right w:w="70" w:type="dxa"/>
                    </w:tblCellMar>
                  </w:tblPrEx>
                </w:tblPrExChange>
              </w:tblPrEx>
              <w:trPr>
                <w:trHeight w:val="315"/>
                <w:jc w:val="center"/>
                <w:trPrChange w:id="87" w:author="Trefilová Pavla" w:date="2018-09-04T07:39:00Z">
                  <w:trPr>
                    <w:gridBefore w:val="1"/>
                    <w:trHeight w:val="315"/>
                    <w:jc w:val="center"/>
                  </w:trPr>
                </w:trPrChange>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Change w:id="88" w:author="Trefilová Pavla" w:date="2018-09-04T07:39:00Z">
                    <w:tcPr>
                      <w:tcW w:w="2832" w:type="dxa"/>
                      <w:gridSpan w:val="2"/>
                      <w:tcBorders>
                        <w:top w:val="single" w:sz="4" w:space="0" w:color="auto"/>
                        <w:left w:val="single" w:sz="12" w:space="0" w:color="auto"/>
                        <w:bottom w:val="single" w:sz="4" w:space="0" w:color="auto"/>
                        <w:right w:val="single" w:sz="4" w:space="0" w:color="auto"/>
                      </w:tcBorders>
                      <w:shd w:val="clear" w:color="auto" w:fill="auto"/>
                      <w:noWrap/>
                      <w:vAlign w:val="bottom"/>
                      <w:hideMark/>
                    </w:tcPr>
                  </w:tcPrChange>
                </w:tcPr>
                <w:p w:rsidR="0042670D" w:rsidRPr="00534849" w:rsidRDefault="0042670D">
                  <w:pPr>
                    <w:rPr>
                      <w:rFonts w:asciiTheme="minorHAnsi" w:hAnsiTheme="minorHAnsi" w:cstheme="minorHAnsi"/>
                      <w:b/>
                    </w:rPr>
                  </w:pPr>
                  <w:r w:rsidRPr="00B02B59">
                    <w:rPr>
                      <w:rFonts w:asciiTheme="minorHAnsi" w:hAnsiTheme="minorHAnsi" w:cstheme="minorHAnsi"/>
                      <w:b/>
                    </w:rPr>
                    <w:t>Projektování v průmyslovém inženýrství</w:t>
                  </w:r>
                </w:p>
              </w:tc>
              <w:tc>
                <w:tcPr>
                  <w:tcW w:w="2408" w:type="dxa"/>
                  <w:tcBorders>
                    <w:top w:val="single" w:sz="4" w:space="0" w:color="auto"/>
                    <w:left w:val="nil"/>
                    <w:bottom w:val="single" w:sz="4" w:space="0" w:color="auto"/>
                    <w:right w:val="single" w:sz="4" w:space="0" w:color="auto"/>
                  </w:tcBorders>
                  <w:shd w:val="clear" w:color="auto" w:fill="auto"/>
                  <w:noWrap/>
                  <w:hideMark/>
                  <w:tcPrChange w:id="89" w:author="Trefilová Pavla" w:date="2018-09-04T07:39:00Z">
                    <w:tcPr>
                      <w:tcW w:w="2408" w:type="dxa"/>
                      <w:gridSpan w:val="2"/>
                      <w:tcBorders>
                        <w:top w:val="single" w:sz="4" w:space="0" w:color="auto"/>
                        <w:left w:val="nil"/>
                        <w:bottom w:val="single" w:sz="4" w:space="0" w:color="auto"/>
                        <w:right w:val="single" w:sz="4" w:space="0" w:color="auto"/>
                      </w:tcBorders>
                      <w:shd w:val="clear" w:color="auto" w:fill="auto"/>
                      <w:noWrap/>
                      <w:vAlign w:val="bottom"/>
                      <w:hideMark/>
                    </w:tcPr>
                  </w:tcPrChange>
                </w:tcPr>
                <w:p w:rsidR="0042670D" w:rsidRPr="00534849" w:rsidRDefault="0042670D">
                  <w:pPr>
                    <w:rPr>
                      <w:rFonts w:asciiTheme="minorHAnsi" w:hAnsiTheme="minorHAnsi" w:cstheme="minorHAnsi"/>
                    </w:rPr>
                  </w:pPr>
                  <w:r w:rsidRPr="00534849">
                    <w:rPr>
                      <w:rFonts w:asciiTheme="minorHAnsi" w:hAnsiTheme="minorHAnsi" w:cstheme="minorHAnsi"/>
                    </w:rPr>
                    <w:t>doc. Tuček (60</w:t>
                  </w:r>
                  <w:r>
                    <w:rPr>
                      <w:rFonts w:asciiTheme="minorHAnsi" w:hAnsiTheme="minorHAnsi" w:cstheme="minorHAnsi"/>
                    </w:rPr>
                    <w:t xml:space="preserve"> %</w:t>
                  </w:r>
                  <w:r w:rsidRPr="00534849">
                    <w:rPr>
                      <w:rFonts w:asciiTheme="minorHAnsi" w:hAnsiTheme="minorHAnsi" w:cstheme="minorHAnsi"/>
                    </w:rPr>
                    <w:t>), prof. Chromjaková (40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Change w:id="90" w:author="Trefilová Pavla" w:date="2018-09-04T07:39:00Z">
                    <w:tcPr>
                      <w:tcW w:w="1701" w:type="dxa"/>
                      <w:gridSpan w:val="2"/>
                      <w:tcBorders>
                        <w:top w:val="single" w:sz="4" w:space="0" w:color="auto"/>
                        <w:left w:val="single" w:sz="4" w:space="0" w:color="auto"/>
                        <w:bottom w:val="single" w:sz="8" w:space="0" w:color="000000"/>
                        <w:right w:val="single" w:sz="12" w:space="0" w:color="auto"/>
                      </w:tcBorders>
                      <w:shd w:val="clear" w:color="auto" w:fill="auto"/>
                      <w:noWrap/>
                      <w:vAlign w:val="center"/>
                      <w:hideMark/>
                    </w:tcPr>
                  </w:tcPrChange>
                </w:tcPr>
                <w:p w:rsidR="0042670D" w:rsidRPr="00534849" w:rsidRDefault="0042670D">
                  <w:pPr>
                    <w:rPr>
                      <w:rFonts w:asciiTheme="minorHAnsi" w:hAnsiTheme="minorHAnsi" w:cstheme="minorHAnsi"/>
                    </w:rPr>
                  </w:pPr>
                  <w:r w:rsidRPr="00534849">
                    <w:rPr>
                      <w:rFonts w:asciiTheme="minorHAnsi" w:hAnsiTheme="minorHAnsi" w:cstheme="minorHAnsi"/>
                    </w:rPr>
                    <w:t>doc. Tuček</w:t>
                  </w:r>
                </w:p>
              </w:tc>
              <w:tc>
                <w:tcPr>
                  <w:tcW w:w="1134" w:type="dxa"/>
                  <w:tcBorders>
                    <w:top w:val="single" w:sz="4" w:space="0" w:color="auto"/>
                    <w:left w:val="single" w:sz="4" w:space="0" w:color="auto"/>
                    <w:bottom w:val="single" w:sz="8" w:space="0" w:color="000000"/>
                    <w:right w:val="single" w:sz="12" w:space="0" w:color="auto"/>
                  </w:tcBorders>
                  <w:tcPrChange w:id="91" w:author="Trefilová Pavla" w:date="2018-09-04T07:39:00Z">
                    <w:tcPr>
                      <w:tcW w:w="1134" w:type="dxa"/>
                      <w:gridSpan w:val="2"/>
                      <w:tcBorders>
                        <w:top w:val="single" w:sz="4" w:space="0" w:color="auto"/>
                        <w:left w:val="single" w:sz="4" w:space="0" w:color="auto"/>
                        <w:bottom w:val="single" w:sz="8" w:space="0" w:color="000000"/>
                        <w:right w:val="single" w:sz="12" w:space="0" w:color="auto"/>
                      </w:tcBorders>
                    </w:tcPr>
                  </w:tcPrChange>
                </w:tcPr>
                <w:p w:rsidR="0042670D" w:rsidRPr="00E24C24" w:rsidRDefault="0042670D">
                  <w:pPr>
                    <w:jc w:val="center"/>
                    <w:rPr>
                      <w:rFonts w:asciiTheme="minorHAnsi" w:hAnsiTheme="minorHAnsi" w:cstheme="minorHAnsi"/>
                      <w:b/>
                      <w:bCs/>
                    </w:rPr>
                  </w:pPr>
                  <w:r>
                    <w:rPr>
                      <w:rFonts w:asciiTheme="minorHAnsi" w:hAnsiTheme="minorHAnsi" w:cstheme="minorHAnsi"/>
                      <w:b/>
                      <w:bCs/>
                    </w:rPr>
                    <w:t>15h</w:t>
                  </w:r>
                </w:p>
              </w:tc>
            </w:tr>
            <w:tr w:rsidR="009276D6" w:rsidRPr="005E7A33" w:rsidTr="002B0A33">
              <w:tblPrEx>
                <w:tblW w:w="8075" w:type="dxa"/>
                <w:jc w:val="center"/>
                <w:tblLayout w:type="fixed"/>
                <w:tblCellMar>
                  <w:left w:w="70" w:type="dxa"/>
                  <w:right w:w="70" w:type="dxa"/>
                </w:tblCellMar>
                <w:tblPrExChange w:id="92" w:author="Trefilová Pavla" w:date="2018-09-04T07:39:00Z">
                  <w:tblPrEx>
                    <w:tblW w:w="8075" w:type="dxa"/>
                    <w:jc w:val="center"/>
                    <w:tblLayout w:type="fixed"/>
                    <w:tblCellMar>
                      <w:left w:w="70" w:type="dxa"/>
                      <w:right w:w="70" w:type="dxa"/>
                    </w:tblCellMar>
                  </w:tblPrEx>
                </w:tblPrExChange>
              </w:tblPrEx>
              <w:trPr>
                <w:trHeight w:val="315"/>
                <w:jc w:val="center"/>
                <w:ins w:id="93" w:author="Trefilová Pavla" w:date="2018-08-29T11:59:00Z"/>
                <w:trPrChange w:id="94" w:author="Trefilová Pavla" w:date="2018-09-04T07:39:00Z">
                  <w:trPr>
                    <w:gridAfter w:val="0"/>
                    <w:trHeight w:val="315"/>
                    <w:jc w:val="center"/>
                  </w:trPr>
                </w:trPrChange>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Change w:id="95" w:author="Trefilová Pavla" w:date="2018-09-04T07:39:00Z">
                    <w:tcPr>
                      <w:tcW w:w="2832"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9276D6" w:rsidRPr="00B02B59" w:rsidRDefault="009276D6">
                  <w:pPr>
                    <w:rPr>
                      <w:ins w:id="96" w:author="Trefilová Pavla" w:date="2018-08-29T11:59:00Z"/>
                      <w:rFonts w:asciiTheme="minorHAnsi" w:hAnsiTheme="minorHAnsi" w:cstheme="minorHAnsi"/>
                      <w:b/>
                    </w:rPr>
                  </w:pPr>
                  <w:ins w:id="97" w:author="Trefilová Pavla" w:date="2018-08-29T12:00:00Z">
                    <w:r w:rsidRPr="00B02B59">
                      <w:rPr>
                        <w:rFonts w:asciiTheme="minorHAnsi" w:hAnsiTheme="minorHAnsi" w:cstheme="minorHAnsi"/>
                        <w:b/>
                      </w:rPr>
                      <w:t>Systémové inženýrství</w:t>
                    </w:r>
                  </w:ins>
                </w:p>
              </w:tc>
              <w:tc>
                <w:tcPr>
                  <w:tcW w:w="2408" w:type="dxa"/>
                  <w:tcBorders>
                    <w:top w:val="single" w:sz="4" w:space="0" w:color="auto"/>
                    <w:left w:val="nil"/>
                    <w:bottom w:val="single" w:sz="4" w:space="0" w:color="auto"/>
                    <w:right w:val="single" w:sz="4" w:space="0" w:color="auto"/>
                  </w:tcBorders>
                  <w:shd w:val="clear" w:color="auto" w:fill="auto"/>
                  <w:noWrap/>
                  <w:tcPrChange w:id="98" w:author="Trefilová Pavla" w:date="2018-09-04T07:39:00Z">
                    <w:tcPr>
                      <w:tcW w:w="2408"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9276D6" w:rsidRPr="00534849" w:rsidRDefault="009276D6">
                  <w:pPr>
                    <w:rPr>
                      <w:ins w:id="99" w:author="Trefilová Pavla" w:date="2018-08-29T11:59:00Z"/>
                      <w:rFonts w:asciiTheme="minorHAnsi" w:hAnsiTheme="minorHAnsi" w:cstheme="minorHAnsi"/>
                    </w:rPr>
                  </w:pPr>
                  <w:ins w:id="100" w:author="Trefilová Pavla" w:date="2018-08-29T12:00:00Z">
                    <w:r>
                      <w:rPr>
                        <w:rFonts w:asciiTheme="minorHAnsi" w:hAnsiTheme="minorHAnsi" w:cstheme="minorHAnsi"/>
                      </w:rPr>
                      <w:t xml:space="preserve">prof. </w:t>
                    </w:r>
                    <w:r w:rsidRPr="00534849">
                      <w:rPr>
                        <w:rFonts w:asciiTheme="minorHAnsi" w:hAnsiTheme="minorHAnsi" w:cstheme="minorHAnsi"/>
                      </w:rPr>
                      <w:t>Chromjaková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ins>
                </w:p>
              </w:tc>
              <w:tc>
                <w:tcPr>
                  <w:tcW w:w="1701" w:type="dxa"/>
                  <w:tcBorders>
                    <w:top w:val="single" w:sz="4" w:space="0" w:color="auto"/>
                    <w:left w:val="single" w:sz="4" w:space="0" w:color="auto"/>
                    <w:bottom w:val="single" w:sz="8" w:space="0" w:color="000000"/>
                    <w:right w:val="single" w:sz="12" w:space="0" w:color="auto"/>
                  </w:tcBorders>
                  <w:shd w:val="clear" w:color="auto" w:fill="auto"/>
                  <w:noWrap/>
                  <w:tcPrChange w:id="101" w:author="Trefilová Pavla" w:date="2018-09-04T07:39:00Z">
                    <w:tcPr>
                      <w:tcW w:w="1701" w:type="dxa"/>
                      <w:gridSpan w:val="2"/>
                      <w:tcBorders>
                        <w:top w:val="single" w:sz="4" w:space="0" w:color="auto"/>
                        <w:left w:val="single" w:sz="4" w:space="0" w:color="auto"/>
                        <w:bottom w:val="single" w:sz="8" w:space="0" w:color="000000"/>
                        <w:right w:val="single" w:sz="12" w:space="0" w:color="auto"/>
                      </w:tcBorders>
                      <w:shd w:val="clear" w:color="auto" w:fill="auto"/>
                      <w:noWrap/>
                      <w:vAlign w:val="center"/>
                    </w:tcPr>
                  </w:tcPrChange>
                </w:tcPr>
                <w:p w:rsidR="009276D6" w:rsidRPr="00534849" w:rsidRDefault="009276D6">
                  <w:pPr>
                    <w:rPr>
                      <w:ins w:id="102" w:author="Trefilová Pavla" w:date="2018-08-29T11:59:00Z"/>
                      <w:rFonts w:asciiTheme="minorHAnsi" w:hAnsiTheme="minorHAnsi" w:cstheme="minorHAnsi"/>
                    </w:rPr>
                  </w:pPr>
                  <w:ins w:id="103" w:author="Trefilová Pavla" w:date="2018-08-29T12:00:00Z">
                    <w:r w:rsidRPr="00534849">
                      <w:rPr>
                        <w:rFonts w:asciiTheme="minorHAnsi" w:hAnsiTheme="minorHAnsi" w:cstheme="minorHAnsi"/>
                      </w:rPr>
                      <w:t>prof. Chromjaková</w:t>
                    </w:r>
                  </w:ins>
                </w:p>
              </w:tc>
              <w:tc>
                <w:tcPr>
                  <w:tcW w:w="1134" w:type="dxa"/>
                  <w:tcBorders>
                    <w:top w:val="single" w:sz="4" w:space="0" w:color="auto"/>
                    <w:left w:val="single" w:sz="4" w:space="0" w:color="auto"/>
                    <w:bottom w:val="single" w:sz="8" w:space="0" w:color="000000"/>
                    <w:right w:val="single" w:sz="12" w:space="0" w:color="auto"/>
                  </w:tcBorders>
                  <w:tcPrChange w:id="104" w:author="Trefilová Pavla" w:date="2018-09-04T07:39:00Z">
                    <w:tcPr>
                      <w:tcW w:w="1134" w:type="dxa"/>
                      <w:gridSpan w:val="2"/>
                      <w:tcBorders>
                        <w:top w:val="single" w:sz="4" w:space="0" w:color="auto"/>
                        <w:left w:val="single" w:sz="4" w:space="0" w:color="auto"/>
                        <w:bottom w:val="single" w:sz="8" w:space="0" w:color="000000"/>
                        <w:right w:val="single" w:sz="12" w:space="0" w:color="auto"/>
                      </w:tcBorders>
                    </w:tcPr>
                  </w:tcPrChange>
                </w:tcPr>
                <w:p w:rsidR="009276D6" w:rsidRDefault="009276D6">
                  <w:pPr>
                    <w:jc w:val="center"/>
                    <w:rPr>
                      <w:ins w:id="105" w:author="Trefilová Pavla" w:date="2018-08-29T11:59:00Z"/>
                      <w:rFonts w:asciiTheme="minorHAnsi" w:hAnsiTheme="minorHAnsi" w:cstheme="minorHAnsi"/>
                      <w:b/>
                      <w:bCs/>
                    </w:rPr>
                  </w:pPr>
                  <w:ins w:id="106" w:author="Trefilová Pavla" w:date="2018-08-29T12:00:00Z">
                    <w:r w:rsidRPr="002C0363">
                      <w:rPr>
                        <w:rFonts w:asciiTheme="minorHAnsi" w:hAnsiTheme="minorHAnsi" w:cstheme="minorHAnsi"/>
                        <w:b/>
                        <w:bCs/>
                      </w:rPr>
                      <w:t>15h</w:t>
                    </w:r>
                  </w:ins>
                </w:p>
              </w:tc>
            </w:tr>
            <w:tr w:rsidR="009276D6" w:rsidRPr="005E7A33" w:rsidTr="002B0A33">
              <w:tblPrEx>
                <w:tblW w:w="8075" w:type="dxa"/>
                <w:jc w:val="center"/>
                <w:tblLayout w:type="fixed"/>
                <w:tblCellMar>
                  <w:left w:w="70" w:type="dxa"/>
                  <w:right w:w="70" w:type="dxa"/>
                </w:tblCellMar>
                <w:tblPrExChange w:id="107" w:author="Trefilová Pavla" w:date="2018-09-04T07:39:00Z">
                  <w:tblPrEx>
                    <w:tblW w:w="8075" w:type="dxa"/>
                    <w:jc w:val="center"/>
                    <w:tblLayout w:type="fixed"/>
                    <w:tblCellMar>
                      <w:left w:w="70" w:type="dxa"/>
                      <w:right w:w="70" w:type="dxa"/>
                    </w:tblCellMar>
                  </w:tblPrEx>
                </w:tblPrExChange>
              </w:tblPrEx>
              <w:trPr>
                <w:trHeight w:val="315"/>
                <w:jc w:val="center"/>
                <w:ins w:id="108" w:author="Trefilová Pavla" w:date="2018-08-29T11:59:00Z"/>
                <w:trPrChange w:id="109" w:author="Trefilová Pavla" w:date="2018-09-04T07:39:00Z">
                  <w:trPr>
                    <w:gridAfter w:val="0"/>
                    <w:trHeight w:val="315"/>
                    <w:jc w:val="center"/>
                  </w:trPr>
                </w:trPrChange>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Change w:id="110" w:author="Trefilová Pavla" w:date="2018-09-04T07:39:00Z">
                    <w:tcPr>
                      <w:tcW w:w="2832"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9276D6" w:rsidRDefault="009276D6">
                  <w:pPr>
                    <w:rPr>
                      <w:ins w:id="111" w:author="Trefilová Pavla" w:date="2018-08-29T12:00:00Z"/>
                      <w:rFonts w:asciiTheme="minorHAnsi" w:hAnsiTheme="minorHAnsi" w:cstheme="minorHAnsi"/>
                      <w:b/>
                    </w:rPr>
                  </w:pPr>
                  <w:ins w:id="112" w:author="Trefilová Pavla" w:date="2018-08-29T12:00:00Z">
                    <w:r>
                      <w:rPr>
                        <w:rFonts w:asciiTheme="minorHAnsi" w:hAnsiTheme="minorHAnsi" w:cstheme="minorHAnsi"/>
                        <w:b/>
                      </w:rPr>
                      <w:t>Odborná komunikace v angličtině</w:t>
                    </w:r>
                  </w:ins>
                </w:p>
                <w:p w:rsidR="009276D6" w:rsidRPr="00795B1D" w:rsidRDefault="009276D6">
                  <w:pPr>
                    <w:pStyle w:val="Odstavecseseznamem"/>
                    <w:numPr>
                      <w:ilvl w:val="0"/>
                      <w:numId w:val="39"/>
                    </w:numPr>
                    <w:rPr>
                      <w:ins w:id="113" w:author="Trefilová Pavla" w:date="2018-08-29T12:00:00Z"/>
                      <w:rFonts w:asciiTheme="minorHAnsi" w:hAnsiTheme="minorHAnsi" w:cstheme="minorHAnsi"/>
                      <w:b/>
                    </w:rPr>
                  </w:pPr>
                  <w:ins w:id="114" w:author="Trefilová Pavla" w:date="2018-08-29T12:00:00Z">
                    <w:r w:rsidRPr="00795B1D">
                      <w:rPr>
                        <w:rFonts w:asciiTheme="minorHAnsi" w:hAnsiTheme="minorHAnsi" w:cstheme="minorHAnsi"/>
                        <w:rPrChange w:id="115" w:author="Michal Pilík" w:date="2018-08-30T08:34:00Z">
                          <w:rPr/>
                        </w:rPrChange>
                      </w:rPr>
                      <w:t>Angličtina</w:t>
                    </w:r>
                  </w:ins>
                </w:p>
                <w:p w:rsidR="009276D6" w:rsidRPr="00795B1D" w:rsidRDefault="009276D6">
                  <w:pPr>
                    <w:pStyle w:val="Odstavecseseznamem"/>
                    <w:numPr>
                      <w:ilvl w:val="0"/>
                      <w:numId w:val="39"/>
                    </w:numPr>
                    <w:rPr>
                      <w:ins w:id="116" w:author="Trefilová Pavla" w:date="2018-08-29T12:00:00Z"/>
                      <w:rFonts w:asciiTheme="minorHAnsi" w:hAnsiTheme="minorHAnsi" w:cstheme="minorHAnsi"/>
                      <w:b/>
                    </w:rPr>
                  </w:pPr>
                  <w:ins w:id="117" w:author="Trefilová Pavla" w:date="2018-08-29T12:00:00Z">
                    <w:r w:rsidRPr="00795B1D">
                      <w:rPr>
                        <w:rFonts w:asciiTheme="minorHAnsi" w:hAnsiTheme="minorHAnsi" w:cstheme="minorHAnsi"/>
                        <w:rPrChange w:id="118" w:author="Michal Pilík" w:date="2018-08-30T08:34:00Z">
                          <w:rPr/>
                        </w:rPrChange>
                      </w:rPr>
                      <w:t>Akademické prezentace</w:t>
                    </w:r>
                  </w:ins>
                </w:p>
                <w:p w:rsidR="009276D6" w:rsidRPr="00795B1D" w:rsidRDefault="009276D6">
                  <w:pPr>
                    <w:pStyle w:val="Odstavecseseznamem"/>
                    <w:numPr>
                      <w:ilvl w:val="0"/>
                      <w:numId w:val="39"/>
                    </w:numPr>
                    <w:rPr>
                      <w:ins w:id="119" w:author="Trefilová Pavla" w:date="2018-08-29T12:00:00Z"/>
                      <w:rFonts w:asciiTheme="minorHAnsi" w:hAnsiTheme="minorHAnsi" w:cstheme="minorHAnsi"/>
                      <w:b/>
                      <w:rPrChange w:id="120" w:author="Michal Pilík" w:date="2018-08-30T08:34:00Z">
                        <w:rPr>
                          <w:ins w:id="121" w:author="Trefilová Pavla" w:date="2018-08-29T12:00:00Z"/>
                        </w:rPr>
                      </w:rPrChange>
                    </w:rPr>
                    <w:pPrChange w:id="122" w:author="Trefilová Pavla" w:date="2018-09-04T07:38:00Z">
                      <w:pPr/>
                    </w:pPrChange>
                  </w:pPr>
                  <w:ins w:id="123" w:author="Trefilová Pavla" w:date="2018-08-29T12:00:00Z">
                    <w:r w:rsidRPr="00795B1D">
                      <w:rPr>
                        <w:rFonts w:asciiTheme="minorHAnsi" w:hAnsiTheme="minorHAnsi" w:cstheme="minorHAnsi"/>
                        <w:rPrChange w:id="124" w:author="Michal Pilík" w:date="2018-08-30T08:34:00Z">
                          <w:rPr/>
                        </w:rPrChange>
                      </w:rPr>
                      <w:t>Akademické psaní</w:t>
                    </w:r>
                  </w:ins>
                </w:p>
                <w:p w:rsidR="009276D6" w:rsidRPr="00B02B59" w:rsidRDefault="009276D6">
                  <w:pPr>
                    <w:pStyle w:val="Odstavecseseznamem"/>
                    <w:numPr>
                      <w:ilvl w:val="0"/>
                      <w:numId w:val="39"/>
                    </w:numPr>
                    <w:rPr>
                      <w:ins w:id="125" w:author="Trefilová Pavla" w:date="2018-08-29T11:59:00Z"/>
                      <w:rFonts w:asciiTheme="minorHAnsi" w:hAnsiTheme="minorHAnsi" w:cstheme="minorHAnsi"/>
                      <w:b/>
                    </w:rPr>
                    <w:pPrChange w:id="126" w:author="Trefilová Pavla" w:date="2018-09-04T07:38:00Z">
                      <w:pPr/>
                    </w:pPrChange>
                  </w:pPr>
                  <w:ins w:id="127" w:author="Trefilová Pavla" w:date="2018-08-29T12:00:00Z">
                    <w:r w:rsidRPr="00795B1D">
                      <w:rPr>
                        <w:rFonts w:asciiTheme="minorHAnsi" w:hAnsiTheme="minorHAnsi" w:cstheme="minorHAnsi"/>
                        <w:rPrChange w:id="128" w:author="Michal Pilík" w:date="2018-08-30T08:34:00Z">
                          <w:rPr/>
                        </w:rPrChange>
                      </w:rPr>
                      <w:t>Anglická obchodní korespondence</w:t>
                    </w:r>
                  </w:ins>
                </w:p>
              </w:tc>
              <w:tc>
                <w:tcPr>
                  <w:tcW w:w="2408" w:type="dxa"/>
                  <w:tcBorders>
                    <w:top w:val="single" w:sz="4" w:space="0" w:color="auto"/>
                    <w:left w:val="nil"/>
                    <w:bottom w:val="single" w:sz="4" w:space="0" w:color="auto"/>
                    <w:right w:val="single" w:sz="4" w:space="0" w:color="auto"/>
                  </w:tcBorders>
                  <w:shd w:val="clear" w:color="auto" w:fill="auto"/>
                  <w:noWrap/>
                  <w:tcPrChange w:id="129" w:author="Trefilová Pavla" w:date="2018-09-04T07:39:00Z">
                    <w:tcPr>
                      <w:tcW w:w="2408"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9276D6" w:rsidRDefault="009276D6">
                  <w:pPr>
                    <w:rPr>
                      <w:ins w:id="130" w:author="Trefilová Pavla" w:date="2018-08-29T12:00:00Z"/>
                      <w:rFonts w:asciiTheme="minorHAnsi" w:hAnsiTheme="minorHAnsi" w:cstheme="minorHAnsi"/>
                    </w:rPr>
                  </w:pPr>
                  <w:ins w:id="131" w:author="Trefilová Pavla" w:date="2018-08-29T12:00:00Z">
                    <w:r>
                      <w:rPr>
                        <w:rFonts w:asciiTheme="minorHAnsi" w:hAnsiTheme="minorHAnsi" w:cstheme="minorHAnsi"/>
                      </w:rPr>
                      <w:t>Mgr. Atcheson (100 %)</w:t>
                    </w:r>
                  </w:ins>
                </w:p>
                <w:p w:rsidR="009276D6" w:rsidRPr="004C269C" w:rsidRDefault="009276D6">
                  <w:pPr>
                    <w:rPr>
                      <w:ins w:id="132" w:author="Trefilová Pavla" w:date="2018-08-29T12:00:00Z"/>
                      <w:rFonts w:asciiTheme="minorHAnsi" w:hAnsiTheme="minorHAnsi" w:cstheme="minorHAnsi"/>
                    </w:rPr>
                  </w:pPr>
                  <w:ins w:id="133" w:author="Trefilová Pavla" w:date="2018-08-29T12:00:00Z">
                    <w:r w:rsidRPr="004C269C">
                      <w:rPr>
                        <w:rFonts w:asciiTheme="minorHAnsi" w:hAnsiTheme="minorHAnsi" w:cstheme="minorHAnsi"/>
                      </w:rPr>
                      <w:t>Mgr. Orsavová</w:t>
                    </w:r>
                  </w:ins>
                </w:p>
                <w:p w:rsidR="009276D6" w:rsidRPr="00534849" w:rsidRDefault="009276D6">
                  <w:pPr>
                    <w:rPr>
                      <w:ins w:id="134" w:author="Trefilová Pavla" w:date="2018-08-29T11:59:00Z"/>
                      <w:rFonts w:asciiTheme="minorHAnsi" w:hAnsiTheme="minorHAnsi" w:cstheme="minorHAnsi"/>
                    </w:rPr>
                  </w:pPr>
                  <w:ins w:id="135" w:author="Trefilová Pavla" w:date="2018-08-29T12:00:00Z">
                    <w:r>
                      <w:rPr>
                        <w:rStyle w:val="Hypertextovodkaz"/>
                        <w:rFonts w:asciiTheme="minorHAnsi" w:hAnsiTheme="minorHAnsi"/>
                        <w:color w:val="auto"/>
                        <w:u w:val="none"/>
                      </w:rPr>
                      <w:fldChar w:fldCharType="begin"/>
                    </w:r>
                    <w:r>
                      <w:rPr>
                        <w:rStyle w:val="Hypertextovodkaz"/>
                        <w:rFonts w:asciiTheme="minorHAnsi" w:hAnsiTheme="minorHAnsi"/>
                        <w:color w:val="auto"/>
                        <w:u w:val="none"/>
                      </w:rP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rPr>
                        <w:rStyle w:val="Hypertextovodkaz"/>
                        <w:rFonts w:asciiTheme="minorHAnsi" w:hAnsiTheme="minorHAnsi"/>
                        <w:color w:val="auto"/>
                        <w:u w:val="none"/>
                      </w:rPr>
                      <w:fldChar w:fldCharType="separate"/>
                    </w:r>
                    <w:r w:rsidRPr="004C269C">
                      <w:rPr>
                        <w:rStyle w:val="Hypertextovodkaz"/>
                        <w:rFonts w:asciiTheme="minorHAnsi" w:hAnsiTheme="minorHAnsi"/>
                        <w:color w:val="auto"/>
                        <w:u w:val="none"/>
                      </w:rPr>
                      <w:t>Ing. Svobodová, MSc.</w:t>
                    </w:r>
                    <w:r>
                      <w:rPr>
                        <w:rStyle w:val="Hypertextovodkaz"/>
                        <w:rFonts w:asciiTheme="minorHAnsi" w:hAnsiTheme="minorHAnsi"/>
                        <w:color w:val="auto"/>
                        <w:u w:val="none"/>
                      </w:rPr>
                      <w:fldChar w:fldCharType="end"/>
                    </w:r>
                  </w:ins>
                </w:p>
              </w:tc>
              <w:tc>
                <w:tcPr>
                  <w:tcW w:w="1701" w:type="dxa"/>
                  <w:tcBorders>
                    <w:top w:val="single" w:sz="4" w:space="0" w:color="auto"/>
                    <w:left w:val="single" w:sz="4" w:space="0" w:color="auto"/>
                    <w:bottom w:val="single" w:sz="8" w:space="0" w:color="000000"/>
                    <w:right w:val="single" w:sz="12" w:space="0" w:color="auto"/>
                  </w:tcBorders>
                  <w:shd w:val="clear" w:color="auto" w:fill="auto"/>
                  <w:noWrap/>
                  <w:tcPrChange w:id="136" w:author="Trefilová Pavla" w:date="2018-09-04T07:39:00Z">
                    <w:tcPr>
                      <w:tcW w:w="1701" w:type="dxa"/>
                      <w:gridSpan w:val="2"/>
                      <w:tcBorders>
                        <w:top w:val="single" w:sz="4" w:space="0" w:color="auto"/>
                        <w:left w:val="single" w:sz="4" w:space="0" w:color="auto"/>
                        <w:bottom w:val="single" w:sz="8" w:space="0" w:color="000000"/>
                        <w:right w:val="single" w:sz="12" w:space="0" w:color="auto"/>
                      </w:tcBorders>
                      <w:shd w:val="clear" w:color="auto" w:fill="auto"/>
                      <w:noWrap/>
                      <w:vAlign w:val="center"/>
                    </w:tcPr>
                  </w:tcPrChange>
                </w:tcPr>
                <w:p w:rsidR="009276D6" w:rsidRPr="00534849" w:rsidRDefault="009276D6">
                  <w:pPr>
                    <w:rPr>
                      <w:ins w:id="137" w:author="Trefilová Pavla" w:date="2018-08-29T11:59:00Z"/>
                      <w:rFonts w:asciiTheme="minorHAnsi" w:hAnsiTheme="minorHAnsi" w:cstheme="minorHAnsi"/>
                    </w:rPr>
                  </w:pPr>
                  <w:ins w:id="138" w:author="Trefilová Pavla" w:date="2018-08-29T12:00:00Z">
                    <w:r>
                      <w:rPr>
                        <w:rFonts w:asciiTheme="minorHAnsi" w:hAnsiTheme="minorHAnsi" w:cstheme="minorHAnsi"/>
                      </w:rPr>
                      <w:t>Mgr. Atcheson</w:t>
                    </w:r>
                  </w:ins>
                </w:p>
              </w:tc>
              <w:tc>
                <w:tcPr>
                  <w:tcW w:w="1134" w:type="dxa"/>
                  <w:tcBorders>
                    <w:top w:val="single" w:sz="4" w:space="0" w:color="auto"/>
                    <w:left w:val="single" w:sz="4" w:space="0" w:color="auto"/>
                    <w:bottom w:val="single" w:sz="8" w:space="0" w:color="000000"/>
                    <w:right w:val="single" w:sz="12" w:space="0" w:color="auto"/>
                  </w:tcBorders>
                  <w:tcPrChange w:id="139" w:author="Trefilová Pavla" w:date="2018-09-04T07:39:00Z">
                    <w:tcPr>
                      <w:tcW w:w="1134" w:type="dxa"/>
                      <w:gridSpan w:val="2"/>
                      <w:tcBorders>
                        <w:top w:val="single" w:sz="4" w:space="0" w:color="auto"/>
                        <w:left w:val="single" w:sz="4" w:space="0" w:color="auto"/>
                        <w:bottom w:val="single" w:sz="8" w:space="0" w:color="000000"/>
                        <w:right w:val="single" w:sz="12" w:space="0" w:color="auto"/>
                      </w:tcBorders>
                    </w:tcPr>
                  </w:tcPrChange>
                </w:tcPr>
                <w:p w:rsidR="009276D6" w:rsidRDefault="009276D6">
                  <w:pPr>
                    <w:jc w:val="center"/>
                    <w:rPr>
                      <w:ins w:id="140" w:author="Trefilová Pavla" w:date="2018-08-29T11:59:00Z"/>
                      <w:rFonts w:asciiTheme="minorHAnsi" w:hAnsiTheme="minorHAnsi" w:cstheme="minorHAnsi"/>
                      <w:b/>
                      <w:bCs/>
                    </w:rPr>
                  </w:pPr>
                  <w:ins w:id="141" w:author="Trefilová Pavla" w:date="2018-08-29T12:00:00Z">
                    <w:r>
                      <w:rPr>
                        <w:rFonts w:asciiTheme="minorHAnsi" w:hAnsiTheme="minorHAnsi" w:cstheme="minorHAnsi"/>
                        <w:b/>
                        <w:bCs/>
                      </w:rPr>
                      <w:t>60h</w:t>
                    </w:r>
                  </w:ins>
                </w:p>
              </w:tc>
            </w:tr>
            <w:tr w:rsidR="009276D6" w:rsidRPr="005E7A33" w:rsidDel="009276D6" w:rsidTr="002B0A33">
              <w:tblPrEx>
                <w:tblW w:w="8075" w:type="dxa"/>
                <w:jc w:val="center"/>
                <w:tblLayout w:type="fixed"/>
                <w:tblCellMar>
                  <w:left w:w="70" w:type="dxa"/>
                  <w:right w:w="70" w:type="dxa"/>
                </w:tblCellMar>
                <w:tblPrExChange w:id="142" w:author="Trefilová Pavla" w:date="2018-09-04T07:38:00Z">
                  <w:tblPrEx>
                    <w:tblW w:w="8075" w:type="dxa"/>
                    <w:jc w:val="center"/>
                    <w:tblLayout w:type="fixed"/>
                    <w:tblCellMar>
                      <w:left w:w="70" w:type="dxa"/>
                      <w:right w:w="70" w:type="dxa"/>
                    </w:tblCellMar>
                  </w:tblPrEx>
                </w:tblPrExChange>
              </w:tblPrEx>
              <w:trPr>
                <w:trHeight w:val="315"/>
                <w:jc w:val="center"/>
                <w:del w:id="143" w:author="Trefilová Pavla" w:date="2018-08-29T12:01:00Z"/>
                <w:trPrChange w:id="144" w:author="Trefilová Pavla" w:date="2018-09-04T07:38:00Z">
                  <w:trPr>
                    <w:gridAfter w:val="0"/>
                    <w:trHeight w:val="315"/>
                    <w:jc w:val="center"/>
                  </w:trPr>
                </w:trPrChange>
              </w:trPr>
              <w:tc>
                <w:tcPr>
                  <w:tcW w:w="2832" w:type="dxa"/>
                  <w:tcBorders>
                    <w:top w:val="nil"/>
                    <w:left w:val="single" w:sz="12" w:space="0" w:color="auto"/>
                    <w:bottom w:val="single" w:sz="4" w:space="0" w:color="auto"/>
                    <w:right w:val="single" w:sz="4" w:space="0" w:color="auto"/>
                  </w:tcBorders>
                  <w:shd w:val="clear" w:color="auto" w:fill="auto"/>
                  <w:noWrap/>
                  <w:vAlign w:val="center"/>
                  <w:tcPrChange w:id="145" w:author="Trefilová Pavla" w:date="2018-09-04T07:38: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9276D6" w:rsidRPr="00534849" w:rsidDel="009276D6" w:rsidRDefault="009276D6">
                  <w:pPr>
                    <w:rPr>
                      <w:del w:id="146" w:author="Trefilová Pavla" w:date="2018-08-29T12:01:00Z"/>
                      <w:rFonts w:asciiTheme="minorHAnsi" w:hAnsiTheme="minorHAnsi" w:cstheme="minorHAnsi"/>
                      <w:b/>
                    </w:rPr>
                  </w:pPr>
                  <w:del w:id="147" w:author="Trefilová Pavla" w:date="2018-08-29T12:00:00Z">
                    <w:r w:rsidRPr="00B02B59" w:rsidDel="009276D6">
                      <w:rPr>
                        <w:rFonts w:asciiTheme="minorHAnsi" w:hAnsiTheme="minorHAnsi" w:cstheme="minorHAnsi"/>
                        <w:b/>
                      </w:rPr>
                      <w:delText>Logistické koncepty</w:delText>
                    </w:r>
                  </w:del>
                </w:p>
              </w:tc>
              <w:tc>
                <w:tcPr>
                  <w:tcW w:w="2408" w:type="dxa"/>
                  <w:tcBorders>
                    <w:top w:val="nil"/>
                    <w:left w:val="nil"/>
                    <w:bottom w:val="single" w:sz="4" w:space="0" w:color="auto"/>
                    <w:right w:val="single" w:sz="4" w:space="0" w:color="auto"/>
                  </w:tcBorders>
                  <w:shd w:val="clear" w:color="auto" w:fill="auto"/>
                  <w:noWrap/>
                  <w:vAlign w:val="center"/>
                  <w:tcPrChange w:id="148" w:author="Trefilová Pavla" w:date="2018-09-04T07:38:00Z">
                    <w:tcPr>
                      <w:tcW w:w="2408" w:type="dxa"/>
                      <w:gridSpan w:val="2"/>
                      <w:tcBorders>
                        <w:top w:val="nil"/>
                        <w:left w:val="nil"/>
                        <w:bottom w:val="single" w:sz="4" w:space="0" w:color="auto"/>
                        <w:right w:val="single" w:sz="4" w:space="0" w:color="auto"/>
                      </w:tcBorders>
                      <w:shd w:val="clear" w:color="auto" w:fill="auto"/>
                      <w:noWrap/>
                      <w:vAlign w:val="bottom"/>
                    </w:tcPr>
                  </w:tcPrChange>
                </w:tcPr>
                <w:p w:rsidR="009276D6" w:rsidRPr="00534849" w:rsidDel="009276D6" w:rsidRDefault="009276D6">
                  <w:pPr>
                    <w:rPr>
                      <w:del w:id="149" w:author="Trefilová Pavla" w:date="2018-08-29T12:01:00Z"/>
                      <w:rFonts w:asciiTheme="minorHAnsi" w:hAnsiTheme="minorHAnsi" w:cstheme="minorHAnsi"/>
                    </w:rPr>
                  </w:pPr>
                  <w:del w:id="150" w:author="Trefilová Pavla" w:date="2018-08-29T12:00:00Z">
                    <w:r w:rsidRPr="00534849" w:rsidDel="009276D6">
                      <w:rPr>
                        <w:rFonts w:asciiTheme="minorHAnsi" w:hAnsiTheme="minorHAnsi" w:cstheme="minorHAnsi"/>
                      </w:rPr>
                      <w:delText>doc. Bobák (100</w:delText>
                    </w:r>
                    <w:r w:rsidDel="009276D6">
                      <w:rPr>
                        <w:rFonts w:asciiTheme="minorHAnsi" w:hAnsiTheme="minorHAnsi" w:cstheme="minorHAnsi"/>
                      </w:rPr>
                      <w:delText xml:space="preserve"> %</w:delText>
                    </w:r>
                    <w:r w:rsidRPr="00534849" w:rsidDel="009276D6">
                      <w:rPr>
                        <w:rFonts w:asciiTheme="minorHAnsi" w:hAnsiTheme="minorHAnsi" w:cstheme="minorHAnsi"/>
                      </w:rPr>
                      <w:delText>)</w:delText>
                    </w:r>
                  </w:del>
                </w:p>
              </w:tc>
              <w:tc>
                <w:tcPr>
                  <w:tcW w:w="1701" w:type="dxa"/>
                  <w:tcBorders>
                    <w:top w:val="single" w:sz="8" w:space="0" w:color="auto"/>
                    <w:left w:val="single" w:sz="4" w:space="0" w:color="auto"/>
                    <w:bottom w:val="single" w:sz="8" w:space="0" w:color="000000"/>
                    <w:right w:val="single" w:sz="12" w:space="0" w:color="auto"/>
                  </w:tcBorders>
                  <w:shd w:val="clear" w:color="auto" w:fill="auto"/>
                  <w:vAlign w:val="center"/>
                  <w:tcPrChange w:id="151" w:author="Trefilová Pavla" w:date="2018-09-04T07:38:00Z">
                    <w:tcPr>
                      <w:tcW w:w="1701" w:type="dxa"/>
                      <w:gridSpan w:val="2"/>
                      <w:tcBorders>
                        <w:top w:val="single" w:sz="8" w:space="0" w:color="auto"/>
                        <w:left w:val="single" w:sz="4" w:space="0" w:color="auto"/>
                        <w:bottom w:val="single" w:sz="8" w:space="0" w:color="000000"/>
                        <w:right w:val="single" w:sz="12" w:space="0" w:color="auto"/>
                      </w:tcBorders>
                      <w:shd w:val="clear" w:color="auto" w:fill="auto"/>
                      <w:vAlign w:val="center"/>
                    </w:tcPr>
                  </w:tcPrChange>
                </w:tcPr>
                <w:p w:rsidR="009276D6" w:rsidRPr="00534849" w:rsidDel="009276D6" w:rsidRDefault="009276D6">
                  <w:pPr>
                    <w:rPr>
                      <w:del w:id="152" w:author="Trefilová Pavla" w:date="2018-08-29T12:01:00Z"/>
                      <w:rFonts w:asciiTheme="minorHAnsi" w:hAnsiTheme="minorHAnsi" w:cstheme="minorHAnsi"/>
                    </w:rPr>
                  </w:pPr>
                  <w:del w:id="153" w:author="Trefilová Pavla" w:date="2018-08-29T12:00:00Z">
                    <w:r w:rsidDel="009276D6">
                      <w:rPr>
                        <w:rFonts w:asciiTheme="minorHAnsi" w:hAnsiTheme="minorHAnsi" w:cstheme="minorHAnsi"/>
                      </w:rPr>
                      <w:delText>doc. Bobák</w:delText>
                    </w:r>
                  </w:del>
                </w:p>
              </w:tc>
              <w:tc>
                <w:tcPr>
                  <w:tcW w:w="1134" w:type="dxa"/>
                  <w:tcBorders>
                    <w:top w:val="single" w:sz="8" w:space="0" w:color="auto"/>
                    <w:left w:val="single" w:sz="4" w:space="0" w:color="auto"/>
                    <w:bottom w:val="single" w:sz="8" w:space="0" w:color="000000"/>
                    <w:right w:val="single" w:sz="12" w:space="0" w:color="auto"/>
                  </w:tcBorders>
                  <w:vAlign w:val="center"/>
                  <w:tcPrChange w:id="154" w:author="Trefilová Pavla" w:date="2018-09-04T07:38:00Z">
                    <w:tcPr>
                      <w:tcW w:w="1134" w:type="dxa"/>
                      <w:gridSpan w:val="2"/>
                      <w:tcBorders>
                        <w:top w:val="single" w:sz="8" w:space="0" w:color="auto"/>
                        <w:left w:val="single" w:sz="4" w:space="0" w:color="auto"/>
                        <w:bottom w:val="single" w:sz="8" w:space="0" w:color="000000"/>
                        <w:right w:val="single" w:sz="12" w:space="0" w:color="auto"/>
                      </w:tcBorders>
                    </w:tcPr>
                  </w:tcPrChange>
                </w:tcPr>
                <w:p w:rsidR="009276D6" w:rsidRPr="00E24C24" w:rsidDel="009276D6" w:rsidRDefault="009276D6">
                  <w:pPr>
                    <w:jc w:val="center"/>
                    <w:rPr>
                      <w:del w:id="155" w:author="Trefilová Pavla" w:date="2018-08-29T12:01:00Z"/>
                      <w:rFonts w:asciiTheme="minorHAnsi" w:hAnsiTheme="minorHAnsi" w:cstheme="minorHAnsi"/>
                      <w:b/>
                      <w:bCs/>
                    </w:rPr>
                  </w:pPr>
                  <w:del w:id="156" w:author="Trefilová Pavla" w:date="2018-08-29T12:00:00Z">
                    <w:r w:rsidRPr="00252790" w:rsidDel="009276D6">
                      <w:rPr>
                        <w:rFonts w:asciiTheme="minorHAnsi" w:hAnsiTheme="minorHAnsi" w:cstheme="minorHAnsi"/>
                        <w:b/>
                        <w:bCs/>
                      </w:rPr>
                      <w:delText>15h</w:delText>
                    </w:r>
                  </w:del>
                </w:p>
              </w:tc>
            </w:tr>
            <w:tr w:rsidR="009276D6" w:rsidRPr="005E7A33" w:rsidDel="009276D6" w:rsidTr="002B0A33">
              <w:tblPrEx>
                <w:tblW w:w="8075" w:type="dxa"/>
                <w:jc w:val="center"/>
                <w:tblLayout w:type="fixed"/>
                <w:tblCellMar>
                  <w:left w:w="70" w:type="dxa"/>
                  <w:right w:w="70" w:type="dxa"/>
                </w:tblCellMar>
                <w:tblPrExChange w:id="157" w:author="Trefilová Pavla" w:date="2018-09-04T07:38:00Z">
                  <w:tblPrEx>
                    <w:tblW w:w="8075" w:type="dxa"/>
                    <w:jc w:val="center"/>
                    <w:tblLayout w:type="fixed"/>
                    <w:tblCellMar>
                      <w:left w:w="70" w:type="dxa"/>
                      <w:right w:w="70" w:type="dxa"/>
                    </w:tblCellMar>
                  </w:tblPrEx>
                </w:tblPrExChange>
              </w:tblPrEx>
              <w:trPr>
                <w:trHeight w:val="330"/>
                <w:jc w:val="center"/>
                <w:del w:id="158" w:author="Trefilová Pavla" w:date="2018-08-29T12:01:00Z"/>
                <w:trPrChange w:id="159" w:author="Trefilová Pavla" w:date="2018-09-04T07:38:00Z">
                  <w:trPr>
                    <w:gridAfter w:val="0"/>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vAlign w:val="center"/>
                  <w:tcPrChange w:id="160" w:author="Trefilová Pavla" w:date="2018-09-04T07:38: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9276D6" w:rsidRPr="00534849" w:rsidDel="009276D6" w:rsidRDefault="009276D6">
                  <w:pPr>
                    <w:jc w:val="center"/>
                    <w:rPr>
                      <w:del w:id="161" w:author="Trefilová Pavla" w:date="2018-08-29T12:01:00Z"/>
                      <w:rFonts w:asciiTheme="minorHAnsi" w:hAnsiTheme="minorHAnsi" w:cstheme="minorHAnsi"/>
                      <w:b/>
                    </w:rPr>
                    <w:pPrChange w:id="162" w:author="Trefilová Pavla" w:date="2018-09-04T07:38:00Z">
                      <w:pPr/>
                    </w:pPrChange>
                  </w:pPr>
                  <w:del w:id="163" w:author="Trefilová Pavla" w:date="2018-08-29T12:00:00Z">
                    <w:r w:rsidRPr="00B02B59" w:rsidDel="009276D6">
                      <w:rPr>
                        <w:rFonts w:asciiTheme="minorHAnsi" w:hAnsiTheme="minorHAnsi" w:cstheme="minorHAnsi"/>
                        <w:b/>
                      </w:rPr>
                      <w:delText>Management kvality</w:delText>
                    </w:r>
                  </w:del>
                </w:p>
              </w:tc>
              <w:tc>
                <w:tcPr>
                  <w:tcW w:w="2408" w:type="dxa"/>
                  <w:tcBorders>
                    <w:top w:val="nil"/>
                    <w:left w:val="nil"/>
                    <w:bottom w:val="single" w:sz="4" w:space="0" w:color="auto"/>
                    <w:right w:val="single" w:sz="4" w:space="0" w:color="auto"/>
                  </w:tcBorders>
                  <w:shd w:val="clear" w:color="auto" w:fill="auto"/>
                  <w:noWrap/>
                  <w:vAlign w:val="center"/>
                  <w:tcPrChange w:id="164" w:author="Trefilová Pavla" w:date="2018-09-04T07:38:00Z">
                    <w:tcPr>
                      <w:tcW w:w="2408" w:type="dxa"/>
                      <w:gridSpan w:val="2"/>
                      <w:tcBorders>
                        <w:top w:val="nil"/>
                        <w:left w:val="nil"/>
                        <w:bottom w:val="single" w:sz="4" w:space="0" w:color="auto"/>
                        <w:right w:val="single" w:sz="4" w:space="0" w:color="auto"/>
                      </w:tcBorders>
                      <w:shd w:val="clear" w:color="auto" w:fill="auto"/>
                      <w:noWrap/>
                      <w:vAlign w:val="bottom"/>
                    </w:tcPr>
                  </w:tcPrChange>
                </w:tcPr>
                <w:p w:rsidR="009276D6" w:rsidRPr="00534849" w:rsidDel="009276D6" w:rsidRDefault="009276D6">
                  <w:pPr>
                    <w:jc w:val="center"/>
                    <w:rPr>
                      <w:del w:id="165" w:author="Trefilová Pavla" w:date="2018-08-29T12:01:00Z"/>
                      <w:rFonts w:asciiTheme="minorHAnsi" w:hAnsiTheme="minorHAnsi" w:cstheme="minorHAnsi"/>
                    </w:rPr>
                    <w:pPrChange w:id="166" w:author="Trefilová Pavla" w:date="2018-09-04T07:38:00Z">
                      <w:pPr/>
                    </w:pPrChange>
                  </w:pPr>
                  <w:del w:id="167" w:author="Trefilová Pavla" w:date="2018-08-29T12:00:00Z">
                    <w:r w:rsidRPr="00534849" w:rsidDel="009276D6">
                      <w:rPr>
                        <w:rFonts w:asciiTheme="minorHAnsi" w:hAnsiTheme="minorHAnsi" w:cstheme="minorHAnsi"/>
                      </w:rPr>
                      <w:delText>doc. Briš (100</w:delText>
                    </w:r>
                    <w:r w:rsidDel="009276D6">
                      <w:rPr>
                        <w:rFonts w:asciiTheme="minorHAnsi" w:hAnsiTheme="minorHAnsi" w:cstheme="minorHAnsi"/>
                      </w:rPr>
                      <w:delText xml:space="preserve"> %</w:delText>
                    </w:r>
                    <w:r w:rsidRPr="00534849" w:rsidDel="009276D6">
                      <w:rPr>
                        <w:rFonts w:asciiTheme="minorHAnsi" w:hAnsiTheme="minorHAnsi" w:cstheme="minorHAnsi"/>
                      </w:rPr>
                      <w:delText>)</w:delText>
                    </w:r>
                  </w:del>
                </w:p>
              </w:tc>
              <w:tc>
                <w:tcPr>
                  <w:tcW w:w="1701" w:type="dxa"/>
                  <w:tcBorders>
                    <w:top w:val="single" w:sz="8" w:space="0" w:color="auto"/>
                    <w:left w:val="single" w:sz="4" w:space="0" w:color="auto"/>
                    <w:bottom w:val="single" w:sz="4" w:space="0" w:color="auto"/>
                    <w:right w:val="single" w:sz="12" w:space="0" w:color="auto"/>
                  </w:tcBorders>
                  <w:shd w:val="clear" w:color="auto" w:fill="auto"/>
                  <w:vAlign w:val="center"/>
                  <w:tcPrChange w:id="168" w:author="Trefilová Pavla" w:date="2018-09-04T07:38:00Z">
                    <w:tcPr>
                      <w:tcW w:w="1701" w:type="dxa"/>
                      <w:gridSpan w:val="2"/>
                      <w:tcBorders>
                        <w:top w:val="single" w:sz="8" w:space="0" w:color="auto"/>
                        <w:left w:val="single" w:sz="4" w:space="0" w:color="auto"/>
                        <w:bottom w:val="single" w:sz="4" w:space="0" w:color="auto"/>
                        <w:right w:val="single" w:sz="12" w:space="0" w:color="auto"/>
                      </w:tcBorders>
                      <w:shd w:val="clear" w:color="auto" w:fill="auto"/>
                      <w:vAlign w:val="center"/>
                    </w:tcPr>
                  </w:tcPrChange>
                </w:tcPr>
                <w:p w:rsidR="009276D6" w:rsidRPr="00534849" w:rsidDel="009276D6" w:rsidRDefault="009276D6">
                  <w:pPr>
                    <w:jc w:val="center"/>
                    <w:rPr>
                      <w:del w:id="169" w:author="Trefilová Pavla" w:date="2018-08-29T12:01:00Z"/>
                      <w:rFonts w:asciiTheme="minorHAnsi" w:hAnsiTheme="minorHAnsi" w:cstheme="minorHAnsi"/>
                    </w:rPr>
                    <w:pPrChange w:id="170" w:author="Trefilová Pavla" w:date="2018-09-04T07:38:00Z">
                      <w:pPr/>
                    </w:pPrChange>
                  </w:pPr>
                  <w:del w:id="171" w:author="Trefilová Pavla" w:date="2018-08-29T12:00:00Z">
                    <w:r w:rsidDel="009276D6">
                      <w:rPr>
                        <w:rFonts w:asciiTheme="minorHAnsi" w:hAnsiTheme="minorHAnsi" w:cstheme="minorHAnsi"/>
                      </w:rPr>
                      <w:delText>doc. Briš</w:delText>
                    </w:r>
                  </w:del>
                </w:p>
              </w:tc>
              <w:tc>
                <w:tcPr>
                  <w:tcW w:w="1134" w:type="dxa"/>
                  <w:tcBorders>
                    <w:top w:val="single" w:sz="8" w:space="0" w:color="auto"/>
                    <w:left w:val="single" w:sz="4" w:space="0" w:color="auto"/>
                    <w:bottom w:val="single" w:sz="4" w:space="0" w:color="auto"/>
                    <w:right w:val="single" w:sz="12" w:space="0" w:color="auto"/>
                  </w:tcBorders>
                  <w:vAlign w:val="center"/>
                  <w:tcPrChange w:id="172" w:author="Trefilová Pavla" w:date="2018-09-04T07:38:00Z">
                    <w:tcPr>
                      <w:tcW w:w="1134" w:type="dxa"/>
                      <w:gridSpan w:val="2"/>
                      <w:tcBorders>
                        <w:top w:val="single" w:sz="8" w:space="0" w:color="auto"/>
                        <w:left w:val="single" w:sz="4" w:space="0" w:color="auto"/>
                        <w:bottom w:val="single" w:sz="4" w:space="0" w:color="auto"/>
                        <w:right w:val="single" w:sz="12" w:space="0" w:color="auto"/>
                      </w:tcBorders>
                    </w:tcPr>
                  </w:tcPrChange>
                </w:tcPr>
                <w:p w:rsidR="009276D6" w:rsidRPr="00E24C24" w:rsidDel="009276D6" w:rsidRDefault="009276D6">
                  <w:pPr>
                    <w:jc w:val="center"/>
                    <w:rPr>
                      <w:del w:id="173" w:author="Trefilová Pavla" w:date="2018-08-29T12:01:00Z"/>
                      <w:rFonts w:asciiTheme="minorHAnsi" w:hAnsiTheme="minorHAnsi" w:cstheme="minorHAnsi"/>
                      <w:b/>
                      <w:bCs/>
                    </w:rPr>
                  </w:pPr>
                  <w:del w:id="174" w:author="Trefilová Pavla" w:date="2018-08-29T12:00:00Z">
                    <w:r w:rsidRPr="00252790" w:rsidDel="009276D6">
                      <w:rPr>
                        <w:rFonts w:asciiTheme="minorHAnsi" w:hAnsiTheme="minorHAnsi" w:cstheme="minorHAnsi"/>
                        <w:b/>
                        <w:bCs/>
                      </w:rPr>
                      <w:delText>15h</w:delText>
                    </w:r>
                  </w:del>
                </w:p>
              </w:tc>
            </w:tr>
            <w:tr w:rsidR="009276D6" w:rsidRPr="005E7A33" w:rsidDel="009276D6" w:rsidTr="002B0A33">
              <w:tblPrEx>
                <w:tblW w:w="8075" w:type="dxa"/>
                <w:jc w:val="center"/>
                <w:tblLayout w:type="fixed"/>
                <w:tblCellMar>
                  <w:left w:w="70" w:type="dxa"/>
                  <w:right w:w="70" w:type="dxa"/>
                </w:tblCellMar>
                <w:tblPrExChange w:id="175" w:author="Trefilová Pavla" w:date="2018-09-04T07:38:00Z">
                  <w:tblPrEx>
                    <w:tblW w:w="8075" w:type="dxa"/>
                    <w:jc w:val="center"/>
                    <w:tblLayout w:type="fixed"/>
                    <w:tblCellMar>
                      <w:left w:w="70" w:type="dxa"/>
                      <w:right w:w="70" w:type="dxa"/>
                    </w:tblCellMar>
                  </w:tblPrEx>
                </w:tblPrExChange>
              </w:tblPrEx>
              <w:trPr>
                <w:trHeight w:val="330"/>
                <w:jc w:val="center"/>
                <w:del w:id="176" w:author="Trefilová Pavla" w:date="2018-08-29T12:01:00Z"/>
                <w:trPrChange w:id="177" w:author="Trefilová Pavla" w:date="2018-09-04T07:38:00Z">
                  <w:trPr>
                    <w:gridBefore w:val="1"/>
                    <w:trHeight w:val="330"/>
                    <w:jc w:val="center"/>
                  </w:trPr>
                </w:trPrChange>
              </w:trPr>
              <w:tc>
                <w:tcPr>
                  <w:tcW w:w="2832" w:type="dxa"/>
                  <w:tcBorders>
                    <w:top w:val="single" w:sz="4" w:space="0" w:color="auto"/>
                    <w:left w:val="single" w:sz="12" w:space="0" w:color="auto"/>
                    <w:bottom w:val="single" w:sz="12" w:space="0" w:color="auto"/>
                    <w:right w:val="single" w:sz="4" w:space="0" w:color="auto"/>
                  </w:tcBorders>
                  <w:shd w:val="clear" w:color="auto" w:fill="auto"/>
                  <w:noWrap/>
                  <w:vAlign w:val="center"/>
                  <w:tcPrChange w:id="178" w:author="Trefilová Pavla" w:date="2018-09-04T07:38:00Z">
                    <w:tcPr>
                      <w:tcW w:w="2832" w:type="dxa"/>
                      <w:gridSpan w:val="2"/>
                      <w:tcBorders>
                        <w:top w:val="single" w:sz="4" w:space="0" w:color="auto"/>
                        <w:left w:val="single" w:sz="12" w:space="0" w:color="auto"/>
                        <w:bottom w:val="single" w:sz="12" w:space="0" w:color="auto"/>
                        <w:right w:val="single" w:sz="4" w:space="0" w:color="auto"/>
                      </w:tcBorders>
                      <w:shd w:val="clear" w:color="auto" w:fill="auto"/>
                      <w:noWrap/>
                      <w:vAlign w:val="bottom"/>
                    </w:tcPr>
                  </w:tcPrChange>
                </w:tcPr>
                <w:p w:rsidR="009276D6" w:rsidDel="009276D6" w:rsidRDefault="009276D6">
                  <w:pPr>
                    <w:jc w:val="center"/>
                    <w:rPr>
                      <w:del w:id="179" w:author="Trefilová Pavla" w:date="2018-08-29T12:00:00Z"/>
                      <w:rFonts w:asciiTheme="minorHAnsi" w:hAnsiTheme="minorHAnsi" w:cstheme="minorHAnsi"/>
                      <w:b/>
                    </w:rPr>
                    <w:pPrChange w:id="180" w:author="Trefilová Pavla" w:date="2018-09-04T07:38:00Z">
                      <w:pPr/>
                    </w:pPrChange>
                  </w:pPr>
                  <w:del w:id="181" w:author="Trefilová Pavla" w:date="2018-08-29T12:00:00Z">
                    <w:r w:rsidDel="009276D6">
                      <w:rPr>
                        <w:rFonts w:asciiTheme="minorHAnsi" w:hAnsiTheme="minorHAnsi" w:cstheme="minorHAnsi"/>
                        <w:b/>
                      </w:rPr>
                      <w:delText>Odborná komunikace v angličtině</w:delText>
                    </w:r>
                  </w:del>
                </w:p>
                <w:p w:rsidR="009276D6" w:rsidRPr="00721128" w:rsidDel="009276D6" w:rsidRDefault="009276D6">
                  <w:pPr>
                    <w:pStyle w:val="Odstavecseseznamem"/>
                    <w:numPr>
                      <w:ilvl w:val="0"/>
                      <w:numId w:val="39"/>
                    </w:numPr>
                    <w:jc w:val="center"/>
                    <w:rPr>
                      <w:del w:id="182" w:author="Trefilová Pavla" w:date="2018-08-29T12:00:00Z"/>
                      <w:rFonts w:asciiTheme="minorHAnsi" w:hAnsiTheme="minorHAnsi" w:cstheme="minorHAnsi"/>
                      <w:b/>
                    </w:rPr>
                    <w:pPrChange w:id="183" w:author="Trefilová Pavla" w:date="2018-09-04T07:38:00Z">
                      <w:pPr>
                        <w:pStyle w:val="Odstavecseseznamem"/>
                        <w:numPr>
                          <w:numId w:val="39"/>
                        </w:numPr>
                        <w:ind w:hanging="360"/>
                      </w:pPr>
                    </w:pPrChange>
                  </w:pPr>
                  <w:del w:id="184" w:author="Trefilová Pavla" w:date="2018-08-29T12:00:00Z">
                    <w:r w:rsidRPr="0061175F" w:rsidDel="009276D6">
                      <w:delText>Angličtina</w:delText>
                    </w:r>
                  </w:del>
                </w:p>
                <w:p w:rsidR="009276D6" w:rsidRPr="00721128" w:rsidDel="009276D6" w:rsidRDefault="009276D6">
                  <w:pPr>
                    <w:pStyle w:val="Odstavecseseznamem"/>
                    <w:numPr>
                      <w:ilvl w:val="0"/>
                      <w:numId w:val="39"/>
                    </w:numPr>
                    <w:jc w:val="center"/>
                    <w:rPr>
                      <w:del w:id="185" w:author="Trefilová Pavla" w:date="2018-08-29T12:00:00Z"/>
                      <w:rFonts w:asciiTheme="minorHAnsi" w:hAnsiTheme="minorHAnsi" w:cstheme="minorHAnsi"/>
                      <w:b/>
                    </w:rPr>
                    <w:pPrChange w:id="186" w:author="Trefilová Pavla" w:date="2018-09-04T07:38:00Z">
                      <w:pPr>
                        <w:pStyle w:val="Odstavecseseznamem"/>
                        <w:numPr>
                          <w:numId w:val="39"/>
                        </w:numPr>
                        <w:ind w:hanging="360"/>
                      </w:pPr>
                    </w:pPrChange>
                  </w:pPr>
                  <w:del w:id="187" w:author="Trefilová Pavla" w:date="2018-08-29T12:00:00Z">
                    <w:r w:rsidRPr="0061175F" w:rsidDel="009276D6">
                      <w:delText>Akademické prezentace</w:delText>
                    </w:r>
                  </w:del>
                </w:p>
                <w:p w:rsidR="009276D6" w:rsidRPr="00721128" w:rsidDel="009276D6" w:rsidRDefault="009276D6">
                  <w:pPr>
                    <w:pStyle w:val="Odstavecseseznamem"/>
                    <w:numPr>
                      <w:ilvl w:val="0"/>
                      <w:numId w:val="39"/>
                    </w:numPr>
                    <w:jc w:val="center"/>
                    <w:rPr>
                      <w:del w:id="188" w:author="Trefilová Pavla" w:date="2018-08-29T12:00:00Z"/>
                      <w:rFonts w:asciiTheme="minorHAnsi" w:hAnsiTheme="minorHAnsi" w:cstheme="minorHAnsi"/>
                      <w:b/>
                    </w:rPr>
                    <w:pPrChange w:id="189" w:author="Trefilová Pavla" w:date="2018-09-04T07:38:00Z">
                      <w:pPr>
                        <w:pStyle w:val="Odstavecseseznamem"/>
                        <w:numPr>
                          <w:numId w:val="39"/>
                        </w:numPr>
                        <w:ind w:hanging="360"/>
                      </w:pPr>
                    </w:pPrChange>
                  </w:pPr>
                  <w:del w:id="190" w:author="Trefilová Pavla" w:date="2018-08-29T12:00:00Z">
                    <w:r w:rsidRPr="0061175F" w:rsidDel="009276D6">
                      <w:delText>Akademické psaní</w:delText>
                    </w:r>
                  </w:del>
                </w:p>
                <w:p w:rsidR="009276D6" w:rsidRPr="00721128" w:rsidDel="009276D6" w:rsidRDefault="009276D6">
                  <w:pPr>
                    <w:pStyle w:val="Odstavecseseznamem"/>
                    <w:numPr>
                      <w:ilvl w:val="0"/>
                      <w:numId w:val="39"/>
                    </w:numPr>
                    <w:jc w:val="center"/>
                    <w:rPr>
                      <w:del w:id="191" w:author="Trefilová Pavla" w:date="2018-08-29T12:01:00Z"/>
                      <w:rFonts w:asciiTheme="minorHAnsi" w:hAnsiTheme="minorHAnsi" w:cstheme="minorHAnsi"/>
                      <w:b/>
                    </w:rPr>
                    <w:pPrChange w:id="192" w:author="Trefilová Pavla" w:date="2018-09-04T07:38:00Z">
                      <w:pPr>
                        <w:pStyle w:val="Odstavecseseznamem"/>
                        <w:numPr>
                          <w:numId w:val="39"/>
                        </w:numPr>
                        <w:ind w:hanging="360"/>
                      </w:pPr>
                    </w:pPrChange>
                  </w:pPr>
                  <w:del w:id="193" w:author="Trefilová Pavla" w:date="2018-08-29T12:00:00Z">
                    <w:r w:rsidRPr="0061175F" w:rsidDel="009276D6">
                      <w:delText>Anglická obchodní korespondence</w:delText>
                    </w:r>
                  </w:del>
                </w:p>
              </w:tc>
              <w:tc>
                <w:tcPr>
                  <w:tcW w:w="2408" w:type="dxa"/>
                  <w:tcBorders>
                    <w:top w:val="single" w:sz="4" w:space="0" w:color="auto"/>
                    <w:left w:val="nil"/>
                    <w:bottom w:val="single" w:sz="12" w:space="0" w:color="auto"/>
                    <w:right w:val="single" w:sz="4" w:space="0" w:color="auto"/>
                  </w:tcBorders>
                  <w:shd w:val="clear" w:color="auto" w:fill="auto"/>
                  <w:noWrap/>
                  <w:vAlign w:val="center"/>
                  <w:tcPrChange w:id="194" w:author="Trefilová Pavla" w:date="2018-09-04T07:38:00Z">
                    <w:tcPr>
                      <w:tcW w:w="2408" w:type="dxa"/>
                      <w:gridSpan w:val="2"/>
                      <w:tcBorders>
                        <w:top w:val="single" w:sz="4" w:space="0" w:color="auto"/>
                        <w:left w:val="nil"/>
                        <w:bottom w:val="single" w:sz="12" w:space="0" w:color="auto"/>
                        <w:right w:val="single" w:sz="4" w:space="0" w:color="auto"/>
                      </w:tcBorders>
                      <w:shd w:val="clear" w:color="auto" w:fill="auto"/>
                      <w:noWrap/>
                    </w:tcPr>
                  </w:tcPrChange>
                </w:tcPr>
                <w:p w:rsidR="009276D6" w:rsidDel="009276D6" w:rsidRDefault="009276D6">
                  <w:pPr>
                    <w:jc w:val="center"/>
                    <w:rPr>
                      <w:del w:id="195" w:author="Trefilová Pavla" w:date="2018-08-29T12:00:00Z"/>
                      <w:rFonts w:asciiTheme="minorHAnsi" w:hAnsiTheme="minorHAnsi" w:cstheme="minorHAnsi"/>
                    </w:rPr>
                    <w:pPrChange w:id="196" w:author="Trefilová Pavla" w:date="2018-09-04T07:38:00Z">
                      <w:pPr/>
                    </w:pPrChange>
                  </w:pPr>
                  <w:del w:id="197" w:author="Trefilová Pavla" w:date="2018-08-29T12:00:00Z">
                    <w:r w:rsidDel="009276D6">
                      <w:rPr>
                        <w:rFonts w:asciiTheme="minorHAnsi" w:hAnsiTheme="minorHAnsi" w:cstheme="minorHAnsi"/>
                      </w:rPr>
                      <w:delText>Mgr. Atcheson (100 %)</w:delText>
                    </w:r>
                  </w:del>
                </w:p>
                <w:p w:rsidR="009276D6" w:rsidRPr="004C269C" w:rsidDel="009276D6" w:rsidRDefault="009276D6">
                  <w:pPr>
                    <w:jc w:val="center"/>
                    <w:rPr>
                      <w:del w:id="198" w:author="Trefilová Pavla" w:date="2018-08-29T12:00:00Z"/>
                      <w:rFonts w:asciiTheme="minorHAnsi" w:hAnsiTheme="minorHAnsi" w:cstheme="minorHAnsi"/>
                    </w:rPr>
                    <w:pPrChange w:id="199" w:author="Trefilová Pavla" w:date="2018-09-04T07:38:00Z">
                      <w:pPr/>
                    </w:pPrChange>
                  </w:pPr>
                  <w:del w:id="200" w:author="Trefilová Pavla" w:date="2018-08-29T12:00:00Z">
                    <w:r w:rsidRPr="004C269C" w:rsidDel="009276D6">
                      <w:rPr>
                        <w:rFonts w:asciiTheme="minorHAnsi" w:hAnsiTheme="minorHAnsi" w:cstheme="minorHAnsi"/>
                      </w:rPr>
                      <w:delText>Mgr. Orsavová</w:delText>
                    </w:r>
                  </w:del>
                </w:p>
                <w:p w:rsidR="009276D6" w:rsidRPr="00534849" w:rsidDel="009276D6" w:rsidRDefault="009276D6">
                  <w:pPr>
                    <w:jc w:val="center"/>
                    <w:rPr>
                      <w:del w:id="201" w:author="Trefilová Pavla" w:date="2018-08-29T12:01:00Z"/>
                      <w:rFonts w:asciiTheme="minorHAnsi" w:hAnsiTheme="minorHAnsi" w:cstheme="minorHAnsi"/>
                    </w:rPr>
                    <w:pPrChange w:id="202" w:author="Trefilová Pavla" w:date="2018-09-04T07:38:00Z">
                      <w:pPr/>
                    </w:pPrChange>
                  </w:pPr>
                  <w:del w:id="203" w:author="Trefilová Pavla" w:date="2018-08-29T12:00:00Z">
                    <w:r w:rsidDel="009276D6">
                      <w:rPr>
                        <w:rStyle w:val="Hypertextovodkaz"/>
                        <w:rFonts w:asciiTheme="minorHAnsi" w:hAnsiTheme="minorHAnsi"/>
                        <w:color w:val="auto"/>
                        <w:u w:val="none"/>
                      </w:rPr>
                      <w:fldChar w:fldCharType="begin"/>
                    </w:r>
                    <w:r w:rsidDel="009276D6">
                      <w:rPr>
                        <w:rStyle w:val="Hypertextovodkaz"/>
                        <w:rFonts w:asciiTheme="minorHAnsi" w:hAnsiTheme="minorHAnsi"/>
                        <w:color w:val="auto"/>
                        <w:u w:val="none"/>
                      </w:rPr>
                      <w:del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delInstrText>
                    </w:r>
                    <w:r w:rsidDel="009276D6">
                      <w:rPr>
                        <w:rStyle w:val="Hypertextovodkaz"/>
                        <w:rFonts w:asciiTheme="minorHAnsi" w:hAnsiTheme="minorHAnsi"/>
                        <w:color w:val="auto"/>
                        <w:u w:val="none"/>
                      </w:rPr>
                      <w:fldChar w:fldCharType="separate"/>
                    </w:r>
                    <w:r w:rsidRPr="004C269C" w:rsidDel="009276D6">
                      <w:rPr>
                        <w:rStyle w:val="Hypertextovodkaz"/>
                        <w:rFonts w:asciiTheme="minorHAnsi" w:hAnsiTheme="minorHAnsi"/>
                        <w:color w:val="auto"/>
                        <w:u w:val="none"/>
                      </w:rPr>
                      <w:delText>Ing. Svobodová, MSc.</w:delText>
                    </w:r>
                    <w:r w:rsidDel="009276D6">
                      <w:rPr>
                        <w:rStyle w:val="Hypertextovodkaz"/>
                        <w:rFonts w:asciiTheme="minorHAnsi" w:hAnsiTheme="minorHAnsi"/>
                        <w:color w:val="auto"/>
                        <w:u w:val="none"/>
                      </w:rPr>
                      <w:fldChar w:fldCharType="end"/>
                    </w:r>
                    <w:r w:rsidRPr="00893B79" w:rsidDel="009276D6">
                      <w:rPr>
                        <w:rStyle w:val="Hypertextovodkaz"/>
                        <w:color w:val="auto"/>
                        <w:u w:val="none"/>
                      </w:rPr>
                      <w:delText xml:space="preserve"> </w:delText>
                    </w:r>
                  </w:del>
                </w:p>
              </w:tc>
              <w:tc>
                <w:tcPr>
                  <w:tcW w:w="1701" w:type="dxa"/>
                  <w:tcBorders>
                    <w:top w:val="single" w:sz="4" w:space="0" w:color="auto"/>
                    <w:left w:val="single" w:sz="4" w:space="0" w:color="auto"/>
                    <w:bottom w:val="single" w:sz="12" w:space="0" w:color="auto"/>
                    <w:right w:val="single" w:sz="12" w:space="0" w:color="auto"/>
                  </w:tcBorders>
                  <w:shd w:val="clear" w:color="auto" w:fill="auto"/>
                  <w:vAlign w:val="center"/>
                  <w:tcPrChange w:id="204" w:author="Trefilová Pavla" w:date="2018-09-04T07:38:00Z">
                    <w:tcPr>
                      <w:tcW w:w="1701" w:type="dxa"/>
                      <w:gridSpan w:val="2"/>
                      <w:tcBorders>
                        <w:top w:val="single" w:sz="4" w:space="0" w:color="auto"/>
                        <w:left w:val="single" w:sz="4" w:space="0" w:color="auto"/>
                        <w:bottom w:val="single" w:sz="12" w:space="0" w:color="auto"/>
                        <w:right w:val="single" w:sz="12" w:space="0" w:color="auto"/>
                      </w:tcBorders>
                      <w:shd w:val="clear" w:color="auto" w:fill="auto"/>
                    </w:tcPr>
                  </w:tcPrChange>
                </w:tcPr>
                <w:p w:rsidR="009276D6" w:rsidRPr="00534849" w:rsidDel="009276D6" w:rsidRDefault="009276D6">
                  <w:pPr>
                    <w:jc w:val="center"/>
                    <w:rPr>
                      <w:del w:id="205" w:author="Trefilová Pavla" w:date="2018-08-29T12:01:00Z"/>
                      <w:rFonts w:asciiTheme="minorHAnsi" w:hAnsiTheme="minorHAnsi" w:cstheme="minorHAnsi"/>
                    </w:rPr>
                    <w:pPrChange w:id="206" w:author="Trefilová Pavla" w:date="2018-09-04T07:38:00Z">
                      <w:pPr/>
                    </w:pPrChange>
                  </w:pPr>
                  <w:del w:id="207" w:author="Trefilová Pavla" w:date="2018-08-29T12:00:00Z">
                    <w:r w:rsidDel="009276D6">
                      <w:rPr>
                        <w:rFonts w:asciiTheme="minorHAnsi" w:hAnsiTheme="minorHAnsi" w:cstheme="minorHAnsi"/>
                      </w:rPr>
                      <w:delText>Mgr. Atcheson</w:delText>
                    </w:r>
                  </w:del>
                </w:p>
              </w:tc>
              <w:tc>
                <w:tcPr>
                  <w:tcW w:w="1134" w:type="dxa"/>
                  <w:tcBorders>
                    <w:top w:val="single" w:sz="4" w:space="0" w:color="auto"/>
                    <w:left w:val="single" w:sz="4" w:space="0" w:color="auto"/>
                    <w:bottom w:val="single" w:sz="12" w:space="0" w:color="auto"/>
                    <w:right w:val="single" w:sz="12" w:space="0" w:color="auto"/>
                  </w:tcBorders>
                  <w:vAlign w:val="center"/>
                  <w:tcPrChange w:id="208" w:author="Trefilová Pavla" w:date="2018-09-04T07:38:00Z">
                    <w:tcPr>
                      <w:tcW w:w="1134" w:type="dxa"/>
                      <w:gridSpan w:val="2"/>
                      <w:tcBorders>
                        <w:top w:val="single" w:sz="4" w:space="0" w:color="auto"/>
                        <w:left w:val="single" w:sz="4" w:space="0" w:color="auto"/>
                        <w:bottom w:val="single" w:sz="12" w:space="0" w:color="auto"/>
                        <w:right w:val="single" w:sz="12" w:space="0" w:color="auto"/>
                      </w:tcBorders>
                    </w:tcPr>
                  </w:tcPrChange>
                </w:tcPr>
                <w:p w:rsidR="009276D6" w:rsidDel="009276D6" w:rsidRDefault="009276D6">
                  <w:pPr>
                    <w:jc w:val="center"/>
                    <w:rPr>
                      <w:del w:id="209" w:author="Trefilová Pavla" w:date="2018-08-29T12:01:00Z"/>
                      <w:rFonts w:asciiTheme="minorHAnsi" w:hAnsiTheme="minorHAnsi" w:cstheme="minorHAnsi"/>
                      <w:b/>
                      <w:bCs/>
                    </w:rPr>
                  </w:pPr>
                  <w:del w:id="210" w:author="Trefilová Pavla" w:date="2018-08-29T12:00:00Z">
                    <w:r w:rsidDel="009276D6">
                      <w:rPr>
                        <w:rFonts w:asciiTheme="minorHAnsi" w:hAnsiTheme="minorHAnsi" w:cstheme="minorHAnsi"/>
                        <w:b/>
                        <w:bCs/>
                      </w:rPr>
                      <w:delText>45h</w:delText>
                    </w:r>
                  </w:del>
                  <w:ins w:id="211" w:author="Michal Pilík" w:date="2018-08-23T10:16:00Z">
                    <w:del w:id="212" w:author="Trefilová Pavla" w:date="2018-08-29T12:00:00Z">
                      <w:r w:rsidDel="009276D6">
                        <w:rPr>
                          <w:rFonts w:asciiTheme="minorHAnsi" w:hAnsiTheme="minorHAnsi" w:cstheme="minorHAnsi"/>
                          <w:b/>
                          <w:bCs/>
                        </w:rPr>
                        <w:delText>102</w:delText>
                      </w:r>
                    </w:del>
                  </w:ins>
                  <w:ins w:id="213" w:author="Michal Pilík" w:date="2018-08-22T14:06:00Z">
                    <w:del w:id="214" w:author="Trefilová Pavla" w:date="2018-08-29T12:00:00Z">
                      <w:r w:rsidDel="009276D6">
                        <w:rPr>
                          <w:rFonts w:asciiTheme="minorHAnsi" w:hAnsiTheme="minorHAnsi" w:cstheme="minorHAnsi"/>
                          <w:b/>
                          <w:bCs/>
                        </w:rPr>
                        <w:delText>h</w:delText>
                      </w:r>
                    </w:del>
                  </w:ins>
                </w:p>
              </w:tc>
            </w:tr>
            <w:tr w:rsidR="009276D6" w:rsidRPr="005E7A33" w:rsidTr="002B0A33">
              <w:tblPrEx>
                <w:tblW w:w="8075" w:type="dxa"/>
                <w:jc w:val="center"/>
                <w:tblLayout w:type="fixed"/>
                <w:tblCellMar>
                  <w:left w:w="70" w:type="dxa"/>
                  <w:right w:w="70" w:type="dxa"/>
                </w:tblCellMar>
                <w:tblPrExChange w:id="215" w:author="Trefilová Pavla" w:date="2018-09-04T07:38:00Z">
                  <w:tblPrEx>
                    <w:tblW w:w="8075" w:type="dxa"/>
                    <w:jc w:val="center"/>
                    <w:tblLayout w:type="fixed"/>
                    <w:tblCellMar>
                      <w:left w:w="70" w:type="dxa"/>
                      <w:right w:w="70" w:type="dxa"/>
                    </w:tblCellMar>
                  </w:tblPrEx>
                </w:tblPrExChange>
              </w:tblPrEx>
              <w:trPr>
                <w:trHeight w:val="330"/>
                <w:jc w:val="center"/>
                <w:trPrChange w:id="216" w:author="Trefilová Pavla" w:date="2018-09-04T07:38:00Z">
                  <w:trPr>
                    <w:gridBefore w:val="1"/>
                    <w:trHeight w:val="330"/>
                    <w:jc w:val="center"/>
                  </w:trPr>
                </w:trPrChange>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217" w:author="Trefilová Pavla" w:date="2018-09-04T07:38:00Z">
                    <w:tcPr>
                      <w:tcW w:w="8075" w:type="dxa"/>
                      <w:gridSpan w:val="8"/>
                      <w:tcBorders>
                        <w:top w:val="single" w:sz="12" w:space="0" w:color="auto"/>
                        <w:left w:val="single" w:sz="12" w:space="0" w:color="auto"/>
                        <w:bottom w:val="single" w:sz="12" w:space="0" w:color="auto"/>
                        <w:right w:val="single" w:sz="12" w:space="0" w:color="auto"/>
                      </w:tcBorders>
                      <w:shd w:val="clear" w:color="auto" w:fill="auto"/>
                      <w:noWrap/>
                      <w:vAlign w:val="bottom"/>
                      <w:hideMark/>
                    </w:tcPr>
                  </w:tcPrChange>
                </w:tcPr>
                <w:p w:rsidR="009276D6" w:rsidRPr="00534849" w:rsidDel="009276D6" w:rsidRDefault="009276D6">
                  <w:pPr>
                    <w:rPr>
                      <w:del w:id="218" w:author="Trefilová Pavla" w:date="2018-08-29T12:01:00Z"/>
                      <w:rFonts w:asciiTheme="minorHAnsi" w:hAnsiTheme="minorHAnsi" w:cstheme="minorHAnsi"/>
                      <w:b/>
                      <w:bCs/>
                      <w:i/>
                      <w:iCs/>
                    </w:rPr>
                  </w:pPr>
                  <w:ins w:id="219" w:author="Trefilová Pavla" w:date="2018-08-29T12:00:00Z">
                    <w:r>
                      <w:rPr>
                        <w:rFonts w:asciiTheme="minorHAnsi" w:hAnsiTheme="minorHAnsi" w:cstheme="minorHAnsi"/>
                        <w:b/>
                        <w:bCs/>
                        <w:i/>
                        <w:iCs/>
                      </w:rPr>
                      <w:t>Povinně v</w:t>
                    </w:r>
                  </w:ins>
                  <w:del w:id="220" w:author="Trefilová Pavla" w:date="2018-08-29T12:00:00Z">
                    <w:r w:rsidRPr="00534849" w:rsidDel="009276D6">
                      <w:rPr>
                        <w:rFonts w:asciiTheme="minorHAnsi" w:hAnsiTheme="minorHAnsi" w:cstheme="minorHAnsi"/>
                        <w:b/>
                        <w:bCs/>
                        <w:i/>
                        <w:iCs/>
                      </w:rPr>
                      <w:delText>V</w:delText>
                    </w:r>
                  </w:del>
                  <w:r w:rsidRPr="00534849">
                    <w:rPr>
                      <w:rFonts w:asciiTheme="minorHAnsi" w:hAnsiTheme="minorHAnsi" w:cstheme="minorHAnsi"/>
                      <w:b/>
                      <w:bCs/>
                      <w:i/>
                      <w:iCs/>
                    </w:rPr>
                    <w:t>olitelné předměty: student si volí 2 předměty</w:t>
                  </w:r>
                </w:p>
                <w:p w:rsidR="009276D6" w:rsidRPr="00E24C24" w:rsidRDefault="009276D6">
                  <w:pPr>
                    <w:rPr>
                      <w:rFonts w:asciiTheme="minorHAnsi" w:hAnsiTheme="minorHAnsi" w:cstheme="minorHAnsi"/>
                      <w:b/>
                      <w:bCs/>
                    </w:rPr>
                    <w:pPrChange w:id="221" w:author="Trefilová Pavla" w:date="2018-09-04T07:38:00Z">
                      <w:pPr>
                        <w:jc w:val="center"/>
                      </w:pPr>
                    </w:pPrChange>
                  </w:pPr>
                </w:p>
              </w:tc>
            </w:tr>
            <w:tr w:rsidR="009276D6" w:rsidRPr="005E7A33" w:rsidTr="002B0A33">
              <w:tblPrEx>
                <w:tblW w:w="8075" w:type="dxa"/>
                <w:jc w:val="center"/>
                <w:tblLayout w:type="fixed"/>
                <w:tblCellMar>
                  <w:left w:w="70" w:type="dxa"/>
                  <w:right w:w="70" w:type="dxa"/>
                </w:tblCellMar>
                <w:tblPrExChange w:id="222" w:author="Trefilová Pavla" w:date="2018-09-04T07:40:00Z">
                  <w:tblPrEx>
                    <w:tblW w:w="8075" w:type="dxa"/>
                    <w:jc w:val="center"/>
                    <w:tblLayout w:type="fixed"/>
                    <w:tblCellMar>
                      <w:left w:w="70" w:type="dxa"/>
                      <w:right w:w="70" w:type="dxa"/>
                    </w:tblCellMar>
                  </w:tblPrEx>
                </w:tblPrExChange>
              </w:tblPrEx>
              <w:trPr>
                <w:trHeight w:val="330"/>
                <w:jc w:val="center"/>
                <w:trPrChange w:id="223" w:author="Trefilová Pavla" w:date="2018-09-04T07:40:00Z">
                  <w:trPr>
                    <w:gridBefore w:val="1"/>
                    <w:trHeight w:val="33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Change w:id="224" w:author="Trefilová Pavla" w:date="2018-09-04T07:40:00Z">
                    <w:tcPr>
                      <w:tcW w:w="2832"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hideMark/>
                    </w:tcPr>
                  </w:tcPrChange>
                </w:tcPr>
                <w:p w:rsidR="009276D6" w:rsidRPr="00534849" w:rsidRDefault="009276D6">
                  <w:pPr>
                    <w:rPr>
                      <w:rFonts w:asciiTheme="minorHAnsi" w:hAnsiTheme="minorHAnsi" w:cstheme="minorHAnsi"/>
                      <w:b/>
                    </w:rPr>
                  </w:pPr>
                  <w:r w:rsidRPr="00B02B59">
                    <w:rPr>
                      <w:rFonts w:asciiTheme="minorHAnsi" w:hAnsiTheme="minorHAnsi" w:cstheme="minorHAnsi"/>
                      <w:b/>
                    </w:rPr>
                    <w:t>Průmyslové inženýrství a inovativní výrobní koncepty</w:t>
                  </w:r>
                </w:p>
              </w:tc>
              <w:tc>
                <w:tcPr>
                  <w:tcW w:w="2408" w:type="dxa"/>
                  <w:tcBorders>
                    <w:top w:val="single" w:sz="12" w:space="0" w:color="auto"/>
                    <w:left w:val="nil"/>
                    <w:bottom w:val="single" w:sz="4" w:space="0" w:color="auto"/>
                    <w:right w:val="single" w:sz="4" w:space="0" w:color="auto"/>
                  </w:tcBorders>
                  <w:shd w:val="clear" w:color="auto" w:fill="auto"/>
                  <w:noWrap/>
                  <w:hideMark/>
                  <w:tcPrChange w:id="225" w:author="Trefilová Pavla" w:date="2018-09-04T07:40:00Z">
                    <w:tcPr>
                      <w:tcW w:w="2408" w:type="dxa"/>
                      <w:gridSpan w:val="2"/>
                      <w:tcBorders>
                        <w:top w:val="single" w:sz="12" w:space="0" w:color="auto"/>
                        <w:left w:val="nil"/>
                        <w:bottom w:val="single" w:sz="4" w:space="0" w:color="auto"/>
                        <w:right w:val="single" w:sz="4" w:space="0" w:color="auto"/>
                      </w:tcBorders>
                      <w:shd w:val="clear" w:color="auto" w:fill="auto"/>
                      <w:noWrap/>
                      <w:hideMark/>
                    </w:tcPr>
                  </w:tcPrChange>
                </w:tcPr>
                <w:p w:rsidR="009276D6" w:rsidRPr="00534849" w:rsidRDefault="009276D6">
                  <w:pPr>
                    <w:rPr>
                      <w:rFonts w:asciiTheme="minorHAnsi" w:hAnsiTheme="minorHAnsi" w:cstheme="minorHAnsi"/>
                    </w:rPr>
                  </w:pPr>
                  <w:r>
                    <w:rPr>
                      <w:rFonts w:asciiTheme="minorHAnsi" w:hAnsiTheme="minorHAnsi" w:cstheme="minorHAnsi"/>
                    </w:rPr>
                    <w:t xml:space="preserve">prof. </w:t>
                  </w:r>
                  <w:r w:rsidRPr="00534849">
                    <w:rPr>
                      <w:rFonts w:asciiTheme="minorHAnsi" w:hAnsiTheme="minorHAnsi" w:cstheme="minorHAnsi"/>
                    </w:rPr>
                    <w:t>Chromjaková (</w:t>
                  </w:r>
                  <w:ins w:id="226" w:author="Trefilová Pavla" w:date="2018-08-29T15:23:00Z">
                    <w:r w:rsidR="005F7D27">
                      <w:rPr>
                        <w:rFonts w:asciiTheme="minorHAnsi" w:hAnsiTheme="minorHAnsi" w:cstheme="minorHAnsi"/>
                      </w:rPr>
                      <w:t>75 %</w:t>
                    </w:r>
                    <w:r w:rsidR="005F7D27" w:rsidRPr="00534849">
                      <w:rPr>
                        <w:rFonts w:asciiTheme="minorHAnsi" w:hAnsiTheme="minorHAnsi" w:cstheme="minorHAnsi"/>
                      </w:rPr>
                      <w:t>)</w:t>
                    </w:r>
                    <w:r w:rsidR="005F7D27">
                      <w:rPr>
                        <w:rFonts w:asciiTheme="minorHAnsi" w:hAnsiTheme="minorHAnsi" w:cstheme="minorHAnsi"/>
                      </w:rPr>
                      <w:t>, prof. Molnár (</w:t>
                    </w:r>
                  </w:ins>
                  <w:ins w:id="227" w:author="Michal Pilík" w:date="2018-08-30T08:11:00Z">
                    <w:r w:rsidR="00B4090A">
                      <w:rPr>
                        <w:rFonts w:asciiTheme="minorHAnsi" w:hAnsiTheme="minorHAnsi" w:cstheme="minorHAnsi"/>
                      </w:rPr>
                      <w:t>2</w:t>
                    </w:r>
                  </w:ins>
                  <w:ins w:id="228" w:author="Trefilová Pavla" w:date="2018-08-29T15:23:00Z">
                    <w:del w:id="229" w:author="Michal Pilík" w:date="2018-08-30T08:11:00Z">
                      <w:r w:rsidR="005F7D27" w:rsidDel="00B4090A">
                        <w:rPr>
                          <w:rFonts w:asciiTheme="minorHAnsi" w:hAnsiTheme="minorHAnsi" w:cstheme="minorHAnsi"/>
                        </w:rPr>
                        <w:delText>7</w:delText>
                      </w:r>
                    </w:del>
                    <w:r w:rsidR="005F7D27">
                      <w:rPr>
                        <w:rFonts w:asciiTheme="minorHAnsi" w:hAnsiTheme="minorHAnsi" w:cstheme="minorHAnsi"/>
                      </w:rPr>
                      <w:t>5 %)</w:t>
                    </w:r>
                  </w:ins>
                  <w:del w:id="230" w:author="Trefilová Pavla" w:date="2018-08-29T15:23:00Z">
                    <w:r w:rsidRPr="00534849" w:rsidDel="005F7D27">
                      <w:rPr>
                        <w:rFonts w:asciiTheme="minorHAnsi" w:hAnsiTheme="minorHAnsi" w:cstheme="minorHAnsi"/>
                      </w:rPr>
                      <w:delText>100</w:delText>
                    </w:r>
                    <w:r w:rsidDel="005F7D27">
                      <w:rPr>
                        <w:rFonts w:asciiTheme="minorHAnsi" w:hAnsiTheme="minorHAnsi" w:cstheme="minorHAnsi"/>
                      </w:rPr>
                      <w:delText xml:space="preserve"> %</w:delText>
                    </w:r>
                    <w:r w:rsidRPr="00534849" w:rsidDel="005F7D27">
                      <w:rPr>
                        <w:rFonts w:asciiTheme="minorHAnsi" w:hAnsiTheme="minorHAnsi" w:cstheme="minorHAnsi"/>
                      </w:rPr>
                      <w:delText>)</w:delText>
                    </w:r>
                  </w:del>
                </w:p>
              </w:tc>
              <w:tc>
                <w:tcPr>
                  <w:tcW w:w="1701" w:type="dxa"/>
                  <w:tcBorders>
                    <w:top w:val="single" w:sz="12" w:space="0" w:color="auto"/>
                    <w:left w:val="nil"/>
                    <w:bottom w:val="single" w:sz="4" w:space="0" w:color="auto"/>
                    <w:right w:val="single" w:sz="12" w:space="0" w:color="auto"/>
                  </w:tcBorders>
                  <w:shd w:val="clear" w:color="auto" w:fill="auto"/>
                  <w:noWrap/>
                  <w:hideMark/>
                  <w:tcPrChange w:id="231" w:author="Trefilová Pavla" w:date="2018-09-04T07:40:00Z">
                    <w:tcPr>
                      <w:tcW w:w="1701" w:type="dxa"/>
                      <w:gridSpan w:val="2"/>
                      <w:tcBorders>
                        <w:top w:val="single" w:sz="12" w:space="0" w:color="auto"/>
                        <w:left w:val="nil"/>
                        <w:bottom w:val="single" w:sz="4" w:space="0" w:color="auto"/>
                        <w:right w:val="single" w:sz="12" w:space="0" w:color="auto"/>
                      </w:tcBorders>
                      <w:shd w:val="clear" w:color="auto" w:fill="auto"/>
                      <w:noWrap/>
                      <w:hideMark/>
                    </w:tcPr>
                  </w:tcPrChange>
                </w:tcPr>
                <w:p w:rsidR="009276D6" w:rsidRPr="00534849" w:rsidRDefault="009276D6">
                  <w:pPr>
                    <w:rPr>
                      <w:rFonts w:asciiTheme="minorHAnsi" w:hAnsiTheme="minorHAnsi" w:cstheme="minorHAnsi"/>
                    </w:rPr>
                  </w:pPr>
                  <w:r w:rsidRPr="00534849">
                    <w:rPr>
                      <w:rFonts w:asciiTheme="minorHAnsi" w:hAnsiTheme="minorHAnsi" w:cstheme="minorHAnsi"/>
                    </w:rPr>
                    <w:t>prof. Chromjaková</w:t>
                  </w:r>
                </w:p>
              </w:tc>
              <w:tc>
                <w:tcPr>
                  <w:tcW w:w="1134" w:type="dxa"/>
                  <w:tcBorders>
                    <w:top w:val="single" w:sz="12" w:space="0" w:color="auto"/>
                    <w:left w:val="nil"/>
                    <w:bottom w:val="single" w:sz="4" w:space="0" w:color="auto"/>
                    <w:right w:val="single" w:sz="12" w:space="0" w:color="auto"/>
                  </w:tcBorders>
                  <w:tcPrChange w:id="232" w:author="Trefilová Pavla" w:date="2018-09-04T07:40:00Z">
                    <w:tcPr>
                      <w:tcW w:w="1134" w:type="dxa"/>
                      <w:gridSpan w:val="2"/>
                      <w:tcBorders>
                        <w:top w:val="single" w:sz="12" w:space="0" w:color="auto"/>
                        <w:left w:val="nil"/>
                        <w:bottom w:val="single" w:sz="4" w:space="0" w:color="auto"/>
                        <w:right w:val="single" w:sz="12" w:space="0" w:color="auto"/>
                      </w:tcBorders>
                    </w:tcPr>
                  </w:tcPrChange>
                </w:tcPr>
                <w:p w:rsidR="009276D6" w:rsidRPr="00E24C24" w:rsidRDefault="009276D6">
                  <w:pPr>
                    <w:jc w:val="center"/>
                    <w:rPr>
                      <w:rFonts w:asciiTheme="minorHAnsi" w:hAnsiTheme="minorHAnsi" w:cstheme="minorHAnsi"/>
                      <w:b/>
                      <w:bCs/>
                    </w:rPr>
                  </w:pPr>
                  <w:r>
                    <w:rPr>
                      <w:rFonts w:asciiTheme="minorHAnsi" w:hAnsiTheme="minorHAnsi" w:cstheme="minorHAnsi"/>
                      <w:b/>
                      <w:bCs/>
                    </w:rPr>
                    <w:t>15h</w:t>
                  </w:r>
                </w:p>
              </w:tc>
            </w:tr>
            <w:tr w:rsidR="009276D6" w:rsidRPr="005E7A33" w:rsidTr="002B0A33">
              <w:tblPrEx>
                <w:tblW w:w="8075" w:type="dxa"/>
                <w:jc w:val="center"/>
                <w:tblLayout w:type="fixed"/>
                <w:tblCellMar>
                  <w:left w:w="70" w:type="dxa"/>
                  <w:right w:w="70" w:type="dxa"/>
                </w:tblCellMar>
                <w:tblPrExChange w:id="233" w:author="Trefilová Pavla" w:date="2018-09-04T07:40:00Z">
                  <w:tblPrEx>
                    <w:tblW w:w="8075" w:type="dxa"/>
                    <w:jc w:val="center"/>
                    <w:tblLayout w:type="fixed"/>
                    <w:tblCellMar>
                      <w:left w:w="70" w:type="dxa"/>
                      <w:right w:w="70" w:type="dxa"/>
                    </w:tblCellMar>
                  </w:tblPrEx>
                </w:tblPrExChange>
              </w:tblPrEx>
              <w:trPr>
                <w:trHeight w:val="330"/>
                <w:jc w:val="center"/>
                <w:trPrChange w:id="234" w:author="Trefilová Pavla" w:date="2018-09-04T07:40:00Z">
                  <w:trPr>
                    <w:gridAfter w:val="0"/>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235" w:author="Trefilová Pavla" w:date="2018-09-04T07:40: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9276D6" w:rsidRPr="00534849" w:rsidRDefault="009276D6">
                  <w:pPr>
                    <w:rPr>
                      <w:rFonts w:asciiTheme="minorHAnsi" w:hAnsiTheme="minorHAnsi" w:cstheme="minorHAnsi"/>
                      <w:b/>
                    </w:rPr>
                  </w:pPr>
                  <w:ins w:id="236" w:author="Trefilová Pavla" w:date="2018-08-29T12:00:00Z">
                    <w:r w:rsidRPr="00B02B59">
                      <w:rPr>
                        <w:rFonts w:asciiTheme="minorHAnsi" w:hAnsiTheme="minorHAnsi" w:cstheme="minorHAnsi"/>
                        <w:b/>
                      </w:rPr>
                      <w:t>Management kvality</w:t>
                    </w:r>
                  </w:ins>
                  <w:del w:id="237" w:author="Trefilová Pavla" w:date="2018-08-29T12:00:00Z">
                    <w:r w:rsidRPr="00B02B59" w:rsidDel="009276D6">
                      <w:rPr>
                        <w:rFonts w:asciiTheme="minorHAnsi" w:hAnsiTheme="minorHAnsi" w:cstheme="minorHAnsi"/>
                        <w:b/>
                      </w:rPr>
                      <w:delText>Systémové inženýrství</w:delText>
                    </w:r>
                  </w:del>
                </w:p>
              </w:tc>
              <w:tc>
                <w:tcPr>
                  <w:tcW w:w="2408" w:type="dxa"/>
                  <w:tcBorders>
                    <w:top w:val="nil"/>
                    <w:left w:val="nil"/>
                    <w:bottom w:val="single" w:sz="4" w:space="0" w:color="auto"/>
                    <w:right w:val="single" w:sz="4" w:space="0" w:color="auto"/>
                  </w:tcBorders>
                  <w:shd w:val="clear" w:color="auto" w:fill="auto"/>
                  <w:noWrap/>
                  <w:tcPrChange w:id="238" w:author="Trefilová Pavla" w:date="2018-09-04T07:40:00Z">
                    <w:tcPr>
                      <w:tcW w:w="2408" w:type="dxa"/>
                      <w:gridSpan w:val="2"/>
                      <w:tcBorders>
                        <w:top w:val="nil"/>
                        <w:left w:val="nil"/>
                        <w:bottom w:val="single" w:sz="4" w:space="0" w:color="auto"/>
                        <w:right w:val="single" w:sz="4" w:space="0" w:color="auto"/>
                      </w:tcBorders>
                      <w:shd w:val="clear" w:color="auto" w:fill="auto"/>
                      <w:noWrap/>
                    </w:tcPr>
                  </w:tcPrChange>
                </w:tcPr>
                <w:p w:rsidR="009276D6" w:rsidRPr="00534849" w:rsidRDefault="009276D6">
                  <w:pPr>
                    <w:rPr>
                      <w:rFonts w:asciiTheme="minorHAnsi" w:hAnsiTheme="minorHAnsi" w:cstheme="minorHAnsi"/>
                    </w:rPr>
                  </w:pPr>
                  <w:ins w:id="239" w:author="Trefilová Pavla" w:date="2018-08-29T12:00:00Z">
                    <w:r w:rsidRPr="00534849">
                      <w:rPr>
                        <w:rFonts w:asciiTheme="minorHAnsi" w:hAnsiTheme="minorHAnsi" w:cstheme="minorHAnsi"/>
                      </w:rPr>
                      <w:t>doc. Briš (100</w:t>
                    </w:r>
                    <w:r>
                      <w:rPr>
                        <w:rFonts w:asciiTheme="minorHAnsi" w:hAnsiTheme="minorHAnsi" w:cstheme="minorHAnsi"/>
                      </w:rPr>
                      <w:t xml:space="preserve"> %</w:t>
                    </w:r>
                    <w:r w:rsidRPr="00534849">
                      <w:rPr>
                        <w:rFonts w:asciiTheme="minorHAnsi" w:hAnsiTheme="minorHAnsi" w:cstheme="minorHAnsi"/>
                      </w:rPr>
                      <w:t>)</w:t>
                    </w:r>
                  </w:ins>
                  <w:del w:id="240" w:author="Trefilová Pavla" w:date="2018-08-29T12:00:00Z">
                    <w:r w:rsidDel="009276D6">
                      <w:rPr>
                        <w:rFonts w:asciiTheme="minorHAnsi" w:hAnsiTheme="minorHAnsi" w:cstheme="minorHAnsi"/>
                      </w:rPr>
                      <w:delText xml:space="preserve">prof. </w:delText>
                    </w:r>
                    <w:r w:rsidRPr="00534849" w:rsidDel="009276D6">
                      <w:rPr>
                        <w:rFonts w:asciiTheme="minorHAnsi" w:hAnsiTheme="minorHAnsi" w:cstheme="minorHAnsi"/>
                      </w:rPr>
                      <w:delText>Chromjaková (</w:delText>
                    </w:r>
                    <w:r w:rsidDel="009276D6">
                      <w:rPr>
                        <w:rFonts w:asciiTheme="minorHAnsi" w:hAnsiTheme="minorHAnsi" w:cstheme="minorHAnsi"/>
                      </w:rPr>
                      <w:delText>60 %</w:delText>
                    </w:r>
                    <w:r w:rsidRPr="00534849" w:rsidDel="009276D6">
                      <w:rPr>
                        <w:rFonts w:asciiTheme="minorHAnsi" w:hAnsiTheme="minorHAnsi" w:cstheme="minorHAnsi"/>
                      </w:rPr>
                      <w:delText>)</w:delText>
                    </w:r>
                    <w:r w:rsidDel="009276D6">
                      <w:rPr>
                        <w:rFonts w:asciiTheme="minorHAnsi" w:hAnsiTheme="minorHAnsi" w:cstheme="minorHAnsi"/>
                      </w:rPr>
                      <w:delText>, doc. Sedlák (40 %)</w:delText>
                    </w:r>
                  </w:del>
                </w:p>
              </w:tc>
              <w:tc>
                <w:tcPr>
                  <w:tcW w:w="1701" w:type="dxa"/>
                  <w:tcBorders>
                    <w:top w:val="nil"/>
                    <w:left w:val="nil"/>
                    <w:bottom w:val="single" w:sz="4" w:space="0" w:color="auto"/>
                    <w:right w:val="single" w:sz="12" w:space="0" w:color="auto"/>
                  </w:tcBorders>
                  <w:shd w:val="clear" w:color="auto" w:fill="auto"/>
                  <w:noWrap/>
                  <w:tcPrChange w:id="241" w:author="Trefilová Pavla" w:date="2018-09-04T07:40:00Z">
                    <w:tcPr>
                      <w:tcW w:w="1701" w:type="dxa"/>
                      <w:gridSpan w:val="2"/>
                      <w:tcBorders>
                        <w:top w:val="nil"/>
                        <w:left w:val="nil"/>
                        <w:bottom w:val="single" w:sz="4" w:space="0" w:color="auto"/>
                        <w:right w:val="single" w:sz="12" w:space="0" w:color="auto"/>
                      </w:tcBorders>
                      <w:shd w:val="clear" w:color="auto" w:fill="auto"/>
                      <w:noWrap/>
                    </w:tcPr>
                  </w:tcPrChange>
                </w:tcPr>
                <w:p w:rsidR="009276D6" w:rsidRPr="00534849" w:rsidRDefault="009276D6">
                  <w:pPr>
                    <w:rPr>
                      <w:rFonts w:asciiTheme="minorHAnsi" w:hAnsiTheme="minorHAnsi" w:cstheme="minorHAnsi"/>
                    </w:rPr>
                  </w:pPr>
                  <w:ins w:id="242" w:author="Trefilová Pavla" w:date="2018-08-29T12:00:00Z">
                    <w:r>
                      <w:rPr>
                        <w:rFonts w:asciiTheme="minorHAnsi" w:hAnsiTheme="minorHAnsi" w:cstheme="minorHAnsi"/>
                      </w:rPr>
                      <w:t>doc. Briš</w:t>
                    </w:r>
                  </w:ins>
                  <w:del w:id="243" w:author="Trefilová Pavla" w:date="2018-08-29T12:00:00Z">
                    <w:r w:rsidRPr="00534849" w:rsidDel="009276D6">
                      <w:rPr>
                        <w:rFonts w:asciiTheme="minorHAnsi" w:hAnsiTheme="minorHAnsi" w:cstheme="minorHAnsi"/>
                      </w:rPr>
                      <w:delText>prof. Chromjaková</w:delText>
                    </w:r>
                  </w:del>
                </w:p>
              </w:tc>
              <w:tc>
                <w:tcPr>
                  <w:tcW w:w="1134" w:type="dxa"/>
                  <w:tcBorders>
                    <w:top w:val="nil"/>
                    <w:left w:val="nil"/>
                    <w:bottom w:val="single" w:sz="4" w:space="0" w:color="auto"/>
                    <w:right w:val="single" w:sz="12" w:space="0" w:color="auto"/>
                  </w:tcBorders>
                  <w:tcPrChange w:id="244" w:author="Trefilová Pavla" w:date="2018-09-04T07:40:00Z">
                    <w:tcPr>
                      <w:tcW w:w="1134" w:type="dxa"/>
                      <w:gridSpan w:val="2"/>
                      <w:tcBorders>
                        <w:top w:val="nil"/>
                        <w:left w:val="nil"/>
                        <w:bottom w:val="single" w:sz="4" w:space="0" w:color="auto"/>
                        <w:right w:val="single" w:sz="12" w:space="0" w:color="auto"/>
                      </w:tcBorders>
                    </w:tcPr>
                  </w:tcPrChange>
                </w:tcPr>
                <w:p w:rsidR="009276D6" w:rsidRPr="00E24C24" w:rsidRDefault="009276D6">
                  <w:pPr>
                    <w:jc w:val="center"/>
                    <w:rPr>
                      <w:rFonts w:asciiTheme="minorHAnsi" w:hAnsiTheme="minorHAnsi" w:cstheme="minorHAnsi"/>
                      <w:b/>
                      <w:bCs/>
                    </w:rPr>
                  </w:pPr>
                  <w:ins w:id="245" w:author="Trefilová Pavla" w:date="2018-08-29T12:00:00Z">
                    <w:r w:rsidRPr="00252790">
                      <w:rPr>
                        <w:rFonts w:asciiTheme="minorHAnsi" w:hAnsiTheme="minorHAnsi" w:cstheme="minorHAnsi"/>
                        <w:b/>
                        <w:bCs/>
                      </w:rPr>
                      <w:t>15h</w:t>
                    </w:r>
                  </w:ins>
                  <w:del w:id="246" w:author="Trefilová Pavla" w:date="2018-08-29T12:00:00Z">
                    <w:r w:rsidRPr="002C0363" w:rsidDel="009276D6">
                      <w:rPr>
                        <w:rFonts w:asciiTheme="minorHAnsi" w:hAnsiTheme="minorHAnsi" w:cstheme="minorHAnsi"/>
                        <w:b/>
                        <w:bCs/>
                      </w:rPr>
                      <w:delText>15h</w:delText>
                    </w:r>
                  </w:del>
                </w:p>
              </w:tc>
            </w:tr>
            <w:tr w:rsidR="009276D6" w:rsidRPr="005E7A33" w:rsidTr="002B0A33">
              <w:tblPrEx>
                <w:tblW w:w="8075" w:type="dxa"/>
                <w:jc w:val="center"/>
                <w:tblLayout w:type="fixed"/>
                <w:tblCellMar>
                  <w:left w:w="70" w:type="dxa"/>
                  <w:right w:w="70" w:type="dxa"/>
                </w:tblCellMar>
                <w:tblPrExChange w:id="247" w:author="Trefilová Pavla" w:date="2018-09-04T07:40:00Z">
                  <w:tblPrEx>
                    <w:tblW w:w="8075" w:type="dxa"/>
                    <w:jc w:val="center"/>
                    <w:tblLayout w:type="fixed"/>
                    <w:tblCellMar>
                      <w:left w:w="70" w:type="dxa"/>
                      <w:right w:w="70" w:type="dxa"/>
                    </w:tblCellMar>
                  </w:tblPrEx>
                </w:tblPrExChange>
              </w:tblPrEx>
              <w:trPr>
                <w:trHeight w:val="330"/>
                <w:jc w:val="center"/>
                <w:ins w:id="248" w:author="Trefilová Pavla" w:date="2018-08-29T11:59:00Z"/>
                <w:trPrChange w:id="249" w:author="Trefilová Pavla" w:date="2018-09-04T07:40:00Z">
                  <w:trPr>
                    <w:gridBefore w:val="1"/>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250" w:author="Trefilová Pavla" w:date="2018-09-04T07:40: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9276D6" w:rsidRPr="00B02B59" w:rsidRDefault="009276D6">
                  <w:pPr>
                    <w:rPr>
                      <w:ins w:id="251" w:author="Trefilová Pavla" w:date="2018-08-29T11:59:00Z"/>
                      <w:rFonts w:asciiTheme="minorHAnsi" w:hAnsiTheme="minorHAnsi" w:cstheme="minorHAnsi"/>
                      <w:b/>
                    </w:rPr>
                  </w:pPr>
                  <w:ins w:id="252" w:author="Trefilová Pavla" w:date="2018-08-29T12:00:00Z">
                    <w:r w:rsidRPr="00B02B59">
                      <w:rPr>
                        <w:rFonts w:asciiTheme="minorHAnsi" w:hAnsiTheme="minorHAnsi" w:cstheme="minorHAnsi"/>
                        <w:b/>
                      </w:rPr>
                      <w:t>Informační technologie v průmyslovém inženýrství</w:t>
                    </w:r>
                  </w:ins>
                </w:p>
              </w:tc>
              <w:tc>
                <w:tcPr>
                  <w:tcW w:w="2408" w:type="dxa"/>
                  <w:tcBorders>
                    <w:top w:val="nil"/>
                    <w:left w:val="nil"/>
                    <w:bottom w:val="single" w:sz="4" w:space="0" w:color="auto"/>
                    <w:right w:val="single" w:sz="4" w:space="0" w:color="auto"/>
                  </w:tcBorders>
                  <w:shd w:val="clear" w:color="auto" w:fill="auto"/>
                  <w:noWrap/>
                  <w:tcPrChange w:id="253" w:author="Trefilová Pavla" w:date="2018-09-04T07:40:00Z">
                    <w:tcPr>
                      <w:tcW w:w="2408" w:type="dxa"/>
                      <w:gridSpan w:val="2"/>
                      <w:tcBorders>
                        <w:top w:val="nil"/>
                        <w:left w:val="nil"/>
                        <w:bottom w:val="single" w:sz="4" w:space="0" w:color="auto"/>
                        <w:right w:val="single" w:sz="4" w:space="0" w:color="auto"/>
                      </w:tcBorders>
                      <w:shd w:val="clear" w:color="auto" w:fill="auto"/>
                      <w:noWrap/>
                    </w:tcPr>
                  </w:tcPrChange>
                </w:tcPr>
                <w:p w:rsidR="009276D6" w:rsidRDefault="009276D6">
                  <w:pPr>
                    <w:rPr>
                      <w:ins w:id="254" w:author="Trefilová Pavla" w:date="2018-08-29T11:59:00Z"/>
                      <w:rFonts w:asciiTheme="minorHAnsi" w:hAnsiTheme="minorHAnsi" w:cstheme="minorHAnsi"/>
                    </w:rPr>
                  </w:pPr>
                  <w:ins w:id="255" w:author="Trefilová Pavla" w:date="2018-08-29T12:00:00Z">
                    <w:r>
                      <w:rPr>
                        <w:rFonts w:asciiTheme="minorHAnsi" w:hAnsiTheme="minorHAnsi" w:cstheme="minorHAnsi"/>
                      </w:rPr>
                      <w:t xml:space="preserve">prof. </w:t>
                    </w:r>
                    <w:r w:rsidRPr="00534849">
                      <w:rPr>
                        <w:rFonts w:asciiTheme="minorHAnsi" w:hAnsiTheme="minorHAnsi" w:cstheme="minorHAnsi"/>
                      </w:rPr>
                      <w:t>Buřita (100</w:t>
                    </w:r>
                    <w:r>
                      <w:rPr>
                        <w:rFonts w:asciiTheme="minorHAnsi" w:hAnsiTheme="minorHAnsi" w:cstheme="minorHAnsi"/>
                      </w:rPr>
                      <w:t xml:space="preserve"> %</w:t>
                    </w:r>
                    <w:r w:rsidRPr="00534849">
                      <w:rPr>
                        <w:rFonts w:asciiTheme="minorHAnsi" w:hAnsiTheme="minorHAnsi" w:cstheme="minorHAnsi"/>
                      </w:rPr>
                      <w:t>)</w:t>
                    </w:r>
                  </w:ins>
                </w:p>
              </w:tc>
              <w:tc>
                <w:tcPr>
                  <w:tcW w:w="1701" w:type="dxa"/>
                  <w:tcBorders>
                    <w:top w:val="nil"/>
                    <w:left w:val="nil"/>
                    <w:bottom w:val="single" w:sz="4" w:space="0" w:color="auto"/>
                    <w:right w:val="single" w:sz="12" w:space="0" w:color="auto"/>
                  </w:tcBorders>
                  <w:shd w:val="clear" w:color="auto" w:fill="auto"/>
                  <w:noWrap/>
                  <w:tcPrChange w:id="256" w:author="Trefilová Pavla" w:date="2018-09-04T07:40:00Z">
                    <w:tcPr>
                      <w:tcW w:w="1701" w:type="dxa"/>
                      <w:gridSpan w:val="2"/>
                      <w:tcBorders>
                        <w:top w:val="nil"/>
                        <w:left w:val="nil"/>
                        <w:bottom w:val="single" w:sz="4" w:space="0" w:color="auto"/>
                        <w:right w:val="single" w:sz="12" w:space="0" w:color="auto"/>
                      </w:tcBorders>
                      <w:shd w:val="clear" w:color="auto" w:fill="auto"/>
                      <w:noWrap/>
                    </w:tcPr>
                  </w:tcPrChange>
                </w:tcPr>
                <w:p w:rsidR="009276D6" w:rsidRPr="00534849" w:rsidRDefault="009276D6">
                  <w:pPr>
                    <w:rPr>
                      <w:ins w:id="257" w:author="Trefilová Pavla" w:date="2018-08-29T11:59:00Z"/>
                      <w:rFonts w:asciiTheme="minorHAnsi" w:hAnsiTheme="minorHAnsi" w:cstheme="minorHAnsi"/>
                    </w:rPr>
                  </w:pPr>
                  <w:ins w:id="258" w:author="Trefilová Pavla" w:date="2018-08-29T12:00:00Z">
                    <w:r w:rsidRPr="00534849">
                      <w:rPr>
                        <w:rFonts w:asciiTheme="minorHAnsi" w:hAnsiTheme="minorHAnsi" w:cstheme="minorHAnsi"/>
                      </w:rPr>
                      <w:t>prof. Buřita</w:t>
                    </w:r>
                  </w:ins>
                </w:p>
              </w:tc>
              <w:tc>
                <w:tcPr>
                  <w:tcW w:w="1134" w:type="dxa"/>
                  <w:tcBorders>
                    <w:top w:val="nil"/>
                    <w:left w:val="nil"/>
                    <w:bottom w:val="single" w:sz="4" w:space="0" w:color="auto"/>
                    <w:right w:val="single" w:sz="12" w:space="0" w:color="auto"/>
                  </w:tcBorders>
                  <w:tcPrChange w:id="259" w:author="Trefilová Pavla" w:date="2018-09-04T07:40:00Z">
                    <w:tcPr>
                      <w:tcW w:w="1134" w:type="dxa"/>
                      <w:gridSpan w:val="2"/>
                      <w:tcBorders>
                        <w:top w:val="nil"/>
                        <w:left w:val="nil"/>
                        <w:bottom w:val="single" w:sz="4" w:space="0" w:color="auto"/>
                        <w:right w:val="single" w:sz="12" w:space="0" w:color="auto"/>
                      </w:tcBorders>
                    </w:tcPr>
                  </w:tcPrChange>
                </w:tcPr>
                <w:p w:rsidR="009276D6" w:rsidRPr="002C0363" w:rsidRDefault="009276D6">
                  <w:pPr>
                    <w:jc w:val="center"/>
                    <w:rPr>
                      <w:ins w:id="260" w:author="Trefilová Pavla" w:date="2018-08-29T11:59:00Z"/>
                      <w:rFonts w:asciiTheme="minorHAnsi" w:hAnsiTheme="minorHAnsi" w:cstheme="minorHAnsi"/>
                      <w:b/>
                      <w:bCs/>
                    </w:rPr>
                  </w:pPr>
                  <w:ins w:id="261" w:author="Trefilová Pavla" w:date="2018-08-29T12:00:00Z">
                    <w:r w:rsidRPr="002C0363">
                      <w:rPr>
                        <w:rFonts w:asciiTheme="minorHAnsi" w:hAnsiTheme="minorHAnsi" w:cstheme="minorHAnsi"/>
                        <w:b/>
                        <w:bCs/>
                      </w:rPr>
                      <w:t>15h</w:t>
                    </w:r>
                  </w:ins>
                </w:p>
              </w:tc>
            </w:tr>
            <w:tr w:rsidR="009276D6" w:rsidRPr="005E7A33" w:rsidTr="002B0A33">
              <w:tblPrEx>
                <w:tblW w:w="8075" w:type="dxa"/>
                <w:jc w:val="center"/>
                <w:tblLayout w:type="fixed"/>
                <w:tblCellMar>
                  <w:left w:w="70" w:type="dxa"/>
                  <w:right w:w="70" w:type="dxa"/>
                </w:tblCellMar>
                <w:tblPrExChange w:id="262" w:author="Trefilová Pavla" w:date="2018-09-04T07:40:00Z">
                  <w:tblPrEx>
                    <w:tblW w:w="8075" w:type="dxa"/>
                    <w:jc w:val="center"/>
                    <w:tblLayout w:type="fixed"/>
                    <w:tblCellMar>
                      <w:left w:w="70" w:type="dxa"/>
                      <w:right w:w="70" w:type="dxa"/>
                    </w:tblCellMar>
                  </w:tblPrEx>
                </w:tblPrExChange>
              </w:tblPrEx>
              <w:trPr>
                <w:trHeight w:val="330"/>
                <w:jc w:val="center"/>
                <w:trPrChange w:id="263" w:author="Trefilová Pavla" w:date="2018-09-04T07:40:00Z">
                  <w:trPr>
                    <w:gridAfter w:val="0"/>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264" w:author="Trefilová Pavla" w:date="2018-09-04T07:40: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9276D6" w:rsidRPr="00534849" w:rsidRDefault="009276D6">
                  <w:pPr>
                    <w:rPr>
                      <w:rFonts w:asciiTheme="minorHAnsi" w:hAnsiTheme="minorHAnsi" w:cstheme="minorHAnsi"/>
                      <w:b/>
                    </w:rPr>
                  </w:pPr>
                  <w:ins w:id="265" w:author="Trefilová Pavla" w:date="2018-08-29T12:00:00Z">
                    <w:r w:rsidRPr="00B02B59">
                      <w:rPr>
                        <w:rFonts w:asciiTheme="minorHAnsi" w:hAnsiTheme="minorHAnsi" w:cstheme="minorHAnsi"/>
                        <w:b/>
                      </w:rPr>
                      <w:t>Pokročilé metody plánování a řízení výroby</w:t>
                    </w:r>
                  </w:ins>
                  <w:del w:id="266" w:author="Trefilová Pavla" w:date="2018-08-29T12:00:00Z">
                    <w:r w:rsidRPr="00B02B59" w:rsidDel="009276D6">
                      <w:rPr>
                        <w:rFonts w:asciiTheme="minorHAnsi" w:hAnsiTheme="minorHAnsi" w:cstheme="minorHAnsi"/>
                        <w:b/>
                      </w:rPr>
                      <w:delText>Informační technologie v průmyslovém inženýrství</w:delText>
                    </w:r>
                  </w:del>
                </w:p>
              </w:tc>
              <w:tc>
                <w:tcPr>
                  <w:tcW w:w="2408" w:type="dxa"/>
                  <w:tcBorders>
                    <w:top w:val="nil"/>
                    <w:left w:val="nil"/>
                    <w:bottom w:val="single" w:sz="4" w:space="0" w:color="auto"/>
                    <w:right w:val="single" w:sz="4" w:space="0" w:color="auto"/>
                  </w:tcBorders>
                  <w:shd w:val="clear" w:color="auto" w:fill="auto"/>
                  <w:noWrap/>
                  <w:tcPrChange w:id="267" w:author="Trefilová Pavla" w:date="2018-09-04T07:40:00Z">
                    <w:tcPr>
                      <w:tcW w:w="2408" w:type="dxa"/>
                      <w:gridSpan w:val="2"/>
                      <w:tcBorders>
                        <w:top w:val="nil"/>
                        <w:left w:val="nil"/>
                        <w:bottom w:val="single" w:sz="4" w:space="0" w:color="auto"/>
                        <w:right w:val="single" w:sz="4" w:space="0" w:color="auto"/>
                      </w:tcBorders>
                      <w:shd w:val="clear" w:color="auto" w:fill="auto"/>
                      <w:noWrap/>
                    </w:tcPr>
                  </w:tcPrChange>
                </w:tcPr>
                <w:p w:rsidR="009276D6" w:rsidRPr="00534849" w:rsidRDefault="009276D6">
                  <w:pPr>
                    <w:rPr>
                      <w:rFonts w:asciiTheme="minorHAnsi" w:hAnsiTheme="minorHAnsi" w:cstheme="minorHAnsi"/>
                    </w:rPr>
                  </w:pPr>
                  <w:ins w:id="268" w:author="Trefilová Pavla" w:date="2018-08-29T12:00:00Z">
                    <w:r>
                      <w:rPr>
                        <w:rFonts w:asciiTheme="minorHAnsi" w:hAnsiTheme="minorHAnsi" w:cstheme="minorHAnsi"/>
                      </w:rPr>
                      <w:t xml:space="preserve">doc. </w:t>
                    </w:r>
                    <w:r w:rsidRPr="00534849">
                      <w:rPr>
                        <w:rFonts w:asciiTheme="minorHAnsi" w:hAnsiTheme="minorHAnsi" w:cstheme="minorHAnsi"/>
                      </w:rPr>
                      <w:t>Tuček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ins>
                  <w:del w:id="269" w:author="Trefilová Pavla" w:date="2018-08-29T12:00:00Z">
                    <w:r w:rsidDel="009276D6">
                      <w:rPr>
                        <w:rFonts w:asciiTheme="minorHAnsi" w:hAnsiTheme="minorHAnsi" w:cstheme="minorHAnsi"/>
                      </w:rPr>
                      <w:delText xml:space="preserve">prof. </w:delText>
                    </w:r>
                    <w:r w:rsidRPr="00534849" w:rsidDel="009276D6">
                      <w:rPr>
                        <w:rFonts w:asciiTheme="minorHAnsi" w:hAnsiTheme="minorHAnsi" w:cstheme="minorHAnsi"/>
                      </w:rPr>
                      <w:delText>Buřita (100</w:delText>
                    </w:r>
                    <w:r w:rsidDel="009276D6">
                      <w:rPr>
                        <w:rFonts w:asciiTheme="minorHAnsi" w:hAnsiTheme="minorHAnsi" w:cstheme="minorHAnsi"/>
                      </w:rPr>
                      <w:delText xml:space="preserve"> %</w:delText>
                    </w:r>
                    <w:r w:rsidRPr="00534849" w:rsidDel="009276D6">
                      <w:rPr>
                        <w:rFonts w:asciiTheme="minorHAnsi" w:hAnsiTheme="minorHAnsi" w:cstheme="minorHAnsi"/>
                      </w:rPr>
                      <w:delText>)</w:delText>
                    </w:r>
                  </w:del>
                </w:p>
              </w:tc>
              <w:tc>
                <w:tcPr>
                  <w:tcW w:w="1701" w:type="dxa"/>
                  <w:tcBorders>
                    <w:top w:val="nil"/>
                    <w:left w:val="nil"/>
                    <w:bottom w:val="single" w:sz="4" w:space="0" w:color="auto"/>
                    <w:right w:val="single" w:sz="12" w:space="0" w:color="auto"/>
                  </w:tcBorders>
                  <w:shd w:val="clear" w:color="auto" w:fill="auto"/>
                  <w:noWrap/>
                  <w:tcPrChange w:id="270" w:author="Trefilová Pavla" w:date="2018-09-04T07:40:00Z">
                    <w:tcPr>
                      <w:tcW w:w="1701" w:type="dxa"/>
                      <w:gridSpan w:val="2"/>
                      <w:tcBorders>
                        <w:top w:val="nil"/>
                        <w:left w:val="nil"/>
                        <w:bottom w:val="single" w:sz="4" w:space="0" w:color="auto"/>
                        <w:right w:val="single" w:sz="12" w:space="0" w:color="auto"/>
                      </w:tcBorders>
                      <w:shd w:val="clear" w:color="auto" w:fill="auto"/>
                      <w:noWrap/>
                    </w:tcPr>
                  </w:tcPrChange>
                </w:tcPr>
                <w:p w:rsidR="009276D6" w:rsidRPr="00534849" w:rsidRDefault="009276D6">
                  <w:pPr>
                    <w:rPr>
                      <w:rFonts w:asciiTheme="minorHAnsi" w:hAnsiTheme="minorHAnsi" w:cstheme="minorHAnsi"/>
                    </w:rPr>
                  </w:pPr>
                  <w:ins w:id="271" w:author="Trefilová Pavla" w:date="2018-08-29T12:00:00Z">
                    <w:r w:rsidRPr="00534849">
                      <w:rPr>
                        <w:rFonts w:asciiTheme="minorHAnsi" w:hAnsiTheme="minorHAnsi" w:cstheme="minorHAnsi"/>
                      </w:rPr>
                      <w:t>doc. Tuček</w:t>
                    </w:r>
                  </w:ins>
                  <w:del w:id="272" w:author="Trefilová Pavla" w:date="2018-08-29T12:00:00Z">
                    <w:r w:rsidRPr="00534849" w:rsidDel="009276D6">
                      <w:rPr>
                        <w:rFonts w:asciiTheme="minorHAnsi" w:hAnsiTheme="minorHAnsi" w:cstheme="minorHAnsi"/>
                      </w:rPr>
                      <w:delText>prof. Buřita</w:delText>
                    </w:r>
                  </w:del>
                </w:p>
              </w:tc>
              <w:tc>
                <w:tcPr>
                  <w:tcW w:w="1134" w:type="dxa"/>
                  <w:tcBorders>
                    <w:top w:val="nil"/>
                    <w:left w:val="nil"/>
                    <w:bottom w:val="single" w:sz="4" w:space="0" w:color="auto"/>
                    <w:right w:val="single" w:sz="12" w:space="0" w:color="auto"/>
                  </w:tcBorders>
                  <w:tcPrChange w:id="273" w:author="Trefilová Pavla" w:date="2018-09-04T07:40:00Z">
                    <w:tcPr>
                      <w:tcW w:w="1134" w:type="dxa"/>
                      <w:gridSpan w:val="2"/>
                      <w:tcBorders>
                        <w:top w:val="nil"/>
                        <w:left w:val="nil"/>
                        <w:bottom w:val="single" w:sz="4" w:space="0" w:color="auto"/>
                        <w:right w:val="single" w:sz="12" w:space="0" w:color="auto"/>
                      </w:tcBorders>
                    </w:tcPr>
                  </w:tcPrChange>
                </w:tcPr>
                <w:p w:rsidR="009276D6" w:rsidRPr="00E24C24" w:rsidRDefault="009276D6">
                  <w:pPr>
                    <w:jc w:val="center"/>
                    <w:rPr>
                      <w:rFonts w:asciiTheme="minorHAnsi" w:hAnsiTheme="minorHAnsi" w:cstheme="minorHAnsi"/>
                      <w:b/>
                      <w:bCs/>
                    </w:rPr>
                  </w:pPr>
                  <w:ins w:id="274" w:author="Trefilová Pavla" w:date="2018-08-29T12:00:00Z">
                    <w:r w:rsidRPr="002C0363">
                      <w:rPr>
                        <w:rFonts w:asciiTheme="minorHAnsi" w:hAnsiTheme="minorHAnsi" w:cstheme="minorHAnsi"/>
                        <w:b/>
                        <w:bCs/>
                      </w:rPr>
                      <w:t>15h</w:t>
                    </w:r>
                  </w:ins>
                  <w:del w:id="275" w:author="Trefilová Pavla" w:date="2018-08-29T12:00:00Z">
                    <w:r w:rsidRPr="002C0363" w:rsidDel="009276D6">
                      <w:rPr>
                        <w:rFonts w:asciiTheme="minorHAnsi" w:hAnsiTheme="minorHAnsi" w:cstheme="minorHAnsi"/>
                        <w:b/>
                        <w:bCs/>
                      </w:rPr>
                      <w:delText>15h</w:delText>
                    </w:r>
                  </w:del>
                </w:p>
              </w:tc>
            </w:tr>
            <w:tr w:rsidR="009276D6" w:rsidRPr="005E7A33" w:rsidTr="002B0A33">
              <w:tblPrEx>
                <w:tblW w:w="8075" w:type="dxa"/>
                <w:jc w:val="center"/>
                <w:tblLayout w:type="fixed"/>
                <w:tblCellMar>
                  <w:left w:w="70" w:type="dxa"/>
                  <w:right w:w="70" w:type="dxa"/>
                </w:tblCellMar>
                <w:tblPrExChange w:id="276" w:author="Trefilová Pavla" w:date="2018-09-04T07:40:00Z">
                  <w:tblPrEx>
                    <w:tblW w:w="8075" w:type="dxa"/>
                    <w:jc w:val="center"/>
                    <w:tblLayout w:type="fixed"/>
                    <w:tblCellMar>
                      <w:left w:w="70" w:type="dxa"/>
                      <w:right w:w="70" w:type="dxa"/>
                    </w:tblCellMar>
                  </w:tblPrEx>
                </w:tblPrExChange>
              </w:tblPrEx>
              <w:trPr>
                <w:trHeight w:val="345"/>
                <w:jc w:val="center"/>
                <w:trPrChange w:id="277" w:author="Trefilová Pavla" w:date="2018-09-04T07:40:00Z">
                  <w:trPr>
                    <w:gridAfter w:val="0"/>
                    <w:trHeight w:val="345"/>
                    <w:jc w:val="center"/>
                  </w:trPr>
                </w:trPrChange>
              </w:trPr>
              <w:tc>
                <w:tcPr>
                  <w:tcW w:w="2832" w:type="dxa"/>
                  <w:tcBorders>
                    <w:top w:val="nil"/>
                    <w:left w:val="single" w:sz="12" w:space="0" w:color="auto"/>
                    <w:bottom w:val="single" w:sz="12" w:space="0" w:color="auto"/>
                    <w:right w:val="single" w:sz="4" w:space="0" w:color="auto"/>
                  </w:tcBorders>
                  <w:shd w:val="clear" w:color="auto" w:fill="auto"/>
                  <w:noWrap/>
                  <w:tcPrChange w:id="278" w:author="Trefilová Pavla" w:date="2018-09-04T07:40:00Z">
                    <w:tcPr>
                      <w:tcW w:w="2832" w:type="dxa"/>
                      <w:gridSpan w:val="2"/>
                      <w:tcBorders>
                        <w:top w:val="nil"/>
                        <w:left w:val="single" w:sz="12" w:space="0" w:color="auto"/>
                        <w:bottom w:val="single" w:sz="12" w:space="0" w:color="auto"/>
                        <w:right w:val="single" w:sz="4" w:space="0" w:color="auto"/>
                      </w:tcBorders>
                      <w:shd w:val="clear" w:color="auto" w:fill="auto"/>
                      <w:noWrap/>
                      <w:vAlign w:val="bottom"/>
                    </w:tcPr>
                  </w:tcPrChange>
                </w:tcPr>
                <w:p w:rsidR="009276D6" w:rsidRPr="00534849" w:rsidRDefault="009276D6">
                  <w:pPr>
                    <w:rPr>
                      <w:rFonts w:asciiTheme="minorHAnsi" w:hAnsiTheme="minorHAnsi" w:cstheme="minorHAnsi"/>
                      <w:b/>
                    </w:rPr>
                  </w:pPr>
                  <w:ins w:id="279" w:author="Trefilová Pavla" w:date="2018-08-29T12:00:00Z">
                    <w:r w:rsidRPr="00B02B59">
                      <w:rPr>
                        <w:rFonts w:asciiTheme="minorHAnsi" w:hAnsiTheme="minorHAnsi" w:cstheme="minorHAnsi"/>
                        <w:b/>
                      </w:rPr>
                      <w:t>Logistické koncepty</w:t>
                    </w:r>
                  </w:ins>
                  <w:del w:id="280" w:author="Trefilová Pavla" w:date="2018-08-29T12:00:00Z">
                    <w:r w:rsidRPr="00B02B59" w:rsidDel="009276D6">
                      <w:rPr>
                        <w:rFonts w:asciiTheme="minorHAnsi" w:hAnsiTheme="minorHAnsi" w:cstheme="minorHAnsi"/>
                        <w:b/>
                      </w:rPr>
                      <w:delText>Pokročilé metody plánování a řízení výroby</w:delText>
                    </w:r>
                  </w:del>
                </w:p>
              </w:tc>
              <w:tc>
                <w:tcPr>
                  <w:tcW w:w="2408" w:type="dxa"/>
                  <w:tcBorders>
                    <w:top w:val="nil"/>
                    <w:left w:val="nil"/>
                    <w:bottom w:val="single" w:sz="12" w:space="0" w:color="auto"/>
                    <w:right w:val="single" w:sz="4" w:space="0" w:color="auto"/>
                  </w:tcBorders>
                  <w:shd w:val="clear" w:color="auto" w:fill="auto"/>
                  <w:noWrap/>
                  <w:tcPrChange w:id="281" w:author="Trefilová Pavla" w:date="2018-09-04T07:40:00Z">
                    <w:tcPr>
                      <w:tcW w:w="2408" w:type="dxa"/>
                      <w:gridSpan w:val="2"/>
                      <w:tcBorders>
                        <w:top w:val="nil"/>
                        <w:left w:val="nil"/>
                        <w:bottom w:val="single" w:sz="12" w:space="0" w:color="auto"/>
                        <w:right w:val="single" w:sz="4" w:space="0" w:color="auto"/>
                      </w:tcBorders>
                      <w:shd w:val="clear" w:color="auto" w:fill="auto"/>
                      <w:noWrap/>
                    </w:tcPr>
                  </w:tcPrChange>
                </w:tcPr>
                <w:p w:rsidR="009276D6" w:rsidRPr="00534849" w:rsidRDefault="005F7D27">
                  <w:pPr>
                    <w:rPr>
                      <w:rFonts w:asciiTheme="minorHAnsi" w:hAnsiTheme="minorHAnsi" w:cstheme="minorHAnsi"/>
                    </w:rPr>
                  </w:pPr>
                  <w:ins w:id="282" w:author="Trefilová Pavla" w:date="2018-08-29T12:00:00Z">
                    <w:r>
                      <w:rPr>
                        <w:rFonts w:asciiTheme="minorHAnsi" w:hAnsiTheme="minorHAnsi" w:cstheme="minorHAnsi"/>
                      </w:rPr>
                      <w:t xml:space="preserve">doc. Bobák </w:t>
                    </w:r>
                  </w:ins>
                  <w:ins w:id="283" w:author="Trefilová Pavla" w:date="2018-08-29T15:23:00Z">
                    <w:r>
                      <w:rPr>
                        <w:rFonts w:asciiTheme="minorHAnsi" w:hAnsiTheme="minorHAnsi" w:cstheme="minorHAnsi"/>
                      </w:rPr>
                      <w:t>(75 %</w:t>
                    </w:r>
                    <w:r w:rsidRPr="00534849">
                      <w:rPr>
                        <w:rFonts w:asciiTheme="minorHAnsi" w:hAnsiTheme="minorHAnsi" w:cstheme="minorHAnsi"/>
                      </w:rPr>
                      <w:t>)</w:t>
                    </w:r>
                    <w:r>
                      <w:rPr>
                        <w:rFonts w:asciiTheme="minorHAnsi" w:hAnsiTheme="minorHAnsi" w:cstheme="minorHAnsi"/>
                      </w:rPr>
                      <w:t>, prof. Molnár (</w:t>
                    </w:r>
                  </w:ins>
                  <w:ins w:id="284" w:author="Michal Pilík" w:date="2018-08-30T08:11:00Z">
                    <w:r w:rsidR="00B4090A">
                      <w:rPr>
                        <w:rFonts w:asciiTheme="minorHAnsi" w:hAnsiTheme="minorHAnsi" w:cstheme="minorHAnsi"/>
                      </w:rPr>
                      <w:t>2</w:t>
                    </w:r>
                  </w:ins>
                  <w:ins w:id="285" w:author="Trefilová Pavla" w:date="2018-08-29T15:23:00Z">
                    <w:del w:id="286" w:author="Michal Pilík" w:date="2018-08-30T08:11:00Z">
                      <w:r w:rsidDel="00B4090A">
                        <w:rPr>
                          <w:rFonts w:asciiTheme="minorHAnsi" w:hAnsiTheme="minorHAnsi" w:cstheme="minorHAnsi"/>
                        </w:rPr>
                        <w:delText>7</w:delText>
                      </w:r>
                    </w:del>
                    <w:r>
                      <w:rPr>
                        <w:rFonts w:asciiTheme="minorHAnsi" w:hAnsiTheme="minorHAnsi" w:cstheme="minorHAnsi"/>
                      </w:rPr>
                      <w:t>5 %)</w:t>
                    </w:r>
                  </w:ins>
                  <w:del w:id="287" w:author="Trefilová Pavla" w:date="2018-08-29T12:00:00Z">
                    <w:r w:rsidR="009276D6" w:rsidDel="009276D6">
                      <w:rPr>
                        <w:rFonts w:asciiTheme="minorHAnsi" w:hAnsiTheme="minorHAnsi" w:cstheme="minorHAnsi"/>
                      </w:rPr>
                      <w:delText xml:space="preserve">doc. </w:delText>
                    </w:r>
                    <w:r w:rsidR="009276D6" w:rsidRPr="00534849" w:rsidDel="009276D6">
                      <w:rPr>
                        <w:rFonts w:asciiTheme="minorHAnsi" w:hAnsiTheme="minorHAnsi" w:cstheme="minorHAnsi"/>
                      </w:rPr>
                      <w:delText>Tuček (</w:delText>
                    </w:r>
                    <w:r w:rsidR="009276D6" w:rsidDel="009276D6">
                      <w:rPr>
                        <w:rFonts w:asciiTheme="minorHAnsi" w:hAnsiTheme="minorHAnsi" w:cstheme="minorHAnsi"/>
                      </w:rPr>
                      <w:delText>60 %</w:delText>
                    </w:r>
                    <w:r w:rsidR="009276D6" w:rsidRPr="00534849" w:rsidDel="009276D6">
                      <w:rPr>
                        <w:rFonts w:asciiTheme="minorHAnsi" w:hAnsiTheme="minorHAnsi" w:cstheme="minorHAnsi"/>
                      </w:rPr>
                      <w:delText>)</w:delText>
                    </w:r>
                    <w:r w:rsidR="009276D6" w:rsidDel="009276D6">
                      <w:rPr>
                        <w:rFonts w:asciiTheme="minorHAnsi" w:hAnsiTheme="minorHAnsi" w:cstheme="minorHAnsi"/>
                      </w:rPr>
                      <w:delText>, doc. Sedlák (40 %)</w:delText>
                    </w:r>
                  </w:del>
                </w:p>
              </w:tc>
              <w:tc>
                <w:tcPr>
                  <w:tcW w:w="1701" w:type="dxa"/>
                  <w:tcBorders>
                    <w:top w:val="nil"/>
                    <w:left w:val="nil"/>
                    <w:bottom w:val="single" w:sz="12" w:space="0" w:color="auto"/>
                    <w:right w:val="single" w:sz="12" w:space="0" w:color="auto"/>
                  </w:tcBorders>
                  <w:shd w:val="clear" w:color="auto" w:fill="auto"/>
                  <w:noWrap/>
                  <w:tcPrChange w:id="288" w:author="Trefilová Pavla" w:date="2018-09-04T07:40:00Z">
                    <w:tcPr>
                      <w:tcW w:w="1701" w:type="dxa"/>
                      <w:gridSpan w:val="2"/>
                      <w:tcBorders>
                        <w:top w:val="nil"/>
                        <w:left w:val="nil"/>
                        <w:bottom w:val="single" w:sz="12" w:space="0" w:color="auto"/>
                        <w:right w:val="single" w:sz="12" w:space="0" w:color="auto"/>
                      </w:tcBorders>
                      <w:shd w:val="clear" w:color="auto" w:fill="auto"/>
                      <w:noWrap/>
                    </w:tcPr>
                  </w:tcPrChange>
                </w:tcPr>
                <w:p w:rsidR="009276D6" w:rsidRPr="00534849" w:rsidRDefault="009276D6">
                  <w:pPr>
                    <w:rPr>
                      <w:rFonts w:asciiTheme="minorHAnsi" w:hAnsiTheme="minorHAnsi" w:cstheme="minorHAnsi"/>
                    </w:rPr>
                  </w:pPr>
                  <w:ins w:id="289" w:author="Trefilová Pavla" w:date="2018-08-29T12:00:00Z">
                    <w:r>
                      <w:rPr>
                        <w:rFonts w:asciiTheme="minorHAnsi" w:hAnsiTheme="minorHAnsi" w:cstheme="minorHAnsi"/>
                      </w:rPr>
                      <w:t>doc. Bobák</w:t>
                    </w:r>
                  </w:ins>
                  <w:del w:id="290" w:author="Trefilová Pavla" w:date="2018-08-29T12:00:00Z">
                    <w:r w:rsidRPr="00534849" w:rsidDel="009276D6">
                      <w:rPr>
                        <w:rFonts w:asciiTheme="minorHAnsi" w:hAnsiTheme="minorHAnsi" w:cstheme="minorHAnsi"/>
                      </w:rPr>
                      <w:delText>doc. Tuček</w:delText>
                    </w:r>
                  </w:del>
                </w:p>
              </w:tc>
              <w:tc>
                <w:tcPr>
                  <w:tcW w:w="1134" w:type="dxa"/>
                  <w:tcBorders>
                    <w:top w:val="nil"/>
                    <w:left w:val="nil"/>
                    <w:bottom w:val="single" w:sz="12" w:space="0" w:color="auto"/>
                    <w:right w:val="single" w:sz="12" w:space="0" w:color="auto"/>
                  </w:tcBorders>
                  <w:tcPrChange w:id="291" w:author="Trefilová Pavla" w:date="2018-09-04T07:40:00Z">
                    <w:tcPr>
                      <w:tcW w:w="1134" w:type="dxa"/>
                      <w:gridSpan w:val="2"/>
                      <w:tcBorders>
                        <w:top w:val="nil"/>
                        <w:left w:val="nil"/>
                        <w:bottom w:val="single" w:sz="12" w:space="0" w:color="auto"/>
                        <w:right w:val="single" w:sz="12" w:space="0" w:color="auto"/>
                      </w:tcBorders>
                    </w:tcPr>
                  </w:tcPrChange>
                </w:tcPr>
                <w:p w:rsidR="009276D6" w:rsidRPr="00E24C24" w:rsidRDefault="009276D6">
                  <w:pPr>
                    <w:jc w:val="center"/>
                    <w:rPr>
                      <w:rFonts w:asciiTheme="minorHAnsi" w:hAnsiTheme="minorHAnsi" w:cstheme="minorHAnsi"/>
                      <w:b/>
                      <w:bCs/>
                    </w:rPr>
                  </w:pPr>
                  <w:ins w:id="292" w:author="Trefilová Pavla" w:date="2018-08-29T12:00:00Z">
                    <w:r w:rsidRPr="00252790">
                      <w:rPr>
                        <w:rFonts w:asciiTheme="minorHAnsi" w:hAnsiTheme="minorHAnsi" w:cstheme="minorHAnsi"/>
                        <w:b/>
                        <w:bCs/>
                      </w:rPr>
                      <w:t>15h</w:t>
                    </w:r>
                  </w:ins>
                  <w:del w:id="293" w:author="Trefilová Pavla" w:date="2018-08-29T12:00:00Z">
                    <w:r w:rsidRPr="002C0363" w:rsidDel="009276D6">
                      <w:rPr>
                        <w:rFonts w:asciiTheme="minorHAnsi" w:hAnsiTheme="minorHAnsi" w:cstheme="minorHAnsi"/>
                        <w:b/>
                        <w:bCs/>
                      </w:rPr>
                      <w:delText>15h</w:delText>
                    </w:r>
                  </w:del>
                </w:p>
              </w:tc>
            </w:tr>
          </w:tbl>
          <w:p w:rsidR="0042670D" w:rsidRPr="00F10E5B" w:rsidRDefault="0042670D" w:rsidP="008B3C90">
            <w:pPr>
              <w:rPr>
                <w:sz w:val="18"/>
              </w:rPr>
            </w:pPr>
          </w:p>
          <w:p w:rsidR="0042670D" w:rsidRPr="0061175F" w:rsidRDefault="0042670D" w:rsidP="008B3C90">
            <w:pPr>
              <w:jc w:val="both"/>
            </w:pPr>
            <w:r w:rsidRPr="0061175F">
              <w:t xml:space="preserve">Student během doktorského studia musí složit zkoušku ze všech povinných předmětů: </w:t>
            </w:r>
          </w:p>
          <w:p w:rsidR="0042670D" w:rsidRPr="0061175F" w:rsidRDefault="0042670D" w:rsidP="009276D6">
            <w:pPr>
              <w:pStyle w:val="Odstavecseseznamem"/>
              <w:numPr>
                <w:ilvl w:val="0"/>
                <w:numId w:val="18"/>
              </w:numPr>
              <w:spacing w:after="160" w:line="259" w:lineRule="auto"/>
              <w:jc w:val="both"/>
            </w:pPr>
            <w:r w:rsidRPr="0061175F">
              <w:t>Mikroekonomie III</w:t>
            </w:r>
          </w:p>
          <w:p w:rsidR="0042670D" w:rsidRPr="0061175F" w:rsidRDefault="0042670D" w:rsidP="009276D6">
            <w:pPr>
              <w:pStyle w:val="Odstavecseseznamem"/>
              <w:numPr>
                <w:ilvl w:val="0"/>
                <w:numId w:val="18"/>
              </w:numPr>
              <w:spacing w:after="160" w:line="259" w:lineRule="auto"/>
              <w:jc w:val="both"/>
            </w:pPr>
            <w:r w:rsidRPr="0061175F">
              <w:t>Makroekonomie III</w:t>
            </w:r>
          </w:p>
          <w:p w:rsidR="0042670D" w:rsidRPr="0061175F" w:rsidRDefault="0042670D" w:rsidP="009276D6">
            <w:pPr>
              <w:pStyle w:val="Odstavecseseznamem"/>
              <w:numPr>
                <w:ilvl w:val="0"/>
                <w:numId w:val="18"/>
              </w:numPr>
              <w:spacing w:after="160" w:line="259" w:lineRule="auto"/>
              <w:jc w:val="both"/>
            </w:pPr>
            <w:r w:rsidRPr="0061175F">
              <w:t>Metodologie vědecké práce</w:t>
            </w:r>
          </w:p>
          <w:p w:rsidR="009276D6" w:rsidRDefault="0042670D" w:rsidP="009276D6">
            <w:pPr>
              <w:pStyle w:val="Odstavecseseznamem"/>
              <w:numPr>
                <w:ilvl w:val="0"/>
                <w:numId w:val="18"/>
              </w:numPr>
              <w:spacing w:after="160" w:line="259" w:lineRule="auto"/>
              <w:jc w:val="both"/>
              <w:rPr>
                <w:ins w:id="294" w:author="Trefilová Pavla" w:date="2018-08-29T12:02:00Z"/>
              </w:rPr>
            </w:pPr>
            <w:r w:rsidRPr="0061175F">
              <w:t>Projektování v průmyslovém inženýrství</w:t>
            </w:r>
            <w:ins w:id="295" w:author="Trefilová Pavla" w:date="2018-08-29T12:02:00Z">
              <w:r w:rsidR="009276D6" w:rsidRPr="0061175F">
                <w:t xml:space="preserve"> </w:t>
              </w:r>
            </w:ins>
          </w:p>
          <w:p w:rsidR="009276D6" w:rsidRPr="0061175F" w:rsidRDefault="009276D6" w:rsidP="009276D6">
            <w:pPr>
              <w:pStyle w:val="Odstavecseseznamem"/>
              <w:numPr>
                <w:ilvl w:val="0"/>
                <w:numId w:val="18"/>
              </w:numPr>
              <w:spacing w:after="160" w:line="259" w:lineRule="auto"/>
              <w:jc w:val="both"/>
              <w:rPr>
                <w:ins w:id="296" w:author="Trefilová Pavla" w:date="2018-08-29T12:02:00Z"/>
              </w:rPr>
            </w:pPr>
            <w:ins w:id="297" w:author="Trefilová Pavla" w:date="2018-08-29T12:02:00Z">
              <w:r w:rsidRPr="0061175F">
                <w:t>Systémové inženýrství</w:t>
              </w:r>
            </w:ins>
          </w:p>
          <w:p w:rsidR="0042670D" w:rsidDel="009276D6" w:rsidRDefault="0042670D" w:rsidP="009276D6">
            <w:pPr>
              <w:pStyle w:val="Odstavecseseznamem"/>
              <w:numPr>
                <w:ilvl w:val="0"/>
                <w:numId w:val="18"/>
              </w:numPr>
              <w:spacing w:after="160" w:line="259" w:lineRule="auto"/>
              <w:jc w:val="both"/>
              <w:rPr>
                <w:del w:id="298" w:author="Trefilová Pavla" w:date="2018-08-29T12:02:00Z"/>
              </w:rPr>
            </w:pPr>
          </w:p>
          <w:p w:rsidR="0042670D" w:rsidDel="009276D6" w:rsidRDefault="0042670D" w:rsidP="009276D6">
            <w:pPr>
              <w:pStyle w:val="Odstavecseseznamem"/>
              <w:numPr>
                <w:ilvl w:val="0"/>
                <w:numId w:val="18"/>
              </w:numPr>
              <w:spacing w:after="160" w:line="259" w:lineRule="auto"/>
              <w:jc w:val="both"/>
              <w:rPr>
                <w:del w:id="299" w:author="Trefilová Pavla" w:date="2018-08-29T12:02:00Z"/>
              </w:rPr>
            </w:pPr>
            <w:del w:id="300" w:author="Trefilová Pavla" w:date="2018-08-29T12:02:00Z">
              <w:r w:rsidRPr="0061175F" w:rsidDel="009276D6">
                <w:delText>Logistické koncepty</w:delText>
              </w:r>
            </w:del>
          </w:p>
          <w:p w:rsidR="0042670D" w:rsidRPr="0061175F" w:rsidDel="009276D6" w:rsidRDefault="0042670D" w:rsidP="009276D6">
            <w:pPr>
              <w:pStyle w:val="Odstavecseseznamem"/>
              <w:numPr>
                <w:ilvl w:val="0"/>
                <w:numId w:val="18"/>
              </w:numPr>
              <w:spacing w:after="160" w:line="259" w:lineRule="auto"/>
              <w:jc w:val="both"/>
              <w:rPr>
                <w:del w:id="301" w:author="Trefilová Pavla" w:date="2018-08-29T12:02:00Z"/>
              </w:rPr>
            </w:pPr>
            <w:del w:id="302" w:author="Trefilová Pavla" w:date="2018-08-29T12:02:00Z">
              <w:r w:rsidDel="009276D6">
                <w:delText>Management kvality</w:delText>
              </w:r>
            </w:del>
          </w:p>
          <w:p w:rsidR="0042670D" w:rsidRPr="0061175F" w:rsidRDefault="0042670D" w:rsidP="009276D6">
            <w:pPr>
              <w:pStyle w:val="Odstavecseseznamem"/>
              <w:numPr>
                <w:ilvl w:val="0"/>
                <w:numId w:val="18"/>
              </w:numPr>
              <w:spacing w:after="160" w:line="259" w:lineRule="auto"/>
              <w:jc w:val="both"/>
            </w:pPr>
            <w:r w:rsidRPr="0061175F">
              <w:t>Odborná komunikace v angličtině (předmět se skládá ze čtyř dílčích předmětů - Angličtina, Akademické prezentace, Akademické psaní a Anglická obchodní korespondence</w:t>
            </w:r>
            <w:ins w:id="303" w:author="Michal Pilík" w:date="2018-08-22T14:08:00Z">
              <w:r w:rsidR="00801A24">
                <w:t>. Studenti skládají čtyři dílčí zkoušky v rámci celého studia.</w:t>
              </w:r>
            </w:ins>
            <w:r w:rsidRPr="0061175F">
              <w:t>)</w:t>
            </w:r>
          </w:p>
          <w:p w:rsidR="0042670D" w:rsidRPr="0061175F" w:rsidRDefault="0042670D" w:rsidP="008B3C90">
            <w:pPr>
              <w:jc w:val="both"/>
            </w:pPr>
            <w:r w:rsidRPr="0061175F">
              <w:t>Dále musí student složit zkoušku ze dvou volitelných předmětů z následující nabídky:</w:t>
            </w:r>
          </w:p>
          <w:p w:rsidR="0042670D" w:rsidRDefault="0042670D" w:rsidP="009276D6">
            <w:pPr>
              <w:pStyle w:val="Odstavecseseznamem"/>
              <w:numPr>
                <w:ilvl w:val="0"/>
                <w:numId w:val="18"/>
              </w:numPr>
              <w:spacing w:after="160" w:line="259" w:lineRule="auto"/>
              <w:jc w:val="both"/>
              <w:rPr>
                <w:ins w:id="304" w:author="Trefilová Pavla" w:date="2018-08-29T12:02:00Z"/>
              </w:rPr>
            </w:pPr>
            <w:r w:rsidRPr="0061175F">
              <w:t>Průmyslové inženýrství a inovativní výrobní koncepty</w:t>
            </w:r>
          </w:p>
          <w:p w:rsidR="009276D6" w:rsidRPr="0061175F" w:rsidRDefault="009276D6" w:rsidP="009276D6">
            <w:pPr>
              <w:pStyle w:val="Odstavecseseznamem"/>
              <w:numPr>
                <w:ilvl w:val="0"/>
                <w:numId w:val="18"/>
              </w:numPr>
              <w:spacing w:after="160" w:line="259" w:lineRule="auto"/>
              <w:jc w:val="both"/>
              <w:rPr>
                <w:ins w:id="305" w:author="Trefilová Pavla" w:date="2018-08-29T12:02:00Z"/>
              </w:rPr>
            </w:pPr>
            <w:ins w:id="306" w:author="Trefilová Pavla" w:date="2018-08-29T12:02:00Z">
              <w:r>
                <w:t>Management kvality</w:t>
              </w:r>
            </w:ins>
          </w:p>
          <w:p w:rsidR="009276D6" w:rsidRPr="0061175F" w:rsidDel="009276D6" w:rsidRDefault="009276D6" w:rsidP="009276D6">
            <w:pPr>
              <w:pStyle w:val="Odstavecseseznamem"/>
              <w:numPr>
                <w:ilvl w:val="0"/>
                <w:numId w:val="18"/>
              </w:numPr>
              <w:spacing w:after="160" w:line="259" w:lineRule="auto"/>
              <w:jc w:val="both"/>
              <w:rPr>
                <w:del w:id="307" w:author="Trefilová Pavla" w:date="2018-08-29T12:02:00Z"/>
              </w:rPr>
            </w:pPr>
          </w:p>
          <w:p w:rsidR="0042670D" w:rsidRPr="0061175F" w:rsidDel="009276D6" w:rsidRDefault="0042670D" w:rsidP="009276D6">
            <w:pPr>
              <w:pStyle w:val="Odstavecseseznamem"/>
              <w:numPr>
                <w:ilvl w:val="0"/>
                <w:numId w:val="18"/>
              </w:numPr>
              <w:spacing w:after="160" w:line="259" w:lineRule="auto"/>
              <w:jc w:val="both"/>
              <w:rPr>
                <w:del w:id="308" w:author="Trefilová Pavla" w:date="2018-08-29T12:02:00Z"/>
              </w:rPr>
            </w:pPr>
            <w:del w:id="309" w:author="Trefilová Pavla" w:date="2018-08-29T12:02:00Z">
              <w:r w:rsidRPr="0061175F" w:rsidDel="009276D6">
                <w:delText>Systémové inženýrství</w:delText>
              </w:r>
            </w:del>
          </w:p>
          <w:p w:rsidR="0042670D" w:rsidRPr="0061175F" w:rsidRDefault="0042670D" w:rsidP="009276D6">
            <w:pPr>
              <w:pStyle w:val="Odstavecseseznamem"/>
              <w:numPr>
                <w:ilvl w:val="0"/>
                <w:numId w:val="18"/>
              </w:numPr>
              <w:spacing w:after="160" w:line="259" w:lineRule="auto"/>
              <w:jc w:val="both"/>
            </w:pPr>
            <w:r w:rsidRPr="0061175F">
              <w:t>Informační technologie v průmyslovém inženýrství</w:t>
            </w:r>
          </w:p>
          <w:p w:rsidR="0042670D" w:rsidRDefault="0042670D" w:rsidP="009276D6">
            <w:pPr>
              <w:pStyle w:val="Odstavecseseznamem"/>
              <w:numPr>
                <w:ilvl w:val="0"/>
                <w:numId w:val="18"/>
              </w:numPr>
              <w:spacing w:after="160" w:line="259" w:lineRule="auto"/>
              <w:jc w:val="both"/>
              <w:rPr>
                <w:ins w:id="310" w:author="Trefilová Pavla" w:date="2018-08-29T12:01:00Z"/>
              </w:rPr>
            </w:pPr>
            <w:r w:rsidRPr="0061175F">
              <w:t>Pokročilé metody plánování a řízení výroby</w:t>
            </w:r>
          </w:p>
          <w:p w:rsidR="009276D6" w:rsidRDefault="009276D6" w:rsidP="009276D6">
            <w:pPr>
              <w:pStyle w:val="Odstavecseseznamem"/>
              <w:numPr>
                <w:ilvl w:val="0"/>
                <w:numId w:val="18"/>
              </w:numPr>
              <w:spacing w:after="160" w:line="259" w:lineRule="auto"/>
              <w:jc w:val="both"/>
              <w:rPr>
                <w:ins w:id="311" w:author="Trefilová Pavla" w:date="2018-08-29T12:02:00Z"/>
              </w:rPr>
            </w:pPr>
            <w:ins w:id="312" w:author="Trefilová Pavla" w:date="2018-08-29T12:02:00Z">
              <w:r w:rsidRPr="0061175F">
                <w:t>Logistické koncepty</w:t>
              </w:r>
            </w:ins>
          </w:p>
          <w:p w:rsidR="009276D6" w:rsidRPr="0061175F" w:rsidDel="009276D6" w:rsidRDefault="009276D6">
            <w:pPr>
              <w:spacing w:after="160" w:line="259" w:lineRule="auto"/>
              <w:jc w:val="both"/>
              <w:rPr>
                <w:del w:id="313" w:author="Trefilová Pavla" w:date="2018-08-29T12:02:00Z"/>
              </w:rPr>
              <w:pPrChange w:id="314" w:author="Trefilová Pavla" w:date="2018-08-29T12:01:00Z">
                <w:pPr>
                  <w:pStyle w:val="Odstavecseseznamem"/>
                  <w:numPr>
                    <w:numId w:val="18"/>
                  </w:numPr>
                  <w:spacing w:after="160" w:line="259" w:lineRule="auto"/>
                  <w:ind w:hanging="360"/>
                  <w:jc w:val="both"/>
                </w:pPr>
              </w:pPrChange>
            </w:pPr>
          </w:p>
          <w:p w:rsidR="0042670D" w:rsidRPr="00094C44" w:rsidDel="005D0966" w:rsidRDefault="0042670D" w:rsidP="008B3C90">
            <w:pPr>
              <w:rPr>
                <w:del w:id="315" w:author="Trefilová Pavla" w:date="2018-08-22T09:36:00Z"/>
              </w:rPr>
            </w:pPr>
          </w:p>
          <w:p w:rsidR="0042670D" w:rsidRPr="00094C44" w:rsidRDefault="0042670D" w:rsidP="008B3C90">
            <w:r w:rsidRPr="00094C44">
              <w:t>Dalšími studijními požadavky k úspěšnému dokončení doktorského studijního programu je:</w:t>
            </w:r>
          </w:p>
          <w:p w:rsidR="0042670D" w:rsidRPr="00094C44" w:rsidRDefault="0042670D" w:rsidP="009276D6">
            <w:pPr>
              <w:pStyle w:val="Odstavecseseznamem"/>
              <w:numPr>
                <w:ilvl w:val="0"/>
                <w:numId w:val="18"/>
              </w:numPr>
              <w:rPr>
                <w:b/>
              </w:rPr>
            </w:pPr>
            <w:r w:rsidRPr="00094C44">
              <w:rPr>
                <w:b/>
              </w:rPr>
              <w:t>Vykonání státní doktorské zkoušky a</w:t>
            </w:r>
          </w:p>
          <w:p w:rsidR="0042670D" w:rsidRPr="00202D39" w:rsidRDefault="0042670D" w:rsidP="009276D6">
            <w:pPr>
              <w:pStyle w:val="Odstavecseseznamem"/>
              <w:numPr>
                <w:ilvl w:val="0"/>
                <w:numId w:val="18"/>
              </w:numPr>
              <w:rPr>
                <w:b/>
                <w:szCs w:val="24"/>
              </w:rPr>
            </w:pPr>
            <w:r w:rsidRPr="00202D39">
              <w:rPr>
                <w:b/>
                <w:szCs w:val="24"/>
              </w:rPr>
              <w:lastRenderedPageBreak/>
              <w:t>Obhajoba disertační práce</w:t>
            </w:r>
          </w:p>
          <w:p w:rsidR="0042670D" w:rsidRPr="00422F29" w:rsidRDefault="0042670D" w:rsidP="008B3C90">
            <w:pPr>
              <w:jc w:val="both"/>
            </w:pPr>
          </w:p>
        </w:tc>
      </w:tr>
      <w:tr w:rsidR="0042670D" w:rsidRPr="00422F29" w:rsidTr="008B3C90">
        <w:tc>
          <w:tcPr>
            <w:tcW w:w="3510" w:type="dxa"/>
            <w:shd w:val="clear" w:color="auto" w:fill="F7CAAC"/>
          </w:tcPr>
          <w:p w:rsidR="0042670D" w:rsidRPr="00422F29" w:rsidRDefault="0042670D" w:rsidP="008B3C90">
            <w:pPr>
              <w:jc w:val="both"/>
              <w:rPr>
                <w:b/>
              </w:rPr>
            </w:pPr>
            <w:r w:rsidRPr="00422F29">
              <w:rPr>
                <w:b/>
              </w:rPr>
              <w:lastRenderedPageBreak/>
              <w:t>Požadavky na tvůrčí činnost</w:t>
            </w:r>
          </w:p>
        </w:tc>
        <w:tc>
          <w:tcPr>
            <w:tcW w:w="5775" w:type="dxa"/>
            <w:tcBorders>
              <w:bottom w:val="nil"/>
            </w:tcBorders>
          </w:tcPr>
          <w:p w:rsidR="0042670D" w:rsidRPr="00422F29" w:rsidRDefault="0042670D" w:rsidP="008B3C90">
            <w:pPr>
              <w:jc w:val="both"/>
            </w:pPr>
          </w:p>
        </w:tc>
      </w:tr>
      <w:tr w:rsidR="0042670D" w:rsidRPr="00422F29" w:rsidTr="00F250B8">
        <w:trPr>
          <w:trHeight w:val="1134"/>
        </w:trPr>
        <w:tc>
          <w:tcPr>
            <w:tcW w:w="9285" w:type="dxa"/>
            <w:gridSpan w:val="2"/>
            <w:tcBorders>
              <w:top w:val="nil"/>
            </w:tcBorders>
          </w:tcPr>
          <w:p w:rsidR="0042670D" w:rsidRPr="00422F29" w:rsidRDefault="0042670D" w:rsidP="008B3C90">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42670D" w:rsidRPr="00422F29" w:rsidRDefault="0042670D" w:rsidP="008B3C90">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42670D" w:rsidRPr="00422F29" w:rsidTr="008B3C90">
        <w:tc>
          <w:tcPr>
            <w:tcW w:w="3510" w:type="dxa"/>
            <w:shd w:val="clear" w:color="auto" w:fill="F7CAAC"/>
          </w:tcPr>
          <w:p w:rsidR="0042670D" w:rsidRPr="00422F29" w:rsidRDefault="0042670D" w:rsidP="008B3C90">
            <w:pPr>
              <w:rPr>
                <w:b/>
              </w:rPr>
            </w:pPr>
            <w:r w:rsidRPr="00422F29">
              <w:rPr>
                <w:b/>
              </w:rPr>
              <w:t>Požadavky na absolvování stáží</w:t>
            </w:r>
          </w:p>
        </w:tc>
        <w:tc>
          <w:tcPr>
            <w:tcW w:w="5775" w:type="dxa"/>
            <w:tcBorders>
              <w:bottom w:val="nil"/>
            </w:tcBorders>
          </w:tcPr>
          <w:p w:rsidR="0042670D" w:rsidRPr="00422F29" w:rsidRDefault="0042670D" w:rsidP="008B3C90">
            <w:pPr>
              <w:jc w:val="both"/>
            </w:pPr>
          </w:p>
        </w:tc>
      </w:tr>
      <w:tr w:rsidR="0042670D" w:rsidRPr="00422F29" w:rsidTr="00F250B8">
        <w:trPr>
          <w:trHeight w:val="1422"/>
        </w:trPr>
        <w:tc>
          <w:tcPr>
            <w:tcW w:w="9285" w:type="dxa"/>
            <w:gridSpan w:val="2"/>
            <w:tcBorders>
              <w:top w:val="nil"/>
            </w:tcBorders>
          </w:tcPr>
          <w:p w:rsidR="0042670D" w:rsidRPr="00422F29" w:rsidRDefault="0042670D">
            <w:pPr>
              <w:jc w:val="both"/>
            </w:pPr>
            <w:r w:rsidRPr="00422F29">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del w:id="316" w:author="Michal Pilík" w:date="2018-08-27T11:18:00Z">
              <w:r w:rsidRPr="00422F29" w:rsidDel="00060FB2">
                <w:delText>Tato povinnost může být ve výjimečných případech, po schválení příslušným proděkanem, nahrazena odbornou stáží v českém či zahraničním podniku či profesní organizací v době trvání tří měsíců, kterou studenti využijí k prohloubení svých odborných znalostí v souladu se svým zaměřením a tématem disertační práce.</w:delText>
              </w:r>
            </w:del>
          </w:p>
        </w:tc>
      </w:tr>
      <w:tr w:rsidR="0042670D" w:rsidRPr="00422F29" w:rsidTr="008B3C90">
        <w:tc>
          <w:tcPr>
            <w:tcW w:w="3510" w:type="dxa"/>
            <w:shd w:val="clear" w:color="auto" w:fill="F7CAAC"/>
          </w:tcPr>
          <w:p w:rsidR="0042670D" w:rsidRPr="00422F29" w:rsidRDefault="0042670D" w:rsidP="008B3C90">
            <w:r w:rsidRPr="00422F29">
              <w:rPr>
                <w:b/>
              </w:rPr>
              <w:t>Další studijní povinnosti</w:t>
            </w:r>
          </w:p>
        </w:tc>
        <w:tc>
          <w:tcPr>
            <w:tcW w:w="5775" w:type="dxa"/>
            <w:tcBorders>
              <w:bottom w:val="nil"/>
            </w:tcBorders>
            <w:shd w:val="clear" w:color="auto" w:fill="FFFFFF"/>
          </w:tcPr>
          <w:p w:rsidR="0042670D" w:rsidRPr="00422F29" w:rsidRDefault="0042670D" w:rsidP="008B3C90">
            <w:pPr>
              <w:jc w:val="center"/>
            </w:pPr>
          </w:p>
        </w:tc>
      </w:tr>
      <w:tr w:rsidR="0042670D" w:rsidRPr="00422F29" w:rsidTr="00F250B8">
        <w:trPr>
          <w:trHeight w:val="765"/>
        </w:trPr>
        <w:tc>
          <w:tcPr>
            <w:tcW w:w="9285" w:type="dxa"/>
            <w:gridSpan w:val="2"/>
            <w:tcBorders>
              <w:top w:val="nil"/>
            </w:tcBorders>
          </w:tcPr>
          <w:p w:rsidR="0042670D" w:rsidRPr="00422F29" w:rsidRDefault="0042670D" w:rsidP="008B3C90">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42670D" w:rsidRPr="00422F29" w:rsidTr="008B3C90">
        <w:tc>
          <w:tcPr>
            <w:tcW w:w="3510" w:type="dxa"/>
            <w:shd w:val="clear" w:color="auto" w:fill="F7CAAC"/>
          </w:tcPr>
          <w:p w:rsidR="0042670D" w:rsidRPr="00422F29" w:rsidRDefault="0042670D" w:rsidP="008B3C90">
            <w:r w:rsidRPr="00422F29">
              <w:rPr>
                <w:b/>
              </w:rPr>
              <w:t>Návrh témat disertačních prací a témata obhájených prací</w:t>
            </w:r>
          </w:p>
        </w:tc>
        <w:tc>
          <w:tcPr>
            <w:tcW w:w="5775" w:type="dxa"/>
            <w:tcBorders>
              <w:bottom w:val="nil"/>
            </w:tcBorders>
            <w:shd w:val="clear" w:color="auto" w:fill="FFFFFF"/>
          </w:tcPr>
          <w:p w:rsidR="0042670D" w:rsidRPr="00422F29" w:rsidRDefault="0042670D" w:rsidP="008B3C90"/>
        </w:tc>
      </w:tr>
      <w:tr w:rsidR="0042670D" w:rsidRPr="00422F29" w:rsidTr="008B3C90">
        <w:trPr>
          <w:trHeight w:val="3087"/>
        </w:trPr>
        <w:tc>
          <w:tcPr>
            <w:tcW w:w="9285" w:type="dxa"/>
            <w:gridSpan w:val="2"/>
            <w:tcBorders>
              <w:top w:val="nil"/>
            </w:tcBorders>
          </w:tcPr>
          <w:p w:rsidR="007602C2" w:rsidDel="00344678" w:rsidRDefault="007602C2" w:rsidP="007602C2">
            <w:pPr>
              <w:jc w:val="both"/>
              <w:rPr>
                <w:del w:id="317" w:author="Trefilová Pavla" w:date="2018-09-04T11:03:00Z"/>
              </w:rPr>
            </w:pPr>
            <w:del w:id="318" w:author="Trefilová Pavla" w:date="2018-09-04T11:03:00Z">
              <w:r w:rsidDel="00344678">
                <w:delText>Jsou uvedeny některé z</w:delText>
              </w:r>
              <w:r w:rsidR="00094C44" w:rsidRPr="00422F29" w:rsidDel="00344678">
                <w:delText> obhájených disertačních prací v oboru DSP EaM</w:delText>
              </w:r>
            </w:del>
            <w:ins w:id="319" w:author="Michal Pilík" w:date="2018-08-23T10:18:00Z">
              <w:del w:id="320" w:author="Trefilová Pavla" w:date="2018-09-04T11:03:00Z">
                <w:r w:rsidR="004C42A2" w:rsidDel="00344678">
                  <w:delText>Ekonomika a management</w:delText>
                </w:r>
              </w:del>
            </w:ins>
            <w:del w:id="321" w:author="Trefilová Pavla" w:date="2018-09-04T11:03:00Z">
              <w:r w:rsidR="00094C44" w:rsidRPr="00422F29" w:rsidDel="00344678">
                <w:delText>, tematicky související s novým navrhovaným programem</w:delText>
              </w:r>
              <w:r w:rsidDel="00344678">
                <w:delText>:</w:delText>
              </w:r>
            </w:del>
          </w:p>
          <w:p w:rsidR="00344678" w:rsidRDefault="00344678" w:rsidP="00344678">
            <w:pPr>
              <w:jc w:val="both"/>
              <w:rPr>
                <w:ins w:id="322" w:author="Trefilová Pavla" w:date="2018-09-04T11:03:00Z"/>
              </w:rPr>
            </w:pPr>
            <w:ins w:id="323" w:author="Trefilová Pavla" w:date="2018-09-04T11:03:00Z">
              <w:r>
                <w:t>Jsou uvedeny některé z obhájených disertačních prací v DSP Ekonomika a management, tematicky související s novým navrhovaným programem:</w:t>
              </w:r>
            </w:ins>
          </w:p>
          <w:p w:rsidR="00344678" w:rsidRPr="00344678" w:rsidRDefault="00344678" w:rsidP="00344678">
            <w:pPr>
              <w:jc w:val="both"/>
              <w:rPr>
                <w:ins w:id="324" w:author="Trefilová Pavla" w:date="2018-09-04T11:03:00Z"/>
                <w:b/>
                <w:rPrChange w:id="325" w:author="Trefilová Pavla" w:date="2018-09-04T11:04:00Z">
                  <w:rPr>
                    <w:ins w:id="326" w:author="Trefilová Pavla" w:date="2018-09-04T11:03:00Z"/>
                    <w:color w:val="1F497D"/>
                  </w:rPr>
                </w:rPrChange>
              </w:rPr>
            </w:pPr>
            <w:ins w:id="327" w:author="Trefilová Pavla" w:date="2018-09-04T11:03:00Z">
              <w:r w:rsidRPr="00344678">
                <w:rPr>
                  <w:b/>
                  <w:rPrChange w:id="328" w:author="Trefilová Pavla" w:date="2018-09-04T11:04:00Z">
                    <w:rPr>
                      <w:color w:val="1F497D"/>
                    </w:rPr>
                  </w:rPrChange>
                </w:rPr>
                <w:t>Obhájené</w:t>
              </w:r>
            </w:ins>
            <w:ins w:id="329" w:author="Trefilová Pavla" w:date="2018-09-04T11:04:00Z">
              <w:r w:rsidRPr="00344678">
                <w:rPr>
                  <w:b/>
                  <w:rPrChange w:id="330" w:author="Trefilová Pavla" w:date="2018-09-04T11:04:00Z">
                    <w:rPr/>
                  </w:rPrChange>
                </w:rPr>
                <w:t xml:space="preserve"> práce</w:t>
              </w:r>
            </w:ins>
          </w:p>
          <w:p w:rsidR="00344678" w:rsidRPr="00344678" w:rsidRDefault="00344678" w:rsidP="00344678">
            <w:pPr>
              <w:pStyle w:val="Odstavecseseznamem"/>
              <w:numPr>
                <w:ilvl w:val="0"/>
                <w:numId w:val="45"/>
              </w:numPr>
              <w:ind w:left="247" w:hanging="247"/>
              <w:jc w:val="both"/>
              <w:rPr>
                <w:ins w:id="331" w:author="Trefilová Pavla" w:date="2018-09-04T11:03:00Z"/>
                <w:rPrChange w:id="332" w:author="Trefilová Pavla" w:date="2018-09-04T11:03:00Z">
                  <w:rPr>
                    <w:ins w:id="333" w:author="Trefilová Pavla" w:date="2018-09-04T11:03:00Z"/>
                    <w:color w:val="000000"/>
                  </w:rPr>
                </w:rPrChange>
              </w:rPr>
            </w:pPr>
            <w:ins w:id="334" w:author="Trefilová Pavla" w:date="2018-09-04T11:03:00Z">
              <w:r w:rsidRPr="00344678">
                <w:rPr>
                  <w:rPrChange w:id="335" w:author="Trefilová Pavla" w:date="2018-09-04T11:03:00Z">
                    <w:rPr>
                      <w:color w:val="000000"/>
                    </w:rPr>
                  </w:rPrChange>
                </w:rPr>
                <w:t>Metodika analýzy optimalizace a automatizace podnikových procesů</w:t>
              </w:r>
            </w:ins>
          </w:p>
          <w:p w:rsidR="00344678" w:rsidRPr="00344678" w:rsidRDefault="00344678" w:rsidP="00344678">
            <w:pPr>
              <w:numPr>
                <w:ilvl w:val="0"/>
                <w:numId w:val="45"/>
              </w:numPr>
              <w:spacing w:before="100" w:beforeAutospacing="1" w:after="100" w:afterAutospacing="1"/>
              <w:ind w:left="247" w:hanging="247"/>
              <w:jc w:val="both"/>
              <w:rPr>
                <w:ins w:id="336" w:author="Trefilová Pavla" w:date="2018-09-04T11:03:00Z"/>
                <w:rPrChange w:id="337" w:author="Trefilová Pavla" w:date="2018-09-04T11:03:00Z">
                  <w:rPr>
                    <w:ins w:id="338" w:author="Trefilová Pavla" w:date="2018-09-04T11:03:00Z"/>
                    <w:color w:val="000000"/>
                  </w:rPr>
                </w:rPrChange>
              </w:rPr>
            </w:pPr>
            <w:ins w:id="339" w:author="Trefilová Pavla" w:date="2018-09-04T11:03:00Z">
              <w:r w:rsidRPr="00344678">
                <w:rPr>
                  <w:rPrChange w:id="340" w:author="Trefilová Pavla" w:date="2018-09-04T11:03:00Z">
                    <w:rPr>
                      <w:color w:val="000000"/>
                    </w:rPr>
                  </w:rPrChange>
                </w:rPr>
                <w:t>Primární role inovací a procesních změn v oblasti výrobních procesů využitím prvků digitalizace a automatizace konceptu Průmysl 4.0</w:t>
              </w:r>
            </w:ins>
          </w:p>
          <w:p w:rsidR="00344678" w:rsidRPr="00344678" w:rsidRDefault="00344678" w:rsidP="00344678">
            <w:pPr>
              <w:numPr>
                <w:ilvl w:val="0"/>
                <w:numId w:val="45"/>
              </w:numPr>
              <w:spacing w:before="100" w:beforeAutospacing="1" w:after="100" w:afterAutospacing="1"/>
              <w:ind w:left="247" w:hanging="247"/>
              <w:jc w:val="both"/>
              <w:rPr>
                <w:ins w:id="341" w:author="Trefilová Pavla" w:date="2018-09-04T11:03:00Z"/>
                <w:rPrChange w:id="342" w:author="Trefilová Pavla" w:date="2018-09-04T11:03:00Z">
                  <w:rPr>
                    <w:ins w:id="343" w:author="Trefilová Pavla" w:date="2018-09-04T11:03:00Z"/>
                    <w:color w:val="1F497D"/>
                  </w:rPr>
                </w:rPrChange>
              </w:rPr>
            </w:pPr>
            <w:ins w:id="344" w:author="Trefilová Pavla" w:date="2018-09-04T11:03:00Z">
              <w:r w:rsidRPr="00344678">
                <w:rPr>
                  <w:rPrChange w:id="345" w:author="Trefilová Pavla" w:date="2018-09-04T11:03:00Z">
                    <w:rPr>
                      <w:color w:val="000000"/>
                    </w:rPr>
                  </w:rPrChange>
                </w:rPr>
                <w:t>Hodnocení lidského faktoru a jeho vlivu na efektivnost implementace ERP systému Microsoft Business Solution.Navision</w:t>
              </w:r>
            </w:ins>
          </w:p>
          <w:p w:rsidR="00344678" w:rsidRPr="00344678" w:rsidRDefault="00344678" w:rsidP="00344678">
            <w:pPr>
              <w:numPr>
                <w:ilvl w:val="0"/>
                <w:numId w:val="45"/>
              </w:numPr>
              <w:spacing w:before="100" w:beforeAutospacing="1" w:after="100" w:afterAutospacing="1"/>
              <w:ind w:left="247" w:hanging="247"/>
              <w:jc w:val="both"/>
              <w:rPr>
                <w:ins w:id="346" w:author="Trefilová Pavla" w:date="2018-09-04T11:03:00Z"/>
                <w:rPrChange w:id="347" w:author="Trefilová Pavla" w:date="2018-09-04T11:03:00Z">
                  <w:rPr>
                    <w:ins w:id="348" w:author="Trefilová Pavla" w:date="2018-09-04T11:03:00Z"/>
                    <w:color w:val="1F497D"/>
                  </w:rPr>
                </w:rPrChange>
              </w:rPr>
            </w:pPr>
            <w:ins w:id="349" w:author="Trefilová Pavla" w:date="2018-09-04T11:03:00Z">
              <w:r w:rsidRPr="00344678">
                <w:rPr>
                  <w:rPrChange w:id="350" w:author="Trefilová Pavla" w:date="2018-09-04T11:03:00Z">
                    <w:rPr>
                      <w:color w:val="000000"/>
                    </w:rPr>
                  </w:rPrChange>
                </w:rPr>
                <w:t>Optimalizace výrobních systémů využitím simulačních modelů</w:t>
              </w:r>
            </w:ins>
          </w:p>
          <w:p w:rsidR="00344678" w:rsidRPr="00344678" w:rsidRDefault="00344678" w:rsidP="00344678">
            <w:pPr>
              <w:numPr>
                <w:ilvl w:val="0"/>
                <w:numId w:val="45"/>
              </w:numPr>
              <w:spacing w:before="100" w:beforeAutospacing="1" w:after="100" w:afterAutospacing="1"/>
              <w:ind w:left="247" w:hanging="247"/>
              <w:rPr>
                <w:ins w:id="351" w:author="Trefilová Pavla" w:date="2018-09-04T11:03:00Z"/>
                <w:rPrChange w:id="352" w:author="Trefilová Pavla" w:date="2018-09-04T11:03:00Z">
                  <w:rPr>
                    <w:ins w:id="353" w:author="Trefilová Pavla" w:date="2018-09-04T11:03:00Z"/>
                    <w:color w:val="000000"/>
                  </w:rPr>
                </w:rPrChange>
              </w:rPr>
            </w:pPr>
            <w:ins w:id="354" w:author="Trefilová Pavla" w:date="2018-09-04T11:03:00Z">
              <w:r w:rsidRPr="00344678">
                <w:rPr>
                  <w:rPrChange w:id="355" w:author="Trefilová Pavla" w:date="2018-09-04T11:03:00Z">
                    <w:rPr>
                      <w:color w:val="FF0000"/>
                    </w:rPr>
                  </w:rPrChange>
                </w:rPr>
                <w:t>Model pro hodnocení rizikového faktoru lokální svalová zátěž u vybraných prací</w:t>
              </w:r>
            </w:ins>
          </w:p>
          <w:p w:rsidR="00344678" w:rsidRPr="00344678" w:rsidRDefault="00344678" w:rsidP="00344678">
            <w:pPr>
              <w:numPr>
                <w:ilvl w:val="0"/>
                <w:numId w:val="45"/>
              </w:numPr>
              <w:spacing w:before="100" w:beforeAutospacing="1" w:after="100" w:afterAutospacing="1"/>
              <w:ind w:left="247" w:hanging="247"/>
              <w:rPr>
                <w:ins w:id="356" w:author="Trefilová Pavla" w:date="2018-09-04T11:03:00Z"/>
                <w:rPrChange w:id="357" w:author="Trefilová Pavla" w:date="2018-09-04T11:03:00Z">
                  <w:rPr>
                    <w:ins w:id="358" w:author="Trefilová Pavla" w:date="2018-09-04T11:03:00Z"/>
                    <w:color w:val="FF0000"/>
                  </w:rPr>
                </w:rPrChange>
              </w:rPr>
            </w:pPr>
            <w:ins w:id="359" w:author="Trefilová Pavla" w:date="2018-09-04T11:03:00Z">
              <w:r w:rsidRPr="00344678">
                <w:rPr>
                  <w:rPrChange w:id="360" w:author="Trefilová Pavla" w:date="2018-09-04T11:03:00Z">
                    <w:rPr>
                      <w:color w:val="FF0000"/>
                    </w:rPr>
                  </w:rPrChange>
                </w:rPr>
                <w:t>Role lidského faktoru v kontextu procesního řízení</w:t>
              </w:r>
            </w:ins>
          </w:p>
          <w:p w:rsidR="00344678" w:rsidRPr="00344678" w:rsidRDefault="00344678" w:rsidP="00344678">
            <w:pPr>
              <w:numPr>
                <w:ilvl w:val="0"/>
                <w:numId w:val="45"/>
              </w:numPr>
              <w:spacing w:before="100" w:beforeAutospacing="1" w:after="100" w:afterAutospacing="1"/>
              <w:ind w:left="247" w:hanging="247"/>
              <w:rPr>
                <w:ins w:id="361" w:author="Trefilová Pavla" w:date="2018-09-04T11:03:00Z"/>
                <w:rPrChange w:id="362" w:author="Trefilová Pavla" w:date="2018-09-04T11:03:00Z">
                  <w:rPr>
                    <w:ins w:id="363" w:author="Trefilová Pavla" w:date="2018-09-04T11:03:00Z"/>
                    <w:color w:val="FF0000"/>
                  </w:rPr>
                </w:rPrChange>
              </w:rPr>
            </w:pPr>
            <w:ins w:id="364" w:author="Trefilová Pavla" w:date="2018-09-04T11:03:00Z">
              <w:r w:rsidRPr="00344678">
                <w:rPr>
                  <w:rPrChange w:id="365" w:author="Trefilová Pavla" w:date="2018-09-04T11:03:00Z">
                    <w:rPr>
                      <w:color w:val="FF0000"/>
                    </w:rPr>
                  </w:rPrChange>
                </w:rPr>
                <w:t>Metodika optimalizace montážních pracovišť v českých podnicích</w:t>
              </w:r>
            </w:ins>
          </w:p>
          <w:p w:rsidR="00344678" w:rsidRPr="00344678" w:rsidRDefault="00344678">
            <w:pPr>
              <w:jc w:val="both"/>
              <w:rPr>
                <w:ins w:id="366" w:author="Trefilová Pavla" w:date="2018-09-04T11:03:00Z"/>
                <w:b/>
                <w:rPrChange w:id="367" w:author="Trefilová Pavla" w:date="2018-09-04T11:04:00Z">
                  <w:rPr>
                    <w:ins w:id="368" w:author="Trefilová Pavla" w:date="2018-09-04T11:03:00Z"/>
                    <w:color w:val="1F497D"/>
                  </w:rPr>
                </w:rPrChange>
              </w:rPr>
              <w:pPrChange w:id="369" w:author="Trefilová Pavla" w:date="2018-09-04T11:04:00Z">
                <w:pPr>
                  <w:spacing w:before="100" w:beforeAutospacing="1" w:after="100" w:afterAutospacing="1"/>
                  <w:jc w:val="both"/>
                </w:pPr>
              </w:pPrChange>
            </w:pPr>
            <w:ins w:id="370" w:author="Trefilová Pavla" w:date="2018-09-04T11:03:00Z">
              <w:r w:rsidRPr="00344678">
                <w:rPr>
                  <w:b/>
                  <w:rPrChange w:id="371" w:author="Trefilová Pavla" w:date="2018-09-04T11:04:00Z">
                    <w:rPr>
                      <w:color w:val="1F497D"/>
                    </w:rPr>
                  </w:rPrChange>
                </w:rPr>
                <w:t>Návrhy témat</w:t>
              </w:r>
            </w:ins>
          </w:p>
          <w:p w:rsidR="00344678" w:rsidRDefault="00344678">
            <w:pPr>
              <w:numPr>
                <w:ilvl w:val="0"/>
                <w:numId w:val="45"/>
              </w:numPr>
              <w:ind w:left="714" w:hanging="357"/>
              <w:jc w:val="both"/>
              <w:rPr>
                <w:ins w:id="372" w:author="Trefilová Pavla" w:date="2018-09-04T11:03:00Z"/>
                <w:color w:val="000000"/>
              </w:rPr>
              <w:pPrChange w:id="373" w:author="Trefilová Pavla" w:date="2018-09-04T11:04:00Z">
                <w:pPr>
                  <w:numPr>
                    <w:numId w:val="45"/>
                  </w:numPr>
                  <w:spacing w:before="100" w:beforeAutospacing="1" w:after="100" w:afterAutospacing="1"/>
                  <w:ind w:left="720" w:hanging="360"/>
                  <w:jc w:val="both"/>
                </w:pPr>
              </w:pPrChange>
            </w:pPr>
            <w:ins w:id="374" w:author="Trefilová Pavla" w:date="2018-09-04T11:03:00Z">
              <w:r>
                <w:rPr>
                  <w:color w:val="000000"/>
                </w:rPr>
                <w:t>Vliv informačních a komunikačních technologií (ICT) na výkonnost podniků</w:t>
              </w:r>
            </w:ins>
          </w:p>
          <w:p w:rsidR="00344678" w:rsidRDefault="00344678" w:rsidP="00344678">
            <w:pPr>
              <w:numPr>
                <w:ilvl w:val="0"/>
                <w:numId w:val="45"/>
              </w:numPr>
              <w:spacing w:before="100" w:beforeAutospacing="1" w:after="100" w:afterAutospacing="1"/>
              <w:jc w:val="both"/>
              <w:rPr>
                <w:ins w:id="375" w:author="Trefilová Pavla" w:date="2018-09-04T11:03:00Z"/>
                <w:color w:val="000000"/>
              </w:rPr>
            </w:pPr>
            <w:ins w:id="376" w:author="Trefilová Pavla" w:date="2018-09-04T11:03:00Z">
              <w:r>
                <w:rPr>
                  <w:color w:val="000000"/>
                </w:rPr>
                <w:t>Metodika Průmyslu 4.0 v oblasti průmyslového inženýrství </w:t>
              </w:r>
            </w:ins>
          </w:p>
          <w:p w:rsidR="00344678" w:rsidRDefault="00344678" w:rsidP="00344678">
            <w:pPr>
              <w:numPr>
                <w:ilvl w:val="0"/>
                <w:numId w:val="45"/>
              </w:numPr>
              <w:spacing w:before="100" w:beforeAutospacing="1" w:after="100" w:afterAutospacing="1"/>
              <w:jc w:val="both"/>
              <w:rPr>
                <w:ins w:id="377" w:author="Trefilová Pavla" w:date="2018-09-04T11:03:00Z"/>
                <w:color w:val="000000"/>
              </w:rPr>
            </w:pPr>
            <w:ins w:id="378" w:author="Trefilová Pavla" w:date="2018-09-04T11:03:00Z">
              <w:r>
                <w:rPr>
                  <w:color w:val="000000"/>
                </w:rPr>
                <w:t>Model flexibilního toku výrobních a administrativních firemních procesů orientovaných na radikální inovaci manažerského řízení v reálném čase</w:t>
              </w:r>
            </w:ins>
          </w:p>
          <w:p w:rsidR="00344678" w:rsidRDefault="00344678" w:rsidP="00344678">
            <w:pPr>
              <w:numPr>
                <w:ilvl w:val="0"/>
                <w:numId w:val="45"/>
              </w:numPr>
              <w:spacing w:before="100" w:beforeAutospacing="1" w:after="100" w:afterAutospacing="1"/>
              <w:jc w:val="both"/>
              <w:rPr>
                <w:ins w:id="379" w:author="Trefilová Pavla" w:date="2018-09-04T11:03:00Z"/>
                <w:color w:val="000000"/>
              </w:rPr>
            </w:pPr>
            <w:ins w:id="380" w:author="Trefilová Pavla" w:date="2018-09-04T11:03:00Z">
              <w:r>
                <w:rPr>
                  <w:color w:val="000000"/>
                </w:rPr>
                <w:t>Využití mapování toku hodnot pro modelování podnikových procesů v průmyslové výrobě</w:t>
              </w:r>
            </w:ins>
          </w:p>
          <w:p w:rsidR="00344678" w:rsidRDefault="00344678" w:rsidP="00344678">
            <w:pPr>
              <w:numPr>
                <w:ilvl w:val="0"/>
                <w:numId w:val="45"/>
              </w:numPr>
              <w:spacing w:before="100" w:beforeAutospacing="1" w:after="100" w:afterAutospacing="1"/>
              <w:jc w:val="both"/>
              <w:rPr>
                <w:ins w:id="381" w:author="Trefilová Pavla" w:date="2018-09-04T11:03:00Z"/>
                <w:color w:val="000000"/>
              </w:rPr>
            </w:pPr>
            <w:ins w:id="382" w:author="Trefilová Pavla" w:date="2018-09-04T11:03:00Z">
              <w:r>
                <w:rPr>
                  <w:color w:val="000000"/>
                </w:rPr>
                <w:t>Modelování a optimalizace výrobních procesů na báze procesně řízeného podniku</w:t>
              </w:r>
            </w:ins>
          </w:p>
          <w:p w:rsidR="00344678" w:rsidRDefault="00344678" w:rsidP="00344678">
            <w:pPr>
              <w:numPr>
                <w:ilvl w:val="0"/>
                <w:numId w:val="45"/>
              </w:numPr>
              <w:spacing w:before="100" w:beforeAutospacing="1" w:after="100" w:afterAutospacing="1"/>
              <w:jc w:val="both"/>
              <w:rPr>
                <w:ins w:id="383" w:author="Trefilová Pavla" w:date="2018-09-04T11:03:00Z"/>
                <w:color w:val="000000"/>
              </w:rPr>
            </w:pPr>
            <w:ins w:id="384" w:author="Trefilová Pavla" w:date="2018-09-04T11:03:00Z">
              <w:r>
                <w:rPr>
                  <w:color w:val="000000"/>
                </w:rPr>
                <w:t>Model optimalizace podnikových procesů s využitím principů štíhlé administrativy</w:t>
              </w:r>
            </w:ins>
          </w:p>
          <w:p w:rsidR="00344678" w:rsidRDefault="00344678" w:rsidP="00344678">
            <w:pPr>
              <w:numPr>
                <w:ilvl w:val="0"/>
                <w:numId w:val="45"/>
              </w:numPr>
              <w:spacing w:before="100" w:beforeAutospacing="1" w:after="100" w:afterAutospacing="1"/>
              <w:jc w:val="both"/>
              <w:rPr>
                <w:ins w:id="385" w:author="Trefilová Pavla" w:date="2018-09-04T11:03:00Z"/>
                <w:color w:val="000000"/>
              </w:rPr>
            </w:pPr>
            <w:ins w:id="386" w:author="Trefilová Pavla" w:date="2018-09-04T11:03:00Z">
              <w:r>
                <w:rPr>
                  <w:color w:val="000000"/>
                </w:rPr>
                <w:t>Inovativní metody a technologie využívající virtuální prostředí projektování výrobních procesů</w:t>
              </w:r>
            </w:ins>
          </w:p>
          <w:p w:rsidR="00344678" w:rsidRDefault="00344678" w:rsidP="00344678">
            <w:pPr>
              <w:numPr>
                <w:ilvl w:val="0"/>
                <w:numId w:val="45"/>
              </w:numPr>
              <w:spacing w:before="100" w:beforeAutospacing="1" w:after="100" w:afterAutospacing="1"/>
              <w:jc w:val="both"/>
              <w:rPr>
                <w:ins w:id="387" w:author="Trefilová Pavla" w:date="2018-09-04T11:03:00Z"/>
                <w:color w:val="000000"/>
              </w:rPr>
            </w:pPr>
            <w:ins w:id="388" w:author="Trefilová Pavla" w:date="2018-09-04T11:03:00Z">
              <w:r>
                <w:rPr>
                  <w:color w:val="000000"/>
                </w:rPr>
                <w:t>Procesní model podnikového informačního systému pro štíhlý podnik</w:t>
              </w:r>
            </w:ins>
          </w:p>
          <w:p w:rsidR="00344678" w:rsidRDefault="00344678" w:rsidP="00344678">
            <w:pPr>
              <w:numPr>
                <w:ilvl w:val="0"/>
                <w:numId w:val="45"/>
              </w:numPr>
              <w:spacing w:before="100" w:beforeAutospacing="1" w:after="100" w:afterAutospacing="1"/>
              <w:jc w:val="both"/>
              <w:rPr>
                <w:ins w:id="389" w:author="Trefilová Pavla" w:date="2018-09-04T11:03:00Z"/>
                <w:color w:val="000000"/>
              </w:rPr>
            </w:pPr>
            <w:ins w:id="390" w:author="Trefilová Pavla" w:date="2018-09-04T11:03:00Z">
              <w:r>
                <w:rPr>
                  <w:color w:val="000000"/>
                </w:rPr>
                <w:t>Flexibilita výrobního systému - klíčový prvek manažerského informačního systému podniku</w:t>
              </w:r>
            </w:ins>
          </w:p>
          <w:p w:rsidR="00344678" w:rsidRDefault="00344678" w:rsidP="00344678">
            <w:pPr>
              <w:numPr>
                <w:ilvl w:val="0"/>
                <w:numId w:val="45"/>
              </w:numPr>
              <w:spacing w:before="100" w:beforeAutospacing="1" w:after="100" w:afterAutospacing="1"/>
              <w:jc w:val="both"/>
              <w:rPr>
                <w:ins w:id="391" w:author="Trefilová Pavla" w:date="2018-09-04T11:03:00Z"/>
                <w:color w:val="000000"/>
              </w:rPr>
            </w:pPr>
            <w:ins w:id="392" w:author="Trefilová Pavla" w:date="2018-09-04T11:03:00Z">
              <w:r>
                <w:rPr>
                  <w:color w:val="000000"/>
                </w:rPr>
                <w:t>Inovace ve znalostní společnosti</w:t>
              </w:r>
            </w:ins>
          </w:p>
          <w:p w:rsidR="00344678" w:rsidRDefault="00344678" w:rsidP="00344678">
            <w:pPr>
              <w:numPr>
                <w:ilvl w:val="0"/>
                <w:numId w:val="45"/>
              </w:numPr>
              <w:spacing w:before="100" w:beforeAutospacing="1" w:after="100" w:afterAutospacing="1"/>
              <w:jc w:val="both"/>
              <w:rPr>
                <w:ins w:id="393" w:author="Trefilová Pavla" w:date="2018-09-04T11:03:00Z"/>
                <w:color w:val="000000"/>
              </w:rPr>
            </w:pPr>
            <w:ins w:id="394" w:author="Trefilová Pavla" w:date="2018-09-04T11:03:00Z">
              <w:r>
                <w:rPr>
                  <w:color w:val="000000"/>
                </w:rPr>
                <w:t>Hodnocení výkonnosti podnikových procesů</w:t>
              </w:r>
            </w:ins>
          </w:p>
          <w:p w:rsidR="00344678" w:rsidRDefault="00344678" w:rsidP="00344678">
            <w:pPr>
              <w:numPr>
                <w:ilvl w:val="0"/>
                <w:numId w:val="45"/>
              </w:numPr>
              <w:spacing w:before="100" w:beforeAutospacing="1" w:after="100" w:afterAutospacing="1"/>
              <w:jc w:val="both"/>
              <w:rPr>
                <w:ins w:id="395" w:author="Trefilová Pavla" w:date="2018-09-04T11:03:00Z"/>
                <w:color w:val="000000"/>
              </w:rPr>
            </w:pPr>
            <w:ins w:id="396" w:author="Trefilová Pavla" w:date="2018-09-04T11:03:00Z">
              <w:r>
                <w:rPr>
                  <w:color w:val="000000"/>
                </w:rPr>
                <w:t>Design pracovního prostředí a jeho vliv na výkonnost pracovníka</w:t>
              </w:r>
            </w:ins>
          </w:p>
          <w:p w:rsidR="007602C2" w:rsidRPr="007602C2" w:rsidDel="00344678" w:rsidRDefault="007602C2">
            <w:pPr>
              <w:pStyle w:val="Odstavecseseznamem"/>
              <w:ind w:left="0"/>
              <w:jc w:val="both"/>
              <w:rPr>
                <w:del w:id="397" w:author="Trefilová Pavla" w:date="2018-09-04T11:03:00Z"/>
                <w:color w:val="000000"/>
              </w:rPr>
              <w:pPrChange w:id="398" w:author="Trefilová Pavla" w:date="2018-09-04T11:04:00Z">
                <w:pPr>
                  <w:pStyle w:val="Odstavecseseznamem"/>
                  <w:numPr>
                    <w:numId w:val="45"/>
                  </w:numPr>
                  <w:ind w:hanging="360"/>
                  <w:jc w:val="both"/>
                </w:pPr>
              </w:pPrChange>
            </w:pPr>
            <w:del w:id="399" w:author="Trefilová Pavla" w:date="2018-09-04T11:03:00Z">
              <w:r w:rsidRPr="007602C2" w:rsidDel="00344678">
                <w:rPr>
                  <w:color w:val="000000"/>
                </w:rPr>
                <w:delText>Metodika analýzy optimalizace a automatizace podnikových procesů</w:delText>
              </w:r>
            </w:del>
          </w:p>
          <w:p w:rsidR="007602C2" w:rsidRPr="007602C2" w:rsidDel="00344678" w:rsidRDefault="007602C2">
            <w:pPr>
              <w:spacing w:before="100" w:beforeAutospacing="1" w:after="100" w:afterAutospacing="1"/>
              <w:jc w:val="both"/>
              <w:rPr>
                <w:del w:id="400" w:author="Trefilová Pavla" w:date="2018-09-04T11:03:00Z"/>
                <w:color w:val="000000"/>
              </w:rPr>
              <w:pPrChange w:id="401" w:author="Trefilová Pavla" w:date="2018-09-04T11:04:00Z">
                <w:pPr>
                  <w:numPr>
                    <w:numId w:val="45"/>
                  </w:numPr>
                  <w:spacing w:before="100" w:beforeAutospacing="1" w:after="100" w:afterAutospacing="1"/>
                  <w:ind w:left="720" w:hanging="360"/>
                  <w:jc w:val="both"/>
                </w:pPr>
              </w:pPrChange>
            </w:pPr>
            <w:del w:id="402" w:author="Trefilová Pavla" w:date="2018-09-04T11:03:00Z">
              <w:r w:rsidRPr="007602C2" w:rsidDel="00344678">
                <w:rPr>
                  <w:color w:val="000000"/>
                </w:rPr>
                <w:delText>Primární role inovací a procesních změn v v oblasti výrobních procesů využitím prvků digitalizace a automatizace konceptu Průmysl 4.0</w:delText>
              </w:r>
            </w:del>
          </w:p>
          <w:p w:rsidR="007602C2" w:rsidRPr="007602C2" w:rsidDel="00344678" w:rsidRDefault="007602C2">
            <w:pPr>
              <w:spacing w:before="100" w:beforeAutospacing="1" w:after="100" w:afterAutospacing="1"/>
              <w:jc w:val="both"/>
              <w:rPr>
                <w:del w:id="403" w:author="Trefilová Pavla" w:date="2018-09-04T11:03:00Z"/>
                <w:color w:val="000000"/>
              </w:rPr>
              <w:pPrChange w:id="404" w:author="Trefilová Pavla" w:date="2018-09-04T11:04:00Z">
                <w:pPr>
                  <w:numPr>
                    <w:numId w:val="45"/>
                  </w:numPr>
                  <w:spacing w:before="100" w:beforeAutospacing="1" w:after="100" w:afterAutospacing="1"/>
                  <w:ind w:left="720" w:hanging="360"/>
                  <w:jc w:val="both"/>
                </w:pPr>
              </w:pPrChange>
            </w:pPr>
            <w:del w:id="405" w:author="Trefilová Pavla" w:date="2018-09-04T11:03:00Z">
              <w:r w:rsidRPr="007602C2" w:rsidDel="00344678">
                <w:rPr>
                  <w:color w:val="000000"/>
                </w:rPr>
                <w:delText>Vliv informačních a komunikačních technologií (ICT) na výkonnost podniků</w:delText>
              </w:r>
            </w:del>
          </w:p>
          <w:p w:rsidR="007602C2" w:rsidRPr="007602C2" w:rsidDel="00344678" w:rsidRDefault="007602C2">
            <w:pPr>
              <w:spacing w:before="100" w:beforeAutospacing="1" w:after="100" w:afterAutospacing="1"/>
              <w:jc w:val="both"/>
              <w:rPr>
                <w:del w:id="406" w:author="Trefilová Pavla" w:date="2018-09-04T11:03:00Z"/>
                <w:color w:val="000000"/>
              </w:rPr>
              <w:pPrChange w:id="407" w:author="Trefilová Pavla" w:date="2018-09-04T11:04:00Z">
                <w:pPr>
                  <w:numPr>
                    <w:numId w:val="45"/>
                  </w:numPr>
                  <w:spacing w:before="100" w:beforeAutospacing="1" w:after="100" w:afterAutospacing="1"/>
                  <w:ind w:left="720" w:hanging="360"/>
                  <w:jc w:val="both"/>
                </w:pPr>
              </w:pPrChange>
            </w:pPr>
            <w:del w:id="408" w:author="Trefilová Pavla" w:date="2018-09-04T11:03:00Z">
              <w:r w:rsidRPr="007602C2" w:rsidDel="00344678">
                <w:rPr>
                  <w:color w:val="000000"/>
                </w:rPr>
                <w:delText>Hodnocení lidského faktoru a jeho vlivu na efektivnost implementace ERP systému Microsoft Business Solution.Navision</w:delText>
              </w:r>
            </w:del>
          </w:p>
          <w:p w:rsidR="007602C2" w:rsidRPr="007602C2" w:rsidDel="00344678" w:rsidRDefault="007602C2">
            <w:pPr>
              <w:spacing w:before="100" w:beforeAutospacing="1" w:after="100" w:afterAutospacing="1"/>
              <w:jc w:val="both"/>
              <w:rPr>
                <w:del w:id="409" w:author="Trefilová Pavla" w:date="2018-09-04T11:03:00Z"/>
                <w:color w:val="000000"/>
              </w:rPr>
              <w:pPrChange w:id="410" w:author="Trefilová Pavla" w:date="2018-09-04T11:04:00Z">
                <w:pPr>
                  <w:numPr>
                    <w:numId w:val="45"/>
                  </w:numPr>
                  <w:spacing w:before="100" w:beforeAutospacing="1" w:after="100" w:afterAutospacing="1"/>
                  <w:ind w:left="720" w:hanging="360"/>
                  <w:jc w:val="both"/>
                </w:pPr>
              </w:pPrChange>
            </w:pPr>
            <w:del w:id="411" w:author="Trefilová Pavla" w:date="2018-09-04T11:03:00Z">
              <w:r w:rsidRPr="007602C2" w:rsidDel="00344678">
                <w:rPr>
                  <w:color w:val="000000"/>
                </w:rPr>
                <w:delText>Metodika Průmyslu 4.0 v oblasti průmyslového inženýrství </w:delText>
              </w:r>
            </w:del>
          </w:p>
          <w:p w:rsidR="007602C2" w:rsidRPr="007602C2" w:rsidDel="00344678" w:rsidRDefault="007602C2">
            <w:pPr>
              <w:spacing w:before="100" w:beforeAutospacing="1" w:after="100" w:afterAutospacing="1"/>
              <w:jc w:val="both"/>
              <w:rPr>
                <w:del w:id="412" w:author="Trefilová Pavla" w:date="2018-09-04T11:03:00Z"/>
                <w:color w:val="000000"/>
              </w:rPr>
              <w:pPrChange w:id="413" w:author="Trefilová Pavla" w:date="2018-09-04T11:04:00Z">
                <w:pPr>
                  <w:numPr>
                    <w:numId w:val="45"/>
                  </w:numPr>
                  <w:spacing w:before="100" w:beforeAutospacing="1" w:after="100" w:afterAutospacing="1"/>
                  <w:ind w:left="720" w:hanging="360"/>
                  <w:jc w:val="both"/>
                </w:pPr>
              </w:pPrChange>
            </w:pPr>
            <w:del w:id="414" w:author="Trefilová Pavla" w:date="2018-09-04T11:03:00Z">
              <w:r w:rsidRPr="007602C2" w:rsidDel="00344678">
                <w:rPr>
                  <w:color w:val="000000"/>
                </w:rPr>
                <w:delText>Model flexibilního toku výrobních a administrativních firemních procesů orientovaných na radikální inovaci manažerského řízení v reálném čase</w:delText>
              </w:r>
            </w:del>
          </w:p>
          <w:p w:rsidR="007602C2" w:rsidRPr="007602C2" w:rsidDel="00344678" w:rsidRDefault="007602C2">
            <w:pPr>
              <w:spacing w:before="100" w:beforeAutospacing="1" w:after="100" w:afterAutospacing="1"/>
              <w:jc w:val="both"/>
              <w:rPr>
                <w:del w:id="415" w:author="Trefilová Pavla" w:date="2018-09-04T11:03:00Z"/>
                <w:color w:val="000000"/>
              </w:rPr>
              <w:pPrChange w:id="416" w:author="Trefilová Pavla" w:date="2018-09-04T11:04:00Z">
                <w:pPr>
                  <w:numPr>
                    <w:numId w:val="45"/>
                  </w:numPr>
                  <w:spacing w:before="100" w:beforeAutospacing="1" w:after="100" w:afterAutospacing="1"/>
                  <w:ind w:left="720" w:hanging="360"/>
                  <w:jc w:val="both"/>
                </w:pPr>
              </w:pPrChange>
            </w:pPr>
            <w:del w:id="417" w:author="Trefilová Pavla" w:date="2018-09-04T11:03:00Z">
              <w:r w:rsidRPr="007602C2" w:rsidDel="00344678">
                <w:rPr>
                  <w:color w:val="000000"/>
                </w:rPr>
                <w:delText>Využití mapování toku hodnot pro modelování podnikových procesů v průmyslové výrobě</w:delText>
              </w:r>
            </w:del>
          </w:p>
          <w:p w:rsidR="007602C2" w:rsidRPr="007602C2" w:rsidDel="00344678" w:rsidRDefault="007602C2">
            <w:pPr>
              <w:spacing w:before="100" w:beforeAutospacing="1" w:after="100" w:afterAutospacing="1"/>
              <w:jc w:val="both"/>
              <w:rPr>
                <w:del w:id="418" w:author="Trefilová Pavla" w:date="2018-09-04T11:03:00Z"/>
                <w:color w:val="000000"/>
              </w:rPr>
              <w:pPrChange w:id="419" w:author="Trefilová Pavla" w:date="2018-09-04T11:04:00Z">
                <w:pPr>
                  <w:numPr>
                    <w:numId w:val="45"/>
                  </w:numPr>
                  <w:spacing w:before="100" w:beforeAutospacing="1" w:after="100" w:afterAutospacing="1"/>
                  <w:ind w:left="720" w:hanging="360"/>
                  <w:jc w:val="both"/>
                </w:pPr>
              </w:pPrChange>
            </w:pPr>
            <w:del w:id="420" w:author="Trefilová Pavla" w:date="2018-09-04T11:03:00Z">
              <w:r w:rsidRPr="007602C2" w:rsidDel="00344678">
                <w:rPr>
                  <w:color w:val="000000"/>
                </w:rPr>
                <w:delText>Modelování a optimalizace výrobních procesů na báze procesně řízeného podniku</w:delText>
              </w:r>
            </w:del>
          </w:p>
          <w:p w:rsidR="007602C2" w:rsidRPr="007602C2" w:rsidDel="00344678" w:rsidRDefault="007602C2">
            <w:pPr>
              <w:spacing w:before="100" w:beforeAutospacing="1" w:after="100" w:afterAutospacing="1"/>
              <w:jc w:val="both"/>
              <w:rPr>
                <w:del w:id="421" w:author="Trefilová Pavla" w:date="2018-09-04T11:03:00Z"/>
                <w:color w:val="000000"/>
              </w:rPr>
              <w:pPrChange w:id="422" w:author="Trefilová Pavla" w:date="2018-09-04T11:04:00Z">
                <w:pPr>
                  <w:numPr>
                    <w:numId w:val="45"/>
                  </w:numPr>
                  <w:spacing w:before="100" w:beforeAutospacing="1" w:after="100" w:afterAutospacing="1"/>
                  <w:ind w:left="720" w:hanging="360"/>
                  <w:jc w:val="both"/>
                </w:pPr>
              </w:pPrChange>
            </w:pPr>
            <w:del w:id="423" w:author="Trefilová Pavla" w:date="2018-09-04T11:03:00Z">
              <w:r w:rsidRPr="007602C2" w:rsidDel="00344678">
                <w:rPr>
                  <w:color w:val="000000"/>
                </w:rPr>
                <w:delText>Model optimalizace podnikových procesů s využitím principů štíhlé administrativy</w:delText>
              </w:r>
            </w:del>
          </w:p>
          <w:p w:rsidR="007602C2" w:rsidRPr="007602C2" w:rsidDel="00344678" w:rsidRDefault="007602C2">
            <w:pPr>
              <w:spacing w:before="100" w:beforeAutospacing="1" w:after="100" w:afterAutospacing="1"/>
              <w:jc w:val="both"/>
              <w:rPr>
                <w:del w:id="424" w:author="Trefilová Pavla" w:date="2018-09-04T11:03:00Z"/>
                <w:color w:val="000000"/>
              </w:rPr>
              <w:pPrChange w:id="425" w:author="Trefilová Pavla" w:date="2018-09-04T11:04:00Z">
                <w:pPr>
                  <w:numPr>
                    <w:numId w:val="45"/>
                  </w:numPr>
                  <w:spacing w:before="100" w:beforeAutospacing="1" w:after="100" w:afterAutospacing="1"/>
                  <w:ind w:left="720" w:hanging="360"/>
                  <w:jc w:val="both"/>
                </w:pPr>
              </w:pPrChange>
            </w:pPr>
            <w:del w:id="426" w:author="Trefilová Pavla" w:date="2018-09-04T11:03:00Z">
              <w:r w:rsidRPr="007602C2" w:rsidDel="00344678">
                <w:rPr>
                  <w:color w:val="000000"/>
                </w:rPr>
                <w:delText>Inovativní metody a technologie využívající virtuální prostředí projektování výrobních procesů</w:delText>
              </w:r>
            </w:del>
          </w:p>
          <w:p w:rsidR="007602C2" w:rsidRPr="007602C2" w:rsidDel="00344678" w:rsidRDefault="007602C2">
            <w:pPr>
              <w:spacing w:before="100" w:beforeAutospacing="1" w:after="100" w:afterAutospacing="1"/>
              <w:jc w:val="both"/>
              <w:rPr>
                <w:del w:id="427" w:author="Trefilová Pavla" w:date="2018-09-04T11:03:00Z"/>
                <w:color w:val="000000"/>
              </w:rPr>
              <w:pPrChange w:id="428" w:author="Trefilová Pavla" w:date="2018-09-04T11:04:00Z">
                <w:pPr>
                  <w:numPr>
                    <w:numId w:val="45"/>
                  </w:numPr>
                  <w:spacing w:before="100" w:beforeAutospacing="1" w:after="100" w:afterAutospacing="1"/>
                  <w:ind w:left="720" w:hanging="360"/>
                  <w:jc w:val="both"/>
                </w:pPr>
              </w:pPrChange>
            </w:pPr>
            <w:del w:id="429" w:author="Trefilová Pavla" w:date="2018-09-04T11:03:00Z">
              <w:r w:rsidRPr="007602C2" w:rsidDel="00344678">
                <w:rPr>
                  <w:color w:val="000000"/>
                </w:rPr>
                <w:delText>Procesní model podnikového informačního systému pro štíhlý podnik</w:delText>
              </w:r>
            </w:del>
          </w:p>
          <w:p w:rsidR="007602C2" w:rsidRPr="007602C2" w:rsidDel="00344678" w:rsidRDefault="007602C2">
            <w:pPr>
              <w:spacing w:before="100" w:beforeAutospacing="1" w:after="100" w:afterAutospacing="1"/>
              <w:jc w:val="both"/>
              <w:rPr>
                <w:del w:id="430" w:author="Trefilová Pavla" w:date="2018-09-04T11:03:00Z"/>
                <w:color w:val="000000"/>
              </w:rPr>
              <w:pPrChange w:id="431" w:author="Trefilová Pavla" w:date="2018-09-04T11:04:00Z">
                <w:pPr>
                  <w:numPr>
                    <w:numId w:val="45"/>
                  </w:numPr>
                  <w:spacing w:before="100" w:beforeAutospacing="1" w:after="100" w:afterAutospacing="1"/>
                  <w:ind w:left="720" w:hanging="360"/>
                  <w:jc w:val="both"/>
                </w:pPr>
              </w:pPrChange>
            </w:pPr>
            <w:del w:id="432" w:author="Trefilová Pavla" w:date="2018-09-04T11:03:00Z">
              <w:r w:rsidRPr="007602C2" w:rsidDel="00344678">
                <w:rPr>
                  <w:color w:val="000000"/>
                </w:rPr>
                <w:delText>Flexibilita výrobního systému - klíčový prvek manažerského informačního systému podniku</w:delText>
              </w:r>
            </w:del>
          </w:p>
          <w:p w:rsidR="007602C2" w:rsidRPr="007602C2" w:rsidDel="00344678" w:rsidRDefault="007602C2">
            <w:pPr>
              <w:spacing w:before="100" w:beforeAutospacing="1" w:after="100" w:afterAutospacing="1"/>
              <w:jc w:val="both"/>
              <w:rPr>
                <w:del w:id="433" w:author="Trefilová Pavla" w:date="2018-09-04T11:03:00Z"/>
                <w:color w:val="000000"/>
              </w:rPr>
              <w:pPrChange w:id="434" w:author="Trefilová Pavla" w:date="2018-09-04T11:04:00Z">
                <w:pPr>
                  <w:numPr>
                    <w:numId w:val="45"/>
                  </w:numPr>
                  <w:spacing w:before="100" w:beforeAutospacing="1" w:after="100" w:afterAutospacing="1"/>
                  <w:ind w:left="720" w:hanging="360"/>
                  <w:jc w:val="both"/>
                </w:pPr>
              </w:pPrChange>
            </w:pPr>
            <w:del w:id="435" w:author="Trefilová Pavla" w:date="2018-09-04T11:03:00Z">
              <w:r w:rsidRPr="007602C2" w:rsidDel="00344678">
                <w:rPr>
                  <w:color w:val="000000"/>
                </w:rPr>
                <w:delText>Inovace ve znalostní společnosti</w:delText>
              </w:r>
            </w:del>
          </w:p>
          <w:p w:rsidR="007602C2" w:rsidRPr="007602C2" w:rsidDel="00344678" w:rsidRDefault="007602C2">
            <w:pPr>
              <w:spacing w:before="100" w:beforeAutospacing="1" w:after="100" w:afterAutospacing="1"/>
              <w:jc w:val="both"/>
              <w:rPr>
                <w:del w:id="436" w:author="Trefilová Pavla" w:date="2018-09-04T11:03:00Z"/>
                <w:color w:val="000000"/>
              </w:rPr>
              <w:pPrChange w:id="437" w:author="Trefilová Pavla" w:date="2018-09-04T11:04:00Z">
                <w:pPr>
                  <w:numPr>
                    <w:numId w:val="45"/>
                  </w:numPr>
                  <w:spacing w:before="100" w:beforeAutospacing="1" w:after="100" w:afterAutospacing="1"/>
                  <w:ind w:left="720" w:hanging="360"/>
                  <w:jc w:val="both"/>
                </w:pPr>
              </w:pPrChange>
            </w:pPr>
            <w:del w:id="438" w:author="Trefilová Pavla" w:date="2018-09-04T11:03:00Z">
              <w:r w:rsidRPr="007602C2" w:rsidDel="00344678">
                <w:rPr>
                  <w:color w:val="000000"/>
                </w:rPr>
                <w:delText>Hodnocení výkonnosti podnikových procesů</w:delText>
              </w:r>
            </w:del>
          </w:p>
          <w:p w:rsidR="007602C2" w:rsidRPr="007602C2" w:rsidDel="00344678" w:rsidRDefault="007602C2">
            <w:pPr>
              <w:spacing w:before="100" w:beforeAutospacing="1" w:after="100" w:afterAutospacing="1"/>
              <w:jc w:val="both"/>
              <w:rPr>
                <w:del w:id="439" w:author="Trefilová Pavla" w:date="2018-09-04T11:03:00Z"/>
                <w:color w:val="000000"/>
              </w:rPr>
              <w:pPrChange w:id="440" w:author="Trefilová Pavla" w:date="2018-09-04T11:04:00Z">
                <w:pPr>
                  <w:numPr>
                    <w:numId w:val="45"/>
                  </w:numPr>
                  <w:spacing w:before="100" w:beforeAutospacing="1" w:after="100" w:afterAutospacing="1"/>
                  <w:ind w:left="720" w:hanging="360"/>
                  <w:jc w:val="both"/>
                </w:pPr>
              </w:pPrChange>
            </w:pPr>
            <w:del w:id="441" w:author="Trefilová Pavla" w:date="2018-09-04T11:03:00Z">
              <w:r w:rsidRPr="007602C2" w:rsidDel="00344678">
                <w:rPr>
                  <w:color w:val="000000"/>
                </w:rPr>
                <w:delText>Optimalizace výrobních systémů využitím simulačních modelů</w:delText>
              </w:r>
            </w:del>
          </w:p>
          <w:p w:rsidR="0042670D" w:rsidRPr="007602C2" w:rsidRDefault="007602C2">
            <w:pPr>
              <w:spacing w:before="100" w:beforeAutospacing="1" w:after="100" w:afterAutospacing="1"/>
              <w:jc w:val="both"/>
              <w:rPr>
                <w:rFonts w:ascii="Calibri" w:hAnsi="Calibri" w:cs="Calibri"/>
                <w:color w:val="000000"/>
              </w:rPr>
              <w:pPrChange w:id="442" w:author="Trefilová Pavla" w:date="2018-09-04T11:04:00Z">
                <w:pPr>
                  <w:numPr>
                    <w:numId w:val="45"/>
                  </w:numPr>
                  <w:spacing w:before="100" w:beforeAutospacing="1" w:after="100" w:afterAutospacing="1"/>
                  <w:ind w:left="720" w:hanging="360"/>
                  <w:jc w:val="both"/>
                </w:pPr>
              </w:pPrChange>
            </w:pPr>
            <w:del w:id="443" w:author="Trefilová Pavla" w:date="2018-09-04T11:03:00Z">
              <w:r w:rsidRPr="007602C2" w:rsidDel="00344678">
                <w:rPr>
                  <w:color w:val="000000"/>
                </w:rPr>
                <w:delText>Design pracovního prostředí a jeho vliv na výkonnost pracovníka</w:delText>
              </w:r>
            </w:del>
          </w:p>
        </w:tc>
      </w:tr>
    </w:tbl>
    <w:p w:rsidR="00DC52F6" w:rsidRPr="00422F29" w:rsidRDefault="00DC52F6" w:rsidP="00DC52F6"/>
    <w:p w:rsidR="00CF7D4A" w:rsidRDefault="00CF7D4A">
      <w:pPr>
        <w:rPr>
          <w:ins w:id="444" w:author="Trefilová Pavla" w:date="2018-08-22T09:35:00Z"/>
        </w:rPr>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5D0966" w:rsidRPr="00422F29" w:rsidTr="008F5E55">
        <w:trPr>
          <w:ins w:id="445" w:author="Trefilová Pavla" w:date="2018-08-22T09:35:00Z"/>
        </w:trPr>
        <w:tc>
          <w:tcPr>
            <w:tcW w:w="9285" w:type="dxa"/>
            <w:gridSpan w:val="2"/>
            <w:tcBorders>
              <w:bottom w:val="double" w:sz="4" w:space="0" w:color="auto"/>
            </w:tcBorders>
            <w:shd w:val="clear" w:color="auto" w:fill="BDD6EE"/>
          </w:tcPr>
          <w:p w:rsidR="005D0966" w:rsidRPr="00422F29" w:rsidRDefault="005D0966" w:rsidP="008F5E55">
            <w:pPr>
              <w:jc w:val="both"/>
              <w:rPr>
                <w:ins w:id="446" w:author="Trefilová Pavla" w:date="2018-08-22T09:35:00Z"/>
                <w:b/>
                <w:sz w:val="28"/>
              </w:rPr>
            </w:pPr>
            <w:ins w:id="447" w:author="Trefilová Pavla" w:date="2018-08-22T09:35:00Z">
              <w:r w:rsidRPr="00422F29">
                <w:rPr>
                  <w:b/>
                  <w:sz w:val="28"/>
                </w:rPr>
                <w:lastRenderedPageBreak/>
                <w:t>B-IIb – Studijní plány a návrh témat prací (doktorské studijní programy)</w:t>
              </w:r>
            </w:ins>
          </w:p>
        </w:tc>
      </w:tr>
      <w:tr w:rsidR="005D0966" w:rsidRPr="00422F29" w:rsidTr="008F5E55">
        <w:trPr>
          <w:ins w:id="448" w:author="Trefilová Pavla" w:date="2018-08-22T09:35:00Z"/>
        </w:trPr>
        <w:tc>
          <w:tcPr>
            <w:tcW w:w="3510" w:type="dxa"/>
            <w:shd w:val="clear" w:color="auto" w:fill="F7CAAC"/>
          </w:tcPr>
          <w:p w:rsidR="005D0966" w:rsidRPr="00422F29" w:rsidRDefault="005D0966" w:rsidP="008F5E55">
            <w:pPr>
              <w:jc w:val="both"/>
              <w:rPr>
                <w:ins w:id="449" w:author="Trefilová Pavla" w:date="2018-08-22T09:35:00Z"/>
                <w:b/>
              </w:rPr>
            </w:pPr>
            <w:ins w:id="450" w:author="Trefilová Pavla" w:date="2018-08-22T09:35:00Z">
              <w:r w:rsidRPr="00422F29">
                <w:rPr>
                  <w:b/>
                </w:rPr>
                <w:t>Studijní povinnosti</w:t>
              </w:r>
            </w:ins>
          </w:p>
        </w:tc>
        <w:tc>
          <w:tcPr>
            <w:tcW w:w="5775" w:type="dxa"/>
            <w:tcBorders>
              <w:bottom w:val="nil"/>
            </w:tcBorders>
          </w:tcPr>
          <w:p w:rsidR="005D0966" w:rsidRPr="00422F29" w:rsidRDefault="005D0966" w:rsidP="008F5E55">
            <w:pPr>
              <w:jc w:val="both"/>
              <w:rPr>
                <w:ins w:id="451" w:author="Trefilová Pavla" w:date="2018-08-22T09:35:00Z"/>
              </w:rPr>
            </w:pPr>
          </w:p>
        </w:tc>
      </w:tr>
      <w:tr w:rsidR="005D0966" w:rsidRPr="00422F29" w:rsidTr="008F5E55">
        <w:trPr>
          <w:trHeight w:val="567"/>
          <w:ins w:id="452" w:author="Trefilová Pavla" w:date="2018-08-22T09:35:00Z"/>
        </w:trPr>
        <w:tc>
          <w:tcPr>
            <w:tcW w:w="9285" w:type="dxa"/>
            <w:gridSpan w:val="2"/>
            <w:tcBorders>
              <w:top w:val="nil"/>
            </w:tcBorders>
          </w:tcPr>
          <w:p w:rsidR="005D0966" w:rsidRDefault="005D0966" w:rsidP="008F5E55">
            <w:pPr>
              <w:jc w:val="both"/>
              <w:rPr>
                <w:ins w:id="453" w:author="Trefilová Pavla" w:date="2018-08-29T12:03:00Z"/>
              </w:rPr>
            </w:pPr>
            <w:ins w:id="454" w:author="Trefilová Pavla" w:date="2018-08-22T09:35:00Z">
              <w:r w:rsidRPr="0061175F">
                <w:t>Studijní plán doktorského studijního programu Průmyslové inženýrství</w:t>
              </w:r>
              <w:r>
                <w:t xml:space="preserve"> </w:t>
              </w:r>
            </w:ins>
            <w:ins w:id="455" w:author="Trefilová Pavla" w:date="2018-08-22T11:23:00Z">
              <w:r w:rsidR="00D113BC" w:rsidRPr="00EA36CD">
                <w:rPr>
                  <w:b/>
                  <w:rPrChange w:id="456" w:author="Michal Pilík" w:date="2018-08-22T14:23:00Z">
                    <w:rPr/>
                  </w:rPrChange>
                </w:rPr>
                <w:t>v kombinované formě studia</w:t>
              </w:r>
              <w:r w:rsidR="00D113BC">
                <w:t xml:space="preserve"> </w:t>
              </w:r>
            </w:ins>
            <w:ins w:id="457" w:author="Trefilová Pavla" w:date="2018-08-22T09:35:00Z">
              <w:r w:rsidRPr="0061175F">
                <w:t>se skládá z následujících předmětů:</w:t>
              </w:r>
            </w:ins>
          </w:p>
          <w:p w:rsidR="009276D6" w:rsidRDefault="009276D6" w:rsidP="008F5E55">
            <w:pPr>
              <w:jc w:val="both"/>
              <w:rPr>
                <w:ins w:id="458" w:author="Trefilová Pavla" w:date="2018-08-29T12:03:00Z"/>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Change w:id="459">
                <w:tblGrid>
                  <w:gridCol w:w="15"/>
                  <w:gridCol w:w="2817"/>
                  <w:gridCol w:w="15"/>
                  <w:gridCol w:w="2393"/>
                  <w:gridCol w:w="15"/>
                  <w:gridCol w:w="1686"/>
                  <w:gridCol w:w="15"/>
                  <w:gridCol w:w="1119"/>
                  <w:gridCol w:w="15"/>
                </w:tblGrid>
              </w:tblGridChange>
            </w:tblGrid>
            <w:tr w:rsidR="009276D6" w:rsidRPr="005E7A33" w:rsidTr="00C35CA9">
              <w:trPr>
                <w:trHeight w:val="630"/>
                <w:jc w:val="center"/>
                <w:ins w:id="460" w:author="Trefilová Pavla" w:date="2018-08-29T12:03:00Z"/>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9276D6" w:rsidRPr="00534849" w:rsidRDefault="009276D6" w:rsidP="009276D6">
                  <w:pPr>
                    <w:jc w:val="center"/>
                    <w:rPr>
                      <w:ins w:id="461" w:author="Trefilová Pavla" w:date="2018-08-29T12:03:00Z"/>
                      <w:rFonts w:asciiTheme="minorHAnsi" w:hAnsiTheme="minorHAnsi" w:cstheme="minorHAnsi"/>
                      <w:b/>
                      <w:bCs/>
                    </w:rPr>
                  </w:pPr>
                  <w:ins w:id="462" w:author="Trefilová Pavla" w:date="2018-08-29T12:03:00Z">
                    <w:r w:rsidRPr="00534849">
                      <w:rPr>
                        <w:rFonts w:asciiTheme="minorHAnsi" w:hAnsiTheme="minorHAnsi" w:cstheme="minorHAnsi"/>
                        <w:b/>
                        <w:bCs/>
                      </w:rPr>
                      <w:t>Název předmětu</w:t>
                    </w:r>
                  </w:ins>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9276D6" w:rsidRPr="00534849" w:rsidRDefault="009276D6" w:rsidP="009276D6">
                  <w:pPr>
                    <w:jc w:val="center"/>
                    <w:rPr>
                      <w:ins w:id="463" w:author="Trefilová Pavla" w:date="2018-08-29T12:03:00Z"/>
                      <w:rFonts w:asciiTheme="minorHAnsi" w:hAnsiTheme="minorHAnsi" w:cstheme="minorHAnsi"/>
                      <w:b/>
                      <w:bCs/>
                    </w:rPr>
                  </w:pPr>
                  <w:ins w:id="464" w:author="Trefilová Pavla" w:date="2018-08-29T12:03:00Z">
                    <w:r w:rsidRPr="00534849">
                      <w:rPr>
                        <w:rFonts w:asciiTheme="minorHAnsi" w:hAnsiTheme="minorHAnsi" w:cstheme="minorHAnsi"/>
                        <w:b/>
                        <w:bCs/>
                      </w:rPr>
                      <w:t>Přednášející</w:t>
                    </w:r>
                  </w:ins>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9276D6" w:rsidRPr="00534849" w:rsidRDefault="009276D6" w:rsidP="009276D6">
                  <w:pPr>
                    <w:jc w:val="center"/>
                    <w:rPr>
                      <w:ins w:id="465" w:author="Trefilová Pavla" w:date="2018-08-29T12:03:00Z"/>
                      <w:rFonts w:asciiTheme="minorHAnsi" w:hAnsiTheme="minorHAnsi" w:cstheme="minorHAnsi"/>
                      <w:b/>
                      <w:bCs/>
                    </w:rPr>
                  </w:pPr>
                  <w:ins w:id="466" w:author="Trefilová Pavla" w:date="2018-08-29T12:03:00Z">
                    <w:r w:rsidRPr="00534849">
                      <w:rPr>
                        <w:rFonts w:asciiTheme="minorHAnsi" w:hAnsiTheme="minorHAnsi" w:cstheme="minorHAnsi"/>
                        <w:b/>
                        <w:bCs/>
                      </w:rPr>
                      <w:t>Garant</w:t>
                    </w:r>
                  </w:ins>
                </w:p>
              </w:tc>
              <w:tc>
                <w:tcPr>
                  <w:tcW w:w="1134" w:type="dxa"/>
                  <w:tcBorders>
                    <w:top w:val="single" w:sz="12" w:space="0" w:color="auto"/>
                    <w:left w:val="single" w:sz="4" w:space="0" w:color="auto"/>
                    <w:right w:val="single" w:sz="12" w:space="0" w:color="auto"/>
                  </w:tcBorders>
                </w:tcPr>
                <w:p w:rsidR="009276D6" w:rsidRPr="00534849" w:rsidRDefault="009276D6" w:rsidP="009276D6">
                  <w:pPr>
                    <w:jc w:val="center"/>
                    <w:rPr>
                      <w:ins w:id="467" w:author="Trefilová Pavla" w:date="2018-08-29T12:03:00Z"/>
                      <w:rFonts w:asciiTheme="minorHAnsi" w:hAnsiTheme="minorHAnsi" w:cstheme="minorHAnsi"/>
                      <w:b/>
                      <w:bCs/>
                    </w:rPr>
                  </w:pPr>
                  <w:ins w:id="468" w:author="Trefilová Pavla" w:date="2018-08-29T12:03:00Z">
                    <w:r>
                      <w:rPr>
                        <w:rFonts w:asciiTheme="minorHAnsi" w:hAnsiTheme="minorHAnsi" w:cstheme="minorHAnsi"/>
                        <w:b/>
                        <w:bCs/>
                      </w:rPr>
                      <w:t>Rozsah</w:t>
                    </w:r>
                  </w:ins>
                </w:p>
              </w:tc>
            </w:tr>
            <w:tr w:rsidR="009276D6" w:rsidRPr="005E7A33" w:rsidTr="002B0A33">
              <w:tblPrEx>
                <w:tblW w:w="8075" w:type="dxa"/>
                <w:jc w:val="center"/>
                <w:tblLayout w:type="fixed"/>
                <w:tblCellMar>
                  <w:left w:w="70" w:type="dxa"/>
                  <w:right w:w="70" w:type="dxa"/>
                </w:tblCellMar>
                <w:tblPrExChange w:id="469" w:author="Trefilová Pavla" w:date="2018-09-04T07:41:00Z">
                  <w:tblPrEx>
                    <w:tblW w:w="8075" w:type="dxa"/>
                    <w:jc w:val="center"/>
                    <w:tblLayout w:type="fixed"/>
                    <w:tblCellMar>
                      <w:left w:w="70" w:type="dxa"/>
                      <w:right w:w="70" w:type="dxa"/>
                    </w:tblCellMar>
                  </w:tblPrEx>
                </w:tblPrExChange>
              </w:tblPrEx>
              <w:trPr>
                <w:trHeight w:val="330"/>
                <w:jc w:val="center"/>
                <w:ins w:id="470" w:author="Trefilová Pavla" w:date="2018-08-29T12:03:00Z"/>
                <w:trPrChange w:id="471" w:author="Trefilová Pavla" w:date="2018-09-04T07:41:00Z">
                  <w:trPr>
                    <w:gridAfter w:val="0"/>
                    <w:trHeight w:val="330"/>
                    <w:jc w:val="center"/>
                  </w:trPr>
                </w:trPrChange>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hideMark/>
                  <w:tcPrChange w:id="472" w:author="Trefilová Pavla" w:date="2018-09-04T07:41:00Z">
                    <w:tcPr>
                      <w:tcW w:w="8075" w:type="dxa"/>
                      <w:gridSpan w:val="8"/>
                      <w:tcBorders>
                        <w:top w:val="single" w:sz="12" w:space="0" w:color="auto"/>
                        <w:left w:val="single" w:sz="12" w:space="0" w:color="auto"/>
                        <w:bottom w:val="single" w:sz="12" w:space="0" w:color="auto"/>
                        <w:right w:val="single" w:sz="12" w:space="0" w:color="auto"/>
                      </w:tcBorders>
                      <w:shd w:val="clear" w:color="auto" w:fill="auto"/>
                      <w:noWrap/>
                      <w:vAlign w:val="bottom"/>
                      <w:hideMark/>
                    </w:tcPr>
                  </w:tcPrChange>
                </w:tcPr>
                <w:p w:rsidR="009276D6" w:rsidRPr="00E24C24" w:rsidRDefault="009276D6">
                  <w:pPr>
                    <w:rPr>
                      <w:ins w:id="473" w:author="Trefilová Pavla" w:date="2018-08-29T12:03:00Z"/>
                      <w:rFonts w:asciiTheme="minorHAnsi" w:hAnsiTheme="minorHAnsi" w:cstheme="minorHAnsi"/>
                      <w:b/>
                      <w:bCs/>
                    </w:rPr>
                  </w:pPr>
                  <w:ins w:id="474" w:author="Trefilová Pavla" w:date="2018-08-29T12:03:00Z">
                    <w:r w:rsidRPr="00534849">
                      <w:rPr>
                        <w:rFonts w:asciiTheme="minorHAnsi" w:hAnsiTheme="minorHAnsi" w:cstheme="minorHAnsi"/>
                        <w:b/>
                        <w:bCs/>
                        <w:i/>
                        <w:iCs/>
                      </w:rPr>
                      <w:t>Povinné předměty</w:t>
                    </w:r>
                    <w:r w:rsidRPr="00534849">
                      <w:rPr>
                        <w:rFonts w:asciiTheme="minorHAnsi" w:hAnsiTheme="minorHAnsi" w:cstheme="minorHAnsi"/>
                        <w:i/>
                        <w:iCs/>
                      </w:rPr>
                      <w:t> </w:t>
                    </w:r>
                  </w:ins>
                </w:p>
              </w:tc>
            </w:tr>
            <w:tr w:rsidR="009276D6" w:rsidRPr="005E7A33" w:rsidTr="002B0A33">
              <w:tblPrEx>
                <w:tblW w:w="8075" w:type="dxa"/>
                <w:jc w:val="center"/>
                <w:tblLayout w:type="fixed"/>
                <w:tblCellMar>
                  <w:left w:w="70" w:type="dxa"/>
                  <w:right w:w="70" w:type="dxa"/>
                </w:tblCellMar>
                <w:tblPrExChange w:id="475" w:author="Trefilová Pavla" w:date="2018-09-04T07:41:00Z">
                  <w:tblPrEx>
                    <w:tblW w:w="8075" w:type="dxa"/>
                    <w:jc w:val="center"/>
                    <w:tblLayout w:type="fixed"/>
                    <w:tblCellMar>
                      <w:left w:w="70" w:type="dxa"/>
                      <w:right w:w="70" w:type="dxa"/>
                    </w:tblCellMar>
                  </w:tblPrEx>
                </w:tblPrExChange>
              </w:tblPrEx>
              <w:trPr>
                <w:trHeight w:val="300"/>
                <w:jc w:val="center"/>
                <w:ins w:id="476" w:author="Trefilová Pavla" w:date="2018-08-29T12:03:00Z"/>
                <w:trPrChange w:id="477" w:author="Trefilová Pavla" w:date="2018-09-04T07:41:00Z">
                  <w:trPr>
                    <w:gridAfter w:val="0"/>
                    <w:trHeight w:val="30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hideMark/>
                  <w:tcPrChange w:id="478" w:author="Trefilová Pavla" w:date="2018-09-04T07:41:00Z">
                    <w:tcPr>
                      <w:tcW w:w="2832" w:type="dxa"/>
                      <w:gridSpan w:val="2"/>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rsidR="009276D6" w:rsidRPr="00534849" w:rsidRDefault="009276D6">
                  <w:pPr>
                    <w:rPr>
                      <w:ins w:id="479" w:author="Trefilová Pavla" w:date="2018-08-29T12:03:00Z"/>
                      <w:rFonts w:asciiTheme="minorHAnsi" w:hAnsiTheme="minorHAnsi" w:cstheme="minorHAnsi"/>
                      <w:b/>
                      <w:bCs/>
                    </w:rPr>
                  </w:pPr>
                  <w:ins w:id="480" w:author="Trefilová Pavla" w:date="2018-08-29T12:03:00Z">
                    <w:r>
                      <w:rPr>
                        <w:rFonts w:asciiTheme="minorHAnsi" w:hAnsiTheme="minorHAnsi" w:cstheme="minorHAnsi"/>
                        <w:b/>
                        <w:bCs/>
                      </w:rPr>
                      <w:t>Mikroekonomie</w:t>
                    </w:r>
                    <w:r w:rsidRPr="00534849">
                      <w:rPr>
                        <w:rFonts w:asciiTheme="minorHAnsi" w:hAnsiTheme="minorHAnsi" w:cstheme="minorHAnsi"/>
                        <w:b/>
                        <w:bCs/>
                      </w:rPr>
                      <w:t xml:space="preserve"> III</w:t>
                    </w:r>
                  </w:ins>
                </w:p>
              </w:tc>
              <w:tc>
                <w:tcPr>
                  <w:tcW w:w="2408" w:type="dxa"/>
                  <w:tcBorders>
                    <w:top w:val="single" w:sz="12" w:space="0" w:color="auto"/>
                    <w:left w:val="nil"/>
                    <w:bottom w:val="single" w:sz="4" w:space="0" w:color="auto"/>
                    <w:right w:val="single" w:sz="4" w:space="0" w:color="auto"/>
                  </w:tcBorders>
                  <w:shd w:val="clear" w:color="auto" w:fill="auto"/>
                  <w:hideMark/>
                  <w:tcPrChange w:id="481" w:author="Trefilová Pavla" w:date="2018-09-04T07:41:00Z">
                    <w:tcPr>
                      <w:tcW w:w="2408" w:type="dxa"/>
                      <w:gridSpan w:val="2"/>
                      <w:tcBorders>
                        <w:top w:val="single" w:sz="12" w:space="0" w:color="auto"/>
                        <w:left w:val="nil"/>
                        <w:bottom w:val="single" w:sz="4" w:space="0" w:color="auto"/>
                        <w:right w:val="single" w:sz="4" w:space="0" w:color="auto"/>
                      </w:tcBorders>
                      <w:shd w:val="clear" w:color="auto" w:fill="auto"/>
                      <w:vAlign w:val="center"/>
                      <w:hideMark/>
                    </w:tcPr>
                  </w:tcPrChange>
                </w:tcPr>
                <w:p w:rsidR="009276D6" w:rsidRPr="00534849" w:rsidRDefault="009276D6">
                  <w:pPr>
                    <w:rPr>
                      <w:ins w:id="482" w:author="Trefilová Pavla" w:date="2018-08-29T12:03:00Z"/>
                      <w:rFonts w:asciiTheme="minorHAnsi" w:hAnsiTheme="minorHAnsi" w:cstheme="minorHAnsi"/>
                    </w:rPr>
                  </w:pPr>
                  <w:ins w:id="483" w:author="Trefilová Pavla" w:date="2018-08-29T12:03:00Z">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ins>
                </w:p>
              </w:tc>
              <w:tc>
                <w:tcPr>
                  <w:tcW w:w="1701" w:type="dxa"/>
                  <w:tcBorders>
                    <w:top w:val="single" w:sz="12" w:space="0" w:color="auto"/>
                    <w:left w:val="nil"/>
                    <w:bottom w:val="single" w:sz="4" w:space="0" w:color="auto"/>
                    <w:right w:val="single" w:sz="12" w:space="0" w:color="auto"/>
                  </w:tcBorders>
                  <w:shd w:val="clear" w:color="auto" w:fill="auto"/>
                  <w:noWrap/>
                  <w:hideMark/>
                  <w:tcPrChange w:id="484" w:author="Trefilová Pavla" w:date="2018-09-04T07:41:00Z">
                    <w:tcPr>
                      <w:tcW w:w="1701" w:type="dxa"/>
                      <w:gridSpan w:val="2"/>
                      <w:tcBorders>
                        <w:top w:val="single" w:sz="12" w:space="0" w:color="auto"/>
                        <w:left w:val="nil"/>
                        <w:bottom w:val="single" w:sz="4" w:space="0" w:color="auto"/>
                        <w:right w:val="single" w:sz="12" w:space="0" w:color="auto"/>
                      </w:tcBorders>
                      <w:shd w:val="clear" w:color="auto" w:fill="auto"/>
                      <w:noWrap/>
                      <w:vAlign w:val="center"/>
                      <w:hideMark/>
                    </w:tcPr>
                  </w:tcPrChange>
                </w:tcPr>
                <w:p w:rsidR="009276D6" w:rsidRPr="00534849" w:rsidRDefault="009276D6">
                  <w:pPr>
                    <w:rPr>
                      <w:ins w:id="485" w:author="Trefilová Pavla" w:date="2018-08-29T12:03:00Z"/>
                      <w:rFonts w:asciiTheme="minorHAnsi" w:hAnsiTheme="minorHAnsi" w:cstheme="minorHAnsi"/>
                    </w:rPr>
                  </w:pPr>
                  <w:ins w:id="486" w:author="Trefilová Pavla" w:date="2018-08-29T12:03:00Z">
                    <w:r w:rsidRPr="00534849">
                      <w:rPr>
                        <w:rFonts w:asciiTheme="minorHAnsi" w:hAnsiTheme="minorHAnsi" w:cstheme="minorHAnsi"/>
                      </w:rPr>
                      <w:t>doc. Dohnalová</w:t>
                    </w:r>
                  </w:ins>
                </w:p>
              </w:tc>
              <w:tc>
                <w:tcPr>
                  <w:tcW w:w="1134" w:type="dxa"/>
                  <w:tcBorders>
                    <w:top w:val="single" w:sz="12" w:space="0" w:color="auto"/>
                    <w:left w:val="nil"/>
                    <w:bottom w:val="single" w:sz="4" w:space="0" w:color="auto"/>
                    <w:right w:val="single" w:sz="12" w:space="0" w:color="auto"/>
                  </w:tcBorders>
                  <w:tcPrChange w:id="487" w:author="Trefilová Pavla" w:date="2018-09-04T07:41:00Z">
                    <w:tcPr>
                      <w:tcW w:w="1134" w:type="dxa"/>
                      <w:gridSpan w:val="2"/>
                      <w:tcBorders>
                        <w:top w:val="single" w:sz="12" w:space="0" w:color="auto"/>
                        <w:left w:val="nil"/>
                        <w:bottom w:val="single" w:sz="4" w:space="0" w:color="auto"/>
                        <w:right w:val="single" w:sz="12" w:space="0" w:color="auto"/>
                      </w:tcBorders>
                    </w:tcPr>
                  </w:tcPrChange>
                </w:tcPr>
                <w:p w:rsidR="009276D6" w:rsidRPr="00E24C24" w:rsidRDefault="009276D6">
                  <w:pPr>
                    <w:jc w:val="center"/>
                    <w:rPr>
                      <w:ins w:id="488" w:author="Trefilová Pavla" w:date="2018-08-29T12:03:00Z"/>
                      <w:rFonts w:asciiTheme="minorHAnsi" w:hAnsiTheme="minorHAnsi" w:cstheme="minorHAnsi"/>
                      <w:b/>
                      <w:bCs/>
                    </w:rPr>
                  </w:pPr>
                  <w:ins w:id="489" w:author="Trefilová Pavla" w:date="2018-08-29T12:03:00Z">
                    <w:r>
                      <w:rPr>
                        <w:rFonts w:asciiTheme="minorHAnsi" w:hAnsiTheme="minorHAnsi" w:cstheme="minorHAnsi"/>
                        <w:b/>
                        <w:bCs/>
                      </w:rPr>
                      <w:t>20h</w:t>
                    </w:r>
                  </w:ins>
                </w:p>
              </w:tc>
            </w:tr>
            <w:tr w:rsidR="009276D6" w:rsidRPr="005E7A33" w:rsidTr="002B0A33">
              <w:tblPrEx>
                <w:tblW w:w="8075" w:type="dxa"/>
                <w:jc w:val="center"/>
                <w:tblLayout w:type="fixed"/>
                <w:tblCellMar>
                  <w:left w:w="70" w:type="dxa"/>
                  <w:right w:w="70" w:type="dxa"/>
                </w:tblCellMar>
                <w:tblPrExChange w:id="490" w:author="Trefilová Pavla" w:date="2018-09-04T07:41:00Z">
                  <w:tblPrEx>
                    <w:tblW w:w="8075" w:type="dxa"/>
                    <w:jc w:val="center"/>
                    <w:tblLayout w:type="fixed"/>
                    <w:tblCellMar>
                      <w:left w:w="70" w:type="dxa"/>
                      <w:right w:w="70" w:type="dxa"/>
                    </w:tblCellMar>
                  </w:tblPrEx>
                </w:tblPrExChange>
              </w:tblPrEx>
              <w:trPr>
                <w:trHeight w:val="345"/>
                <w:jc w:val="center"/>
                <w:ins w:id="491" w:author="Trefilová Pavla" w:date="2018-08-29T12:03:00Z"/>
                <w:trPrChange w:id="492" w:author="Trefilová Pavla" w:date="2018-09-04T07:41:00Z">
                  <w:trPr>
                    <w:gridAfter w:val="0"/>
                    <w:trHeight w:val="345"/>
                    <w:jc w:val="center"/>
                  </w:trPr>
                </w:trPrChange>
              </w:trPr>
              <w:tc>
                <w:tcPr>
                  <w:tcW w:w="2832" w:type="dxa"/>
                  <w:tcBorders>
                    <w:top w:val="nil"/>
                    <w:left w:val="single" w:sz="12" w:space="0" w:color="auto"/>
                    <w:bottom w:val="single" w:sz="8" w:space="0" w:color="auto"/>
                    <w:right w:val="single" w:sz="4" w:space="0" w:color="auto"/>
                  </w:tcBorders>
                  <w:shd w:val="clear" w:color="auto" w:fill="auto"/>
                  <w:noWrap/>
                  <w:hideMark/>
                  <w:tcPrChange w:id="493" w:author="Trefilová Pavla" w:date="2018-09-04T07:41:00Z">
                    <w:tcPr>
                      <w:tcW w:w="2832" w:type="dxa"/>
                      <w:gridSpan w:val="2"/>
                      <w:tcBorders>
                        <w:top w:val="nil"/>
                        <w:left w:val="single" w:sz="12" w:space="0" w:color="auto"/>
                        <w:bottom w:val="single" w:sz="8" w:space="0" w:color="auto"/>
                        <w:right w:val="single" w:sz="4" w:space="0" w:color="auto"/>
                      </w:tcBorders>
                      <w:shd w:val="clear" w:color="auto" w:fill="auto"/>
                      <w:noWrap/>
                      <w:vAlign w:val="bottom"/>
                      <w:hideMark/>
                    </w:tcPr>
                  </w:tcPrChange>
                </w:tcPr>
                <w:p w:rsidR="009276D6" w:rsidRPr="00534849" w:rsidRDefault="009276D6">
                  <w:pPr>
                    <w:rPr>
                      <w:ins w:id="494" w:author="Trefilová Pavla" w:date="2018-08-29T12:03:00Z"/>
                      <w:rFonts w:asciiTheme="minorHAnsi" w:hAnsiTheme="minorHAnsi" w:cstheme="minorHAnsi"/>
                      <w:b/>
                      <w:bCs/>
                    </w:rPr>
                  </w:pPr>
                  <w:ins w:id="495" w:author="Trefilová Pavla" w:date="2018-08-29T12:03:00Z">
                    <w:r>
                      <w:rPr>
                        <w:rFonts w:asciiTheme="minorHAnsi" w:hAnsiTheme="minorHAnsi" w:cstheme="minorHAnsi"/>
                        <w:b/>
                        <w:bCs/>
                      </w:rPr>
                      <w:t>Makroekonomie</w:t>
                    </w:r>
                    <w:r w:rsidRPr="00534849">
                      <w:rPr>
                        <w:rFonts w:asciiTheme="minorHAnsi" w:hAnsiTheme="minorHAnsi" w:cstheme="minorHAnsi"/>
                        <w:b/>
                        <w:bCs/>
                      </w:rPr>
                      <w:t xml:space="preserve"> III</w:t>
                    </w:r>
                  </w:ins>
                </w:p>
              </w:tc>
              <w:tc>
                <w:tcPr>
                  <w:tcW w:w="2408" w:type="dxa"/>
                  <w:tcBorders>
                    <w:top w:val="nil"/>
                    <w:left w:val="nil"/>
                    <w:bottom w:val="single" w:sz="8" w:space="0" w:color="auto"/>
                    <w:right w:val="single" w:sz="4" w:space="0" w:color="auto"/>
                  </w:tcBorders>
                  <w:shd w:val="clear" w:color="auto" w:fill="auto"/>
                  <w:noWrap/>
                  <w:hideMark/>
                  <w:tcPrChange w:id="496" w:author="Trefilová Pavla" w:date="2018-09-04T07:41:00Z">
                    <w:tcPr>
                      <w:tcW w:w="2408" w:type="dxa"/>
                      <w:gridSpan w:val="2"/>
                      <w:tcBorders>
                        <w:top w:val="nil"/>
                        <w:left w:val="nil"/>
                        <w:bottom w:val="single" w:sz="8" w:space="0" w:color="auto"/>
                        <w:right w:val="single" w:sz="4" w:space="0" w:color="auto"/>
                      </w:tcBorders>
                      <w:shd w:val="clear" w:color="auto" w:fill="auto"/>
                      <w:noWrap/>
                      <w:vAlign w:val="bottom"/>
                      <w:hideMark/>
                    </w:tcPr>
                  </w:tcPrChange>
                </w:tcPr>
                <w:p w:rsidR="009276D6" w:rsidRPr="00534849" w:rsidRDefault="009276D6">
                  <w:pPr>
                    <w:rPr>
                      <w:ins w:id="497" w:author="Trefilová Pavla" w:date="2018-08-29T12:03:00Z"/>
                      <w:rFonts w:asciiTheme="minorHAnsi" w:hAnsiTheme="minorHAnsi" w:cstheme="minorHAnsi"/>
                    </w:rPr>
                  </w:pPr>
                  <w:ins w:id="498" w:author="Trefilová Pavla" w:date="2018-08-29T12:03:00Z">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ins>
                </w:p>
              </w:tc>
              <w:tc>
                <w:tcPr>
                  <w:tcW w:w="1701" w:type="dxa"/>
                  <w:tcBorders>
                    <w:top w:val="single" w:sz="4" w:space="0" w:color="auto"/>
                    <w:left w:val="nil"/>
                    <w:bottom w:val="single" w:sz="8" w:space="0" w:color="auto"/>
                    <w:right w:val="single" w:sz="12" w:space="0" w:color="auto"/>
                  </w:tcBorders>
                  <w:shd w:val="clear" w:color="auto" w:fill="auto"/>
                  <w:noWrap/>
                  <w:hideMark/>
                  <w:tcPrChange w:id="499" w:author="Trefilová Pavla" w:date="2018-09-04T07:41:00Z">
                    <w:tcPr>
                      <w:tcW w:w="1701" w:type="dxa"/>
                      <w:gridSpan w:val="2"/>
                      <w:tcBorders>
                        <w:top w:val="single" w:sz="4" w:space="0" w:color="auto"/>
                        <w:left w:val="nil"/>
                        <w:bottom w:val="single" w:sz="8" w:space="0" w:color="auto"/>
                        <w:right w:val="single" w:sz="12" w:space="0" w:color="auto"/>
                      </w:tcBorders>
                      <w:shd w:val="clear" w:color="auto" w:fill="auto"/>
                      <w:noWrap/>
                      <w:vAlign w:val="center"/>
                      <w:hideMark/>
                    </w:tcPr>
                  </w:tcPrChange>
                </w:tcPr>
                <w:p w:rsidR="009276D6" w:rsidRPr="00534849" w:rsidRDefault="009276D6">
                  <w:pPr>
                    <w:rPr>
                      <w:ins w:id="500" w:author="Trefilová Pavla" w:date="2018-08-29T12:03:00Z"/>
                      <w:rFonts w:asciiTheme="minorHAnsi" w:hAnsiTheme="minorHAnsi" w:cstheme="minorHAnsi"/>
                    </w:rPr>
                  </w:pPr>
                  <w:ins w:id="501" w:author="Trefilová Pavla" w:date="2018-08-29T12:03:00Z">
                    <w:r w:rsidRPr="00534849">
                      <w:rPr>
                        <w:rFonts w:asciiTheme="minorHAnsi" w:hAnsiTheme="minorHAnsi" w:cstheme="minorHAnsi"/>
                      </w:rPr>
                      <w:t>doc. Švarcová</w:t>
                    </w:r>
                  </w:ins>
                </w:p>
              </w:tc>
              <w:tc>
                <w:tcPr>
                  <w:tcW w:w="1134" w:type="dxa"/>
                  <w:tcBorders>
                    <w:top w:val="single" w:sz="4" w:space="0" w:color="auto"/>
                    <w:left w:val="nil"/>
                    <w:bottom w:val="single" w:sz="8" w:space="0" w:color="auto"/>
                    <w:right w:val="single" w:sz="12" w:space="0" w:color="auto"/>
                  </w:tcBorders>
                  <w:tcPrChange w:id="502" w:author="Trefilová Pavla" w:date="2018-09-04T07:41:00Z">
                    <w:tcPr>
                      <w:tcW w:w="1134" w:type="dxa"/>
                      <w:gridSpan w:val="2"/>
                      <w:tcBorders>
                        <w:top w:val="single" w:sz="4" w:space="0" w:color="auto"/>
                        <w:left w:val="nil"/>
                        <w:bottom w:val="single" w:sz="8" w:space="0" w:color="auto"/>
                        <w:right w:val="single" w:sz="12" w:space="0" w:color="auto"/>
                      </w:tcBorders>
                    </w:tcPr>
                  </w:tcPrChange>
                </w:tcPr>
                <w:p w:rsidR="009276D6" w:rsidRPr="00E24C24" w:rsidRDefault="009276D6">
                  <w:pPr>
                    <w:jc w:val="center"/>
                    <w:rPr>
                      <w:ins w:id="503" w:author="Trefilová Pavla" w:date="2018-08-29T12:03:00Z"/>
                      <w:rFonts w:asciiTheme="minorHAnsi" w:hAnsiTheme="minorHAnsi" w:cstheme="minorHAnsi"/>
                      <w:b/>
                      <w:bCs/>
                    </w:rPr>
                  </w:pPr>
                  <w:ins w:id="504" w:author="Trefilová Pavla" w:date="2018-08-29T12:03:00Z">
                    <w:r>
                      <w:rPr>
                        <w:rFonts w:asciiTheme="minorHAnsi" w:hAnsiTheme="minorHAnsi" w:cstheme="minorHAnsi"/>
                        <w:b/>
                        <w:bCs/>
                      </w:rPr>
                      <w:t>20h</w:t>
                    </w:r>
                  </w:ins>
                </w:p>
              </w:tc>
            </w:tr>
            <w:tr w:rsidR="009276D6" w:rsidRPr="005E7A33" w:rsidTr="002B0A33">
              <w:tblPrEx>
                <w:tblW w:w="8075" w:type="dxa"/>
                <w:jc w:val="center"/>
                <w:tblLayout w:type="fixed"/>
                <w:tblCellMar>
                  <w:left w:w="70" w:type="dxa"/>
                  <w:right w:w="70" w:type="dxa"/>
                </w:tblCellMar>
                <w:tblPrExChange w:id="505" w:author="Trefilová Pavla" w:date="2018-09-04T07:41:00Z">
                  <w:tblPrEx>
                    <w:tblW w:w="8075" w:type="dxa"/>
                    <w:jc w:val="center"/>
                    <w:tblLayout w:type="fixed"/>
                    <w:tblCellMar>
                      <w:left w:w="70" w:type="dxa"/>
                      <w:right w:w="70" w:type="dxa"/>
                    </w:tblCellMar>
                  </w:tblPrEx>
                </w:tblPrExChange>
              </w:tblPrEx>
              <w:trPr>
                <w:trHeight w:val="345"/>
                <w:jc w:val="center"/>
                <w:ins w:id="506" w:author="Trefilová Pavla" w:date="2018-08-29T12:03:00Z"/>
                <w:trPrChange w:id="507" w:author="Trefilová Pavla" w:date="2018-09-04T07:41:00Z">
                  <w:trPr>
                    <w:gridAfter w:val="0"/>
                    <w:trHeight w:val="345"/>
                    <w:jc w:val="center"/>
                  </w:trPr>
                </w:trPrChange>
              </w:trPr>
              <w:tc>
                <w:tcPr>
                  <w:tcW w:w="2832" w:type="dxa"/>
                  <w:tcBorders>
                    <w:top w:val="nil"/>
                    <w:left w:val="single" w:sz="12" w:space="0" w:color="auto"/>
                    <w:bottom w:val="single" w:sz="4" w:space="0" w:color="auto"/>
                    <w:right w:val="single" w:sz="4" w:space="0" w:color="auto"/>
                  </w:tcBorders>
                  <w:shd w:val="clear" w:color="auto" w:fill="auto"/>
                  <w:noWrap/>
                  <w:hideMark/>
                  <w:tcPrChange w:id="508" w:author="Trefilová Pavla" w:date="2018-09-04T07:41:00Z">
                    <w:tcPr>
                      <w:tcW w:w="2832"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rsidR="009276D6" w:rsidRPr="00534849" w:rsidRDefault="009276D6">
                  <w:pPr>
                    <w:rPr>
                      <w:ins w:id="509" w:author="Trefilová Pavla" w:date="2018-08-29T12:03:00Z"/>
                      <w:rFonts w:asciiTheme="minorHAnsi" w:hAnsiTheme="minorHAnsi" w:cstheme="minorHAnsi"/>
                      <w:b/>
                      <w:bCs/>
                    </w:rPr>
                  </w:pPr>
                  <w:ins w:id="510" w:author="Trefilová Pavla" w:date="2018-08-29T12:03:00Z">
                    <w:r w:rsidRPr="00B02B59">
                      <w:rPr>
                        <w:rFonts w:asciiTheme="minorHAnsi" w:hAnsiTheme="minorHAnsi" w:cstheme="minorHAnsi"/>
                        <w:b/>
                        <w:bCs/>
                      </w:rPr>
                      <w:t>Metodologie vědecké práce</w:t>
                    </w:r>
                  </w:ins>
                </w:p>
              </w:tc>
              <w:tc>
                <w:tcPr>
                  <w:tcW w:w="2408" w:type="dxa"/>
                  <w:tcBorders>
                    <w:top w:val="nil"/>
                    <w:left w:val="nil"/>
                    <w:bottom w:val="single" w:sz="4" w:space="0" w:color="auto"/>
                    <w:right w:val="single" w:sz="4" w:space="0" w:color="auto"/>
                  </w:tcBorders>
                  <w:shd w:val="clear" w:color="auto" w:fill="auto"/>
                  <w:noWrap/>
                  <w:hideMark/>
                  <w:tcPrChange w:id="511" w:author="Trefilová Pavla" w:date="2018-09-04T07:41:00Z">
                    <w:tcPr>
                      <w:tcW w:w="2408" w:type="dxa"/>
                      <w:gridSpan w:val="2"/>
                      <w:tcBorders>
                        <w:top w:val="nil"/>
                        <w:left w:val="nil"/>
                        <w:bottom w:val="single" w:sz="4" w:space="0" w:color="auto"/>
                        <w:right w:val="single" w:sz="4" w:space="0" w:color="auto"/>
                      </w:tcBorders>
                      <w:shd w:val="clear" w:color="auto" w:fill="auto"/>
                      <w:noWrap/>
                      <w:vAlign w:val="bottom"/>
                      <w:hideMark/>
                    </w:tcPr>
                  </w:tcPrChange>
                </w:tcPr>
                <w:p w:rsidR="009276D6" w:rsidRPr="00534849" w:rsidRDefault="009276D6">
                  <w:pPr>
                    <w:rPr>
                      <w:ins w:id="512" w:author="Trefilová Pavla" w:date="2018-08-29T12:03:00Z"/>
                      <w:rFonts w:asciiTheme="minorHAnsi" w:hAnsiTheme="minorHAnsi" w:cstheme="minorHAnsi"/>
                    </w:rPr>
                  </w:pPr>
                  <w:ins w:id="513" w:author="Trefilová Pavla" w:date="2018-08-29T12:03:00Z">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ins>
                </w:p>
              </w:tc>
              <w:tc>
                <w:tcPr>
                  <w:tcW w:w="1701" w:type="dxa"/>
                  <w:tcBorders>
                    <w:top w:val="nil"/>
                    <w:left w:val="nil"/>
                    <w:bottom w:val="single" w:sz="4" w:space="0" w:color="auto"/>
                    <w:right w:val="single" w:sz="12" w:space="0" w:color="auto"/>
                  </w:tcBorders>
                  <w:shd w:val="clear" w:color="auto" w:fill="auto"/>
                  <w:noWrap/>
                  <w:hideMark/>
                  <w:tcPrChange w:id="514" w:author="Trefilová Pavla" w:date="2018-09-04T07:41:00Z">
                    <w:tcPr>
                      <w:tcW w:w="1701" w:type="dxa"/>
                      <w:gridSpan w:val="2"/>
                      <w:tcBorders>
                        <w:top w:val="nil"/>
                        <w:left w:val="nil"/>
                        <w:bottom w:val="single" w:sz="4" w:space="0" w:color="auto"/>
                        <w:right w:val="single" w:sz="12" w:space="0" w:color="auto"/>
                      </w:tcBorders>
                      <w:shd w:val="clear" w:color="auto" w:fill="auto"/>
                      <w:noWrap/>
                      <w:vAlign w:val="bottom"/>
                      <w:hideMark/>
                    </w:tcPr>
                  </w:tcPrChange>
                </w:tcPr>
                <w:p w:rsidR="009276D6" w:rsidRPr="00534849" w:rsidRDefault="009276D6">
                  <w:pPr>
                    <w:rPr>
                      <w:ins w:id="515" w:author="Trefilová Pavla" w:date="2018-08-29T12:03:00Z"/>
                      <w:rFonts w:asciiTheme="minorHAnsi" w:hAnsiTheme="minorHAnsi" w:cstheme="minorHAnsi"/>
                    </w:rPr>
                  </w:pPr>
                  <w:ins w:id="516" w:author="Trefilová Pavla" w:date="2018-08-29T12:03:00Z">
                    <w:r w:rsidRPr="00534849">
                      <w:rPr>
                        <w:rFonts w:asciiTheme="minorHAnsi" w:hAnsiTheme="minorHAnsi" w:cstheme="minorHAnsi"/>
                      </w:rPr>
                      <w:t>prof. Pavelková</w:t>
                    </w:r>
                  </w:ins>
                </w:p>
              </w:tc>
              <w:tc>
                <w:tcPr>
                  <w:tcW w:w="1134" w:type="dxa"/>
                  <w:tcBorders>
                    <w:top w:val="nil"/>
                    <w:left w:val="nil"/>
                    <w:bottom w:val="single" w:sz="4" w:space="0" w:color="auto"/>
                    <w:right w:val="single" w:sz="12" w:space="0" w:color="auto"/>
                  </w:tcBorders>
                  <w:tcPrChange w:id="517" w:author="Trefilová Pavla" w:date="2018-09-04T07:41:00Z">
                    <w:tcPr>
                      <w:tcW w:w="1134" w:type="dxa"/>
                      <w:gridSpan w:val="2"/>
                      <w:tcBorders>
                        <w:top w:val="nil"/>
                        <w:left w:val="nil"/>
                        <w:bottom w:val="single" w:sz="4" w:space="0" w:color="auto"/>
                        <w:right w:val="single" w:sz="12" w:space="0" w:color="auto"/>
                      </w:tcBorders>
                    </w:tcPr>
                  </w:tcPrChange>
                </w:tcPr>
                <w:p w:rsidR="009276D6" w:rsidRDefault="009276D6">
                  <w:pPr>
                    <w:jc w:val="center"/>
                    <w:rPr>
                      <w:ins w:id="518" w:author="Trefilová Pavla" w:date="2018-08-29T12:03:00Z"/>
                      <w:rFonts w:asciiTheme="minorHAnsi" w:hAnsiTheme="minorHAnsi" w:cstheme="minorHAnsi"/>
                      <w:b/>
                      <w:bCs/>
                    </w:rPr>
                  </w:pPr>
                </w:p>
                <w:p w:rsidR="009276D6" w:rsidRPr="00E24C24" w:rsidRDefault="009276D6">
                  <w:pPr>
                    <w:jc w:val="center"/>
                    <w:rPr>
                      <w:ins w:id="519" w:author="Trefilová Pavla" w:date="2018-08-29T12:03:00Z"/>
                      <w:rFonts w:asciiTheme="minorHAnsi" w:hAnsiTheme="minorHAnsi" w:cstheme="minorHAnsi"/>
                      <w:b/>
                      <w:bCs/>
                    </w:rPr>
                  </w:pPr>
                  <w:ins w:id="520" w:author="Trefilová Pavla" w:date="2018-08-29T12:03:00Z">
                    <w:r>
                      <w:rPr>
                        <w:rFonts w:asciiTheme="minorHAnsi" w:hAnsiTheme="minorHAnsi" w:cstheme="minorHAnsi"/>
                        <w:b/>
                        <w:bCs/>
                      </w:rPr>
                      <w:t>40h</w:t>
                    </w:r>
                  </w:ins>
                </w:p>
              </w:tc>
            </w:tr>
            <w:tr w:rsidR="009276D6" w:rsidRPr="005E7A33" w:rsidTr="002B0A33">
              <w:tblPrEx>
                <w:tblW w:w="8075" w:type="dxa"/>
                <w:jc w:val="center"/>
                <w:tblLayout w:type="fixed"/>
                <w:tblCellMar>
                  <w:left w:w="70" w:type="dxa"/>
                  <w:right w:w="70" w:type="dxa"/>
                </w:tblCellMar>
                <w:tblPrExChange w:id="521" w:author="Trefilová Pavla" w:date="2018-09-04T07:41:00Z">
                  <w:tblPrEx>
                    <w:tblW w:w="8075" w:type="dxa"/>
                    <w:jc w:val="center"/>
                    <w:tblLayout w:type="fixed"/>
                    <w:tblCellMar>
                      <w:left w:w="70" w:type="dxa"/>
                      <w:right w:w="70" w:type="dxa"/>
                    </w:tblCellMar>
                  </w:tblPrEx>
                </w:tblPrExChange>
              </w:tblPrEx>
              <w:trPr>
                <w:trHeight w:val="315"/>
                <w:jc w:val="center"/>
                <w:ins w:id="522" w:author="Trefilová Pavla" w:date="2018-08-29T12:03:00Z"/>
                <w:trPrChange w:id="523" w:author="Trefilová Pavla" w:date="2018-09-04T07:41:00Z">
                  <w:trPr>
                    <w:gridAfter w:val="0"/>
                    <w:trHeight w:val="315"/>
                    <w:jc w:val="center"/>
                  </w:trPr>
                </w:trPrChange>
              </w:trPr>
              <w:tc>
                <w:tcPr>
                  <w:tcW w:w="2832" w:type="dxa"/>
                  <w:tcBorders>
                    <w:top w:val="single" w:sz="4" w:space="0" w:color="auto"/>
                    <w:left w:val="single" w:sz="12" w:space="0" w:color="auto"/>
                    <w:bottom w:val="single" w:sz="4" w:space="0" w:color="auto"/>
                    <w:right w:val="single" w:sz="4" w:space="0" w:color="auto"/>
                  </w:tcBorders>
                  <w:shd w:val="clear" w:color="auto" w:fill="auto"/>
                  <w:noWrap/>
                  <w:hideMark/>
                  <w:tcPrChange w:id="524" w:author="Trefilová Pavla" w:date="2018-09-04T07:41:00Z">
                    <w:tcPr>
                      <w:tcW w:w="2832" w:type="dxa"/>
                      <w:gridSpan w:val="2"/>
                      <w:tcBorders>
                        <w:top w:val="single" w:sz="4" w:space="0" w:color="auto"/>
                        <w:left w:val="single" w:sz="12" w:space="0" w:color="auto"/>
                        <w:bottom w:val="single" w:sz="4" w:space="0" w:color="auto"/>
                        <w:right w:val="single" w:sz="4" w:space="0" w:color="auto"/>
                      </w:tcBorders>
                      <w:shd w:val="clear" w:color="auto" w:fill="auto"/>
                      <w:noWrap/>
                      <w:vAlign w:val="bottom"/>
                      <w:hideMark/>
                    </w:tcPr>
                  </w:tcPrChange>
                </w:tcPr>
                <w:p w:rsidR="009276D6" w:rsidRPr="00534849" w:rsidRDefault="009276D6">
                  <w:pPr>
                    <w:rPr>
                      <w:ins w:id="525" w:author="Trefilová Pavla" w:date="2018-08-29T12:03:00Z"/>
                      <w:rFonts w:asciiTheme="minorHAnsi" w:hAnsiTheme="minorHAnsi" w:cstheme="minorHAnsi"/>
                      <w:b/>
                    </w:rPr>
                  </w:pPr>
                  <w:ins w:id="526" w:author="Trefilová Pavla" w:date="2018-08-29T12:03:00Z">
                    <w:r w:rsidRPr="00B02B59">
                      <w:rPr>
                        <w:rFonts w:asciiTheme="minorHAnsi" w:hAnsiTheme="minorHAnsi" w:cstheme="minorHAnsi"/>
                        <w:b/>
                      </w:rPr>
                      <w:t>Projektování v průmyslovém inženýrství</w:t>
                    </w:r>
                  </w:ins>
                </w:p>
              </w:tc>
              <w:tc>
                <w:tcPr>
                  <w:tcW w:w="2408" w:type="dxa"/>
                  <w:tcBorders>
                    <w:top w:val="single" w:sz="4" w:space="0" w:color="auto"/>
                    <w:left w:val="nil"/>
                    <w:bottom w:val="single" w:sz="4" w:space="0" w:color="auto"/>
                    <w:right w:val="single" w:sz="4" w:space="0" w:color="auto"/>
                  </w:tcBorders>
                  <w:shd w:val="clear" w:color="auto" w:fill="auto"/>
                  <w:noWrap/>
                  <w:hideMark/>
                  <w:tcPrChange w:id="527" w:author="Trefilová Pavla" w:date="2018-09-04T07:41:00Z">
                    <w:tcPr>
                      <w:tcW w:w="2408" w:type="dxa"/>
                      <w:gridSpan w:val="2"/>
                      <w:tcBorders>
                        <w:top w:val="single" w:sz="4" w:space="0" w:color="auto"/>
                        <w:left w:val="nil"/>
                        <w:bottom w:val="single" w:sz="4" w:space="0" w:color="auto"/>
                        <w:right w:val="single" w:sz="4" w:space="0" w:color="auto"/>
                      </w:tcBorders>
                      <w:shd w:val="clear" w:color="auto" w:fill="auto"/>
                      <w:noWrap/>
                      <w:vAlign w:val="bottom"/>
                      <w:hideMark/>
                    </w:tcPr>
                  </w:tcPrChange>
                </w:tcPr>
                <w:p w:rsidR="009276D6" w:rsidRPr="00534849" w:rsidRDefault="009276D6">
                  <w:pPr>
                    <w:rPr>
                      <w:ins w:id="528" w:author="Trefilová Pavla" w:date="2018-08-29T12:03:00Z"/>
                      <w:rFonts w:asciiTheme="minorHAnsi" w:hAnsiTheme="minorHAnsi" w:cstheme="minorHAnsi"/>
                    </w:rPr>
                  </w:pPr>
                  <w:ins w:id="529" w:author="Trefilová Pavla" w:date="2018-08-29T12:03:00Z">
                    <w:r w:rsidRPr="00534849">
                      <w:rPr>
                        <w:rFonts w:asciiTheme="minorHAnsi" w:hAnsiTheme="minorHAnsi" w:cstheme="minorHAnsi"/>
                      </w:rPr>
                      <w:t>doc. Tuček (60</w:t>
                    </w:r>
                    <w:r>
                      <w:rPr>
                        <w:rFonts w:asciiTheme="minorHAnsi" w:hAnsiTheme="minorHAnsi" w:cstheme="minorHAnsi"/>
                      </w:rPr>
                      <w:t xml:space="preserve"> %</w:t>
                    </w:r>
                    <w:r w:rsidRPr="00534849">
                      <w:rPr>
                        <w:rFonts w:asciiTheme="minorHAnsi" w:hAnsiTheme="minorHAnsi" w:cstheme="minorHAnsi"/>
                      </w:rPr>
                      <w:t>), prof. Chromjaková (40</w:t>
                    </w:r>
                    <w:r>
                      <w:rPr>
                        <w:rFonts w:asciiTheme="minorHAnsi" w:hAnsiTheme="minorHAnsi" w:cstheme="minorHAnsi"/>
                      </w:rPr>
                      <w:t xml:space="preserve"> %</w:t>
                    </w:r>
                    <w:r w:rsidRPr="00534849">
                      <w:rPr>
                        <w:rFonts w:asciiTheme="minorHAnsi" w:hAnsiTheme="minorHAnsi" w:cstheme="minorHAnsi"/>
                      </w:rPr>
                      <w:t>)</w:t>
                    </w:r>
                  </w:ins>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Change w:id="530" w:author="Trefilová Pavla" w:date="2018-09-04T07:41:00Z">
                    <w:tcPr>
                      <w:tcW w:w="1701" w:type="dxa"/>
                      <w:gridSpan w:val="2"/>
                      <w:tcBorders>
                        <w:top w:val="single" w:sz="4" w:space="0" w:color="auto"/>
                        <w:left w:val="single" w:sz="4" w:space="0" w:color="auto"/>
                        <w:bottom w:val="single" w:sz="8" w:space="0" w:color="000000"/>
                        <w:right w:val="single" w:sz="12" w:space="0" w:color="auto"/>
                      </w:tcBorders>
                      <w:shd w:val="clear" w:color="auto" w:fill="auto"/>
                      <w:noWrap/>
                      <w:vAlign w:val="center"/>
                      <w:hideMark/>
                    </w:tcPr>
                  </w:tcPrChange>
                </w:tcPr>
                <w:p w:rsidR="009276D6" w:rsidRPr="00534849" w:rsidRDefault="009276D6">
                  <w:pPr>
                    <w:rPr>
                      <w:ins w:id="531" w:author="Trefilová Pavla" w:date="2018-08-29T12:03:00Z"/>
                      <w:rFonts w:asciiTheme="minorHAnsi" w:hAnsiTheme="minorHAnsi" w:cstheme="minorHAnsi"/>
                    </w:rPr>
                  </w:pPr>
                  <w:ins w:id="532" w:author="Trefilová Pavla" w:date="2018-08-29T12:03:00Z">
                    <w:r w:rsidRPr="00534849">
                      <w:rPr>
                        <w:rFonts w:asciiTheme="minorHAnsi" w:hAnsiTheme="minorHAnsi" w:cstheme="minorHAnsi"/>
                      </w:rPr>
                      <w:t>doc. Tuček</w:t>
                    </w:r>
                  </w:ins>
                </w:p>
              </w:tc>
              <w:tc>
                <w:tcPr>
                  <w:tcW w:w="1134" w:type="dxa"/>
                  <w:tcBorders>
                    <w:top w:val="single" w:sz="4" w:space="0" w:color="auto"/>
                    <w:left w:val="single" w:sz="4" w:space="0" w:color="auto"/>
                    <w:bottom w:val="single" w:sz="8" w:space="0" w:color="000000"/>
                    <w:right w:val="single" w:sz="12" w:space="0" w:color="auto"/>
                  </w:tcBorders>
                  <w:tcPrChange w:id="533" w:author="Trefilová Pavla" w:date="2018-09-04T07:41:00Z">
                    <w:tcPr>
                      <w:tcW w:w="1134" w:type="dxa"/>
                      <w:gridSpan w:val="2"/>
                      <w:tcBorders>
                        <w:top w:val="single" w:sz="4" w:space="0" w:color="auto"/>
                        <w:left w:val="single" w:sz="4" w:space="0" w:color="auto"/>
                        <w:bottom w:val="single" w:sz="8" w:space="0" w:color="000000"/>
                        <w:right w:val="single" w:sz="12" w:space="0" w:color="auto"/>
                      </w:tcBorders>
                    </w:tcPr>
                  </w:tcPrChange>
                </w:tcPr>
                <w:p w:rsidR="009276D6" w:rsidRPr="00E24C24" w:rsidRDefault="009276D6">
                  <w:pPr>
                    <w:jc w:val="center"/>
                    <w:rPr>
                      <w:ins w:id="534" w:author="Trefilová Pavla" w:date="2018-08-29T12:03:00Z"/>
                      <w:rFonts w:asciiTheme="minorHAnsi" w:hAnsiTheme="minorHAnsi" w:cstheme="minorHAnsi"/>
                      <w:b/>
                      <w:bCs/>
                    </w:rPr>
                  </w:pPr>
                  <w:ins w:id="535" w:author="Trefilová Pavla" w:date="2018-08-29T12:03:00Z">
                    <w:r>
                      <w:rPr>
                        <w:rFonts w:asciiTheme="minorHAnsi" w:hAnsiTheme="minorHAnsi" w:cstheme="minorHAnsi"/>
                        <w:b/>
                        <w:bCs/>
                      </w:rPr>
                      <w:t>15h</w:t>
                    </w:r>
                  </w:ins>
                </w:p>
              </w:tc>
            </w:tr>
            <w:tr w:rsidR="009276D6" w:rsidRPr="005E7A33" w:rsidTr="002B0A33">
              <w:tblPrEx>
                <w:tblW w:w="8075" w:type="dxa"/>
                <w:jc w:val="center"/>
                <w:tblLayout w:type="fixed"/>
                <w:tblCellMar>
                  <w:left w:w="70" w:type="dxa"/>
                  <w:right w:w="70" w:type="dxa"/>
                </w:tblCellMar>
                <w:tblPrExChange w:id="536" w:author="Trefilová Pavla" w:date="2018-09-04T07:41:00Z">
                  <w:tblPrEx>
                    <w:tblW w:w="8075" w:type="dxa"/>
                    <w:jc w:val="center"/>
                    <w:tblLayout w:type="fixed"/>
                    <w:tblCellMar>
                      <w:left w:w="70" w:type="dxa"/>
                      <w:right w:w="70" w:type="dxa"/>
                    </w:tblCellMar>
                  </w:tblPrEx>
                </w:tblPrExChange>
              </w:tblPrEx>
              <w:trPr>
                <w:trHeight w:val="315"/>
                <w:jc w:val="center"/>
                <w:ins w:id="537" w:author="Trefilová Pavla" w:date="2018-08-29T12:03:00Z"/>
                <w:trPrChange w:id="538" w:author="Trefilová Pavla" w:date="2018-09-04T07:41:00Z">
                  <w:trPr>
                    <w:gridAfter w:val="0"/>
                    <w:trHeight w:val="315"/>
                    <w:jc w:val="center"/>
                  </w:trPr>
                </w:trPrChange>
              </w:trPr>
              <w:tc>
                <w:tcPr>
                  <w:tcW w:w="2832" w:type="dxa"/>
                  <w:tcBorders>
                    <w:top w:val="single" w:sz="4" w:space="0" w:color="auto"/>
                    <w:left w:val="single" w:sz="12" w:space="0" w:color="auto"/>
                    <w:bottom w:val="single" w:sz="4" w:space="0" w:color="auto"/>
                    <w:right w:val="single" w:sz="4" w:space="0" w:color="auto"/>
                  </w:tcBorders>
                  <w:shd w:val="clear" w:color="auto" w:fill="auto"/>
                  <w:noWrap/>
                  <w:tcPrChange w:id="539" w:author="Trefilová Pavla" w:date="2018-09-04T07:41:00Z">
                    <w:tcPr>
                      <w:tcW w:w="2832"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9276D6" w:rsidRPr="00B02B59" w:rsidRDefault="009276D6">
                  <w:pPr>
                    <w:rPr>
                      <w:ins w:id="540" w:author="Trefilová Pavla" w:date="2018-08-29T12:03:00Z"/>
                      <w:rFonts w:asciiTheme="minorHAnsi" w:hAnsiTheme="minorHAnsi" w:cstheme="minorHAnsi"/>
                      <w:b/>
                    </w:rPr>
                  </w:pPr>
                  <w:ins w:id="541" w:author="Trefilová Pavla" w:date="2018-08-29T12:03:00Z">
                    <w:r w:rsidRPr="00B02B59">
                      <w:rPr>
                        <w:rFonts w:asciiTheme="minorHAnsi" w:hAnsiTheme="minorHAnsi" w:cstheme="minorHAnsi"/>
                        <w:b/>
                      </w:rPr>
                      <w:t>Systémové inženýrství</w:t>
                    </w:r>
                  </w:ins>
                </w:p>
              </w:tc>
              <w:tc>
                <w:tcPr>
                  <w:tcW w:w="2408" w:type="dxa"/>
                  <w:tcBorders>
                    <w:top w:val="single" w:sz="4" w:space="0" w:color="auto"/>
                    <w:left w:val="nil"/>
                    <w:bottom w:val="single" w:sz="4" w:space="0" w:color="auto"/>
                    <w:right w:val="single" w:sz="4" w:space="0" w:color="auto"/>
                  </w:tcBorders>
                  <w:shd w:val="clear" w:color="auto" w:fill="auto"/>
                  <w:noWrap/>
                  <w:tcPrChange w:id="542" w:author="Trefilová Pavla" w:date="2018-09-04T07:41:00Z">
                    <w:tcPr>
                      <w:tcW w:w="2408" w:type="dxa"/>
                      <w:gridSpan w:val="2"/>
                      <w:tcBorders>
                        <w:top w:val="single" w:sz="4" w:space="0" w:color="auto"/>
                        <w:left w:val="nil"/>
                        <w:bottom w:val="single" w:sz="4" w:space="0" w:color="auto"/>
                        <w:right w:val="single" w:sz="4" w:space="0" w:color="auto"/>
                      </w:tcBorders>
                      <w:shd w:val="clear" w:color="auto" w:fill="auto"/>
                      <w:noWrap/>
                    </w:tcPr>
                  </w:tcPrChange>
                </w:tcPr>
                <w:p w:rsidR="009276D6" w:rsidRPr="00534849" w:rsidRDefault="009276D6">
                  <w:pPr>
                    <w:rPr>
                      <w:ins w:id="543" w:author="Trefilová Pavla" w:date="2018-08-29T12:03:00Z"/>
                      <w:rFonts w:asciiTheme="minorHAnsi" w:hAnsiTheme="minorHAnsi" w:cstheme="minorHAnsi"/>
                    </w:rPr>
                  </w:pPr>
                  <w:ins w:id="544" w:author="Trefilová Pavla" w:date="2018-08-29T12:03:00Z">
                    <w:r>
                      <w:rPr>
                        <w:rFonts w:asciiTheme="minorHAnsi" w:hAnsiTheme="minorHAnsi" w:cstheme="minorHAnsi"/>
                      </w:rPr>
                      <w:t xml:space="preserve">prof. </w:t>
                    </w:r>
                    <w:r w:rsidRPr="00534849">
                      <w:rPr>
                        <w:rFonts w:asciiTheme="minorHAnsi" w:hAnsiTheme="minorHAnsi" w:cstheme="minorHAnsi"/>
                      </w:rPr>
                      <w:t>Chromjaková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ins>
                </w:p>
              </w:tc>
              <w:tc>
                <w:tcPr>
                  <w:tcW w:w="1701" w:type="dxa"/>
                  <w:tcBorders>
                    <w:top w:val="single" w:sz="4" w:space="0" w:color="auto"/>
                    <w:left w:val="single" w:sz="4" w:space="0" w:color="auto"/>
                    <w:bottom w:val="single" w:sz="8" w:space="0" w:color="000000"/>
                    <w:right w:val="single" w:sz="12" w:space="0" w:color="auto"/>
                  </w:tcBorders>
                  <w:shd w:val="clear" w:color="auto" w:fill="auto"/>
                  <w:noWrap/>
                  <w:tcPrChange w:id="545" w:author="Trefilová Pavla" w:date="2018-09-04T07:41:00Z">
                    <w:tcPr>
                      <w:tcW w:w="1701" w:type="dxa"/>
                      <w:gridSpan w:val="2"/>
                      <w:tcBorders>
                        <w:top w:val="single" w:sz="4" w:space="0" w:color="auto"/>
                        <w:left w:val="single" w:sz="4" w:space="0" w:color="auto"/>
                        <w:bottom w:val="single" w:sz="8" w:space="0" w:color="000000"/>
                        <w:right w:val="single" w:sz="12" w:space="0" w:color="auto"/>
                      </w:tcBorders>
                      <w:shd w:val="clear" w:color="auto" w:fill="auto"/>
                      <w:noWrap/>
                    </w:tcPr>
                  </w:tcPrChange>
                </w:tcPr>
                <w:p w:rsidR="009276D6" w:rsidRPr="00534849" w:rsidRDefault="009276D6">
                  <w:pPr>
                    <w:rPr>
                      <w:ins w:id="546" w:author="Trefilová Pavla" w:date="2018-08-29T12:03:00Z"/>
                      <w:rFonts w:asciiTheme="minorHAnsi" w:hAnsiTheme="minorHAnsi" w:cstheme="minorHAnsi"/>
                    </w:rPr>
                  </w:pPr>
                  <w:ins w:id="547" w:author="Trefilová Pavla" w:date="2018-08-29T12:03:00Z">
                    <w:r w:rsidRPr="00534849">
                      <w:rPr>
                        <w:rFonts w:asciiTheme="minorHAnsi" w:hAnsiTheme="minorHAnsi" w:cstheme="minorHAnsi"/>
                      </w:rPr>
                      <w:t>prof. Chromjaková</w:t>
                    </w:r>
                  </w:ins>
                </w:p>
              </w:tc>
              <w:tc>
                <w:tcPr>
                  <w:tcW w:w="1134" w:type="dxa"/>
                  <w:tcBorders>
                    <w:top w:val="single" w:sz="4" w:space="0" w:color="auto"/>
                    <w:left w:val="single" w:sz="4" w:space="0" w:color="auto"/>
                    <w:bottom w:val="single" w:sz="8" w:space="0" w:color="000000"/>
                    <w:right w:val="single" w:sz="12" w:space="0" w:color="auto"/>
                  </w:tcBorders>
                  <w:tcPrChange w:id="548" w:author="Trefilová Pavla" w:date="2018-09-04T07:41:00Z">
                    <w:tcPr>
                      <w:tcW w:w="1134" w:type="dxa"/>
                      <w:gridSpan w:val="2"/>
                      <w:tcBorders>
                        <w:top w:val="single" w:sz="4" w:space="0" w:color="auto"/>
                        <w:left w:val="single" w:sz="4" w:space="0" w:color="auto"/>
                        <w:bottom w:val="single" w:sz="8" w:space="0" w:color="000000"/>
                        <w:right w:val="single" w:sz="12" w:space="0" w:color="auto"/>
                      </w:tcBorders>
                    </w:tcPr>
                  </w:tcPrChange>
                </w:tcPr>
                <w:p w:rsidR="009276D6" w:rsidRDefault="009276D6">
                  <w:pPr>
                    <w:jc w:val="center"/>
                    <w:rPr>
                      <w:ins w:id="549" w:author="Trefilová Pavla" w:date="2018-08-29T12:03:00Z"/>
                      <w:rFonts w:asciiTheme="minorHAnsi" w:hAnsiTheme="minorHAnsi" w:cstheme="minorHAnsi"/>
                      <w:b/>
                      <w:bCs/>
                    </w:rPr>
                  </w:pPr>
                  <w:ins w:id="550" w:author="Trefilová Pavla" w:date="2018-08-29T12:03:00Z">
                    <w:r w:rsidRPr="002C0363">
                      <w:rPr>
                        <w:rFonts w:asciiTheme="minorHAnsi" w:hAnsiTheme="minorHAnsi" w:cstheme="minorHAnsi"/>
                        <w:b/>
                        <w:bCs/>
                      </w:rPr>
                      <w:t>15h</w:t>
                    </w:r>
                  </w:ins>
                </w:p>
              </w:tc>
            </w:tr>
            <w:tr w:rsidR="009276D6" w:rsidRPr="005E7A33" w:rsidTr="002B0A33">
              <w:tblPrEx>
                <w:tblW w:w="8075" w:type="dxa"/>
                <w:jc w:val="center"/>
                <w:tblLayout w:type="fixed"/>
                <w:tblCellMar>
                  <w:left w:w="70" w:type="dxa"/>
                  <w:right w:w="70" w:type="dxa"/>
                </w:tblCellMar>
                <w:tblPrExChange w:id="551" w:author="Trefilová Pavla" w:date="2018-09-04T07:41:00Z">
                  <w:tblPrEx>
                    <w:tblW w:w="8075" w:type="dxa"/>
                    <w:jc w:val="center"/>
                    <w:tblLayout w:type="fixed"/>
                    <w:tblCellMar>
                      <w:left w:w="70" w:type="dxa"/>
                      <w:right w:w="70" w:type="dxa"/>
                    </w:tblCellMar>
                  </w:tblPrEx>
                </w:tblPrExChange>
              </w:tblPrEx>
              <w:trPr>
                <w:trHeight w:val="315"/>
                <w:jc w:val="center"/>
                <w:ins w:id="552" w:author="Trefilová Pavla" w:date="2018-08-29T12:03:00Z"/>
                <w:trPrChange w:id="553" w:author="Trefilová Pavla" w:date="2018-09-04T07:41:00Z">
                  <w:trPr>
                    <w:gridAfter w:val="0"/>
                    <w:trHeight w:val="315"/>
                    <w:jc w:val="center"/>
                  </w:trPr>
                </w:trPrChange>
              </w:trPr>
              <w:tc>
                <w:tcPr>
                  <w:tcW w:w="2832" w:type="dxa"/>
                  <w:tcBorders>
                    <w:top w:val="single" w:sz="4" w:space="0" w:color="auto"/>
                    <w:left w:val="single" w:sz="12" w:space="0" w:color="auto"/>
                    <w:bottom w:val="single" w:sz="4" w:space="0" w:color="auto"/>
                    <w:right w:val="single" w:sz="4" w:space="0" w:color="auto"/>
                  </w:tcBorders>
                  <w:shd w:val="clear" w:color="auto" w:fill="auto"/>
                  <w:noWrap/>
                  <w:tcPrChange w:id="554" w:author="Trefilová Pavla" w:date="2018-09-04T07:41:00Z">
                    <w:tcPr>
                      <w:tcW w:w="2832"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9276D6" w:rsidRDefault="009276D6">
                  <w:pPr>
                    <w:rPr>
                      <w:ins w:id="555" w:author="Trefilová Pavla" w:date="2018-08-29T12:03:00Z"/>
                      <w:rFonts w:asciiTheme="minorHAnsi" w:hAnsiTheme="minorHAnsi" w:cstheme="minorHAnsi"/>
                      <w:b/>
                    </w:rPr>
                  </w:pPr>
                  <w:ins w:id="556" w:author="Trefilová Pavla" w:date="2018-08-29T12:03:00Z">
                    <w:r>
                      <w:rPr>
                        <w:rFonts w:asciiTheme="minorHAnsi" w:hAnsiTheme="minorHAnsi" w:cstheme="minorHAnsi"/>
                        <w:b/>
                      </w:rPr>
                      <w:t>Odborná komunikace v angličtině</w:t>
                    </w:r>
                  </w:ins>
                </w:p>
                <w:p w:rsidR="009276D6" w:rsidRPr="00795B1D" w:rsidRDefault="009276D6">
                  <w:pPr>
                    <w:pStyle w:val="Odstavecseseznamem"/>
                    <w:numPr>
                      <w:ilvl w:val="0"/>
                      <w:numId w:val="39"/>
                    </w:numPr>
                    <w:rPr>
                      <w:ins w:id="557" w:author="Trefilová Pavla" w:date="2018-08-29T12:03:00Z"/>
                      <w:rFonts w:asciiTheme="minorHAnsi" w:hAnsiTheme="minorHAnsi" w:cstheme="minorHAnsi"/>
                      <w:b/>
                    </w:rPr>
                  </w:pPr>
                  <w:ins w:id="558" w:author="Trefilová Pavla" w:date="2018-08-29T12:03:00Z">
                    <w:r w:rsidRPr="00795B1D">
                      <w:rPr>
                        <w:rFonts w:asciiTheme="minorHAnsi" w:hAnsiTheme="minorHAnsi" w:cstheme="minorHAnsi"/>
                        <w:rPrChange w:id="559" w:author="Michal Pilík" w:date="2018-08-30T08:35:00Z">
                          <w:rPr/>
                        </w:rPrChange>
                      </w:rPr>
                      <w:t>Angličtina</w:t>
                    </w:r>
                  </w:ins>
                </w:p>
                <w:p w:rsidR="009276D6" w:rsidRPr="00795B1D" w:rsidRDefault="009276D6">
                  <w:pPr>
                    <w:pStyle w:val="Odstavecseseznamem"/>
                    <w:numPr>
                      <w:ilvl w:val="0"/>
                      <w:numId w:val="39"/>
                    </w:numPr>
                    <w:rPr>
                      <w:ins w:id="560" w:author="Trefilová Pavla" w:date="2018-08-29T12:03:00Z"/>
                      <w:rFonts w:asciiTheme="minorHAnsi" w:hAnsiTheme="minorHAnsi" w:cstheme="minorHAnsi"/>
                      <w:b/>
                    </w:rPr>
                  </w:pPr>
                  <w:ins w:id="561" w:author="Trefilová Pavla" w:date="2018-08-29T12:03:00Z">
                    <w:r w:rsidRPr="00795B1D">
                      <w:rPr>
                        <w:rFonts w:asciiTheme="minorHAnsi" w:hAnsiTheme="minorHAnsi" w:cstheme="minorHAnsi"/>
                        <w:rPrChange w:id="562" w:author="Michal Pilík" w:date="2018-08-30T08:35:00Z">
                          <w:rPr/>
                        </w:rPrChange>
                      </w:rPr>
                      <w:t>Akademické prezentace</w:t>
                    </w:r>
                  </w:ins>
                </w:p>
                <w:p w:rsidR="009276D6" w:rsidRPr="00795B1D" w:rsidRDefault="009276D6">
                  <w:pPr>
                    <w:pStyle w:val="Odstavecseseznamem"/>
                    <w:numPr>
                      <w:ilvl w:val="0"/>
                      <w:numId w:val="39"/>
                    </w:numPr>
                    <w:rPr>
                      <w:ins w:id="563" w:author="Trefilová Pavla" w:date="2018-08-29T12:03:00Z"/>
                      <w:rFonts w:asciiTheme="minorHAnsi" w:hAnsiTheme="minorHAnsi" w:cstheme="minorHAnsi"/>
                      <w:b/>
                    </w:rPr>
                  </w:pPr>
                  <w:ins w:id="564" w:author="Trefilová Pavla" w:date="2018-08-29T12:03:00Z">
                    <w:r w:rsidRPr="00795B1D">
                      <w:rPr>
                        <w:rFonts w:asciiTheme="minorHAnsi" w:hAnsiTheme="minorHAnsi" w:cstheme="minorHAnsi"/>
                        <w:rPrChange w:id="565" w:author="Michal Pilík" w:date="2018-08-30T08:35:00Z">
                          <w:rPr/>
                        </w:rPrChange>
                      </w:rPr>
                      <w:t>Akademické psaní</w:t>
                    </w:r>
                  </w:ins>
                </w:p>
                <w:p w:rsidR="009276D6" w:rsidRPr="00B02B59" w:rsidRDefault="009276D6">
                  <w:pPr>
                    <w:pStyle w:val="Odstavecseseznamem"/>
                    <w:numPr>
                      <w:ilvl w:val="0"/>
                      <w:numId w:val="39"/>
                    </w:numPr>
                    <w:rPr>
                      <w:ins w:id="566" w:author="Trefilová Pavla" w:date="2018-08-29T12:03:00Z"/>
                      <w:rFonts w:asciiTheme="minorHAnsi" w:hAnsiTheme="minorHAnsi" w:cstheme="minorHAnsi"/>
                      <w:b/>
                    </w:rPr>
                  </w:pPr>
                  <w:ins w:id="567" w:author="Trefilová Pavla" w:date="2018-08-29T12:03:00Z">
                    <w:r w:rsidRPr="00795B1D">
                      <w:rPr>
                        <w:rFonts w:asciiTheme="minorHAnsi" w:hAnsiTheme="minorHAnsi" w:cstheme="minorHAnsi"/>
                        <w:rPrChange w:id="568" w:author="Michal Pilík" w:date="2018-08-30T08:35:00Z">
                          <w:rPr/>
                        </w:rPrChange>
                      </w:rPr>
                      <w:t>Anglická obchodní korespondence</w:t>
                    </w:r>
                  </w:ins>
                </w:p>
              </w:tc>
              <w:tc>
                <w:tcPr>
                  <w:tcW w:w="2408" w:type="dxa"/>
                  <w:tcBorders>
                    <w:top w:val="single" w:sz="4" w:space="0" w:color="auto"/>
                    <w:left w:val="nil"/>
                    <w:bottom w:val="single" w:sz="4" w:space="0" w:color="auto"/>
                    <w:right w:val="single" w:sz="4" w:space="0" w:color="auto"/>
                  </w:tcBorders>
                  <w:shd w:val="clear" w:color="auto" w:fill="auto"/>
                  <w:noWrap/>
                  <w:tcPrChange w:id="569" w:author="Trefilová Pavla" w:date="2018-09-04T07:41:00Z">
                    <w:tcPr>
                      <w:tcW w:w="2408" w:type="dxa"/>
                      <w:gridSpan w:val="2"/>
                      <w:tcBorders>
                        <w:top w:val="single" w:sz="4" w:space="0" w:color="auto"/>
                        <w:left w:val="nil"/>
                        <w:bottom w:val="single" w:sz="4" w:space="0" w:color="auto"/>
                        <w:right w:val="single" w:sz="4" w:space="0" w:color="auto"/>
                      </w:tcBorders>
                      <w:shd w:val="clear" w:color="auto" w:fill="auto"/>
                      <w:noWrap/>
                    </w:tcPr>
                  </w:tcPrChange>
                </w:tcPr>
                <w:p w:rsidR="009276D6" w:rsidRDefault="009276D6">
                  <w:pPr>
                    <w:rPr>
                      <w:ins w:id="570" w:author="Trefilová Pavla" w:date="2018-08-29T12:03:00Z"/>
                      <w:rFonts w:asciiTheme="minorHAnsi" w:hAnsiTheme="minorHAnsi" w:cstheme="minorHAnsi"/>
                    </w:rPr>
                  </w:pPr>
                  <w:ins w:id="571" w:author="Trefilová Pavla" w:date="2018-08-29T12:03:00Z">
                    <w:r>
                      <w:rPr>
                        <w:rFonts w:asciiTheme="minorHAnsi" w:hAnsiTheme="minorHAnsi" w:cstheme="minorHAnsi"/>
                      </w:rPr>
                      <w:t>Mgr. Atcheson (100 %)</w:t>
                    </w:r>
                  </w:ins>
                </w:p>
                <w:p w:rsidR="009276D6" w:rsidRPr="004C269C" w:rsidRDefault="009276D6">
                  <w:pPr>
                    <w:rPr>
                      <w:ins w:id="572" w:author="Trefilová Pavla" w:date="2018-08-29T12:03:00Z"/>
                      <w:rFonts w:asciiTheme="minorHAnsi" w:hAnsiTheme="minorHAnsi" w:cstheme="minorHAnsi"/>
                    </w:rPr>
                  </w:pPr>
                  <w:ins w:id="573" w:author="Trefilová Pavla" w:date="2018-08-29T12:03:00Z">
                    <w:r w:rsidRPr="004C269C">
                      <w:rPr>
                        <w:rFonts w:asciiTheme="minorHAnsi" w:hAnsiTheme="minorHAnsi" w:cstheme="minorHAnsi"/>
                      </w:rPr>
                      <w:t>Mgr. Orsavová</w:t>
                    </w:r>
                  </w:ins>
                </w:p>
                <w:p w:rsidR="009276D6" w:rsidRPr="00534849" w:rsidRDefault="009276D6">
                  <w:pPr>
                    <w:rPr>
                      <w:ins w:id="574" w:author="Trefilová Pavla" w:date="2018-08-29T12:03:00Z"/>
                      <w:rFonts w:asciiTheme="minorHAnsi" w:hAnsiTheme="minorHAnsi" w:cstheme="minorHAnsi"/>
                    </w:rPr>
                  </w:pPr>
                  <w:ins w:id="575" w:author="Trefilová Pavla" w:date="2018-08-29T12:03:00Z">
                    <w:r>
                      <w:rPr>
                        <w:rStyle w:val="Hypertextovodkaz"/>
                        <w:rFonts w:asciiTheme="minorHAnsi" w:hAnsiTheme="minorHAnsi"/>
                        <w:color w:val="auto"/>
                        <w:u w:val="none"/>
                      </w:rPr>
                      <w:fldChar w:fldCharType="begin"/>
                    </w:r>
                    <w:r>
                      <w:rPr>
                        <w:rStyle w:val="Hypertextovodkaz"/>
                        <w:rFonts w:asciiTheme="minorHAnsi" w:hAnsiTheme="minorHAnsi"/>
                        <w:color w:val="auto"/>
                        <w:u w:val="none"/>
                      </w:rP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rPr>
                        <w:rStyle w:val="Hypertextovodkaz"/>
                        <w:rFonts w:asciiTheme="minorHAnsi" w:hAnsiTheme="minorHAnsi"/>
                        <w:color w:val="auto"/>
                        <w:u w:val="none"/>
                      </w:rPr>
                      <w:fldChar w:fldCharType="separate"/>
                    </w:r>
                    <w:r w:rsidRPr="004C269C">
                      <w:rPr>
                        <w:rStyle w:val="Hypertextovodkaz"/>
                        <w:rFonts w:asciiTheme="minorHAnsi" w:hAnsiTheme="minorHAnsi"/>
                        <w:color w:val="auto"/>
                        <w:u w:val="none"/>
                      </w:rPr>
                      <w:t>Ing. Svobodová, MSc.</w:t>
                    </w:r>
                    <w:r>
                      <w:rPr>
                        <w:rStyle w:val="Hypertextovodkaz"/>
                        <w:rFonts w:asciiTheme="minorHAnsi" w:hAnsiTheme="minorHAnsi"/>
                        <w:color w:val="auto"/>
                        <w:u w:val="none"/>
                      </w:rPr>
                      <w:fldChar w:fldCharType="end"/>
                    </w:r>
                    <w:r w:rsidRPr="00893B79">
                      <w:rPr>
                        <w:rStyle w:val="Hypertextovodkaz"/>
                        <w:color w:val="auto"/>
                        <w:u w:val="none"/>
                      </w:rPr>
                      <w:t xml:space="preserve"> </w:t>
                    </w:r>
                  </w:ins>
                </w:p>
              </w:tc>
              <w:tc>
                <w:tcPr>
                  <w:tcW w:w="1701" w:type="dxa"/>
                  <w:tcBorders>
                    <w:top w:val="single" w:sz="4" w:space="0" w:color="auto"/>
                    <w:left w:val="single" w:sz="4" w:space="0" w:color="auto"/>
                    <w:bottom w:val="single" w:sz="8" w:space="0" w:color="000000"/>
                    <w:right w:val="single" w:sz="12" w:space="0" w:color="auto"/>
                  </w:tcBorders>
                  <w:shd w:val="clear" w:color="auto" w:fill="auto"/>
                  <w:noWrap/>
                  <w:tcPrChange w:id="576" w:author="Trefilová Pavla" w:date="2018-09-04T07:41:00Z">
                    <w:tcPr>
                      <w:tcW w:w="1701" w:type="dxa"/>
                      <w:gridSpan w:val="2"/>
                      <w:tcBorders>
                        <w:top w:val="single" w:sz="4" w:space="0" w:color="auto"/>
                        <w:left w:val="single" w:sz="4" w:space="0" w:color="auto"/>
                        <w:bottom w:val="single" w:sz="8" w:space="0" w:color="000000"/>
                        <w:right w:val="single" w:sz="12" w:space="0" w:color="auto"/>
                      </w:tcBorders>
                      <w:shd w:val="clear" w:color="auto" w:fill="auto"/>
                      <w:noWrap/>
                    </w:tcPr>
                  </w:tcPrChange>
                </w:tcPr>
                <w:p w:rsidR="009276D6" w:rsidRPr="00534849" w:rsidRDefault="009276D6">
                  <w:pPr>
                    <w:rPr>
                      <w:ins w:id="577" w:author="Trefilová Pavla" w:date="2018-08-29T12:03:00Z"/>
                      <w:rFonts w:asciiTheme="minorHAnsi" w:hAnsiTheme="minorHAnsi" w:cstheme="minorHAnsi"/>
                    </w:rPr>
                  </w:pPr>
                  <w:ins w:id="578" w:author="Trefilová Pavla" w:date="2018-08-29T12:03:00Z">
                    <w:r>
                      <w:rPr>
                        <w:rFonts w:asciiTheme="minorHAnsi" w:hAnsiTheme="minorHAnsi" w:cstheme="minorHAnsi"/>
                      </w:rPr>
                      <w:t>Mgr. Atcheson</w:t>
                    </w:r>
                  </w:ins>
                </w:p>
              </w:tc>
              <w:tc>
                <w:tcPr>
                  <w:tcW w:w="1134" w:type="dxa"/>
                  <w:tcBorders>
                    <w:top w:val="single" w:sz="4" w:space="0" w:color="auto"/>
                    <w:left w:val="single" w:sz="4" w:space="0" w:color="auto"/>
                    <w:bottom w:val="single" w:sz="8" w:space="0" w:color="000000"/>
                    <w:right w:val="single" w:sz="12" w:space="0" w:color="auto"/>
                  </w:tcBorders>
                  <w:tcPrChange w:id="579" w:author="Trefilová Pavla" w:date="2018-09-04T07:41:00Z">
                    <w:tcPr>
                      <w:tcW w:w="1134" w:type="dxa"/>
                      <w:gridSpan w:val="2"/>
                      <w:tcBorders>
                        <w:top w:val="single" w:sz="4" w:space="0" w:color="auto"/>
                        <w:left w:val="single" w:sz="4" w:space="0" w:color="auto"/>
                        <w:bottom w:val="single" w:sz="8" w:space="0" w:color="000000"/>
                        <w:right w:val="single" w:sz="12" w:space="0" w:color="auto"/>
                      </w:tcBorders>
                    </w:tcPr>
                  </w:tcPrChange>
                </w:tcPr>
                <w:p w:rsidR="009276D6" w:rsidRDefault="009276D6">
                  <w:pPr>
                    <w:jc w:val="center"/>
                    <w:rPr>
                      <w:ins w:id="580" w:author="Trefilová Pavla" w:date="2018-08-29T12:03:00Z"/>
                      <w:rFonts w:asciiTheme="minorHAnsi" w:hAnsiTheme="minorHAnsi" w:cstheme="minorHAnsi"/>
                      <w:b/>
                      <w:bCs/>
                    </w:rPr>
                  </w:pPr>
                  <w:ins w:id="581" w:author="Trefilová Pavla" w:date="2018-08-29T12:03:00Z">
                    <w:r>
                      <w:rPr>
                        <w:rFonts w:asciiTheme="minorHAnsi" w:hAnsiTheme="minorHAnsi" w:cstheme="minorHAnsi"/>
                        <w:b/>
                        <w:bCs/>
                      </w:rPr>
                      <w:t>60h</w:t>
                    </w:r>
                  </w:ins>
                </w:p>
              </w:tc>
            </w:tr>
            <w:tr w:rsidR="009276D6" w:rsidRPr="005E7A33" w:rsidTr="002B0A33">
              <w:tblPrEx>
                <w:tblW w:w="8075" w:type="dxa"/>
                <w:jc w:val="center"/>
                <w:tblLayout w:type="fixed"/>
                <w:tblCellMar>
                  <w:left w:w="70" w:type="dxa"/>
                  <w:right w:w="70" w:type="dxa"/>
                </w:tblCellMar>
                <w:tblPrExChange w:id="582" w:author="Trefilová Pavla" w:date="2018-09-04T07:41:00Z">
                  <w:tblPrEx>
                    <w:tblW w:w="8075" w:type="dxa"/>
                    <w:jc w:val="center"/>
                    <w:tblLayout w:type="fixed"/>
                    <w:tblCellMar>
                      <w:left w:w="70" w:type="dxa"/>
                      <w:right w:w="70" w:type="dxa"/>
                    </w:tblCellMar>
                  </w:tblPrEx>
                </w:tblPrExChange>
              </w:tblPrEx>
              <w:trPr>
                <w:trHeight w:val="330"/>
                <w:jc w:val="center"/>
                <w:ins w:id="583" w:author="Trefilová Pavla" w:date="2018-08-29T12:03:00Z"/>
                <w:trPrChange w:id="584" w:author="Trefilová Pavla" w:date="2018-09-04T07:41:00Z">
                  <w:trPr>
                    <w:gridAfter w:val="0"/>
                    <w:trHeight w:val="330"/>
                    <w:jc w:val="center"/>
                  </w:trPr>
                </w:trPrChange>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hideMark/>
                  <w:tcPrChange w:id="585" w:author="Trefilová Pavla" w:date="2018-09-04T07:41:00Z">
                    <w:tcPr>
                      <w:tcW w:w="8075" w:type="dxa"/>
                      <w:gridSpan w:val="8"/>
                      <w:tcBorders>
                        <w:top w:val="single" w:sz="12" w:space="0" w:color="auto"/>
                        <w:left w:val="single" w:sz="12" w:space="0" w:color="auto"/>
                        <w:bottom w:val="single" w:sz="12" w:space="0" w:color="auto"/>
                        <w:right w:val="single" w:sz="12" w:space="0" w:color="auto"/>
                      </w:tcBorders>
                      <w:shd w:val="clear" w:color="auto" w:fill="auto"/>
                      <w:noWrap/>
                      <w:vAlign w:val="bottom"/>
                      <w:hideMark/>
                    </w:tcPr>
                  </w:tcPrChange>
                </w:tcPr>
                <w:p w:rsidR="009276D6" w:rsidRPr="00E24C24" w:rsidRDefault="009276D6">
                  <w:pPr>
                    <w:jc w:val="center"/>
                    <w:rPr>
                      <w:ins w:id="586" w:author="Trefilová Pavla" w:date="2018-08-29T12:03:00Z"/>
                      <w:rFonts w:asciiTheme="minorHAnsi" w:hAnsiTheme="minorHAnsi" w:cstheme="minorHAnsi"/>
                      <w:b/>
                      <w:bCs/>
                    </w:rPr>
                    <w:pPrChange w:id="587" w:author="Trefilová Pavla" w:date="2018-09-04T07:41:00Z">
                      <w:pPr/>
                    </w:pPrChange>
                  </w:pPr>
                  <w:ins w:id="588" w:author="Trefilová Pavla" w:date="2018-08-29T12:03:00Z">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ins>
                </w:p>
              </w:tc>
            </w:tr>
            <w:tr w:rsidR="009276D6" w:rsidRPr="005E7A33" w:rsidTr="002B0A33">
              <w:tblPrEx>
                <w:tblW w:w="8075" w:type="dxa"/>
                <w:jc w:val="center"/>
                <w:tblLayout w:type="fixed"/>
                <w:tblCellMar>
                  <w:left w:w="70" w:type="dxa"/>
                  <w:right w:w="70" w:type="dxa"/>
                </w:tblCellMar>
                <w:tblPrExChange w:id="589" w:author="Trefilová Pavla" w:date="2018-09-04T07:41:00Z">
                  <w:tblPrEx>
                    <w:tblW w:w="8075" w:type="dxa"/>
                    <w:jc w:val="center"/>
                    <w:tblLayout w:type="fixed"/>
                    <w:tblCellMar>
                      <w:left w:w="70" w:type="dxa"/>
                      <w:right w:w="70" w:type="dxa"/>
                    </w:tblCellMar>
                  </w:tblPrEx>
                </w:tblPrExChange>
              </w:tblPrEx>
              <w:trPr>
                <w:trHeight w:val="330"/>
                <w:jc w:val="center"/>
                <w:ins w:id="590" w:author="Trefilová Pavla" w:date="2018-08-29T12:03:00Z"/>
                <w:trPrChange w:id="591" w:author="Trefilová Pavla" w:date="2018-09-04T07:41:00Z">
                  <w:trPr>
                    <w:gridAfter w:val="0"/>
                    <w:trHeight w:val="33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Change w:id="592" w:author="Trefilová Pavla" w:date="2018-09-04T07:41:00Z">
                    <w:tcPr>
                      <w:tcW w:w="2832"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hideMark/>
                    </w:tcPr>
                  </w:tcPrChange>
                </w:tcPr>
                <w:p w:rsidR="009276D6" w:rsidRPr="00534849" w:rsidRDefault="009276D6">
                  <w:pPr>
                    <w:rPr>
                      <w:ins w:id="593" w:author="Trefilová Pavla" w:date="2018-08-29T12:03:00Z"/>
                      <w:rFonts w:asciiTheme="minorHAnsi" w:hAnsiTheme="minorHAnsi" w:cstheme="minorHAnsi"/>
                      <w:b/>
                    </w:rPr>
                  </w:pPr>
                  <w:ins w:id="594" w:author="Trefilová Pavla" w:date="2018-08-29T12:03:00Z">
                    <w:r w:rsidRPr="00B02B59">
                      <w:rPr>
                        <w:rFonts w:asciiTheme="minorHAnsi" w:hAnsiTheme="minorHAnsi" w:cstheme="minorHAnsi"/>
                        <w:b/>
                      </w:rPr>
                      <w:t>Průmyslové inženýrství a inovativní výrobní koncepty</w:t>
                    </w:r>
                  </w:ins>
                </w:p>
              </w:tc>
              <w:tc>
                <w:tcPr>
                  <w:tcW w:w="2408" w:type="dxa"/>
                  <w:tcBorders>
                    <w:top w:val="single" w:sz="12" w:space="0" w:color="auto"/>
                    <w:left w:val="nil"/>
                    <w:bottom w:val="single" w:sz="4" w:space="0" w:color="auto"/>
                    <w:right w:val="single" w:sz="4" w:space="0" w:color="auto"/>
                  </w:tcBorders>
                  <w:shd w:val="clear" w:color="auto" w:fill="auto"/>
                  <w:noWrap/>
                  <w:hideMark/>
                  <w:tcPrChange w:id="595" w:author="Trefilová Pavla" w:date="2018-09-04T07:41:00Z">
                    <w:tcPr>
                      <w:tcW w:w="2408" w:type="dxa"/>
                      <w:gridSpan w:val="2"/>
                      <w:tcBorders>
                        <w:top w:val="single" w:sz="12" w:space="0" w:color="auto"/>
                        <w:left w:val="nil"/>
                        <w:bottom w:val="single" w:sz="4" w:space="0" w:color="auto"/>
                        <w:right w:val="single" w:sz="4" w:space="0" w:color="auto"/>
                      </w:tcBorders>
                      <w:shd w:val="clear" w:color="auto" w:fill="auto"/>
                      <w:noWrap/>
                      <w:hideMark/>
                    </w:tcPr>
                  </w:tcPrChange>
                </w:tcPr>
                <w:p w:rsidR="009276D6" w:rsidRPr="00534849" w:rsidRDefault="009276D6">
                  <w:pPr>
                    <w:rPr>
                      <w:ins w:id="596" w:author="Trefilová Pavla" w:date="2018-08-29T12:03:00Z"/>
                      <w:rFonts w:asciiTheme="minorHAnsi" w:hAnsiTheme="minorHAnsi" w:cstheme="minorHAnsi"/>
                    </w:rPr>
                  </w:pPr>
                  <w:ins w:id="597" w:author="Trefilová Pavla" w:date="2018-08-29T12:03:00Z">
                    <w:r>
                      <w:rPr>
                        <w:rFonts w:asciiTheme="minorHAnsi" w:hAnsiTheme="minorHAnsi" w:cstheme="minorHAnsi"/>
                      </w:rPr>
                      <w:t xml:space="preserve">prof. </w:t>
                    </w:r>
                    <w:r w:rsidR="005F7D27">
                      <w:rPr>
                        <w:rFonts w:asciiTheme="minorHAnsi" w:hAnsiTheme="minorHAnsi" w:cstheme="minorHAnsi"/>
                      </w:rPr>
                      <w:t>Chromjaková (75</w:t>
                    </w:r>
                    <w:r>
                      <w:rPr>
                        <w:rFonts w:asciiTheme="minorHAnsi" w:hAnsiTheme="minorHAnsi" w:cstheme="minorHAnsi"/>
                      </w:rPr>
                      <w:t xml:space="preserve"> %</w:t>
                    </w:r>
                    <w:r w:rsidRPr="00534849">
                      <w:rPr>
                        <w:rFonts w:asciiTheme="minorHAnsi" w:hAnsiTheme="minorHAnsi" w:cstheme="minorHAnsi"/>
                      </w:rPr>
                      <w:t>)</w:t>
                    </w:r>
                  </w:ins>
                  <w:ins w:id="598" w:author="Trefilová Pavla" w:date="2018-08-29T15:22:00Z">
                    <w:r w:rsidR="005F7D27">
                      <w:rPr>
                        <w:rFonts w:asciiTheme="minorHAnsi" w:hAnsiTheme="minorHAnsi" w:cstheme="minorHAnsi"/>
                      </w:rPr>
                      <w:t>, prof. Molnár (</w:t>
                    </w:r>
                  </w:ins>
                  <w:ins w:id="599" w:author="Michal Pilík" w:date="2018-08-30T08:12:00Z">
                    <w:r w:rsidR="004B1E4D">
                      <w:rPr>
                        <w:rFonts w:asciiTheme="minorHAnsi" w:hAnsiTheme="minorHAnsi" w:cstheme="minorHAnsi"/>
                      </w:rPr>
                      <w:t>2</w:t>
                    </w:r>
                  </w:ins>
                  <w:ins w:id="600" w:author="Trefilová Pavla" w:date="2018-08-29T15:22:00Z">
                    <w:del w:id="601" w:author="Michal Pilík" w:date="2018-08-30T08:12:00Z">
                      <w:r w:rsidR="005F7D27" w:rsidDel="004B1E4D">
                        <w:rPr>
                          <w:rFonts w:asciiTheme="minorHAnsi" w:hAnsiTheme="minorHAnsi" w:cstheme="minorHAnsi"/>
                        </w:rPr>
                        <w:delText>7</w:delText>
                      </w:r>
                    </w:del>
                    <w:r w:rsidR="005F7D27">
                      <w:rPr>
                        <w:rFonts w:asciiTheme="minorHAnsi" w:hAnsiTheme="minorHAnsi" w:cstheme="minorHAnsi"/>
                      </w:rPr>
                      <w:t>5</w:t>
                    </w:r>
                  </w:ins>
                  <w:ins w:id="602" w:author="Trefilová Pavla" w:date="2018-08-29T15:23:00Z">
                    <w:r w:rsidR="005F7D27">
                      <w:rPr>
                        <w:rFonts w:asciiTheme="minorHAnsi" w:hAnsiTheme="minorHAnsi" w:cstheme="minorHAnsi"/>
                      </w:rPr>
                      <w:t xml:space="preserve"> </w:t>
                    </w:r>
                  </w:ins>
                  <w:ins w:id="603" w:author="Trefilová Pavla" w:date="2018-08-29T15:22:00Z">
                    <w:r w:rsidR="005F7D27">
                      <w:rPr>
                        <w:rFonts w:asciiTheme="minorHAnsi" w:hAnsiTheme="minorHAnsi" w:cstheme="minorHAnsi"/>
                      </w:rPr>
                      <w:t>%)</w:t>
                    </w:r>
                  </w:ins>
                </w:p>
              </w:tc>
              <w:tc>
                <w:tcPr>
                  <w:tcW w:w="1701" w:type="dxa"/>
                  <w:tcBorders>
                    <w:top w:val="single" w:sz="12" w:space="0" w:color="auto"/>
                    <w:left w:val="nil"/>
                    <w:bottom w:val="single" w:sz="4" w:space="0" w:color="auto"/>
                    <w:right w:val="single" w:sz="12" w:space="0" w:color="auto"/>
                  </w:tcBorders>
                  <w:shd w:val="clear" w:color="auto" w:fill="auto"/>
                  <w:noWrap/>
                  <w:hideMark/>
                  <w:tcPrChange w:id="604" w:author="Trefilová Pavla" w:date="2018-09-04T07:41:00Z">
                    <w:tcPr>
                      <w:tcW w:w="1701" w:type="dxa"/>
                      <w:gridSpan w:val="2"/>
                      <w:tcBorders>
                        <w:top w:val="single" w:sz="12" w:space="0" w:color="auto"/>
                        <w:left w:val="nil"/>
                        <w:bottom w:val="single" w:sz="4" w:space="0" w:color="auto"/>
                        <w:right w:val="single" w:sz="12" w:space="0" w:color="auto"/>
                      </w:tcBorders>
                      <w:shd w:val="clear" w:color="auto" w:fill="auto"/>
                      <w:noWrap/>
                      <w:hideMark/>
                    </w:tcPr>
                  </w:tcPrChange>
                </w:tcPr>
                <w:p w:rsidR="009276D6" w:rsidRPr="00534849" w:rsidRDefault="009276D6">
                  <w:pPr>
                    <w:rPr>
                      <w:ins w:id="605" w:author="Trefilová Pavla" w:date="2018-08-29T12:03:00Z"/>
                      <w:rFonts w:asciiTheme="minorHAnsi" w:hAnsiTheme="minorHAnsi" w:cstheme="minorHAnsi"/>
                    </w:rPr>
                  </w:pPr>
                  <w:ins w:id="606" w:author="Trefilová Pavla" w:date="2018-08-29T12:03:00Z">
                    <w:r w:rsidRPr="00534849">
                      <w:rPr>
                        <w:rFonts w:asciiTheme="minorHAnsi" w:hAnsiTheme="minorHAnsi" w:cstheme="minorHAnsi"/>
                      </w:rPr>
                      <w:t>prof. Chromjaková</w:t>
                    </w:r>
                  </w:ins>
                </w:p>
              </w:tc>
              <w:tc>
                <w:tcPr>
                  <w:tcW w:w="1134" w:type="dxa"/>
                  <w:tcBorders>
                    <w:top w:val="single" w:sz="12" w:space="0" w:color="auto"/>
                    <w:left w:val="nil"/>
                    <w:bottom w:val="single" w:sz="4" w:space="0" w:color="auto"/>
                    <w:right w:val="single" w:sz="12" w:space="0" w:color="auto"/>
                  </w:tcBorders>
                  <w:tcPrChange w:id="607" w:author="Trefilová Pavla" w:date="2018-09-04T07:41:00Z">
                    <w:tcPr>
                      <w:tcW w:w="1134" w:type="dxa"/>
                      <w:gridSpan w:val="2"/>
                      <w:tcBorders>
                        <w:top w:val="single" w:sz="12" w:space="0" w:color="auto"/>
                        <w:left w:val="nil"/>
                        <w:bottom w:val="single" w:sz="4" w:space="0" w:color="auto"/>
                        <w:right w:val="single" w:sz="12" w:space="0" w:color="auto"/>
                      </w:tcBorders>
                    </w:tcPr>
                  </w:tcPrChange>
                </w:tcPr>
                <w:p w:rsidR="009276D6" w:rsidRPr="00E24C24" w:rsidRDefault="009276D6">
                  <w:pPr>
                    <w:jc w:val="center"/>
                    <w:rPr>
                      <w:ins w:id="608" w:author="Trefilová Pavla" w:date="2018-08-29T12:03:00Z"/>
                      <w:rFonts w:asciiTheme="minorHAnsi" w:hAnsiTheme="minorHAnsi" w:cstheme="minorHAnsi"/>
                      <w:b/>
                      <w:bCs/>
                    </w:rPr>
                  </w:pPr>
                  <w:ins w:id="609" w:author="Trefilová Pavla" w:date="2018-08-29T12:03:00Z">
                    <w:r>
                      <w:rPr>
                        <w:rFonts w:asciiTheme="minorHAnsi" w:hAnsiTheme="minorHAnsi" w:cstheme="minorHAnsi"/>
                        <w:b/>
                        <w:bCs/>
                      </w:rPr>
                      <w:t>15h</w:t>
                    </w:r>
                  </w:ins>
                </w:p>
              </w:tc>
            </w:tr>
            <w:tr w:rsidR="009276D6" w:rsidRPr="005E7A33" w:rsidTr="002B0A33">
              <w:tblPrEx>
                <w:tblW w:w="8075" w:type="dxa"/>
                <w:jc w:val="center"/>
                <w:tblLayout w:type="fixed"/>
                <w:tblCellMar>
                  <w:left w:w="70" w:type="dxa"/>
                  <w:right w:w="70" w:type="dxa"/>
                </w:tblCellMar>
                <w:tblPrExChange w:id="610" w:author="Trefilová Pavla" w:date="2018-09-04T07:41:00Z">
                  <w:tblPrEx>
                    <w:tblW w:w="8075" w:type="dxa"/>
                    <w:jc w:val="center"/>
                    <w:tblLayout w:type="fixed"/>
                    <w:tblCellMar>
                      <w:left w:w="70" w:type="dxa"/>
                      <w:right w:w="70" w:type="dxa"/>
                    </w:tblCellMar>
                  </w:tblPrEx>
                </w:tblPrExChange>
              </w:tblPrEx>
              <w:trPr>
                <w:trHeight w:val="330"/>
                <w:jc w:val="center"/>
                <w:ins w:id="611" w:author="Trefilová Pavla" w:date="2018-08-29T12:03:00Z"/>
                <w:trPrChange w:id="612" w:author="Trefilová Pavla" w:date="2018-09-04T07:41:00Z">
                  <w:trPr>
                    <w:gridAfter w:val="0"/>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613" w:author="Trefilová Pavla" w:date="2018-09-04T07:41: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9276D6" w:rsidRPr="00534849" w:rsidRDefault="009276D6">
                  <w:pPr>
                    <w:rPr>
                      <w:ins w:id="614" w:author="Trefilová Pavla" w:date="2018-08-29T12:03:00Z"/>
                      <w:rFonts w:asciiTheme="minorHAnsi" w:hAnsiTheme="minorHAnsi" w:cstheme="minorHAnsi"/>
                      <w:b/>
                    </w:rPr>
                  </w:pPr>
                  <w:ins w:id="615" w:author="Trefilová Pavla" w:date="2018-08-29T12:03:00Z">
                    <w:r w:rsidRPr="00B02B59">
                      <w:rPr>
                        <w:rFonts w:asciiTheme="minorHAnsi" w:hAnsiTheme="minorHAnsi" w:cstheme="minorHAnsi"/>
                        <w:b/>
                      </w:rPr>
                      <w:t>Management kvality</w:t>
                    </w:r>
                  </w:ins>
                </w:p>
              </w:tc>
              <w:tc>
                <w:tcPr>
                  <w:tcW w:w="2408" w:type="dxa"/>
                  <w:tcBorders>
                    <w:top w:val="nil"/>
                    <w:left w:val="nil"/>
                    <w:bottom w:val="single" w:sz="4" w:space="0" w:color="auto"/>
                    <w:right w:val="single" w:sz="4" w:space="0" w:color="auto"/>
                  </w:tcBorders>
                  <w:shd w:val="clear" w:color="auto" w:fill="auto"/>
                  <w:noWrap/>
                  <w:tcPrChange w:id="616" w:author="Trefilová Pavla" w:date="2018-09-04T07:41:00Z">
                    <w:tcPr>
                      <w:tcW w:w="2408" w:type="dxa"/>
                      <w:gridSpan w:val="2"/>
                      <w:tcBorders>
                        <w:top w:val="nil"/>
                        <w:left w:val="nil"/>
                        <w:bottom w:val="single" w:sz="4" w:space="0" w:color="auto"/>
                        <w:right w:val="single" w:sz="4" w:space="0" w:color="auto"/>
                      </w:tcBorders>
                      <w:shd w:val="clear" w:color="auto" w:fill="auto"/>
                      <w:noWrap/>
                      <w:vAlign w:val="bottom"/>
                    </w:tcPr>
                  </w:tcPrChange>
                </w:tcPr>
                <w:p w:rsidR="009276D6" w:rsidRPr="00534849" w:rsidRDefault="009276D6">
                  <w:pPr>
                    <w:rPr>
                      <w:ins w:id="617" w:author="Trefilová Pavla" w:date="2018-08-29T12:03:00Z"/>
                      <w:rFonts w:asciiTheme="minorHAnsi" w:hAnsiTheme="minorHAnsi" w:cstheme="minorHAnsi"/>
                    </w:rPr>
                  </w:pPr>
                  <w:ins w:id="618" w:author="Trefilová Pavla" w:date="2018-08-29T12:03:00Z">
                    <w:r w:rsidRPr="00534849">
                      <w:rPr>
                        <w:rFonts w:asciiTheme="minorHAnsi" w:hAnsiTheme="minorHAnsi" w:cstheme="minorHAnsi"/>
                      </w:rPr>
                      <w:t>doc. Briš (100</w:t>
                    </w:r>
                    <w:r>
                      <w:rPr>
                        <w:rFonts w:asciiTheme="minorHAnsi" w:hAnsiTheme="minorHAnsi" w:cstheme="minorHAnsi"/>
                      </w:rPr>
                      <w:t xml:space="preserve"> %</w:t>
                    </w:r>
                    <w:r w:rsidRPr="00534849">
                      <w:rPr>
                        <w:rFonts w:asciiTheme="minorHAnsi" w:hAnsiTheme="minorHAnsi" w:cstheme="minorHAnsi"/>
                      </w:rPr>
                      <w:t>)</w:t>
                    </w:r>
                  </w:ins>
                </w:p>
              </w:tc>
              <w:tc>
                <w:tcPr>
                  <w:tcW w:w="1701" w:type="dxa"/>
                  <w:tcBorders>
                    <w:top w:val="nil"/>
                    <w:left w:val="nil"/>
                    <w:bottom w:val="single" w:sz="4" w:space="0" w:color="auto"/>
                    <w:right w:val="single" w:sz="12" w:space="0" w:color="auto"/>
                  </w:tcBorders>
                  <w:shd w:val="clear" w:color="auto" w:fill="auto"/>
                  <w:noWrap/>
                  <w:tcPrChange w:id="619" w:author="Trefilová Pavla" w:date="2018-09-04T07:41:00Z">
                    <w:tcPr>
                      <w:tcW w:w="1701" w:type="dxa"/>
                      <w:gridSpan w:val="2"/>
                      <w:tcBorders>
                        <w:top w:val="nil"/>
                        <w:left w:val="nil"/>
                        <w:bottom w:val="single" w:sz="4" w:space="0" w:color="auto"/>
                        <w:right w:val="single" w:sz="12" w:space="0" w:color="auto"/>
                      </w:tcBorders>
                      <w:shd w:val="clear" w:color="auto" w:fill="auto"/>
                      <w:noWrap/>
                      <w:vAlign w:val="center"/>
                    </w:tcPr>
                  </w:tcPrChange>
                </w:tcPr>
                <w:p w:rsidR="009276D6" w:rsidRPr="00534849" w:rsidRDefault="009276D6">
                  <w:pPr>
                    <w:rPr>
                      <w:ins w:id="620" w:author="Trefilová Pavla" w:date="2018-08-29T12:03:00Z"/>
                      <w:rFonts w:asciiTheme="minorHAnsi" w:hAnsiTheme="minorHAnsi" w:cstheme="minorHAnsi"/>
                    </w:rPr>
                  </w:pPr>
                  <w:ins w:id="621" w:author="Trefilová Pavla" w:date="2018-08-29T12:03:00Z">
                    <w:r>
                      <w:rPr>
                        <w:rFonts w:asciiTheme="minorHAnsi" w:hAnsiTheme="minorHAnsi" w:cstheme="minorHAnsi"/>
                      </w:rPr>
                      <w:t>doc. Briš</w:t>
                    </w:r>
                  </w:ins>
                </w:p>
              </w:tc>
              <w:tc>
                <w:tcPr>
                  <w:tcW w:w="1134" w:type="dxa"/>
                  <w:tcBorders>
                    <w:top w:val="nil"/>
                    <w:left w:val="nil"/>
                    <w:bottom w:val="single" w:sz="4" w:space="0" w:color="auto"/>
                    <w:right w:val="single" w:sz="12" w:space="0" w:color="auto"/>
                  </w:tcBorders>
                  <w:tcPrChange w:id="622" w:author="Trefilová Pavla" w:date="2018-09-04T07:41:00Z">
                    <w:tcPr>
                      <w:tcW w:w="1134" w:type="dxa"/>
                      <w:gridSpan w:val="2"/>
                      <w:tcBorders>
                        <w:top w:val="nil"/>
                        <w:left w:val="nil"/>
                        <w:bottom w:val="single" w:sz="4" w:space="0" w:color="auto"/>
                        <w:right w:val="single" w:sz="12" w:space="0" w:color="auto"/>
                      </w:tcBorders>
                    </w:tcPr>
                  </w:tcPrChange>
                </w:tcPr>
                <w:p w:rsidR="009276D6" w:rsidRPr="00E24C24" w:rsidRDefault="009276D6">
                  <w:pPr>
                    <w:jc w:val="center"/>
                    <w:rPr>
                      <w:ins w:id="623" w:author="Trefilová Pavla" w:date="2018-08-29T12:03:00Z"/>
                      <w:rFonts w:asciiTheme="minorHAnsi" w:hAnsiTheme="minorHAnsi" w:cstheme="minorHAnsi"/>
                      <w:b/>
                      <w:bCs/>
                    </w:rPr>
                  </w:pPr>
                  <w:ins w:id="624" w:author="Trefilová Pavla" w:date="2018-08-29T12:03:00Z">
                    <w:r w:rsidRPr="00252790">
                      <w:rPr>
                        <w:rFonts w:asciiTheme="minorHAnsi" w:hAnsiTheme="minorHAnsi" w:cstheme="minorHAnsi"/>
                        <w:b/>
                        <w:bCs/>
                      </w:rPr>
                      <w:t>15h</w:t>
                    </w:r>
                  </w:ins>
                </w:p>
              </w:tc>
            </w:tr>
            <w:tr w:rsidR="009276D6" w:rsidRPr="005E7A33" w:rsidTr="002B0A33">
              <w:tblPrEx>
                <w:tblW w:w="8075" w:type="dxa"/>
                <w:jc w:val="center"/>
                <w:tblLayout w:type="fixed"/>
                <w:tblCellMar>
                  <w:left w:w="70" w:type="dxa"/>
                  <w:right w:w="70" w:type="dxa"/>
                </w:tblCellMar>
                <w:tblPrExChange w:id="625" w:author="Trefilová Pavla" w:date="2018-09-04T07:41:00Z">
                  <w:tblPrEx>
                    <w:tblW w:w="8075" w:type="dxa"/>
                    <w:jc w:val="center"/>
                    <w:tblLayout w:type="fixed"/>
                    <w:tblCellMar>
                      <w:left w:w="70" w:type="dxa"/>
                      <w:right w:w="70" w:type="dxa"/>
                    </w:tblCellMar>
                  </w:tblPrEx>
                </w:tblPrExChange>
              </w:tblPrEx>
              <w:trPr>
                <w:trHeight w:val="330"/>
                <w:jc w:val="center"/>
                <w:ins w:id="626" w:author="Trefilová Pavla" w:date="2018-08-29T12:03:00Z"/>
                <w:trPrChange w:id="627" w:author="Trefilová Pavla" w:date="2018-09-04T07:41:00Z">
                  <w:trPr>
                    <w:gridAfter w:val="0"/>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628" w:author="Trefilová Pavla" w:date="2018-09-04T07:41: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9276D6" w:rsidRPr="00B02B59" w:rsidRDefault="009276D6">
                  <w:pPr>
                    <w:rPr>
                      <w:ins w:id="629" w:author="Trefilová Pavla" w:date="2018-08-29T12:03:00Z"/>
                      <w:rFonts w:asciiTheme="minorHAnsi" w:hAnsiTheme="minorHAnsi" w:cstheme="minorHAnsi"/>
                      <w:b/>
                    </w:rPr>
                  </w:pPr>
                  <w:ins w:id="630" w:author="Trefilová Pavla" w:date="2018-08-29T12:03:00Z">
                    <w:r w:rsidRPr="00B02B59">
                      <w:rPr>
                        <w:rFonts w:asciiTheme="minorHAnsi" w:hAnsiTheme="minorHAnsi" w:cstheme="minorHAnsi"/>
                        <w:b/>
                      </w:rPr>
                      <w:t>Informační technologie v průmyslovém inženýrství</w:t>
                    </w:r>
                  </w:ins>
                </w:p>
              </w:tc>
              <w:tc>
                <w:tcPr>
                  <w:tcW w:w="2408" w:type="dxa"/>
                  <w:tcBorders>
                    <w:top w:val="nil"/>
                    <w:left w:val="nil"/>
                    <w:bottom w:val="single" w:sz="4" w:space="0" w:color="auto"/>
                    <w:right w:val="single" w:sz="4" w:space="0" w:color="auto"/>
                  </w:tcBorders>
                  <w:shd w:val="clear" w:color="auto" w:fill="auto"/>
                  <w:noWrap/>
                  <w:tcPrChange w:id="631" w:author="Trefilová Pavla" w:date="2018-09-04T07:41:00Z">
                    <w:tcPr>
                      <w:tcW w:w="2408" w:type="dxa"/>
                      <w:gridSpan w:val="2"/>
                      <w:tcBorders>
                        <w:top w:val="nil"/>
                        <w:left w:val="nil"/>
                        <w:bottom w:val="single" w:sz="4" w:space="0" w:color="auto"/>
                        <w:right w:val="single" w:sz="4" w:space="0" w:color="auto"/>
                      </w:tcBorders>
                      <w:shd w:val="clear" w:color="auto" w:fill="auto"/>
                      <w:noWrap/>
                    </w:tcPr>
                  </w:tcPrChange>
                </w:tcPr>
                <w:p w:rsidR="009276D6" w:rsidRDefault="009276D6">
                  <w:pPr>
                    <w:rPr>
                      <w:ins w:id="632" w:author="Trefilová Pavla" w:date="2018-08-29T12:03:00Z"/>
                      <w:rFonts w:asciiTheme="minorHAnsi" w:hAnsiTheme="minorHAnsi" w:cstheme="minorHAnsi"/>
                    </w:rPr>
                  </w:pPr>
                  <w:ins w:id="633" w:author="Trefilová Pavla" w:date="2018-08-29T12:03:00Z">
                    <w:r>
                      <w:rPr>
                        <w:rFonts w:asciiTheme="minorHAnsi" w:hAnsiTheme="minorHAnsi" w:cstheme="minorHAnsi"/>
                      </w:rPr>
                      <w:t xml:space="preserve">prof. </w:t>
                    </w:r>
                    <w:r w:rsidRPr="00534849">
                      <w:rPr>
                        <w:rFonts w:asciiTheme="minorHAnsi" w:hAnsiTheme="minorHAnsi" w:cstheme="minorHAnsi"/>
                      </w:rPr>
                      <w:t>Buřita (100</w:t>
                    </w:r>
                    <w:r>
                      <w:rPr>
                        <w:rFonts w:asciiTheme="minorHAnsi" w:hAnsiTheme="minorHAnsi" w:cstheme="minorHAnsi"/>
                      </w:rPr>
                      <w:t xml:space="preserve"> %</w:t>
                    </w:r>
                    <w:r w:rsidRPr="00534849">
                      <w:rPr>
                        <w:rFonts w:asciiTheme="minorHAnsi" w:hAnsiTheme="minorHAnsi" w:cstheme="minorHAnsi"/>
                      </w:rPr>
                      <w:t>)</w:t>
                    </w:r>
                  </w:ins>
                </w:p>
              </w:tc>
              <w:tc>
                <w:tcPr>
                  <w:tcW w:w="1701" w:type="dxa"/>
                  <w:tcBorders>
                    <w:top w:val="nil"/>
                    <w:left w:val="nil"/>
                    <w:bottom w:val="single" w:sz="4" w:space="0" w:color="auto"/>
                    <w:right w:val="single" w:sz="12" w:space="0" w:color="auto"/>
                  </w:tcBorders>
                  <w:shd w:val="clear" w:color="auto" w:fill="auto"/>
                  <w:noWrap/>
                  <w:tcPrChange w:id="634" w:author="Trefilová Pavla" w:date="2018-09-04T07:41:00Z">
                    <w:tcPr>
                      <w:tcW w:w="1701" w:type="dxa"/>
                      <w:gridSpan w:val="2"/>
                      <w:tcBorders>
                        <w:top w:val="nil"/>
                        <w:left w:val="nil"/>
                        <w:bottom w:val="single" w:sz="4" w:space="0" w:color="auto"/>
                        <w:right w:val="single" w:sz="12" w:space="0" w:color="auto"/>
                      </w:tcBorders>
                      <w:shd w:val="clear" w:color="auto" w:fill="auto"/>
                      <w:noWrap/>
                    </w:tcPr>
                  </w:tcPrChange>
                </w:tcPr>
                <w:p w:rsidR="009276D6" w:rsidRPr="00534849" w:rsidRDefault="009276D6">
                  <w:pPr>
                    <w:rPr>
                      <w:ins w:id="635" w:author="Trefilová Pavla" w:date="2018-08-29T12:03:00Z"/>
                      <w:rFonts w:asciiTheme="minorHAnsi" w:hAnsiTheme="minorHAnsi" w:cstheme="minorHAnsi"/>
                    </w:rPr>
                  </w:pPr>
                  <w:ins w:id="636" w:author="Trefilová Pavla" w:date="2018-08-29T12:03:00Z">
                    <w:r w:rsidRPr="00534849">
                      <w:rPr>
                        <w:rFonts w:asciiTheme="minorHAnsi" w:hAnsiTheme="minorHAnsi" w:cstheme="minorHAnsi"/>
                      </w:rPr>
                      <w:t>prof. Buřita</w:t>
                    </w:r>
                  </w:ins>
                </w:p>
              </w:tc>
              <w:tc>
                <w:tcPr>
                  <w:tcW w:w="1134" w:type="dxa"/>
                  <w:tcBorders>
                    <w:top w:val="nil"/>
                    <w:left w:val="nil"/>
                    <w:bottom w:val="single" w:sz="4" w:space="0" w:color="auto"/>
                    <w:right w:val="single" w:sz="12" w:space="0" w:color="auto"/>
                  </w:tcBorders>
                  <w:tcPrChange w:id="637" w:author="Trefilová Pavla" w:date="2018-09-04T07:41:00Z">
                    <w:tcPr>
                      <w:tcW w:w="1134" w:type="dxa"/>
                      <w:gridSpan w:val="2"/>
                      <w:tcBorders>
                        <w:top w:val="nil"/>
                        <w:left w:val="nil"/>
                        <w:bottom w:val="single" w:sz="4" w:space="0" w:color="auto"/>
                        <w:right w:val="single" w:sz="12" w:space="0" w:color="auto"/>
                      </w:tcBorders>
                    </w:tcPr>
                  </w:tcPrChange>
                </w:tcPr>
                <w:p w:rsidR="009276D6" w:rsidRPr="002C0363" w:rsidRDefault="009276D6">
                  <w:pPr>
                    <w:jc w:val="center"/>
                    <w:rPr>
                      <w:ins w:id="638" w:author="Trefilová Pavla" w:date="2018-08-29T12:03:00Z"/>
                      <w:rFonts w:asciiTheme="minorHAnsi" w:hAnsiTheme="minorHAnsi" w:cstheme="minorHAnsi"/>
                      <w:b/>
                      <w:bCs/>
                    </w:rPr>
                  </w:pPr>
                  <w:ins w:id="639" w:author="Trefilová Pavla" w:date="2018-08-29T12:03:00Z">
                    <w:r w:rsidRPr="002C0363">
                      <w:rPr>
                        <w:rFonts w:asciiTheme="minorHAnsi" w:hAnsiTheme="minorHAnsi" w:cstheme="minorHAnsi"/>
                        <w:b/>
                        <w:bCs/>
                      </w:rPr>
                      <w:t>15h</w:t>
                    </w:r>
                  </w:ins>
                </w:p>
              </w:tc>
            </w:tr>
            <w:tr w:rsidR="009276D6" w:rsidRPr="005E7A33" w:rsidTr="002B0A33">
              <w:tblPrEx>
                <w:tblW w:w="8075" w:type="dxa"/>
                <w:jc w:val="center"/>
                <w:tblLayout w:type="fixed"/>
                <w:tblCellMar>
                  <w:left w:w="70" w:type="dxa"/>
                  <w:right w:w="70" w:type="dxa"/>
                </w:tblCellMar>
                <w:tblPrExChange w:id="640" w:author="Trefilová Pavla" w:date="2018-09-04T07:41:00Z">
                  <w:tblPrEx>
                    <w:tblW w:w="8075" w:type="dxa"/>
                    <w:jc w:val="center"/>
                    <w:tblLayout w:type="fixed"/>
                    <w:tblCellMar>
                      <w:left w:w="70" w:type="dxa"/>
                      <w:right w:w="70" w:type="dxa"/>
                    </w:tblCellMar>
                  </w:tblPrEx>
                </w:tblPrExChange>
              </w:tblPrEx>
              <w:trPr>
                <w:trHeight w:val="330"/>
                <w:jc w:val="center"/>
                <w:ins w:id="641" w:author="Trefilová Pavla" w:date="2018-08-29T12:03:00Z"/>
                <w:trPrChange w:id="642" w:author="Trefilová Pavla" w:date="2018-09-04T07:41:00Z">
                  <w:trPr>
                    <w:gridAfter w:val="0"/>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643" w:author="Trefilová Pavla" w:date="2018-09-04T07:41: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9276D6" w:rsidRPr="00534849" w:rsidRDefault="009276D6">
                  <w:pPr>
                    <w:rPr>
                      <w:ins w:id="644" w:author="Trefilová Pavla" w:date="2018-08-29T12:03:00Z"/>
                      <w:rFonts w:asciiTheme="minorHAnsi" w:hAnsiTheme="minorHAnsi" w:cstheme="minorHAnsi"/>
                      <w:b/>
                    </w:rPr>
                  </w:pPr>
                  <w:ins w:id="645" w:author="Trefilová Pavla" w:date="2018-08-29T12:03:00Z">
                    <w:r w:rsidRPr="00B02B59">
                      <w:rPr>
                        <w:rFonts w:asciiTheme="minorHAnsi" w:hAnsiTheme="minorHAnsi" w:cstheme="minorHAnsi"/>
                        <w:b/>
                      </w:rPr>
                      <w:t>Pokročilé metody plánování a řízení výroby</w:t>
                    </w:r>
                  </w:ins>
                </w:p>
              </w:tc>
              <w:tc>
                <w:tcPr>
                  <w:tcW w:w="2408" w:type="dxa"/>
                  <w:tcBorders>
                    <w:top w:val="nil"/>
                    <w:left w:val="nil"/>
                    <w:bottom w:val="single" w:sz="4" w:space="0" w:color="auto"/>
                    <w:right w:val="single" w:sz="4" w:space="0" w:color="auto"/>
                  </w:tcBorders>
                  <w:shd w:val="clear" w:color="auto" w:fill="auto"/>
                  <w:noWrap/>
                  <w:tcPrChange w:id="646" w:author="Trefilová Pavla" w:date="2018-09-04T07:41:00Z">
                    <w:tcPr>
                      <w:tcW w:w="2408" w:type="dxa"/>
                      <w:gridSpan w:val="2"/>
                      <w:tcBorders>
                        <w:top w:val="nil"/>
                        <w:left w:val="nil"/>
                        <w:bottom w:val="single" w:sz="4" w:space="0" w:color="auto"/>
                        <w:right w:val="single" w:sz="4" w:space="0" w:color="auto"/>
                      </w:tcBorders>
                      <w:shd w:val="clear" w:color="auto" w:fill="auto"/>
                      <w:noWrap/>
                    </w:tcPr>
                  </w:tcPrChange>
                </w:tcPr>
                <w:p w:rsidR="009276D6" w:rsidRPr="00534849" w:rsidRDefault="009276D6">
                  <w:pPr>
                    <w:rPr>
                      <w:ins w:id="647" w:author="Trefilová Pavla" w:date="2018-08-29T12:03:00Z"/>
                      <w:rFonts w:asciiTheme="minorHAnsi" w:hAnsiTheme="minorHAnsi" w:cstheme="minorHAnsi"/>
                    </w:rPr>
                  </w:pPr>
                  <w:ins w:id="648" w:author="Trefilová Pavla" w:date="2018-08-29T12:03:00Z">
                    <w:r>
                      <w:rPr>
                        <w:rFonts w:asciiTheme="minorHAnsi" w:hAnsiTheme="minorHAnsi" w:cstheme="minorHAnsi"/>
                      </w:rPr>
                      <w:t xml:space="preserve">doc. </w:t>
                    </w:r>
                    <w:r w:rsidRPr="00534849">
                      <w:rPr>
                        <w:rFonts w:asciiTheme="minorHAnsi" w:hAnsiTheme="minorHAnsi" w:cstheme="minorHAnsi"/>
                      </w:rPr>
                      <w:t>Tuček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ins>
                </w:p>
              </w:tc>
              <w:tc>
                <w:tcPr>
                  <w:tcW w:w="1701" w:type="dxa"/>
                  <w:tcBorders>
                    <w:top w:val="nil"/>
                    <w:left w:val="nil"/>
                    <w:bottom w:val="single" w:sz="4" w:space="0" w:color="auto"/>
                    <w:right w:val="single" w:sz="12" w:space="0" w:color="auto"/>
                  </w:tcBorders>
                  <w:shd w:val="clear" w:color="auto" w:fill="auto"/>
                  <w:noWrap/>
                  <w:tcPrChange w:id="649" w:author="Trefilová Pavla" w:date="2018-09-04T07:41:00Z">
                    <w:tcPr>
                      <w:tcW w:w="1701" w:type="dxa"/>
                      <w:gridSpan w:val="2"/>
                      <w:tcBorders>
                        <w:top w:val="nil"/>
                        <w:left w:val="nil"/>
                        <w:bottom w:val="single" w:sz="4" w:space="0" w:color="auto"/>
                        <w:right w:val="single" w:sz="12" w:space="0" w:color="auto"/>
                      </w:tcBorders>
                      <w:shd w:val="clear" w:color="auto" w:fill="auto"/>
                      <w:noWrap/>
                    </w:tcPr>
                  </w:tcPrChange>
                </w:tcPr>
                <w:p w:rsidR="009276D6" w:rsidRPr="00534849" w:rsidRDefault="009276D6">
                  <w:pPr>
                    <w:rPr>
                      <w:ins w:id="650" w:author="Trefilová Pavla" w:date="2018-08-29T12:03:00Z"/>
                      <w:rFonts w:asciiTheme="minorHAnsi" w:hAnsiTheme="minorHAnsi" w:cstheme="minorHAnsi"/>
                    </w:rPr>
                  </w:pPr>
                  <w:ins w:id="651" w:author="Trefilová Pavla" w:date="2018-08-29T12:03:00Z">
                    <w:r w:rsidRPr="00534849">
                      <w:rPr>
                        <w:rFonts w:asciiTheme="minorHAnsi" w:hAnsiTheme="minorHAnsi" w:cstheme="minorHAnsi"/>
                      </w:rPr>
                      <w:t>doc. Tuček</w:t>
                    </w:r>
                  </w:ins>
                </w:p>
              </w:tc>
              <w:tc>
                <w:tcPr>
                  <w:tcW w:w="1134" w:type="dxa"/>
                  <w:tcBorders>
                    <w:top w:val="nil"/>
                    <w:left w:val="nil"/>
                    <w:bottom w:val="single" w:sz="4" w:space="0" w:color="auto"/>
                    <w:right w:val="single" w:sz="12" w:space="0" w:color="auto"/>
                  </w:tcBorders>
                  <w:tcPrChange w:id="652" w:author="Trefilová Pavla" w:date="2018-09-04T07:41:00Z">
                    <w:tcPr>
                      <w:tcW w:w="1134" w:type="dxa"/>
                      <w:gridSpan w:val="2"/>
                      <w:tcBorders>
                        <w:top w:val="nil"/>
                        <w:left w:val="nil"/>
                        <w:bottom w:val="single" w:sz="4" w:space="0" w:color="auto"/>
                        <w:right w:val="single" w:sz="12" w:space="0" w:color="auto"/>
                      </w:tcBorders>
                    </w:tcPr>
                  </w:tcPrChange>
                </w:tcPr>
                <w:p w:rsidR="009276D6" w:rsidRPr="00E24C24" w:rsidRDefault="009276D6">
                  <w:pPr>
                    <w:jc w:val="center"/>
                    <w:rPr>
                      <w:ins w:id="653" w:author="Trefilová Pavla" w:date="2018-08-29T12:03:00Z"/>
                      <w:rFonts w:asciiTheme="minorHAnsi" w:hAnsiTheme="minorHAnsi" w:cstheme="minorHAnsi"/>
                      <w:b/>
                      <w:bCs/>
                    </w:rPr>
                  </w:pPr>
                  <w:ins w:id="654" w:author="Trefilová Pavla" w:date="2018-08-29T12:03:00Z">
                    <w:r w:rsidRPr="002C0363">
                      <w:rPr>
                        <w:rFonts w:asciiTheme="minorHAnsi" w:hAnsiTheme="minorHAnsi" w:cstheme="minorHAnsi"/>
                        <w:b/>
                        <w:bCs/>
                      </w:rPr>
                      <w:t>15h</w:t>
                    </w:r>
                  </w:ins>
                </w:p>
              </w:tc>
            </w:tr>
            <w:tr w:rsidR="009276D6" w:rsidRPr="005E7A33" w:rsidTr="002B0A33">
              <w:tblPrEx>
                <w:tblW w:w="8075" w:type="dxa"/>
                <w:jc w:val="center"/>
                <w:tblLayout w:type="fixed"/>
                <w:tblCellMar>
                  <w:left w:w="70" w:type="dxa"/>
                  <w:right w:w="70" w:type="dxa"/>
                </w:tblCellMar>
                <w:tblPrExChange w:id="655" w:author="Trefilová Pavla" w:date="2018-09-04T07:41:00Z">
                  <w:tblPrEx>
                    <w:tblW w:w="8075" w:type="dxa"/>
                    <w:jc w:val="center"/>
                    <w:tblLayout w:type="fixed"/>
                    <w:tblCellMar>
                      <w:left w:w="70" w:type="dxa"/>
                      <w:right w:w="70" w:type="dxa"/>
                    </w:tblCellMar>
                  </w:tblPrEx>
                </w:tblPrExChange>
              </w:tblPrEx>
              <w:trPr>
                <w:trHeight w:val="345"/>
                <w:jc w:val="center"/>
                <w:ins w:id="656" w:author="Trefilová Pavla" w:date="2018-08-29T12:03:00Z"/>
                <w:trPrChange w:id="657" w:author="Trefilová Pavla" w:date="2018-09-04T07:41:00Z">
                  <w:trPr>
                    <w:gridAfter w:val="0"/>
                    <w:trHeight w:val="345"/>
                    <w:jc w:val="center"/>
                  </w:trPr>
                </w:trPrChange>
              </w:trPr>
              <w:tc>
                <w:tcPr>
                  <w:tcW w:w="2832" w:type="dxa"/>
                  <w:tcBorders>
                    <w:top w:val="nil"/>
                    <w:left w:val="single" w:sz="12" w:space="0" w:color="auto"/>
                    <w:bottom w:val="single" w:sz="12" w:space="0" w:color="auto"/>
                    <w:right w:val="single" w:sz="4" w:space="0" w:color="auto"/>
                  </w:tcBorders>
                  <w:shd w:val="clear" w:color="auto" w:fill="auto"/>
                  <w:noWrap/>
                  <w:tcPrChange w:id="658" w:author="Trefilová Pavla" w:date="2018-09-04T07:41:00Z">
                    <w:tcPr>
                      <w:tcW w:w="2832" w:type="dxa"/>
                      <w:gridSpan w:val="2"/>
                      <w:tcBorders>
                        <w:top w:val="nil"/>
                        <w:left w:val="single" w:sz="12" w:space="0" w:color="auto"/>
                        <w:bottom w:val="single" w:sz="12" w:space="0" w:color="auto"/>
                        <w:right w:val="single" w:sz="4" w:space="0" w:color="auto"/>
                      </w:tcBorders>
                      <w:shd w:val="clear" w:color="auto" w:fill="auto"/>
                      <w:noWrap/>
                      <w:vAlign w:val="bottom"/>
                    </w:tcPr>
                  </w:tcPrChange>
                </w:tcPr>
                <w:p w:rsidR="009276D6" w:rsidRPr="00534849" w:rsidRDefault="009276D6">
                  <w:pPr>
                    <w:rPr>
                      <w:ins w:id="659" w:author="Trefilová Pavla" w:date="2018-08-29T12:03:00Z"/>
                      <w:rFonts w:asciiTheme="minorHAnsi" w:hAnsiTheme="minorHAnsi" w:cstheme="minorHAnsi"/>
                      <w:b/>
                    </w:rPr>
                  </w:pPr>
                  <w:ins w:id="660" w:author="Trefilová Pavla" w:date="2018-08-29T12:03:00Z">
                    <w:r w:rsidRPr="00B02B59">
                      <w:rPr>
                        <w:rFonts w:asciiTheme="minorHAnsi" w:hAnsiTheme="minorHAnsi" w:cstheme="minorHAnsi"/>
                        <w:b/>
                      </w:rPr>
                      <w:t>Logistické koncepty</w:t>
                    </w:r>
                  </w:ins>
                </w:p>
              </w:tc>
              <w:tc>
                <w:tcPr>
                  <w:tcW w:w="2408" w:type="dxa"/>
                  <w:tcBorders>
                    <w:top w:val="nil"/>
                    <w:left w:val="nil"/>
                    <w:bottom w:val="single" w:sz="12" w:space="0" w:color="auto"/>
                    <w:right w:val="single" w:sz="4" w:space="0" w:color="auto"/>
                  </w:tcBorders>
                  <w:shd w:val="clear" w:color="auto" w:fill="auto"/>
                  <w:noWrap/>
                  <w:tcPrChange w:id="661" w:author="Trefilová Pavla" w:date="2018-09-04T07:41:00Z">
                    <w:tcPr>
                      <w:tcW w:w="2408" w:type="dxa"/>
                      <w:gridSpan w:val="2"/>
                      <w:tcBorders>
                        <w:top w:val="nil"/>
                        <w:left w:val="nil"/>
                        <w:bottom w:val="single" w:sz="12" w:space="0" w:color="auto"/>
                        <w:right w:val="single" w:sz="4" w:space="0" w:color="auto"/>
                      </w:tcBorders>
                      <w:shd w:val="clear" w:color="auto" w:fill="auto"/>
                      <w:noWrap/>
                      <w:vAlign w:val="bottom"/>
                    </w:tcPr>
                  </w:tcPrChange>
                </w:tcPr>
                <w:p w:rsidR="009276D6" w:rsidRPr="00534849" w:rsidRDefault="005F7D27">
                  <w:pPr>
                    <w:rPr>
                      <w:ins w:id="662" w:author="Trefilová Pavla" w:date="2018-08-29T12:03:00Z"/>
                      <w:rFonts w:asciiTheme="minorHAnsi" w:hAnsiTheme="minorHAnsi" w:cstheme="minorHAnsi"/>
                    </w:rPr>
                  </w:pPr>
                  <w:ins w:id="663" w:author="Trefilová Pavla" w:date="2018-08-29T12:03:00Z">
                    <w:r>
                      <w:rPr>
                        <w:rFonts w:asciiTheme="minorHAnsi" w:hAnsiTheme="minorHAnsi" w:cstheme="minorHAnsi"/>
                      </w:rPr>
                      <w:t xml:space="preserve">doc. Bobák </w:t>
                    </w:r>
                  </w:ins>
                  <w:ins w:id="664" w:author="Trefilová Pavla" w:date="2018-08-29T15:23:00Z">
                    <w:r>
                      <w:rPr>
                        <w:rFonts w:asciiTheme="minorHAnsi" w:hAnsiTheme="minorHAnsi" w:cstheme="minorHAnsi"/>
                      </w:rPr>
                      <w:t>(75 %</w:t>
                    </w:r>
                    <w:r w:rsidRPr="00534849">
                      <w:rPr>
                        <w:rFonts w:asciiTheme="minorHAnsi" w:hAnsiTheme="minorHAnsi" w:cstheme="minorHAnsi"/>
                      </w:rPr>
                      <w:t>)</w:t>
                    </w:r>
                    <w:r>
                      <w:rPr>
                        <w:rFonts w:asciiTheme="minorHAnsi" w:hAnsiTheme="minorHAnsi" w:cstheme="minorHAnsi"/>
                      </w:rPr>
                      <w:t>, prof. Molnár (</w:t>
                    </w:r>
                  </w:ins>
                  <w:ins w:id="665" w:author="Michal Pilík" w:date="2018-08-30T08:12:00Z">
                    <w:r w:rsidR="004B1E4D">
                      <w:rPr>
                        <w:rFonts w:asciiTheme="minorHAnsi" w:hAnsiTheme="minorHAnsi" w:cstheme="minorHAnsi"/>
                      </w:rPr>
                      <w:t>2</w:t>
                    </w:r>
                  </w:ins>
                  <w:ins w:id="666" w:author="Trefilová Pavla" w:date="2018-08-29T15:23:00Z">
                    <w:del w:id="667" w:author="Michal Pilík" w:date="2018-08-30T08:12:00Z">
                      <w:r w:rsidDel="004B1E4D">
                        <w:rPr>
                          <w:rFonts w:asciiTheme="minorHAnsi" w:hAnsiTheme="minorHAnsi" w:cstheme="minorHAnsi"/>
                        </w:rPr>
                        <w:delText>7</w:delText>
                      </w:r>
                    </w:del>
                    <w:r>
                      <w:rPr>
                        <w:rFonts w:asciiTheme="minorHAnsi" w:hAnsiTheme="minorHAnsi" w:cstheme="minorHAnsi"/>
                      </w:rPr>
                      <w:t>5 %)</w:t>
                    </w:r>
                  </w:ins>
                </w:p>
              </w:tc>
              <w:tc>
                <w:tcPr>
                  <w:tcW w:w="1701" w:type="dxa"/>
                  <w:tcBorders>
                    <w:top w:val="nil"/>
                    <w:left w:val="nil"/>
                    <w:bottom w:val="single" w:sz="12" w:space="0" w:color="auto"/>
                    <w:right w:val="single" w:sz="12" w:space="0" w:color="auto"/>
                  </w:tcBorders>
                  <w:shd w:val="clear" w:color="auto" w:fill="auto"/>
                  <w:noWrap/>
                  <w:tcPrChange w:id="668" w:author="Trefilová Pavla" w:date="2018-09-04T07:41:00Z">
                    <w:tcPr>
                      <w:tcW w:w="1701" w:type="dxa"/>
                      <w:gridSpan w:val="2"/>
                      <w:tcBorders>
                        <w:top w:val="nil"/>
                        <w:left w:val="nil"/>
                        <w:bottom w:val="single" w:sz="12" w:space="0" w:color="auto"/>
                        <w:right w:val="single" w:sz="12" w:space="0" w:color="auto"/>
                      </w:tcBorders>
                      <w:shd w:val="clear" w:color="auto" w:fill="auto"/>
                      <w:noWrap/>
                      <w:vAlign w:val="center"/>
                    </w:tcPr>
                  </w:tcPrChange>
                </w:tcPr>
                <w:p w:rsidR="009276D6" w:rsidRPr="00534849" w:rsidRDefault="009276D6">
                  <w:pPr>
                    <w:rPr>
                      <w:ins w:id="669" w:author="Trefilová Pavla" w:date="2018-08-29T12:03:00Z"/>
                      <w:rFonts w:asciiTheme="minorHAnsi" w:hAnsiTheme="minorHAnsi" w:cstheme="minorHAnsi"/>
                    </w:rPr>
                  </w:pPr>
                  <w:ins w:id="670" w:author="Trefilová Pavla" w:date="2018-08-29T12:03:00Z">
                    <w:r>
                      <w:rPr>
                        <w:rFonts w:asciiTheme="minorHAnsi" w:hAnsiTheme="minorHAnsi" w:cstheme="minorHAnsi"/>
                      </w:rPr>
                      <w:t>doc. Bobák</w:t>
                    </w:r>
                  </w:ins>
                </w:p>
              </w:tc>
              <w:tc>
                <w:tcPr>
                  <w:tcW w:w="1134" w:type="dxa"/>
                  <w:tcBorders>
                    <w:top w:val="nil"/>
                    <w:left w:val="nil"/>
                    <w:bottom w:val="single" w:sz="12" w:space="0" w:color="auto"/>
                    <w:right w:val="single" w:sz="12" w:space="0" w:color="auto"/>
                  </w:tcBorders>
                  <w:tcPrChange w:id="671" w:author="Trefilová Pavla" w:date="2018-09-04T07:41:00Z">
                    <w:tcPr>
                      <w:tcW w:w="1134" w:type="dxa"/>
                      <w:gridSpan w:val="2"/>
                      <w:tcBorders>
                        <w:top w:val="nil"/>
                        <w:left w:val="nil"/>
                        <w:bottom w:val="single" w:sz="12" w:space="0" w:color="auto"/>
                        <w:right w:val="single" w:sz="12" w:space="0" w:color="auto"/>
                      </w:tcBorders>
                    </w:tcPr>
                  </w:tcPrChange>
                </w:tcPr>
                <w:p w:rsidR="009276D6" w:rsidRPr="00E24C24" w:rsidRDefault="009276D6">
                  <w:pPr>
                    <w:jc w:val="center"/>
                    <w:rPr>
                      <w:ins w:id="672" w:author="Trefilová Pavla" w:date="2018-08-29T12:03:00Z"/>
                      <w:rFonts w:asciiTheme="minorHAnsi" w:hAnsiTheme="minorHAnsi" w:cstheme="minorHAnsi"/>
                      <w:b/>
                      <w:bCs/>
                    </w:rPr>
                  </w:pPr>
                  <w:ins w:id="673" w:author="Trefilová Pavla" w:date="2018-08-29T12:03:00Z">
                    <w:r w:rsidRPr="00252790">
                      <w:rPr>
                        <w:rFonts w:asciiTheme="minorHAnsi" w:hAnsiTheme="minorHAnsi" w:cstheme="minorHAnsi"/>
                        <w:b/>
                        <w:bCs/>
                      </w:rPr>
                      <w:t>15h</w:t>
                    </w:r>
                  </w:ins>
                </w:p>
              </w:tc>
            </w:tr>
          </w:tbl>
          <w:p w:rsidR="009276D6" w:rsidRDefault="009276D6" w:rsidP="008F5E55">
            <w:pPr>
              <w:jc w:val="both"/>
              <w:rPr>
                <w:ins w:id="674" w:author="Trefilová Pavla" w:date="2018-08-29T12:03:00Z"/>
              </w:rPr>
            </w:pPr>
          </w:p>
          <w:p w:rsidR="009276D6" w:rsidRPr="0061175F" w:rsidRDefault="004C42A2">
            <w:pPr>
              <w:rPr>
                <w:ins w:id="675" w:author="Trefilová Pavla" w:date="2018-08-29T12:03:00Z"/>
              </w:rPr>
              <w:pPrChange w:id="676" w:author="Trefilová Pavla" w:date="2018-08-29T12:03:00Z">
                <w:pPr>
                  <w:jc w:val="both"/>
                </w:pPr>
              </w:pPrChange>
            </w:pPr>
            <w:ins w:id="677" w:author="Michal Pilík" w:date="2018-08-23T10:17:00Z">
              <w:del w:id="678" w:author="Trefilová Pavla" w:date="2018-08-29T12:03:00Z">
                <w:r w:rsidDel="009276D6">
                  <w:rPr>
                    <w:rFonts w:asciiTheme="minorHAnsi" w:hAnsiTheme="minorHAnsi" w:cstheme="minorHAnsi"/>
                    <w:b/>
                    <w:bCs/>
                  </w:rPr>
                  <w:delText>102</w:delText>
                </w:r>
              </w:del>
            </w:ins>
            <w:ins w:id="679" w:author="Michal Pilík" w:date="2018-08-22T14:06:00Z">
              <w:del w:id="680" w:author="Trefilová Pavla" w:date="2018-08-29T12:03:00Z">
                <w:r w:rsidR="00A065DB" w:rsidDel="009276D6">
                  <w:rPr>
                    <w:rFonts w:asciiTheme="minorHAnsi" w:hAnsiTheme="minorHAnsi" w:cstheme="minorHAnsi"/>
                    <w:b/>
                    <w:bCs/>
                  </w:rPr>
                  <w:delText>h</w:delText>
                </w:r>
              </w:del>
            </w:ins>
            <w:ins w:id="681" w:author="Trefilová Pavla" w:date="2018-08-29T12:03:00Z">
              <w:r w:rsidR="009276D6" w:rsidRPr="0061175F">
                <w:t xml:space="preserve">Student během doktorského studia musí složit zkoušku ze všech povinných předmětů: </w:t>
              </w:r>
            </w:ins>
          </w:p>
          <w:p w:rsidR="009276D6" w:rsidRPr="0061175F" w:rsidRDefault="009276D6" w:rsidP="009276D6">
            <w:pPr>
              <w:pStyle w:val="Odstavecseseznamem"/>
              <w:numPr>
                <w:ilvl w:val="0"/>
                <w:numId w:val="18"/>
              </w:numPr>
              <w:spacing w:after="160" w:line="259" w:lineRule="auto"/>
              <w:jc w:val="both"/>
              <w:rPr>
                <w:ins w:id="682" w:author="Trefilová Pavla" w:date="2018-08-29T12:03:00Z"/>
              </w:rPr>
            </w:pPr>
            <w:ins w:id="683" w:author="Trefilová Pavla" w:date="2018-08-29T12:03:00Z">
              <w:r w:rsidRPr="0061175F">
                <w:t>Mikroekonomie III</w:t>
              </w:r>
            </w:ins>
          </w:p>
          <w:p w:rsidR="009276D6" w:rsidRPr="0061175F" w:rsidRDefault="009276D6" w:rsidP="009276D6">
            <w:pPr>
              <w:pStyle w:val="Odstavecseseznamem"/>
              <w:numPr>
                <w:ilvl w:val="0"/>
                <w:numId w:val="18"/>
              </w:numPr>
              <w:spacing w:after="160" w:line="259" w:lineRule="auto"/>
              <w:jc w:val="both"/>
              <w:rPr>
                <w:ins w:id="684" w:author="Trefilová Pavla" w:date="2018-08-29T12:03:00Z"/>
              </w:rPr>
            </w:pPr>
            <w:ins w:id="685" w:author="Trefilová Pavla" w:date="2018-08-29T12:03:00Z">
              <w:r w:rsidRPr="0061175F">
                <w:t>Makroekonomie III</w:t>
              </w:r>
            </w:ins>
          </w:p>
          <w:p w:rsidR="009276D6" w:rsidRPr="0061175F" w:rsidRDefault="009276D6" w:rsidP="009276D6">
            <w:pPr>
              <w:pStyle w:val="Odstavecseseznamem"/>
              <w:numPr>
                <w:ilvl w:val="0"/>
                <w:numId w:val="18"/>
              </w:numPr>
              <w:spacing w:after="160" w:line="259" w:lineRule="auto"/>
              <w:jc w:val="both"/>
              <w:rPr>
                <w:ins w:id="686" w:author="Trefilová Pavla" w:date="2018-08-29T12:03:00Z"/>
              </w:rPr>
            </w:pPr>
            <w:ins w:id="687" w:author="Trefilová Pavla" w:date="2018-08-29T12:03:00Z">
              <w:r w:rsidRPr="0061175F">
                <w:t>Metodologie vědecké práce</w:t>
              </w:r>
            </w:ins>
          </w:p>
          <w:p w:rsidR="009276D6" w:rsidRDefault="009276D6" w:rsidP="009276D6">
            <w:pPr>
              <w:pStyle w:val="Odstavecseseznamem"/>
              <w:numPr>
                <w:ilvl w:val="0"/>
                <w:numId w:val="18"/>
              </w:numPr>
              <w:spacing w:after="160" w:line="259" w:lineRule="auto"/>
              <w:jc w:val="both"/>
              <w:rPr>
                <w:ins w:id="688" w:author="Trefilová Pavla" w:date="2018-08-29T12:03:00Z"/>
              </w:rPr>
            </w:pPr>
            <w:ins w:id="689" w:author="Trefilová Pavla" w:date="2018-08-29T12:03:00Z">
              <w:r w:rsidRPr="0061175F">
                <w:t xml:space="preserve">Projektování v průmyslovém inženýrství </w:t>
              </w:r>
            </w:ins>
          </w:p>
          <w:p w:rsidR="009276D6" w:rsidRPr="0061175F" w:rsidRDefault="009276D6" w:rsidP="009276D6">
            <w:pPr>
              <w:pStyle w:val="Odstavecseseznamem"/>
              <w:numPr>
                <w:ilvl w:val="0"/>
                <w:numId w:val="18"/>
              </w:numPr>
              <w:spacing w:after="160" w:line="259" w:lineRule="auto"/>
              <w:jc w:val="both"/>
              <w:rPr>
                <w:ins w:id="690" w:author="Trefilová Pavla" w:date="2018-08-29T12:03:00Z"/>
              </w:rPr>
            </w:pPr>
            <w:ins w:id="691" w:author="Trefilová Pavla" w:date="2018-08-29T12:03:00Z">
              <w:r w:rsidRPr="0061175F">
                <w:t>Systémové inženýrství</w:t>
              </w:r>
            </w:ins>
          </w:p>
          <w:p w:rsidR="009276D6" w:rsidRPr="0061175F" w:rsidRDefault="009276D6" w:rsidP="009276D6">
            <w:pPr>
              <w:pStyle w:val="Odstavecseseznamem"/>
              <w:numPr>
                <w:ilvl w:val="0"/>
                <w:numId w:val="18"/>
              </w:numPr>
              <w:spacing w:after="160" w:line="259" w:lineRule="auto"/>
              <w:jc w:val="both"/>
              <w:rPr>
                <w:ins w:id="692" w:author="Trefilová Pavla" w:date="2018-08-29T12:03:00Z"/>
              </w:rPr>
            </w:pPr>
            <w:ins w:id="693" w:author="Trefilová Pavla" w:date="2018-08-29T12:03:00Z">
              <w:r w:rsidRPr="0061175F">
                <w:t>Odborná komunikace v angličtině (předmět se skládá ze čtyř dílčích předmětů - Angličtina, Akademické prezentace, Akademické psaní a Anglická obchodní korespondence</w:t>
              </w:r>
              <w:r>
                <w:t>. Studenti skládají čtyři dílčí zkoušky v rámci celého studia.</w:t>
              </w:r>
              <w:r w:rsidRPr="0061175F">
                <w:t>)</w:t>
              </w:r>
            </w:ins>
          </w:p>
          <w:p w:rsidR="009276D6" w:rsidRPr="0061175F" w:rsidRDefault="009276D6" w:rsidP="009276D6">
            <w:pPr>
              <w:jc w:val="both"/>
              <w:rPr>
                <w:ins w:id="694" w:author="Trefilová Pavla" w:date="2018-08-29T12:03:00Z"/>
              </w:rPr>
            </w:pPr>
            <w:ins w:id="695" w:author="Trefilová Pavla" w:date="2018-08-29T12:03:00Z">
              <w:r w:rsidRPr="0061175F">
                <w:t>Dále musí student složit zkoušku ze dvou volitelných předmětů z následující nabídky:</w:t>
              </w:r>
            </w:ins>
          </w:p>
          <w:p w:rsidR="009276D6" w:rsidRDefault="009276D6" w:rsidP="009276D6">
            <w:pPr>
              <w:pStyle w:val="Odstavecseseznamem"/>
              <w:numPr>
                <w:ilvl w:val="0"/>
                <w:numId w:val="18"/>
              </w:numPr>
              <w:spacing w:after="160" w:line="259" w:lineRule="auto"/>
              <w:jc w:val="both"/>
              <w:rPr>
                <w:ins w:id="696" w:author="Trefilová Pavla" w:date="2018-08-29T12:03:00Z"/>
              </w:rPr>
            </w:pPr>
            <w:ins w:id="697" w:author="Trefilová Pavla" w:date="2018-08-29T12:03:00Z">
              <w:r w:rsidRPr="0061175F">
                <w:t>Průmyslové inženýrství a inovativní výrobní koncepty</w:t>
              </w:r>
            </w:ins>
          </w:p>
          <w:p w:rsidR="009276D6" w:rsidRPr="0061175F" w:rsidRDefault="009276D6" w:rsidP="009276D6">
            <w:pPr>
              <w:pStyle w:val="Odstavecseseznamem"/>
              <w:numPr>
                <w:ilvl w:val="0"/>
                <w:numId w:val="18"/>
              </w:numPr>
              <w:spacing w:after="160" w:line="259" w:lineRule="auto"/>
              <w:jc w:val="both"/>
              <w:rPr>
                <w:ins w:id="698" w:author="Trefilová Pavla" w:date="2018-08-29T12:03:00Z"/>
              </w:rPr>
            </w:pPr>
            <w:ins w:id="699" w:author="Trefilová Pavla" w:date="2018-08-29T12:03:00Z">
              <w:r>
                <w:t>Management kvality</w:t>
              </w:r>
            </w:ins>
          </w:p>
          <w:p w:rsidR="009276D6" w:rsidRPr="0061175F" w:rsidRDefault="009276D6" w:rsidP="009276D6">
            <w:pPr>
              <w:pStyle w:val="Odstavecseseznamem"/>
              <w:numPr>
                <w:ilvl w:val="0"/>
                <w:numId w:val="18"/>
              </w:numPr>
              <w:spacing w:after="160" w:line="259" w:lineRule="auto"/>
              <w:jc w:val="both"/>
              <w:rPr>
                <w:ins w:id="700" w:author="Trefilová Pavla" w:date="2018-08-29T12:03:00Z"/>
              </w:rPr>
            </w:pPr>
            <w:ins w:id="701" w:author="Trefilová Pavla" w:date="2018-08-29T12:03:00Z">
              <w:r w:rsidRPr="0061175F">
                <w:t>Informační technologie v průmyslovém inženýrství</w:t>
              </w:r>
            </w:ins>
          </w:p>
          <w:p w:rsidR="009276D6" w:rsidRDefault="009276D6" w:rsidP="009276D6">
            <w:pPr>
              <w:pStyle w:val="Odstavecseseznamem"/>
              <w:numPr>
                <w:ilvl w:val="0"/>
                <w:numId w:val="18"/>
              </w:numPr>
              <w:spacing w:after="160" w:line="259" w:lineRule="auto"/>
              <w:jc w:val="both"/>
              <w:rPr>
                <w:ins w:id="702" w:author="Trefilová Pavla" w:date="2018-08-29T12:03:00Z"/>
              </w:rPr>
            </w:pPr>
            <w:ins w:id="703" w:author="Trefilová Pavla" w:date="2018-08-29T12:03:00Z">
              <w:r w:rsidRPr="0061175F">
                <w:t>Pokročilé metody plánování a řízení výroby</w:t>
              </w:r>
            </w:ins>
          </w:p>
          <w:p w:rsidR="009276D6" w:rsidRDefault="009276D6" w:rsidP="009276D6">
            <w:pPr>
              <w:pStyle w:val="Odstavecseseznamem"/>
              <w:numPr>
                <w:ilvl w:val="0"/>
                <w:numId w:val="18"/>
              </w:numPr>
              <w:spacing w:after="160" w:line="259" w:lineRule="auto"/>
              <w:jc w:val="both"/>
              <w:rPr>
                <w:ins w:id="704" w:author="Trefilová Pavla" w:date="2018-08-29T12:03:00Z"/>
              </w:rPr>
            </w:pPr>
            <w:ins w:id="705" w:author="Trefilová Pavla" w:date="2018-08-29T12:03:00Z">
              <w:r w:rsidRPr="0061175F">
                <w:t>Logistické koncepty</w:t>
              </w:r>
            </w:ins>
          </w:p>
          <w:p w:rsidR="005D0966" w:rsidRPr="00094C44" w:rsidRDefault="00801A24" w:rsidP="008F5E55">
            <w:pPr>
              <w:rPr>
                <w:ins w:id="706" w:author="Trefilová Pavla" w:date="2018-08-22T09:35:00Z"/>
              </w:rPr>
            </w:pPr>
            <w:ins w:id="707" w:author="Michal Pilík" w:date="2018-08-22T14:08:00Z">
              <w:del w:id="708" w:author="Trefilová Pavla" w:date="2018-08-29T12:03:00Z">
                <w:r w:rsidDel="009276D6">
                  <w:delText>. Studenti skládají čtyři dílčí zkoušky v rámci celého studia.</w:delText>
                </w:r>
              </w:del>
            </w:ins>
            <w:ins w:id="709" w:author="Trefilová Pavla" w:date="2018-08-22T09:35:00Z">
              <w:r w:rsidR="005D0966" w:rsidRPr="00094C44">
                <w:t>Dalšími studijními požadavky k úspěšnému dokončení doktorského studijního programu je:</w:t>
              </w:r>
            </w:ins>
          </w:p>
          <w:p w:rsidR="005D0966" w:rsidRPr="00094C44" w:rsidRDefault="005D0966" w:rsidP="008F5E55">
            <w:pPr>
              <w:pStyle w:val="Odstavecseseznamem"/>
              <w:numPr>
                <w:ilvl w:val="0"/>
                <w:numId w:val="20"/>
              </w:numPr>
              <w:rPr>
                <w:ins w:id="710" w:author="Trefilová Pavla" w:date="2018-08-22T09:35:00Z"/>
                <w:b/>
              </w:rPr>
            </w:pPr>
            <w:ins w:id="711" w:author="Trefilová Pavla" w:date="2018-08-22T09:35:00Z">
              <w:r w:rsidRPr="00094C44">
                <w:rPr>
                  <w:b/>
                </w:rPr>
                <w:t>Vykonání státní doktorské zkoušky a</w:t>
              </w:r>
            </w:ins>
          </w:p>
          <w:p w:rsidR="005D0966" w:rsidRPr="00202D39" w:rsidRDefault="005D0966" w:rsidP="008F5E55">
            <w:pPr>
              <w:pStyle w:val="Odstavecseseznamem"/>
              <w:numPr>
                <w:ilvl w:val="0"/>
                <w:numId w:val="20"/>
              </w:numPr>
              <w:rPr>
                <w:ins w:id="712" w:author="Trefilová Pavla" w:date="2018-08-22T09:35:00Z"/>
                <w:b/>
                <w:szCs w:val="24"/>
              </w:rPr>
            </w:pPr>
            <w:ins w:id="713" w:author="Trefilová Pavla" w:date="2018-08-22T09:35:00Z">
              <w:r w:rsidRPr="00202D39">
                <w:rPr>
                  <w:b/>
                  <w:szCs w:val="24"/>
                </w:rPr>
                <w:lastRenderedPageBreak/>
                <w:t>Obhajoba disertační práce</w:t>
              </w:r>
            </w:ins>
          </w:p>
          <w:p w:rsidR="005D0966" w:rsidRPr="00422F29" w:rsidRDefault="005D0966" w:rsidP="008F5E55">
            <w:pPr>
              <w:jc w:val="both"/>
              <w:rPr>
                <w:ins w:id="714" w:author="Trefilová Pavla" w:date="2018-08-22T09:35:00Z"/>
              </w:rPr>
            </w:pPr>
          </w:p>
        </w:tc>
      </w:tr>
      <w:tr w:rsidR="005D0966" w:rsidRPr="00422F29" w:rsidTr="008F5E55">
        <w:trPr>
          <w:ins w:id="715" w:author="Trefilová Pavla" w:date="2018-08-22T09:35:00Z"/>
        </w:trPr>
        <w:tc>
          <w:tcPr>
            <w:tcW w:w="3510" w:type="dxa"/>
            <w:shd w:val="clear" w:color="auto" w:fill="F7CAAC"/>
          </w:tcPr>
          <w:p w:rsidR="005D0966" w:rsidRPr="00422F29" w:rsidRDefault="005D0966" w:rsidP="008F5E55">
            <w:pPr>
              <w:jc w:val="both"/>
              <w:rPr>
                <w:ins w:id="716" w:author="Trefilová Pavla" w:date="2018-08-22T09:35:00Z"/>
                <w:b/>
              </w:rPr>
            </w:pPr>
            <w:ins w:id="717" w:author="Trefilová Pavla" w:date="2018-08-22T09:35:00Z">
              <w:r w:rsidRPr="00422F29">
                <w:rPr>
                  <w:b/>
                </w:rPr>
                <w:lastRenderedPageBreak/>
                <w:t>Požadavky na tvůrčí činnost</w:t>
              </w:r>
            </w:ins>
          </w:p>
        </w:tc>
        <w:tc>
          <w:tcPr>
            <w:tcW w:w="5775" w:type="dxa"/>
            <w:tcBorders>
              <w:bottom w:val="nil"/>
            </w:tcBorders>
          </w:tcPr>
          <w:p w:rsidR="005D0966" w:rsidRPr="00422F29" w:rsidRDefault="005D0966" w:rsidP="008F5E55">
            <w:pPr>
              <w:jc w:val="both"/>
              <w:rPr>
                <w:ins w:id="718" w:author="Trefilová Pavla" w:date="2018-08-22T09:35:00Z"/>
              </w:rPr>
            </w:pPr>
          </w:p>
        </w:tc>
      </w:tr>
      <w:tr w:rsidR="005D0966" w:rsidRPr="00422F29" w:rsidTr="008F5E55">
        <w:trPr>
          <w:trHeight w:val="1134"/>
          <w:ins w:id="719" w:author="Trefilová Pavla" w:date="2018-08-22T09:35:00Z"/>
        </w:trPr>
        <w:tc>
          <w:tcPr>
            <w:tcW w:w="9285" w:type="dxa"/>
            <w:gridSpan w:val="2"/>
            <w:tcBorders>
              <w:top w:val="nil"/>
            </w:tcBorders>
          </w:tcPr>
          <w:p w:rsidR="005D0966" w:rsidRPr="00422F29" w:rsidRDefault="005D0966" w:rsidP="008F5E55">
            <w:pPr>
              <w:jc w:val="both"/>
              <w:rPr>
                <w:ins w:id="720" w:author="Trefilová Pavla" w:date="2018-08-22T09:35:00Z"/>
              </w:rPr>
            </w:pPr>
            <w:ins w:id="721" w:author="Trefilová Pavla" w:date="2018-08-22T09:35:00Z">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ins>
          </w:p>
          <w:p w:rsidR="005D0966" w:rsidRPr="00422F29" w:rsidRDefault="005D0966" w:rsidP="008F5E55">
            <w:pPr>
              <w:jc w:val="both"/>
              <w:rPr>
                <w:ins w:id="722" w:author="Trefilová Pavla" w:date="2018-08-22T09:35:00Z"/>
              </w:rPr>
            </w:pPr>
            <w:ins w:id="723" w:author="Trefilová Pavla" w:date="2018-08-22T09:35:00Z">
              <w:r w:rsidRPr="00422F29">
                <w:t>Studenti se musí účastnit na řešení výzkumného projektu UTB nebo FaME (po dobu minimálně jednoho roku) nebo projektu Interní grantové agentury organizované UTB, případně vedlejší hospodářské činnosti fakulty.</w:t>
              </w:r>
            </w:ins>
          </w:p>
        </w:tc>
      </w:tr>
      <w:tr w:rsidR="005D0966" w:rsidRPr="00422F29" w:rsidTr="008F5E55">
        <w:trPr>
          <w:ins w:id="724" w:author="Trefilová Pavla" w:date="2018-08-22T09:35:00Z"/>
        </w:trPr>
        <w:tc>
          <w:tcPr>
            <w:tcW w:w="3510" w:type="dxa"/>
            <w:shd w:val="clear" w:color="auto" w:fill="F7CAAC"/>
          </w:tcPr>
          <w:p w:rsidR="005D0966" w:rsidRPr="00422F29" w:rsidRDefault="005D0966" w:rsidP="008F5E55">
            <w:pPr>
              <w:rPr>
                <w:ins w:id="725" w:author="Trefilová Pavla" w:date="2018-08-22T09:35:00Z"/>
                <w:b/>
              </w:rPr>
            </w:pPr>
            <w:ins w:id="726" w:author="Trefilová Pavla" w:date="2018-08-22T09:35:00Z">
              <w:r w:rsidRPr="00422F29">
                <w:rPr>
                  <w:b/>
                </w:rPr>
                <w:t>Požadavky na absolvování stáží</w:t>
              </w:r>
            </w:ins>
          </w:p>
        </w:tc>
        <w:tc>
          <w:tcPr>
            <w:tcW w:w="5775" w:type="dxa"/>
            <w:tcBorders>
              <w:bottom w:val="nil"/>
            </w:tcBorders>
          </w:tcPr>
          <w:p w:rsidR="005D0966" w:rsidRPr="00422F29" w:rsidRDefault="005D0966" w:rsidP="008F5E55">
            <w:pPr>
              <w:jc w:val="both"/>
              <w:rPr>
                <w:ins w:id="727" w:author="Trefilová Pavla" w:date="2018-08-22T09:35:00Z"/>
              </w:rPr>
            </w:pPr>
          </w:p>
        </w:tc>
      </w:tr>
      <w:tr w:rsidR="005D0966" w:rsidRPr="00422F29" w:rsidTr="008F5E55">
        <w:trPr>
          <w:trHeight w:val="1422"/>
          <w:ins w:id="728" w:author="Trefilová Pavla" w:date="2018-08-22T09:35:00Z"/>
        </w:trPr>
        <w:tc>
          <w:tcPr>
            <w:tcW w:w="9285" w:type="dxa"/>
            <w:gridSpan w:val="2"/>
            <w:tcBorders>
              <w:top w:val="nil"/>
            </w:tcBorders>
          </w:tcPr>
          <w:p w:rsidR="005D0966" w:rsidRPr="00422F29" w:rsidRDefault="005D0966" w:rsidP="008F5E55">
            <w:pPr>
              <w:jc w:val="both"/>
              <w:rPr>
                <w:ins w:id="729" w:author="Trefilová Pavla" w:date="2018-08-22T09:35:00Z"/>
              </w:rPr>
            </w:pPr>
          </w:p>
        </w:tc>
      </w:tr>
      <w:tr w:rsidR="005D0966" w:rsidRPr="00422F29" w:rsidTr="008F5E55">
        <w:trPr>
          <w:ins w:id="730" w:author="Trefilová Pavla" w:date="2018-08-22T09:35:00Z"/>
        </w:trPr>
        <w:tc>
          <w:tcPr>
            <w:tcW w:w="3510" w:type="dxa"/>
            <w:shd w:val="clear" w:color="auto" w:fill="F7CAAC"/>
          </w:tcPr>
          <w:p w:rsidR="005D0966" w:rsidRPr="00422F29" w:rsidRDefault="005D0966" w:rsidP="008F5E55">
            <w:pPr>
              <w:rPr>
                <w:ins w:id="731" w:author="Trefilová Pavla" w:date="2018-08-22T09:35:00Z"/>
              </w:rPr>
            </w:pPr>
            <w:ins w:id="732" w:author="Trefilová Pavla" w:date="2018-08-22T09:35:00Z">
              <w:r w:rsidRPr="00422F29">
                <w:rPr>
                  <w:b/>
                </w:rPr>
                <w:t>Další studijní povinnosti</w:t>
              </w:r>
            </w:ins>
          </w:p>
        </w:tc>
        <w:tc>
          <w:tcPr>
            <w:tcW w:w="5775" w:type="dxa"/>
            <w:tcBorders>
              <w:bottom w:val="nil"/>
            </w:tcBorders>
            <w:shd w:val="clear" w:color="auto" w:fill="FFFFFF"/>
          </w:tcPr>
          <w:p w:rsidR="005D0966" w:rsidRPr="00422F29" w:rsidRDefault="005D0966" w:rsidP="008F5E55">
            <w:pPr>
              <w:jc w:val="center"/>
              <w:rPr>
                <w:ins w:id="733" w:author="Trefilová Pavla" w:date="2018-08-22T09:35:00Z"/>
              </w:rPr>
            </w:pPr>
          </w:p>
        </w:tc>
      </w:tr>
      <w:tr w:rsidR="005D0966" w:rsidRPr="00422F29" w:rsidTr="008F5E55">
        <w:trPr>
          <w:trHeight w:val="765"/>
          <w:ins w:id="734" w:author="Trefilová Pavla" w:date="2018-08-22T09:35:00Z"/>
        </w:trPr>
        <w:tc>
          <w:tcPr>
            <w:tcW w:w="9285" w:type="dxa"/>
            <w:gridSpan w:val="2"/>
            <w:tcBorders>
              <w:top w:val="nil"/>
            </w:tcBorders>
          </w:tcPr>
          <w:p w:rsidR="005D0966" w:rsidRPr="00422F29" w:rsidRDefault="005D0966" w:rsidP="008F5E55">
            <w:pPr>
              <w:jc w:val="both"/>
              <w:rPr>
                <w:ins w:id="735" w:author="Trefilová Pavla" w:date="2018-08-22T09:35:00Z"/>
              </w:rPr>
            </w:pPr>
          </w:p>
        </w:tc>
      </w:tr>
      <w:tr w:rsidR="005D0966" w:rsidRPr="00422F29" w:rsidTr="008F5E55">
        <w:trPr>
          <w:ins w:id="736" w:author="Trefilová Pavla" w:date="2018-08-22T09:35:00Z"/>
        </w:trPr>
        <w:tc>
          <w:tcPr>
            <w:tcW w:w="3510" w:type="dxa"/>
            <w:shd w:val="clear" w:color="auto" w:fill="F7CAAC"/>
          </w:tcPr>
          <w:p w:rsidR="005D0966" w:rsidRPr="00422F29" w:rsidRDefault="005D0966" w:rsidP="008F5E55">
            <w:pPr>
              <w:rPr>
                <w:ins w:id="737" w:author="Trefilová Pavla" w:date="2018-08-22T09:35:00Z"/>
              </w:rPr>
            </w:pPr>
            <w:ins w:id="738" w:author="Trefilová Pavla" w:date="2018-08-22T09:35:00Z">
              <w:r w:rsidRPr="00422F29">
                <w:rPr>
                  <w:b/>
                </w:rPr>
                <w:t>Návrh témat disertačních prací a témata obhájených prací</w:t>
              </w:r>
            </w:ins>
          </w:p>
        </w:tc>
        <w:tc>
          <w:tcPr>
            <w:tcW w:w="5775" w:type="dxa"/>
            <w:tcBorders>
              <w:bottom w:val="nil"/>
            </w:tcBorders>
            <w:shd w:val="clear" w:color="auto" w:fill="FFFFFF"/>
          </w:tcPr>
          <w:p w:rsidR="005D0966" w:rsidRPr="00422F29" w:rsidRDefault="005D0966" w:rsidP="008F5E55">
            <w:pPr>
              <w:rPr>
                <w:ins w:id="739" w:author="Trefilová Pavla" w:date="2018-08-22T09:35:00Z"/>
              </w:rPr>
            </w:pPr>
          </w:p>
        </w:tc>
      </w:tr>
      <w:tr w:rsidR="005D0966" w:rsidRPr="00422F29" w:rsidTr="008F5E55">
        <w:trPr>
          <w:trHeight w:val="3087"/>
          <w:ins w:id="740" w:author="Trefilová Pavla" w:date="2018-08-22T09:35:00Z"/>
        </w:trPr>
        <w:tc>
          <w:tcPr>
            <w:tcW w:w="9285" w:type="dxa"/>
            <w:gridSpan w:val="2"/>
            <w:tcBorders>
              <w:top w:val="nil"/>
            </w:tcBorders>
          </w:tcPr>
          <w:p w:rsidR="00344678" w:rsidRDefault="00344678" w:rsidP="00344678">
            <w:pPr>
              <w:jc w:val="both"/>
              <w:rPr>
                <w:ins w:id="741" w:author="Trefilová Pavla" w:date="2018-09-04T11:05:00Z"/>
              </w:rPr>
            </w:pPr>
            <w:ins w:id="742" w:author="Trefilová Pavla" w:date="2018-09-04T11:05:00Z">
              <w:r>
                <w:t>Jsou uvedeny některé z obhájených disertačních prací v DSP Ekonomika a management, tematicky související s novým navrhovaným programem:</w:t>
              </w:r>
            </w:ins>
          </w:p>
          <w:p w:rsidR="00344678" w:rsidRPr="0011329F" w:rsidRDefault="00344678" w:rsidP="00344678">
            <w:pPr>
              <w:jc w:val="both"/>
              <w:rPr>
                <w:ins w:id="743" w:author="Trefilová Pavla" w:date="2018-09-04T11:05:00Z"/>
                <w:b/>
              </w:rPr>
            </w:pPr>
            <w:ins w:id="744" w:author="Trefilová Pavla" w:date="2018-09-04T11:05:00Z">
              <w:r w:rsidRPr="0011329F">
                <w:rPr>
                  <w:b/>
                </w:rPr>
                <w:t>Obhájené práce</w:t>
              </w:r>
            </w:ins>
          </w:p>
          <w:p w:rsidR="00344678" w:rsidRPr="0011329F" w:rsidRDefault="00344678" w:rsidP="00344678">
            <w:pPr>
              <w:pStyle w:val="Odstavecseseznamem"/>
              <w:numPr>
                <w:ilvl w:val="0"/>
                <w:numId w:val="45"/>
              </w:numPr>
              <w:ind w:left="247" w:hanging="247"/>
              <w:jc w:val="both"/>
              <w:rPr>
                <w:ins w:id="745" w:author="Trefilová Pavla" w:date="2018-09-04T11:05:00Z"/>
              </w:rPr>
            </w:pPr>
            <w:ins w:id="746" w:author="Trefilová Pavla" w:date="2018-09-04T11:05:00Z">
              <w:r w:rsidRPr="0011329F">
                <w:t>Metodika analýzy optimalizace a automatizace podnikových procesů</w:t>
              </w:r>
            </w:ins>
          </w:p>
          <w:p w:rsidR="00344678" w:rsidRPr="0011329F" w:rsidRDefault="00344678" w:rsidP="00344678">
            <w:pPr>
              <w:numPr>
                <w:ilvl w:val="0"/>
                <w:numId w:val="45"/>
              </w:numPr>
              <w:spacing w:before="100" w:beforeAutospacing="1" w:after="100" w:afterAutospacing="1"/>
              <w:ind w:left="247" w:hanging="247"/>
              <w:jc w:val="both"/>
              <w:rPr>
                <w:ins w:id="747" w:author="Trefilová Pavla" w:date="2018-09-04T11:05:00Z"/>
              </w:rPr>
            </w:pPr>
            <w:ins w:id="748" w:author="Trefilová Pavla" w:date="2018-09-04T11:05:00Z">
              <w:r w:rsidRPr="0011329F">
                <w:t>Primární role inovací a procesních změn v oblasti výrobních procesů využitím prvků digitalizace a automatizace konceptu Průmysl 4.0</w:t>
              </w:r>
            </w:ins>
          </w:p>
          <w:p w:rsidR="00344678" w:rsidRPr="0011329F" w:rsidRDefault="00344678" w:rsidP="00344678">
            <w:pPr>
              <w:numPr>
                <w:ilvl w:val="0"/>
                <w:numId w:val="45"/>
              </w:numPr>
              <w:spacing w:before="100" w:beforeAutospacing="1" w:after="100" w:afterAutospacing="1"/>
              <w:ind w:left="247" w:hanging="247"/>
              <w:jc w:val="both"/>
              <w:rPr>
                <w:ins w:id="749" w:author="Trefilová Pavla" w:date="2018-09-04T11:05:00Z"/>
              </w:rPr>
            </w:pPr>
            <w:ins w:id="750" w:author="Trefilová Pavla" w:date="2018-09-04T11:05:00Z">
              <w:r w:rsidRPr="0011329F">
                <w:t>Hodnocení lidského faktoru a jeho vlivu na efektivnost implementace ERP systému Microsoft Business Solution.Navision</w:t>
              </w:r>
            </w:ins>
          </w:p>
          <w:p w:rsidR="00344678" w:rsidRPr="0011329F" w:rsidRDefault="00344678" w:rsidP="00344678">
            <w:pPr>
              <w:numPr>
                <w:ilvl w:val="0"/>
                <w:numId w:val="45"/>
              </w:numPr>
              <w:spacing w:before="100" w:beforeAutospacing="1" w:after="100" w:afterAutospacing="1"/>
              <w:ind w:left="247" w:hanging="247"/>
              <w:jc w:val="both"/>
              <w:rPr>
                <w:ins w:id="751" w:author="Trefilová Pavla" w:date="2018-09-04T11:05:00Z"/>
              </w:rPr>
            </w:pPr>
            <w:ins w:id="752" w:author="Trefilová Pavla" w:date="2018-09-04T11:05:00Z">
              <w:r w:rsidRPr="0011329F">
                <w:t>Optimalizace výrobních systémů využitím simulačních modelů</w:t>
              </w:r>
            </w:ins>
          </w:p>
          <w:p w:rsidR="00344678" w:rsidRPr="0011329F" w:rsidRDefault="00344678" w:rsidP="00344678">
            <w:pPr>
              <w:numPr>
                <w:ilvl w:val="0"/>
                <w:numId w:val="45"/>
              </w:numPr>
              <w:spacing w:before="100" w:beforeAutospacing="1" w:after="100" w:afterAutospacing="1"/>
              <w:ind w:left="247" w:hanging="247"/>
              <w:rPr>
                <w:ins w:id="753" w:author="Trefilová Pavla" w:date="2018-09-04T11:05:00Z"/>
              </w:rPr>
            </w:pPr>
            <w:ins w:id="754" w:author="Trefilová Pavla" w:date="2018-09-04T11:05:00Z">
              <w:r w:rsidRPr="0011329F">
                <w:t>Model pro hodnocení rizikového faktoru lokální svalová zátěž u vybraných prací</w:t>
              </w:r>
            </w:ins>
          </w:p>
          <w:p w:rsidR="00344678" w:rsidRPr="0011329F" w:rsidRDefault="00344678" w:rsidP="00344678">
            <w:pPr>
              <w:numPr>
                <w:ilvl w:val="0"/>
                <w:numId w:val="45"/>
              </w:numPr>
              <w:spacing w:before="100" w:beforeAutospacing="1" w:after="100" w:afterAutospacing="1"/>
              <w:ind w:left="247" w:hanging="247"/>
              <w:rPr>
                <w:ins w:id="755" w:author="Trefilová Pavla" w:date="2018-09-04T11:05:00Z"/>
              </w:rPr>
            </w:pPr>
            <w:ins w:id="756" w:author="Trefilová Pavla" w:date="2018-09-04T11:05:00Z">
              <w:r w:rsidRPr="0011329F">
                <w:t>Role lidského faktoru v kontextu procesního řízení</w:t>
              </w:r>
            </w:ins>
          </w:p>
          <w:p w:rsidR="00344678" w:rsidRPr="0011329F" w:rsidRDefault="00344678" w:rsidP="00344678">
            <w:pPr>
              <w:numPr>
                <w:ilvl w:val="0"/>
                <w:numId w:val="45"/>
              </w:numPr>
              <w:spacing w:before="100" w:beforeAutospacing="1" w:after="100" w:afterAutospacing="1"/>
              <w:ind w:left="247" w:hanging="247"/>
              <w:rPr>
                <w:ins w:id="757" w:author="Trefilová Pavla" w:date="2018-09-04T11:05:00Z"/>
              </w:rPr>
            </w:pPr>
            <w:ins w:id="758" w:author="Trefilová Pavla" w:date="2018-09-04T11:05:00Z">
              <w:r w:rsidRPr="0011329F">
                <w:t>Metodika optimalizace montážních pracovišť v českých podnicích</w:t>
              </w:r>
            </w:ins>
          </w:p>
          <w:p w:rsidR="00344678" w:rsidRPr="0011329F" w:rsidRDefault="00344678" w:rsidP="00344678">
            <w:pPr>
              <w:jc w:val="both"/>
              <w:rPr>
                <w:ins w:id="759" w:author="Trefilová Pavla" w:date="2018-09-04T11:05:00Z"/>
                <w:b/>
              </w:rPr>
            </w:pPr>
            <w:ins w:id="760" w:author="Trefilová Pavla" w:date="2018-09-04T11:05:00Z">
              <w:r w:rsidRPr="0011329F">
                <w:rPr>
                  <w:b/>
                </w:rPr>
                <w:t>Návrhy témat</w:t>
              </w:r>
            </w:ins>
          </w:p>
          <w:p w:rsidR="00344678" w:rsidRDefault="00344678" w:rsidP="00344678">
            <w:pPr>
              <w:numPr>
                <w:ilvl w:val="0"/>
                <w:numId w:val="45"/>
              </w:numPr>
              <w:ind w:left="714" w:hanging="357"/>
              <w:jc w:val="both"/>
              <w:rPr>
                <w:ins w:id="761" w:author="Trefilová Pavla" w:date="2018-09-04T11:05:00Z"/>
                <w:color w:val="000000"/>
              </w:rPr>
            </w:pPr>
            <w:ins w:id="762" w:author="Trefilová Pavla" w:date="2018-09-04T11:05:00Z">
              <w:r>
                <w:rPr>
                  <w:color w:val="000000"/>
                </w:rPr>
                <w:t>Vliv informačních a komunikačních technologií (ICT) na výkonnost podniků</w:t>
              </w:r>
            </w:ins>
          </w:p>
          <w:p w:rsidR="00344678" w:rsidRDefault="00344678" w:rsidP="00344678">
            <w:pPr>
              <w:numPr>
                <w:ilvl w:val="0"/>
                <w:numId w:val="45"/>
              </w:numPr>
              <w:spacing w:before="100" w:beforeAutospacing="1" w:after="100" w:afterAutospacing="1"/>
              <w:jc w:val="both"/>
              <w:rPr>
                <w:ins w:id="763" w:author="Trefilová Pavla" w:date="2018-09-04T11:05:00Z"/>
                <w:color w:val="000000"/>
              </w:rPr>
            </w:pPr>
            <w:ins w:id="764" w:author="Trefilová Pavla" w:date="2018-09-04T11:05:00Z">
              <w:r>
                <w:rPr>
                  <w:color w:val="000000"/>
                </w:rPr>
                <w:t>Metodika Průmyslu 4.0 v oblasti průmyslového inženýrství </w:t>
              </w:r>
            </w:ins>
          </w:p>
          <w:p w:rsidR="00344678" w:rsidRDefault="00344678" w:rsidP="00344678">
            <w:pPr>
              <w:numPr>
                <w:ilvl w:val="0"/>
                <w:numId w:val="45"/>
              </w:numPr>
              <w:spacing w:before="100" w:beforeAutospacing="1" w:after="100" w:afterAutospacing="1"/>
              <w:jc w:val="both"/>
              <w:rPr>
                <w:ins w:id="765" w:author="Trefilová Pavla" w:date="2018-09-04T11:05:00Z"/>
                <w:color w:val="000000"/>
              </w:rPr>
            </w:pPr>
            <w:ins w:id="766" w:author="Trefilová Pavla" w:date="2018-09-04T11:05:00Z">
              <w:r>
                <w:rPr>
                  <w:color w:val="000000"/>
                </w:rPr>
                <w:t>Model flexibilního toku výrobních a administrativních firemních procesů orientovaných na radikální inovaci manažerského řízení v reálném čase</w:t>
              </w:r>
            </w:ins>
          </w:p>
          <w:p w:rsidR="00344678" w:rsidRDefault="00344678" w:rsidP="00344678">
            <w:pPr>
              <w:numPr>
                <w:ilvl w:val="0"/>
                <w:numId w:val="45"/>
              </w:numPr>
              <w:spacing w:before="100" w:beforeAutospacing="1" w:after="100" w:afterAutospacing="1"/>
              <w:jc w:val="both"/>
              <w:rPr>
                <w:ins w:id="767" w:author="Trefilová Pavla" w:date="2018-09-04T11:05:00Z"/>
                <w:color w:val="000000"/>
              </w:rPr>
            </w:pPr>
            <w:ins w:id="768" w:author="Trefilová Pavla" w:date="2018-09-04T11:05:00Z">
              <w:r>
                <w:rPr>
                  <w:color w:val="000000"/>
                </w:rPr>
                <w:t>Využití mapování toku hodnot pro modelování podnikových procesů v průmyslové výrobě</w:t>
              </w:r>
            </w:ins>
          </w:p>
          <w:p w:rsidR="00344678" w:rsidRDefault="00344678" w:rsidP="00344678">
            <w:pPr>
              <w:numPr>
                <w:ilvl w:val="0"/>
                <w:numId w:val="45"/>
              </w:numPr>
              <w:spacing w:before="100" w:beforeAutospacing="1" w:after="100" w:afterAutospacing="1"/>
              <w:jc w:val="both"/>
              <w:rPr>
                <w:ins w:id="769" w:author="Trefilová Pavla" w:date="2018-09-04T11:05:00Z"/>
                <w:color w:val="000000"/>
              </w:rPr>
            </w:pPr>
            <w:ins w:id="770" w:author="Trefilová Pavla" w:date="2018-09-04T11:05:00Z">
              <w:r>
                <w:rPr>
                  <w:color w:val="000000"/>
                </w:rPr>
                <w:t>Modelování a optimalizace výrobních procesů na báze procesně řízeného podniku</w:t>
              </w:r>
            </w:ins>
          </w:p>
          <w:p w:rsidR="00344678" w:rsidRDefault="00344678" w:rsidP="00344678">
            <w:pPr>
              <w:numPr>
                <w:ilvl w:val="0"/>
                <w:numId w:val="45"/>
              </w:numPr>
              <w:spacing w:before="100" w:beforeAutospacing="1" w:after="100" w:afterAutospacing="1"/>
              <w:jc w:val="both"/>
              <w:rPr>
                <w:ins w:id="771" w:author="Trefilová Pavla" w:date="2018-09-04T11:05:00Z"/>
                <w:color w:val="000000"/>
              </w:rPr>
            </w:pPr>
            <w:ins w:id="772" w:author="Trefilová Pavla" w:date="2018-09-04T11:05:00Z">
              <w:r>
                <w:rPr>
                  <w:color w:val="000000"/>
                </w:rPr>
                <w:t>Model optimalizace podnikových procesů s využitím principů štíhlé administrativy</w:t>
              </w:r>
            </w:ins>
          </w:p>
          <w:p w:rsidR="00344678" w:rsidRDefault="00344678" w:rsidP="00344678">
            <w:pPr>
              <w:numPr>
                <w:ilvl w:val="0"/>
                <w:numId w:val="45"/>
              </w:numPr>
              <w:spacing w:before="100" w:beforeAutospacing="1" w:after="100" w:afterAutospacing="1"/>
              <w:jc w:val="both"/>
              <w:rPr>
                <w:ins w:id="773" w:author="Trefilová Pavla" w:date="2018-09-04T11:05:00Z"/>
                <w:color w:val="000000"/>
              </w:rPr>
            </w:pPr>
            <w:ins w:id="774" w:author="Trefilová Pavla" w:date="2018-09-04T11:05:00Z">
              <w:r>
                <w:rPr>
                  <w:color w:val="000000"/>
                </w:rPr>
                <w:t>Inovativní metody a technologie využívající virtuální prostředí projektování výrobních procesů</w:t>
              </w:r>
            </w:ins>
          </w:p>
          <w:p w:rsidR="00344678" w:rsidRDefault="00344678" w:rsidP="00344678">
            <w:pPr>
              <w:numPr>
                <w:ilvl w:val="0"/>
                <w:numId w:val="45"/>
              </w:numPr>
              <w:spacing w:before="100" w:beforeAutospacing="1" w:after="100" w:afterAutospacing="1"/>
              <w:jc w:val="both"/>
              <w:rPr>
                <w:ins w:id="775" w:author="Trefilová Pavla" w:date="2018-09-04T11:05:00Z"/>
                <w:color w:val="000000"/>
              </w:rPr>
            </w:pPr>
            <w:ins w:id="776" w:author="Trefilová Pavla" w:date="2018-09-04T11:05:00Z">
              <w:r>
                <w:rPr>
                  <w:color w:val="000000"/>
                </w:rPr>
                <w:t>Procesní model podnikového informačního systému pro štíhlý podnik</w:t>
              </w:r>
            </w:ins>
          </w:p>
          <w:p w:rsidR="00344678" w:rsidRDefault="00344678" w:rsidP="00344678">
            <w:pPr>
              <w:numPr>
                <w:ilvl w:val="0"/>
                <w:numId w:val="45"/>
              </w:numPr>
              <w:spacing w:before="100" w:beforeAutospacing="1" w:after="100" w:afterAutospacing="1"/>
              <w:jc w:val="both"/>
              <w:rPr>
                <w:ins w:id="777" w:author="Trefilová Pavla" w:date="2018-09-04T11:05:00Z"/>
                <w:color w:val="000000"/>
              </w:rPr>
            </w:pPr>
            <w:ins w:id="778" w:author="Trefilová Pavla" w:date="2018-09-04T11:05:00Z">
              <w:r>
                <w:rPr>
                  <w:color w:val="000000"/>
                </w:rPr>
                <w:t>Flexibilita výrobního systému - klíčový prvek manažerského informačního systému podniku</w:t>
              </w:r>
            </w:ins>
          </w:p>
          <w:p w:rsidR="00344678" w:rsidRDefault="00344678" w:rsidP="00344678">
            <w:pPr>
              <w:numPr>
                <w:ilvl w:val="0"/>
                <w:numId w:val="45"/>
              </w:numPr>
              <w:spacing w:before="100" w:beforeAutospacing="1" w:after="100" w:afterAutospacing="1"/>
              <w:jc w:val="both"/>
              <w:rPr>
                <w:ins w:id="779" w:author="Trefilová Pavla" w:date="2018-09-04T11:05:00Z"/>
                <w:color w:val="000000"/>
              </w:rPr>
            </w:pPr>
            <w:ins w:id="780" w:author="Trefilová Pavla" w:date="2018-09-04T11:05:00Z">
              <w:r>
                <w:rPr>
                  <w:color w:val="000000"/>
                </w:rPr>
                <w:t>Inovace ve znalostní společnosti</w:t>
              </w:r>
            </w:ins>
          </w:p>
          <w:p w:rsidR="00344678" w:rsidRDefault="00344678" w:rsidP="00344678">
            <w:pPr>
              <w:numPr>
                <w:ilvl w:val="0"/>
                <w:numId w:val="45"/>
              </w:numPr>
              <w:spacing w:before="100" w:beforeAutospacing="1" w:after="100" w:afterAutospacing="1"/>
              <w:jc w:val="both"/>
              <w:rPr>
                <w:ins w:id="781" w:author="Trefilová Pavla" w:date="2018-09-04T11:05:00Z"/>
                <w:color w:val="000000"/>
              </w:rPr>
            </w:pPr>
            <w:ins w:id="782" w:author="Trefilová Pavla" w:date="2018-09-04T11:05:00Z">
              <w:r>
                <w:rPr>
                  <w:color w:val="000000"/>
                </w:rPr>
                <w:t>Hodnocení výkonnosti podnikových procesů</w:t>
              </w:r>
            </w:ins>
          </w:p>
          <w:p w:rsidR="002B0A33" w:rsidRPr="002B0A33" w:rsidRDefault="00344678">
            <w:pPr>
              <w:numPr>
                <w:ilvl w:val="0"/>
                <w:numId w:val="45"/>
              </w:numPr>
              <w:spacing w:before="100" w:beforeAutospacing="1" w:after="100" w:afterAutospacing="1"/>
              <w:rPr>
                <w:ins w:id="783" w:author="Trefilová Pavla" w:date="2018-08-22T09:35:00Z"/>
                <w:rPrChange w:id="784" w:author="Trefilová Pavla" w:date="2018-09-04T07:42:00Z">
                  <w:rPr>
                    <w:ins w:id="785" w:author="Trefilová Pavla" w:date="2018-08-22T09:35:00Z"/>
                    <w:rFonts w:ascii="Calibri" w:hAnsi="Calibri" w:cs="Calibri"/>
                    <w:color w:val="000000"/>
                  </w:rPr>
                </w:rPrChange>
              </w:rPr>
              <w:pPrChange w:id="786" w:author="Trefilová Pavla" w:date="2018-09-04T07:42:00Z">
                <w:pPr>
                  <w:numPr>
                    <w:numId w:val="45"/>
                  </w:numPr>
                  <w:spacing w:before="100" w:beforeAutospacing="1" w:after="100" w:afterAutospacing="1"/>
                  <w:ind w:left="720" w:hanging="360"/>
                  <w:jc w:val="both"/>
                </w:pPr>
              </w:pPrChange>
            </w:pPr>
            <w:ins w:id="787" w:author="Trefilová Pavla" w:date="2018-09-04T11:05:00Z">
              <w:r>
                <w:rPr>
                  <w:color w:val="000000"/>
                </w:rPr>
                <w:t>Design pracovního prostředí a jeho vliv na výkonnost pracovníka</w:t>
              </w:r>
            </w:ins>
            <w:ins w:id="788" w:author="Michal Pilík" w:date="2018-08-23T10:19:00Z">
              <w:del w:id="789" w:author="Trefilová Pavla" w:date="2018-09-04T11:05:00Z">
                <w:r w:rsidR="004C42A2" w:rsidDel="00344678">
                  <w:delText>Ekonomika a management</w:delText>
                </w:r>
              </w:del>
            </w:ins>
          </w:p>
        </w:tc>
      </w:tr>
    </w:tbl>
    <w:p w:rsidR="005D0966" w:rsidRDefault="005D0966">
      <w:pPr>
        <w:rPr>
          <w:ins w:id="790" w:author="Trefilová Pavla" w:date="2018-08-22T09:35:00Z"/>
        </w:rPr>
      </w:pPr>
      <w:ins w:id="791" w:author="Trefilová Pavla" w:date="2018-08-22T09:35:00Z">
        <w:r>
          <w:br w:type="page"/>
        </w:r>
      </w:ins>
    </w:p>
    <w:p w:rsidR="005D0966" w:rsidDel="00344678" w:rsidRDefault="005D0966">
      <w:pPr>
        <w:rPr>
          <w:del w:id="792" w:author="Trefilová Pavla" w:date="2018-09-04T11:05: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386A" w:rsidTr="00C109A7">
        <w:tc>
          <w:tcPr>
            <w:tcW w:w="9855" w:type="dxa"/>
            <w:gridSpan w:val="8"/>
            <w:tcBorders>
              <w:bottom w:val="double" w:sz="4" w:space="0" w:color="auto"/>
            </w:tcBorders>
            <w:shd w:val="clear" w:color="auto" w:fill="BDD6EE"/>
          </w:tcPr>
          <w:p w:rsidR="008D386A" w:rsidRDefault="008D386A" w:rsidP="00C109A7">
            <w:pPr>
              <w:jc w:val="both"/>
              <w:rPr>
                <w:b/>
                <w:sz w:val="28"/>
              </w:rPr>
            </w:pPr>
            <w:r>
              <w:br w:type="page"/>
            </w:r>
            <w:r>
              <w:rPr>
                <w:b/>
                <w:sz w:val="28"/>
              </w:rPr>
              <w:t>B-III – Charakteristika studijního předmětu</w:t>
            </w:r>
          </w:p>
        </w:tc>
      </w:tr>
      <w:tr w:rsidR="008D386A" w:rsidTr="00C109A7">
        <w:tc>
          <w:tcPr>
            <w:tcW w:w="3086" w:type="dxa"/>
            <w:tcBorders>
              <w:top w:val="double" w:sz="4" w:space="0" w:color="auto"/>
            </w:tcBorders>
            <w:shd w:val="clear" w:color="auto" w:fill="F7CAAC"/>
          </w:tcPr>
          <w:p w:rsidR="008D386A" w:rsidRDefault="008D386A" w:rsidP="00C109A7">
            <w:pPr>
              <w:jc w:val="both"/>
              <w:rPr>
                <w:b/>
              </w:rPr>
            </w:pPr>
            <w:r>
              <w:rPr>
                <w:b/>
              </w:rPr>
              <w:t>Název studijního předmětu</w:t>
            </w:r>
          </w:p>
        </w:tc>
        <w:tc>
          <w:tcPr>
            <w:tcW w:w="6769" w:type="dxa"/>
            <w:gridSpan w:val="7"/>
            <w:tcBorders>
              <w:top w:val="double" w:sz="4" w:space="0" w:color="auto"/>
            </w:tcBorders>
          </w:tcPr>
          <w:p w:rsidR="008D386A" w:rsidRDefault="008D386A" w:rsidP="00C109A7">
            <w:pPr>
              <w:jc w:val="both"/>
            </w:pPr>
            <w:r>
              <w:t>Mikroekonomie III</w:t>
            </w:r>
          </w:p>
        </w:tc>
      </w:tr>
      <w:tr w:rsidR="008D386A" w:rsidTr="00C109A7">
        <w:tc>
          <w:tcPr>
            <w:tcW w:w="3086" w:type="dxa"/>
            <w:shd w:val="clear" w:color="auto" w:fill="F7CAAC"/>
          </w:tcPr>
          <w:p w:rsidR="008D386A" w:rsidRDefault="008D386A" w:rsidP="00C109A7">
            <w:pPr>
              <w:jc w:val="both"/>
              <w:rPr>
                <w:b/>
              </w:rPr>
            </w:pPr>
            <w:r>
              <w:rPr>
                <w:b/>
              </w:rPr>
              <w:t>Typ předmětu</w:t>
            </w:r>
          </w:p>
        </w:tc>
        <w:tc>
          <w:tcPr>
            <w:tcW w:w="3406" w:type="dxa"/>
            <w:gridSpan w:val="4"/>
          </w:tcPr>
          <w:p w:rsidR="008D386A" w:rsidRDefault="008D386A" w:rsidP="00C109A7">
            <w:pPr>
              <w:jc w:val="both"/>
            </w:pPr>
            <w:r w:rsidRPr="009C11F1">
              <w:t>povinný „P“</w:t>
            </w:r>
          </w:p>
        </w:tc>
        <w:tc>
          <w:tcPr>
            <w:tcW w:w="2695" w:type="dxa"/>
            <w:gridSpan w:val="2"/>
            <w:shd w:val="clear" w:color="auto" w:fill="F7CAAC"/>
          </w:tcPr>
          <w:p w:rsidR="008D386A" w:rsidRDefault="008D386A" w:rsidP="00C109A7">
            <w:pPr>
              <w:jc w:val="both"/>
            </w:pPr>
            <w:r>
              <w:rPr>
                <w:b/>
              </w:rPr>
              <w:t>doporučený ročník / semestr</w:t>
            </w:r>
          </w:p>
        </w:tc>
        <w:tc>
          <w:tcPr>
            <w:tcW w:w="668" w:type="dxa"/>
          </w:tcPr>
          <w:p w:rsidR="008D386A" w:rsidRDefault="008D386A" w:rsidP="00C109A7">
            <w:pPr>
              <w:jc w:val="both"/>
            </w:pPr>
            <w:r>
              <w:t>1/L</w:t>
            </w:r>
          </w:p>
        </w:tc>
      </w:tr>
      <w:tr w:rsidR="008D386A" w:rsidTr="00C109A7">
        <w:tc>
          <w:tcPr>
            <w:tcW w:w="3086" w:type="dxa"/>
            <w:shd w:val="clear" w:color="auto" w:fill="F7CAAC"/>
          </w:tcPr>
          <w:p w:rsidR="008D386A" w:rsidRDefault="008D386A" w:rsidP="00C109A7">
            <w:pPr>
              <w:jc w:val="both"/>
              <w:rPr>
                <w:b/>
              </w:rPr>
            </w:pPr>
            <w:r>
              <w:rPr>
                <w:b/>
              </w:rPr>
              <w:t>Rozsah studijního předmětu</w:t>
            </w:r>
          </w:p>
        </w:tc>
        <w:tc>
          <w:tcPr>
            <w:tcW w:w="1701" w:type="dxa"/>
            <w:gridSpan w:val="2"/>
          </w:tcPr>
          <w:p w:rsidR="008D386A" w:rsidRDefault="008D386A" w:rsidP="00C109A7">
            <w:pPr>
              <w:jc w:val="both"/>
            </w:pPr>
            <w:r>
              <w:t>20p</w:t>
            </w:r>
          </w:p>
        </w:tc>
        <w:tc>
          <w:tcPr>
            <w:tcW w:w="889" w:type="dxa"/>
            <w:shd w:val="clear" w:color="auto" w:fill="F7CAAC"/>
          </w:tcPr>
          <w:p w:rsidR="008D386A" w:rsidRDefault="008D386A" w:rsidP="00C109A7">
            <w:pPr>
              <w:jc w:val="both"/>
              <w:rPr>
                <w:b/>
              </w:rPr>
            </w:pPr>
            <w:r>
              <w:rPr>
                <w:b/>
              </w:rPr>
              <w:t xml:space="preserve">hod. </w:t>
            </w:r>
          </w:p>
        </w:tc>
        <w:tc>
          <w:tcPr>
            <w:tcW w:w="816" w:type="dxa"/>
          </w:tcPr>
          <w:p w:rsidR="008D386A" w:rsidRDefault="008D386A" w:rsidP="00C109A7">
            <w:pPr>
              <w:jc w:val="both"/>
            </w:pPr>
            <w:r>
              <w:t>20</w:t>
            </w:r>
          </w:p>
        </w:tc>
        <w:tc>
          <w:tcPr>
            <w:tcW w:w="2156" w:type="dxa"/>
            <w:shd w:val="clear" w:color="auto" w:fill="F7CAAC"/>
          </w:tcPr>
          <w:p w:rsidR="008D386A" w:rsidRDefault="008D386A" w:rsidP="00C109A7">
            <w:pPr>
              <w:jc w:val="both"/>
              <w:rPr>
                <w:b/>
              </w:rPr>
            </w:pPr>
            <w:r>
              <w:rPr>
                <w:b/>
              </w:rPr>
              <w:t>kreditů</w:t>
            </w:r>
          </w:p>
        </w:tc>
        <w:tc>
          <w:tcPr>
            <w:tcW w:w="1207" w:type="dxa"/>
            <w:gridSpan w:val="2"/>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sz w:val="22"/>
              </w:rPr>
            </w:pPr>
            <w:r>
              <w:rPr>
                <w:b/>
              </w:rPr>
              <w:t>Prerekvizity, korekvizity, ekvivalence</w:t>
            </w:r>
          </w:p>
        </w:tc>
        <w:tc>
          <w:tcPr>
            <w:tcW w:w="6769" w:type="dxa"/>
            <w:gridSpan w:val="7"/>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rPr>
            </w:pPr>
            <w:r>
              <w:rPr>
                <w:b/>
              </w:rPr>
              <w:t>Způsob ověření studijních výsledků</w:t>
            </w:r>
          </w:p>
        </w:tc>
        <w:tc>
          <w:tcPr>
            <w:tcW w:w="3406" w:type="dxa"/>
            <w:gridSpan w:val="4"/>
          </w:tcPr>
          <w:p w:rsidR="008D386A" w:rsidRDefault="008D386A" w:rsidP="00C109A7">
            <w:pPr>
              <w:jc w:val="both"/>
            </w:pPr>
            <w:r>
              <w:t xml:space="preserve">zkouška </w:t>
            </w:r>
          </w:p>
        </w:tc>
        <w:tc>
          <w:tcPr>
            <w:tcW w:w="2156" w:type="dxa"/>
            <w:shd w:val="clear" w:color="auto" w:fill="F7CAAC"/>
          </w:tcPr>
          <w:p w:rsidR="008D386A" w:rsidRDefault="008D386A" w:rsidP="00C109A7">
            <w:pPr>
              <w:jc w:val="both"/>
              <w:rPr>
                <w:b/>
              </w:rPr>
            </w:pPr>
            <w:r>
              <w:rPr>
                <w:b/>
              </w:rPr>
              <w:t>Forma výuky</w:t>
            </w:r>
          </w:p>
        </w:tc>
        <w:tc>
          <w:tcPr>
            <w:tcW w:w="1207" w:type="dxa"/>
            <w:gridSpan w:val="2"/>
          </w:tcPr>
          <w:p w:rsidR="008D386A" w:rsidRDefault="008D386A" w:rsidP="00C109A7">
            <w:pPr>
              <w:jc w:val="both"/>
            </w:pPr>
            <w:r>
              <w:t>přednáška</w:t>
            </w:r>
          </w:p>
        </w:tc>
      </w:tr>
      <w:tr w:rsidR="008D386A" w:rsidTr="00C109A7">
        <w:tc>
          <w:tcPr>
            <w:tcW w:w="3086" w:type="dxa"/>
            <w:shd w:val="clear" w:color="auto" w:fill="F7CAAC"/>
          </w:tcPr>
          <w:p w:rsidR="008D386A" w:rsidRDefault="008D386A" w:rsidP="00C109A7">
            <w:pPr>
              <w:jc w:val="both"/>
              <w:rPr>
                <w:b/>
              </w:rPr>
            </w:pPr>
            <w:r>
              <w:rPr>
                <w:b/>
              </w:rPr>
              <w:t>Forma způsobu ověření studijních výsledků a další požadavky na studenta</w:t>
            </w:r>
          </w:p>
        </w:tc>
        <w:tc>
          <w:tcPr>
            <w:tcW w:w="6769" w:type="dxa"/>
            <w:gridSpan w:val="7"/>
            <w:tcBorders>
              <w:bottom w:val="nil"/>
            </w:tcBorders>
          </w:tcPr>
          <w:p w:rsidR="002A0DB1" w:rsidRDefault="002A0DB1" w:rsidP="002A0DB1">
            <w:pPr>
              <w:jc w:val="both"/>
            </w:pPr>
            <w:r>
              <w:t>Způsob ukončení předmětu: zkouška</w:t>
            </w:r>
          </w:p>
          <w:p w:rsidR="008D386A" w:rsidRDefault="002A0DB1" w:rsidP="002A0DB1">
            <w:pPr>
              <w:jc w:val="both"/>
            </w:pPr>
            <w:r>
              <w:t>Požadavky ke zkoušce: z</w:t>
            </w:r>
            <w:r w:rsidR="008D386A" w:rsidRPr="007817DF">
              <w:t>kouška formou vědecké rozpravy na základě zpracované seminární práce.</w:t>
            </w:r>
          </w:p>
        </w:tc>
      </w:tr>
      <w:tr w:rsidR="008D386A" w:rsidTr="008D386A">
        <w:trPr>
          <w:trHeight w:val="70"/>
        </w:trPr>
        <w:tc>
          <w:tcPr>
            <w:tcW w:w="9855" w:type="dxa"/>
            <w:gridSpan w:val="8"/>
            <w:tcBorders>
              <w:top w:val="nil"/>
            </w:tcBorders>
          </w:tcPr>
          <w:p w:rsidR="008D386A" w:rsidRDefault="008D386A" w:rsidP="00C109A7">
            <w:pPr>
              <w:jc w:val="both"/>
            </w:pPr>
          </w:p>
        </w:tc>
      </w:tr>
      <w:tr w:rsidR="008D386A" w:rsidTr="00C109A7">
        <w:trPr>
          <w:trHeight w:val="197"/>
        </w:trPr>
        <w:tc>
          <w:tcPr>
            <w:tcW w:w="3086" w:type="dxa"/>
            <w:tcBorders>
              <w:top w:val="nil"/>
            </w:tcBorders>
            <w:shd w:val="clear" w:color="auto" w:fill="F7CAAC"/>
          </w:tcPr>
          <w:p w:rsidR="008D386A" w:rsidRDefault="008D386A" w:rsidP="00C109A7">
            <w:pPr>
              <w:jc w:val="both"/>
              <w:rPr>
                <w:b/>
              </w:rPr>
            </w:pPr>
            <w:r>
              <w:rPr>
                <w:b/>
              </w:rPr>
              <w:t>Garant předmětu</w:t>
            </w:r>
          </w:p>
        </w:tc>
        <w:tc>
          <w:tcPr>
            <w:tcW w:w="6769" w:type="dxa"/>
            <w:gridSpan w:val="7"/>
            <w:tcBorders>
              <w:top w:val="nil"/>
            </w:tcBorders>
          </w:tcPr>
          <w:p w:rsidR="008D386A" w:rsidRDefault="008D386A" w:rsidP="00C109A7">
            <w:pPr>
              <w:jc w:val="both"/>
            </w:pPr>
            <w:r>
              <w:t>doc. Ing. Zuzana Dohnalová, Ph.D.</w:t>
            </w:r>
          </w:p>
        </w:tc>
      </w:tr>
      <w:tr w:rsidR="008D386A" w:rsidTr="00C109A7">
        <w:trPr>
          <w:trHeight w:val="243"/>
        </w:trPr>
        <w:tc>
          <w:tcPr>
            <w:tcW w:w="3086" w:type="dxa"/>
            <w:tcBorders>
              <w:top w:val="nil"/>
            </w:tcBorders>
            <w:shd w:val="clear" w:color="auto" w:fill="F7CAAC"/>
          </w:tcPr>
          <w:p w:rsidR="008D386A" w:rsidRDefault="008D386A" w:rsidP="00C109A7">
            <w:pPr>
              <w:jc w:val="both"/>
              <w:rPr>
                <w:b/>
              </w:rPr>
            </w:pPr>
            <w:r>
              <w:rPr>
                <w:b/>
              </w:rPr>
              <w:t>Zapojení garanta do výuky předmětu</w:t>
            </w:r>
          </w:p>
        </w:tc>
        <w:tc>
          <w:tcPr>
            <w:tcW w:w="6769" w:type="dxa"/>
            <w:gridSpan w:val="7"/>
            <w:tcBorders>
              <w:top w:val="nil"/>
            </w:tcBorders>
          </w:tcPr>
          <w:p w:rsidR="008D386A" w:rsidRDefault="008D386A" w:rsidP="008D386A">
            <w:pPr>
              <w:jc w:val="both"/>
            </w:pPr>
            <w:r w:rsidRPr="00496D22">
              <w:t xml:space="preserve">Garant se podílí na přednášení v rozsahu 100 </w:t>
            </w:r>
            <w:r>
              <w:t>%.</w:t>
            </w:r>
          </w:p>
        </w:tc>
      </w:tr>
      <w:tr w:rsidR="008D386A" w:rsidTr="00C109A7">
        <w:tc>
          <w:tcPr>
            <w:tcW w:w="3086" w:type="dxa"/>
            <w:shd w:val="clear" w:color="auto" w:fill="F7CAAC"/>
          </w:tcPr>
          <w:p w:rsidR="008D386A" w:rsidRDefault="008D386A" w:rsidP="00C109A7">
            <w:pPr>
              <w:jc w:val="both"/>
              <w:rPr>
                <w:b/>
              </w:rPr>
            </w:pPr>
            <w:r>
              <w:rPr>
                <w:b/>
              </w:rPr>
              <w:t>Vyučující</w:t>
            </w:r>
          </w:p>
        </w:tc>
        <w:tc>
          <w:tcPr>
            <w:tcW w:w="6769" w:type="dxa"/>
            <w:gridSpan w:val="7"/>
            <w:tcBorders>
              <w:bottom w:val="nil"/>
            </w:tcBorders>
          </w:tcPr>
          <w:p w:rsidR="008D386A" w:rsidRDefault="008D386A" w:rsidP="00C109A7">
            <w:pPr>
              <w:jc w:val="both"/>
            </w:pPr>
            <w:r>
              <w:t>doc. Ing. Zuzana Dohnalová, Ph.D. - přednášející (100%)</w:t>
            </w:r>
          </w:p>
        </w:tc>
      </w:tr>
      <w:tr w:rsidR="008D386A" w:rsidTr="001C39F0">
        <w:trPr>
          <w:trHeight w:val="196"/>
        </w:trPr>
        <w:tc>
          <w:tcPr>
            <w:tcW w:w="9855" w:type="dxa"/>
            <w:gridSpan w:val="8"/>
            <w:tcBorders>
              <w:top w:val="nil"/>
            </w:tcBorders>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rPr>
            </w:pPr>
            <w:r>
              <w:rPr>
                <w:b/>
              </w:rPr>
              <w:t>Stručná anotace předmětu</w:t>
            </w:r>
          </w:p>
        </w:tc>
        <w:tc>
          <w:tcPr>
            <w:tcW w:w="6769" w:type="dxa"/>
            <w:gridSpan w:val="7"/>
            <w:tcBorders>
              <w:bottom w:val="nil"/>
            </w:tcBorders>
          </w:tcPr>
          <w:p w:rsidR="008D386A" w:rsidRDefault="008D386A" w:rsidP="00C109A7">
            <w:pPr>
              <w:jc w:val="both"/>
            </w:pPr>
          </w:p>
        </w:tc>
      </w:tr>
      <w:tr w:rsidR="008D386A" w:rsidTr="00C109A7">
        <w:trPr>
          <w:trHeight w:val="3189"/>
        </w:trPr>
        <w:tc>
          <w:tcPr>
            <w:tcW w:w="9855" w:type="dxa"/>
            <w:gridSpan w:val="8"/>
            <w:tcBorders>
              <w:top w:val="nil"/>
              <w:bottom w:val="single" w:sz="12" w:space="0" w:color="auto"/>
            </w:tcBorders>
          </w:tcPr>
          <w:p w:rsidR="008D386A" w:rsidRDefault="008D386A" w:rsidP="00C109A7">
            <w:pPr>
              <w:jc w:val="both"/>
            </w:pPr>
            <w:r>
              <w:t>Předmět Mikroekonomie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rsidR="008D386A" w:rsidRDefault="008D386A" w:rsidP="007E1B60">
            <w:pPr>
              <w:pStyle w:val="Odstavecseseznamem"/>
              <w:numPr>
                <w:ilvl w:val="0"/>
                <w:numId w:val="4"/>
              </w:numPr>
              <w:ind w:left="322" w:hanging="284"/>
              <w:jc w:val="both"/>
            </w:pPr>
            <w:r>
              <w:t>Metodologie ekonomické teorie.</w:t>
            </w:r>
          </w:p>
          <w:p w:rsidR="008D386A" w:rsidRDefault="008D386A" w:rsidP="007E1B60">
            <w:pPr>
              <w:pStyle w:val="Odstavecseseznamem"/>
              <w:numPr>
                <w:ilvl w:val="0"/>
                <w:numId w:val="4"/>
              </w:numPr>
              <w:ind w:left="322" w:hanging="284"/>
              <w:jc w:val="both"/>
            </w:pPr>
            <w:r>
              <w:t>Analytický aparát mikroekonomie</w:t>
            </w:r>
          </w:p>
          <w:p w:rsidR="008D386A" w:rsidRDefault="008D386A" w:rsidP="007E1B60">
            <w:pPr>
              <w:pStyle w:val="Odstavecseseznamem"/>
              <w:numPr>
                <w:ilvl w:val="0"/>
                <w:numId w:val="4"/>
              </w:numPr>
              <w:ind w:left="322" w:hanging="284"/>
              <w:jc w:val="both"/>
            </w:pPr>
            <w:r>
              <w:t>Systematický rozbor chování poptávkové strany tržního mechanizmu</w:t>
            </w:r>
          </w:p>
          <w:p w:rsidR="008D386A" w:rsidRDefault="008D386A" w:rsidP="007E1B60">
            <w:pPr>
              <w:pStyle w:val="Odstavecseseznamem"/>
              <w:numPr>
                <w:ilvl w:val="0"/>
                <w:numId w:val="4"/>
              </w:numPr>
              <w:ind w:left="322" w:hanging="284"/>
              <w:jc w:val="both"/>
            </w:pPr>
            <w:r>
              <w:t>Systematický rozbor chování nabídkové strany tržního mechanizmu</w:t>
            </w:r>
          </w:p>
          <w:p w:rsidR="008D386A" w:rsidRDefault="008D386A" w:rsidP="007E1B60">
            <w:pPr>
              <w:pStyle w:val="Odstavecseseznamem"/>
              <w:numPr>
                <w:ilvl w:val="0"/>
                <w:numId w:val="4"/>
              </w:numPr>
              <w:ind w:left="322" w:hanging="284"/>
              <w:jc w:val="both"/>
            </w:pPr>
            <w:r>
              <w:t>Alternativní teorie firmy</w:t>
            </w:r>
          </w:p>
          <w:p w:rsidR="008D386A" w:rsidRDefault="008D386A" w:rsidP="007E1B60">
            <w:pPr>
              <w:pStyle w:val="Odstavecseseznamem"/>
              <w:numPr>
                <w:ilvl w:val="0"/>
                <w:numId w:val="4"/>
              </w:numPr>
              <w:ind w:left="322" w:hanging="284"/>
              <w:jc w:val="both"/>
            </w:pPr>
            <w:r>
              <w:t>Tržní rovnováha a tržní selhání</w:t>
            </w:r>
          </w:p>
          <w:p w:rsidR="008D386A" w:rsidRDefault="008D386A" w:rsidP="007E1B60">
            <w:pPr>
              <w:pStyle w:val="Odstavecseseznamem"/>
              <w:numPr>
                <w:ilvl w:val="0"/>
                <w:numId w:val="4"/>
              </w:numPr>
              <w:ind w:left="322" w:hanging="284"/>
              <w:jc w:val="both"/>
            </w:pPr>
            <w:r>
              <w:t>Ekonomie blahobytu</w:t>
            </w:r>
          </w:p>
          <w:p w:rsidR="008D386A" w:rsidRDefault="008D386A" w:rsidP="007E1B60">
            <w:pPr>
              <w:pStyle w:val="Odstavecseseznamem"/>
              <w:numPr>
                <w:ilvl w:val="0"/>
                <w:numId w:val="4"/>
              </w:numPr>
              <w:ind w:left="322" w:hanging="284"/>
              <w:jc w:val="both"/>
            </w:pPr>
            <w:r>
              <w:t>Ekonomie informací</w:t>
            </w:r>
          </w:p>
        </w:tc>
      </w:tr>
      <w:tr w:rsidR="008D386A" w:rsidTr="00C109A7">
        <w:trPr>
          <w:trHeight w:val="265"/>
        </w:trPr>
        <w:tc>
          <w:tcPr>
            <w:tcW w:w="3653" w:type="dxa"/>
            <w:gridSpan w:val="2"/>
            <w:tcBorders>
              <w:top w:val="nil"/>
            </w:tcBorders>
            <w:shd w:val="clear" w:color="auto" w:fill="F7CAAC"/>
          </w:tcPr>
          <w:p w:rsidR="008D386A" w:rsidRDefault="008D386A" w:rsidP="00C109A7">
            <w:pPr>
              <w:jc w:val="both"/>
            </w:pPr>
            <w:r>
              <w:rPr>
                <w:b/>
              </w:rPr>
              <w:t>Studijní literatura a studijní pomůcky</w:t>
            </w:r>
          </w:p>
        </w:tc>
        <w:tc>
          <w:tcPr>
            <w:tcW w:w="6202" w:type="dxa"/>
            <w:gridSpan w:val="6"/>
            <w:tcBorders>
              <w:top w:val="nil"/>
              <w:bottom w:val="nil"/>
            </w:tcBorders>
          </w:tcPr>
          <w:p w:rsidR="008D386A" w:rsidRDefault="008D386A" w:rsidP="00C109A7">
            <w:pPr>
              <w:jc w:val="both"/>
            </w:pPr>
          </w:p>
        </w:tc>
      </w:tr>
      <w:tr w:rsidR="008D386A" w:rsidTr="00C109A7">
        <w:trPr>
          <w:trHeight w:val="1497"/>
        </w:trPr>
        <w:tc>
          <w:tcPr>
            <w:tcW w:w="9855" w:type="dxa"/>
            <w:gridSpan w:val="8"/>
            <w:tcBorders>
              <w:top w:val="nil"/>
            </w:tcBorders>
          </w:tcPr>
          <w:p w:rsidR="008D386A" w:rsidRDefault="008D386A" w:rsidP="00C109A7">
            <w:pPr>
              <w:jc w:val="both"/>
              <w:rPr>
                <w:b/>
              </w:rPr>
            </w:pPr>
            <w:r w:rsidRPr="002658B2">
              <w:rPr>
                <w:b/>
              </w:rPr>
              <w:t>Povinná</w:t>
            </w:r>
            <w:r>
              <w:rPr>
                <w:b/>
              </w:rPr>
              <w:t xml:space="preserve"> literatura</w:t>
            </w:r>
          </w:p>
          <w:p w:rsidR="008D386A" w:rsidRDefault="008D386A" w:rsidP="00C109A7">
            <w:pPr>
              <w:jc w:val="both"/>
            </w:pPr>
            <w:r w:rsidRPr="00693319">
              <w:t>PINDYCK, S.</w:t>
            </w:r>
            <w:ins w:id="793" w:author="Michal Pilík" w:date="2018-08-30T16:37:00Z">
              <w:r w:rsidR="00486E27">
                <w:t xml:space="preserve"> </w:t>
              </w:r>
            </w:ins>
            <w:r w:rsidRPr="00693319">
              <w:t>R., RUBINFELD L.</w:t>
            </w:r>
            <w:ins w:id="794" w:author="Michal Pilík" w:date="2018-08-30T16:37:00Z">
              <w:r w:rsidR="00486E27">
                <w:t xml:space="preserve"> </w:t>
              </w:r>
            </w:ins>
            <w:r w:rsidRPr="00693319">
              <w:t xml:space="preserve">D. </w:t>
            </w:r>
            <w:r w:rsidRPr="00056B7C">
              <w:rPr>
                <w:i/>
              </w:rPr>
              <w:t>Microeconomics</w:t>
            </w:r>
            <w:r>
              <w:t xml:space="preserve">. Eight edition, </w:t>
            </w:r>
            <w:r w:rsidRPr="00693319">
              <w:t>Pearson</w:t>
            </w:r>
            <w:r>
              <w:t xml:space="preserve">, </w:t>
            </w:r>
            <w:r w:rsidRPr="00693319">
              <w:t>2013</w:t>
            </w:r>
            <w:r>
              <w:t>, 743 s.</w:t>
            </w:r>
            <w:r w:rsidR="00B82FB7">
              <w:t xml:space="preserve"> ISBN</w:t>
            </w:r>
            <w:r w:rsidRPr="00693319">
              <w:t xml:space="preserve"> 978-0-13-304170</w:t>
            </w:r>
            <w:r>
              <w:t>.</w:t>
            </w:r>
          </w:p>
          <w:p w:rsidR="008D386A" w:rsidRDefault="008D386A" w:rsidP="00C109A7">
            <w:pPr>
              <w:jc w:val="both"/>
            </w:pPr>
            <w:r w:rsidRPr="00693319">
              <w:t xml:space="preserve">SOUKUPOVÁ, J., HOŘEJŠÍ, B., MACÁKOVÁ, I., SOUKUP, J. </w:t>
            </w:r>
            <w:r w:rsidRPr="00693319">
              <w:rPr>
                <w:i/>
              </w:rPr>
              <w:t>Mikroekonomie</w:t>
            </w:r>
            <w:r w:rsidRPr="00693319">
              <w:t xml:space="preserve">. </w:t>
            </w:r>
            <w:r>
              <w:t>Praha: Management Press, 2012, 573 s.</w:t>
            </w:r>
            <w:r w:rsidRPr="00693319">
              <w:t xml:space="preserve"> ISBN 978-80-7261-218-5</w:t>
            </w:r>
            <w:r>
              <w:t>.</w:t>
            </w:r>
          </w:p>
          <w:p w:rsidR="008D386A" w:rsidRDefault="008D386A" w:rsidP="00C109A7">
            <w:pPr>
              <w:jc w:val="both"/>
            </w:pPr>
            <w:r w:rsidRPr="00E16DD9">
              <w:t xml:space="preserve">SOUKUP, J. </w:t>
            </w:r>
            <w:r w:rsidRPr="00E16DD9">
              <w:rPr>
                <w:i/>
              </w:rPr>
              <w:t>Mikroekonomická analýza</w:t>
            </w:r>
            <w:r w:rsidRPr="00E16DD9">
              <w:t xml:space="preserve">.  Slaný: Melandrium, </w:t>
            </w:r>
            <w:r>
              <w:t xml:space="preserve">2003, 256 s. </w:t>
            </w:r>
            <w:r w:rsidRPr="00E16DD9">
              <w:t>ISBN 80-86175-3</w:t>
            </w:r>
            <w:r>
              <w:t>08.</w:t>
            </w:r>
          </w:p>
          <w:p w:rsidR="008D386A" w:rsidRDefault="008D386A" w:rsidP="00C109A7">
            <w:pPr>
              <w:jc w:val="both"/>
            </w:pPr>
            <w:r w:rsidRPr="00693319">
              <w:t xml:space="preserve">VARIAN, R. H. </w:t>
            </w:r>
            <w:r w:rsidRPr="00693319">
              <w:rPr>
                <w:i/>
              </w:rPr>
              <w:t>Intermediate Microeconomics a Modern Approach</w:t>
            </w:r>
            <w:r w:rsidRPr="00693319">
              <w:t>. W.W. Norton &amp; Company; 9th Revised edition edition, 2014</w:t>
            </w:r>
            <w:r>
              <w:t>, 739 s.</w:t>
            </w:r>
            <w:r w:rsidRPr="00693319">
              <w:t xml:space="preserve"> ISBN 0393920771</w:t>
            </w:r>
            <w:r>
              <w:t>.</w:t>
            </w:r>
          </w:p>
          <w:p w:rsidR="008D386A" w:rsidRDefault="008D386A" w:rsidP="00C109A7">
            <w:pPr>
              <w:jc w:val="both"/>
              <w:rPr>
                <w:b/>
              </w:rPr>
            </w:pPr>
            <w:r w:rsidRPr="002658B2">
              <w:rPr>
                <w:b/>
              </w:rPr>
              <w:t>Doporučená literatura</w:t>
            </w:r>
          </w:p>
          <w:p w:rsidR="00EF4B69" w:rsidRDefault="00EF4B69" w:rsidP="00C109A7">
            <w:pPr>
              <w:jc w:val="both"/>
            </w:pPr>
            <w:r>
              <w:t xml:space="preserve">MATEER,D., COPPOCK,L. </w:t>
            </w:r>
            <w:r w:rsidRPr="00E17A7E">
              <w:rPr>
                <w:i/>
              </w:rPr>
              <w:t>Principles of Microeconomics</w:t>
            </w:r>
            <w:r>
              <w:t xml:space="preserve">. </w:t>
            </w:r>
            <w:r w:rsidRPr="00693319">
              <w:t>W.W. Norton</w:t>
            </w:r>
            <w:r>
              <w:t xml:space="preserve"> &amp; Company. 2013. ISBN 978-0393935769.</w:t>
            </w:r>
          </w:p>
          <w:p w:rsidR="008D386A" w:rsidRDefault="008D386A" w:rsidP="008B3C90">
            <w:pPr>
              <w:jc w:val="both"/>
            </w:pPr>
            <w:r w:rsidRPr="00EA4572">
              <w:t>HOLMAN</w:t>
            </w:r>
            <w:r>
              <w:t>, R</w:t>
            </w:r>
            <w:r w:rsidRPr="00EA4572">
              <w:rPr>
                <w:i/>
              </w:rPr>
              <w:t xml:space="preserve">. Mikroekonomie. Středně pokročilý kurz. </w:t>
            </w:r>
            <w:r>
              <w:t>Praha: C.H. Back, 2007, 592 s. ISBN 978-80-7179-862-0.</w:t>
            </w:r>
          </w:p>
        </w:tc>
      </w:tr>
      <w:tr w:rsidR="008D386A"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D386A" w:rsidRDefault="008D386A" w:rsidP="00C109A7">
            <w:pPr>
              <w:jc w:val="center"/>
              <w:rPr>
                <w:b/>
              </w:rPr>
            </w:pPr>
            <w:r>
              <w:rPr>
                <w:b/>
              </w:rPr>
              <w:t>Informace ke kombinované nebo distanční formě</w:t>
            </w:r>
          </w:p>
        </w:tc>
      </w:tr>
      <w:tr w:rsidR="008D386A" w:rsidTr="00C109A7">
        <w:tc>
          <w:tcPr>
            <w:tcW w:w="4787" w:type="dxa"/>
            <w:gridSpan w:val="3"/>
            <w:tcBorders>
              <w:top w:val="single" w:sz="2" w:space="0" w:color="auto"/>
            </w:tcBorders>
            <w:shd w:val="clear" w:color="auto" w:fill="F7CAAC"/>
          </w:tcPr>
          <w:p w:rsidR="008D386A" w:rsidRDefault="008D386A" w:rsidP="00C109A7">
            <w:pPr>
              <w:jc w:val="both"/>
            </w:pPr>
            <w:r>
              <w:rPr>
                <w:b/>
              </w:rPr>
              <w:t>Rozsah konzultací (soustředění)</w:t>
            </w:r>
          </w:p>
        </w:tc>
        <w:tc>
          <w:tcPr>
            <w:tcW w:w="889" w:type="dxa"/>
            <w:tcBorders>
              <w:top w:val="single" w:sz="2" w:space="0" w:color="auto"/>
            </w:tcBorders>
          </w:tcPr>
          <w:p w:rsidR="008D386A" w:rsidRDefault="008D386A" w:rsidP="00C109A7">
            <w:pPr>
              <w:jc w:val="both"/>
            </w:pPr>
            <w:r>
              <w:t>20</w:t>
            </w:r>
          </w:p>
        </w:tc>
        <w:tc>
          <w:tcPr>
            <w:tcW w:w="4179" w:type="dxa"/>
            <w:gridSpan w:val="4"/>
            <w:tcBorders>
              <w:top w:val="single" w:sz="2" w:space="0" w:color="auto"/>
            </w:tcBorders>
            <w:shd w:val="clear" w:color="auto" w:fill="F7CAAC"/>
          </w:tcPr>
          <w:p w:rsidR="008D386A" w:rsidRDefault="008D386A" w:rsidP="00C109A7">
            <w:pPr>
              <w:jc w:val="both"/>
              <w:rPr>
                <w:b/>
              </w:rPr>
            </w:pPr>
            <w:r>
              <w:rPr>
                <w:b/>
              </w:rPr>
              <w:t xml:space="preserve">hodin </w:t>
            </w:r>
          </w:p>
        </w:tc>
      </w:tr>
      <w:tr w:rsidR="008D386A" w:rsidTr="00C109A7">
        <w:tc>
          <w:tcPr>
            <w:tcW w:w="9855" w:type="dxa"/>
            <w:gridSpan w:val="8"/>
            <w:shd w:val="clear" w:color="auto" w:fill="F7CAAC"/>
          </w:tcPr>
          <w:p w:rsidR="008D386A" w:rsidRDefault="008D386A" w:rsidP="00C109A7">
            <w:pPr>
              <w:jc w:val="both"/>
              <w:rPr>
                <w:b/>
              </w:rPr>
            </w:pPr>
            <w:r>
              <w:rPr>
                <w:b/>
              </w:rPr>
              <w:t>Informace o způsobu kontaktu s vyučujícím</w:t>
            </w:r>
          </w:p>
        </w:tc>
      </w:tr>
      <w:tr w:rsidR="008D386A" w:rsidTr="00B82FB7">
        <w:trPr>
          <w:trHeight w:val="903"/>
        </w:trPr>
        <w:tc>
          <w:tcPr>
            <w:tcW w:w="9855" w:type="dxa"/>
            <w:gridSpan w:val="8"/>
          </w:tcPr>
          <w:p w:rsidR="008D386A" w:rsidRDefault="008D386A"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D386A" w:rsidRDefault="008D386A" w:rsidP="00DC52F6">
      <w:pPr>
        <w:spacing w:after="160" w:line="259" w:lineRule="auto"/>
      </w:pPr>
    </w:p>
    <w:p w:rsidR="00B82FB7" w:rsidRDefault="00B82FB7" w:rsidP="00DC52F6">
      <w:pPr>
        <w:spacing w:after="160" w:line="259" w:lineRule="auto"/>
      </w:pPr>
    </w:p>
    <w:p w:rsidR="001C39F0" w:rsidRDefault="001C39F0" w:rsidP="00DC52F6">
      <w:pPr>
        <w:spacing w:after="160" w:line="259" w:lineRule="auto"/>
      </w:pPr>
    </w:p>
    <w:p w:rsidR="00EF4B69" w:rsidRDefault="00EF4B69" w:rsidP="00DC52F6">
      <w:pPr>
        <w:spacing w:after="160" w:line="259" w:lineRule="auto"/>
      </w:pPr>
    </w:p>
    <w:p w:rsidR="00B82FB7" w:rsidRDefault="00B82FB7"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2FB7" w:rsidTr="00C109A7">
        <w:tc>
          <w:tcPr>
            <w:tcW w:w="9855" w:type="dxa"/>
            <w:gridSpan w:val="8"/>
            <w:tcBorders>
              <w:bottom w:val="double" w:sz="4" w:space="0" w:color="auto"/>
            </w:tcBorders>
            <w:shd w:val="clear" w:color="auto" w:fill="BDD6EE"/>
          </w:tcPr>
          <w:p w:rsidR="00B82FB7" w:rsidRDefault="00B82FB7" w:rsidP="00C109A7">
            <w:pPr>
              <w:jc w:val="both"/>
              <w:rPr>
                <w:b/>
                <w:sz w:val="28"/>
              </w:rPr>
            </w:pPr>
            <w:r>
              <w:lastRenderedPageBreak/>
              <w:br w:type="page"/>
            </w:r>
            <w:r>
              <w:rPr>
                <w:b/>
                <w:sz w:val="28"/>
              </w:rPr>
              <w:t>B-III – Charakteristika studijního předmětu</w:t>
            </w:r>
          </w:p>
        </w:tc>
      </w:tr>
      <w:tr w:rsidR="00B82FB7" w:rsidTr="00C109A7">
        <w:tc>
          <w:tcPr>
            <w:tcW w:w="3086" w:type="dxa"/>
            <w:tcBorders>
              <w:top w:val="double" w:sz="4" w:space="0" w:color="auto"/>
            </w:tcBorders>
            <w:shd w:val="clear" w:color="auto" w:fill="F7CAAC"/>
          </w:tcPr>
          <w:p w:rsidR="00B82FB7" w:rsidRDefault="00B82FB7" w:rsidP="00C109A7">
            <w:pPr>
              <w:jc w:val="both"/>
              <w:rPr>
                <w:b/>
              </w:rPr>
            </w:pPr>
            <w:r>
              <w:rPr>
                <w:b/>
              </w:rPr>
              <w:t>Název studijního předmětu</w:t>
            </w:r>
          </w:p>
        </w:tc>
        <w:tc>
          <w:tcPr>
            <w:tcW w:w="6769" w:type="dxa"/>
            <w:gridSpan w:val="7"/>
            <w:tcBorders>
              <w:top w:val="double" w:sz="4" w:space="0" w:color="auto"/>
            </w:tcBorders>
          </w:tcPr>
          <w:p w:rsidR="00B82FB7" w:rsidRDefault="00B82FB7" w:rsidP="00C109A7">
            <w:pPr>
              <w:jc w:val="both"/>
            </w:pPr>
            <w:r>
              <w:t>Makroekonomie III</w:t>
            </w:r>
          </w:p>
        </w:tc>
      </w:tr>
      <w:tr w:rsidR="00B82FB7" w:rsidTr="00C109A7">
        <w:tc>
          <w:tcPr>
            <w:tcW w:w="3086" w:type="dxa"/>
            <w:shd w:val="clear" w:color="auto" w:fill="F7CAAC"/>
          </w:tcPr>
          <w:p w:rsidR="00B82FB7" w:rsidRDefault="00B82FB7" w:rsidP="00C109A7">
            <w:pPr>
              <w:jc w:val="both"/>
              <w:rPr>
                <w:b/>
              </w:rPr>
            </w:pPr>
            <w:r>
              <w:rPr>
                <w:b/>
              </w:rPr>
              <w:t>Typ předmětu</w:t>
            </w:r>
          </w:p>
        </w:tc>
        <w:tc>
          <w:tcPr>
            <w:tcW w:w="3406" w:type="dxa"/>
            <w:gridSpan w:val="4"/>
          </w:tcPr>
          <w:p w:rsidR="00B82FB7" w:rsidRDefault="00B82FB7" w:rsidP="00C109A7">
            <w:pPr>
              <w:jc w:val="both"/>
            </w:pPr>
            <w:r w:rsidRPr="009C11F1">
              <w:t>povinný „P“</w:t>
            </w:r>
          </w:p>
        </w:tc>
        <w:tc>
          <w:tcPr>
            <w:tcW w:w="2695" w:type="dxa"/>
            <w:gridSpan w:val="2"/>
            <w:shd w:val="clear" w:color="auto" w:fill="F7CAAC"/>
          </w:tcPr>
          <w:p w:rsidR="00B82FB7" w:rsidRDefault="00B82FB7" w:rsidP="00C109A7">
            <w:pPr>
              <w:jc w:val="both"/>
            </w:pPr>
            <w:r>
              <w:rPr>
                <w:b/>
              </w:rPr>
              <w:t>doporučený ročník / semestr</w:t>
            </w:r>
          </w:p>
        </w:tc>
        <w:tc>
          <w:tcPr>
            <w:tcW w:w="668" w:type="dxa"/>
          </w:tcPr>
          <w:p w:rsidR="00B82FB7" w:rsidRDefault="00B82FB7" w:rsidP="00C109A7">
            <w:pPr>
              <w:jc w:val="both"/>
            </w:pPr>
            <w:r>
              <w:t>1/L</w:t>
            </w:r>
          </w:p>
        </w:tc>
      </w:tr>
      <w:tr w:rsidR="00B82FB7" w:rsidTr="00C109A7">
        <w:tc>
          <w:tcPr>
            <w:tcW w:w="3086" w:type="dxa"/>
            <w:shd w:val="clear" w:color="auto" w:fill="F7CAAC"/>
          </w:tcPr>
          <w:p w:rsidR="00B82FB7" w:rsidRDefault="00B82FB7" w:rsidP="00C109A7">
            <w:pPr>
              <w:jc w:val="both"/>
              <w:rPr>
                <w:b/>
              </w:rPr>
            </w:pPr>
            <w:r>
              <w:rPr>
                <w:b/>
              </w:rPr>
              <w:t>Rozsah studijního předmětu</w:t>
            </w:r>
          </w:p>
        </w:tc>
        <w:tc>
          <w:tcPr>
            <w:tcW w:w="1701" w:type="dxa"/>
            <w:gridSpan w:val="2"/>
          </w:tcPr>
          <w:p w:rsidR="00B82FB7" w:rsidRDefault="00B82FB7" w:rsidP="00C109A7">
            <w:pPr>
              <w:jc w:val="both"/>
            </w:pPr>
            <w:r>
              <w:t>20p</w:t>
            </w:r>
          </w:p>
        </w:tc>
        <w:tc>
          <w:tcPr>
            <w:tcW w:w="889" w:type="dxa"/>
            <w:shd w:val="clear" w:color="auto" w:fill="F7CAAC"/>
          </w:tcPr>
          <w:p w:rsidR="00B82FB7" w:rsidRDefault="00B82FB7" w:rsidP="00C109A7">
            <w:pPr>
              <w:jc w:val="both"/>
              <w:rPr>
                <w:b/>
              </w:rPr>
            </w:pPr>
            <w:r>
              <w:rPr>
                <w:b/>
              </w:rPr>
              <w:t xml:space="preserve">hod. </w:t>
            </w:r>
          </w:p>
        </w:tc>
        <w:tc>
          <w:tcPr>
            <w:tcW w:w="816" w:type="dxa"/>
          </w:tcPr>
          <w:p w:rsidR="00B82FB7" w:rsidRDefault="00B82FB7" w:rsidP="00C109A7">
            <w:pPr>
              <w:jc w:val="both"/>
            </w:pPr>
            <w:r>
              <w:t>20</w:t>
            </w:r>
          </w:p>
        </w:tc>
        <w:tc>
          <w:tcPr>
            <w:tcW w:w="2156" w:type="dxa"/>
            <w:shd w:val="clear" w:color="auto" w:fill="F7CAAC"/>
          </w:tcPr>
          <w:p w:rsidR="00B82FB7" w:rsidRDefault="00B82FB7" w:rsidP="00C109A7">
            <w:pPr>
              <w:jc w:val="both"/>
              <w:rPr>
                <w:b/>
              </w:rPr>
            </w:pPr>
            <w:r>
              <w:rPr>
                <w:b/>
              </w:rPr>
              <w:t>kreditů</w:t>
            </w:r>
          </w:p>
        </w:tc>
        <w:tc>
          <w:tcPr>
            <w:tcW w:w="1207" w:type="dxa"/>
            <w:gridSpan w:val="2"/>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sz w:val="22"/>
              </w:rPr>
            </w:pPr>
            <w:r>
              <w:rPr>
                <w:b/>
              </w:rPr>
              <w:t>Prerekvizity, korekvizity, ekvivalence</w:t>
            </w:r>
          </w:p>
        </w:tc>
        <w:tc>
          <w:tcPr>
            <w:tcW w:w="6769" w:type="dxa"/>
            <w:gridSpan w:val="7"/>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rPr>
            </w:pPr>
            <w:r>
              <w:rPr>
                <w:b/>
              </w:rPr>
              <w:t>Způsob ověření studijních výsledků</w:t>
            </w:r>
          </w:p>
        </w:tc>
        <w:tc>
          <w:tcPr>
            <w:tcW w:w="3406" w:type="dxa"/>
            <w:gridSpan w:val="4"/>
          </w:tcPr>
          <w:p w:rsidR="00B82FB7" w:rsidRDefault="00B82FB7" w:rsidP="001C39F0">
            <w:pPr>
              <w:jc w:val="both"/>
            </w:pPr>
            <w:r>
              <w:t>k</w:t>
            </w:r>
            <w:r w:rsidRPr="00DA757B">
              <w:t>olokvium (z</w:t>
            </w:r>
            <w:r w:rsidR="001C39F0">
              <w:t>kouška formou vědecké rozpravy)</w:t>
            </w:r>
          </w:p>
        </w:tc>
        <w:tc>
          <w:tcPr>
            <w:tcW w:w="2156" w:type="dxa"/>
            <w:shd w:val="clear" w:color="auto" w:fill="F7CAAC"/>
          </w:tcPr>
          <w:p w:rsidR="00B82FB7" w:rsidRDefault="00B82FB7" w:rsidP="00C109A7">
            <w:pPr>
              <w:jc w:val="both"/>
              <w:rPr>
                <w:b/>
              </w:rPr>
            </w:pPr>
            <w:r>
              <w:rPr>
                <w:b/>
              </w:rPr>
              <w:t>Forma výuky</w:t>
            </w:r>
          </w:p>
        </w:tc>
        <w:tc>
          <w:tcPr>
            <w:tcW w:w="1207" w:type="dxa"/>
            <w:gridSpan w:val="2"/>
          </w:tcPr>
          <w:p w:rsidR="00B82FB7" w:rsidRDefault="001C39F0" w:rsidP="00C109A7">
            <w:pPr>
              <w:jc w:val="both"/>
            </w:pPr>
            <w:r>
              <w:t>přednáška</w:t>
            </w:r>
          </w:p>
        </w:tc>
      </w:tr>
      <w:tr w:rsidR="00B82FB7" w:rsidTr="00C109A7">
        <w:tc>
          <w:tcPr>
            <w:tcW w:w="3086" w:type="dxa"/>
            <w:shd w:val="clear" w:color="auto" w:fill="F7CAAC"/>
          </w:tcPr>
          <w:p w:rsidR="00B82FB7" w:rsidRDefault="00B82FB7" w:rsidP="00C109A7">
            <w:pPr>
              <w:jc w:val="both"/>
              <w:rPr>
                <w:b/>
              </w:rPr>
            </w:pPr>
            <w:r>
              <w:rPr>
                <w:b/>
              </w:rPr>
              <w:t>Forma způsobu ověření studijních výsledků a další požadavky na studenta</w:t>
            </w:r>
          </w:p>
        </w:tc>
        <w:tc>
          <w:tcPr>
            <w:tcW w:w="6769" w:type="dxa"/>
            <w:gridSpan w:val="7"/>
            <w:tcBorders>
              <w:bottom w:val="nil"/>
            </w:tcBorders>
          </w:tcPr>
          <w:p w:rsidR="00B82FB7" w:rsidRPr="00897246" w:rsidRDefault="00B82FB7" w:rsidP="00C109A7">
            <w:pPr>
              <w:jc w:val="both"/>
            </w:pPr>
            <w:r w:rsidRPr="00897246">
              <w:t xml:space="preserve">Způsob zakončení předmětu – </w:t>
            </w:r>
            <w:r>
              <w:t>ústní kolokvium</w:t>
            </w:r>
          </w:p>
          <w:p w:rsidR="00B82FB7" w:rsidRDefault="00B82FB7" w:rsidP="00C109A7">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B82FB7" w:rsidTr="00B82FB7">
        <w:trPr>
          <w:trHeight w:val="56"/>
        </w:trPr>
        <w:tc>
          <w:tcPr>
            <w:tcW w:w="9855" w:type="dxa"/>
            <w:gridSpan w:val="8"/>
            <w:tcBorders>
              <w:top w:val="nil"/>
            </w:tcBorders>
          </w:tcPr>
          <w:p w:rsidR="00B82FB7" w:rsidRDefault="00B82FB7" w:rsidP="00C109A7">
            <w:pPr>
              <w:jc w:val="both"/>
            </w:pPr>
          </w:p>
        </w:tc>
      </w:tr>
      <w:tr w:rsidR="00B82FB7" w:rsidTr="00C109A7">
        <w:trPr>
          <w:trHeight w:val="197"/>
        </w:trPr>
        <w:tc>
          <w:tcPr>
            <w:tcW w:w="3086" w:type="dxa"/>
            <w:tcBorders>
              <w:top w:val="nil"/>
            </w:tcBorders>
            <w:shd w:val="clear" w:color="auto" w:fill="F7CAAC"/>
          </w:tcPr>
          <w:p w:rsidR="00B82FB7" w:rsidRDefault="00B82FB7" w:rsidP="00C109A7">
            <w:pPr>
              <w:jc w:val="both"/>
              <w:rPr>
                <w:b/>
              </w:rPr>
            </w:pPr>
            <w:r>
              <w:rPr>
                <w:b/>
              </w:rPr>
              <w:t>Garant předmětu</w:t>
            </w:r>
          </w:p>
        </w:tc>
        <w:tc>
          <w:tcPr>
            <w:tcW w:w="6769" w:type="dxa"/>
            <w:gridSpan w:val="7"/>
            <w:tcBorders>
              <w:top w:val="nil"/>
            </w:tcBorders>
          </w:tcPr>
          <w:p w:rsidR="00B82FB7" w:rsidRDefault="00B82FB7" w:rsidP="00C109A7">
            <w:pPr>
              <w:jc w:val="both"/>
            </w:pPr>
            <w:r>
              <w:t>doc. Ing. Jena Švarcová, Ph.D.</w:t>
            </w:r>
          </w:p>
        </w:tc>
      </w:tr>
      <w:tr w:rsidR="00B82FB7" w:rsidTr="00C109A7">
        <w:trPr>
          <w:trHeight w:val="243"/>
        </w:trPr>
        <w:tc>
          <w:tcPr>
            <w:tcW w:w="3086" w:type="dxa"/>
            <w:tcBorders>
              <w:top w:val="nil"/>
            </w:tcBorders>
            <w:shd w:val="clear" w:color="auto" w:fill="F7CAAC"/>
          </w:tcPr>
          <w:p w:rsidR="00B82FB7" w:rsidRDefault="00B82FB7" w:rsidP="00C109A7">
            <w:pPr>
              <w:jc w:val="both"/>
              <w:rPr>
                <w:b/>
              </w:rPr>
            </w:pPr>
            <w:r>
              <w:rPr>
                <w:b/>
              </w:rPr>
              <w:t>Zapojení garanta do výuky předmětu</w:t>
            </w:r>
          </w:p>
        </w:tc>
        <w:tc>
          <w:tcPr>
            <w:tcW w:w="6769" w:type="dxa"/>
            <w:gridSpan w:val="7"/>
            <w:tcBorders>
              <w:top w:val="nil"/>
            </w:tcBorders>
          </w:tcPr>
          <w:p w:rsidR="00B82FB7" w:rsidRDefault="00B82FB7" w:rsidP="00C109A7">
            <w:pPr>
              <w:jc w:val="both"/>
            </w:pPr>
            <w:r w:rsidRPr="00496D22">
              <w:t xml:space="preserve">Garant se podílí na přednášení v rozsahu 100 </w:t>
            </w:r>
            <w:r>
              <w:t>%.</w:t>
            </w:r>
          </w:p>
        </w:tc>
      </w:tr>
      <w:tr w:rsidR="00B82FB7" w:rsidTr="00C109A7">
        <w:tc>
          <w:tcPr>
            <w:tcW w:w="3086" w:type="dxa"/>
            <w:shd w:val="clear" w:color="auto" w:fill="F7CAAC"/>
          </w:tcPr>
          <w:p w:rsidR="00B82FB7" w:rsidRDefault="00B82FB7" w:rsidP="00C109A7">
            <w:pPr>
              <w:jc w:val="both"/>
              <w:rPr>
                <w:b/>
              </w:rPr>
            </w:pPr>
            <w:r>
              <w:rPr>
                <w:b/>
              </w:rPr>
              <w:t>Vyučující</w:t>
            </w:r>
          </w:p>
        </w:tc>
        <w:tc>
          <w:tcPr>
            <w:tcW w:w="6769" w:type="dxa"/>
            <w:gridSpan w:val="7"/>
            <w:tcBorders>
              <w:bottom w:val="nil"/>
            </w:tcBorders>
          </w:tcPr>
          <w:p w:rsidR="00B82FB7" w:rsidRDefault="00B82FB7" w:rsidP="00C109A7">
            <w:pPr>
              <w:jc w:val="both"/>
            </w:pPr>
            <w:r>
              <w:t>doc. Ing. Jena Švarcová, Ph.D. – přednáška (100%)</w:t>
            </w:r>
          </w:p>
        </w:tc>
      </w:tr>
      <w:tr w:rsidR="00B82FB7" w:rsidTr="00B82FB7">
        <w:trPr>
          <w:trHeight w:val="267"/>
        </w:trPr>
        <w:tc>
          <w:tcPr>
            <w:tcW w:w="9855" w:type="dxa"/>
            <w:gridSpan w:val="8"/>
            <w:tcBorders>
              <w:top w:val="nil"/>
            </w:tcBorders>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rPr>
            </w:pPr>
            <w:r>
              <w:rPr>
                <w:b/>
              </w:rPr>
              <w:t>Stručná anotace předmětu</w:t>
            </w:r>
          </w:p>
        </w:tc>
        <w:tc>
          <w:tcPr>
            <w:tcW w:w="6769" w:type="dxa"/>
            <w:gridSpan w:val="7"/>
            <w:tcBorders>
              <w:bottom w:val="nil"/>
            </w:tcBorders>
          </w:tcPr>
          <w:p w:rsidR="00B82FB7" w:rsidRDefault="00B82FB7" w:rsidP="00C109A7">
            <w:pPr>
              <w:jc w:val="both"/>
            </w:pPr>
          </w:p>
        </w:tc>
      </w:tr>
      <w:tr w:rsidR="00B82FB7" w:rsidTr="00C109A7">
        <w:trPr>
          <w:trHeight w:val="3117"/>
        </w:trPr>
        <w:tc>
          <w:tcPr>
            <w:tcW w:w="9855" w:type="dxa"/>
            <w:gridSpan w:val="8"/>
            <w:tcBorders>
              <w:top w:val="nil"/>
              <w:bottom w:val="single" w:sz="12" w:space="0" w:color="auto"/>
            </w:tcBorders>
          </w:tcPr>
          <w:p w:rsidR="00DE4D8A" w:rsidRDefault="00DE4D8A" w:rsidP="00DE4D8A">
            <w:pPr>
              <w:jc w:val="both"/>
            </w:pPr>
            <w:r>
              <w:t xml:space="preserve">Cíle předmětu: </w:t>
            </w:r>
            <w:r w:rsidRPr="006579EB">
              <w:t>předmět</w:t>
            </w:r>
            <w:r>
              <w:t xml:space="preserve"> Makroekonomie v doktorském studiu</w:t>
            </w:r>
            <w:r w:rsidRPr="006579EB">
              <w:t xml:space="preserve"> navazuje na poznatky ekonomické teorie (tj. především makroekonomie). Obsahově je tento předmět zaměřen na rozšíření dosavadních poznatků, na propojení ekonomické teorie s vhodnou národohospodářskou politikou a aplikačním využitím pro výzkumy v rámci přípravy disertační práce. </w:t>
            </w:r>
            <w:r w:rsidRPr="006579EB">
              <w:br/>
              <w:t>Cílem kurzu je dosažení úrovně, aby student doktorandského studia dokázal podepřít svoji disertační práci ekonomickou teorií a teorií hospodářské politiky</w:t>
            </w:r>
            <w:r>
              <w:t>.</w:t>
            </w:r>
          </w:p>
          <w:p w:rsidR="00DE4D8A" w:rsidRDefault="00DE4D8A" w:rsidP="00DE4D8A">
            <w:pPr>
              <w:jc w:val="both"/>
            </w:pPr>
            <w:r>
              <w:t>Okruhy makroekonomické teorie:</w:t>
            </w:r>
          </w:p>
          <w:p w:rsidR="00DE4D8A" w:rsidRDefault="00DE4D8A" w:rsidP="004A634E">
            <w:pPr>
              <w:pStyle w:val="Odstavecseseznamem"/>
              <w:numPr>
                <w:ilvl w:val="0"/>
                <w:numId w:val="16"/>
              </w:numPr>
              <w:ind w:left="180" w:hanging="142"/>
            </w:pPr>
            <w:r w:rsidRPr="006579EB">
              <w:t>Vliv makroekonomických ukazatelů na řízení podniků (stadium hospodářského cyklu, stav nezaměstnanosti a míra inflace, stav deficitu státního rozpočtu, zadluženost státu,</w:t>
            </w:r>
            <w:r>
              <w:t xml:space="preserve"> výše diskontní a úrokové míry). </w:t>
            </w:r>
          </w:p>
          <w:p w:rsidR="00DE4D8A" w:rsidRDefault="00DE4D8A" w:rsidP="004A634E">
            <w:pPr>
              <w:pStyle w:val="Odstavecseseznamem"/>
              <w:numPr>
                <w:ilvl w:val="0"/>
                <w:numId w:val="16"/>
              </w:numPr>
              <w:ind w:left="180" w:hanging="142"/>
            </w:pPr>
            <w:r>
              <w:t>Přehled metodických změn výpočtu makroekonomických agregátů (např. metodické změny v mezinárodním systému národních účtů a jejich promítnutí do evropské a české metodiky výpočtu HDP a dalších ukazatelů).</w:t>
            </w:r>
          </w:p>
          <w:p w:rsidR="00DE4D8A" w:rsidRDefault="00DE4D8A" w:rsidP="004A634E">
            <w:pPr>
              <w:pStyle w:val="Odstavecseseznamem"/>
              <w:numPr>
                <w:ilvl w:val="0"/>
                <w:numId w:val="16"/>
              </w:numPr>
              <w:ind w:left="180" w:hanging="142"/>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rsidR="00DE4D8A" w:rsidRDefault="00DE4D8A" w:rsidP="004A634E">
            <w:pPr>
              <w:pStyle w:val="Odstavecseseznamem"/>
              <w:numPr>
                <w:ilvl w:val="0"/>
                <w:numId w:val="16"/>
              </w:numPr>
              <w:ind w:left="180" w:hanging="142"/>
              <w:jc w:val="both"/>
            </w:pPr>
            <w:r w:rsidRPr="006579EB">
              <w:t>Vliv fiskální politiky na řízení podniků formou daňové politiky,</w:t>
            </w:r>
            <w:r>
              <w:t xml:space="preserve"> regulací vládních výdajů atd. </w:t>
            </w:r>
          </w:p>
          <w:p w:rsidR="00B82FB7" w:rsidRDefault="00DE4D8A" w:rsidP="004A634E">
            <w:pPr>
              <w:pStyle w:val="Odstavecseseznamem"/>
              <w:numPr>
                <w:ilvl w:val="0"/>
                <w:numId w:val="16"/>
              </w:numPr>
              <w:ind w:left="180" w:hanging="142"/>
              <w:jc w:val="both"/>
            </w:pPr>
            <w:r w:rsidRPr="006579EB">
              <w:t>Pohyby na kapitálovém trhu a jejich vliv na podnikovou sféru.</w:t>
            </w:r>
          </w:p>
        </w:tc>
      </w:tr>
      <w:tr w:rsidR="00B82FB7" w:rsidTr="00C109A7">
        <w:trPr>
          <w:trHeight w:val="265"/>
        </w:trPr>
        <w:tc>
          <w:tcPr>
            <w:tcW w:w="3653" w:type="dxa"/>
            <w:gridSpan w:val="2"/>
            <w:tcBorders>
              <w:top w:val="nil"/>
            </w:tcBorders>
            <w:shd w:val="clear" w:color="auto" w:fill="F7CAAC"/>
          </w:tcPr>
          <w:p w:rsidR="00B82FB7" w:rsidRDefault="00B82FB7" w:rsidP="00C109A7">
            <w:pPr>
              <w:jc w:val="both"/>
            </w:pPr>
            <w:r>
              <w:rPr>
                <w:b/>
              </w:rPr>
              <w:t>Studijní literatura a studijní pomůcky</w:t>
            </w:r>
          </w:p>
        </w:tc>
        <w:tc>
          <w:tcPr>
            <w:tcW w:w="6202" w:type="dxa"/>
            <w:gridSpan w:val="6"/>
            <w:tcBorders>
              <w:top w:val="nil"/>
              <w:bottom w:val="nil"/>
            </w:tcBorders>
          </w:tcPr>
          <w:p w:rsidR="00B82FB7" w:rsidRDefault="00B82FB7" w:rsidP="00C109A7">
            <w:pPr>
              <w:jc w:val="both"/>
            </w:pPr>
          </w:p>
        </w:tc>
      </w:tr>
      <w:tr w:rsidR="00B82FB7" w:rsidTr="00C109A7">
        <w:trPr>
          <w:trHeight w:val="1497"/>
        </w:trPr>
        <w:tc>
          <w:tcPr>
            <w:tcW w:w="9855" w:type="dxa"/>
            <w:gridSpan w:val="8"/>
            <w:tcBorders>
              <w:top w:val="nil"/>
            </w:tcBorders>
          </w:tcPr>
          <w:p w:rsidR="00B82FB7" w:rsidRPr="002658B2" w:rsidRDefault="00B82FB7" w:rsidP="00C109A7">
            <w:pPr>
              <w:jc w:val="both"/>
              <w:rPr>
                <w:b/>
              </w:rPr>
            </w:pPr>
            <w:r w:rsidRPr="002658B2">
              <w:rPr>
                <w:b/>
              </w:rPr>
              <w:t>Povinná</w:t>
            </w:r>
            <w:r>
              <w:rPr>
                <w:b/>
              </w:rPr>
              <w:t xml:space="preserve"> literatura</w:t>
            </w:r>
          </w:p>
          <w:p w:rsidR="00DE4D8A" w:rsidRDefault="00DE4D8A" w:rsidP="00DE4D8A">
            <w:pPr>
              <w:jc w:val="both"/>
            </w:pPr>
            <w:r>
              <w:t xml:space="preserve">MANKIW, N. G., TAYLOR, M. P. </w:t>
            </w:r>
            <w:r>
              <w:rPr>
                <w:i/>
                <w:iCs/>
              </w:rPr>
              <w:t>Macroeconomics</w:t>
            </w:r>
            <w:r>
              <w:t>. 3rd ed. Andover: Cengage Learning, 2014, 451 s. ISBN 978-1-4080-8197-6.</w:t>
            </w:r>
          </w:p>
          <w:p w:rsidR="00B82FB7" w:rsidRDefault="00B82FB7" w:rsidP="00C109A7">
            <w:pPr>
              <w:jc w:val="both"/>
              <w:rPr>
                <w:b/>
              </w:rPr>
            </w:pPr>
            <w:r w:rsidRPr="002658B2">
              <w:rPr>
                <w:b/>
              </w:rPr>
              <w:t>Doporučená literatura</w:t>
            </w:r>
          </w:p>
          <w:p w:rsidR="00DE4D8A" w:rsidRDefault="00DE4D8A" w:rsidP="00DE4D8A">
            <w:pPr>
              <w:jc w:val="both"/>
            </w:pPr>
            <w:r>
              <w:t xml:space="preserve">MANKIW, N. G. </w:t>
            </w:r>
            <w:r>
              <w:rPr>
                <w:i/>
                <w:iCs/>
              </w:rPr>
              <w:t>Macroeconomics</w:t>
            </w:r>
            <w:r>
              <w:t>. 8th ed., international version. Houndmills, Basingstoke: Worth Publishers/Palgrawe Macmillan, 2013, 623 p. ISBN 978-1-4641-2167-8.</w:t>
            </w:r>
          </w:p>
          <w:p w:rsidR="00DE4D8A" w:rsidRDefault="00DE4D8A" w:rsidP="00DE4D8A">
            <w:pPr>
              <w:jc w:val="both"/>
            </w:pPr>
            <w:r>
              <w:t xml:space="preserve">SCHILLER, B. R. </w:t>
            </w:r>
            <w:r>
              <w:rPr>
                <w:i/>
                <w:iCs/>
              </w:rPr>
              <w:t>Essentials of economics</w:t>
            </w:r>
            <w:r>
              <w:t>. 10th edition. Dubuque, IA: McGraw-Hill Education, 2016. ISBN 978-1259235702</w:t>
            </w:r>
          </w:p>
          <w:p w:rsidR="00DE4D8A" w:rsidRDefault="00DE4D8A" w:rsidP="00DE4D8A">
            <w:pPr>
              <w:jc w:val="both"/>
            </w:pPr>
            <w:r>
              <w:t xml:space="preserve">KRUGMAN, P. R., WELLS, R. </w:t>
            </w:r>
            <w:r>
              <w:rPr>
                <w:i/>
                <w:iCs/>
              </w:rPr>
              <w:t>Macroeconomics</w:t>
            </w:r>
            <w:r>
              <w:t>. Fourth edition. New York: Worth Publishers, 2015, 595 s. ISBN 978-1-4641-1037-5.</w:t>
            </w:r>
          </w:p>
          <w:p w:rsidR="008B3C90" w:rsidRDefault="00DE4D8A" w:rsidP="008B3C90">
            <w:pPr>
              <w:jc w:val="both"/>
            </w:pPr>
            <w:r w:rsidRPr="004959B9">
              <w:rPr>
                <w:i/>
              </w:rPr>
              <w:t>System of National Accounts 2008.</w:t>
            </w:r>
            <w:r>
              <w:t xml:space="preserve"> United Nations. 2010, 722 p. ISBN 9789210544603.</w:t>
            </w:r>
            <w:r w:rsidR="008B3C90">
              <w:t xml:space="preserve"> </w:t>
            </w:r>
          </w:p>
          <w:p w:rsidR="00B82FB7" w:rsidRDefault="00DE4D8A" w:rsidP="008B3C90">
            <w:pPr>
              <w:jc w:val="both"/>
            </w:pPr>
            <w:r w:rsidRPr="00CF032A">
              <w:t>http://dx.doi.org/10.18356/4fa11624-en</w:t>
            </w:r>
          </w:p>
        </w:tc>
      </w:tr>
      <w:tr w:rsidR="00B82FB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82FB7" w:rsidRDefault="00B82FB7" w:rsidP="00C109A7">
            <w:pPr>
              <w:jc w:val="center"/>
              <w:rPr>
                <w:b/>
              </w:rPr>
            </w:pPr>
            <w:r>
              <w:rPr>
                <w:b/>
              </w:rPr>
              <w:t>Informace ke kombinované nebo distanční formě</w:t>
            </w:r>
          </w:p>
        </w:tc>
      </w:tr>
      <w:tr w:rsidR="00B82FB7" w:rsidTr="00C109A7">
        <w:tc>
          <w:tcPr>
            <w:tcW w:w="4787" w:type="dxa"/>
            <w:gridSpan w:val="3"/>
            <w:tcBorders>
              <w:top w:val="single" w:sz="2" w:space="0" w:color="auto"/>
            </w:tcBorders>
            <w:shd w:val="clear" w:color="auto" w:fill="F7CAAC"/>
          </w:tcPr>
          <w:p w:rsidR="00B82FB7" w:rsidRDefault="00B82FB7" w:rsidP="00C109A7">
            <w:pPr>
              <w:jc w:val="both"/>
            </w:pPr>
            <w:r>
              <w:rPr>
                <w:b/>
              </w:rPr>
              <w:t>Rozsah konzultací (soustředění)</w:t>
            </w:r>
          </w:p>
        </w:tc>
        <w:tc>
          <w:tcPr>
            <w:tcW w:w="889" w:type="dxa"/>
            <w:tcBorders>
              <w:top w:val="single" w:sz="2" w:space="0" w:color="auto"/>
            </w:tcBorders>
          </w:tcPr>
          <w:p w:rsidR="00B82FB7" w:rsidRDefault="00CE21AD" w:rsidP="00C109A7">
            <w:pPr>
              <w:jc w:val="both"/>
            </w:pPr>
            <w:r>
              <w:t>20</w:t>
            </w:r>
          </w:p>
        </w:tc>
        <w:tc>
          <w:tcPr>
            <w:tcW w:w="4179" w:type="dxa"/>
            <w:gridSpan w:val="4"/>
            <w:tcBorders>
              <w:top w:val="single" w:sz="2" w:space="0" w:color="auto"/>
            </w:tcBorders>
            <w:shd w:val="clear" w:color="auto" w:fill="F7CAAC"/>
          </w:tcPr>
          <w:p w:rsidR="00B82FB7" w:rsidRDefault="00B82FB7" w:rsidP="00C109A7">
            <w:pPr>
              <w:jc w:val="both"/>
              <w:rPr>
                <w:b/>
              </w:rPr>
            </w:pPr>
            <w:r>
              <w:rPr>
                <w:b/>
              </w:rPr>
              <w:t xml:space="preserve">hodin </w:t>
            </w:r>
          </w:p>
        </w:tc>
      </w:tr>
      <w:tr w:rsidR="00B82FB7" w:rsidTr="00C109A7">
        <w:tc>
          <w:tcPr>
            <w:tcW w:w="9855" w:type="dxa"/>
            <w:gridSpan w:val="8"/>
            <w:shd w:val="clear" w:color="auto" w:fill="F7CAAC"/>
          </w:tcPr>
          <w:p w:rsidR="00B82FB7" w:rsidRDefault="00B82FB7" w:rsidP="00C109A7">
            <w:pPr>
              <w:jc w:val="both"/>
              <w:rPr>
                <w:b/>
              </w:rPr>
            </w:pPr>
            <w:r>
              <w:rPr>
                <w:b/>
              </w:rPr>
              <w:t>Informace o způsobu kontaktu s vyučujícím</w:t>
            </w:r>
          </w:p>
        </w:tc>
      </w:tr>
      <w:tr w:rsidR="00B82FB7" w:rsidTr="00B82FB7">
        <w:trPr>
          <w:trHeight w:val="694"/>
        </w:trPr>
        <w:tc>
          <w:tcPr>
            <w:tcW w:w="9855" w:type="dxa"/>
            <w:gridSpan w:val="8"/>
          </w:tcPr>
          <w:p w:rsidR="00B82FB7" w:rsidRDefault="00B82FB7"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4603" w:rsidRDefault="006C4603"/>
    <w:p w:rsidR="006C4603" w:rsidRDefault="006C460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4603" w:rsidTr="000115B2">
        <w:tc>
          <w:tcPr>
            <w:tcW w:w="9855" w:type="dxa"/>
            <w:gridSpan w:val="8"/>
            <w:tcBorders>
              <w:bottom w:val="double" w:sz="4" w:space="0" w:color="auto"/>
            </w:tcBorders>
            <w:shd w:val="clear" w:color="auto" w:fill="BDD6EE"/>
          </w:tcPr>
          <w:p w:rsidR="006C4603" w:rsidRDefault="006C4603" w:rsidP="000115B2">
            <w:pPr>
              <w:jc w:val="both"/>
              <w:rPr>
                <w:b/>
                <w:sz w:val="28"/>
              </w:rPr>
            </w:pPr>
            <w:r>
              <w:lastRenderedPageBreak/>
              <w:br w:type="page"/>
            </w:r>
            <w:r>
              <w:rPr>
                <w:b/>
                <w:sz w:val="28"/>
              </w:rPr>
              <w:t>B-III – Charakteristika studijního předmětu</w:t>
            </w:r>
          </w:p>
        </w:tc>
      </w:tr>
      <w:tr w:rsidR="006C4603" w:rsidTr="000115B2">
        <w:tc>
          <w:tcPr>
            <w:tcW w:w="3086" w:type="dxa"/>
            <w:tcBorders>
              <w:top w:val="double" w:sz="4" w:space="0" w:color="auto"/>
            </w:tcBorders>
            <w:shd w:val="clear" w:color="auto" w:fill="F7CAAC"/>
          </w:tcPr>
          <w:p w:rsidR="006C4603" w:rsidRDefault="006C4603" w:rsidP="000115B2">
            <w:pPr>
              <w:jc w:val="both"/>
              <w:rPr>
                <w:b/>
              </w:rPr>
            </w:pPr>
            <w:r>
              <w:rPr>
                <w:b/>
              </w:rPr>
              <w:t>Název studijního předmětu</w:t>
            </w:r>
          </w:p>
        </w:tc>
        <w:tc>
          <w:tcPr>
            <w:tcW w:w="6769" w:type="dxa"/>
            <w:gridSpan w:val="7"/>
            <w:tcBorders>
              <w:top w:val="double" w:sz="4" w:space="0" w:color="auto"/>
            </w:tcBorders>
          </w:tcPr>
          <w:p w:rsidR="006C4603" w:rsidRDefault="006C4603" w:rsidP="000115B2">
            <w:pPr>
              <w:jc w:val="both"/>
            </w:pPr>
            <w:r>
              <w:t>Metodologie vědecké práce</w:t>
            </w:r>
          </w:p>
        </w:tc>
      </w:tr>
      <w:tr w:rsidR="006C4603" w:rsidTr="000115B2">
        <w:tc>
          <w:tcPr>
            <w:tcW w:w="3086" w:type="dxa"/>
            <w:shd w:val="clear" w:color="auto" w:fill="F7CAAC"/>
          </w:tcPr>
          <w:p w:rsidR="006C4603" w:rsidRDefault="006C4603" w:rsidP="000115B2">
            <w:pPr>
              <w:jc w:val="both"/>
              <w:rPr>
                <w:b/>
              </w:rPr>
            </w:pPr>
            <w:r>
              <w:rPr>
                <w:b/>
              </w:rPr>
              <w:t>Typ předmětu</w:t>
            </w:r>
          </w:p>
        </w:tc>
        <w:tc>
          <w:tcPr>
            <w:tcW w:w="3406" w:type="dxa"/>
            <w:gridSpan w:val="4"/>
          </w:tcPr>
          <w:p w:rsidR="006C4603" w:rsidRDefault="006C4603" w:rsidP="000115B2">
            <w:pPr>
              <w:jc w:val="both"/>
            </w:pPr>
            <w:r w:rsidRPr="009C11F1">
              <w:t>povinný „P“</w:t>
            </w:r>
          </w:p>
        </w:tc>
        <w:tc>
          <w:tcPr>
            <w:tcW w:w="2695" w:type="dxa"/>
            <w:gridSpan w:val="2"/>
            <w:shd w:val="clear" w:color="auto" w:fill="F7CAAC"/>
          </w:tcPr>
          <w:p w:rsidR="006C4603" w:rsidRDefault="006C4603" w:rsidP="000115B2">
            <w:pPr>
              <w:jc w:val="both"/>
            </w:pPr>
            <w:r>
              <w:rPr>
                <w:b/>
              </w:rPr>
              <w:t>doporučený ročník / semestr</w:t>
            </w:r>
          </w:p>
        </w:tc>
        <w:tc>
          <w:tcPr>
            <w:tcW w:w="668" w:type="dxa"/>
          </w:tcPr>
          <w:p w:rsidR="006C4603" w:rsidRDefault="006C4603" w:rsidP="000115B2">
            <w:pPr>
              <w:jc w:val="both"/>
            </w:pPr>
            <w:r>
              <w:t>1/L</w:t>
            </w:r>
          </w:p>
        </w:tc>
      </w:tr>
      <w:tr w:rsidR="006C4603" w:rsidTr="000115B2">
        <w:tc>
          <w:tcPr>
            <w:tcW w:w="3086" w:type="dxa"/>
            <w:shd w:val="clear" w:color="auto" w:fill="F7CAAC"/>
          </w:tcPr>
          <w:p w:rsidR="006C4603" w:rsidRDefault="006C4603" w:rsidP="000115B2">
            <w:pPr>
              <w:jc w:val="both"/>
              <w:rPr>
                <w:b/>
              </w:rPr>
            </w:pPr>
            <w:r>
              <w:rPr>
                <w:b/>
              </w:rPr>
              <w:t>Rozsah studijního předmětu</w:t>
            </w:r>
          </w:p>
        </w:tc>
        <w:tc>
          <w:tcPr>
            <w:tcW w:w="1701" w:type="dxa"/>
            <w:gridSpan w:val="2"/>
          </w:tcPr>
          <w:p w:rsidR="006C4603" w:rsidRDefault="006C4603" w:rsidP="000115B2">
            <w:pPr>
              <w:jc w:val="both"/>
            </w:pPr>
            <w:r>
              <w:t>40p</w:t>
            </w:r>
          </w:p>
        </w:tc>
        <w:tc>
          <w:tcPr>
            <w:tcW w:w="889" w:type="dxa"/>
            <w:shd w:val="clear" w:color="auto" w:fill="F7CAAC"/>
          </w:tcPr>
          <w:p w:rsidR="006C4603" w:rsidRDefault="006C4603" w:rsidP="000115B2">
            <w:pPr>
              <w:jc w:val="both"/>
              <w:rPr>
                <w:b/>
              </w:rPr>
            </w:pPr>
            <w:r>
              <w:rPr>
                <w:b/>
              </w:rPr>
              <w:t xml:space="preserve">hod. </w:t>
            </w:r>
          </w:p>
        </w:tc>
        <w:tc>
          <w:tcPr>
            <w:tcW w:w="816" w:type="dxa"/>
          </w:tcPr>
          <w:p w:rsidR="006C4603" w:rsidRDefault="006C4603" w:rsidP="000115B2">
            <w:pPr>
              <w:jc w:val="both"/>
            </w:pPr>
            <w:r>
              <w:t>40</w:t>
            </w:r>
          </w:p>
        </w:tc>
        <w:tc>
          <w:tcPr>
            <w:tcW w:w="2156" w:type="dxa"/>
            <w:shd w:val="clear" w:color="auto" w:fill="F7CAAC"/>
          </w:tcPr>
          <w:p w:rsidR="006C4603" w:rsidRDefault="006C4603" w:rsidP="000115B2">
            <w:pPr>
              <w:jc w:val="both"/>
              <w:rPr>
                <w:b/>
              </w:rPr>
            </w:pPr>
            <w:r>
              <w:rPr>
                <w:b/>
              </w:rPr>
              <w:t>kreditů</w:t>
            </w:r>
          </w:p>
        </w:tc>
        <w:tc>
          <w:tcPr>
            <w:tcW w:w="1207" w:type="dxa"/>
            <w:gridSpan w:val="2"/>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sz w:val="22"/>
              </w:rPr>
            </w:pPr>
            <w:r>
              <w:rPr>
                <w:b/>
              </w:rPr>
              <w:t>Prerekvizity, korekvizity, ekvivalence</w:t>
            </w:r>
          </w:p>
        </w:tc>
        <w:tc>
          <w:tcPr>
            <w:tcW w:w="6769" w:type="dxa"/>
            <w:gridSpan w:val="7"/>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rPr>
            </w:pPr>
            <w:r>
              <w:rPr>
                <w:b/>
              </w:rPr>
              <w:t>Způsob ověření studijních výsledků</w:t>
            </w:r>
          </w:p>
        </w:tc>
        <w:tc>
          <w:tcPr>
            <w:tcW w:w="3406" w:type="dxa"/>
            <w:gridSpan w:val="4"/>
          </w:tcPr>
          <w:p w:rsidR="006C4603" w:rsidRDefault="006C4603" w:rsidP="000115B2">
            <w:pPr>
              <w:jc w:val="both"/>
            </w:pPr>
            <w:r>
              <w:t>Ústní zkouška formou kolokvia</w:t>
            </w:r>
          </w:p>
        </w:tc>
        <w:tc>
          <w:tcPr>
            <w:tcW w:w="2156" w:type="dxa"/>
            <w:shd w:val="clear" w:color="auto" w:fill="F7CAAC"/>
          </w:tcPr>
          <w:p w:rsidR="006C4603" w:rsidRDefault="006C4603" w:rsidP="000115B2">
            <w:pPr>
              <w:jc w:val="both"/>
              <w:rPr>
                <w:b/>
              </w:rPr>
            </w:pPr>
            <w:r>
              <w:rPr>
                <w:b/>
              </w:rPr>
              <w:t>Forma výuky</w:t>
            </w:r>
          </w:p>
        </w:tc>
        <w:tc>
          <w:tcPr>
            <w:tcW w:w="1207" w:type="dxa"/>
            <w:gridSpan w:val="2"/>
          </w:tcPr>
          <w:p w:rsidR="006C4603" w:rsidRDefault="006C4603" w:rsidP="000115B2">
            <w:pPr>
              <w:jc w:val="both"/>
            </w:pPr>
            <w:r>
              <w:t>přednáška</w:t>
            </w:r>
          </w:p>
        </w:tc>
      </w:tr>
      <w:tr w:rsidR="006C4603" w:rsidTr="000115B2">
        <w:tc>
          <w:tcPr>
            <w:tcW w:w="3086" w:type="dxa"/>
            <w:shd w:val="clear" w:color="auto" w:fill="F7CAAC"/>
          </w:tcPr>
          <w:p w:rsidR="006C4603" w:rsidRDefault="006C4603" w:rsidP="000115B2">
            <w:pPr>
              <w:jc w:val="both"/>
              <w:rPr>
                <w:b/>
              </w:rPr>
            </w:pPr>
            <w:r>
              <w:rPr>
                <w:b/>
              </w:rPr>
              <w:t>Forma způsobu ověření studijních výsledků a další požadavky na studenta</w:t>
            </w:r>
          </w:p>
        </w:tc>
        <w:tc>
          <w:tcPr>
            <w:tcW w:w="6769" w:type="dxa"/>
            <w:gridSpan w:val="7"/>
            <w:tcBorders>
              <w:bottom w:val="nil"/>
            </w:tcBorders>
          </w:tcPr>
          <w:p w:rsidR="006C4603" w:rsidRDefault="006C4603" w:rsidP="000115B2">
            <w:pPr>
              <w:jc w:val="both"/>
            </w:pPr>
            <w:r>
              <w:t>Způsob ukončení předmětu: zkouška</w:t>
            </w:r>
          </w:p>
          <w:p w:rsidR="006C4603" w:rsidRDefault="006C4603" w:rsidP="000115B2">
            <w:pPr>
              <w:jc w:val="both"/>
            </w:pPr>
            <w:r>
              <w:t xml:space="preserve">Požadavky ke zkoušce: </w:t>
            </w:r>
            <w:r w:rsidRPr="00674CC7">
              <w:t>Pro absolvování předmětu je potřebné zpracovat a úspěšně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6C4603" w:rsidTr="000115B2">
        <w:trPr>
          <w:trHeight w:val="56"/>
        </w:trPr>
        <w:tc>
          <w:tcPr>
            <w:tcW w:w="9855" w:type="dxa"/>
            <w:gridSpan w:val="8"/>
            <w:tcBorders>
              <w:top w:val="nil"/>
            </w:tcBorders>
          </w:tcPr>
          <w:p w:rsidR="006C4603" w:rsidRDefault="006C4603" w:rsidP="000115B2">
            <w:pPr>
              <w:jc w:val="both"/>
            </w:pPr>
          </w:p>
        </w:tc>
      </w:tr>
      <w:tr w:rsidR="006C4603" w:rsidTr="000115B2">
        <w:trPr>
          <w:trHeight w:val="197"/>
        </w:trPr>
        <w:tc>
          <w:tcPr>
            <w:tcW w:w="3086" w:type="dxa"/>
            <w:tcBorders>
              <w:top w:val="nil"/>
            </w:tcBorders>
            <w:shd w:val="clear" w:color="auto" w:fill="F7CAAC"/>
          </w:tcPr>
          <w:p w:rsidR="006C4603" w:rsidRDefault="006C4603" w:rsidP="000115B2">
            <w:pPr>
              <w:jc w:val="both"/>
              <w:rPr>
                <w:b/>
              </w:rPr>
            </w:pPr>
            <w:r>
              <w:rPr>
                <w:b/>
              </w:rPr>
              <w:t>Garant předmětu</w:t>
            </w:r>
          </w:p>
        </w:tc>
        <w:tc>
          <w:tcPr>
            <w:tcW w:w="6769" w:type="dxa"/>
            <w:gridSpan w:val="7"/>
            <w:tcBorders>
              <w:top w:val="nil"/>
            </w:tcBorders>
          </w:tcPr>
          <w:p w:rsidR="006C4603" w:rsidRDefault="006C4603" w:rsidP="000115B2">
            <w:pPr>
              <w:jc w:val="both"/>
            </w:pPr>
            <w:r>
              <w:t>prof. Dr. Ing. Drahomíra Pavelková</w:t>
            </w:r>
          </w:p>
        </w:tc>
      </w:tr>
      <w:tr w:rsidR="006C4603" w:rsidTr="000115B2">
        <w:trPr>
          <w:trHeight w:val="243"/>
        </w:trPr>
        <w:tc>
          <w:tcPr>
            <w:tcW w:w="3086" w:type="dxa"/>
            <w:tcBorders>
              <w:top w:val="nil"/>
            </w:tcBorders>
            <w:shd w:val="clear" w:color="auto" w:fill="F7CAAC"/>
          </w:tcPr>
          <w:p w:rsidR="006C4603" w:rsidRDefault="006C4603" w:rsidP="000115B2">
            <w:pPr>
              <w:jc w:val="both"/>
              <w:rPr>
                <w:b/>
              </w:rPr>
            </w:pPr>
            <w:r>
              <w:rPr>
                <w:b/>
              </w:rPr>
              <w:t>Zapojení garanta do výuky předmětu</w:t>
            </w:r>
          </w:p>
        </w:tc>
        <w:tc>
          <w:tcPr>
            <w:tcW w:w="6769" w:type="dxa"/>
            <w:gridSpan w:val="7"/>
            <w:tcBorders>
              <w:top w:val="nil"/>
            </w:tcBorders>
          </w:tcPr>
          <w:p w:rsidR="006C4603" w:rsidRDefault="006C4603" w:rsidP="000115B2">
            <w:pPr>
              <w:jc w:val="both"/>
            </w:pPr>
            <w:r>
              <w:t xml:space="preserve">Garant předmětu se zapojuje do výuky v rámci přednášek zaměřených na oblast filozofie výzkumu, výzkumných přístupů, formulace výzkumného tématu, designu výzkumu, metod výzkumu a struktury disertační práce a prezentace výzkumu. </w:t>
            </w:r>
          </w:p>
        </w:tc>
      </w:tr>
      <w:tr w:rsidR="006C4603" w:rsidTr="000115B2">
        <w:tc>
          <w:tcPr>
            <w:tcW w:w="3086" w:type="dxa"/>
            <w:shd w:val="clear" w:color="auto" w:fill="F7CAAC"/>
          </w:tcPr>
          <w:p w:rsidR="006C4603" w:rsidRDefault="006C4603" w:rsidP="000115B2">
            <w:pPr>
              <w:jc w:val="both"/>
              <w:rPr>
                <w:b/>
              </w:rPr>
            </w:pPr>
            <w:r>
              <w:rPr>
                <w:b/>
              </w:rPr>
              <w:t>Vyučující</w:t>
            </w:r>
          </w:p>
        </w:tc>
        <w:tc>
          <w:tcPr>
            <w:tcW w:w="6769" w:type="dxa"/>
            <w:gridSpan w:val="7"/>
            <w:tcBorders>
              <w:bottom w:val="nil"/>
            </w:tcBorders>
          </w:tcPr>
          <w:p w:rsidR="006C4603" w:rsidRDefault="006C4603" w:rsidP="000115B2">
            <w:pPr>
              <w:jc w:val="both"/>
            </w:pPr>
            <w:r>
              <w:t>prof. Dr. Ing. Drahomíra Pavelková (60 %) – metodologie výzkumu; Ing. Lubor Homolka, Ph.D. (30 %) – statistické metody zpracování dat; PhDr. Ondřej Fabián (10 %) – informační zdroje, publikační aktivity</w:t>
            </w:r>
          </w:p>
        </w:tc>
      </w:tr>
      <w:tr w:rsidR="006C4603" w:rsidTr="000115B2">
        <w:trPr>
          <w:trHeight w:val="56"/>
        </w:trPr>
        <w:tc>
          <w:tcPr>
            <w:tcW w:w="9855" w:type="dxa"/>
            <w:gridSpan w:val="8"/>
            <w:tcBorders>
              <w:top w:val="nil"/>
            </w:tcBorders>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rPr>
            </w:pPr>
            <w:r>
              <w:rPr>
                <w:b/>
              </w:rPr>
              <w:t>Stručná anotace předmětu</w:t>
            </w:r>
          </w:p>
        </w:tc>
        <w:tc>
          <w:tcPr>
            <w:tcW w:w="6769" w:type="dxa"/>
            <w:gridSpan w:val="7"/>
            <w:tcBorders>
              <w:bottom w:val="nil"/>
            </w:tcBorders>
          </w:tcPr>
          <w:p w:rsidR="006C4603" w:rsidRDefault="006C4603" w:rsidP="000115B2">
            <w:pPr>
              <w:jc w:val="both"/>
            </w:pPr>
          </w:p>
        </w:tc>
      </w:tr>
      <w:tr w:rsidR="006C4603" w:rsidTr="000115B2">
        <w:trPr>
          <w:trHeight w:val="3938"/>
        </w:trPr>
        <w:tc>
          <w:tcPr>
            <w:tcW w:w="9855" w:type="dxa"/>
            <w:gridSpan w:val="8"/>
            <w:tcBorders>
              <w:top w:val="nil"/>
              <w:bottom w:val="single" w:sz="4" w:space="0" w:color="auto"/>
            </w:tcBorders>
          </w:tcPr>
          <w:p w:rsidR="006C4603" w:rsidRPr="003D278D" w:rsidRDefault="006C4603" w:rsidP="000115B2">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Formulace výzkumného tématu.</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Informační zdroje, literární rešerše.</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Publikační aktivity, struktura vědeckého článku.</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Publikační modely (tradiční, open access, predátorské časopisy).</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Hodnocení vědy a výzkumu v České republice.</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Finanční zdroje pro výzkum, grantové systémy.</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Filozofie výzkumu.</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Výzkumné přístupy.</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Design výzkumu.</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Metody výzkumu.</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Výběr vzorku.</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Využití sekundárních dat.</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Sběr primárních dat.</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Analýza kvantitativních dat.</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Analýza kvalitativních dat.</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Disertační práce, prezentace výsledků.</w:t>
            </w:r>
          </w:p>
          <w:p w:rsidR="006C4603" w:rsidRPr="00AD44D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Etické otázky výzkumu.</w:t>
            </w:r>
          </w:p>
        </w:tc>
      </w:tr>
      <w:tr w:rsidR="006C4603" w:rsidTr="000115B2">
        <w:trPr>
          <w:trHeight w:val="265"/>
        </w:trPr>
        <w:tc>
          <w:tcPr>
            <w:tcW w:w="3653" w:type="dxa"/>
            <w:gridSpan w:val="2"/>
            <w:tcBorders>
              <w:top w:val="single" w:sz="4" w:space="0" w:color="auto"/>
            </w:tcBorders>
            <w:shd w:val="clear" w:color="auto" w:fill="F7CAAC"/>
          </w:tcPr>
          <w:p w:rsidR="006C4603" w:rsidRDefault="006C4603" w:rsidP="000115B2">
            <w:pPr>
              <w:jc w:val="both"/>
            </w:pPr>
            <w:r>
              <w:rPr>
                <w:b/>
              </w:rPr>
              <w:t>Studijní literatura a studijní pomůcky</w:t>
            </w:r>
          </w:p>
        </w:tc>
        <w:tc>
          <w:tcPr>
            <w:tcW w:w="6202" w:type="dxa"/>
            <w:gridSpan w:val="6"/>
            <w:tcBorders>
              <w:top w:val="single" w:sz="4" w:space="0" w:color="auto"/>
              <w:bottom w:val="nil"/>
            </w:tcBorders>
          </w:tcPr>
          <w:p w:rsidR="006C4603" w:rsidRDefault="006C4603" w:rsidP="000115B2">
            <w:pPr>
              <w:jc w:val="both"/>
            </w:pPr>
          </w:p>
        </w:tc>
      </w:tr>
      <w:tr w:rsidR="006C4603" w:rsidTr="000115B2">
        <w:trPr>
          <w:trHeight w:val="1497"/>
        </w:trPr>
        <w:tc>
          <w:tcPr>
            <w:tcW w:w="9855" w:type="dxa"/>
            <w:gridSpan w:val="8"/>
            <w:tcBorders>
              <w:top w:val="nil"/>
            </w:tcBorders>
          </w:tcPr>
          <w:p w:rsidR="006C4603" w:rsidRPr="00B131E7" w:rsidRDefault="006C4603" w:rsidP="000115B2">
            <w:pPr>
              <w:rPr>
                <w:color w:val="000000"/>
                <w:lang w:val="en-US" w:eastAsia="en-US"/>
              </w:rPr>
            </w:pPr>
            <w:r w:rsidRPr="00235247">
              <w:rPr>
                <w:b/>
                <w:bCs/>
                <w:color w:val="000000"/>
                <w:lang w:val="en-US" w:eastAsia="en-US"/>
              </w:rPr>
              <w:lastRenderedPageBreak/>
              <w:t>Základn</w:t>
            </w:r>
            <w:r w:rsidRPr="00B131E7">
              <w:rPr>
                <w:b/>
                <w:bCs/>
                <w:color w:val="000000"/>
                <w:lang w:val="en-US" w:eastAsia="en-US"/>
              </w:rPr>
              <w:t>í</w:t>
            </w:r>
            <w:r>
              <w:rPr>
                <w:b/>
                <w:bCs/>
                <w:color w:val="000000"/>
                <w:lang w:val="en-US" w:eastAsia="en-US"/>
              </w:rPr>
              <w:t xml:space="preserve"> literatura</w:t>
            </w:r>
          </w:p>
          <w:p w:rsidR="006C4603" w:rsidRPr="00B131E7" w:rsidRDefault="006C4603" w:rsidP="000115B2">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5th edition. Prentice Hall, 2009</w:t>
            </w:r>
            <w:r>
              <w:rPr>
                <w:color w:val="000000"/>
                <w:lang w:eastAsia="en-US"/>
              </w:rPr>
              <w:t>, 656 s. ISBN 978-0273716860.</w:t>
            </w:r>
          </w:p>
          <w:p w:rsidR="006C4603" w:rsidRPr="00B131E7" w:rsidRDefault="006C4603" w:rsidP="000115B2">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rsidR="006C4603" w:rsidRPr="00235247" w:rsidRDefault="006C4603" w:rsidP="000115B2">
            <w:pPr>
              <w:jc w:val="both"/>
              <w:rPr>
                <w:color w:val="000000"/>
                <w:lang w:val="en-US" w:eastAsia="en-US"/>
              </w:rPr>
            </w:pPr>
            <w:r w:rsidRPr="00B131E7">
              <w:rPr>
                <w:color w:val="000000"/>
                <w:lang w:val="en-US" w:eastAsia="en-US"/>
              </w:rPr>
              <w:t>F</w:t>
            </w:r>
            <w:r w:rsidRPr="00235247">
              <w:rPr>
                <w:color w:val="000000"/>
                <w:lang w:val="en-US" w:eastAsia="en-US"/>
              </w:rPr>
              <w:t>ABIÁN, O. </w:t>
            </w:r>
            <w:r w:rsidRPr="00235247">
              <w:rPr>
                <w:i/>
                <w:iCs/>
                <w:color w:val="000000"/>
                <w:lang w:val="en-US" w:eastAsia="en-US"/>
              </w:rPr>
              <w:t>Úvod do informačních zdrojů a vědeckého publikování /online/</w:t>
            </w:r>
            <w:r w:rsidRPr="00235247">
              <w:rPr>
                <w:color w:val="000000"/>
                <w:lang w:val="en-US" w:eastAsia="en-US"/>
              </w:rPr>
              <w:t>. Univerzita Tomáše Bati ve Zlíně, 2014. </w:t>
            </w:r>
          </w:p>
          <w:p w:rsidR="006C4603" w:rsidRPr="00286404" w:rsidRDefault="006C4603" w:rsidP="000115B2">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rsidR="006C4603" w:rsidRDefault="006C4603" w:rsidP="000115B2">
            <w:pPr>
              <w:pStyle w:val="Normlnweb"/>
              <w:spacing w:before="0" w:beforeAutospacing="0" w:after="0" w:afterAutospacing="0"/>
              <w:jc w:val="both"/>
              <w:rPr>
                <w:sz w:val="20"/>
                <w:szCs w:val="20"/>
              </w:rPr>
            </w:pPr>
            <w:r w:rsidRPr="00286404">
              <w:rPr>
                <w:sz w:val="20"/>
                <w:szCs w:val="20"/>
              </w:rPr>
              <w:t xml:space="preserve">HENDL, J. </w:t>
            </w:r>
            <w:r w:rsidRPr="00286404">
              <w:rPr>
                <w:i/>
                <w:sz w:val="20"/>
                <w:szCs w:val="20"/>
              </w:rPr>
              <w:t>Přehled statistických metod zpracování dat: analýza a metaanalýza dat.</w:t>
            </w:r>
            <w:r w:rsidRPr="00286404">
              <w:rPr>
                <w:sz w:val="20"/>
                <w:szCs w:val="20"/>
              </w:rPr>
              <w:t xml:space="preserve"> Praha, Portál, 2004</w:t>
            </w:r>
            <w:r>
              <w:rPr>
                <w:sz w:val="20"/>
                <w:szCs w:val="20"/>
              </w:rPr>
              <w:t>, 583 s</w:t>
            </w:r>
            <w:r w:rsidRPr="00286404">
              <w:rPr>
                <w:sz w:val="20"/>
                <w:szCs w:val="20"/>
              </w:rPr>
              <w:t>.</w:t>
            </w:r>
            <w:r>
              <w:rPr>
                <w:sz w:val="20"/>
                <w:szCs w:val="20"/>
              </w:rPr>
              <w:t xml:space="preserve"> ISBN 80-7178-820-1.</w:t>
            </w:r>
            <w:r w:rsidRPr="00286404">
              <w:rPr>
                <w:sz w:val="20"/>
                <w:szCs w:val="20"/>
              </w:rPr>
              <w:t xml:space="preserve"> </w:t>
            </w:r>
          </w:p>
          <w:p w:rsidR="006C4603" w:rsidRPr="00235247" w:rsidRDefault="006C4603" w:rsidP="000115B2">
            <w:pPr>
              <w:jc w:val="both"/>
              <w:rPr>
                <w:color w:val="000000"/>
                <w:lang w:val="en-US" w:eastAsia="en-US"/>
              </w:rPr>
            </w:pPr>
            <w:r w:rsidRPr="00235247">
              <w:rPr>
                <w:color w:val="000000"/>
                <w:lang w:val="en-US" w:eastAsia="en-US"/>
              </w:rPr>
              <w:t>MARTIN, W.E.,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rsidR="006C4603" w:rsidRPr="00B131E7" w:rsidRDefault="006C4603" w:rsidP="000115B2">
            <w:pPr>
              <w:jc w:val="both"/>
              <w:rPr>
                <w:color w:val="000000"/>
                <w:lang w:val="en-US" w:eastAsia="en-US"/>
              </w:rPr>
            </w:pPr>
            <w:r w:rsidRPr="00235247">
              <w:rPr>
                <w:b/>
                <w:bCs/>
                <w:color w:val="000000"/>
                <w:lang w:val="en-US" w:eastAsia="en-US"/>
              </w:rPr>
              <w:t>Doporučená</w:t>
            </w:r>
            <w:r>
              <w:rPr>
                <w:b/>
                <w:bCs/>
                <w:color w:val="000000"/>
                <w:lang w:val="en-US" w:eastAsia="en-US"/>
              </w:rPr>
              <w:t xml:space="preserve"> litaretura</w:t>
            </w:r>
            <w:r w:rsidRPr="00235247">
              <w:rPr>
                <w:color w:val="000000"/>
                <w:lang w:val="en-US" w:eastAsia="en-US"/>
              </w:rPr>
              <w:t> </w:t>
            </w:r>
          </w:p>
          <w:p w:rsidR="006C4603" w:rsidRPr="00B131E7" w:rsidRDefault="006C4603" w:rsidP="000115B2">
            <w:pPr>
              <w:jc w:val="both"/>
              <w:rPr>
                <w:color w:val="000000"/>
                <w:lang w:val="en-US" w:eastAsia="en-US"/>
              </w:rPr>
            </w:pPr>
            <w:r w:rsidRPr="00B131E7">
              <w:rPr>
                <w:color w:val="000000"/>
                <w:lang w:eastAsia="en-US"/>
              </w:rPr>
              <w:t xml:space="preserve">BELL, J., WATERS, S. </w:t>
            </w:r>
            <w:r w:rsidRPr="00B131E7">
              <w:rPr>
                <w:i/>
                <w:iCs/>
                <w:color w:val="000000"/>
                <w:lang w:eastAsia="en-US"/>
              </w:rPr>
              <w:t>Doing your research project</w:t>
            </w:r>
            <w:r>
              <w:rPr>
                <w:i/>
                <w:iCs/>
                <w:color w:val="000000"/>
                <w:lang w:eastAsia="en-US"/>
              </w:rPr>
              <w:t>: a guide for first-time researchers.</w:t>
            </w:r>
            <w:r>
              <w:rPr>
                <w:color w:val="000000"/>
                <w:lang w:eastAsia="en-US"/>
              </w:rPr>
              <w:t xml:space="preserve"> 6th e</w:t>
            </w:r>
            <w:r w:rsidRPr="00B131E7">
              <w:rPr>
                <w:color w:val="000000"/>
                <w:lang w:eastAsia="en-US"/>
              </w:rPr>
              <w:t xml:space="preserve">dition. </w:t>
            </w:r>
            <w:r>
              <w:rPr>
                <w:color w:val="000000"/>
                <w:lang w:eastAsia="en-US"/>
              </w:rPr>
              <w:t xml:space="preserve">Maidenhead: McGraw Hill Education, </w:t>
            </w:r>
            <w:r w:rsidRPr="00B131E7">
              <w:rPr>
                <w:color w:val="000000"/>
                <w:lang w:eastAsia="en-US"/>
              </w:rPr>
              <w:t>2014</w:t>
            </w:r>
            <w:r>
              <w:rPr>
                <w:color w:val="000000"/>
                <w:lang w:eastAsia="en-US"/>
              </w:rPr>
              <w:t>. 306 s. ISBN 978-0-335-26446-9.</w:t>
            </w:r>
          </w:p>
          <w:p w:rsidR="006C4603" w:rsidRPr="00B131E7" w:rsidRDefault="006C4603" w:rsidP="000115B2">
            <w:pPr>
              <w:jc w:val="both"/>
              <w:rPr>
                <w:color w:val="000000"/>
                <w:lang w:val="en-US" w:eastAsia="en-US"/>
              </w:rPr>
            </w:pPr>
            <w:r w:rsidRPr="00B131E7">
              <w:rPr>
                <w:color w:val="000000"/>
                <w:lang w:eastAsia="en-US"/>
              </w:rPr>
              <w:t xml:space="preserve">BRYANT, A. </w:t>
            </w:r>
            <w:r w:rsidRPr="00B131E7">
              <w:rPr>
                <w:i/>
                <w:iCs/>
                <w:color w:val="000000"/>
                <w:lang w:eastAsia="en-US"/>
              </w:rPr>
              <w:t>Leading Iss</w:t>
            </w:r>
            <w:r>
              <w:rPr>
                <w:i/>
                <w:iCs/>
                <w:color w:val="000000"/>
                <w:lang w:eastAsia="en-US"/>
              </w:rPr>
              <w:t>ues in Business Research Method.</w:t>
            </w:r>
            <w:r w:rsidRPr="00B131E7">
              <w:rPr>
                <w:i/>
                <w:iCs/>
                <w:color w:val="000000"/>
                <w:lang w:eastAsia="en-US"/>
              </w:rPr>
              <w:t xml:space="preserve"> </w:t>
            </w:r>
            <w:r>
              <w:rPr>
                <w:color w:val="000000"/>
                <w:lang w:eastAsia="en-US"/>
              </w:rPr>
              <w:t>Reading: A</w:t>
            </w:r>
            <w:r w:rsidRPr="00B131E7">
              <w:rPr>
                <w:color w:val="000000"/>
                <w:lang w:eastAsia="en-US"/>
              </w:rPr>
              <w:t>cademic Publishing International</w:t>
            </w:r>
            <w:r>
              <w:rPr>
                <w:color w:val="000000"/>
                <w:lang w:eastAsia="en-US"/>
              </w:rPr>
              <w:t>, 2011, 219 s. ISBN 978-1-906638-87-0.</w:t>
            </w:r>
          </w:p>
          <w:p w:rsidR="006C4603" w:rsidRPr="00B131E7" w:rsidRDefault="006C4603" w:rsidP="000115B2">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r w:rsidRPr="00B131E7">
              <w:rPr>
                <w:i/>
                <w:iCs/>
                <w:color w:val="000000"/>
                <w:lang w:eastAsia="en-US"/>
              </w:rPr>
              <w:t>Research Desig</w:t>
            </w:r>
            <w:r>
              <w:rPr>
                <w:i/>
                <w:iCs/>
                <w:color w:val="000000"/>
                <w:lang w:eastAsia="en-US"/>
              </w:rPr>
              <w:t>n: qualitative, quantitative, and mixed method approaches.</w:t>
            </w:r>
            <w:r w:rsidRPr="00B131E7">
              <w:rPr>
                <w:color w:val="000000"/>
                <w:lang w:eastAsia="en-US"/>
              </w:rPr>
              <w:t xml:space="preserve"> 4th </w:t>
            </w:r>
            <w:r>
              <w:rPr>
                <w:color w:val="000000"/>
                <w:lang w:eastAsia="en-US"/>
              </w:rPr>
              <w:t>e</w:t>
            </w:r>
            <w:r w:rsidRPr="00B131E7">
              <w:rPr>
                <w:color w:val="000000"/>
                <w:lang w:eastAsia="en-US"/>
              </w:rPr>
              <w:t>dition</w:t>
            </w:r>
            <w:r>
              <w:rPr>
                <w:color w:val="000000"/>
                <w:lang w:eastAsia="en-US"/>
              </w:rPr>
              <w:t>. Los Angeles:</w:t>
            </w:r>
            <w:r w:rsidRPr="00B131E7">
              <w:rPr>
                <w:color w:val="000000"/>
                <w:lang w:eastAsia="en-US"/>
              </w:rPr>
              <w:t xml:space="preserve"> Sage, 2014</w:t>
            </w:r>
            <w:r>
              <w:rPr>
                <w:color w:val="000000"/>
                <w:lang w:eastAsia="en-US"/>
              </w:rPr>
              <w:t>, 273 s. ISBN 978-1-4522-2610-1.</w:t>
            </w:r>
          </w:p>
          <w:p w:rsidR="006C4603" w:rsidRPr="00B131E7" w:rsidRDefault="006C4603" w:rsidP="000115B2">
            <w:pPr>
              <w:jc w:val="both"/>
              <w:rPr>
                <w:color w:val="000000"/>
                <w:lang w:val="en-US" w:eastAsia="en-US"/>
              </w:rPr>
            </w:pPr>
            <w:r w:rsidRPr="00235247">
              <w:rPr>
                <w:color w:val="000000"/>
                <w:lang w:val="en-US" w:eastAsia="en-US"/>
              </w:rPr>
              <w:t>HARRIS, D.F.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rsidR="006C4603" w:rsidRPr="00B131E7" w:rsidRDefault="006C4603" w:rsidP="000115B2">
            <w:pPr>
              <w:jc w:val="both"/>
              <w:rPr>
                <w:color w:val="000000"/>
                <w:lang w:val="en-US" w:eastAsia="en-US"/>
              </w:rPr>
            </w:pPr>
            <w:r w:rsidRPr="00235247">
              <w:rPr>
                <w:color w:val="000000"/>
                <w:lang w:val="en-US" w:eastAsia="en-US"/>
              </w:rPr>
              <w:t>DALY, I. HANEY, A.B.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134 p</w:t>
            </w:r>
            <w:r w:rsidRPr="00235247">
              <w:rPr>
                <w:color w:val="000000"/>
                <w:lang w:val="en-US" w:eastAsia="en-US"/>
              </w:rPr>
              <w:t>. ISBN 978-1907076633.</w:t>
            </w:r>
          </w:p>
          <w:p w:rsidR="006C4603" w:rsidRPr="00B131E7" w:rsidRDefault="006C4603" w:rsidP="000115B2">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rsidR="006C4603" w:rsidRPr="00B131E7" w:rsidRDefault="006C4603" w:rsidP="000115B2">
            <w:pPr>
              <w:jc w:val="both"/>
              <w:rPr>
                <w:color w:val="000000"/>
                <w:lang w:val="en-US" w:eastAsia="en-US"/>
              </w:rPr>
            </w:pPr>
            <w:r>
              <w:rPr>
                <w:color w:val="000000"/>
                <w:lang w:val="en-US" w:eastAsia="en-US"/>
              </w:rPr>
              <w:t>FARQUHAR, J.</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rsidR="006C4603" w:rsidRPr="00B131E7" w:rsidRDefault="006C4603" w:rsidP="000115B2">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rsidR="006C4603" w:rsidRPr="00B131E7" w:rsidRDefault="006C4603" w:rsidP="000115B2">
            <w:pPr>
              <w:jc w:val="both"/>
              <w:rPr>
                <w:color w:val="000000"/>
                <w:lang w:val="en-US" w:eastAsia="en-US"/>
              </w:rPr>
            </w:pPr>
            <w:r w:rsidRPr="00235247">
              <w:rPr>
                <w:color w:val="000000"/>
                <w:lang w:val="en-US" w:eastAsia="en-US"/>
              </w:rPr>
              <w:t>MURRAY, R. </w:t>
            </w:r>
            <w:r w:rsidRPr="00235247">
              <w:rPr>
                <w:i/>
                <w:iCs/>
                <w:color w:val="000000"/>
                <w:lang w:val="en-US" w:eastAsia="en-US"/>
              </w:rPr>
              <w:t>Writting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256 p</w:t>
            </w:r>
            <w:r w:rsidRPr="00235247">
              <w:rPr>
                <w:color w:val="000000"/>
                <w:lang w:val="en-US" w:eastAsia="en-US"/>
              </w:rPr>
              <w:t>. ISBN 978-0335263028. </w:t>
            </w:r>
          </w:p>
          <w:p w:rsidR="006C4603" w:rsidRPr="00235247" w:rsidRDefault="006C4603" w:rsidP="000115B2">
            <w:pPr>
              <w:jc w:val="both"/>
              <w:rPr>
                <w:color w:val="000000"/>
                <w:lang w:val="en-US" w:eastAsia="en-US"/>
              </w:rPr>
            </w:pPr>
            <w:r w:rsidRPr="00235247">
              <w:rPr>
                <w:color w:val="000000"/>
                <w:lang w:val="en-US" w:eastAsia="en-US"/>
              </w:rPr>
              <w:t>O´DWYER, L.M., BERNAUER, J.A.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rsidR="006C4603" w:rsidRPr="00B131E7" w:rsidRDefault="006C4603" w:rsidP="000115B2">
            <w:pPr>
              <w:jc w:val="both"/>
              <w:rPr>
                <w:color w:val="000000"/>
                <w:lang w:val="en-US" w:eastAsia="en-US"/>
              </w:rPr>
            </w:pPr>
            <w:r w:rsidRPr="00B131E7">
              <w:rPr>
                <w:color w:val="000000"/>
                <w:lang w:val="en-GB" w:eastAsia="en-US"/>
              </w:rPr>
              <w:t xml:space="preserve">PHILLIPS, E.M., PUGH, D.S. </w:t>
            </w:r>
            <w:r w:rsidRPr="00B131E7">
              <w:rPr>
                <w:i/>
                <w:iCs/>
                <w:color w:val="000000"/>
                <w:lang w:val="en-GB" w:eastAsia="en-US"/>
              </w:rPr>
              <w:t>How to get a PhD</w:t>
            </w:r>
            <w:r w:rsidRPr="00B131E7">
              <w:rPr>
                <w:color w:val="000000"/>
                <w:lang w:val="en-GB" w:eastAsia="en-US"/>
              </w:rPr>
              <w:t>. 4th edition. Maidenhead: Open University Press, 2005</w:t>
            </w:r>
            <w:r>
              <w:rPr>
                <w:color w:val="000000"/>
                <w:lang w:val="en-GB" w:eastAsia="en-US"/>
              </w:rPr>
              <w:t>.</w:t>
            </w:r>
          </w:p>
          <w:p w:rsidR="006C4603" w:rsidRPr="00B131E7" w:rsidRDefault="006C4603" w:rsidP="000115B2">
            <w:pPr>
              <w:jc w:val="both"/>
              <w:rPr>
                <w:color w:val="000000"/>
                <w:lang w:val="en-US" w:eastAsia="en-US"/>
              </w:rPr>
            </w:pPr>
            <w:r w:rsidRPr="00B131E7">
              <w:rPr>
                <w:color w:val="000000"/>
                <w:lang w:eastAsia="en-US"/>
              </w:rPr>
              <w:t xml:space="preserve">PICKARD, A.J. </w:t>
            </w:r>
            <w:r w:rsidRPr="00B131E7">
              <w:rPr>
                <w:i/>
                <w:iCs/>
                <w:color w:val="000000"/>
                <w:lang w:eastAsia="en-US"/>
              </w:rPr>
              <w:t>Reseach Methods in Information.</w:t>
            </w:r>
            <w:r w:rsidRPr="00B131E7">
              <w:rPr>
                <w:color w:val="000000"/>
                <w:lang w:eastAsia="en-US"/>
              </w:rPr>
              <w:t xml:space="preserve"> Second Edition, Facet Publishing, London, 2013</w:t>
            </w:r>
            <w:r>
              <w:rPr>
                <w:color w:val="000000"/>
                <w:lang w:eastAsia="en-US"/>
              </w:rPr>
              <w:t>.</w:t>
            </w:r>
          </w:p>
          <w:p w:rsidR="006C4603" w:rsidRPr="00B131E7" w:rsidRDefault="006C4603" w:rsidP="000115B2">
            <w:pPr>
              <w:jc w:val="both"/>
              <w:rPr>
                <w:color w:val="000000"/>
                <w:lang w:eastAsia="en-US"/>
              </w:rPr>
            </w:pPr>
            <w:r w:rsidRPr="00B131E7">
              <w:rPr>
                <w:color w:val="000000"/>
                <w:lang w:eastAsia="en-US"/>
              </w:rPr>
              <w:t xml:space="preserve">PUNCH, K.F. </w:t>
            </w:r>
            <w:r w:rsidRPr="00B131E7">
              <w:rPr>
                <w:i/>
                <w:iCs/>
                <w:color w:val="000000"/>
                <w:lang w:eastAsia="en-US"/>
              </w:rPr>
              <w:t>Úspěšný návrh výzkumu,</w:t>
            </w:r>
            <w:r w:rsidRPr="00B131E7">
              <w:rPr>
                <w:color w:val="000000"/>
                <w:lang w:eastAsia="en-US"/>
              </w:rPr>
              <w:t xml:space="preserve"> Praha: Portál, s.r.o., 2006</w:t>
            </w:r>
            <w:r>
              <w:rPr>
                <w:color w:val="000000"/>
                <w:lang w:eastAsia="en-US"/>
              </w:rPr>
              <w:t>.</w:t>
            </w:r>
          </w:p>
          <w:p w:rsidR="006C4603" w:rsidRPr="00B131E7" w:rsidRDefault="006C4603" w:rsidP="000115B2">
            <w:pPr>
              <w:jc w:val="both"/>
              <w:rPr>
                <w:color w:val="000000"/>
                <w:lang w:val="en-US" w:eastAsia="en-US"/>
              </w:rPr>
            </w:pPr>
            <w:r w:rsidRPr="00235247">
              <w:rPr>
                <w:color w:val="000000"/>
                <w:lang w:val="en-US" w:eastAsia="en-US"/>
              </w:rPr>
              <w:t>REICHEL, J. </w:t>
            </w:r>
            <w:r w:rsidRPr="00235247">
              <w:rPr>
                <w:i/>
                <w:iCs/>
                <w:color w:val="000000"/>
                <w:lang w:val="en-US" w:eastAsia="en-US"/>
              </w:rPr>
              <w:t>Kapitoly metodologie sociálních výzkumů</w:t>
            </w:r>
            <w:r w:rsidRPr="00235247">
              <w:rPr>
                <w:color w:val="000000"/>
                <w:lang w:val="en-US" w:eastAsia="en-US"/>
              </w:rPr>
              <w:t>. Praha: Grada Publishing, a.s., 2009. ISBN 978-80-247-3006-6. </w:t>
            </w:r>
          </w:p>
          <w:p w:rsidR="006C4603" w:rsidRPr="00B131E7" w:rsidRDefault="006C4603" w:rsidP="000115B2">
            <w:pPr>
              <w:jc w:val="both"/>
              <w:rPr>
                <w:color w:val="000000"/>
                <w:lang w:val="en-US" w:eastAsia="en-US"/>
              </w:rPr>
            </w:pPr>
            <w:r w:rsidRPr="00235247">
              <w:rPr>
                <w:color w:val="000000"/>
                <w:lang w:val="en-US" w:eastAsia="en-US"/>
              </w:rPr>
              <w:t>RUBIN, H.J., RUBIN, I.S. </w:t>
            </w:r>
            <w:r w:rsidRPr="00235247">
              <w:rPr>
                <w:i/>
                <w:iCs/>
                <w:color w:val="000000"/>
                <w:lang w:val="en-US" w:eastAsia="en-US"/>
              </w:rPr>
              <w:t>Qualitative Interviewing: The Art of Hearing Data</w:t>
            </w:r>
            <w:r w:rsidRPr="00235247">
              <w:rPr>
                <w:color w:val="000000"/>
                <w:lang w:val="en-US" w:eastAsia="en-US"/>
              </w:rPr>
              <w:t>. SAGE Publications, 2012. ISBN 978-1-4129-7837-8. </w:t>
            </w:r>
          </w:p>
          <w:p w:rsidR="006C4603" w:rsidRPr="00B131E7" w:rsidRDefault="006C4603" w:rsidP="000115B2">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rsidR="006C4603" w:rsidRPr="00B131E7" w:rsidRDefault="006C4603" w:rsidP="000115B2">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320 p</w:t>
            </w:r>
            <w:r w:rsidRPr="00235247">
              <w:rPr>
                <w:color w:val="000000"/>
                <w:lang w:val="en-US" w:eastAsia="en-US"/>
              </w:rPr>
              <w:t>. ISBN 978-0840028822. </w:t>
            </w:r>
          </w:p>
          <w:p w:rsidR="006C4603" w:rsidRPr="00235247" w:rsidRDefault="006C4603" w:rsidP="000115B2">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rsidR="006C4603" w:rsidRPr="00B131E7" w:rsidRDefault="006C4603" w:rsidP="000115B2">
            <w:pPr>
              <w:jc w:val="both"/>
              <w:rPr>
                <w:color w:val="000000"/>
                <w:lang w:val="en-US" w:eastAsia="en-US"/>
              </w:rPr>
            </w:pPr>
            <w:r w:rsidRPr="00B131E7">
              <w:rPr>
                <w:color w:val="000000"/>
                <w:lang w:val="en-GB" w:eastAsia="en-US"/>
              </w:rPr>
              <w:t>TRANFIELD, D., DENYER, D., SMART, P. Towards a methodology for developing evidence informed management knowledge by means of systematic review</w:t>
            </w:r>
            <w:r>
              <w:rPr>
                <w:color w:val="000000"/>
                <w:lang w:val="en-GB" w:eastAsia="en-US"/>
              </w:rPr>
              <w:t>.</w:t>
            </w:r>
            <w:r w:rsidRPr="00B131E7">
              <w:rPr>
                <w:color w:val="000000"/>
                <w:lang w:val="en-GB" w:eastAsia="en-US"/>
              </w:rPr>
              <w:t xml:space="preserve"> </w:t>
            </w:r>
            <w:r w:rsidRPr="00B131E7">
              <w:rPr>
                <w:i/>
                <w:iCs/>
                <w:color w:val="000000"/>
                <w:lang w:val="en-GB" w:eastAsia="en-US"/>
              </w:rPr>
              <w:t xml:space="preserve">British Journal of </w:t>
            </w:r>
            <w:r w:rsidRPr="00B131E7">
              <w:rPr>
                <w:i/>
                <w:iCs/>
                <w:color w:val="000000"/>
                <w:lang w:val="nb-NO" w:eastAsia="en-US"/>
              </w:rPr>
              <w:t>Management</w:t>
            </w:r>
            <w:r w:rsidRPr="00B131E7">
              <w:rPr>
                <w:color w:val="000000"/>
                <w:lang w:val="nb-NO" w:eastAsia="en-US"/>
              </w:rPr>
              <w:t>, Vol. 14, No. 3.</w:t>
            </w:r>
            <w:r>
              <w:rPr>
                <w:color w:val="000000"/>
                <w:lang w:val="nb-NO" w:eastAsia="en-US"/>
              </w:rPr>
              <w:t xml:space="preserve"> 2003. ISSN </w:t>
            </w:r>
            <w:r>
              <w:t>1467-8551</w:t>
            </w:r>
            <w:r>
              <w:rPr>
                <w:color w:val="000000"/>
                <w:lang w:val="nb-NO" w:eastAsia="en-US"/>
              </w:rPr>
              <w:t>.</w:t>
            </w:r>
          </w:p>
          <w:p w:rsidR="006C4603" w:rsidRPr="00B131E7" w:rsidRDefault="006C4603" w:rsidP="000115B2">
            <w:pPr>
              <w:jc w:val="both"/>
              <w:rPr>
                <w:color w:val="000000"/>
                <w:lang w:val="en-US" w:eastAsia="en-US"/>
              </w:rPr>
            </w:pPr>
            <w:r w:rsidRPr="00B131E7">
              <w:rPr>
                <w:color w:val="000000"/>
                <w:lang w:val="en-GB" w:eastAsia="en-US"/>
              </w:rPr>
              <w:t xml:space="preserve">WALLACE, M. AND WRAY, A. </w:t>
            </w:r>
            <w:r w:rsidRPr="00B131E7">
              <w:rPr>
                <w:i/>
                <w:iCs/>
                <w:color w:val="000000"/>
                <w:lang w:val="en-GB" w:eastAsia="en-US"/>
              </w:rPr>
              <w:t>Critical Reading and Writing for Postgraduates</w:t>
            </w:r>
            <w:r w:rsidRPr="00B131E7">
              <w:rPr>
                <w:color w:val="000000"/>
                <w:lang w:val="en-GB" w:eastAsia="en-US"/>
              </w:rPr>
              <w:t>. London: Sage.</w:t>
            </w:r>
            <w:r>
              <w:rPr>
                <w:color w:val="000000"/>
                <w:lang w:val="en-GB" w:eastAsia="en-US"/>
              </w:rPr>
              <w:t xml:space="preserve"> 2006. ISBN 978-1-84920-561-0.</w:t>
            </w:r>
          </w:p>
          <w:p w:rsidR="006C4603" w:rsidRPr="00B131E7" w:rsidRDefault="006C4603" w:rsidP="000115B2">
            <w:pPr>
              <w:jc w:val="both"/>
              <w:rPr>
                <w:color w:val="000000"/>
                <w:lang w:val="en-US" w:eastAsia="en-US"/>
              </w:rPr>
            </w:pPr>
            <w:r w:rsidRPr="00B131E7">
              <w:rPr>
                <w:color w:val="000000"/>
                <w:lang w:eastAsia="en-US"/>
              </w:rPr>
              <w:t>ZIKMUND, W.G., BABIN, B.</w:t>
            </w:r>
            <w:r>
              <w:rPr>
                <w:color w:val="000000"/>
                <w:lang w:eastAsia="en-US"/>
              </w:rPr>
              <w:t xml:space="preserve">J., CARR, J.C., GRIFFIN, M. </w:t>
            </w:r>
            <w:r w:rsidRPr="00B131E7">
              <w:rPr>
                <w:i/>
                <w:iCs/>
                <w:color w:val="000000"/>
                <w:lang w:eastAsia="en-US"/>
              </w:rPr>
              <w:t xml:space="preserve">Business Research Methods, </w:t>
            </w:r>
            <w:r>
              <w:rPr>
                <w:color w:val="000000"/>
                <w:lang w:eastAsia="en-US"/>
              </w:rPr>
              <w:t>9</w:t>
            </w:r>
            <w:r w:rsidRPr="00B131E7">
              <w:rPr>
                <w:color w:val="000000"/>
                <w:lang w:eastAsia="en-US"/>
              </w:rPr>
              <w:t>th Edition, South-Western Cengage Learning</w:t>
            </w:r>
            <w:r>
              <w:rPr>
                <w:color w:val="000000"/>
                <w:lang w:eastAsia="en-US"/>
              </w:rPr>
              <w:t>, 2013.</w:t>
            </w:r>
          </w:p>
        </w:tc>
      </w:tr>
      <w:tr w:rsidR="006C4603" w:rsidTr="000115B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4603" w:rsidRDefault="006C4603" w:rsidP="000115B2">
            <w:pPr>
              <w:jc w:val="center"/>
              <w:rPr>
                <w:b/>
              </w:rPr>
            </w:pPr>
            <w:r>
              <w:rPr>
                <w:b/>
              </w:rPr>
              <w:t>Informace ke kombinované nebo distanční formě</w:t>
            </w:r>
          </w:p>
        </w:tc>
      </w:tr>
      <w:tr w:rsidR="006C4603" w:rsidTr="000115B2">
        <w:tc>
          <w:tcPr>
            <w:tcW w:w="4787" w:type="dxa"/>
            <w:gridSpan w:val="3"/>
            <w:tcBorders>
              <w:top w:val="single" w:sz="2" w:space="0" w:color="auto"/>
            </w:tcBorders>
            <w:shd w:val="clear" w:color="auto" w:fill="F7CAAC"/>
          </w:tcPr>
          <w:p w:rsidR="006C4603" w:rsidRDefault="006C4603" w:rsidP="000115B2">
            <w:pPr>
              <w:jc w:val="both"/>
            </w:pPr>
            <w:r>
              <w:rPr>
                <w:b/>
              </w:rPr>
              <w:t>Rozsah konzultací (soustředění)</w:t>
            </w:r>
          </w:p>
        </w:tc>
        <w:tc>
          <w:tcPr>
            <w:tcW w:w="889" w:type="dxa"/>
            <w:tcBorders>
              <w:top w:val="single" w:sz="2" w:space="0" w:color="auto"/>
            </w:tcBorders>
          </w:tcPr>
          <w:p w:rsidR="006C4603" w:rsidRDefault="006C4603" w:rsidP="000115B2">
            <w:pPr>
              <w:jc w:val="both"/>
            </w:pPr>
            <w:r>
              <w:t>40</w:t>
            </w:r>
          </w:p>
        </w:tc>
        <w:tc>
          <w:tcPr>
            <w:tcW w:w="4179" w:type="dxa"/>
            <w:gridSpan w:val="4"/>
            <w:tcBorders>
              <w:top w:val="single" w:sz="2" w:space="0" w:color="auto"/>
            </w:tcBorders>
            <w:shd w:val="clear" w:color="auto" w:fill="F7CAAC"/>
          </w:tcPr>
          <w:p w:rsidR="006C4603" w:rsidRDefault="006C4603" w:rsidP="000115B2">
            <w:pPr>
              <w:jc w:val="both"/>
              <w:rPr>
                <w:b/>
              </w:rPr>
            </w:pPr>
            <w:r>
              <w:rPr>
                <w:b/>
              </w:rPr>
              <w:t xml:space="preserve">hodin </w:t>
            </w:r>
          </w:p>
        </w:tc>
      </w:tr>
      <w:tr w:rsidR="006C4603" w:rsidTr="000115B2">
        <w:tc>
          <w:tcPr>
            <w:tcW w:w="9855" w:type="dxa"/>
            <w:gridSpan w:val="8"/>
            <w:shd w:val="clear" w:color="auto" w:fill="F7CAAC"/>
          </w:tcPr>
          <w:p w:rsidR="006C4603" w:rsidRDefault="006C4603" w:rsidP="000115B2">
            <w:pPr>
              <w:jc w:val="both"/>
              <w:rPr>
                <w:b/>
              </w:rPr>
            </w:pPr>
            <w:r>
              <w:rPr>
                <w:b/>
              </w:rPr>
              <w:t>Informace o způsobu kontaktu s vyučujícím</w:t>
            </w:r>
          </w:p>
        </w:tc>
      </w:tr>
      <w:tr w:rsidR="006C4603" w:rsidTr="000115B2">
        <w:trPr>
          <w:trHeight w:val="621"/>
        </w:trPr>
        <w:tc>
          <w:tcPr>
            <w:tcW w:w="9855" w:type="dxa"/>
            <w:gridSpan w:val="8"/>
          </w:tcPr>
          <w:p w:rsidR="006C4603" w:rsidRDefault="006C4603" w:rsidP="000115B2">
            <w:pPr>
              <w:jc w:val="both"/>
            </w:pPr>
            <w:r>
              <w:t>Podle Vnitřního předpisu FaME má každý akademický pracovník stanoveny konzultační hodiny v rozsahu 2h týdně. Dále je možno komunikovat s vyučujícím prostřednictvím e-mailu nebo v rámci LMS Moodle.</w:t>
            </w:r>
          </w:p>
        </w:tc>
      </w:tr>
    </w:tbl>
    <w:p w:rsidR="00DE4D8A" w:rsidRDefault="00DE4D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4A8B" w:rsidTr="00D14A8B">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D14A8B" w:rsidRPr="00D14A8B" w:rsidRDefault="00D14A8B" w:rsidP="00C109A7">
            <w:pPr>
              <w:jc w:val="both"/>
            </w:pPr>
            <w:r>
              <w:lastRenderedPageBreak/>
              <w:br w:type="page"/>
            </w:r>
            <w:r>
              <w:rPr>
                <w:b/>
                <w:sz w:val="28"/>
              </w:rPr>
              <w:t>B-III – Charakteristika studijního předmětu</w:t>
            </w:r>
          </w:p>
        </w:tc>
      </w:tr>
      <w:tr w:rsidR="00D14A8B" w:rsidTr="00C109A7">
        <w:tc>
          <w:tcPr>
            <w:tcW w:w="3086" w:type="dxa"/>
            <w:tcBorders>
              <w:top w:val="double" w:sz="4" w:space="0" w:color="auto"/>
            </w:tcBorders>
            <w:shd w:val="clear" w:color="auto" w:fill="F7CAAC"/>
          </w:tcPr>
          <w:p w:rsidR="00D14A8B" w:rsidRDefault="00D14A8B" w:rsidP="00C109A7">
            <w:pPr>
              <w:jc w:val="both"/>
              <w:rPr>
                <w:b/>
              </w:rPr>
            </w:pPr>
            <w:r>
              <w:rPr>
                <w:b/>
              </w:rPr>
              <w:t>Název studijního předmětu</w:t>
            </w:r>
          </w:p>
        </w:tc>
        <w:tc>
          <w:tcPr>
            <w:tcW w:w="6769" w:type="dxa"/>
            <w:gridSpan w:val="7"/>
            <w:tcBorders>
              <w:top w:val="double" w:sz="4" w:space="0" w:color="auto"/>
            </w:tcBorders>
          </w:tcPr>
          <w:p w:rsidR="00D14A8B" w:rsidRDefault="00D14A8B" w:rsidP="00C109A7">
            <w:pPr>
              <w:jc w:val="both"/>
            </w:pPr>
            <w:r>
              <w:t>Projektování v průmyslovém inženýrství</w:t>
            </w:r>
          </w:p>
        </w:tc>
      </w:tr>
      <w:tr w:rsidR="00D14A8B" w:rsidTr="00C109A7">
        <w:tc>
          <w:tcPr>
            <w:tcW w:w="3086" w:type="dxa"/>
            <w:shd w:val="clear" w:color="auto" w:fill="F7CAAC"/>
          </w:tcPr>
          <w:p w:rsidR="00D14A8B" w:rsidRDefault="00D14A8B" w:rsidP="00C109A7">
            <w:pPr>
              <w:jc w:val="both"/>
              <w:rPr>
                <w:b/>
              </w:rPr>
            </w:pPr>
            <w:r>
              <w:rPr>
                <w:b/>
              </w:rPr>
              <w:t>Typ předmětu</w:t>
            </w:r>
          </w:p>
        </w:tc>
        <w:tc>
          <w:tcPr>
            <w:tcW w:w="3406" w:type="dxa"/>
            <w:gridSpan w:val="4"/>
          </w:tcPr>
          <w:p w:rsidR="00D14A8B" w:rsidRDefault="00D14A8B" w:rsidP="00C109A7">
            <w:pPr>
              <w:jc w:val="both"/>
            </w:pPr>
            <w:r w:rsidRPr="009C11F1">
              <w:t>povinný „P“</w:t>
            </w:r>
          </w:p>
        </w:tc>
        <w:tc>
          <w:tcPr>
            <w:tcW w:w="2695" w:type="dxa"/>
            <w:gridSpan w:val="2"/>
            <w:shd w:val="clear" w:color="auto" w:fill="F7CAAC"/>
          </w:tcPr>
          <w:p w:rsidR="00D14A8B" w:rsidRDefault="00D14A8B" w:rsidP="00C109A7">
            <w:pPr>
              <w:jc w:val="both"/>
            </w:pPr>
            <w:r>
              <w:rPr>
                <w:b/>
              </w:rPr>
              <w:t>doporučený ročník / semestr</w:t>
            </w:r>
          </w:p>
        </w:tc>
        <w:tc>
          <w:tcPr>
            <w:tcW w:w="668" w:type="dxa"/>
          </w:tcPr>
          <w:p w:rsidR="00D14A8B" w:rsidRDefault="004E5D59" w:rsidP="00C109A7">
            <w:pPr>
              <w:jc w:val="both"/>
            </w:pPr>
            <w:r>
              <w:t>1</w:t>
            </w:r>
            <w:r w:rsidR="00E6784B">
              <w:t>/L</w:t>
            </w:r>
          </w:p>
        </w:tc>
      </w:tr>
      <w:tr w:rsidR="00D14A8B" w:rsidTr="00C109A7">
        <w:tc>
          <w:tcPr>
            <w:tcW w:w="3086" w:type="dxa"/>
            <w:shd w:val="clear" w:color="auto" w:fill="F7CAAC"/>
          </w:tcPr>
          <w:p w:rsidR="00D14A8B" w:rsidRDefault="00D14A8B" w:rsidP="00C109A7">
            <w:pPr>
              <w:jc w:val="both"/>
              <w:rPr>
                <w:b/>
              </w:rPr>
            </w:pPr>
            <w:r>
              <w:rPr>
                <w:b/>
              </w:rPr>
              <w:t>Rozsah studijního předmětu</w:t>
            </w:r>
          </w:p>
        </w:tc>
        <w:tc>
          <w:tcPr>
            <w:tcW w:w="1701" w:type="dxa"/>
            <w:gridSpan w:val="2"/>
          </w:tcPr>
          <w:p w:rsidR="00D14A8B" w:rsidRDefault="00D14A8B" w:rsidP="00C109A7">
            <w:pPr>
              <w:jc w:val="both"/>
            </w:pPr>
            <w:r>
              <w:t>15p</w:t>
            </w:r>
          </w:p>
        </w:tc>
        <w:tc>
          <w:tcPr>
            <w:tcW w:w="889" w:type="dxa"/>
            <w:shd w:val="clear" w:color="auto" w:fill="F7CAAC"/>
          </w:tcPr>
          <w:p w:rsidR="00D14A8B" w:rsidRDefault="00D14A8B" w:rsidP="00C109A7">
            <w:pPr>
              <w:jc w:val="both"/>
              <w:rPr>
                <w:b/>
              </w:rPr>
            </w:pPr>
            <w:r>
              <w:rPr>
                <w:b/>
              </w:rPr>
              <w:t xml:space="preserve">hod. </w:t>
            </w:r>
          </w:p>
        </w:tc>
        <w:tc>
          <w:tcPr>
            <w:tcW w:w="816" w:type="dxa"/>
          </w:tcPr>
          <w:p w:rsidR="00D14A8B" w:rsidRDefault="00D14A8B" w:rsidP="00C109A7">
            <w:pPr>
              <w:jc w:val="both"/>
            </w:pPr>
            <w:r>
              <w:t>15</w:t>
            </w:r>
          </w:p>
        </w:tc>
        <w:tc>
          <w:tcPr>
            <w:tcW w:w="2156" w:type="dxa"/>
            <w:shd w:val="clear" w:color="auto" w:fill="F7CAAC"/>
          </w:tcPr>
          <w:p w:rsidR="00D14A8B" w:rsidRDefault="00D14A8B" w:rsidP="00C109A7">
            <w:pPr>
              <w:jc w:val="both"/>
              <w:rPr>
                <w:b/>
              </w:rPr>
            </w:pPr>
            <w:r>
              <w:rPr>
                <w:b/>
              </w:rPr>
              <w:t>kreditů</w:t>
            </w:r>
          </w:p>
        </w:tc>
        <w:tc>
          <w:tcPr>
            <w:tcW w:w="1207" w:type="dxa"/>
            <w:gridSpan w:val="2"/>
          </w:tcPr>
          <w:p w:rsidR="00D14A8B" w:rsidRDefault="00D14A8B" w:rsidP="00C109A7">
            <w:pPr>
              <w:jc w:val="both"/>
            </w:pPr>
          </w:p>
        </w:tc>
      </w:tr>
      <w:tr w:rsidR="00D14A8B" w:rsidTr="00C109A7">
        <w:tc>
          <w:tcPr>
            <w:tcW w:w="3086" w:type="dxa"/>
            <w:shd w:val="clear" w:color="auto" w:fill="F7CAAC"/>
          </w:tcPr>
          <w:p w:rsidR="00D14A8B" w:rsidRDefault="00D14A8B" w:rsidP="00C109A7">
            <w:pPr>
              <w:jc w:val="both"/>
              <w:rPr>
                <w:b/>
                <w:sz w:val="22"/>
              </w:rPr>
            </w:pPr>
            <w:r>
              <w:rPr>
                <w:b/>
              </w:rPr>
              <w:t>Prerekvizity, korekvizity, ekvivalence</w:t>
            </w:r>
          </w:p>
        </w:tc>
        <w:tc>
          <w:tcPr>
            <w:tcW w:w="6769" w:type="dxa"/>
            <w:gridSpan w:val="7"/>
          </w:tcPr>
          <w:p w:rsidR="00D14A8B" w:rsidRDefault="00D14A8B" w:rsidP="00C109A7">
            <w:pPr>
              <w:jc w:val="both"/>
            </w:pPr>
          </w:p>
        </w:tc>
      </w:tr>
      <w:tr w:rsidR="00D14A8B" w:rsidTr="00C109A7">
        <w:tc>
          <w:tcPr>
            <w:tcW w:w="3086" w:type="dxa"/>
            <w:shd w:val="clear" w:color="auto" w:fill="F7CAAC"/>
          </w:tcPr>
          <w:p w:rsidR="00D14A8B" w:rsidRDefault="00D14A8B" w:rsidP="00C109A7">
            <w:pPr>
              <w:jc w:val="both"/>
              <w:rPr>
                <w:b/>
              </w:rPr>
            </w:pPr>
            <w:r>
              <w:rPr>
                <w:b/>
              </w:rPr>
              <w:t>Způsob ověření studijních výsledků</w:t>
            </w:r>
          </w:p>
        </w:tc>
        <w:tc>
          <w:tcPr>
            <w:tcW w:w="3406" w:type="dxa"/>
            <w:gridSpan w:val="4"/>
          </w:tcPr>
          <w:p w:rsidR="00D14A8B" w:rsidRDefault="00D14A8B" w:rsidP="00C109A7">
            <w:pPr>
              <w:jc w:val="both"/>
            </w:pPr>
            <w:r>
              <w:t>zkouška</w:t>
            </w:r>
          </w:p>
        </w:tc>
        <w:tc>
          <w:tcPr>
            <w:tcW w:w="2156" w:type="dxa"/>
            <w:shd w:val="clear" w:color="auto" w:fill="F7CAAC"/>
          </w:tcPr>
          <w:p w:rsidR="00D14A8B" w:rsidRDefault="00D14A8B" w:rsidP="00C109A7">
            <w:pPr>
              <w:jc w:val="both"/>
              <w:rPr>
                <w:b/>
              </w:rPr>
            </w:pPr>
            <w:r>
              <w:rPr>
                <w:b/>
              </w:rPr>
              <w:t>Forma výuky</w:t>
            </w:r>
          </w:p>
        </w:tc>
        <w:tc>
          <w:tcPr>
            <w:tcW w:w="1207" w:type="dxa"/>
            <w:gridSpan w:val="2"/>
          </w:tcPr>
          <w:p w:rsidR="00D14A8B" w:rsidRDefault="00D14A8B" w:rsidP="00D14A8B">
            <w:pPr>
              <w:jc w:val="both"/>
            </w:pPr>
            <w:r>
              <w:t>přednáška</w:t>
            </w:r>
          </w:p>
        </w:tc>
      </w:tr>
      <w:tr w:rsidR="00D14A8B" w:rsidTr="00C109A7">
        <w:tc>
          <w:tcPr>
            <w:tcW w:w="3086" w:type="dxa"/>
            <w:shd w:val="clear" w:color="auto" w:fill="F7CAAC"/>
          </w:tcPr>
          <w:p w:rsidR="00D14A8B" w:rsidRDefault="00D14A8B" w:rsidP="00C109A7">
            <w:pPr>
              <w:jc w:val="both"/>
              <w:rPr>
                <w:b/>
              </w:rPr>
            </w:pPr>
            <w:r>
              <w:rPr>
                <w:b/>
              </w:rPr>
              <w:t>Forma způsobu ověření studijních výsledků a další požadavky na studenta</w:t>
            </w:r>
          </w:p>
        </w:tc>
        <w:tc>
          <w:tcPr>
            <w:tcW w:w="6769" w:type="dxa"/>
            <w:gridSpan w:val="7"/>
            <w:tcBorders>
              <w:bottom w:val="nil"/>
            </w:tcBorders>
          </w:tcPr>
          <w:p w:rsidR="002A0DB1" w:rsidRDefault="002A0DB1" w:rsidP="00C109A7">
            <w:pPr>
              <w:jc w:val="both"/>
            </w:pPr>
            <w:r>
              <w:t>Způsob ukončení předmětu: zkouška</w:t>
            </w:r>
          </w:p>
          <w:p w:rsidR="00D14A8B" w:rsidRDefault="002A0DB1" w:rsidP="00C109A7">
            <w:pPr>
              <w:jc w:val="both"/>
            </w:pPr>
            <w:r>
              <w:t xml:space="preserve">Požadavky ke zkoušce: </w:t>
            </w:r>
            <w:r w:rsidR="00D14A8B">
              <w:t>vypracování a úspěšné obhájení seminární práce</w:t>
            </w:r>
          </w:p>
        </w:tc>
      </w:tr>
      <w:tr w:rsidR="00D14A8B" w:rsidTr="00D14A8B">
        <w:trPr>
          <w:trHeight w:val="56"/>
        </w:trPr>
        <w:tc>
          <w:tcPr>
            <w:tcW w:w="9855" w:type="dxa"/>
            <w:gridSpan w:val="8"/>
            <w:tcBorders>
              <w:top w:val="nil"/>
            </w:tcBorders>
          </w:tcPr>
          <w:p w:rsidR="00D14A8B" w:rsidRDefault="00D14A8B" w:rsidP="00C109A7">
            <w:pPr>
              <w:jc w:val="both"/>
            </w:pPr>
          </w:p>
        </w:tc>
      </w:tr>
      <w:tr w:rsidR="00D14A8B" w:rsidTr="00C109A7">
        <w:trPr>
          <w:trHeight w:val="197"/>
        </w:trPr>
        <w:tc>
          <w:tcPr>
            <w:tcW w:w="3086" w:type="dxa"/>
            <w:tcBorders>
              <w:top w:val="nil"/>
            </w:tcBorders>
            <w:shd w:val="clear" w:color="auto" w:fill="F7CAAC"/>
          </w:tcPr>
          <w:p w:rsidR="00D14A8B" w:rsidRDefault="00D14A8B" w:rsidP="00C109A7">
            <w:pPr>
              <w:jc w:val="both"/>
              <w:rPr>
                <w:b/>
              </w:rPr>
            </w:pPr>
            <w:r>
              <w:rPr>
                <w:b/>
              </w:rPr>
              <w:t>Garant předmětu</w:t>
            </w:r>
          </w:p>
        </w:tc>
        <w:tc>
          <w:tcPr>
            <w:tcW w:w="6769" w:type="dxa"/>
            <w:gridSpan w:val="7"/>
            <w:tcBorders>
              <w:top w:val="nil"/>
            </w:tcBorders>
          </w:tcPr>
          <w:p w:rsidR="00D14A8B" w:rsidRDefault="00D14A8B" w:rsidP="00C109A7">
            <w:pPr>
              <w:jc w:val="both"/>
            </w:pPr>
            <w:r>
              <w:t>doc. Ing. David Tuček, Ph.D.</w:t>
            </w:r>
          </w:p>
        </w:tc>
      </w:tr>
      <w:tr w:rsidR="00D14A8B" w:rsidTr="00C109A7">
        <w:trPr>
          <w:trHeight w:val="243"/>
        </w:trPr>
        <w:tc>
          <w:tcPr>
            <w:tcW w:w="3086" w:type="dxa"/>
            <w:tcBorders>
              <w:top w:val="nil"/>
            </w:tcBorders>
            <w:shd w:val="clear" w:color="auto" w:fill="F7CAAC"/>
          </w:tcPr>
          <w:p w:rsidR="00D14A8B" w:rsidRDefault="00D14A8B" w:rsidP="00C109A7">
            <w:pPr>
              <w:jc w:val="both"/>
              <w:rPr>
                <w:b/>
              </w:rPr>
            </w:pPr>
            <w:r>
              <w:rPr>
                <w:b/>
              </w:rPr>
              <w:t>Zapojení garanta do výuky předmětu</w:t>
            </w:r>
          </w:p>
        </w:tc>
        <w:tc>
          <w:tcPr>
            <w:tcW w:w="6769" w:type="dxa"/>
            <w:gridSpan w:val="7"/>
            <w:tcBorders>
              <w:top w:val="nil"/>
            </w:tcBorders>
          </w:tcPr>
          <w:p w:rsidR="00D14A8B" w:rsidRDefault="00D14A8B" w:rsidP="00D14A8B">
            <w:pPr>
              <w:jc w:val="both"/>
            </w:pPr>
            <w:r w:rsidRPr="00496D22">
              <w:t xml:space="preserve">Garant se podílí na přednášení v rozsahu </w:t>
            </w:r>
            <w:r>
              <w:t>6</w:t>
            </w:r>
            <w:r w:rsidRPr="00496D22">
              <w:t xml:space="preserve">0 </w:t>
            </w:r>
            <w:r>
              <w:t>%.</w:t>
            </w:r>
          </w:p>
        </w:tc>
      </w:tr>
      <w:tr w:rsidR="00D14A8B" w:rsidTr="00C109A7">
        <w:tc>
          <w:tcPr>
            <w:tcW w:w="3086" w:type="dxa"/>
            <w:shd w:val="clear" w:color="auto" w:fill="F7CAAC"/>
          </w:tcPr>
          <w:p w:rsidR="00D14A8B" w:rsidRDefault="00D14A8B" w:rsidP="00C109A7">
            <w:pPr>
              <w:jc w:val="both"/>
              <w:rPr>
                <w:b/>
              </w:rPr>
            </w:pPr>
            <w:r>
              <w:rPr>
                <w:b/>
              </w:rPr>
              <w:t>Vyučující</w:t>
            </w:r>
          </w:p>
        </w:tc>
        <w:tc>
          <w:tcPr>
            <w:tcW w:w="6769" w:type="dxa"/>
            <w:gridSpan w:val="7"/>
            <w:tcBorders>
              <w:bottom w:val="nil"/>
            </w:tcBorders>
          </w:tcPr>
          <w:p w:rsidR="00D14A8B" w:rsidRDefault="00D14A8B" w:rsidP="00D14A8B">
            <w:pPr>
              <w:jc w:val="both"/>
            </w:pPr>
            <w:r>
              <w:t>doc. Ing. David Tuček, Ph.D. – přednášky (60%), prof. Ing. Felicita Chromjaková, PhD. – přednášky (40%)</w:t>
            </w:r>
          </w:p>
        </w:tc>
      </w:tr>
      <w:tr w:rsidR="00D14A8B" w:rsidTr="00D14A8B">
        <w:trPr>
          <w:trHeight w:val="100"/>
        </w:trPr>
        <w:tc>
          <w:tcPr>
            <w:tcW w:w="9855" w:type="dxa"/>
            <w:gridSpan w:val="8"/>
            <w:tcBorders>
              <w:top w:val="nil"/>
            </w:tcBorders>
          </w:tcPr>
          <w:p w:rsidR="00D14A8B" w:rsidRDefault="00D14A8B" w:rsidP="00D14A8B">
            <w:pPr>
              <w:jc w:val="both"/>
            </w:pPr>
          </w:p>
        </w:tc>
      </w:tr>
      <w:tr w:rsidR="00D14A8B" w:rsidTr="00C109A7">
        <w:tc>
          <w:tcPr>
            <w:tcW w:w="3086" w:type="dxa"/>
            <w:shd w:val="clear" w:color="auto" w:fill="F7CAAC"/>
          </w:tcPr>
          <w:p w:rsidR="00D14A8B" w:rsidRDefault="00D14A8B" w:rsidP="00C109A7">
            <w:pPr>
              <w:jc w:val="both"/>
              <w:rPr>
                <w:b/>
              </w:rPr>
            </w:pPr>
            <w:r>
              <w:rPr>
                <w:b/>
              </w:rPr>
              <w:t>Stručná anotace předmětu</w:t>
            </w:r>
          </w:p>
        </w:tc>
        <w:tc>
          <w:tcPr>
            <w:tcW w:w="6769" w:type="dxa"/>
            <w:gridSpan w:val="7"/>
            <w:tcBorders>
              <w:bottom w:val="nil"/>
            </w:tcBorders>
          </w:tcPr>
          <w:p w:rsidR="00D14A8B" w:rsidRDefault="00D14A8B" w:rsidP="00C109A7">
            <w:pPr>
              <w:jc w:val="both"/>
            </w:pPr>
          </w:p>
        </w:tc>
      </w:tr>
      <w:tr w:rsidR="00D14A8B" w:rsidTr="00D14A8B">
        <w:trPr>
          <w:trHeight w:val="6018"/>
        </w:trPr>
        <w:tc>
          <w:tcPr>
            <w:tcW w:w="9855" w:type="dxa"/>
            <w:gridSpan w:val="8"/>
            <w:tcBorders>
              <w:top w:val="nil"/>
              <w:bottom w:val="single" w:sz="12" w:space="0" w:color="auto"/>
            </w:tcBorders>
          </w:tcPr>
          <w:p w:rsidR="00D14A8B" w:rsidRPr="00D14A8B" w:rsidRDefault="00D14A8B" w:rsidP="00C109A7">
            <w:pPr>
              <w:jc w:val="both"/>
              <w:rPr>
                <w:rFonts w:cstheme="minorHAnsi"/>
              </w:rPr>
            </w:pPr>
            <w:r>
              <w:rPr>
                <w:rFonts w:cstheme="minorHAnsi"/>
              </w:rPr>
              <w:t xml:space="preserve">Cílem předmětu Projektování v průmyslovém inženýrství je seznámit studenty s aktuálními vědeckými poznatky, využitelnými pro analýzu, plánování, organizaci, řízení a zlepšování výrobních systémů – tj. s kompletní metodikou projektování. Základem předmětu jsou metody z oblasti průmyslového inženýrství, orientované na optimální nastavování procesních a projektových struktur výrobních systémů. Studenti budou po absolvování předmětu schopni řešit komplexní </w:t>
            </w:r>
            <w:r w:rsidRPr="00D14A8B">
              <w:rPr>
                <w:rFonts w:cstheme="minorHAnsi"/>
              </w:rPr>
              <w:t>vědecko-výzkumná zadání v oblasti zlepšování a inovací výrobních procesů, nastavovat a řídit flexibilní výrobní systémy v průmyslových společnostech.</w:t>
            </w:r>
          </w:p>
          <w:p w:rsidR="00D14A8B" w:rsidRPr="00D14A8B" w:rsidRDefault="00D14A8B" w:rsidP="007E1B60">
            <w:pPr>
              <w:pStyle w:val="Odstavecseseznamem"/>
              <w:numPr>
                <w:ilvl w:val="0"/>
                <w:numId w:val="5"/>
              </w:numPr>
              <w:spacing w:after="160" w:line="259" w:lineRule="auto"/>
              <w:ind w:left="180" w:hanging="180"/>
              <w:jc w:val="both"/>
              <w:rPr>
                <w:rFonts w:cstheme="minorHAnsi"/>
                <w:b/>
              </w:rPr>
            </w:pPr>
            <w:r w:rsidRPr="00D14A8B">
              <w:rPr>
                <w:rFonts w:cstheme="minorHAnsi"/>
              </w:rPr>
              <w:t>Projektování v průmyslovém inženýrství – aktuální trendy v oblastech výzkumu a vývoje výrobních systémů z pohledu procesního a průmyslového inženýrství, koncepty Lean managementu a Průmyslu 4.0, produktové a procesní inovace z pohledu projektování výrobních systémů</w:t>
            </w:r>
          </w:p>
          <w:p w:rsidR="00D14A8B" w:rsidRPr="00D14A8B" w:rsidRDefault="00D14A8B" w:rsidP="007E1B60">
            <w:pPr>
              <w:pStyle w:val="Odstavecseseznamem"/>
              <w:numPr>
                <w:ilvl w:val="0"/>
                <w:numId w:val="5"/>
              </w:numPr>
              <w:spacing w:after="160" w:line="259" w:lineRule="auto"/>
              <w:ind w:left="180" w:hanging="180"/>
              <w:jc w:val="both"/>
              <w:rPr>
                <w:rFonts w:cstheme="minorHAnsi"/>
                <w:b/>
              </w:rPr>
            </w:pPr>
            <w:r w:rsidRPr="00D14A8B">
              <w:rPr>
                <w:rFonts w:cstheme="minorHAnsi"/>
              </w:rPr>
              <w:t>Procesní řízení – optimalizace procesní struktury, procesní mapa, KPI pro projektování výrobních procesů, stabilizace výrobních a podpůrných procesů, metodiky pro optimalizaci a flexibilitu procesů (Business Process Management, Value Stream Mapping, Commom Warehouse Metamodel)</w:t>
            </w:r>
          </w:p>
          <w:p w:rsidR="00D14A8B" w:rsidRPr="00D14A8B" w:rsidRDefault="00D14A8B" w:rsidP="007E1B60">
            <w:pPr>
              <w:pStyle w:val="Odstavecseseznamem"/>
              <w:numPr>
                <w:ilvl w:val="0"/>
                <w:numId w:val="5"/>
              </w:numPr>
              <w:spacing w:after="160" w:line="259" w:lineRule="auto"/>
              <w:ind w:left="180" w:hanging="180"/>
              <w:jc w:val="both"/>
              <w:rPr>
                <w:rFonts w:cstheme="minorHAnsi"/>
                <w:b/>
              </w:rPr>
            </w:pPr>
            <w:r w:rsidRPr="00D14A8B">
              <w:rPr>
                <w:rFonts w:cstheme="minorHAnsi"/>
              </w:rPr>
              <w:t>Projektový management – orientace a plánování projektů v oblasti stabilizace, zlepšování a inovací výrobních systémů, metodika PMBOOK, DMAIC, SIPOC, WOISE, praktick</w:t>
            </w:r>
            <w:r w:rsidR="0071110B">
              <w:rPr>
                <w:rFonts w:cstheme="minorHAnsi"/>
              </w:rPr>
              <w:t>é</w:t>
            </w:r>
            <w:r w:rsidRPr="00D14A8B">
              <w:rPr>
                <w:rFonts w:cstheme="minorHAnsi"/>
              </w:rPr>
              <w:t xml:space="preserve"> případové studie a nové vývojové trendy v oblasti projektování v průmyslovém inženýrství</w:t>
            </w:r>
          </w:p>
          <w:p w:rsidR="00D14A8B" w:rsidRPr="00D14A8B" w:rsidRDefault="00D14A8B" w:rsidP="007E1B60">
            <w:pPr>
              <w:pStyle w:val="Odstavecseseznamem"/>
              <w:numPr>
                <w:ilvl w:val="0"/>
                <w:numId w:val="5"/>
              </w:numPr>
              <w:spacing w:after="160" w:line="259" w:lineRule="auto"/>
              <w:ind w:left="180" w:hanging="180"/>
              <w:jc w:val="both"/>
              <w:rPr>
                <w:rFonts w:cstheme="minorHAnsi"/>
                <w:b/>
              </w:rPr>
            </w:pPr>
            <w:r w:rsidRPr="00D14A8B">
              <w:rPr>
                <w:rFonts w:cstheme="minorHAnsi"/>
              </w:rPr>
              <w:t>Projektování v průmyslovém inženýrství z pohledu automatizace a digitalizace výrobních systémů, výzkumné a vývojové trendy v oblasti trianglu „organizace-proces-digitalizace“, dále v oblasti vazby „člověk-stroj“, „člověk-robot“, „robot-robot“</w:t>
            </w:r>
            <w:ins w:id="795" w:author="Michal Pilík" w:date="2018-08-30T16:39:00Z">
              <w:r w:rsidR="00486E27">
                <w:rPr>
                  <w:rFonts w:cstheme="minorHAnsi"/>
                </w:rPr>
                <w:t>, „člověk-kobot“</w:t>
              </w:r>
            </w:ins>
            <w:r w:rsidRPr="00D14A8B">
              <w:rPr>
                <w:rFonts w:cstheme="minorHAnsi"/>
              </w:rPr>
              <w:t>, analýza a normování práce v digitálních procesech, projektování laoyoutů a rozvrhování výroby, forecasting, e-procesy v oblastech logistiky, přetypování, údržby, týmové práce, reporting</w:t>
            </w:r>
          </w:p>
          <w:p w:rsidR="00D14A8B" w:rsidRPr="00D14A8B" w:rsidRDefault="00D14A8B" w:rsidP="007E1B60">
            <w:pPr>
              <w:pStyle w:val="Odstavecseseznamem"/>
              <w:numPr>
                <w:ilvl w:val="0"/>
                <w:numId w:val="5"/>
              </w:numPr>
              <w:spacing w:after="160" w:line="259" w:lineRule="auto"/>
              <w:ind w:left="180" w:hanging="180"/>
              <w:jc w:val="both"/>
              <w:rPr>
                <w:rFonts w:cstheme="minorHAnsi"/>
              </w:rPr>
            </w:pPr>
            <w:r w:rsidRPr="00D14A8B">
              <w:rPr>
                <w:rFonts w:cstheme="minorHAnsi"/>
              </w:rPr>
              <w:t>Projekty zlepšování a inovací výrobních a administrativních procesů. Nastavení standardizovaného formátu projektového formuláře</w:t>
            </w:r>
          </w:p>
          <w:p w:rsidR="00D14A8B" w:rsidRPr="00D14A8B" w:rsidRDefault="00D14A8B" w:rsidP="007E1B60">
            <w:pPr>
              <w:pStyle w:val="Odstavecseseznamem"/>
              <w:numPr>
                <w:ilvl w:val="0"/>
                <w:numId w:val="5"/>
              </w:numPr>
              <w:spacing w:after="160" w:line="259" w:lineRule="auto"/>
              <w:ind w:left="180" w:hanging="180"/>
              <w:jc w:val="both"/>
              <w:rPr>
                <w:rFonts w:cstheme="minorHAnsi"/>
              </w:rPr>
            </w:pPr>
            <w:r w:rsidRPr="00D14A8B">
              <w:rPr>
                <w:rFonts w:cstheme="minorHAnsi"/>
              </w:rPr>
              <w:t>Popis firemního procesního řízení. Propojení organizační procesy – procesy projektování podnikových procesů – procesy inovační a zlepšovací</w:t>
            </w:r>
          </w:p>
          <w:p w:rsidR="00D14A8B" w:rsidRPr="00D14A8B" w:rsidRDefault="00D14A8B" w:rsidP="007E1B60">
            <w:pPr>
              <w:pStyle w:val="Odstavecseseznamem"/>
              <w:numPr>
                <w:ilvl w:val="0"/>
                <w:numId w:val="5"/>
              </w:numPr>
              <w:spacing w:after="160" w:line="259" w:lineRule="auto"/>
              <w:ind w:left="180" w:hanging="180"/>
              <w:jc w:val="both"/>
              <w:rPr>
                <w:rFonts w:cstheme="minorHAnsi"/>
              </w:rPr>
            </w:pPr>
            <w:r w:rsidRPr="00D14A8B">
              <w:rPr>
                <w:rFonts w:cstheme="minorHAnsi"/>
              </w:rPr>
              <w:t>Praktické případové studie pro využi</w:t>
            </w:r>
            <w:r w:rsidR="0071110B">
              <w:rPr>
                <w:rFonts w:cstheme="minorHAnsi"/>
              </w:rPr>
              <w:t>t</w:t>
            </w:r>
            <w:r w:rsidRPr="00D14A8B">
              <w:rPr>
                <w:rFonts w:cstheme="minorHAnsi"/>
              </w:rPr>
              <w:t>í metodik PMBOOK, DMAIC, SIPOC, WOISE na konkrétních příkladech</w:t>
            </w:r>
          </w:p>
          <w:p w:rsidR="00D14A8B" w:rsidRPr="00D14A8B" w:rsidRDefault="00D14A8B" w:rsidP="007E1B60">
            <w:pPr>
              <w:pStyle w:val="Odstavecseseznamem"/>
              <w:numPr>
                <w:ilvl w:val="0"/>
                <w:numId w:val="5"/>
              </w:numPr>
              <w:spacing w:line="259" w:lineRule="auto"/>
              <w:ind w:left="180" w:hanging="180"/>
              <w:jc w:val="both"/>
              <w:rPr>
                <w:rFonts w:cstheme="minorHAnsi"/>
              </w:rPr>
            </w:pPr>
            <w:r w:rsidRPr="00D14A8B">
              <w:rPr>
                <w:rFonts w:cstheme="minorHAnsi"/>
              </w:rPr>
              <w:t>Projektování digitálních výrobních a podpůrných výrobních procesů na báze konceptu INDUSTRY 4.0</w:t>
            </w:r>
          </w:p>
        </w:tc>
      </w:tr>
      <w:tr w:rsidR="00D14A8B" w:rsidTr="00C109A7">
        <w:trPr>
          <w:trHeight w:val="265"/>
        </w:trPr>
        <w:tc>
          <w:tcPr>
            <w:tcW w:w="3653" w:type="dxa"/>
            <w:gridSpan w:val="2"/>
            <w:tcBorders>
              <w:top w:val="nil"/>
            </w:tcBorders>
            <w:shd w:val="clear" w:color="auto" w:fill="F7CAAC"/>
          </w:tcPr>
          <w:p w:rsidR="00D14A8B" w:rsidRDefault="00D14A8B" w:rsidP="00C109A7">
            <w:pPr>
              <w:jc w:val="both"/>
            </w:pPr>
            <w:r>
              <w:rPr>
                <w:b/>
              </w:rPr>
              <w:t>Studijní literatura a studijní pomůcky</w:t>
            </w:r>
          </w:p>
        </w:tc>
        <w:tc>
          <w:tcPr>
            <w:tcW w:w="6202" w:type="dxa"/>
            <w:gridSpan w:val="6"/>
            <w:tcBorders>
              <w:top w:val="nil"/>
              <w:bottom w:val="nil"/>
            </w:tcBorders>
          </w:tcPr>
          <w:p w:rsidR="00D14A8B" w:rsidRPr="002658B2" w:rsidRDefault="00D14A8B" w:rsidP="00C109A7">
            <w:pPr>
              <w:jc w:val="both"/>
              <w:rPr>
                <w:b/>
              </w:rPr>
            </w:pPr>
          </w:p>
        </w:tc>
      </w:tr>
      <w:tr w:rsidR="00D14A8B" w:rsidTr="00C109A7">
        <w:trPr>
          <w:trHeight w:val="1497"/>
        </w:trPr>
        <w:tc>
          <w:tcPr>
            <w:tcW w:w="9855" w:type="dxa"/>
            <w:gridSpan w:val="8"/>
            <w:tcBorders>
              <w:top w:val="nil"/>
            </w:tcBorders>
          </w:tcPr>
          <w:p w:rsidR="00486E27" w:rsidRPr="00B3668E" w:rsidRDefault="00486E27" w:rsidP="00486E27">
            <w:pPr>
              <w:jc w:val="both"/>
              <w:rPr>
                <w:ins w:id="796" w:author="Michal Pilík" w:date="2018-08-30T16:38:00Z"/>
                <w:b/>
              </w:rPr>
            </w:pPr>
            <w:ins w:id="797" w:author="Michal Pilík" w:date="2018-08-30T16:38:00Z">
              <w:r w:rsidRPr="00B3668E">
                <w:rPr>
                  <w:b/>
                </w:rPr>
                <w:t>Povinná literatura:</w:t>
              </w:r>
            </w:ins>
          </w:p>
          <w:p w:rsidR="002B0A33" w:rsidRDefault="002B0A33">
            <w:pPr>
              <w:spacing w:line="240" w:lineRule="atLeast"/>
              <w:jc w:val="both"/>
              <w:rPr>
                <w:ins w:id="798" w:author="Trefilová Pavla" w:date="2018-09-04T07:46:00Z"/>
              </w:rPr>
              <w:pPrChange w:id="799" w:author="Trefilová Pavla" w:date="2018-09-04T07:46:00Z">
                <w:pPr>
                  <w:spacing w:line="240" w:lineRule="atLeast"/>
                </w:pPr>
              </w:pPrChange>
            </w:pPr>
            <w:ins w:id="800" w:author="Trefilová Pavla" w:date="2018-09-04T07:46:00Z">
              <w:r>
                <w:t xml:space="preserve">AREZES, P.M., CARVALHO. P.V.R. </w:t>
              </w:r>
              <w:r w:rsidRPr="00437CFA">
                <w:rPr>
                  <w:i/>
                </w:rPr>
                <w:t>Ergonomics and human factors in safety management.</w:t>
              </w:r>
              <w:r>
                <w:t xml:space="preserve"> Boca Raton: CRC Press, Taylor &amp; Francis Group, 2016, 403 s. Industrial and systems engineering series. ISBN 978-1-4987-2756-3.</w:t>
              </w:r>
            </w:ins>
          </w:p>
          <w:p w:rsidR="002B0A33" w:rsidRPr="00A90FFC" w:rsidRDefault="002B0A33">
            <w:pPr>
              <w:jc w:val="both"/>
              <w:rPr>
                <w:ins w:id="801" w:author="Trefilová Pavla" w:date="2018-09-04T07:45:00Z"/>
              </w:rPr>
            </w:pPr>
            <w:ins w:id="802" w:author="Trefilová Pavla" w:date="2018-09-04T07:45:00Z">
              <w:r w:rsidRPr="002B0A33">
                <w:t xml:space="preserve">BADIRU, A. B. </w:t>
              </w:r>
              <w:r w:rsidRPr="00F0148C">
                <w:rPr>
                  <w:i/>
                </w:rPr>
                <w:t>Handbook of industrial and systems engineering.</w:t>
              </w:r>
              <w:r w:rsidRPr="002B0A33">
                <w:t xml:space="preserve"> 2nd ed. Boca Raton: CRC Press, 2014, 1452 s. Industrial innovation series. ISBN 978-1-4665-1504-8</w:t>
              </w:r>
            </w:ins>
          </w:p>
          <w:p w:rsidR="00486E27" w:rsidRDefault="00486E27">
            <w:pPr>
              <w:jc w:val="both"/>
              <w:rPr>
                <w:ins w:id="803" w:author="Michal Pilík" w:date="2018-08-30T16:38:00Z"/>
              </w:rPr>
              <w:pPrChange w:id="804" w:author="Trefilová Pavla" w:date="2018-09-04T07:46:00Z">
                <w:pPr/>
              </w:pPrChange>
            </w:pPr>
            <w:ins w:id="805" w:author="Michal Pilík" w:date="2018-08-30T16:38:00Z">
              <w:r>
                <w:t xml:space="preserve">BARTODZEJ, CH. J. </w:t>
              </w:r>
              <w:r w:rsidRPr="00B537C4">
                <w:rPr>
                  <w:i/>
                </w:rPr>
                <w:t>The Concept Industry 4.0</w:t>
              </w:r>
              <w:r>
                <w:t>. Wiesbaden: Springer Verlag, 2017, 150 p. ISBN 978-3-658-16502-4.</w:t>
              </w:r>
            </w:ins>
          </w:p>
          <w:p w:rsidR="002B0A33" w:rsidRDefault="002B0A33">
            <w:pPr>
              <w:jc w:val="both"/>
              <w:rPr>
                <w:ins w:id="806" w:author="Trefilová Pavla" w:date="2018-09-04T07:46:00Z"/>
              </w:rPr>
            </w:pPr>
            <w:ins w:id="807" w:author="Trefilová Pavla" w:date="2018-09-04T07:46:00Z">
              <w:r>
                <w:t xml:space="preserve">CHROMJAKOVÁ, F, TUČEK, D., BOBÁK, R. </w:t>
              </w:r>
              <w:r>
                <w:rPr>
                  <w:i/>
                  <w:iCs/>
                </w:rPr>
                <w:t>Projektování výrobních procesů pro Průmysl 4.0</w:t>
              </w:r>
              <w:r>
                <w:t>. Zlín: Univerzita Tomáše Bati ve Zlíně, 2017, 105 s. ISBN 978-80-7454-680-8.</w:t>
              </w:r>
            </w:ins>
          </w:p>
          <w:p w:rsidR="002B0A33" w:rsidRDefault="002B0A33">
            <w:pPr>
              <w:jc w:val="both"/>
              <w:rPr>
                <w:ins w:id="808" w:author="Trefilová Pavla" w:date="2018-09-04T07:46:00Z"/>
              </w:rPr>
              <w:pPrChange w:id="809" w:author="Trefilová Pavla" w:date="2018-09-04T07:46:00Z">
                <w:pPr/>
              </w:pPrChange>
            </w:pPr>
            <w:ins w:id="810" w:author="Trefilová Pavla" w:date="2018-09-04T07:46:00Z">
              <w:r>
                <w:t xml:space="preserve">USTUNDAG, A., CEVIKCAN, E. </w:t>
              </w:r>
              <w:r w:rsidRPr="00B537C4">
                <w:rPr>
                  <w:i/>
                </w:rPr>
                <w:t>Industry 4.0: Managing The Digital Transformation</w:t>
              </w:r>
              <w:r>
                <w:t xml:space="preserve">. Springer Verlag, 2018, 286 p. ISBN 978-3-319-57870-5. </w:t>
              </w:r>
            </w:ins>
          </w:p>
          <w:p w:rsidR="00486E27" w:rsidDel="002B0A33" w:rsidRDefault="00486E27">
            <w:pPr>
              <w:jc w:val="both"/>
              <w:rPr>
                <w:ins w:id="811" w:author="Michal Pilík" w:date="2018-08-30T16:38:00Z"/>
                <w:del w:id="812" w:author="Trefilová Pavla" w:date="2018-09-04T07:45:00Z"/>
              </w:rPr>
              <w:pPrChange w:id="813" w:author="Trefilová Pavla" w:date="2018-09-04T07:46:00Z">
                <w:pPr/>
              </w:pPrChange>
            </w:pPr>
            <w:ins w:id="814" w:author="Michal Pilík" w:date="2018-08-30T16:38:00Z">
              <w:del w:id="815" w:author="Trefilová Pavla" w:date="2018-09-04T07:45:00Z">
                <w:r w:rsidDel="002B0A33">
                  <w:delText xml:space="preserve">USTUNDAG, A., CEVIKCAN, E. </w:delText>
                </w:r>
                <w:r w:rsidRPr="00B537C4" w:rsidDel="002B0A33">
                  <w:rPr>
                    <w:i/>
                  </w:rPr>
                  <w:delText>Industry 4.0: Managing The Digital Transformation</w:delText>
                </w:r>
                <w:r w:rsidDel="002B0A33">
                  <w:delText xml:space="preserve">. Springer Verlag, 2018, 286 p. ISBN 978-3-319-57870-5. </w:delText>
                </w:r>
              </w:del>
            </w:ins>
          </w:p>
          <w:p w:rsidR="00486E27" w:rsidRDefault="00486E27">
            <w:pPr>
              <w:spacing w:line="240" w:lineRule="atLeast"/>
              <w:jc w:val="both"/>
              <w:rPr>
                <w:ins w:id="816" w:author="Trefilová Pavla" w:date="2018-09-04T07:43:00Z"/>
              </w:rPr>
              <w:pPrChange w:id="817" w:author="Trefilová Pavla" w:date="2018-09-04T07:46:00Z">
                <w:pPr>
                  <w:spacing w:line="240" w:lineRule="atLeast"/>
                </w:pPr>
              </w:pPrChange>
            </w:pPr>
            <w:ins w:id="818" w:author="Michal Pilík" w:date="2018-08-30T16:38:00Z">
              <w:r w:rsidRPr="00B75A00">
                <w:t>VOM BROCKE, J</w:t>
              </w:r>
              <w:r>
                <w:t>.</w:t>
              </w:r>
            </w:ins>
            <w:ins w:id="819" w:author="Trefilová Pavla" w:date="2018-09-04T07:47:00Z">
              <w:r w:rsidR="002B0A33">
                <w:t>,</w:t>
              </w:r>
            </w:ins>
            <w:ins w:id="820" w:author="Michal Pilík" w:date="2018-08-30T16:38:00Z">
              <w:del w:id="821" w:author="Trefilová Pavla" w:date="2018-09-04T07:47:00Z">
                <w:r w:rsidRPr="00B75A00" w:rsidDel="002B0A33">
                  <w:delText xml:space="preserve"> a M</w:delText>
                </w:r>
                <w:r w:rsidDel="002B0A33">
                  <w:delText>.</w:delText>
                </w:r>
              </w:del>
              <w:r w:rsidRPr="00B75A00">
                <w:t xml:space="preserve"> ROSEMANN</w:t>
              </w:r>
            </w:ins>
            <w:ins w:id="822" w:author="Trefilová Pavla" w:date="2018-09-04T07:47:00Z">
              <w:r w:rsidR="002B0A33">
                <w:t>, M</w:t>
              </w:r>
            </w:ins>
            <w:ins w:id="823" w:author="Michal Pilík" w:date="2018-08-30T16:38:00Z">
              <w:r w:rsidRPr="00B75A00">
                <w:t xml:space="preserve">. </w:t>
              </w:r>
              <w:r w:rsidRPr="00B75A00">
                <w:rPr>
                  <w:i/>
                  <w:iCs/>
                </w:rPr>
                <w:t>Handbook on business process management</w:t>
              </w:r>
              <w:r w:rsidRPr="00B75A00">
                <w:t>. 2nd ed. Berlin: Springer, 2015, 2 sv. International handbooks on information systems. ISBN 978-3-642-45099-0.</w:t>
              </w:r>
            </w:ins>
          </w:p>
          <w:p w:rsidR="002B0A33" w:rsidRPr="00B75A00" w:rsidDel="002B0A33" w:rsidRDefault="002B0A33" w:rsidP="002B0A33">
            <w:pPr>
              <w:spacing w:line="240" w:lineRule="atLeast"/>
              <w:rPr>
                <w:ins w:id="824" w:author="Michal Pilík" w:date="2018-08-30T16:38:00Z"/>
                <w:del w:id="825" w:author="Trefilová Pavla" w:date="2018-09-04T07:45:00Z"/>
              </w:rPr>
            </w:pPr>
          </w:p>
          <w:p w:rsidR="00486E27" w:rsidRPr="001D63CF" w:rsidDel="002B0A33" w:rsidRDefault="00486E27">
            <w:pPr>
              <w:rPr>
                <w:ins w:id="826" w:author="Michal Pilík" w:date="2018-08-30T16:38:00Z"/>
                <w:del w:id="827" w:author="Trefilová Pavla" w:date="2018-09-04T07:45:00Z"/>
              </w:rPr>
              <w:pPrChange w:id="828" w:author="Trefilová Pavla" w:date="2018-09-04T07:43:00Z">
                <w:pPr>
                  <w:jc w:val="both"/>
                </w:pPr>
              </w:pPrChange>
            </w:pPr>
            <w:ins w:id="829" w:author="Michal Pilík" w:date="2018-08-30T16:38:00Z">
              <w:del w:id="830" w:author="Trefilová Pavla" w:date="2018-09-04T07:45:00Z">
                <w:r w:rsidRPr="00853DF5" w:rsidDel="002B0A33">
                  <w:rPr>
                    <w:shd w:val="clear" w:color="auto" w:fill="DCDCDC"/>
                  </w:rPr>
                  <w:delText>AREZES, P.M., CARVALHO. P.V.R. </w:delText>
                </w:r>
                <w:r w:rsidRPr="00853DF5" w:rsidDel="002B0A33">
                  <w:rPr>
                    <w:i/>
                    <w:iCs/>
                    <w:shd w:val="clear" w:color="auto" w:fill="DCDCDC"/>
                  </w:rPr>
                  <w:delText>Ergonomics and human factors in safety management</w:delText>
                </w:r>
                <w:r w:rsidRPr="00853DF5" w:rsidDel="002B0A33">
                  <w:rPr>
                    <w:shd w:val="clear" w:color="auto" w:fill="DCDCDC"/>
                  </w:rPr>
                  <w:delText xml:space="preserve">. Boca Raton: CRC </w:delText>
                </w:r>
                <w:r w:rsidRPr="001D63CF" w:rsidDel="002B0A33">
                  <w:rPr>
                    <w:shd w:val="clear" w:color="auto" w:fill="DCDCDC"/>
                  </w:rPr>
                  <w:delText>Press, Taylor &amp; Francis Group, 2016</w:delText>
                </w:r>
                <w:r w:rsidRPr="00853DF5" w:rsidDel="002B0A33">
                  <w:rPr>
                    <w:shd w:val="clear" w:color="auto" w:fill="DCDCDC"/>
                  </w:rPr>
                  <w:delText>, xviii, 403. Industrial and systems engineering series. ISBN 978-1-4987-2756-3.</w:delText>
                </w:r>
              </w:del>
            </w:ins>
          </w:p>
          <w:p w:rsidR="00486E27" w:rsidRPr="001D63CF" w:rsidDel="002B0A33" w:rsidRDefault="00486E27">
            <w:pPr>
              <w:rPr>
                <w:ins w:id="831" w:author="Michal Pilík" w:date="2018-08-30T16:38:00Z"/>
                <w:del w:id="832" w:author="Trefilová Pavla" w:date="2018-09-04T07:45:00Z"/>
              </w:rPr>
              <w:pPrChange w:id="833" w:author="Trefilová Pavla" w:date="2018-09-04T07:43:00Z">
                <w:pPr>
                  <w:jc w:val="both"/>
                </w:pPr>
              </w:pPrChange>
            </w:pPr>
            <w:ins w:id="834" w:author="Michal Pilík" w:date="2018-08-30T16:38:00Z">
              <w:del w:id="835" w:author="Trefilová Pavla" w:date="2018-09-04T07:45:00Z">
                <w:r w:rsidRPr="00853DF5" w:rsidDel="002B0A33">
                  <w:rPr>
                    <w:shd w:val="clear" w:color="auto" w:fill="DCDCDC"/>
                  </w:rPr>
                  <w:delText>AREZES, P.M., CARVALHO. P.V.R. </w:delText>
                </w:r>
                <w:r w:rsidRPr="00853DF5" w:rsidDel="002B0A33">
                  <w:rPr>
                    <w:i/>
                    <w:iCs/>
                    <w:shd w:val="clear" w:color="auto" w:fill="DCDCDC"/>
                  </w:rPr>
                  <w:delText>Ergonomics and human factors in safety management</w:delText>
                </w:r>
                <w:r w:rsidRPr="00853DF5" w:rsidDel="002B0A33">
                  <w:rPr>
                    <w:shd w:val="clear" w:color="auto" w:fill="DCDCDC"/>
                  </w:rPr>
                  <w:delText xml:space="preserve">. Boca Raton: CRC </w:delText>
                </w:r>
                <w:r w:rsidRPr="001D63CF" w:rsidDel="002B0A33">
                  <w:rPr>
                    <w:shd w:val="clear" w:color="auto" w:fill="DCDCDC"/>
                  </w:rPr>
                  <w:delText>Press, Taylor &amp; Francis Group, 2016</w:delText>
                </w:r>
                <w:r w:rsidRPr="00853DF5" w:rsidDel="002B0A33">
                  <w:rPr>
                    <w:shd w:val="clear" w:color="auto" w:fill="DCDCDC"/>
                  </w:rPr>
                  <w:delText>, xviii, 403. Industrial and systems engineering series. ISBN 978-1-4987-2756-3.</w:delText>
                </w:r>
              </w:del>
            </w:ins>
          </w:p>
          <w:p w:rsidR="00486E27" w:rsidDel="002B0A33" w:rsidRDefault="00486E27">
            <w:pPr>
              <w:rPr>
                <w:ins w:id="836" w:author="Michal Pilík" w:date="2018-08-30T16:38:00Z"/>
                <w:del w:id="837" w:author="Trefilová Pavla" w:date="2018-09-04T07:45:00Z"/>
              </w:rPr>
            </w:pPr>
          </w:p>
          <w:p w:rsidR="002B0A33" w:rsidRPr="00A90FFC" w:rsidDel="002B0A33" w:rsidRDefault="00486E27" w:rsidP="00486E27">
            <w:pPr>
              <w:jc w:val="both"/>
              <w:rPr>
                <w:ins w:id="838" w:author="Michal Pilík" w:date="2018-08-30T16:38:00Z"/>
                <w:del w:id="839" w:author="Trefilová Pavla" w:date="2018-09-04T07:45:00Z"/>
              </w:rPr>
            </w:pPr>
            <w:ins w:id="840" w:author="Michal Pilík" w:date="2018-08-30T16:38:00Z">
              <w:del w:id="841" w:author="Trefilová Pavla" w:date="2018-09-04T07:46:00Z">
                <w:r w:rsidDel="002B0A33">
                  <w:delText xml:space="preserve">CHROMJAKOVÁ, F, TUČEK, D., BOBÁK, R. </w:delText>
                </w:r>
                <w:r w:rsidDel="002B0A33">
                  <w:rPr>
                    <w:i/>
                    <w:iCs/>
                  </w:rPr>
                  <w:delText>Projektování výrobních procesů pro Průmysl 4.0</w:delText>
                </w:r>
                <w:r w:rsidDel="002B0A33">
                  <w:delText>. Zlín: Univerzita Tomáše Bati ve Zlíně, 2017, 105 s. ISBN 978-80-7454-680-8.</w:delText>
                </w:r>
              </w:del>
            </w:ins>
          </w:p>
          <w:p w:rsidR="00486E27" w:rsidDel="002B0A33" w:rsidRDefault="00486E27" w:rsidP="00486E27">
            <w:pPr>
              <w:jc w:val="both"/>
              <w:rPr>
                <w:ins w:id="842" w:author="Michal Pilík" w:date="2018-08-30T16:38:00Z"/>
                <w:del w:id="843" w:author="Trefilová Pavla" w:date="2018-09-04T07:45:00Z"/>
                <w:bCs/>
                <w:color w:val="6A6A6A"/>
                <w:lang w:val="sk-SK" w:eastAsia="sk-SK"/>
              </w:rPr>
            </w:pPr>
            <w:ins w:id="844" w:author="Michal Pilík" w:date="2018-08-30T16:38:00Z">
              <w:del w:id="845" w:author="Trefilová Pavla" w:date="2018-09-04T07:45:00Z">
                <w:r w:rsidRPr="00853DF5" w:rsidDel="002B0A33">
                  <w:rPr>
                    <w:color w:val="000000"/>
                    <w:shd w:val="clear" w:color="auto" w:fill="DCDCDC"/>
                  </w:rPr>
                  <w:delText>BADIRU, A. B. </w:delText>
                </w:r>
                <w:r w:rsidRPr="00853DF5" w:rsidDel="002B0A33">
                  <w:rPr>
                    <w:i/>
                    <w:iCs/>
                    <w:color w:val="000000"/>
                    <w:shd w:val="clear" w:color="auto" w:fill="DCDCDC"/>
                  </w:rPr>
                  <w:delText>Handbook of industrial and systems engineering</w:delText>
                </w:r>
                <w:r w:rsidRPr="00853DF5" w:rsidDel="002B0A33">
                  <w:rPr>
                    <w:color w:val="000000"/>
                    <w:shd w:val="clear" w:color="auto" w:fill="DCDCDC"/>
                  </w:rPr>
                  <w:delText>. 2nd ed. Boca Raton: CRC Press, 2014, xxvi, 1452 s. Industrial innovation series. ISBN 978-1-4665-1504-8</w:delText>
                </w:r>
              </w:del>
            </w:ins>
          </w:p>
          <w:p w:rsidR="00486E27" w:rsidRDefault="00486E27" w:rsidP="00486E27">
            <w:pPr>
              <w:jc w:val="both"/>
              <w:rPr>
                <w:ins w:id="846" w:author="Michal Pilík" w:date="2018-08-30T16:38:00Z"/>
                <w:b/>
                <w:bCs/>
                <w:lang w:val="sk-SK" w:eastAsia="sk-SK"/>
              </w:rPr>
            </w:pPr>
            <w:ins w:id="847" w:author="Michal Pilík" w:date="2018-08-30T16:38:00Z">
              <w:r w:rsidRPr="00B3668E">
                <w:rPr>
                  <w:b/>
                  <w:bCs/>
                  <w:lang w:val="sk-SK" w:eastAsia="sk-SK"/>
                </w:rPr>
                <w:t>Doporučená literatura:</w:t>
              </w:r>
            </w:ins>
          </w:p>
          <w:p w:rsidR="00486E27" w:rsidDel="002B0A33" w:rsidRDefault="00486E27" w:rsidP="00486E27">
            <w:pPr>
              <w:jc w:val="both"/>
              <w:rPr>
                <w:ins w:id="848" w:author="Michal Pilík" w:date="2018-08-30T16:38:00Z"/>
                <w:del w:id="849" w:author="Trefilová Pavla" w:date="2018-09-04T07:46:00Z"/>
              </w:rPr>
            </w:pPr>
            <w:ins w:id="850" w:author="Michal Pilík" w:date="2018-08-30T16:38:00Z">
              <w:del w:id="851" w:author="Trefilová Pavla" w:date="2018-09-04T07:46:00Z">
                <w:r w:rsidRPr="00A07DF7" w:rsidDel="002B0A33">
                  <w:delText xml:space="preserve">SALVENDY, G. </w:delText>
                </w:r>
                <w:r w:rsidRPr="00A07DF7" w:rsidDel="002B0A33">
                  <w:rPr>
                    <w:i/>
                  </w:rPr>
                  <w:delText>Handbook of industrial engineering: technology and operations management.</w:delText>
                </w:r>
                <w:r w:rsidRPr="00A07DF7" w:rsidDel="002B0A33">
                  <w:delText xml:space="preserve"> 3rd ed. New York: Wiley, 2001, 2796 s. ISBN 0-471-33057-4. </w:delText>
                </w:r>
              </w:del>
            </w:ins>
          </w:p>
          <w:p w:rsidR="00486E27" w:rsidRDefault="00486E27">
            <w:pPr>
              <w:jc w:val="both"/>
              <w:rPr>
                <w:ins w:id="852" w:author="Michal Pilík" w:date="2018-08-30T16:38:00Z"/>
              </w:rPr>
            </w:pPr>
            <w:ins w:id="853" w:author="Michal Pilík" w:date="2018-08-30T16:38:00Z">
              <w:r>
                <w:t xml:space="preserve">BOZARTH, C., HANDFIELD, R..B. </w:t>
              </w:r>
              <w:r>
                <w:rPr>
                  <w:i/>
                  <w:iCs/>
                </w:rPr>
                <w:t>Introduction to operations and supply chain management</w:t>
              </w:r>
              <w:r>
                <w:t>. Global edition. Boston: Pearson, 2016, 503 s. ISBN 978-1-292-09342-0.</w:t>
              </w:r>
            </w:ins>
          </w:p>
          <w:p w:rsidR="00486E27" w:rsidRPr="00B3668E" w:rsidRDefault="00486E27">
            <w:pPr>
              <w:jc w:val="both"/>
              <w:rPr>
                <w:ins w:id="854" w:author="Michal Pilík" w:date="2018-08-30T16:38:00Z"/>
                <w:b/>
                <w:bCs/>
                <w:lang w:val="sk-SK" w:eastAsia="sk-SK"/>
              </w:rPr>
            </w:pPr>
            <w:ins w:id="855" w:author="Michal Pilík" w:date="2018-08-30T16:38:00Z">
              <w:r>
                <w:t xml:space="preserve">BRAU, S. J. </w:t>
              </w:r>
              <w:r>
                <w:rPr>
                  <w:i/>
                  <w:iCs/>
                </w:rPr>
                <w:t>Lean manufacturing 4.0: the technological evolution of lean : practical guide on the correct use of technology in lean projects Kanban, 5S, TPM, Kaizen, VSM, 6Sigma, SMED OEE, Hoshin Kanri, Gemba, JIT, TPS, PDCA.</w:t>
              </w:r>
              <w:r>
                <w:t>. Boca Raton: American Lean SD, 2016, iii, 132. ISBN 978-15-393-2294-8</w:t>
              </w:r>
            </w:ins>
          </w:p>
          <w:p w:rsidR="00486E27" w:rsidRDefault="00486E27">
            <w:pPr>
              <w:jc w:val="both"/>
              <w:rPr>
                <w:ins w:id="856" w:author="Michal Pilík" w:date="2018-08-30T16:38:00Z"/>
              </w:rPr>
            </w:pPr>
            <w:ins w:id="857" w:author="Michal Pilík" w:date="2018-08-30T16:38:00Z">
              <w:r>
                <w:t xml:space="preserve">HEIZER, J., RENDER, B., MUNSON, CH. </w:t>
              </w:r>
              <w:r w:rsidRPr="00A07DF7">
                <w:rPr>
                  <w:i/>
                </w:rPr>
                <w:t xml:space="preserve">Operations Management: Sustainability and Supply Chain Management, Global Edition. </w:t>
              </w:r>
              <w:r>
                <w:t xml:space="preserve">Boston: </w:t>
              </w:r>
              <w:r w:rsidRPr="00A07DF7">
                <w:rPr>
                  <w:rStyle w:val="publisherprop"/>
                  <w:szCs w:val="24"/>
                  <w:bdr w:val="none" w:sz="0" w:space="0" w:color="auto" w:frame="1"/>
                  <w:shd w:val="clear" w:color="auto" w:fill="FFFFFF"/>
                </w:rPr>
                <w:t>Pearson Education Limited</w:t>
              </w:r>
              <w:r w:rsidRPr="00A07DF7">
                <w:rPr>
                  <w:szCs w:val="24"/>
                </w:rPr>
                <w:t>, 2016, 912 p. ISBN 978-1-292-14863-2</w:t>
              </w:r>
              <w:r>
                <w:t>.</w:t>
              </w:r>
            </w:ins>
          </w:p>
          <w:p w:rsidR="002B0A33" w:rsidRPr="00B75A00" w:rsidRDefault="002B0A33">
            <w:pPr>
              <w:jc w:val="both"/>
              <w:rPr>
                <w:ins w:id="858" w:author="Trefilová Pavla" w:date="2018-09-04T07:46:00Z"/>
              </w:rPr>
              <w:pPrChange w:id="859" w:author="Trefilová Pavla" w:date="2018-09-04T07:46:00Z">
                <w:pPr/>
              </w:pPrChange>
            </w:pPr>
            <w:ins w:id="860" w:author="Trefilová Pavla" w:date="2018-09-04T07:46:00Z">
              <w:r w:rsidRPr="00B75A00">
                <w:t>JESTON, J</w:t>
              </w:r>
              <w:r>
                <w:t>.,</w:t>
              </w:r>
              <w:r w:rsidRPr="00B75A00">
                <w:t xml:space="preserve"> NELIS</w:t>
              </w:r>
              <w:r>
                <w:t>, J</w:t>
              </w:r>
              <w:r w:rsidRPr="00B75A00">
                <w:t xml:space="preserve">. </w:t>
              </w:r>
              <w:r w:rsidRPr="00B75A00">
                <w:rPr>
                  <w:i/>
                  <w:iCs/>
                </w:rPr>
                <w:t>Business process management: practical guidelines to successful implementations</w:t>
              </w:r>
              <w:r w:rsidRPr="00B75A00">
                <w:t>. 3rd ed. London: Routledge, 2014, 652 s. ISBN 978-0-415-64176-0.</w:t>
              </w:r>
            </w:ins>
          </w:p>
          <w:p w:rsidR="00486E27" w:rsidRDefault="00486E27">
            <w:pPr>
              <w:jc w:val="both"/>
              <w:rPr>
                <w:ins w:id="861" w:author="Michal Pilík" w:date="2018-08-30T16:38:00Z"/>
                <w:bCs/>
                <w:lang w:val="sk-SK" w:eastAsia="sk-SK"/>
              </w:rPr>
            </w:pPr>
            <w:ins w:id="862" w:author="Michal Pilík" w:date="2018-08-30T16:38:00Z">
              <w:r w:rsidRPr="00A07DF7">
                <w:rPr>
                  <w:bCs/>
                  <w:lang w:val="sk-SK" w:eastAsia="sk-SK"/>
                </w:rPr>
                <w:t>MAYNARD, H</w:t>
              </w:r>
              <w:r>
                <w:rPr>
                  <w:bCs/>
                  <w:lang w:val="sk-SK" w:eastAsia="sk-SK"/>
                </w:rPr>
                <w:t>.</w:t>
              </w:r>
              <w:r w:rsidRPr="00A07DF7">
                <w:rPr>
                  <w:bCs/>
                  <w:lang w:val="sk-SK" w:eastAsia="sk-SK"/>
                </w:rPr>
                <w:t xml:space="preserve"> B.</w:t>
              </w:r>
              <w:r>
                <w:rPr>
                  <w:bCs/>
                  <w:lang w:val="sk-SK" w:eastAsia="sk-SK"/>
                </w:rPr>
                <w:t>,</w:t>
              </w:r>
              <w:r w:rsidRPr="00A07DF7">
                <w:rPr>
                  <w:bCs/>
                  <w:lang w:val="sk-SK" w:eastAsia="sk-SK"/>
                </w:rPr>
                <w:t xml:space="preserve"> ZANDIN</w:t>
              </w:r>
              <w:r>
                <w:rPr>
                  <w:bCs/>
                  <w:lang w:val="sk-SK" w:eastAsia="sk-SK"/>
                </w:rPr>
                <w:t>, K. B</w:t>
              </w:r>
              <w:r w:rsidRPr="00A07DF7">
                <w:rPr>
                  <w:bCs/>
                  <w:lang w:val="sk-SK" w:eastAsia="sk-SK"/>
                </w:rPr>
                <w:t xml:space="preserve">. </w:t>
              </w:r>
              <w:r w:rsidRPr="00A07DF7">
                <w:rPr>
                  <w:bCs/>
                  <w:i/>
                  <w:lang w:val="sk-SK" w:eastAsia="sk-SK"/>
                </w:rPr>
                <w:t>Maynard's industrial engineering handbook</w:t>
              </w:r>
              <w:r w:rsidRPr="00A07DF7">
                <w:rPr>
                  <w:bCs/>
                  <w:lang w:val="sk-SK" w:eastAsia="sk-SK"/>
                </w:rPr>
                <w:t xml:space="preserve">. 5th ed. New York: McGraw-Hill, 2001,  </w:t>
              </w:r>
              <w:r>
                <w:rPr>
                  <w:bCs/>
                  <w:lang w:val="sk-SK" w:eastAsia="sk-SK"/>
                </w:rPr>
                <w:t xml:space="preserve">1 </w:t>
              </w:r>
              <w:r w:rsidRPr="00A07DF7">
                <w:rPr>
                  <w:bCs/>
                  <w:lang w:val="sk-SK" w:eastAsia="sk-SK"/>
                </w:rPr>
                <w:t>sv. ISBN 0-07-041102-6.</w:t>
              </w:r>
            </w:ins>
          </w:p>
          <w:p w:rsidR="00486E27" w:rsidDel="002B0A33" w:rsidRDefault="00486E27">
            <w:pPr>
              <w:jc w:val="both"/>
              <w:rPr>
                <w:ins w:id="863" w:author="Michal Pilík" w:date="2018-08-30T16:38:00Z"/>
                <w:del w:id="864" w:author="Trefilová Pavla" w:date="2018-09-04T07:46:00Z"/>
                <w:bCs/>
                <w:lang w:val="sk-SK" w:eastAsia="sk-SK"/>
              </w:rPr>
            </w:pPr>
            <w:ins w:id="865" w:author="Michal Pilík" w:date="2018-08-30T16:38:00Z">
              <w:del w:id="866" w:author="Trefilová Pavla" w:date="2018-09-04T07:46:00Z">
                <w:r w:rsidDel="002B0A33">
                  <w:delText xml:space="preserve">SCHLICK, CH. M. </w:delText>
                </w:r>
                <w:r w:rsidRPr="00A33BF7" w:rsidDel="002B0A33">
                  <w:rPr>
                    <w:i/>
                  </w:rPr>
                  <w:delText>Industrial Engineering and Ergonomics: Visions, Concepts, Methods and Tools.</w:delText>
                </w:r>
                <w:r w:rsidDel="002B0A33">
                  <w:delText xml:space="preserve"> Berlin: Springer Verlag, 2009, 710 p. ISBN 97836</w:delText>
                </w:r>
                <w:r w:rsidRPr="00A07DF7" w:rsidDel="002B0A33">
                  <w:delText>4</w:delText>
                </w:r>
                <w:r w:rsidRPr="00A07DF7" w:rsidDel="002B0A33">
                  <w:rPr>
                    <w:bCs/>
                    <w:lang w:val="sk-SK" w:eastAsia="sk-SK"/>
                  </w:rPr>
                  <w:delText>2425530</w:delText>
                </w:r>
              </w:del>
            </w:ins>
          </w:p>
          <w:p w:rsidR="00486E27" w:rsidRPr="00B75A00" w:rsidDel="002B0A33" w:rsidRDefault="00486E27">
            <w:pPr>
              <w:jc w:val="both"/>
              <w:rPr>
                <w:ins w:id="867" w:author="Michal Pilík" w:date="2018-08-30T16:38:00Z"/>
                <w:del w:id="868" w:author="Trefilová Pavla" w:date="2018-09-04T07:46:00Z"/>
              </w:rPr>
              <w:pPrChange w:id="869" w:author="Trefilová Pavla" w:date="2018-09-04T07:46:00Z">
                <w:pPr/>
              </w:pPrChange>
            </w:pPr>
            <w:ins w:id="870" w:author="Michal Pilík" w:date="2018-08-30T16:38:00Z">
              <w:del w:id="871" w:author="Trefilová Pavla" w:date="2018-09-04T07:46:00Z">
                <w:r w:rsidRPr="00B75A00" w:rsidDel="002B0A33">
                  <w:delText>JESTON, J</w:delText>
                </w:r>
                <w:r w:rsidDel="002B0A33">
                  <w:delText>.</w:delText>
                </w:r>
                <w:r w:rsidRPr="00B75A00" w:rsidDel="002B0A33">
                  <w:delText xml:space="preserve"> a</w:delText>
                </w:r>
                <w:r w:rsidDel="002B0A33">
                  <w:delText xml:space="preserve"> </w:delText>
                </w:r>
                <w:r w:rsidRPr="00B75A00" w:rsidDel="002B0A33">
                  <w:delText>J</w:delText>
                </w:r>
                <w:r w:rsidDel="002B0A33">
                  <w:delText>.</w:delText>
                </w:r>
                <w:r w:rsidRPr="00B75A00" w:rsidDel="002B0A33">
                  <w:delText xml:space="preserve"> NELIS. </w:delText>
                </w:r>
                <w:r w:rsidRPr="00B75A00" w:rsidDel="002B0A33">
                  <w:rPr>
                    <w:i/>
                    <w:iCs/>
                  </w:rPr>
                  <w:delText>Business process management: practical guidelines to successful implementations</w:delText>
                </w:r>
                <w:r w:rsidRPr="00B75A00" w:rsidDel="002B0A33">
                  <w:delText>. 3rd ed. London: Routledge, 2014, 652 s. ISBN 978-0-415-64176-0.</w:delText>
                </w:r>
              </w:del>
            </w:ins>
          </w:p>
          <w:p w:rsidR="002B0A33" w:rsidRDefault="002B0A33">
            <w:pPr>
              <w:jc w:val="both"/>
              <w:rPr>
                <w:ins w:id="872" w:author="Trefilová Pavla" w:date="2018-09-04T07:46:00Z"/>
              </w:rPr>
            </w:pPr>
            <w:ins w:id="873" w:author="Trefilová Pavla" w:date="2018-09-04T07:46:00Z">
              <w:r w:rsidRPr="00A07DF7">
                <w:t xml:space="preserve">SALVENDY, G. </w:t>
              </w:r>
              <w:r w:rsidRPr="00A07DF7">
                <w:rPr>
                  <w:i/>
                </w:rPr>
                <w:t>Handbook of industrial engineering: technology and operations management.</w:t>
              </w:r>
              <w:r w:rsidRPr="00A07DF7">
                <w:t xml:space="preserve"> 3rd ed. New York: Wiley, 2001, 2796 s. ISBN 0-471-33057-4. </w:t>
              </w:r>
            </w:ins>
          </w:p>
          <w:p w:rsidR="002B0A33" w:rsidRDefault="002B0A33">
            <w:pPr>
              <w:jc w:val="both"/>
              <w:rPr>
                <w:ins w:id="874" w:author="Trefilová Pavla" w:date="2018-09-04T07:46:00Z"/>
                <w:bCs/>
                <w:lang w:val="sk-SK" w:eastAsia="sk-SK"/>
              </w:rPr>
            </w:pPr>
            <w:ins w:id="875" w:author="Trefilová Pavla" w:date="2018-09-04T07:46:00Z">
              <w:r>
                <w:t xml:space="preserve">SCHLICK, CH. M. </w:t>
              </w:r>
              <w:r w:rsidRPr="00A33BF7">
                <w:rPr>
                  <w:i/>
                </w:rPr>
                <w:t>Industrial Engineering and Ergonomics: Visions, Concepts, Methods and Tools.</w:t>
              </w:r>
              <w:r>
                <w:t xml:space="preserve"> Berlin: Springer Verlag, 2009, 710 p. ISBN 97836</w:t>
              </w:r>
              <w:r w:rsidRPr="00A07DF7">
                <w:t>4</w:t>
              </w:r>
              <w:r w:rsidRPr="00A07DF7">
                <w:rPr>
                  <w:bCs/>
                  <w:lang w:val="sk-SK" w:eastAsia="sk-SK"/>
                </w:rPr>
                <w:t>2425530</w:t>
              </w:r>
            </w:ins>
          </w:p>
          <w:p w:rsidR="00D14A8B" w:rsidRPr="00B3668E" w:rsidDel="00486E27" w:rsidRDefault="00486E27">
            <w:pPr>
              <w:jc w:val="both"/>
              <w:rPr>
                <w:del w:id="876" w:author="Michal Pilík" w:date="2018-08-30T16:38:00Z"/>
                <w:b/>
              </w:rPr>
            </w:pPr>
            <w:ins w:id="877" w:author="Michal Pilík" w:date="2018-08-30T16:38:00Z">
              <w:r w:rsidRPr="00B75A00">
                <w:t>SUBRAMANIAN, S</w:t>
              </w:r>
              <w:r>
                <w:t>.</w:t>
              </w:r>
              <w:r w:rsidRPr="00B75A00">
                <w:t xml:space="preserve">P. </w:t>
              </w:r>
              <w:r w:rsidRPr="00B75A00">
                <w:rPr>
                  <w:i/>
                  <w:iCs/>
                </w:rPr>
                <w:t>Transforming business with program management: integrating strategy, people, process, technology, structure, and measurement</w:t>
              </w:r>
              <w:r w:rsidRPr="00B75A00">
                <w:t>. Boca Raton: CRC Press, Taylor &amp; Francis Group, 2015, 229. Best practices and advances in program management series. ISBN 978-1-4665-9099-1.</w:t>
              </w:r>
            </w:ins>
            <w:del w:id="878" w:author="Michal Pilík" w:date="2018-08-30T16:38:00Z">
              <w:r w:rsidR="00D14A8B" w:rsidRPr="00B3668E" w:rsidDel="00486E27">
                <w:rPr>
                  <w:b/>
                </w:rPr>
                <w:delText>Povinná literatura:</w:delText>
              </w:r>
            </w:del>
          </w:p>
          <w:p w:rsidR="00D14A8B" w:rsidDel="00486E27" w:rsidRDefault="00D14A8B">
            <w:pPr>
              <w:jc w:val="both"/>
              <w:rPr>
                <w:del w:id="879" w:author="Michal Pilík" w:date="2018-08-30T16:38:00Z"/>
              </w:rPr>
            </w:pPr>
            <w:del w:id="880" w:author="Michal Pilík" w:date="2018-08-30T16:38:00Z">
              <w:r w:rsidRPr="00A07DF7" w:rsidDel="00486E27">
                <w:delText xml:space="preserve">SALVENDY, G. </w:delText>
              </w:r>
              <w:r w:rsidRPr="00A07DF7" w:rsidDel="00486E27">
                <w:rPr>
                  <w:i/>
                </w:rPr>
                <w:delText>Handbook of industrial engineering: technology and operations management.</w:delText>
              </w:r>
              <w:r w:rsidRPr="00A07DF7" w:rsidDel="00486E27">
                <w:delText xml:space="preserve"> 3rd ed. New York: Wiley, 2001, 2796 s. ISBN 0-471-33057-4. </w:delText>
              </w:r>
            </w:del>
          </w:p>
          <w:p w:rsidR="00D14A8B" w:rsidDel="00486E27" w:rsidRDefault="00D14A8B">
            <w:pPr>
              <w:jc w:val="both"/>
              <w:rPr>
                <w:del w:id="881" w:author="Michal Pilík" w:date="2018-08-30T16:38:00Z"/>
                <w:bCs/>
                <w:color w:val="6A6A6A"/>
                <w:lang w:val="sk-SK" w:eastAsia="sk-SK"/>
              </w:rPr>
            </w:pPr>
            <w:del w:id="882" w:author="Michal Pilík" w:date="2018-08-30T16:38:00Z">
              <w:r w:rsidDel="00486E27">
                <w:delText xml:space="preserve">SCHLICK, CH.M. </w:delText>
              </w:r>
              <w:r w:rsidRPr="00A33BF7" w:rsidDel="00486E27">
                <w:rPr>
                  <w:i/>
                </w:rPr>
                <w:delText>Industrial Engineering and Ergonomics : Visions, Concepts, Methods and Tools.</w:delText>
              </w:r>
              <w:r w:rsidDel="00486E27">
                <w:delText xml:space="preserve"> Berlin: Springer Verlag, 2009, 710 p. ISBN 97836</w:delText>
              </w:r>
              <w:r w:rsidRPr="00A07DF7" w:rsidDel="00486E27">
                <w:delText>4</w:delText>
              </w:r>
              <w:r w:rsidRPr="00A07DF7" w:rsidDel="00486E27">
                <w:rPr>
                  <w:bCs/>
                  <w:lang w:val="sk-SK" w:eastAsia="sk-SK"/>
                </w:rPr>
                <w:delText>2425530</w:delText>
              </w:r>
            </w:del>
          </w:p>
          <w:p w:rsidR="00D14A8B" w:rsidDel="00486E27" w:rsidRDefault="00D14A8B">
            <w:pPr>
              <w:jc w:val="both"/>
              <w:rPr>
                <w:del w:id="883" w:author="Michal Pilík" w:date="2018-08-30T16:38:00Z"/>
                <w:bCs/>
                <w:lang w:val="sk-SK" w:eastAsia="sk-SK"/>
              </w:rPr>
            </w:pPr>
            <w:del w:id="884" w:author="Michal Pilík" w:date="2018-08-30T16:38:00Z">
              <w:r w:rsidRPr="00A07DF7" w:rsidDel="00486E27">
                <w:rPr>
                  <w:bCs/>
                  <w:lang w:val="sk-SK" w:eastAsia="sk-SK"/>
                </w:rPr>
                <w:delText>MAYNARD, H</w:delText>
              </w:r>
              <w:r w:rsidDel="00486E27">
                <w:rPr>
                  <w:bCs/>
                  <w:lang w:val="sk-SK" w:eastAsia="sk-SK"/>
                </w:rPr>
                <w:delText>.</w:delText>
              </w:r>
              <w:r w:rsidRPr="00A07DF7" w:rsidDel="00486E27">
                <w:rPr>
                  <w:bCs/>
                  <w:lang w:val="sk-SK" w:eastAsia="sk-SK"/>
                </w:rPr>
                <w:delText xml:space="preserve"> B.</w:delText>
              </w:r>
              <w:r w:rsidDel="00486E27">
                <w:rPr>
                  <w:bCs/>
                  <w:lang w:val="sk-SK" w:eastAsia="sk-SK"/>
                </w:rPr>
                <w:delText>,</w:delText>
              </w:r>
              <w:r w:rsidRPr="00A07DF7" w:rsidDel="00486E27">
                <w:rPr>
                  <w:bCs/>
                  <w:lang w:val="sk-SK" w:eastAsia="sk-SK"/>
                </w:rPr>
                <w:delText xml:space="preserve"> ZANDIN</w:delText>
              </w:r>
              <w:r w:rsidDel="00486E27">
                <w:rPr>
                  <w:bCs/>
                  <w:lang w:val="sk-SK" w:eastAsia="sk-SK"/>
                </w:rPr>
                <w:delText>, K. B</w:delText>
              </w:r>
              <w:r w:rsidRPr="00A07DF7" w:rsidDel="00486E27">
                <w:rPr>
                  <w:bCs/>
                  <w:lang w:val="sk-SK" w:eastAsia="sk-SK"/>
                </w:rPr>
                <w:delText xml:space="preserve">. </w:delText>
              </w:r>
              <w:r w:rsidRPr="00A07DF7" w:rsidDel="00486E27">
                <w:rPr>
                  <w:bCs/>
                  <w:i/>
                  <w:lang w:val="sk-SK" w:eastAsia="sk-SK"/>
                </w:rPr>
                <w:delText>Maynard's industrial engineering handbook</w:delText>
              </w:r>
              <w:r w:rsidRPr="00A07DF7" w:rsidDel="00486E27">
                <w:rPr>
                  <w:bCs/>
                  <w:lang w:val="sk-SK" w:eastAsia="sk-SK"/>
                </w:rPr>
                <w:delText xml:space="preserve">. 5th ed. New York: McGraw-Hill, 2001,  </w:delText>
              </w:r>
              <w:r w:rsidDel="00486E27">
                <w:rPr>
                  <w:bCs/>
                  <w:lang w:val="sk-SK" w:eastAsia="sk-SK"/>
                </w:rPr>
                <w:delText xml:space="preserve">1 </w:delText>
              </w:r>
              <w:r w:rsidRPr="00A07DF7" w:rsidDel="00486E27">
                <w:rPr>
                  <w:bCs/>
                  <w:lang w:val="sk-SK" w:eastAsia="sk-SK"/>
                </w:rPr>
                <w:delText>sv. ISBN 0-07-041102-6.</w:delText>
              </w:r>
            </w:del>
          </w:p>
          <w:p w:rsidR="00D14A8B" w:rsidRPr="00B3668E" w:rsidDel="00486E27" w:rsidRDefault="00D14A8B">
            <w:pPr>
              <w:jc w:val="both"/>
              <w:rPr>
                <w:del w:id="885" w:author="Michal Pilík" w:date="2018-08-30T16:38:00Z"/>
                <w:b/>
                <w:bCs/>
                <w:lang w:val="sk-SK" w:eastAsia="sk-SK"/>
              </w:rPr>
            </w:pPr>
            <w:del w:id="886" w:author="Michal Pilík" w:date="2018-08-30T16:38:00Z">
              <w:r w:rsidRPr="00B3668E" w:rsidDel="00486E27">
                <w:rPr>
                  <w:b/>
                  <w:bCs/>
                  <w:lang w:val="sk-SK" w:eastAsia="sk-SK"/>
                </w:rPr>
                <w:delText>Doporučená literatura:</w:delText>
              </w:r>
            </w:del>
          </w:p>
          <w:p w:rsidR="00D14A8B" w:rsidRPr="00C366AB" w:rsidDel="00486E27" w:rsidRDefault="00D14A8B">
            <w:pPr>
              <w:jc w:val="both"/>
              <w:rPr>
                <w:del w:id="887" w:author="Michal Pilík" w:date="2018-08-30T16:38:00Z"/>
              </w:rPr>
            </w:pPr>
            <w:del w:id="888" w:author="Michal Pilík" w:date="2018-08-30T16:38:00Z">
              <w:r w:rsidDel="00486E27">
                <w:delText xml:space="preserve">HEIZER, J., RENDER, B., MUNSON, CH. </w:delText>
              </w:r>
              <w:r w:rsidRPr="00A07DF7" w:rsidDel="00486E27">
                <w:rPr>
                  <w:i/>
                </w:rPr>
                <w:delText xml:space="preserve">Operations Management: Sustainability and Supply Chain Management, Global Edition. </w:delText>
              </w:r>
              <w:r w:rsidDel="00486E27">
                <w:delText xml:space="preserve">Boston: </w:delText>
              </w:r>
              <w:r w:rsidRPr="00A07DF7" w:rsidDel="00486E27">
                <w:rPr>
                  <w:rStyle w:val="publisherprop"/>
                  <w:szCs w:val="24"/>
                  <w:bdr w:val="none" w:sz="0" w:space="0" w:color="auto" w:frame="1"/>
                  <w:shd w:val="clear" w:color="auto" w:fill="FFFFFF"/>
                </w:rPr>
                <w:delText>Pearson Education Limited</w:delText>
              </w:r>
              <w:r w:rsidRPr="00A07DF7" w:rsidDel="00486E27">
                <w:rPr>
                  <w:szCs w:val="24"/>
                </w:rPr>
                <w:delText>, 2016, 912 p. ISBN 978-1-292-14863-2</w:delText>
              </w:r>
              <w:r w:rsidDel="00486E27">
                <w:delText>.</w:delText>
              </w:r>
            </w:del>
          </w:p>
          <w:p w:rsidR="00D14A8B" w:rsidRDefault="00D14A8B">
            <w:pPr>
              <w:jc w:val="both"/>
            </w:pPr>
            <w:del w:id="889" w:author="Michal Pilík" w:date="2018-08-30T16:38:00Z">
              <w:r w:rsidDel="00486E27">
                <w:delText>Tréninkové hry typu LEGO</w:delText>
              </w:r>
            </w:del>
          </w:p>
        </w:tc>
      </w:tr>
      <w:tr w:rsidR="00D14A8B"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14A8B" w:rsidRDefault="00D14A8B" w:rsidP="00C109A7">
            <w:pPr>
              <w:jc w:val="center"/>
              <w:rPr>
                <w:b/>
              </w:rPr>
            </w:pPr>
            <w:r>
              <w:rPr>
                <w:b/>
              </w:rPr>
              <w:lastRenderedPageBreak/>
              <w:t>Informace ke kombinované nebo distanční formě</w:t>
            </w:r>
          </w:p>
        </w:tc>
      </w:tr>
      <w:tr w:rsidR="00D14A8B" w:rsidTr="00C109A7">
        <w:tc>
          <w:tcPr>
            <w:tcW w:w="4787" w:type="dxa"/>
            <w:gridSpan w:val="3"/>
            <w:tcBorders>
              <w:top w:val="single" w:sz="2" w:space="0" w:color="auto"/>
            </w:tcBorders>
            <w:shd w:val="clear" w:color="auto" w:fill="F7CAAC"/>
          </w:tcPr>
          <w:p w:rsidR="00D14A8B" w:rsidRDefault="00D14A8B" w:rsidP="00C109A7">
            <w:pPr>
              <w:jc w:val="both"/>
            </w:pPr>
            <w:r>
              <w:rPr>
                <w:b/>
              </w:rPr>
              <w:t>Rozsah konzultací (soustředění)</w:t>
            </w:r>
          </w:p>
        </w:tc>
        <w:tc>
          <w:tcPr>
            <w:tcW w:w="889" w:type="dxa"/>
            <w:tcBorders>
              <w:top w:val="single" w:sz="2" w:space="0" w:color="auto"/>
            </w:tcBorders>
          </w:tcPr>
          <w:p w:rsidR="00D14A8B" w:rsidRDefault="00CE21AD" w:rsidP="00C109A7">
            <w:pPr>
              <w:jc w:val="both"/>
            </w:pPr>
            <w:r>
              <w:t>15</w:t>
            </w:r>
          </w:p>
        </w:tc>
        <w:tc>
          <w:tcPr>
            <w:tcW w:w="4179" w:type="dxa"/>
            <w:gridSpan w:val="4"/>
            <w:tcBorders>
              <w:top w:val="single" w:sz="2" w:space="0" w:color="auto"/>
            </w:tcBorders>
            <w:shd w:val="clear" w:color="auto" w:fill="F7CAAC"/>
          </w:tcPr>
          <w:p w:rsidR="00D14A8B" w:rsidRDefault="00D14A8B" w:rsidP="00C109A7">
            <w:pPr>
              <w:jc w:val="both"/>
              <w:rPr>
                <w:b/>
              </w:rPr>
            </w:pPr>
            <w:r>
              <w:rPr>
                <w:b/>
              </w:rPr>
              <w:t xml:space="preserve">hodin </w:t>
            </w:r>
          </w:p>
        </w:tc>
      </w:tr>
      <w:tr w:rsidR="00D14A8B" w:rsidTr="00C109A7">
        <w:tc>
          <w:tcPr>
            <w:tcW w:w="9855" w:type="dxa"/>
            <w:gridSpan w:val="8"/>
            <w:shd w:val="clear" w:color="auto" w:fill="F7CAAC"/>
          </w:tcPr>
          <w:p w:rsidR="00D14A8B" w:rsidRDefault="00D14A8B" w:rsidP="00C109A7">
            <w:pPr>
              <w:jc w:val="both"/>
              <w:rPr>
                <w:b/>
              </w:rPr>
            </w:pPr>
            <w:r>
              <w:rPr>
                <w:b/>
              </w:rPr>
              <w:t>Informace o způsobu kontaktu s vyučujícím</w:t>
            </w:r>
          </w:p>
        </w:tc>
      </w:tr>
      <w:tr w:rsidR="00D14A8B" w:rsidTr="004E5D59">
        <w:trPr>
          <w:trHeight w:val="658"/>
        </w:trPr>
        <w:tc>
          <w:tcPr>
            <w:tcW w:w="9855" w:type="dxa"/>
            <w:gridSpan w:val="8"/>
          </w:tcPr>
          <w:p w:rsidR="00D14A8B" w:rsidRDefault="00D14A8B" w:rsidP="00C109A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w:t>
            </w:r>
            <w:r w:rsidR="004E5D59">
              <w:t>akulty managementu a ekonomiky.</w:t>
            </w:r>
          </w:p>
        </w:tc>
      </w:tr>
    </w:tbl>
    <w:p w:rsidR="00B82FB7" w:rsidRDefault="00B82FB7" w:rsidP="00DC52F6">
      <w:pPr>
        <w:spacing w:after="160" w:line="259" w:lineRule="auto"/>
      </w:pPr>
    </w:p>
    <w:p w:rsidR="0071110B" w:rsidRDefault="0071110B">
      <w:pPr>
        <w:rPr>
          <w:ins w:id="890" w:author="Trefilová Pavla" w:date="2018-08-29T12:03:00Z"/>
        </w:rPr>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76D6" w:rsidTr="00C35CA9">
        <w:trPr>
          <w:ins w:id="891" w:author="Trefilová Pavla" w:date="2018-08-29T12:04:00Z"/>
        </w:trPr>
        <w:tc>
          <w:tcPr>
            <w:tcW w:w="9855" w:type="dxa"/>
            <w:gridSpan w:val="8"/>
            <w:tcBorders>
              <w:bottom w:val="double" w:sz="4" w:space="0" w:color="auto"/>
            </w:tcBorders>
            <w:shd w:val="clear" w:color="auto" w:fill="BDD6EE"/>
          </w:tcPr>
          <w:p w:rsidR="009276D6" w:rsidRDefault="009276D6" w:rsidP="00C35CA9">
            <w:pPr>
              <w:jc w:val="both"/>
              <w:rPr>
                <w:ins w:id="892" w:author="Trefilová Pavla" w:date="2018-08-29T12:04:00Z"/>
                <w:b/>
                <w:sz w:val="28"/>
              </w:rPr>
            </w:pPr>
            <w:ins w:id="893" w:author="Trefilová Pavla" w:date="2018-08-29T12:04:00Z">
              <w:r>
                <w:lastRenderedPageBreak/>
                <w:br w:type="page"/>
              </w:r>
              <w:r>
                <w:rPr>
                  <w:b/>
                  <w:sz w:val="28"/>
                </w:rPr>
                <w:t>B-III – Charakteristika studijního předmětu</w:t>
              </w:r>
            </w:ins>
          </w:p>
        </w:tc>
      </w:tr>
      <w:tr w:rsidR="009276D6" w:rsidTr="00C35CA9">
        <w:trPr>
          <w:ins w:id="894" w:author="Trefilová Pavla" w:date="2018-08-29T12:04:00Z"/>
        </w:trPr>
        <w:tc>
          <w:tcPr>
            <w:tcW w:w="3086" w:type="dxa"/>
            <w:tcBorders>
              <w:top w:val="double" w:sz="4" w:space="0" w:color="auto"/>
            </w:tcBorders>
            <w:shd w:val="clear" w:color="auto" w:fill="F7CAAC"/>
          </w:tcPr>
          <w:p w:rsidR="009276D6" w:rsidRDefault="009276D6" w:rsidP="00C35CA9">
            <w:pPr>
              <w:jc w:val="both"/>
              <w:rPr>
                <w:ins w:id="895" w:author="Trefilová Pavla" w:date="2018-08-29T12:04:00Z"/>
                <w:b/>
              </w:rPr>
            </w:pPr>
            <w:ins w:id="896" w:author="Trefilová Pavla" w:date="2018-08-29T12:04:00Z">
              <w:r>
                <w:rPr>
                  <w:b/>
                </w:rPr>
                <w:t>Název studijního předmětu</w:t>
              </w:r>
            </w:ins>
          </w:p>
        </w:tc>
        <w:tc>
          <w:tcPr>
            <w:tcW w:w="6769" w:type="dxa"/>
            <w:gridSpan w:val="7"/>
            <w:tcBorders>
              <w:top w:val="double" w:sz="4" w:space="0" w:color="auto"/>
            </w:tcBorders>
          </w:tcPr>
          <w:p w:rsidR="009276D6" w:rsidRDefault="009276D6" w:rsidP="00C35CA9">
            <w:pPr>
              <w:jc w:val="both"/>
              <w:rPr>
                <w:ins w:id="897" w:author="Trefilová Pavla" w:date="2018-08-29T12:04:00Z"/>
              </w:rPr>
            </w:pPr>
            <w:ins w:id="898" w:author="Trefilová Pavla" w:date="2018-08-29T12:04:00Z">
              <w:r w:rsidRPr="00A61864">
                <w:t>Systémové inženýrství</w:t>
              </w:r>
            </w:ins>
          </w:p>
        </w:tc>
      </w:tr>
      <w:tr w:rsidR="009276D6" w:rsidTr="00C35CA9">
        <w:trPr>
          <w:ins w:id="899" w:author="Trefilová Pavla" w:date="2018-08-29T12:04:00Z"/>
        </w:trPr>
        <w:tc>
          <w:tcPr>
            <w:tcW w:w="3086" w:type="dxa"/>
            <w:shd w:val="clear" w:color="auto" w:fill="F7CAAC"/>
          </w:tcPr>
          <w:p w:rsidR="009276D6" w:rsidRDefault="009276D6" w:rsidP="00C35CA9">
            <w:pPr>
              <w:jc w:val="both"/>
              <w:rPr>
                <w:ins w:id="900" w:author="Trefilová Pavla" w:date="2018-08-29T12:04:00Z"/>
                <w:b/>
              </w:rPr>
            </w:pPr>
            <w:ins w:id="901" w:author="Trefilová Pavla" w:date="2018-08-29T12:04:00Z">
              <w:r>
                <w:rPr>
                  <w:b/>
                </w:rPr>
                <w:t>Typ předmětu</w:t>
              </w:r>
            </w:ins>
          </w:p>
        </w:tc>
        <w:tc>
          <w:tcPr>
            <w:tcW w:w="3406" w:type="dxa"/>
            <w:gridSpan w:val="4"/>
          </w:tcPr>
          <w:p w:rsidR="009276D6" w:rsidRDefault="009276D6" w:rsidP="00C35CA9">
            <w:pPr>
              <w:jc w:val="both"/>
              <w:rPr>
                <w:ins w:id="902" w:author="Trefilová Pavla" w:date="2018-08-29T12:04:00Z"/>
              </w:rPr>
            </w:pPr>
            <w:ins w:id="903" w:author="Trefilová Pavla" w:date="2018-08-29T12:04:00Z">
              <w:r w:rsidRPr="009C11F1">
                <w:t>povinný „P“</w:t>
              </w:r>
            </w:ins>
          </w:p>
        </w:tc>
        <w:tc>
          <w:tcPr>
            <w:tcW w:w="2695" w:type="dxa"/>
            <w:gridSpan w:val="2"/>
            <w:shd w:val="clear" w:color="auto" w:fill="F7CAAC"/>
          </w:tcPr>
          <w:p w:rsidR="009276D6" w:rsidRDefault="009276D6" w:rsidP="00C35CA9">
            <w:pPr>
              <w:jc w:val="both"/>
              <w:rPr>
                <w:ins w:id="904" w:author="Trefilová Pavla" w:date="2018-08-29T12:04:00Z"/>
              </w:rPr>
            </w:pPr>
            <w:ins w:id="905" w:author="Trefilová Pavla" w:date="2018-08-29T12:04:00Z">
              <w:r>
                <w:rPr>
                  <w:b/>
                </w:rPr>
                <w:t>doporučený ročník / semestr</w:t>
              </w:r>
            </w:ins>
          </w:p>
        </w:tc>
        <w:tc>
          <w:tcPr>
            <w:tcW w:w="668" w:type="dxa"/>
          </w:tcPr>
          <w:p w:rsidR="009276D6" w:rsidRDefault="009276D6" w:rsidP="00C35CA9">
            <w:pPr>
              <w:jc w:val="both"/>
              <w:rPr>
                <w:ins w:id="906" w:author="Trefilová Pavla" w:date="2018-08-29T12:04:00Z"/>
              </w:rPr>
            </w:pPr>
            <w:ins w:id="907" w:author="Trefilová Pavla" w:date="2018-08-29T12:04:00Z">
              <w:r>
                <w:t>1/L</w:t>
              </w:r>
            </w:ins>
          </w:p>
        </w:tc>
      </w:tr>
      <w:tr w:rsidR="009276D6" w:rsidTr="00C35CA9">
        <w:trPr>
          <w:ins w:id="908" w:author="Trefilová Pavla" w:date="2018-08-29T12:04:00Z"/>
        </w:trPr>
        <w:tc>
          <w:tcPr>
            <w:tcW w:w="3086" w:type="dxa"/>
            <w:shd w:val="clear" w:color="auto" w:fill="F7CAAC"/>
          </w:tcPr>
          <w:p w:rsidR="009276D6" w:rsidRDefault="009276D6" w:rsidP="00C35CA9">
            <w:pPr>
              <w:jc w:val="both"/>
              <w:rPr>
                <w:ins w:id="909" w:author="Trefilová Pavla" w:date="2018-08-29T12:04:00Z"/>
                <w:b/>
              </w:rPr>
            </w:pPr>
            <w:ins w:id="910" w:author="Trefilová Pavla" w:date="2018-08-29T12:04:00Z">
              <w:r>
                <w:rPr>
                  <w:b/>
                </w:rPr>
                <w:t>Rozsah studijního předmětu</w:t>
              </w:r>
            </w:ins>
          </w:p>
        </w:tc>
        <w:tc>
          <w:tcPr>
            <w:tcW w:w="1701" w:type="dxa"/>
            <w:gridSpan w:val="2"/>
          </w:tcPr>
          <w:p w:rsidR="009276D6" w:rsidRDefault="009276D6" w:rsidP="00C35CA9">
            <w:pPr>
              <w:jc w:val="both"/>
              <w:rPr>
                <w:ins w:id="911" w:author="Trefilová Pavla" w:date="2018-08-29T12:04:00Z"/>
              </w:rPr>
            </w:pPr>
            <w:ins w:id="912" w:author="Trefilová Pavla" w:date="2018-08-29T12:04:00Z">
              <w:r>
                <w:t>15p</w:t>
              </w:r>
            </w:ins>
          </w:p>
        </w:tc>
        <w:tc>
          <w:tcPr>
            <w:tcW w:w="889" w:type="dxa"/>
            <w:shd w:val="clear" w:color="auto" w:fill="F7CAAC"/>
          </w:tcPr>
          <w:p w:rsidR="009276D6" w:rsidRDefault="009276D6" w:rsidP="00C35CA9">
            <w:pPr>
              <w:jc w:val="both"/>
              <w:rPr>
                <w:ins w:id="913" w:author="Trefilová Pavla" w:date="2018-08-29T12:04:00Z"/>
                <w:b/>
              </w:rPr>
            </w:pPr>
            <w:ins w:id="914" w:author="Trefilová Pavla" w:date="2018-08-29T12:04:00Z">
              <w:r>
                <w:rPr>
                  <w:b/>
                </w:rPr>
                <w:t xml:space="preserve">hod. </w:t>
              </w:r>
            </w:ins>
          </w:p>
        </w:tc>
        <w:tc>
          <w:tcPr>
            <w:tcW w:w="816" w:type="dxa"/>
          </w:tcPr>
          <w:p w:rsidR="009276D6" w:rsidRDefault="009276D6" w:rsidP="00C35CA9">
            <w:pPr>
              <w:jc w:val="both"/>
              <w:rPr>
                <w:ins w:id="915" w:author="Trefilová Pavla" w:date="2018-08-29T12:04:00Z"/>
              </w:rPr>
            </w:pPr>
            <w:ins w:id="916" w:author="Trefilová Pavla" w:date="2018-08-29T12:04:00Z">
              <w:r>
                <w:t>15</w:t>
              </w:r>
            </w:ins>
          </w:p>
        </w:tc>
        <w:tc>
          <w:tcPr>
            <w:tcW w:w="2156" w:type="dxa"/>
            <w:shd w:val="clear" w:color="auto" w:fill="F7CAAC"/>
          </w:tcPr>
          <w:p w:rsidR="009276D6" w:rsidRDefault="009276D6" w:rsidP="00C35CA9">
            <w:pPr>
              <w:jc w:val="both"/>
              <w:rPr>
                <w:ins w:id="917" w:author="Trefilová Pavla" w:date="2018-08-29T12:04:00Z"/>
                <w:b/>
              </w:rPr>
            </w:pPr>
            <w:ins w:id="918" w:author="Trefilová Pavla" w:date="2018-08-29T12:04:00Z">
              <w:r>
                <w:rPr>
                  <w:b/>
                </w:rPr>
                <w:t>kreditů</w:t>
              </w:r>
            </w:ins>
          </w:p>
        </w:tc>
        <w:tc>
          <w:tcPr>
            <w:tcW w:w="1207" w:type="dxa"/>
            <w:gridSpan w:val="2"/>
          </w:tcPr>
          <w:p w:rsidR="009276D6" w:rsidRDefault="009276D6" w:rsidP="00C35CA9">
            <w:pPr>
              <w:jc w:val="both"/>
              <w:rPr>
                <w:ins w:id="919" w:author="Trefilová Pavla" w:date="2018-08-29T12:04:00Z"/>
              </w:rPr>
            </w:pPr>
          </w:p>
        </w:tc>
      </w:tr>
      <w:tr w:rsidR="009276D6" w:rsidTr="00C35CA9">
        <w:trPr>
          <w:ins w:id="920" w:author="Trefilová Pavla" w:date="2018-08-29T12:04:00Z"/>
        </w:trPr>
        <w:tc>
          <w:tcPr>
            <w:tcW w:w="3086" w:type="dxa"/>
            <w:shd w:val="clear" w:color="auto" w:fill="F7CAAC"/>
          </w:tcPr>
          <w:p w:rsidR="009276D6" w:rsidRDefault="009276D6" w:rsidP="00C35CA9">
            <w:pPr>
              <w:jc w:val="both"/>
              <w:rPr>
                <w:ins w:id="921" w:author="Trefilová Pavla" w:date="2018-08-29T12:04:00Z"/>
                <w:b/>
                <w:sz w:val="22"/>
              </w:rPr>
            </w:pPr>
            <w:ins w:id="922" w:author="Trefilová Pavla" w:date="2018-08-29T12:04:00Z">
              <w:r>
                <w:rPr>
                  <w:b/>
                </w:rPr>
                <w:t>Prerekvizity, korekvizity, ekvivalence</w:t>
              </w:r>
            </w:ins>
          </w:p>
        </w:tc>
        <w:tc>
          <w:tcPr>
            <w:tcW w:w="6769" w:type="dxa"/>
            <w:gridSpan w:val="7"/>
          </w:tcPr>
          <w:p w:rsidR="009276D6" w:rsidRDefault="009276D6" w:rsidP="00C35CA9">
            <w:pPr>
              <w:jc w:val="both"/>
              <w:rPr>
                <w:ins w:id="923" w:author="Trefilová Pavla" w:date="2018-08-29T12:04:00Z"/>
              </w:rPr>
            </w:pPr>
          </w:p>
        </w:tc>
      </w:tr>
      <w:tr w:rsidR="009276D6" w:rsidTr="00C35CA9">
        <w:trPr>
          <w:ins w:id="924" w:author="Trefilová Pavla" w:date="2018-08-29T12:04:00Z"/>
        </w:trPr>
        <w:tc>
          <w:tcPr>
            <w:tcW w:w="3086" w:type="dxa"/>
            <w:shd w:val="clear" w:color="auto" w:fill="F7CAAC"/>
          </w:tcPr>
          <w:p w:rsidR="009276D6" w:rsidRDefault="009276D6" w:rsidP="00C35CA9">
            <w:pPr>
              <w:jc w:val="both"/>
              <w:rPr>
                <w:ins w:id="925" w:author="Trefilová Pavla" w:date="2018-08-29T12:04:00Z"/>
                <w:b/>
              </w:rPr>
            </w:pPr>
            <w:ins w:id="926" w:author="Trefilová Pavla" w:date="2018-08-29T12:04:00Z">
              <w:r>
                <w:rPr>
                  <w:b/>
                </w:rPr>
                <w:t>Způsob ověření studijních výsledků</w:t>
              </w:r>
            </w:ins>
          </w:p>
        </w:tc>
        <w:tc>
          <w:tcPr>
            <w:tcW w:w="3406" w:type="dxa"/>
            <w:gridSpan w:val="4"/>
          </w:tcPr>
          <w:p w:rsidR="009276D6" w:rsidRDefault="009276D6" w:rsidP="00C35CA9">
            <w:pPr>
              <w:jc w:val="both"/>
              <w:rPr>
                <w:ins w:id="927" w:author="Trefilová Pavla" w:date="2018-08-29T12:04:00Z"/>
              </w:rPr>
            </w:pPr>
            <w:ins w:id="928" w:author="Trefilová Pavla" w:date="2018-08-29T12:04:00Z">
              <w:r>
                <w:t>zkouška</w:t>
              </w:r>
            </w:ins>
          </w:p>
        </w:tc>
        <w:tc>
          <w:tcPr>
            <w:tcW w:w="2156" w:type="dxa"/>
            <w:shd w:val="clear" w:color="auto" w:fill="F7CAAC"/>
          </w:tcPr>
          <w:p w:rsidR="009276D6" w:rsidRDefault="009276D6" w:rsidP="00C35CA9">
            <w:pPr>
              <w:jc w:val="both"/>
              <w:rPr>
                <w:ins w:id="929" w:author="Trefilová Pavla" w:date="2018-08-29T12:04:00Z"/>
                <w:b/>
              </w:rPr>
            </w:pPr>
            <w:ins w:id="930" w:author="Trefilová Pavla" w:date="2018-08-29T12:04:00Z">
              <w:r>
                <w:rPr>
                  <w:b/>
                </w:rPr>
                <w:t>Forma výuky</w:t>
              </w:r>
            </w:ins>
          </w:p>
        </w:tc>
        <w:tc>
          <w:tcPr>
            <w:tcW w:w="1207" w:type="dxa"/>
            <w:gridSpan w:val="2"/>
          </w:tcPr>
          <w:p w:rsidR="009276D6" w:rsidRDefault="009276D6" w:rsidP="00C35CA9">
            <w:pPr>
              <w:jc w:val="both"/>
              <w:rPr>
                <w:ins w:id="931" w:author="Trefilová Pavla" w:date="2018-08-29T12:04:00Z"/>
              </w:rPr>
            </w:pPr>
            <w:ins w:id="932" w:author="Trefilová Pavla" w:date="2018-08-29T12:04:00Z">
              <w:r>
                <w:t>přednáška</w:t>
              </w:r>
            </w:ins>
          </w:p>
        </w:tc>
      </w:tr>
      <w:tr w:rsidR="009276D6" w:rsidTr="00C35CA9">
        <w:trPr>
          <w:ins w:id="933" w:author="Trefilová Pavla" w:date="2018-08-29T12:04:00Z"/>
        </w:trPr>
        <w:tc>
          <w:tcPr>
            <w:tcW w:w="3086" w:type="dxa"/>
            <w:shd w:val="clear" w:color="auto" w:fill="F7CAAC"/>
          </w:tcPr>
          <w:p w:rsidR="009276D6" w:rsidRDefault="009276D6" w:rsidP="00C35CA9">
            <w:pPr>
              <w:jc w:val="both"/>
              <w:rPr>
                <w:ins w:id="934" w:author="Trefilová Pavla" w:date="2018-08-29T12:04:00Z"/>
                <w:b/>
              </w:rPr>
            </w:pPr>
            <w:ins w:id="935" w:author="Trefilová Pavla" w:date="2018-08-29T12:04:00Z">
              <w:r>
                <w:rPr>
                  <w:b/>
                </w:rPr>
                <w:t>Forma způsobu ověření studijních výsledků a další požadavky na studenta</w:t>
              </w:r>
            </w:ins>
          </w:p>
        </w:tc>
        <w:tc>
          <w:tcPr>
            <w:tcW w:w="6769" w:type="dxa"/>
            <w:gridSpan w:val="7"/>
            <w:tcBorders>
              <w:bottom w:val="nil"/>
            </w:tcBorders>
          </w:tcPr>
          <w:p w:rsidR="009276D6" w:rsidRDefault="009276D6" w:rsidP="00C35CA9">
            <w:pPr>
              <w:jc w:val="both"/>
              <w:rPr>
                <w:ins w:id="936" w:author="Trefilová Pavla" w:date="2018-08-29T12:04:00Z"/>
              </w:rPr>
            </w:pPr>
            <w:ins w:id="937" w:author="Trefilová Pavla" w:date="2018-08-29T12:04:00Z">
              <w:r>
                <w:t>Způsob ukončení předmětu: zkouška</w:t>
              </w:r>
            </w:ins>
          </w:p>
          <w:p w:rsidR="009276D6" w:rsidRDefault="009276D6" w:rsidP="00C35CA9">
            <w:pPr>
              <w:jc w:val="both"/>
              <w:rPr>
                <w:ins w:id="938" w:author="Trefilová Pavla" w:date="2018-08-29T12:04:00Z"/>
              </w:rPr>
            </w:pPr>
            <w:ins w:id="939" w:author="Trefilová Pavla" w:date="2018-08-29T12:04:00Z">
              <w:r>
                <w:t>Požadavky ke zkoušce: obhajoba seminární práce a ústní forma zkoušky k ověření získaných znalostí a ústní forma zkouška</w:t>
              </w:r>
            </w:ins>
          </w:p>
        </w:tc>
      </w:tr>
      <w:tr w:rsidR="009276D6" w:rsidTr="00C35CA9">
        <w:trPr>
          <w:trHeight w:val="122"/>
          <w:ins w:id="940" w:author="Trefilová Pavla" w:date="2018-08-29T12:04:00Z"/>
        </w:trPr>
        <w:tc>
          <w:tcPr>
            <w:tcW w:w="9855" w:type="dxa"/>
            <w:gridSpan w:val="8"/>
            <w:tcBorders>
              <w:top w:val="nil"/>
            </w:tcBorders>
          </w:tcPr>
          <w:p w:rsidR="009276D6" w:rsidRDefault="009276D6" w:rsidP="00C35CA9">
            <w:pPr>
              <w:jc w:val="both"/>
              <w:rPr>
                <w:ins w:id="941" w:author="Trefilová Pavla" w:date="2018-08-29T12:04:00Z"/>
              </w:rPr>
            </w:pPr>
          </w:p>
        </w:tc>
      </w:tr>
      <w:tr w:rsidR="009276D6" w:rsidTr="00C35CA9">
        <w:trPr>
          <w:trHeight w:val="197"/>
          <w:ins w:id="942" w:author="Trefilová Pavla" w:date="2018-08-29T12:04:00Z"/>
        </w:trPr>
        <w:tc>
          <w:tcPr>
            <w:tcW w:w="3086" w:type="dxa"/>
            <w:tcBorders>
              <w:top w:val="nil"/>
            </w:tcBorders>
            <w:shd w:val="clear" w:color="auto" w:fill="F7CAAC"/>
          </w:tcPr>
          <w:p w:rsidR="009276D6" w:rsidRDefault="009276D6" w:rsidP="00C35CA9">
            <w:pPr>
              <w:jc w:val="both"/>
              <w:rPr>
                <w:ins w:id="943" w:author="Trefilová Pavla" w:date="2018-08-29T12:04:00Z"/>
                <w:b/>
              </w:rPr>
            </w:pPr>
            <w:ins w:id="944" w:author="Trefilová Pavla" w:date="2018-08-29T12:04:00Z">
              <w:r>
                <w:rPr>
                  <w:b/>
                </w:rPr>
                <w:t>Garant předmětu</w:t>
              </w:r>
            </w:ins>
          </w:p>
        </w:tc>
        <w:tc>
          <w:tcPr>
            <w:tcW w:w="6769" w:type="dxa"/>
            <w:gridSpan w:val="7"/>
            <w:tcBorders>
              <w:top w:val="nil"/>
            </w:tcBorders>
          </w:tcPr>
          <w:p w:rsidR="009276D6" w:rsidRDefault="009276D6" w:rsidP="00C35CA9">
            <w:pPr>
              <w:jc w:val="both"/>
              <w:rPr>
                <w:ins w:id="945" w:author="Trefilová Pavla" w:date="2018-08-29T12:04:00Z"/>
              </w:rPr>
            </w:pPr>
            <w:ins w:id="946" w:author="Trefilová Pavla" w:date="2018-08-29T12:04:00Z">
              <w:r>
                <w:t>prof. Ing. Felicita Chromjaková, PhD.</w:t>
              </w:r>
            </w:ins>
          </w:p>
        </w:tc>
      </w:tr>
      <w:tr w:rsidR="009276D6" w:rsidTr="00C35CA9">
        <w:trPr>
          <w:trHeight w:val="243"/>
          <w:ins w:id="947" w:author="Trefilová Pavla" w:date="2018-08-29T12:04:00Z"/>
        </w:trPr>
        <w:tc>
          <w:tcPr>
            <w:tcW w:w="3086" w:type="dxa"/>
            <w:tcBorders>
              <w:top w:val="nil"/>
            </w:tcBorders>
            <w:shd w:val="clear" w:color="auto" w:fill="F7CAAC"/>
          </w:tcPr>
          <w:p w:rsidR="009276D6" w:rsidRDefault="009276D6" w:rsidP="00C35CA9">
            <w:pPr>
              <w:jc w:val="both"/>
              <w:rPr>
                <w:ins w:id="948" w:author="Trefilová Pavla" w:date="2018-08-29T12:04:00Z"/>
                <w:b/>
              </w:rPr>
            </w:pPr>
            <w:ins w:id="949" w:author="Trefilová Pavla" w:date="2018-08-29T12:04:00Z">
              <w:r>
                <w:rPr>
                  <w:b/>
                </w:rPr>
                <w:t>Zapojení garanta do výuky předmětu</w:t>
              </w:r>
            </w:ins>
          </w:p>
        </w:tc>
        <w:tc>
          <w:tcPr>
            <w:tcW w:w="6769" w:type="dxa"/>
            <w:gridSpan w:val="7"/>
            <w:tcBorders>
              <w:top w:val="nil"/>
            </w:tcBorders>
          </w:tcPr>
          <w:p w:rsidR="009276D6" w:rsidRDefault="009276D6" w:rsidP="00C35CA9">
            <w:pPr>
              <w:jc w:val="both"/>
              <w:rPr>
                <w:ins w:id="950" w:author="Trefilová Pavla" w:date="2018-08-29T12:04:00Z"/>
              </w:rPr>
            </w:pPr>
            <w:ins w:id="951" w:author="Trefilová Pavla" w:date="2018-08-29T12:04:00Z">
              <w:r>
                <w:t>Garant se podílí na př</w:t>
              </w:r>
              <w:r w:rsidR="005F39F0">
                <w:t>ednášení v rozsahu 6</w:t>
              </w:r>
              <w:r>
                <w:t>0%.</w:t>
              </w:r>
            </w:ins>
          </w:p>
        </w:tc>
      </w:tr>
      <w:tr w:rsidR="009276D6" w:rsidTr="00C35CA9">
        <w:trPr>
          <w:ins w:id="952" w:author="Trefilová Pavla" w:date="2018-08-29T12:04:00Z"/>
        </w:trPr>
        <w:tc>
          <w:tcPr>
            <w:tcW w:w="3086" w:type="dxa"/>
            <w:shd w:val="clear" w:color="auto" w:fill="F7CAAC"/>
          </w:tcPr>
          <w:p w:rsidR="009276D6" w:rsidRDefault="009276D6" w:rsidP="00C35CA9">
            <w:pPr>
              <w:jc w:val="both"/>
              <w:rPr>
                <w:ins w:id="953" w:author="Trefilová Pavla" w:date="2018-08-29T12:04:00Z"/>
                <w:b/>
              </w:rPr>
            </w:pPr>
            <w:ins w:id="954" w:author="Trefilová Pavla" w:date="2018-08-29T12:04:00Z">
              <w:r>
                <w:rPr>
                  <w:b/>
                </w:rPr>
                <w:t>Vyučující</w:t>
              </w:r>
            </w:ins>
          </w:p>
        </w:tc>
        <w:tc>
          <w:tcPr>
            <w:tcW w:w="6769" w:type="dxa"/>
            <w:gridSpan w:val="7"/>
            <w:tcBorders>
              <w:bottom w:val="nil"/>
            </w:tcBorders>
          </w:tcPr>
          <w:p w:rsidR="009276D6" w:rsidRDefault="009276D6">
            <w:pPr>
              <w:jc w:val="both"/>
              <w:rPr>
                <w:ins w:id="955" w:author="Trefilová Pavla" w:date="2018-08-29T12:04:00Z"/>
              </w:rPr>
            </w:pPr>
            <w:ins w:id="956" w:author="Trefilová Pavla" w:date="2018-08-29T12:04:00Z">
              <w:r>
                <w:t>prof. Ing. Felicita Chromjaková, PhD. – přednášky (</w:t>
              </w:r>
            </w:ins>
            <w:ins w:id="957" w:author="Trefilová Pavla" w:date="2018-09-04T08:28:00Z">
              <w:r w:rsidR="005F39F0">
                <w:t>6</w:t>
              </w:r>
            </w:ins>
            <w:ins w:id="958" w:author="Trefilová Pavla" w:date="2018-08-29T12:04:00Z">
              <w:r>
                <w:t>0%)</w:t>
              </w:r>
            </w:ins>
            <w:ins w:id="959" w:author="Trefilová Pavla" w:date="2018-09-04T08:28:00Z">
              <w:r w:rsidR="005F39F0">
                <w:t xml:space="preserve">, doc. Ing. Josef Sedlák, Ph.D. </w:t>
              </w:r>
            </w:ins>
            <w:ins w:id="960" w:author="Trefilová Pavla" w:date="2018-09-04T08:29:00Z">
              <w:r w:rsidR="005F39F0">
                <w:t>–</w:t>
              </w:r>
            </w:ins>
            <w:ins w:id="961" w:author="Trefilová Pavla" w:date="2018-09-04T08:28:00Z">
              <w:r w:rsidR="005F39F0">
                <w:t xml:space="preserve"> přednášky </w:t>
              </w:r>
            </w:ins>
            <w:ins w:id="962" w:author="Trefilová Pavla" w:date="2018-09-04T08:29:00Z">
              <w:r w:rsidR="005F39F0">
                <w:t>(40%)</w:t>
              </w:r>
            </w:ins>
          </w:p>
        </w:tc>
      </w:tr>
      <w:tr w:rsidR="009276D6" w:rsidTr="00C35CA9">
        <w:trPr>
          <w:trHeight w:val="56"/>
          <w:ins w:id="963" w:author="Trefilová Pavla" w:date="2018-08-29T12:04:00Z"/>
        </w:trPr>
        <w:tc>
          <w:tcPr>
            <w:tcW w:w="9855" w:type="dxa"/>
            <w:gridSpan w:val="8"/>
            <w:tcBorders>
              <w:top w:val="nil"/>
            </w:tcBorders>
          </w:tcPr>
          <w:p w:rsidR="009276D6" w:rsidRDefault="009276D6" w:rsidP="00C35CA9">
            <w:pPr>
              <w:jc w:val="both"/>
              <w:rPr>
                <w:ins w:id="964" w:author="Trefilová Pavla" w:date="2018-08-29T12:04:00Z"/>
              </w:rPr>
            </w:pPr>
          </w:p>
        </w:tc>
      </w:tr>
      <w:tr w:rsidR="009276D6" w:rsidTr="00C35CA9">
        <w:trPr>
          <w:ins w:id="965" w:author="Trefilová Pavla" w:date="2018-08-29T12:04:00Z"/>
        </w:trPr>
        <w:tc>
          <w:tcPr>
            <w:tcW w:w="3086" w:type="dxa"/>
            <w:shd w:val="clear" w:color="auto" w:fill="F7CAAC"/>
          </w:tcPr>
          <w:p w:rsidR="009276D6" w:rsidRDefault="009276D6" w:rsidP="00C35CA9">
            <w:pPr>
              <w:jc w:val="both"/>
              <w:rPr>
                <w:ins w:id="966" w:author="Trefilová Pavla" w:date="2018-08-29T12:04:00Z"/>
                <w:b/>
              </w:rPr>
            </w:pPr>
            <w:ins w:id="967" w:author="Trefilová Pavla" w:date="2018-08-29T12:04:00Z">
              <w:r>
                <w:rPr>
                  <w:b/>
                </w:rPr>
                <w:t>Stručná anotace předmětu</w:t>
              </w:r>
            </w:ins>
          </w:p>
        </w:tc>
        <w:tc>
          <w:tcPr>
            <w:tcW w:w="6769" w:type="dxa"/>
            <w:gridSpan w:val="7"/>
            <w:tcBorders>
              <w:bottom w:val="nil"/>
            </w:tcBorders>
          </w:tcPr>
          <w:p w:rsidR="009276D6" w:rsidRDefault="009276D6" w:rsidP="00C35CA9">
            <w:pPr>
              <w:jc w:val="both"/>
              <w:rPr>
                <w:ins w:id="968" w:author="Trefilová Pavla" w:date="2018-08-29T12:04:00Z"/>
              </w:rPr>
            </w:pPr>
          </w:p>
        </w:tc>
      </w:tr>
      <w:tr w:rsidR="009276D6" w:rsidTr="00C35CA9">
        <w:trPr>
          <w:trHeight w:val="3723"/>
          <w:ins w:id="969" w:author="Trefilová Pavla" w:date="2018-08-29T12:04:00Z"/>
        </w:trPr>
        <w:tc>
          <w:tcPr>
            <w:tcW w:w="9855" w:type="dxa"/>
            <w:gridSpan w:val="8"/>
            <w:tcBorders>
              <w:top w:val="nil"/>
              <w:bottom w:val="single" w:sz="12" w:space="0" w:color="auto"/>
            </w:tcBorders>
          </w:tcPr>
          <w:p w:rsidR="009276D6" w:rsidRDefault="009276D6" w:rsidP="00C35CA9">
            <w:pPr>
              <w:jc w:val="both"/>
              <w:rPr>
                <w:ins w:id="970" w:author="Trefilová Pavla" w:date="2018-08-29T12:04:00Z"/>
              </w:rPr>
            </w:pPr>
            <w:ins w:id="971" w:author="Trefilová Pavla" w:date="2018-08-29T12:04:00Z">
              <w:r>
                <w:t>Podstatou předmětu je získání klíčových znalostí z oblasti teorie systémů, systémového uvažování, systémové integrace, systémové optimalizace a inovace zejména výrobních systémů. Dále je pozornost věnována analytickým metodám identifikace systémových atributů, charakteristik vybraných systémů využívaných zejména v průmyslových firmách, identifikaci a optimálnímu nastavování systémových komponent, okolí systémů, vazeb mezi systémy. Klíčový důraz je dále kladen na vymezení klíčových nositelů aktivit a vztahů v definovaných systémech, digitalizaci a standardizaci systémových komponent z hlediska produktivity, výkonnosti, efektivnosti navrhovaných systémů v průmyslových firmách. Studenti mají možnost získat teoretické i praktické znalosti a zkušenosti z oblasti tvorby systémového konceptu výrobního systému, nastavení funkční architektury výrobního systému, modelování a simulace výrobních toků v prostředí průmyslové výroby. V závěru předmětu je pozornost věnována obeznámení se s nejnovějšími trendy v oblasti systémového inženýrství.</w:t>
              </w:r>
            </w:ins>
          </w:p>
          <w:p w:rsidR="009276D6" w:rsidRDefault="009276D6" w:rsidP="00C35CA9">
            <w:pPr>
              <w:pStyle w:val="Odstavecseseznamem"/>
              <w:numPr>
                <w:ilvl w:val="0"/>
                <w:numId w:val="10"/>
              </w:numPr>
              <w:jc w:val="both"/>
              <w:rPr>
                <w:ins w:id="972" w:author="Trefilová Pavla" w:date="2018-08-29T12:04:00Z"/>
              </w:rPr>
            </w:pPr>
            <w:ins w:id="973" w:author="Trefilová Pavla" w:date="2018-08-29T12:04:00Z">
              <w:r>
                <w:t>Systém, vymezení klíčových pojmů z hlediska vědeckého výzkumu v oblasti systémového inženýrství.</w:t>
              </w:r>
            </w:ins>
          </w:p>
          <w:p w:rsidR="009276D6" w:rsidRDefault="009276D6" w:rsidP="00C35CA9">
            <w:pPr>
              <w:pStyle w:val="Odstavecseseznamem"/>
              <w:numPr>
                <w:ilvl w:val="0"/>
                <w:numId w:val="10"/>
              </w:numPr>
              <w:jc w:val="both"/>
              <w:rPr>
                <w:ins w:id="974" w:author="Trefilová Pavla" w:date="2018-08-29T12:04:00Z"/>
              </w:rPr>
            </w:pPr>
            <w:ins w:id="975" w:author="Trefilová Pavla" w:date="2018-08-29T12:04:00Z">
              <w:r>
                <w:t>Metodika systémového inženýrství orientována na identifikaci, projektování, řízení a zlepšování systémů v průmyslových firmách.</w:t>
              </w:r>
            </w:ins>
          </w:p>
          <w:p w:rsidR="009276D6" w:rsidRDefault="009276D6" w:rsidP="00C35CA9">
            <w:pPr>
              <w:pStyle w:val="Odstavecseseznamem"/>
              <w:numPr>
                <w:ilvl w:val="0"/>
                <w:numId w:val="10"/>
              </w:numPr>
              <w:jc w:val="both"/>
              <w:rPr>
                <w:ins w:id="976" w:author="Trefilová Pavla" w:date="2018-08-29T12:04:00Z"/>
              </w:rPr>
            </w:pPr>
            <w:ins w:id="977" w:author="Trefilová Pavla" w:date="2018-08-29T12:04:00Z">
              <w:r>
                <w:t>Systémové inženýrství – nastavení parametrů procesní a projektové organizace systémového inženýrství v průmyslových firmách.</w:t>
              </w:r>
            </w:ins>
          </w:p>
          <w:p w:rsidR="009276D6" w:rsidRDefault="009276D6" w:rsidP="00C35CA9">
            <w:pPr>
              <w:pStyle w:val="Odstavecseseznamem"/>
              <w:numPr>
                <w:ilvl w:val="0"/>
                <w:numId w:val="10"/>
              </w:numPr>
              <w:jc w:val="both"/>
              <w:rPr>
                <w:ins w:id="978" w:author="Trefilová Pavla" w:date="2018-08-29T12:04:00Z"/>
              </w:rPr>
            </w:pPr>
            <w:ins w:id="979" w:author="Trefilová Pavla" w:date="2018-08-29T12:04:00Z">
              <w:r>
                <w:t>Aktuální trendy v oblasti systémového inženýrství.</w:t>
              </w:r>
            </w:ins>
          </w:p>
        </w:tc>
      </w:tr>
      <w:tr w:rsidR="009276D6" w:rsidTr="00C35CA9">
        <w:trPr>
          <w:trHeight w:val="265"/>
          <w:ins w:id="980" w:author="Trefilová Pavla" w:date="2018-08-29T12:04:00Z"/>
        </w:trPr>
        <w:tc>
          <w:tcPr>
            <w:tcW w:w="3653" w:type="dxa"/>
            <w:gridSpan w:val="2"/>
            <w:tcBorders>
              <w:top w:val="nil"/>
            </w:tcBorders>
            <w:shd w:val="clear" w:color="auto" w:fill="F7CAAC"/>
          </w:tcPr>
          <w:p w:rsidR="009276D6" w:rsidRDefault="009276D6" w:rsidP="00C35CA9">
            <w:pPr>
              <w:jc w:val="both"/>
              <w:rPr>
                <w:ins w:id="981" w:author="Trefilová Pavla" w:date="2018-08-29T12:04:00Z"/>
              </w:rPr>
            </w:pPr>
            <w:ins w:id="982" w:author="Trefilová Pavla" w:date="2018-08-29T12:04:00Z">
              <w:r>
                <w:rPr>
                  <w:b/>
                </w:rPr>
                <w:t>Studijní literatura a studijní pomůcky</w:t>
              </w:r>
            </w:ins>
          </w:p>
        </w:tc>
        <w:tc>
          <w:tcPr>
            <w:tcW w:w="6202" w:type="dxa"/>
            <w:gridSpan w:val="6"/>
            <w:tcBorders>
              <w:top w:val="nil"/>
              <w:bottom w:val="nil"/>
            </w:tcBorders>
          </w:tcPr>
          <w:p w:rsidR="009276D6" w:rsidRDefault="009276D6" w:rsidP="00C35CA9">
            <w:pPr>
              <w:jc w:val="both"/>
              <w:rPr>
                <w:ins w:id="983" w:author="Trefilová Pavla" w:date="2018-08-29T12:04:00Z"/>
              </w:rPr>
            </w:pPr>
          </w:p>
        </w:tc>
      </w:tr>
      <w:tr w:rsidR="00486E27" w:rsidTr="00C35CA9">
        <w:trPr>
          <w:trHeight w:val="1497"/>
          <w:ins w:id="984" w:author="Trefilová Pavla" w:date="2018-08-29T12:04:00Z"/>
        </w:trPr>
        <w:tc>
          <w:tcPr>
            <w:tcW w:w="9855" w:type="dxa"/>
            <w:gridSpan w:val="8"/>
            <w:tcBorders>
              <w:top w:val="nil"/>
            </w:tcBorders>
          </w:tcPr>
          <w:p w:rsidR="00486E27" w:rsidRPr="00FF2CF0" w:rsidRDefault="00486E27" w:rsidP="00486E27">
            <w:pPr>
              <w:jc w:val="both"/>
              <w:rPr>
                <w:ins w:id="985" w:author="Michal Pilík" w:date="2018-08-30T16:39:00Z"/>
                <w:b/>
              </w:rPr>
            </w:pPr>
            <w:ins w:id="986" w:author="Michal Pilík" w:date="2018-08-30T16:39:00Z">
              <w:r w:rsidRPr="00FF2CF0">
                <w:rPr>
                  <w:b/>
                </w:rPr>
                <w:t>Povinná literatura:</w:t>
              </w:r>
            </w:ins>
          </w:p>
          <w:p w:rsidR="00486E27" w:rsidRDefault="00486E27" w:rsidP="00486E27">
            <w:pPr>
              <w:jc w:val="both"/>
              <w:rPr>
                <w:ins w:id="987" w:author="Michal Pilík" w:date="2018-08-30T16:39:00Z"/>
              </w:rPr>
            </w:pPr>
            <w:ins w:id="988" w:author="Michal Pilík" w:date="2018-08-30T16:39:00Z">
              <w:r>
                <w:t xml:space="preserve">CHROMJAKOVÁ, F. </w:t>
              </w:r>
              <w:r w:rsidRPr="00326A66">
                <w:rPr>
                  <w:i/>
                </w:rPr>
                <w:t>Průmyslové inženýrství – Trendy zvyšování výkonnosti štíhlým řízením procesů</w:t>
              </w:r>
              <w:r>
                <w:t>. Žilina: GEORG, 2013. ISBN 978-80-8154-058-5.</w:t>
              </w:r>
            </w:ins>
          </w:p>
          <w:p w:rsidR="00486E27" w:rsidRDefault="00486E27" w:rsidP="00486E27">
            <w:pPr>
              <w:jc w:val="both"/>
              <w:rPr>
                <w:ins w:id="989" w:author="Trefilová Pavla" w:date="2018-09-04T07:47:00Z"/>
              </w:rPr>
            </w:pPr>
            <w:ins w:id="990" w:author="Michal Pilík" w:date="2018-08-30T16:39:00Z">
              <w:r>
                <w:t xml:space="preserve">KOSSIAKOFF, A., SWEET, W., SEYMOUR, S.J., BIEMER, S.M. </w:t>
              </w:r>
              <w:r w:rsidRPr="00326A66">
                <w:rPr>
                  <w:i/>
                </w:rPr>
                <w:t>Systems Engineering Principles and Practice</w:t>
              </w:r>
              <w:r>
                <w:rPr>
                  <w:i/>
                </w:rPr>
                <w:t>.</w:t>
              </w:r>
              <w:r>
                <w:t xml:space="preserve"> John Wiley</w:t>
              </w:r>
              <w:r>
                <w:rPr>
                  <w:lang w:val="en-GB"/>
                </w:rPr>
                <w:t>&amp;</w:t>
              </w:r>
              <w:r>
                <w:t>Sons, 2011. ISBN 978-0-470-40548-2.</w:t>
              </w:r>
            </w:ins>
          </w:p>
          <w:p w:rsidR="002B0A33" w:rsidRDefault="002B0A33" w:rsidP="00486E27">
            <w:pPr>
              <w:jc w:val="both"/>
              <w:rPr>
                <w:ins w:id="991" w:author="Michal Pilík" w:date="2018-08-30T16:39:00Z"/>
              </w:rPr>
            </w:pPr>
            <w:ins w:id="992" w:author="Trefilová Pavla" w:date="2018-09-04T07:47:00Z">
              <w:r w:rsidRPr="002B0A33">
                <w:t>USTUNDAG,</w:t>
              </w:r>
            </w:ins>
            <w:ins w:id="993" w:author="Trefilová Pavla" w:date="2018-09-04T07:48:00Z">
              <w:r>
                <w:t xml:space="preserve"> </w:t>
              </w:r>
            </w:ins>
            <w:ins w:id="994" w:author="Trefilová Pavla" w:date="2018-09-04T07:47:00Z">
              <w:r w:rsidRPr="002B0A33">
                <w:t>A.</w:t>
              </w:r>
            </w:ins>
            <w:ins w:id="995" w:author="Trefilová Pavla" w:date="2018-09-04T07:48:00Z">
              <w:r>
                <w:t>,</w:t>
              </w:r>
            </w:ins>
            <w:ins w:id="996" w:author="Trefilová Pavla" w:date="2018-09-04T07:47:00Z">
              <w:r w:rsidRPr="002B0A33">
                <w:t xml:space="preserve"> CEVIKCAN. E. Industry 4.0: managing the digital transformation</w:t>
              </w:r>
              <w:r>
                <w:t xml:space="preserve">. Cham, Switzerland: Springer, </w:t>
              </w:r>
              <w:r w:rsidRPr="002B0A33">
                <w:t>2018, 286</w:t>
              </w:r>
              <w:r>
                <w:t xml:space="preserve"> s</w:t>
              </w:r>
              <w:r w:rsidRPr="002B0A33">
                <w:t>. Springer series in advanced manufacturing. ISBN 978-3-319-57869-9.</w:t>
              </w:r>
            </w:ins>
          </w:p>
          <w:p w:rsidR="00486E27" w:rsidRPr="00A200FE" w:rsidDel="002B0A33" w:rsidRDefault="00486E27" w:rsidP="00486E27">
            <w:pPr>
              <w:jc w:val="both"/>
              <w:rPr>
                <w:ins w:id="997" w:author="Michal Pilík" w:date="2018-08-30T16:39:00Z"/>
                <w:del w:id="998" w:author="Trefilová Pavla" w:date="2018-09-04T07:47:00Z"/>
              </w:rPr>
            </w:pPr>
            <w:ins w:id="999" w:author="Michal Pilík" w:date="2018-08-30T16:39:00Z">
              <w:del w:id="1000" w:author="Trefilová Pavla" w:date="2018-09-04T07:47:00Z">
                <w:r w:rsidRPr="00A90FFC" w:rsidDel="002B0A33">
                  <w:rPr>
                    <w:color w:val="000000"/>
                    <w:shd w:val="clear" w:color="auto" w:fill="DCDCDC"/>
                  </w:rPr>
                  <w:delText xml:space="preserve">USTUNDAG,A. CEVIKCAN. E. </w:delText>
                </w:r>
                <w:r w:rsidRPr="00A90FFC" w:rsidDel="002B0A33">
                  <w:rPr>
                    <w:i/>
                    <w:iCs/>
                    <w:color w:val="000000"/>
                    <w:shd w:val="clear" w:color="auto" w:fill="DCDCDC"/>
                  </w:rPr>
                  <w:delText>Industry 4.0: managing the digital transformation</w:delText>
                </w:r>
                <w:r w:rsidRPr="00A90FFC" w:rsidDel="002B0A33">
                  <w:rPr>
                    <w:color w:val="000000"/>
                    <w:shd w:val="clear" w:color="auto" w:fill="DCDCDC"/>
                  </w:rPr>
                  <w:delText>. Cham, Switzerland: Springer, [2018], xviii, 286. Springer series in advanced manufacturing. ISBN 978-3-319-57869-9.</w:delText>
                </w:r>
              </w:del>
            </w:ins>
          </w:p>
          <w:p w:rsidR="00486E27" w:rsidRPr="00FF2CF0" w:rsidRDefault="00486E27" w:rsidP="00486E27">
            <w:pPr>
              <w:jc w:val="both"/>
              <w:rPr>
                <w:ins w:id="1001" w:author="Michal Pilík" w:date="2018-08-30T16:39:00Z"/>
                <w:b/>
              </w:rPr>
            </w:pPr>
            <w:ins w:id="1002" w:author="Michal Pilík" w:date="2018-08-30T16:39:00Z">
              <w:r w:rsidRPr="00FF2CF0">
                <w:rPr>
                  <w:b/>
                </w:rPr>
                <w:t>Doporučená literatura:</w:t>
              </w:r>
            </w:ins>
          </w:p>
          <w:p w:rsidR="00486E27" w:rsidDel="002B0A33" w:rsidRDefault="00486E27" w:rsidP="00486E27">
            <w:pPr>
              <w:jc w:val="both"/>
              <w:rPr>
                <w:ins w:id="1003" w:author="Michal Pilík" w:date="2018-08-30T16:39:00Z"/>
                <w:del w:id="1004" w:author="Trefilová Pavla" w:date="2018-09-04T07:48:00Z"/>
              </w:rPr>
            </w:pPr>
            <w:ins w:id="1005" w:author="Michal Pilík" w:date="2018-08-30T16:39:00Z">
              <w:del w:id="1006" w:author="Trefilová Pavla" w:date="2018-09-04T07:48:00Z">
                <w:r w:rsidDel="002B0A33">
                  <w:delText xml:space="preserve">WASSON, CH.S. </w:delText>
                </w:r>
                <w:r w:rsidRPr="00326A66" w:rsidDel="002B0A33">
                  <w:rPr>
                    <w:i/>
                  </w:rPr>
                  <w:delText>System Engineering – Analysis, Design and Development</w:delText>
                </w:r>
                <w:r w:rsidDel="002B0A33">
                  <w:delText>. Wiley</w:delText>
                </w:r>
                <w:r w:rsidDel="002B0A33">
                  <w:rPr>
                    <w:lang w:val="en-GB"/>
                  </w:rPr>
                  <w:delText>&amp;</w:delText>
                </w:r>
                <w:r w:rsidDel="002B0A33">
                  <w:delText>Son, 2004. ISBN 978-1-118-44226</w:delText>
                </w:r>
              </w:del>
            </w:ins>
          </w:p>
          <w:p w:rsidR="00486E27" w:rsidRDefault="00486E27" w:rsidP="00486E27">
            <w:pPr>
              <w:jc w:val="both"/>
              <w:rPr>
                <w:ins w:id="1007" w:author="Michal Pilík" w:date="2018-08-30T16:39:00Z"/>
              </w:rPr>
            </w:pPr>
            <w:ins w:id="1008" w:author="Michal Pilík" w:date="2018-08-30T16:39:00Z">
              <w:r>
                <w:t xml:space="preserve">JAMSHIDI, M. </w:t>
              </w:r>
              <w:r w:rsidRPr="00326A66">
                <w:rPr>
                  <w:i/>
                </w:rPr>
                <w:t>Systems of Systems Engineering – Principles and Applications</w:t>
              </w:r>
              <w:r>
                <w:t>. CRC Press, 2009. ISBN 978-1-4200-6588-6.</w:t>
              </w:r>
            </w:ins>
          </w:p>
          <w:p w:rsidR="00486E27" w:rsidRDefault="00486E27" w:rsidP="00486E27">
            <w:pPr>
              <w:jc w:val="both"/>
              <w:rPr>
                <w:ins w:id="1009" w:author="Michal Pilík" w:date="2018-08-30T16:39:00Z"/>
              </w:rPr>
            </w:pPr>
            <w:ins w:id="1010" w:author="Michal Pilík" w:date="2018-08-30T16:39:00Z">
              <w:r>
                <w:t xml:space="preserve">MAIER, M.W., RECHTIN, E. </w:t>
              </w:r>
              <w:r w:rsidRPr="00326A66">
                <w:rPr>
                  <w:i/>
                </w:rPr>
                <w:t>The Art of Systems Architecting</w:t>
              </w:r>
              <w:r>
                <w:t>. CRC Press, 2009. ISBN 978-1-4200-7914-5.</w:t>
              </w:r>
            </w:ins>
          </w:p>
          <w:p w:rsidR="00486E27" w:rsidRPr="00FF2CF0" w:rsidDel="004B7F89" w:rsidRDefault="002B0A33" w:rsidP="00486E27">
            <w:pPr>
              <w:jc w:val="both"/>
              <w:rPr>
                <w:ins w:id="1011" w:author="Trefilová Pavla" w:date="2018-08-29T12:04:00Z"/>
                <w:del w:id="1012" w:author="Michal Pilík" w:date="2018-08-30T16:39:00Z"/>
                <w:b/>
              </w:rPr>
            </w:pPr>
            <w:ins w:id="1013" w:author="Trefilová Pavla" w:date="2018-09-04T07:48:00Z">
              <w:r>
                <w:t xml:space="preserve">WASSON, CH.S. </w:t>
              </w:r>
              <w:r w:rsidRPr="00326A66">
                <w:rPr>
                  <w:i/>
                </w:rPr>
                <w:t>System Engineering – Analysis, Design and Development</w:t>
              </w:r>
              <w:r>
                <w:t>. Wiley</w:t>
              </w:r>
              <w:r>
                <w:rPr>
                  <w:lang w:val="en-GB"/>
                </w:rPr>
                <w:t>&amp;</w:t>
              </w:r>
              <w:r>
                <w:t>Son, 2004. ISBN 978-1-118-44226</w:t>
              </w:r>
            </w:ins>
            <w:ins w:id="1014" w:author="Michal Pilík" w:date="2018-08-30T16:39:00Z">
              <w:r w:rsidR="00486E27" w:rsidRPr="00844B69">
                <w:rPr>
                  <w:bCs/>
                  <w:lang w:val="sk-SK" w:eastAsia="sk-SK"/>
                </w:rPr>
                <w:t>ZANDIN,</w:t>
              </w:r>
              <w:r w:rsidR="00486E27">
                <w:rPr>
                  <w:bCs/>
                  <w:lang w:val="sk-SK" w:eastAsia="sk-SK"/>
                </w:rPr>
                <w:t xml:space="preserve"> </w:t>
              </w:r>
              <w:r w:rsidR="00486E27" w:rsidRPr="00844B69">
                <w:rPr>
                  <w:bCs/>
                  <w:lang w:val="sk-SK" w:eastAsia="sk-SK"/>
                </w:rPr>
                <w:t xml:space="preserve">B.K. </w:t>
              </w:r>
              <w:r w:rsidR="00486E27" w:rsidRPr="00326A66">
                <w:rPr>
                  <w:bCs/>
                  <w:i/>
                  <w:lang w:val="sk-SK" w:eastAsia="sk-SK"/>
                </w:rPr>
                <w:t>Maynard’s Industrial Engineering Handbook</w:t>
              </w:r>
              <w:r w:rsidR="00486E27" w:rsidRPr="00844B69">
                <w:rPr>
                  <w:bCs/>
                  <w:lang w:val="sk-SK" w:eastAsia="sk-SK"/>
                </w:rPr>
                <w:t>. McGraw-Hill Publishing, 2001</w:t>
              </w:r>
              <w:r w:rsidR="00486E27">
                <w:rPr>
                  <w:bCs/>
                  <w:lang w:val="sk-SK" w:eastAsia="sk-SK"/>
                </w:rPr>
                <w:t>.</w:t>
              </w:r>
              <w:r w:rsidR="00486E27" w:rsidRPr="00844B69">
                <w:rPr>
                  <w:bCs/>
                  <w:lang w:val="sk-SK" w:eastAsia="sk-SK"/>
                </w:rPr>
                <w:t xml:space="preserve"> ISBN 0-07-041102-6</w:t>
              </w:r>
              <w:r w:rsidR="00486E27">
                <w:rPr>
                  <w:bCs/>
                  <w:lang w:val="sk-SK" w:eastAsia="sk-SK"/>
                </w:rPr>
                <w:t>.</w:t>
              </w:r>
            </w:ins>
            <w:ins w:id="1015" w:author="Trefilová Pavla" w:date="2018-08-29T12:04:00Z">
              <w:del w:id="1016" w:author="Michal Pilík" w:date="2018-08-30T16:39:00Z">
                <w:r w:rsidR="00486E27" w:rsidRPr="00FF2CF0" w:rsidDel="004B7F89">
                  <w:rPr>
                    <w:b/>
                  </w:rPr>
                  <w:delText>Povinná literatura:</w:delText>
                </w:r>
              </w:del>
            </w:ins>
          </w:p>
          <w:p w:rsidR="00486E27" w:rsidDel="004B7F89" w:rsidRDefault="00486E27" w:rsidP="00486E27">
            <w:pPr>
              <w:jc w:val="both"/>
              <w:rPr>
                <w:ins w:id="1017" w:author="Trefilová Pavla" w:date="2018-08-29T12:04:00Z"/>
                <w:del w:id="1018" w:author="Michal Pilík" w:date="2018-08-30T16:39:00Z"/>
              </w:rPr>
            </w:pPr>
            <w:ins w:id="1019" w:author="Trefilová Pavla" w:date="2018-08-29T12:04:00Z">
              <w:del w:id="1020" w:author="Michal Pilík" w:date="2018-08-30T16:39:00Z">
                <w:r w:rsidDel="004B7F89">
                  <w:delText xml:space="preserve">CHROMJAKOVÁ, F. </w:delText>
                </w:r>
                <w:r w:rsidRPr="00326A66" w:rsidDel="004B7F89">
                  <w:rPr>
                    <w:i/>
                  </w:rPr>
                  <w:delText>Průmyslové inženýrství – Trendy zvyšování výkonnosti štíhlým řízením procesů</w:delText>
                </w:r>
                <w:r w:rsidDel="004B7F89">
                  <w:delText>. Žilina: GEORG, 2013. ISBN 978-80-8154-058-5.</w:delText>
                </w:r>
              </w:del>
            </w:ins>
          </w:p>
          <w:p w:rsidR="00486E27" w:rsidDel="004B7F89" w:rsidRDefault="00486E27" w:rsidP="00486E27">
            <w:pPr>
              <w:jc w:val="both"/>
              <w:rPr>
                <w:ins w:id="1021" w:author="Trefilová Pavla" w:date="2018-08-29T12:04:00Z"/>
                <w:del w:id="1022" w:author="Michal Pilík" w:date="2018-08-30T16:39:00Z"/>
              </w:rPr>
            </w:pPr>
            <w:ins w:id="1023" w:author="Trefilová Pavla" w:date="2018-08-29T12:04:00Z">
              <w:del w:id="1024" w:author="Michal Pilík" w:date="2018-08-30T16:39:00Z">
                <w:r w:rsidDel="004B7F89">
                  <w:delText xml:space="preserve">KOSSIAKOFF, A., SWEET, W., SEYMOUR, S.J., BIEMER, S.M. </w:delText>
                </w:r>
                <w:r w:rsidRPr="00326A66" w:rsidDel="004B7F89">
                  <w:rPr>
                    <w:i/>
                  </w:rPr>
                  <w:delText>Systems Engineering Principles and Practice</w:delText>
                </w:r>
                <w:r w:rsidDel="004B7F89">
                  <w:rPr>
                    <w:i/>
                  </w:rPr>
                  <w:delText>.</w:delText>
                </w:r>
                <w:r w:rsidDel="004B7F89">
                  <w:delText xml:space="preserve"> John Wiley</w:delText>
                </w:r>
                <w:r w:rsidDel="004B7F89">
                  <w:rPr>
                    <w:lang w:val="en-GB"/>
                  </w:rPr>
                  <w:delText>&amp;</w:delText>
                </w:r>
                <w:r w:rsidDel="004B7F89">
                  <w:delText>Sons, 2011. ISBN 978-0-470-40548-2.</w:delText>
                </w:r>
              </w:del>
            </w:ins>
          </w:p>
          <w:p w:rsidR="00486E27" w:rsidDel="004B7F89" w:rsidRDefault="00486E27" w:rsidP="00486E27">
            <w:pPr>
              <w:jc w:val="both"/>
              <w:rPr>
                <w:ins w:id="1025" w:author="Trefilová Pavla" w:date="2018-08-29T12:04:00Z"/>
                <w:del w:id="1026" w:author="Michal Pilík" w:date="2018-08-30T16:39:00Z"/>
              </w:rPr>
            </w:pPr>
            <w:ins w:id="1027" w:author="Trefilová Pavla" w:date="2018-08-29T12:04:00Z">
              <w:del w:id="1028" w:author="Michal Pilík" w:date="2018-08-30T16:39:00Z">
                <w:r w:rsidDel="004B7F89">
                  <w:delText xml:space="preserve">SALVENDY, G. </w:delText>
                </w:r>
                <w:r w:rsidRPr="00326A66" w:rsidDel="004B7F89">
                  <w:rPr>
                    <w:i/>
                  </w:rPr>
                  <w:delText>Handbook of Industrial Engineering. Institute of Industrial Engineers</w:delText>
                </w:r>
                <w:r w:rsidDel="004B7F89">
                  <w:rPr>
                    <w:i/>
                  </w:rPr>
                  <w:delText>.</w:delText>
                </w:r>
                <w:r w:rsidDel="004B7F89">
                  <w:delText xml:space="preserve"> John Wiley</w:delText>
                </w:r>
                <w:r w:rsidDel="004B7F89">
                  <w:rPr>
                    <w:lang w:val="en-GB"/>
                  </w:rPr>
                  <w:delText>&amp;</w:delText>
                </w:r>
                <w:r w:rsidDel="004B7F89">
                  <w:delText>Sons, 2001. ISBN 0-471-33057-4.</w:delText>
                </w:r>
              </w:del>
            </w:ins>
          </w:p>
          <w:p w:rsidR="00486E27" w:rsidRPr="00FF2CF0" w:rsidDel="004B7F89" w:rsidRDefault="00486E27" w:rsidP="00486E27">
            <w:pPr>
              <w:jc w:val="both"/>
              <w:rPr>
                <w:ins w:id="1029" w:author="Trefilová Pavla" w:date="2018-08-29T12:04:00Z"/>
                <w:del w:id="1030" w:author="Michal Pilík" w:date="2018-08-30T16:39:00Z"/>
                <w:b/>
              </w:rPr>
            </w:pPr>
            <w:ins w:id="1031" w:author="Trefilová Pavla" w:date="2018-08-29T12:04:00Z">
              <w:del w:id="1032" w:author="Michal Pilík" w:date="2018-08-30T16:39:00Z">
                <w:r w:rsidRPr="00FF2CF0" w:rsidDel="004B7F89">
                  <w:rPr>
                    <w:b/>
                  </w:rPr>
                  <w:delText>Doporučená literatura:</w:delText>
                </w:r>
              </w:del>
            </w:ins>
          </w:p>
          <w:p w:rsidR="00486E27" w:rsidDel="004B7F89" w:rsidRDefault="00486E27" w:rsidP="00486E27">
            <w:pPr>
              <w:jc w:val="both"/>
              <w:rPr>
                <w:ins w:id="1033" w:author="Trefilová Pavla" w:date="2018-08-29T12:04:00Z"/>
                <w:del w:id="1034" w:author="Michal Pilík" w:date="2018-08-30T16:39:00Z"/>
              </w:rPr>
            </w:pPr>
            <w:ins w:id="1035" w:author="Trefilová Pavla" w:date="2018-08-29T12:04:00Z">
              <w:del w:id="1036" w:author="Michal Pilík" w:date="2018-08-30T16:39:00Z">
                <w:r w:rsidDel="004B7F89">
                  <w:delText xml:space="preserve">WASSON, CH.S. </w:delText>
                </w:r>
                <w:r w:rsidRPr="00326A66" w:rsidDel="004B7F89">
                  <w:rPr>
                    <w:i/>
                  </w:rPr>
                  <w:delText>System Engineering – Analysis, Design and Development</w:delText>
                </w:r>
                <w:r w:rsidDel="004B7F89">
                  <w:delText>. Wiley</w:delText>
                </w:r>
                <w:r w:rsidDel="004B7F89">
                  <w:rPr>
                    <w:lang w:val="en-GB"/>
                  </w:rPr>
                  <w:delText>&amp;</w:delText>
                </w:r>
                <w:r w:rsidDel="004B7F89">
                  <w:delText>Son, 2004. ISBN 978-1-118-44226</w:delText>
                </w:r>
              </w:del>
            </w:ins>
          </w:p>
          <w:p w:rsidR="00486E27" w:rsidDel="004B7F89" w:rsidRDefault="00486E27" w:rsidP="00486E27">
            <w:pPr>
              <w:jc w:val="both"/>
              <w:rPr>
                <w:ins w:id="1037" w:author="Trefilová Pavla" w:date="2018-08-29T12:04:00Z"/>
                <w:del w:id="1038" w:author="Michal Pilík" w:date="2018-08-30T16:39:00Z"/>
              </w:rPr>
            </w:pPr>
            <w:ins w:id="1039" w:author="Trefilová Pavla" w:date="2018-08-29T12:04:00Z">
              <w:del w:id="1040" w:author="Michal Pilík" w:date="2018-08-30T16:39:00Z">
                <w:r w:rsidDel="004B7F89">
                  <w:delText xml:space="preserve">JAMSHIDI, M. </w:delText>
                </w:r>
                <w:r w:rsidRPr="00326A66" w:rsidDel="004B7F89">
                  <w:rPr>
                    <w:i/>
                  </w:rPr>
                  <w:delText>Systems of Systems Engineering – Principles and Applications</w:delText>
                </w:r>
                <w:r w:rsidDel="004B7F89">
                  <w:delText>. CRC Press, 2009. ISBN 978-1-4200-6588-6.</w:delText>
                </w:r>
              </w:del>
            </w:ins>
          </w:p>
          <w:p w:rsidR="00486E27" w:rsidDel="004B7F89" w:rsidRDefault="00486E27" w:rsidP="00486E27">
            <w:pPr>
              <w:jc w:val="both"/>
              <w:rPr>
                <w:ins w:id="1041" w:author="Trefilová Pavla" w:date="2018-08-29T12:04:00Z"/>
                <w:del w:id="1042" w:author="Michal Pilík" w:date="2018-08-30T16:39:00Z"/>
              </w:rPr>
            </w:pPr>
            <w:ins w:id="1043" w:author="Trefilová Pavla" w:date="2018-08-29T12:04:00Z">
              <w:del w:id="1044" w:author="Michal Pilík" w:date="2018-08-30T16:39:00Z">
                <w:r w:rsidDel="004B7F89">
                  <w:delText xml:space="preserve">MAIER, M.W., RECHTIN, E. </w:delText>
                </w:r>
                <w:r w:rsidRPr="00326A66" w:rsidDel="004B7F89">
                  <w:rPr>
                    <w:i/>
                  </w:rPr>
                  <w:delText>The Art of Systems Architecting</w:delText>
                </w:r>
                <w:r w:rsidDel="004B7F89">
                  <w:delText>. CRC Press, 2009. ISBN 978-1-4200-7914-5.</w:delText>
                </w:r>
              </w:del>
            </w:ins>
          </w:p>
          <w:p w:rsidR="00486E27" w:rsidRDefault="00486E27" w:rsidP="00486E27">
            <w:pPr>
              <w:jc w:val="both"/>
              <w:rPr>
                <w:ins w:id="1045" w:author="Trefilová Pavla" w:date="2018-08-29T12:04:00Z"/>
              </w:rPr>
            </w:pPr>
            <w:ins w:id="1046" w:author="Trefilová Pavla" w:date="2018-08-29T12:04:00Z">
              <w:del w:id="1047" w:author="Michal Pilík" w:date="2018-08-30T16:39:00Z">
                <w:r w:rsidRPr="00844B69" w:rsidDel="004B7F89">
                  <w:rPr>
                    <w:bCs/>
                    <w:lang w:val="sk-SK" w:eastAsia="sk-SK"/>
                  </w:rPr>
                  <w:delText>ZANDIN,</w:delText>
                </w:r>
                <w:r w:rsidDel="004B7F89">
                  <w:rPr>
                    <w:bCs/>
                    <w:lang w:val="sk-SK" w:eastAsia="sk-SK"/>
                  </w:rPr>
                  <w:delText xml:space="preserve"> </w:delText>
                </w:r>
                <w:r w:rsidRPr="00844B69" w:rsidDel="004B7F89">
                  <w:rPr>
                    <w:bCs/>
                    <w:lang w:val="sk-SK" w:eastAsia="sk-SK"/>
                  </w:rPr>
                  <w:delText xml:space="preserve">B.K. </w:delText>
                </w:r>
                <w:r w:rsidRPr="00326A66" w:rsidDel="004B7F89">
                  <w:rPr>
                    <w:bCs/>
                    <w:i/>
                    <w:lang w:val="sk-SK" w:eastAsia="sk-SK"/>
                  </w:rPr>
                  <w:delText>Maynard’s Industrial Engineering Handbook</w:delText>
                </w:r>
                <w:r w:rsidRPr="00844B69" w:rsidDel="004B7F89">
                  <w:rPr>
                    <w:bCs/>
                    <w:lang w:val="sk-SK" w:eastAsia="sk-SK"/>
                  </w:rPr>
                  <w:delText>. McGraw-Hill Publishing, 2001</w:delText>
                </w:r>
                <w:r w:rsidDel="004B7F89">
                  <w:rPr>
                    <w:bCs/>
                    <w:lang w:val="sk-SK" w:eastAsia="sk-SK"/>
                  </w:rPr>
                  <w:delText>.</w:delText>
                </w:r>
                <w:r w:rsidRPr="00844B69" w:rsidDel="004B7F89">
                  <w:rPr>
                    <w:bCs/>
                    <w:lang w:val="sk-SK" w:eastAsia="sk-SK"/>
                  </w:rPr>
                  <w:delText xml:space="preserve"> ISBN 0-07-041102-6</w:delText>
                </w:r>
                <w:r w:rsidDel="004B7F89">
                  <w:rPr>
                    <w:bCs/>
                    <w:lang w:val="sk-SK" w:eastAsia="sk-SK"/>
                  </w:rPr>
                  <w:delText>.</w:delText>
                </w:r>
              </w:del>
            </w:ins>
          </w:p>
        </w:tc>
      </w:tr>
      <w:tr w:rsidR="009276D6" w:rsidTr="00C35CA9">
        <w:trPr>
          <w:ins w:id="1048" w:author="Trefilová Pavla" w:date="2018-08-29T12:04: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276D6" w:rsidRDefault="009276D6" w:rsidP="00C35CA9">
            <w:pPr>
              <w:jc w:val="center"/>
              <w:rPr>
                <w:ins w:id="1049" w:author="Trefilová Pavla" w:date="2018-08-29T12:04:00Z"/>
                <w:b/>
              </w:rPr>
            </w:pPr>
            <w:ins w:id="1050" w:author="Trefilová Pavla" w:date="2018-08-29T12:04:00Z">
              <w:r>
                <w:rPr>
                  <w:b/>
                </w:rPr>
                <w:t>Informace ke kombinované nebo distanční formě</w:t>
              </w:r>
            </w:ins>
          </w:p>
        </w:tc>
      </w:tr>
      <w:tr w:rsidR="009276D6" w:rsidTr="00C35CA9">
        <w:trPr>
          <w:ins w:id="1051" w:author="Trefilová Pavla" w:date="2018-08-29T12:04:00Z"/>
        </w:trPr>
        <w:tc>
          <w:tcPr>
            <w:tcW w:w="4787" w:type="dxa"/>
            <w:gridSpan w:val="3"/>
            <w:tcBorders>
              <w:top w:val="single" w:sz="2" w:space="0" w:color="auto"/>
            </w:tcBorders>
            <w:shd w:val="clear" w:color="auto" w:fill="F7CAAC"/>
          </w:tcPr>
          <w:p w:rsidR="009276D6" w:rsidRDefault="009276D6" w:rsidP="00C35CA9">
            <w:pPr>
              <w:jc w:val="both"/>
              <w:rPr>
                <w:ins w:id="1052" w:author="Trefilová Pavla" w:date="2018-08-29T12:04:00Z"/>
              </w:rPr>
            </w:pPr>
            <w:ins w:id="1053" w:author="Trefilová Pavla" w:date="2018-08-29T12:04:00Z">
              <w:r>
                <w:rPr>
                  <w:b/>
                </w:rPr>
                <w:t>Rozsah konzultací (soustředění)</w:t>
              </w:r>
            </w:ins>
          </w:p>
        </w:tc>
        <w:tc>
          <w:tcPr>
            <w:tcW w:w="889" w:type="dxa"/>
            <w:tcBorders>
              <w:top w:val="single" w:sz="2" w:space="0" w:color="auto"/>
            </w:tcBorders>
          </w:tcPr>
          <w:p w:rsidR="009276D6" w:rsidRDefault="009276D6" w:rsidP="00C35CA9">
            <w:pPr>
              <w:jc w:val="both"/>
              <w:rPr>
                <w:ins w:id="1054" w:author="Trefilová Pavla" w:date="2018-08-29T12:04:00Z"/>
              </w:rPr>
            </w:pPr>
            <w:ins w:id="1055" w:author="Trefilová Pavla" w:date="2018-08-29T12:04:00Z">
              <w:r>
                <w:t>15</w:t>
              </w:r>
            </w:ins>
          </w:p>
        </w:tc>
        <w:tc>
          <w:tcPr>
            <w:tcW w:w="4179" w:type="dxa"/>
            <w:gridSpan w:val="4"/>
            <w:tcBorders>
              <w:top w:val="single" w:sz="2" w:space="0" w:color="auto"/>
            </w:tcBorders>
            <w:shd w:val="clear" w:color="auto" w:fill="F7CAAC"/>
          </w:tcPr>
          <w:p w:rsidR="009276D6" w:rsidRDefault="009276D6" w:rsidP="00C35CA9">
            <w:pPr>
              <w:jc w:val="both"/>
              <w:rPr>
                <w:ins w:id="1056" w:author="Trefilová Pavla" w:date="2018-08-29T12:04:00Z"/>
                <w:b/>
              </w:rPr>
            </w:pPr>
            <w:ins w:id="1057" w:author="Trefilová Pavla" w:date="2018-08-29T12:04:00Z">
              <w:r>
                <w:rPr>
                  <w:b/>
                </w:rPr>
                <w:t xml:space="preserve">hodin </w:t>
              </w:r>
            </w:ins>
          </w:p>
        </w:tc>
      </w:tr>
      <w:tr w:rsidR="009276D6" w:rsidTr="00C35CA9">
        <w:trPr>
          <w:ins w:id="1058" w:author="Trefilová Pavla" w:date="2018-08-29T12:04:00Z"/>
        </w:trPr>
        <w:tc>
          <w:tcPr>
            <w:tcW w:w="9855" w:type="dxa"/>
            <w:gridSpan w:val="8"/>
            <w:shd w:val="clear" w:color="auto" w:fill="F7CAAC"/>
          </w:tcPr>
          <w:p w:rsidR="009276D6" w:rsidRDefault="009276D6" w:rsidP="00C35CA9">
            <w:pPr>
              <w:jc w:val="both"/>
              <w:rPr>
                <w:ins w:id="1059" w:author="Trefilová Pavla" w:date="2018-08-29T12:04:00Z"/>
                <w:b/>
              </w:rPr>
            </w:pPr>
            <w:ins w:id="1060" w:author="Trefilová Pavla" w:date="2018-08-29T12:04:00Z">
              <w:r>
                <w:rPr>
                  <w:b/>
                </w:rPr>
                <w:t>Informace o způsobu kontaktu s vyučujícím</w:t>
              </w:r>
            </w:ins>
          </w:p>
        </w:tc>
      </w:tr>
      <w:tr w:rsidR="009276D6" w:rsidTr="00C35CA9">
        <w:trPr>
          <w:trHeight w:val="611"/>
          <w:ins w:id="1061" w:author="Trefilová Pavla" w:date="2018-08-29T12:04:00Z"/>
        </w:trPr>
        <w:tc>
          <w:tcPr>
            <w:tcW w:w="9855" w:type="dxa"/>
            <w:gridSpan w:val="8"/>
          </w:tcPr>
          <w:p w:rsidR="009276D6" w:rsidRDefault="009276D6" w:rsidP="00C35CA9">
            <w:pPr>
              <w:jc w:val="both"/>
              <w:rPr>
                <w:ins w:id="1062" w:author="Trefilová Pavla" w:date="2018-08-29T12:04:00Z"/>
              </w:rPr>
            </w:pPr>
            <w:ins w:id="1063" w:author="Trefilová Pavla" w:date="2018-08-29T12:04:00Z">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tc>
      </w:tr>
    </w:tbl>
    <w:p w:rsidR="009276D6" w:rsidRDefault="009276D6">
      <w:pPr>
        <w:rPr>
          <w:ins w:id="1064" w:author="Trefilová Pavla" w:date="2018-08-29T12:04:00Z"/>
        </w:rPr>
      </w:pPr>
    </w:p>
    <w:p w:rsidR="009276D6" w:rsidRDefault="009276D6">
      <w:pPr>
        <w:rPr>
          <w:ins w:id="1065" w:author="Trefilová Pavla" w:date="2018-08-29T12:04:00Z"/>
        </w:rPr>
      </w:pPr>
    </w:p>
    <w:p w:rsidR="009276D6" w:rsidRDefault="009276D6">
      <w:pPr>
        <w:rPr>
          <w:ins w:id="1066" w:author="Trefilová Pavla" w:date="2018-08-29T12:04:00Z"/>
        </w:rPr>
      </w:pPr>
    </w:p>
    <w:p w:rsidR="009276D6" w:rsidDel="009276D6" w:rsidRDefault="009276D6">
      <w:pPr>
        <w:rPr>
          <w:del w:id="1067" w:author="Trefilová Pavla" w:date="2018-08-29T12:05:00Z"/>
        </w:rPr>
      </w:pP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980"/>
        <w:gridCol w:w="539"/>
        <w:gridCol w:w="878"/>
      </w:tblGrid>
      <w:tr w:rsidR="0071110B" w:rsidDel="009276D6" w:rsidTr="00F91E5A">
        <w:trPr>
          <w:trHeight w:val="269"/>
          <w:del w:id="1068" w:author="Trefilová Pavla" w:date="2018-08-29T12:05:00Z"/>
        </w:trPr>
        <w:tc>
          <w:tcPr>
            <w:tcW w:w="9889" w:type="dxa"/>
            <w:gridSpan w:val="8"/>
            <w:tcBorders>
              <w:top w:val="single" w:sz="4" w:space="0" w:color="auto"/>
              <w:left w:val="single" w:sz="4" w:space="0" w:color="auto"/>
              <w:bottom w:val="single" w:sz="4" w:space="0" w:color="auto"/>
              <w:right w:val="single" w:sz="4" w:space="0" w:color="auto"/>
            </w:tcBorders>
            <w:shd w:val="clear" w:color="auto" w:fill="BDD6EE"/>
          </w:tcPr>
          <w:p w:rsidR="0071110B" w:rsidRPr="00D14A8B" w:rsidDel="009276D6" w:rsidRDefault="0071110B" w:rsidP="00C109A7">
            <w:pPr>
              <w:jc w:val="both"/>
              <w:rPr>
                <w:del w:id="1069" w:author="Trefilová Pavla" w:date="2018-08-29T12:05:00Z"/>
              </w:rPr>
            </w:pPr>
            <w:del w:id="1070" w:author="Trefilová Pavla" w:date="2018-08-29T12:05:00Z">
              <w:r w:rsidDel="009276D6">
                <w:br w:type="page"/>
              </w:r>
              <w:r w:rsidDel="009276D6">
                <w:rPr>
                  <w:b/>
                  <w:sz w:val="28"/>
                </w:rPr>
                <w:delText>B-III – Charakteristika studijního předmětu</w:delText>
              </w:r>
            </w:del>
          </w:p>
        </w:tc>
      </w:tr>
      <w:tr w:rsidR="0071110B" w:rsidDel="009276D6" w:rsidTr="00F91E5A">
        <w:trPr>
          <w:del w:id="1071" w:author="Trefilová Pavla" w:date="2018-08-29T12:05:00Z"/>
        </w:trPr>
        <w:tc>
          <w:tcPr>
            <w:tcW w:w="3086" w:type="dxa"/>
            <w:tcBorders>
              <w:top w:val="double" w:sz="4" w:space="0" w:color="auto"/>
            </w:tcBorders>
            <w:shd w:val="clear" w:color="auto" w:fill="F7CAAC"/>
          </w:tcPr>
          <w:p w:rsidR="0071110B" w:rsidDel="009276D6" w:rsidRDefault="0071110B" w:rsidP="00C109A7">
            <w:pPr>
              <w:jc w:val="both"/>
              <w:rPr>
                <w:del w:id="1072" w:author="Trefilová Pavla" w:date="2018-08-29T12:05:00Z"/>
                <w:b/>
              </w:rPr>
            </w:pPr>
            <w:del w:id="1073" w:author="Trefilová Pavla" w:date="2018-08-29T12:05:00Z">
              <w:r w:rsidDel="009276D6">
                <w:rPr>
                  <w:b/>
                </w:rPr>
                <w:delText>Název studijního předmětu</w:delText>
              </w:r>
            </w:del>
          </w:p>
        </w:tc>
        <w:tc>
          <w:tcPr>
            <w:tcW w:w="6803" w:type="dxa"/>
            <w:gridSpan w:val="7"/>
            <w:tcBorders>
              <w:top w:val="double" w:sz="4" w:space="0" w:color="auto"/>
            </w:tcBorders>
          </w:tcPr>
          <w:p w:rsidR="0071110B" w:rsidDel="009276D6" w:rsidRDefault="0071110B" w:rsidP="00C109A7">
            <w:pPr>
              <w:jc w:val="both"/>
              <w:rPr>
                <w:del w:id="1074" w:author="Trefilová Pavla" w:date="2018-08-29T12:05:00Z"/>
              </w:rPr>
            </w:pPr>
            <w:del w:id="1075" w:author="Trefilová Pavla" w:date="2018-08-29T12:05:00Z">
              <w:r w:rsidRPr="00EF4B69" w:rsidDel="009276D6">
                <w:rPr>
                  <w:rStyle w:val="FontStyle18"/>
                  <w:sz w:val="20"/>
                </w:rPr>
                <w:delText>Logistické koncepty</w:delText>
              </w:r>
            </w:del>
          </w:p>
        </w:tc>
      </w:tr>
      <w:tr w:rsidR="0071110B" w:rsidDel="009276D6" w:rsidTr="00F91E5A">
        <w:trPr>
          <w:del w:id="1076" w:author="Trefilová Pavla" w:date="2018-08-29T12:05:00Z"/>
        </w:trPr>
        <w:tc>
          <w:tcPr>
            <w:tcW w:w="3086" w:type="dxa"/>
            <w:shd w:val="clear" w:color="auto" w:fill="F7CAAC"/>
          </w:tcPr>
          <w:p w:rsidR="0071110B" w:rsidDel="009276D6" w:rsidRDefault="0071110B" w:rsidP="00C109A7">
            <w:pPr>
              <w:jc w:val="both"/>
              <w:rPr>
                <w:del w:id="1077" w:author="Trefilová Pavla" w:date="2018-08-29T12:05:00Z"/>
                <w:b/>
              </w:rPr>
            </w:pPr>
            <w:del w:id="1078" w:author="Trefilová Pavla" w:date="2018-08-29T12:05:00Z">
              <w:r w:rsidDel="009276D6">
                <w:rPr>
                  <w:b/>
                </w:rPr>
                <w:delText>Typ předmětu</w:delText>
              </w:r>
            </w:del>
          </w:p>
        </w:tc>
        <w:tc>
          <w:tcPr>
            <w:tcW w:w="3406" w:type="dxa"/>
            <w:gridSpan w:val="4"/>
          </w:tcPr>
          <w:p w:rsidR="0071110B" w:rsidDel="009276D6" w:rsidRDefault="0071110B" w:rsidP="00C109A7">
            <w:pPr>
              <w:jc w:val="both"/>
              <w:rPr>
                <w:del w:id="1079" w:author="Trefilová Pavla" w:date="2018-08-29T12:05:00Z"/>
              </w:rPr>
            </w:pPr>
            <w:del w:id="1080" w:author="Trefilová Pavla" w:date="2018-08-29T12:05:00Z">
              <w:r w:rsidRPr="009C11F1" w:rsidDel="009276D6">
                <w:delText>povinný „P</w:delText>
              </w:r>
              <w:r w:rsidDel="009276D6">
                <w:delText>Z</w:delText>
              </w:r>
              <w:r w:rsidRPr="009C11F1" w:rsidDel="009276D6">
                <w:delText>“</w:delText>
              </w:r>
            </w:del>
          </w:p>
        </w:tc>
        <w:tc>
          <w:tcPr>
            <w:tcW w:w="2519" w:type="dxa"/>
            <w:gridSpan w:val="2"/>
            <w:shd w:val="clear" w:color="auto" w:fill="F7CAAC"/>
          </w:tcPr>
          <w:p w:rsidR="0071110B" w:rsidDel="009276D6" w:rsidRDefault="0071110B" w:rsidP="008B3C90">
            <w:pPr>
              <w:jc w:val="both"/>
              <w:rPr>
                <w:del w:id="1081" w:author="Trefilová Pavla" w:date="2018-08-29T12:05:00Z"/>
              </w:rPr>
            </w:pPr>
            <w:del w:id="1082" w:author="Trefilová Pavla" w:date="2018-08-29T12:05:00Z">
              <w:r w:rsidDel="009276D6">
                <w:rPr>
                  <w:b/>
                </w:rPr>
                <w:delText>doporučený ročník/ semestr</w:delText>
              </w:r>
            </w:del>
          </w:p>
        </w:tc>
        <w:tc>
          <w:tcPr>
            <w:tcW w:w="878" w:type="dxa"/>
          </w:tcPr>
          <w:p w:rsidR="0071110B" w:rsidDel="009276D6" w:rsidRDefault="002A0DB1" w:rsidP="0071110B">
            <w:pPr>
              <w:jc w:val="both"/>
              <w:rPr>
                <w:del w:id="1083" w:author="Trefilová Pavla" w:date="2018-08-29T12:05:00Z"/>
              </w:rPr>
            </w:pPr>
            <w:del w:id="1084" w:author="Trefilová Pavla" w:date="2018-08-29T12:05:00Z">
              <w:r w:rsidDel="009276D6">
                <w:delText>2</w:delText>
              </w:r>
              <w:r w:rsidR="00E6784B" w:rsidDel="009276D6">
                <w:delText>/Z</w:delText>
              </w:r>
            </w:del>
          </w:p>
        </w:tc>
      </w:tr>
      <w:tr w:rsidR="0071110B" w:rsidDel="009276D6" w:rsidTr="00F91E5A">
        <w:trPr>
          <w:del w:id="1085" w:author="Trefilová Pavla" w:date="2018-08-29T12:05:00Z"/>
        </w:trPr>
        <w:tc>
          <w:tcPr>
            <w:tcW w:w="3086" w:type="dxa"/>
            <w:shd w:val="clear" w:color="auto" w:fill="F7CAAC"/>
          </w:tcPr>
          <w:p w:rsidR="0071110B" w:rsidDel="009276D6" w:rsidRDefault="0071110B" w:rsidP="00C109A7">
            <w:pPr>
              <w:jc w:val="both"/>
              <w:rPr>
                <w:del w:id="1086" w:author="Trefilová Pavla" w:date="2018-08-29T12:05:00Z"/>
                <w:b/>
              </w:rPr>
            </w:pPr>
            <w:del w:id="1087" w:author="Trefilová Pavla" w:date="2018-08-29T12:05:00Z">
              <w:r w:rsidDel="009276D6">
                <w:rPr>
                  <w:b/>
                </w:rPr>
                <w:delText>Rozsah studijního předmětu</w:delText>
              </w:r>
            </w:del>
          </w:p>
        </w:tc>
        <w:tc>
          <w:tcPr>
            <w:tcW w:w="1701" w:type="dxa"/>
            <w:gridSpan w:val="2"/>
          </w:tcPr>
          <w:p w:rsidR="0071110B" w:rsidDel="009276D6" w:rsidRDefault="0071110B" w:rsidP="00C109A7">
            <w:pPr>
              <w:jc w:val="both"/>
              <w:rPr>
                <w:del w:id="1088" w:author="Trefilová Pavla" w:date="2018-08-29T12:05:00Z"/>
              </w:rPr>
            </w:pPr>
            <w:del w:id="1089" w:author="Trefilová Pavla" w:date="2018-08-29T12:05:00Z">
              <w:r w:rsidDel="009276D6">
                <w:delText>15p</w:delText>
              </w:r>
            </w:del>
          </w:p>
        </w:tc>
        <w:tc>
          <w:tcPr>
            <w:tcW w:w="889" w:type="dxa"/>
            <w:shd w:val="clear" w:color="auto" w:fill="F7CAAC"/>
          </w:tcPr>
          <w:p w:rsidR="0071110B" w:rsidDel="009276D6" w:rsidRDefault="0071110B" w:rsidP="00C109A7">
            <w:pPr>
              <w:jc w:val="both"/>
              <w:rPr>
                <w:del w:id="1090" w:author="Trefilová Pavla" w:date="2018-08-29T12:05:00Z"/>
                <w:b/>
              </w:rPr>
            </w:pPr>
            <w:del w:id="1091" w:author="Trefilová Pavla" w:date="2018-08-29T12:05:00Z">
              <w:r w:rsidDel="009276D6">
                <w:rPr>
                  <w:b/>
                </w:rPr>
                <w:delText xml:space="preserve">hod. </w:delText>
              </w:r>
            </w:del>
          </w:p>
        </w:tc>
        <w:tc>
          <w:tcPr>
            <w:tcW w:w="816" w:type="dxa"/>
          </w:tcPr>
          <w:p w:rsidR="0071110B" w:rsidDel="009276D6" w:rsidRDefault="0071110B" w:rsidP="00C109A7">
            <w:pPr>
              <w:jc w:val="both"/>
              <w:rPr>
                <w:del w:id="1092" w:author="Trefilová Pavla" w:date="2018-08-29T12:05:00Z"/>
              </w:rPr>
            </w:pPr>
            <w:del w:id="1093" w:author="Trefilová Pavla" w:date="2018-08-29T12:05:00Z">
              <w:r w:rsidDel="009276D6">
                <w:delText>15</w:delText>
              </w:r>
            </w:del>
          </w:p>
        </w:tc>
        <w:tc>
          <w:tcPr>
            <w:tcW w:w="1980" w:type="dxa"/>
            <w:shd w:val="clear" w:color="auto" w:fill="F7CAAC"/>
          </w:tcPr>
          <w:p w:rsidR="0071110B" w:rsidDel="009276D6" w:rsidRDefault="0071110B" w:rsidP="00C109A7">
            <w:pPr>
              <w:jc w:val="both"/>
              <w:rPr>
                <w:del w:id="1094" w:author="Trefilová Pavla" w:date="2018-08-29T12:05:00Z"/>
                <w:b/>
              </w:rPr>
            </w:pPr>
            <w:del w:id="1095" w:author="Trefilová Pavla" w:date="2018-08-29T12:05:00Z">
              <w:r w:rsidDel="009276D6">
                <w:rPr>
                  <w:b/>
                </w:rPr>
                <w:delText>kreditů</w:delText>
              </w:r>
            </w:del>
          </w:p>
        </w:tc>
        <w:tc>
          <w:tcPr>
            <w:tcW w:w="1417" w:type="dxa"/>
            <w:gridSpan w:val="2"/>
          </w:tcPr>
          <w:p w:rsidR="0071110B" w:rsidDel="009276D6" w:rsidRDefault="0071110B" w:rsidP="00C109A7">
            <w:pPr>
              <w:jc w:val="both"/>
              <w:rPr>
                <w:del w:id="1096" w:author="Trefilová Pavla" w:date="2018-08-29T12:05:00Z"/>
              </w:rPr>
            </w:pPr>
          </w:p>
        </w:tc>
      </w:tr>
      <w:tr w:rsidR="0071110B" w:rsidDel="009276D6" w:rsidTr="00F91E5A">
        <w:trPr>
          <w:del w:id="1097" w:author="Trefilová Pavla" w:date="2018-08-29T12:05:00Z"/>
        </w:trPr>
        <w:tc>
          <w:tcPr>
            <w:tcW w:w="3086" w:type="dxa"/>
            <w:shd w:val="clear" w:color="auto" w:fill="F7CAAC"/>
          </w:tcPr>
          <w:p w:rsidR="0071110B" w:rsidDel="009276D6" w:rsidRDefault="0071110B" w:rsidP="00C109A7">
            <w:pPr>
              <w:jc w:val="both"/>
              <w:rPr>
                <w:del w:id="1098" w:author="Trefilová Pavla" w:date="2018-08-29T12:05:00Z"/>
                <w:b/>
                <w:sz w:val="22"/>
              </w:rPr>
            </w:pPr>
            <w:del w:id="1099" w:author="Trefilová Pavla" w:date="2018-08-29T12:05:00Z">
              <w:r w:rsidDel="009276D6">
                <w:rPr>
                  <w:b/>
                </w:rPr>
                <w:delText>Prerekvizity, korekvizity, ekvivalence</w:delText>
              </w:r>
            </w:del>
          </w:p>
        </w:tc>
        <w:tc>
          <w:tcPr>
            <w:tcW w:w="6803" w:type="dxa"/>
            <w:gridSpan w:val="7"/>
          </w:tcPr>
          <w:p w:rsidR="0071110B" w:rsidDel="009276D6" w:rsidRDefault="0071110B" w:rsidP="00C109A7">
            <w:pPr>
              <w:jc w:val="both"/>
              <w:rPr>
                <w:del w:id="1100" w:author="Trefilová Pavla" w:date="2018-08-29T12:05:00Z"/>
              </w:rPr>
            </w:pPr>
          </w:p>
        </w:tc>
      </w:tr>
      <w:tr w:rsidR="0071110B" w:rsidDel="009276D6" w:rsidTr="00F91E5A">
        <w:trPr>
          <w:del w:id="1101" w:author="Trefilová Pavla" w:date="2018-08-29T12:05:00Z"/>
        </w:trPr>
        <w:tc>
          <w:tcPr>
            <w:tcW w:w="3086" w:type="dxa"/>
            <w:shd w:val="clear" w:color="auto" w:fill="F7CAAC"/>
          </w:tcPr>
          <w:p w:rsidR="0071110B" w:rsidDel="009276D6" w:rsidRDefault="0071110B" w:rsidP="00C109A7">
            <w:pPr>
              <w:jc w:val="both"/>
              <w:rPr>
                <w:del w:id="1102" w:author="Trefilová Pavla" w:date="2018-08-29T12:05:00Z"/>
                <w:b/>
              </w:rPr>
            </w:pPr>
            <w:del w:id="1103" w:author="Trefilová Pavla" w:date="2018-08-29T12:05:00Z">
              <w:r w:rsidDel="009276D6">
                <w:rPr>
                  <w:b/>
                </w:rPr>
                <w:delText>Způsob ověření studijních výsledků</w:delText>
              </w:r>
            </w:del>
          </w:p>
        </w:tc>
        <w:tc>
          <w:tcPr>
            <w:tcW w:w="3406" w:type="dxa"/>
            <w:gridSpan w:val="4"/>
          </w:tcPr>
          <w:p w:rsidR="0071110B" w:rsidDel="009276D6" w:rsidRDefault="001C39F0" w:rsidP="001C39F0">
            <w:pPr>
              <w:jc w:val="both"/>
              <w:rPr>
                <w:del w:id="1104" w:author="Trefilová Pavla" w:date="2018-08-29T12:05:00Z"/>
              </w:rPr>
            </w:pPr>
            <w:del w:id="1105" w:author="Trefilová Pavla" w:date="2018-08-29T12:05:00Z">
              <w:r w:rsidDel="009276D6">
                <w:delText xml:space="preserve">Ústní zkouška formou kolokvia </w:delText>
              </w:r>
              <w:r w:rsidR="002A0DB1" w:rsidDel="009276D6">
                <w:delText>k</w:delText>
              </w:r>
              <w:r w:rsidDel="009276D6">
                <w:delText xml:space="preserve"> </w:delText>
              </w:r>
              <w:r w:rsidR="0071110B" w:rsidDel="009276D6">
                <w:delText>zadaným úkolům.</w:delText>
              </w:r>
            </w:del>
          </w:p>
        </w:tc>
        <w:tc>
          <w:tcPr>
            <w:tcW w:w="1980" w:type="dxa"/>
            <w:shd w:val="clear" w:color="auto" w:fill="F7CAAC"/>
          </w:tcPr>
          <w:p w:rsidR="0071110B" w:rsidDel="009276D6" w:rsidRDefault="0071110B" w:rsidP="00C109A7">
            <w:pPr>
              <w:jc w:val="both"/>
              <w:rPr>
                <w:del w:id="1106" w:author="Trefilová Pavla" w:date="2018-08-29T12:05:00Z"/>
                <w:b/>
              </w:rPr>
            </w:pPr>
            <w:del w:id="1107" w:author="Trefilová Pavla" w:date="2018-08-29T12:05:00Z">
              <w:r w:rsidDel="009276D6">
                <w:rPr>
                  <w:b/>
                </w:rPr>
                <w:delText>Forma výuky</w:delText>
              </w:r>
            </w:del>
          </w:p>
        </w:tc>
        <w:tc>
          <w:tcPr>
            <w:tcW w:w="1417" w:type="dxa"/>
            <w:gridSpan w:val="2"/>
          </w:tcPr>
          <w:p w:rsidR="0071110B" w:rsidDel="009276D6" w:rsidRDefault="002A0DB1" w:rsidP="0071110B">
            <w:pPr>
              <w:jc w:val="both"/>
              <w:rPr>
                <w:del w:id="1108" w:author="Trefilová Pavla" w:date="2018-08-29T12:05:00Z"/>
              </w:rPr>
            </w:pPr>
            <w:del w:id="1109" w:author="Trefilová Pavla" w:date="2018-08-29T12:05:00Z">
              <w:r w:rsidDel="009276D6">
                <w:delText>přednáška</w:delText>
              </w:r>
            </w:del>
          </w:p>
        </w:tc>
      </w:tr>
      <w:tr w:rsidR="0071110B" w:rsidDel="009276D6" w:rsidTr="00F91E5A">
        <w:trPr>
          <w:del w:id="1110" w:author="Trefilová Pavla" w:date="2018-08-29T12:05:00Z"/>
        </w:trPr>
        <w:tc>
          <w:tcPr>
            <w:tcW w:w="3086" w:type="dxa"/>
            <w:shd w:val="clear" w:color="auto" w:fill="F7CAAC"/>
          </w:tcPr>
          <w:p w:rsidR="0071110B" w:rsidDel="009276D6" w:rsidRDefault="0071110B" w:rsidP="00C109A7">
            <w:pPr>
              <w:jc w:val="both"/>
              <w:rPr>
                <w:del w:id="1111" w:author="Trefilová Pavla" w:date="2018-08-29T12:05:00Z"/>
                <w:b/>
              </w:rPr>
            </w:pPr>
            <w:del w:id="1112" w:author="Trefilová Pavla" w:date="2018-08-29T12:05:00Z">
              <w:r w:rsidDel="009276D6">
                <w:rPr>
                  <w:b/>
                </w:rPr>
                <w:delText>Forma způsobu ověření studijních výsledků a další požadavky na studenta</w:delText>
              </w:r>
            </w:del>
          </w:p>
        </w:tc>
        <w:tc>
          <w:tcPr>
            <w:tcW w:w="6803" w:type="dxa"/>
            <w:gridSpan w:val="7"/>
            <w:tcBorders>
              <w:bottom w:val="nil"/>
            </w:tcBorders>
          </w:tcPr>
          <w:p w:rsidR="002A0DB1" w:rsidDel="009276D6" w:rsidRDefault="002A0DB1" w:rsidP="002A0DB1">
            <w:pPr>
              <w:jc w:val="both"/>
              <w:rPr>
                <w:del w:id="1113" w:author="Trefilová Pavla" w:date="2018-08-29T12:05:00Z"/>
              </w:rPr>
            </w:pPr>
            <w:del w:id="1114" w:author="Trefilová Pavla" w:date="2018-08-29T12:05:00Z">
              <w:r w:rsidDel="009276D6">
                <w:delText>Způsob ukončení předmětu: zkouška</w:delText>
              </w:r>
            </w:del>
          </w:p>
          <w:p w:rsidR="0071110B" w:rsidDel="009276D6" w:rsidRDefault="002A0DB1" w:rsidP="002A0DB1">
            <w:pPr>
              <w:jc w:val="both"/>
              <w:rPr>
                <w:del w:id="1115" w:author="Trefilová Pavla" w:date="2018-08-29T12:05:00Z"/>
              </w:rPr>
            </w:pPr>
            <w:del w:id="1116" w:author="Trefilová Pavla" w:date="2018-08-29T12:05:00Z">
              <w:r w:rsidDel="009276D6">
                <w:delText xml:space="preserve">Požadavky ke zkoušce: </w:delText>
              </w:r>
              <w:r w:rsidR="00F91E5A" w:rsidDel="009276D6">
                <w:delText>Prostudování sekundárních pramenů v oblasti logistiky, konkurenceschopnosti, konceptů organizace a řízení logistických procesů, měření a řízení jejich výkonnosti, souvisejících se zaměřením disertační práce studenta. Vyhodnocení vztahu konkurenceschopnosti výrobního a logistického systému a tématu disertační práce formou literární rešerše z prostudovaných vědeckých pramenů. Uplatnění metod výrobního managementu, logistiky a průmyslového inženýrství ve zkoumaných výrobních či nevýrobních podnicích formou případové studie nebo aplikačního projektu ve vazbě na primární nebo sekundární výzkum provedený studentem.</w:delText>
              </w:r>
            </w:del>
          </w:p>
        </w:tc>
      </w:tr>
      <w:tr w:rsidR="0071110B" w:rsidDel="009276D6" w:rsidTr="00F91E5A">
        <w:trPr>
          <w:trHeight w:val="56"/>
          <w:del w:id="1117" w:author="Trefilová Pavla" w:date="2018-08-29T12:05:00Z"/>
        </w:trPr>
        <w:tc>
          <w:tcPr>
            <w:tcW w:w="9889" w:type="dxa"/>
            <w:gridSpan w:val="8"/>
            <w:tcBorders>
              <w:top w:val="nil"/>
            </w:tcBorders>
          </w:tcPr>
          <w:p w:rsidR="0071110B" w:rsidDel="009276D6" w:rsidRDefault="0071110B" w:rsidP="00C109A7">
            <w:pPr>
              <w:jc w:val="both"/>
              <w:rPr>
                <w:del w:id="1118" w:author="Trefilová Pavla" w:date="2018-08-29T12:05:00Z"/>
              </w:rPr>
            </w:pPr>
          </w:p>
        </w:tc>
      </w:tr>
      <w:tr w:rsidR="0071110B" w:rsidDel="009276D6" w:rsidTr="00F91E5A">
        <w:trPr>
          <w:trHeight w:val="197"/>
          <w:del w:id="1119" w:author="Trefilová Pavla" w:date="2018-08-29T12:05:00Z"/>
        </w:trPr>
        <w:tc>
          <w:tcPr>
            <w:tcW w:w="3086" w:type="dxa"/>
            <w:tcBorders>
              <w:top w:val="nil"/>
            </w:tcBorders>
            <w:shd w:val="clear" w:color="auto" w:fill="F7CAAC"/>
          </w:tcPr>
          <w:p w:rsidR="0071110B" w:rsidDel="009276D6" w:rsidRDefault="0071110B" w:rsidP="00C109A7">
            <w:pPr>
              <w:jc w:val="both"/>
              <w:rPr>
                <w:del w:id="1120" w:author="Trefilová Pavla" w:date="2018-08-29T12:05:00Z"/>
                <w:b/>
              </w:rPr>
            </w:pPr>
            <w:del w:id="1121" w:author="Trefilová Pavla" w:date="2018-08-29T12:05:00Z">
              <w:r w:rsidDel="009276D6">
                <w:rPr>
                  <w:b/>
                </w:rPr>
                <w:delText>Garant předmětu</w:delText>
              </w:r>
            </w:del>
          </w:p>
        </w:tc>
        <w:tc>
          <w:tcPr>
            <w:tcW w:w="6803" w:type="dxa"/>
            <w:gridSpan w:val="7"/>
            <w:tcBorders>
              <w:top w:val="nil"/>
            </w:tcBorders>
          </w:tcPr>
          <w:p w:rsidR="0071110B" w:rsidDel="009276D6" w:rsidRDefault="00F91E5A" w:rsidP="00F91E5A">
            <w:pPr>
              <w:jc w:val="both"/>
              <w:rPr>
                <w:del w:id="1122" w:author="Trefilová Pavla" w:date="2018-08-29T12:05:00Z"/>
              </w:rPr>
            </w:pPr>
            <w:del w:id="1123" w:author="Trefilová Pavla" w:date="2018-08-29T12:05:00Z">
              <w:r w:rsidDel="009276D6">
                <w:delText xml:space="preserve">doc. Ing. Roman Bobák, Ph.D. </w:delText>
              </w:r>
            </w:del>
          </w:p>
        </w:tc>
      </w:tr>
      <w:tr w:rsidR="0071110B" w:rsidDel="009276D6" w:rsidTr="00F91E5A">
        <w:trPr>
          <w:trHeight w:val="243"/>
          <w:del w:id="1124" w:author="Trefilová Pavla" w:date="2018-08-29T12:05:00Z"/>
        </w:trPr>
        <w:tc>
          <w:tcPr>
            <w:tcW w:w="3086" w:type="dxa"/>
            <w:tcBorders>
              <w:top w:val="nil"/>
            </w:tcBorders>
            <w:shd w:val="clear" w:color="auto" w:fill="F7CAAC"/>
          </w:tcPr>
          <w:p w:rsidR="0071110B" w:rsidDel="009276D6" w:rsidRDefault="0071110B" w:rsidP="00C109A7">
            <w:pPr>
              <w:jc w:val="both"/>
              <w:rPr>
                <w:del w:id="1125" w:author="Trefilová Pavla" w:date="2018-08-29T12:05:00Z"/>
                <w:b/>
              </w:rPr>
            </w:pPr>
            <w:del w:id="1126" w:author="Trefilová Pavla" w:date="2018-08-29T12:05:00Z">
              <w:r w:rsidDel="009276D6">
                <w:rPr>
                  <w:b/>
                </w:rPr>
                <w:delText>Zapojení garanta do výuky předmětu</w:delText>
              </w:r>
            </w:del>
          </w:p>
        </w:tc>
        <w:tc>
          <w:tcPr>
            <w:tcW w:w="6803" w:type="dxa"/>
            <w:gridSpan w:val="7"/>
            <w:tcBorders>
              <w:top w:val="nil"/>
            </w:tcBorders>
          </w:tcPr>
          <w:p w:rsidR="0071110B" w:rsidDel="009276D6" w:rsidRDefault="002A0DB1" w:rsidP="00F91E5A">
            <w:pPr>
              <w:jc w:val="both"/>
              <w:rPr>
                <w:del w:id="1127" w:author="Trefilová Pavla" w:date="2018-08-29T12:05:00Z"/>
              </w:rPr>
            </w:pPr>
            <w:del w:id="1128" w:author="Trefilová Pavla" w:date="2018-08-29T12:05:00Z">
              <w:r w:rsidRPr="00496D22" w:rsidDel="009276D6">
                <w:delText xml:space="preserve">Garant se podílí na přednášení v rozsahu </w:delText>
              </w:r>
              <w:r w:rsidDel="009276D6">
                <w:delText>10</w:delText>
              </w:r>
              <w:r w:rsidRPr="00496D22" w:rsidDel="009276D6">
                <w:delText xml:space="preserve">0 </w:delText>
              </w:r>
              <w:r w:rsidDel="009276D6">
                <w:delText>%.</w:delText>
              </w:r>
            </w:del>
          </w:p>
        </w:tc>
      </w:tr>
      <w:tr w:rsidR="0071110B" w:rsidDel="009276D6" w:rsidTr="00F91E5A">
        <w:trPr>
          <w:del w:id="1129" w:author="Trefilová Pavla" w:date="2018-08-29T12:05:00Z"/>
        </w:trPr>
        <w:tc>
          <w:tcPr>
            <w:tcW w:w="3086" w:type="dxa"/>
            <w:shd w:val="clear" w:color="auto" w:fill="F7CAAC"/>
          </w:tcPr>
          <w:p w:rsidR="0071110B" w:rsidDel="009276D6" w:rsidRDefault="0071110B" w:rsidP="00C109A7">
            <w:pPr>
              <w:jc w:val="both"/>
              <w:rPr>
                <w:del w:id="1130" w:author="Trefilová Pavla" w:date="2018-08-29T12:05:00Z"/>
                <w:b/>
              </w:rPr>
            </w:pPr>
            <w:del w:id="1131" w:author="Trefilová Pavla" w:date="2018-08-29T12:05:00Z">
              <w:r w:rsidDel="009276D6">
                <w:rPr>
                  <w:b/>
                </w:rPr>
                <w:delText>Vyučující</w:delText>
              </w:r>
            </w:del>
          </w:p>
        </w:tc>
        <w:tc>
          <w:tcPr>
            <w:tcW w:w="6803" w:type="dxa"/>
            <w:gridSpan w:val="7"/>
            <w:tcBorders>
              <w:bottom w:val="nil"/>
            </w:tcBorders>
          </w:tcPr>
          <w:p w:rsidR="0071110B" w:rsidDel="009276D6" w:rsidRDefault="0071110B" w:rsidP="00F91E5A">
            <w:pPr>
              <w:jc w:val="both"/>
              <w:rPr>
                <w:del w:id="1132" w:author="Trefilová Pavla" w:date="2018-08-29T12:05:00Z"/>
              </w:rPr>
            </w:pPr>
            <w:del w:id="1133" w:author="Trefilová Pavla" w:date="2018-08-29T12:05:00Z">
              <w:r w:rsidDel="009276D6">
                <w:delText xml:space="preserve">doc. Ing. </w:delText>
              </w:r>
              <w:r w:rsidR="00F91E5A" w:rsidDel="009276D6">
                <w:delText>Roman Bobák</w:delText>
              </w:r>
              <w:r w:rsidDel="009276D6">
                <w:delText>, Ph.D. – přednášky (</w:delText>
              </w:r>
              <w:r w:rsidR="00F91E5A" w:rsidDel="009276D6">
                <w:delText>10</w:delText>
              </w:r>
              <w:r w:rsidDel="009276D6">
                <w:delText>0%)</w:delText>
              </w:r>
            </w:del>
          </w:p>
        </w:tc>
      </w:tr>
      <w:tr w:rsidR="0071110B" w:rsidDel="009276D6" w:rsidTr="00F91E5A">
        <w:trPr>
          <w:trHeight w:val="100"/>
          <w:del w:id="1134" w:author="Trefilová Pavla" w:date="2018-08-29T12:05:00Z"/>
        </w:trPr>
        <w:tc>
          <w:tcPr>
            <w:tcW w:w="9889" w:type="dxa"/>
            <w:gridSpan w:val="8"/>
            <w:tcBorders>
              <w:top w:val="nil"/>
            </w:tcBorders>
          </w:tcPr>
          <w:p w:rsidR="0071110B" w:rsidDel="009276D6" w:rsidRDefault="0071110B" w:rsidP="00C109A7">
            <w:pPr>
              <w:jc w:val="both"/>
              <w:rPr>
                <w:del w:id="1135" w:author="Trefilová Pavla" w:date="2018-08-29T12:05:00Z"/>
              </w:rPr>
            </w:pPr>
          </w:p>
        </w:tc>
      </w:tr>
      <w:tr w:rsidR="0071110B" w:rsidDel="009276D6" w:rsidTr="00F91E5A">
        <w:trPr>
          <w:del w:id="1136" w:author="Trefilová Pavla" w:date="2018-08-29T12:05:00Z"/>
        </w:trPr>
        <w:tc>
          <w:tcPr>
            <w:tcW w:w="3086" w:type="dxa"/>
            <w:shd w:val="clear" w:color="auto" w:fill="F7CAAC"/>
          </w:tcPr>
          <w:p w:rsidR="0071110B" w:rsidDel="009276D6" w:rsidRDefault="0071110B" w:rsidP="00C109A7">
            <w:pPr>
              <w:jc w:val="both"/>
              <w:rPr>
                <w:del w:id="1137" w:author="Trefilová Pavla" w:date="2018-08-29T12:05:00Z"/>
                <w:b/>
              </w:rPr>
            </w:pPr>
            <w:del w:id="1138" w:author="Trefilová Pavla" w:date="2018-08-29T12:05:00Z">
              <w:r w:rsidDel="009276D6">
                <w:rPr>
                  <w:b/>
                </w:rPr>
                <w:delText>Stručná anotace předmětu</w:delText>
              </w:r>
            </w:del>
          </w:p>
        </w:tc>
        <w:tc>
          <w:tcPr>
            <w:tcW w:w="6803" w:type="dxa"/>
            <w:gridSpan w:val="7"/>
            <w:tcBorders>
              <w:bottom w:val="nil"/>
            </w:tcBorders>
          </w:tcPr>
          <w:p w:rsidR="0071110B" w:rsidDel="009276D6" w:rsidRDefault="0071110B" w:rsidP="00C109A7">
            <w:pPr>
              <w:jc w:val="both"/>
              <w:rPr>
                <w:del w:id="1139" w:author="Trefilová Pavla" w:date="2018-08-29T12:05:00Z"/>
              </w:rPr>
            </w:pPr>
          </w:p>
        </w:tc>
      </w:tr>
      <w:tr w:rsidR="0071110B" w:rsidDel="009276D6" w:rsidTr="00F91E5A">
        <w:trPr>
          <w:trHeight w:val="2551"/>
          <w:del w:id="1140" w:author="Trefilová Pavla" w:date="2018-08-29T12:05:00Z"/>
        </w:trPr>
        <w:tc>
          <w:tcPr>
            <w:tcW w:w="9889" w:type="dxa"/>
            <w:gridSpan w:val="8"/>
            <w:tcBorders>
              <w:top w:val="nil"/>
              <w:bottom w:val="single" w:sz="12" w:space="0" w:color="auto"/>
            </w:tcBorders>
          </w:tcPr>
          <w:p w:rsidR="00F91E5A" w:rsidDel="009276D6" w:rsidRDefault="00F91E5A" w:rsidP="00F91E5A">
            <w:pPr>
              <w:jc w:val="both"/>
              <w:rPr>
                <w:del w:id="1141" w:author="Trefilová Pavla" w:date="2018-08-29T12:05:00Z"/>
              </w:rPr>
            </w:pPr>
            <w:del w:id="1142" w:author="Trefilová Pavla" w:date="2018-08-29T12:05:00Z">
              <w:r w:rsidDel="009276D6">
                <w:delText>Cílem předmětu povinného pro studenty DSP Průmyslové inženýrství, kteří se orientují ve své disertační práci a vědecko-výzkumné činnosti na problematiku logistických konceptů, konkurenceschopnosti podniku, organizace a řízení logistických a výrobních procesů je rozšíření znalostí v uvedené problematice studiem vědeckých tuzemských i zahraničních pramenů. Studenti DSP získají dovednosti při zpracování rešerší, individuálních případových studií a publikačních výstupů z projektů souvisejících s jejich vědeckovýzkumným zaměřením.</w:delText>
              </w:r>
            </w:del>
          </w:p>
          <w:p w:rsidR="00F91E5A" w:rsidDel="009276D6" w:rsidRDefault="00F91E5A" w:rsidP="00F91E5A">
            <w:pPr>
              <w:jc w:val="both"/>
              <w:rPr>
                <w:del w:id="1143" w:author="Trefilová Pavla" w:date="2018-08-29T12:05:00Z"/>
              </w:rPr>
            </w:pPr>
            <w:del w:id="1144" w:author="Trefilová Pavla" w:date="2018-08-29T12:05:00Z">
              <w:r w:rsidDel="009276D6">
                <w:delText>Hlavní témata konzultací (seminářů)</w:delText>
              </w:r>
            </w:del>
          </w:p>
          <w:p w:rsidR="00F91E5A" w:rsidDel="009276D6" w:rsidRDefault="00F91E5A" w:rsidP="007E1B60">
            <w:pPr>
              <w:pStyle w:val="Odstavecseseznamem"/>
              <w:numPr>
                <w:ilvl w:val="0"/>
                <w:numId w:val="6"/>
              </w:numPr>
              <w:ind w:left="322" w:hanging="284"/>
              <w:contextualSpacing w:val="0"/>
              <w:jc w:val="both"/>
              <w:rPr>
                <w:del w:id="1145" w:author="Trefilová Pavla" w:date="2018-08-29T12:05:00Z"/>
              </w:rPr>
            </w:pPr>
            <w:del w:id="1146" w:author="Trefilová Pavla" w:date="2018-08-29T12:05:00Z">
              <w:r w:rsidDel="009276D6">
                <w:delText>Integrovaná logistika, logistické systémy</w:delText>
              </w:r>
            </w:del>
          </w:p>
          <w:p w:rsidR="00F91E5A" w:rsidDel="009276D6" w:rsidRDefault="00F91E5A" w:rsidP="007E1B60">
            <w:pPr>
              <w:pStyle w:val="Odstavecseseznamem"/>
              <w:numPr>
                <w:ilvl w:val="0"/>
                <w:numId w:val="6"/>
              </w:numPr>
              <w:ind w:left="322" w:hanging="284"/>
              <w:contextualSpacing w:val="0"/>
              <w:jc w:val="both"/>
              <w:rPr>
                <w:del w:id="1147" w:author="Trefilová Pavla" w:date="2018-08-29T12:05:00Z"/>
              </w:rPr>
            </w:pPr>
            <w:del w:id="1148" w:author="Trefilová Pavla" w:date="2018-08-29T12:05:00Z">
              <w:r w:rsidDel="009276D6">
                <w:delText>Logistické koncepty nákupní, výrobní a distribuční logistiky</w:delText>
              </w:r>
            </w:del>
          </w:p>
          <w:p w:rsidR="00F91E5A" w:rsidDel="009276D6" w:rsidRDefault="00F91E5A" w:rsidP="007E1B60">
            <w:pPr>
              <w:pStyle w:val="Odstavecseseznamem"/>
              <w:numPr>
                <w:ilvl w:val="0"/>
                <w:numId w:val="6"/>
              </w:numPr>
              <w:ind w:left="322" w:hanging="284"/>
              <w:contextualSpacing w:val="0"/>
              <w:jc w:val="both"/>
              <w:rPr>
                <w:del w:id="1149" w:author="Trefilová Pavla" w:date="2018-08-29T12:05:00Z"/>
              </w:rPr>
            </w:pPr>
            <w:del w:id="1150" w:author="Trefilová Pavla" w:date="2018-08-29T12:05:00Z">
              <w:r w:rsidDel="009276D6">
                <w:delText>Faktory výrobní a logistické konkurenceschopnosti organizací</w:delText>
              </w:r>
            </w:del>
          </w:p>
          <w:p w:rsidR="00F91E5A" w:rsidDel="009276D6" w:rsidRDefault="00F91E5A" w:rsidP="007E1B60">
            <w:pPr>
              <w:pStyle w:val="Odstavecseseznamem"/>
              <w:numPr>
                <w:ilvl w:val="0"/>
                <w:numId w:val="6"/>
              </w:numPr>
              <w:ind w:left="322" w:hanging="284"/>
              <w:contextualSpacing w:val="0"/>
              <w:jc w:val="both"/>
              <w:rPr>
                <w:del w:id="1151" w:author="Trefilová Pavla" w:date="2018-08-29T12:05:00Z"/>
              </w:rPr>
            </w:pPr>
            <w:del w:id="1152" w:author="Trefilová Pavla" w:date="2018-08-29T12:05:00Z">
              <w:r w:rsidDel="009276D6">
                <w:delText>Výrobní a logistická výkonnost organizace, modely měření a řízení výkonnosti</w:delText>
              </w:r>
            </w:del>
          </w:p>
          <w:p w:rsidR="0071110B" w:rsidRPr="00D14A8B" w:rsidDel="009276D6" w:rsidRDefault="00F91E5A" w:rsidP="007E1B60">
            <w:pPr>
              <w:pStyle w:val="Odstavecseseznamem"/>
              <w:numPr>
                <w:ilvl w:val="0"/>
                <w:numId w:val="5"/>
              </w:numPr>
              <w:ind w:left="322" w:hanging="284"/>
              <w:contextualSpacing w:val="0"/>
              <w:jc w:val="both"/>
              <w:rPr>
                <w:del w:id="1153" w:author="Trefilová Pavla" w:date="2018-08-29T12:05:00Z"/>
                <w:rFonts w:cstheme="minorHAnsi"/>
              </w:rPr>
            </w:pPr>
            <w:del w:id="1154" w:author="Trefilová Pavla" w:date="2018-08-29T12:05:00Z">
              <w:r w:rsidDel="009276D6">
                <w:delText>Kolokvium a prezentace zpracovaných rešerší a případových studií</w:delText>
              </w:r>
            </w:del>
          </w:p>
        </w:tc>
      </w:tr>
      <w:tr w:rsidR="0071110B" w:rsidDel="009276D6" w:rsidTr="00F91E5A">
        <w:trPr>
          <w:trHeight w:val="265"/>
          <w:del w:id="1155" w:author="Trefilová Pavla" w:date="2018-08-29T12:05:00Z"/>
        </w:trPr>
        <w:tc>
          <w:tcPr>
            <w:tcW w:w="3653" w:type="dxa"/>
            <w:gridSpan w:val="2"/>
            <w:tcBorders>
              <w:top w:val="nil"/>
            </w:tcBorders>
            <w:shd w:val="clear" w:color="auto" w:fill="F7CAAC"/>
          </w:tcPr>
          <w:p w:rsidR="0071110B" w:rsidDel="009276D6" w:rsidRDefault="0071110B" w:rsidP="00C109A7">
            <w:pPr>
              <w:jc w:val="both"/>
              <w:rPr>
                <w:del w:id="1156" w:author="Trefilová Pavla" w:date="2018-08-29T12:05:00Z"/>
              </w:rPr>
            </w:pPr>
            <w:del w:id="1157" w:author="Trefilová Pavla" w:date="2018-08-29T12:05:00Z">
              <w:r w:rsidDel="009276D6">
                <w:rPr>
                  <w:b/>
                </w:rPr>
                <w:delText>Studijní literatura a studijní pomůcky</w:delText>
              </w:r>
            </w:del>
          </w:p>
        </w:tc>
        <w:tc>
          <w:tcPr>
            <w:tcW w:w="6236" w:type="dxa"/>
            <w:gridSpan w:val="6"/>
            <w:tcBorders>
              <w:top w:val="nil"/>
              <w:bottom w:val="nil"/>
            </w:tcBorders>
          </w:tcPr>
          <w:p w:rsidR="0071110B" w:rsidRPr="002658B2" w:rsidDel="009276D6" w:rsidRDefault="0071110B" w:rsidP="00C109A7">
            <w:pPr>
              <w:jc w:val="both"/>
              <w:rPr>
                <w:del w:id="1158" w:author="Trefilová Pavla" w:date="2018-08-29T12:05:00Z"/>
                <w:b/>
              </w:rPr>
            </w:pPr>
          </w:p>
        </w:tc>
      </w:tr>
      <w:tr w:rsidR="0071110B" w:rsidDel="009276D6" w:rsidTr="00F91E5A">
        <w:trPr>
          <w:trHeight w:val="1497"/>
          <w:del w:id="1159" w:author="Trefilová Pavla" w:date="2018-08-29T12:05:00Z"/>
        </w:trPr>
        <w:tc>
          <w:tcPr>
            <w:tcW w:w="9889" w:type="dxa"/>
            <w:gridSpan w:val="8"/>
            <w:tcBorders>
              <w:top w:val="nil"/>
            </w:tcBorders>
          </w:tcPr>
          <w:p w:rsidR="00F91E5A" w:rsidRPr="00A85D24" w:rsidDel="009276D6" w:rsidRDefault="00F91E5A" w:rsidP="00F91E5A">
            <w:pPr>
              <w:jc w:val="both"/>
              <w:rPr>
                <w:del w:id="1160" w:author="Trefilová Pavla" w:date="2018-08-29T12:05:00Z"/>
                <w:b/>
                <w:rPrChange w:id="1161" w:author="Trefilová Pavla" w:date="2018-08-22T11:20:00Z">
                  <w:rPr>
                    <w:del w:id="1162" w:author="Trefilová Pavla" w:date="2018-08-29T12:05:00Z"/>
                  </w:rPr>
                </w:rPrChange>
              </w:rPr>
            </w:pPr>
            <w:del w:id="1163" w:author="Trefilová Pavla" w:date="2018-08-29T12:05:00Z">
              <w:r w:rsidDel="009276D6">
                <w:delText xml:space="preserve">TRNKA, F., PORVAZNÍK, J., BOBÁK, R. </w:delText>
              </w:r>
              <w:r w:rsidRPr="00F91E5A" w:rsidDel="009276D6">
                <w:rPr>
                  <w:i/>
                </w:rPr>
                <w:delText>Research Into the Competitive Abilities of Czech Industrial Producers: Workshop Proceedings:</w:delText>
              </w:r>
              <w:r w:rsidDel="009276D6">
                <w:rPr>
                  <w:i/>
                </w:rPr>
                <w:delText xml:space="preserve"> </w:delText>
              </w:r>
              <w:r w:rsidRPr="00F91E5A" w:rsidDel="009276D6">
                <w:rPr>
                  <w:i/>
                </w:rPr>
                <w:delText>April 2003</w:delText>
              </w:r>
              <w:r w:rsidDel="009276D6">
                <w:rPr>
                  <w:i/>
                </w:rPr>
                <w:delText>.</w:delText>
              </w:r>
              <w:r w:rsidDel="009276D6">
                <w:delText xml:space="preserve"> 1 vyd. Zlín: Tomas Bata University in Zlín, Faculty of Management and Economics, 2003. ISBN 80-7318-117-7.</w:delText>
              </w:r>
            </w:del>
            <w:del w:id="1164" w:author="Trefilová Pavla" w:date="2018-08-22T11:20:00Z">
              <w:r w:rsidRPr="00A85D24" w:rsidDel="00A85D24">
                <w:rPr>
                  <w:b/>
                  <w:rPrChange w:id="1165" w:author="Trefilová Pavla" w:date="2018-08-22T11:20:00Z">
                    <w:rPr/>
                  </w:rPrChange>
                </w:rPr>
                <w:delText xml:space="preserve"> </w:delText>
              </w:r>
            </w:del>
          </w:p>
          <w:p w:rsidR="00F91E5A" w:rsidDel="009276D6" w:rsidRDefault="00F91E5A" w:rsidP="00F91E5A">
            <w:pPr>
              <w:jc w:val="both"/>
              <w:rPr>
                <w:del w:id="1166" w:author="Trefilová Pavla" w:date="2018-08-29T12:05:00Z"/>
              </w:rPr>
            </w:pPr>
            <w:del w:id="1167" w:author="Trefilová Pavla" w:date="2018-08-29T12:05:00Z">
              <w:r w:rsidDel="009276D6">
                <w:delText xml:space="preserve">KAPLAN, R.S., NORTON, D.P. </w:delText>
              </w:r>
              <w:r w:rsidRPr="00F91E5A" w:rsidDel="009276D6">
                <w:rPr>
                  <w:i/>
                </w:rPr>
                <w:delText>Balanced Scorecard: strategický systém měření výkonnosti podniku</w:delText>
              </w:r>
              <w:r w:rsidDel="009276D6">
                <w:delText>. Vyd.5. Praha: Management Press, 2007. ISBN 978-80-7261-177-5.</w:delText>
              </w:r>
            </w:del>
          </w:p>
          <w:p w:rsidR="00F91E5A" w:rsidDel="00A85D24" w:rsidRDefault="00F91E5A" w:rsidP="00F91E5A">
            <w:pPr>
              <w:jc w:val="both"/>
              <w:rPr>
                <w:del w:id="1168" w:author="Trefilová Pavla" w:date="2018-08-22T11:21:00Z"/>
              </w:rPr>
            </w:pPr>
            <w:del w:id="1169" w:author="Trefilová Pavla" w:date="2018-08-29T12:05:00Z">
              <w:r w:rsidDel="009276D6">
                <w:delText xml:space="preserve">WARNECKE, H.J., KOŠTURIAK, J., DEBNAR, R., GREGOR,M., MICIETA, B. </w:delText>
              </w:r>
              <w:r w:rsidRPr="00F91E5A" w:rsidDel="009276D6">
                <w:rPr>
                  <w:i/>
                </w:rPr>
                <w:delText>Fraktálový podnik</w:delText>
              </w:r>
              <w:r w:rsidDel="009276D6">
                <w:delText>. Žilina: Slovenské centrum produktivity. 2000. ISBN 80-968324-1-7.</w:delText>
              </w:r>
            </w:del>
          </w:p>
          <w:p w:rsidR="00F91E5A" w:rsidDel="00A85D24" w:rsidRDefault="00F91E5A" w:rsidP="00F91E5A">
            <w:pPr>
              <w:jc w:val="both"/>
              <w:rPr>
                <w:del w:id="1170" w:author="Trefilová Pavla" w:date="2018-08-22T11:19:00Z"/>
              </w:rPr>
            </w:pPr>
            <w:del w:id="1171" w:author="Trefilová Pavla" w:date="2018-08-22T11:19:00Z">
              <w:r w:rsidDel="00A85D24">
                <w:delText xml:space="preserve">LAMBERT, D.M. </w:delText>
              </w:r>
              <w:r w:rsidRPr="00F91E5A" w:rsidDel="00A85D24">
                <w:rPr>
                  <w:i/>
                </w:rPr>
                <w:delText>Supply chain management: processes, partnerships, performance</w:delText>
              </w:r>
              <w:r w:rsidDel="00A85D24">
                <w:delText>. 3 rd ed. Sarasota: Supply Chain Management Institute, 2008. ISBN 978-0-9759949-3-1.</w:delText>
              </w:r>
            </w:del>
          </w:p>
          <w:p w:rsidR="0071110B" w:rsidDel="00A85D24" w:rsidRDefault="00F91E5A" w:rsidP="00F91E5A">
            <w:pPr>
              <w:jc w:val="both"/>
              <w:rPr>
                <w:del w:id="1172" w:author="Trefilová Pavla" w:date="2018-08-22T11:21:00Z"/>
              </w:rPr>
            </w:pPr>
            <w:del w:id="1173" w:author="Trefilová Pavla" w:date="2018-08-22T11:21:00Z">
              <w:r w:rsidDel="00A85D24">
                <w:delText xml:space="preserve">JIRÁSEK, J. </w:delText>
              </w:r>
              <w:r w:rsidRPr="00F91E5A" w:rsidDel="00A85D24">
                <w:rPr>
                  <w:i/>
                </w:rPr>
                <w:delText xml:space="preserve">Konkurenčnost: vítězství a porážky na kolbišti trhu. </w:delText>
              </w:r>
              <w:r w:rsidDel="00A85D24">
                <w:delText xml:space="preserve"> Praha: Professional Publishing, 2001. ISBN 80-86419-11-8.</w:delText>
              </w:r>
            </w:del>
          </w:p>
          <w:p w:rsidR="00873759" w:rsidDel="00A85D24" w:rsidRDefault="00467396">
            <w:pPr>
              <w:jc w:val="both"/>
              <w:rPr>
                <w:del w:id="1174" w:author="Trefilová Pavla" w:date="2018-08-22T11:21:00Z"/>
              </w:rPr>
              <w:pPrChange w:id="1175" w:author="Trefilová Pavla" w:date="2018-08-22T11:21:00Z">
                <w:pPr>
                  <w:pStyle w:val="Default"/>
                  <w:jc w:val="both"/>
                </w:pPr>
              </w:pPrChange>
            </w:pPr>
            <w:del w:id="1176" w:author="Trefilová Pavla" w:date="2018-08-22T11:20:00Z">
              <w:r w:rsidDel="00A85D24">
                <w:delText>Jirásek, J</w:delText>
              </w:r>
              <w:r w:rsidR="00873759" w:rsidRPr="00467396" w:rsidDel="00A85D24">
                <w:rPr>
                  <w:i/>
                </w:rPr>
                <w:delText>. Konkurenčnost: vítězství a porážky na kolbišti trhu</w:delText>
              </w:r>
              <w:r w:rsidR="00873759" w:rsidDel="00A85D24">
                <w:delText>. Praha Professional Publishing, 2001. ISBN 80-86419-11-8</w:delText>
              </w:r>
              <w:r w:rsidDel="00A85D24">
                <w:delText>.</w:delText>
              </w:r>
            </w:del>
            <w:del w:id="1177" w:author="Trefilová Pavla" w:date="2018-08-22T11:21:00Z">
              <w:r w:rsidR="00873759" w:rsidDel="00A85D24">
                <w:delText xml:space="preserve"> </w:delText>
              </w:r>
            </w:del>
          </w:p>
          <w:p w:rsidR="00873759" w:rsidDel="00A85D24" w:rsidRDefault="00467396">
            <w:pPr>
              <w:rPr>
                <w:del w:id="1178" w:author="Trefilová Pavla" w:date="2018-08-22T11:19:00Z"/>
              </w:rPr>
              <w:pPrChange w:id="1179" w:author="Trefilová Pavla" w:date="2018-08-22T11:21:00Z">
                <w:pPr>
                  <w:pStyle w:val="Default"/>
                  <w:jc w:val="both"/>
                </w:pPr>
              </w:pPrChange>
            </w:pPr>
            <w:del w:id="1180" w:author="Trefilová Pavla" w:date="2018-08-22T11:19:00Z">
              <w:r w:rsidDel="00A85D24">
                <w:delText xml:space="preserve">BADEN-FULLER, Ch., MANGEMATIAN, V. </w:delText>
              </w:r>
              <w:r w:rsidR="00873759" w:rsidRPr="00467396" w:rsidDel="00A85D24">
                <w:rPr>
                  <w:i/>
                </w:rPr>
                <w:delText>Business Models and Modeling (Advances in Strategic Management</w:delText>
              </w:r>
              <w:r w:rsidDel="00A85D24">
                <w:delText>).</w:delText>
              </w:r>
              <w:r w:rsidR="00873759" w:rsidDel="00A85D24">
                <w:delText xml:space="preserve"> E</w:delText>
              </w:r>
              <w:r w:rsidDel="00A85D24">
                <w:delText>merald Group Publishing Limited, Volume 33, 2015.</w:delText>
              </w:r>
              <w:r w:rsidR="00873759" w:rsidDel="00A85D24">
                <w:delText xml:space="preserve"> </w:delText>
              </w:r>
              <w:r w:rsidDel="00A85D24">
                <w:delText>e</w:delText>
              </w:r>
              <w:r w:rsidR="00873759" w:rsidDel="00A85D24">
                <w:delText>ISBN 978-1-78560-462-1</w:delText>
              </w:r>
              <w:r w:rsidDel="00A85D24">
                <w:delText>.</w:delText>
              </w:r>
              <w:r w:rsidR="00873759" w:rsidDel="00A85D24">
                <w:delText xml:space="preserve"> </w:delText>
              </w:r>
            </w:del>
          </w:p>
          <w:p w:rsidR="00873759" w:rsidRPr="008A2909" w:rsidDel="009276D6" w:rsidRDefault="00467396">
            <w:pPr>
              <w:jc w:val="both"/>
              <w:rPr>
                <w:del w:id="1181" w:author="Trefilová Pavla" w:date="2018-08-29T12:05:00Z"/>
              </w:rPr>
              <w:pPrChange w:id="1182" w:author="Trefilová Pavla" w:date="2018-08-22T11:21:00Z">
                <w:pPr>
                  <w:pStyle w:val="Default"/>
                  <w:jc w:val="both"/>
                </w:pPr>
              </w:pPrChange>
            </w:pPr>
            <w:del w:id="1183" w:author="Trefilová Pavla" w:date="2018-08-22T11:20:00Z">
              <w:r w:rsidDel="00A85D24">
                <w:delText xml:space="preserve">ZANJIRANI FARAHANI, R., ASGARI, N., DAVARZANI, H. </w:delText>
              </w:r>
              <w:r w:rsidR="00873759" w:rsidRPr="00467396" w:rsidDel="00A85D24">
                <w:rPr>
                  <w:i/>
                </w:rPr>
                <w:delText xml:space="preserve">Supply </w:delText>
              </w:r>
              <w:r w:rsidDel="00A85D24">
                <w:rPr>
                  <w:i/>
                </w:rPr>
                <w:delText>Chain and Logistics in National</w:delText>
              </w:r>
              <w:r w:rsidR="00873759" w:rsidRPr="00467396" w:rsidDel="00A85D24">
                <w:rPr>
                  <w:i/>
                </w:rPr>
                <w:delText>, International and Governmental Environment, Concepts and Models</w:delText>
              </w:r>
              <w:r w:rsidR="00873759" w:rsidDel="00A85D24">
                <w:delText xml:space="preserve">. Physica - Verlag Heidelberg, </w:delText>
              </w:r>
              <w:r w:rsidDel="00A85D24">
                <w:delText xml:space="preserve">2009. </w:delText>
              </w:r>
              <w:r w:rsidR="00873759" w:rsidDel="00A85D24">
                <w:delText>ISBN 978-3-7908-2156-7</w:delText>
              </w:r>
              <w:r w:rsidDel="00A85D24">
                <w:delText>.</w:delText>
              </w:r>
              <w:r w:rsidR="00873759" w:rsidDel="00A85D24">
                <w:delText xml:space="preserve"> </w:delText>
              </w:r>
            </w:del>
          </w:p>
        </w:tc>
      </w:tr>
      <w:tr w:rsidR="0071110B" w:rsidDel="009276D6" w:rsidTr="00F91E5A">
        <w:trPr>
          <w:del w:id="1184" w:author="Trefilová Pavla" w:date="2018-08-29T12:05:00Z"/>
        </w:trPr>
        <w:tc>
          <w:tcPr>
            <w:tcW w:w="9889" w:type="dxa"/>
            <w:gridSpan w:val="8"/>
            <w:tcBorders>
              <w:top w:val="single" w:sz="12" w:space="0" w:color="auto"/>
              <w:left w:val="single" w:sz="2" w:space="0" w:color="auto"/>
              <w:bottom w:val="single" w:sz="2" w:space="0" w:color="auto"/>
              <w:right w:val="single" w:sz="2" w:space="0" w:color="auto"/>
            </w:tcBorders>
            <w:shd w:val="clear" w:color="auto" w:fill="F7CAAC"/>
          </w:tcPr>
          <w:p w:rsidR="0071110B" w:rsidDel="009276D6" w:rsidRDefault="0071110B" w:rsidP="00C109A7">
            <w:pPr>
              <w:jc w:val="center"/>
              <w:rPr>
                <w:del w:id="1185" w:author="Trefilová Pavla" w:date="2018-08-29T12:05:00Z"/>
                <w:b/>
              </w:rPr>
            </w:pPr>
            <w:del w:id="1186" w:author="Trefilová Pavla" w:date="2018-08-29T12:05:00Z">
              <w:r w:rsidDel="009276D6">
                <w:rPr>
                  <w:b/>
                </w:rPr>
                <w:delText>Informace ke kombinované nebo distanční formě</w:delText>
              </w:r>
            </w:del>
          </w:p>
        </w:tc>
      </w:tr>
      <w:tr w:rsidR="0071110B" w:rsidDel="009276D6" w:rsidTr="00F91E5A">
        <w:trPr>
          <w:del w:id="1187" w:author="Trefilová Pavla" w:date="2018-08-29T12:05:00Z"/>
        </w:trPr>
        <w:tc>
          <w:tcPr>
            <w:tcW w:w="4787" w:type="dxa"/>
            <w:gridSpan w:val="3"/>
            <w:tcBorders>
              <w:top w:val="single" w:sz="2" w:space="0" w:color="auto"/>
            </w:tcBorders>
            <w:shd w:val="clear" w:color="auto" w:fill="F7CAAC"/>
          </w:tcPr>
          <w:p w:rsidR="0071110B" w:rsidDel="009276D6" w:rsidRDefault="0071110B" w:rsidP="00C109A7">
            <w:pPr>
              <w:jc w:val="both"/>
              <w:rPr>
                <w:del w:id="1188" w:author="Trefilová Pavla" w:date="2018-08-29T12:05:00Z"/>
              </w:rPr>
            </w:pPr>
            <w:del w:id="1189" w:author="Trefilová Pavla" w:date="2018-08-29T12:05:00Z">
              <w:r w:rsidDel="009276D6">
                <w:rPr>
                  <w:b/>
                </w:rPr>
                <w:delText>Rozsah konzultací (soustředění)</w:delText>
              </w:r>
            </w:del>
          </w:p>
        </w:tc>
        <w:tc>
          <w:tcPr>
            <w:tcW w:w="889" w:type="dxa"/>
            <w:tcBorders>
              <w:top w:val="single" w:sz="2" w:space="0" w:color="auto"/>
            </w:tcBorders>
          </w:tcPr>
          <w:p w:rsidR="0071110B" w:rsidDel="009276D6" w:rsidRDefault="00CE21AD" w:rsidP="00C109A7">
            <w:pPr>
              <w:jc w:val="both"/>
              <w:rPr>
                <w:del w:id="1190" w:author="Trefilová Pavla" w:date="2018-08-29T12:05:00Z"/>
              </w:rPr>
            </w:pPr>
            <w:del w:id="1191" w:author="Trefilová Pavla" w:date="2018-08-29T12:05:00Z">
              <w:r w:rsidDel="009276D6">
                <w:delText>15</w:delText>
              </w:r>
            </w:del>
          </w:p>
        </w:tc>
        <w:tc>
          <w:tcPr>
            <w:tcW w:w="4213" w:type="dxa"/>
            <w:gridSpan w:val="4"/>
            <w:tcBorders>
              <w:top w:val="single" w:sz="2" w:space="0" w:color="auto"/>
            </w:tcBorders>
            <w:shd w:val="clear" w:color="auto" w:fill="F7CAAC"/>
          </w:tcPr>
          <w:p w:rsidR="0071110B" w:rsidDel="009276D6" w:rsidRDefault="0071110B" w:rsidP="00C109A7">
            <w:pPr>
              <w:jc w:val="both"/>
              <w:rPr>
                <w:del w:id="1192" w:author="Trefilová Pavla" w:date="2018-08-29T12:05:00Z"/>
                <w:b/>
              </w:rPr>
            </w:pPr>
            <w:del w:id="1193" w:author="Trefilová Pavla" w:date="2018-08-29T12:05:00Z">
              <w:r w:rsidDel="009276D6">
                <w:rPr>
                  <w:b/>
                </w:rPr>
                <w:delText xml:space="preserve">hodin </w:delText>
              </w:r>
            </w:del>
          </w:p>
        </w:tc>
      </w:tr>
      <w:tr w:rsidR="0071110B" w:rsidDel="009276D6" w:rsidTr="00F91E5A">
        <w:trPr>
          <w:del w:id="1194" w:author="Trefilová Pavla" w:date="2018-08-29T12:05:00Z"/>
        </w:trPr>
        <w:tc>
          <w:tcPr>
            <w:tcW w:w="9889" w:type="dxa"/>
            <w:gridSpan w:val="8"/>
            <w:shd w:val="clear" w:color="auto" w:fill="F7CAAC"/>
          </w:tcPr>
          <w:p w:rsidR="0071110B" w:rsidDel="009276D6" w:rsidRDefault="0071110B" w:rsidP="00C109A7">
            <w:pPr>
              <w:jc w:val="both"/>
              <w:rPr>
                <w:del w:id="1195" w:author="Trefilová Pavla" w:date="2018-08-29T12:05:00Z"/>
                <w:b/>
              </w:rPr>
            </w:pPr>
            <w:del w:id="1196" w:author="Trefilová Pavla" w:date="2018-08-29T12:05:00Z">
              <w:r w:rsidDel="009276D6">
                <w:rPr>
                  <w:b/>
                </w:rPr>
                <w:delText>Informace o způsobu kontaktu s vyučujícím</w:delText>
              </w:r>
            </w:del>
          </w:p>
        </w:tc>
      </w:tr>
      <w:tr w:rsidR="0071110B" w:rsidDel="009276D6" w:rsidTr="00F91E5A">
        <w:trPr>
          <w:trHeight w:val="800"/>
          <w:del w:id="1197" w:author="Trefilová Pavla" w:date="2018-08-29T12:05:00Z"/>
        </w:trPr>
        <w:tc>
          <w:tcPr>
            <w:tcW w:w="9889" w:type="dxa"/>
            <w:gridSpan w:val="8"/>
          </w:tcPr>
          <w:p w:rsidR="0071110B" w:rsidDel="009276D6" w:rsidRDefault="0071110B" w:rsidP="00C109A7">
            <w:pPr>
              <w:jc w:val="both"/>
              <w:rPr>
                <w:del w:id="1198" w:author="Trefilová Pavla" w:date="2018-08-29T12:05:00Z"/>
              </w:rPr>
            </w:pPr>
            <w:del w:id="1199" w:author="Trefilová Pavla" w:date="2018-08-29T12:05:00Z">
              <w:r w:rsidDel="009276D6">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rsidR="0071110B" w:rsidDel="009276D6" w:rsidRDefault="0071110B" w:rsidP="0071110B">
      <w:pPr>
        <w:spacing w:after="160" w:line="259" w:lineRule="auto"/>
        <w:rPr>
          <w:del w:id="1200" w:author="Trefilová Pavla" w:date="2018-08-29T12:05:00Z"/>
        </w:rPr>
      </w:pPr>
    </w:p>
    <w:p w:rsidR="00FE754D" w:rsidDel="009276D6" w:rsidRDefault="00FE754D">
      <w:pPr>
        <w:rPr>
          <w:del w:id="1201" w:author="Trefilová Pavla" w:date="2018-08-29T12:05:00Z"/>
        </w:rPr>
      </w:pPr>
      <w:del w:id="1202" w:author="Trefilová Pavla" w:date="2018-08-29T12:05:00Z">
        <w:r w:rsidDel="009276D6">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754D" w:rsidDel="009276D6" w:rsidTr="00C109A7">
        <w:trPr>
          <w:del w:id="1203" w:author="Trefilová Pavla" w:date="2018-08-29T12:05:00Z"/>
        </w:trPr>
        <w:tc>
          <w:tcPr>
            <w:tcW w:w="9855" w:type="dxa"/>
            <w:gridSpan w:val="8"/>
            <w:tcBorders>
              <w:bottom w:val="double" w:sz="4" w:space="0" w:color="auto"/>
            </w:tcBorders>
            <w:shd w:val="clear" w:color="auto" w:fill="BDD6EE"/>
          </w:tcPr>
          <w:p w:rsidR="00FE754D" w:rsidDel="009276D6" w:rsidRDefault="00FE754D" w:rsidP="00C109A7">
            <w:pPr>
              <w:jc w:val="both"/>
              <w:rPr>
                <w:del w:id="1204" w:author="Trefilová Pavla" w:date="2018-08-29T12:05:00Z"/>
                <w:b/>
                <w:sz w:val="28"/>
              </w:rPr>
            </w:pPr>
            <w:del w:id="1205" w:author="Trefilová Pavla" w:date="2018-08-29T12:05:00Z">
              <w:r w:rsidDel="009276D6">
                <w:br w:type="page"/>
              </w:r>
              <w:r w:rsidDel="009276D6">
                <w:rPr>
                  <w:b/>
                  <w:sz w:val="28"/>
                </w:rPr>
                <w:delText>B-III – Charakteristika studijního předmětu</w:delText>
              </w:r>
            </w:del>
          </w:p>
        </w:tc>
      </w:tr>
      <w:tr w:rsidR="00FE754D" w:rsidDel="009276D6" w:rsidTr="00C109A7">
        <w:trPr>
          <w:del w:id="1206" w:author="Trefilová Pavla" w:date="2018-08-29T12:05:00Z"/>
        </w:trPr>
        <w:tc>
          <w:tcPr>
            <w:tcW w:w="3086" w:type="dxa"/>
            <w:tcBorders>
              <w:top w:val="double" w:sz="4" w:space="0" w:color="auto"/>
            </w:tcBorders>
            <w:shd w:val="clear" w:color="auto" w:fill="F7CAAC"/>
          </w:tcPr>
          <w:p w:rsidR="00FE754D" w:rsidDel="009276D6" w:rsidRDefault="00FE754D" w:rsidP="00C109A7">
            <w:pPr>
              <w:jc w:val="both"/>
              <w:rPr>
                <w:del w:id="1207" w:author="Trefilová Pavla" w:date="2018-08-29T12:05:00Z"/>
                <w:b/>
              </w:rPr>
            </w:pPr>
            <w:del w:id="1208" w:author="Trefilová Pavla" w:date="2018-08-29T12:05:00Z">
              <w:r w:rsidDel="009276D6">
                <w:rPr>
                  <w:b/>
                </w:rPr>
                <w:delText>Název studijního předmětu</w:delText>
              </w:r>
            </w:del>
          </w:p>
        </w:tc>
        <w:tc>
          <w:tcPr>
            <w:tcW w:w="6769" w:type="dxa"/>
            <w:gridSpan w:val="7"/>
            <w:tcBorders>
              <w:top w:val="double" w:sz="4" w:space="0" w:color="auto"/>
            </w:tcBorders>
          </w:tcPr>
          <w:p w:rsidR="00FE754D" w:rsidDel="009276D6" w:rsidRDefault="00FE754D" w:rsidP="00C109A7">
            <w:pPr>
              <w:jc w:val="both"/>
              <w:rPr>
                <w:del w:id="1209" w:author="Trefilová Pavla" w:date="2018-08-29T12:05:00Z"/>
              </w:rPr>
            </w:pPr>
            <w:del w:id="1210" w:author="Trefilová Pavla" w:date="2018-08-29T12:05:00Z">
              <w:r w:rsidDel="009276D6">
                <w:delText>Management kvality</w:delText>
              </w:r>
            </w:del>
          </w:p>
        </w:tc>
      </w:tr>
      <w:tr w:rsidR="00FE754D" w:rsidDel="009276D6" w:rsidTr="00C109A7">
        <w:trPr>
          <w:del w:id="1211" w:author="Trefilová Pavla" w:date="2018-08-29T12:05:00Z"/>
        </w:trPr>
        <w:tc>
          <w:tcPr>
            <w:tcW w:w="3086" w:type="dxa"/>
            <w:shd w:val="clear" w:color="auto" w:fill="F7CAAC"/>
          </w:tcPr>
          <w:p w:rsidR="00FE754D" w:rsidDel="009276D6" w:rsidRDefault="00FE754D" w:rsidP="00C109A7">
            <w:pPr>
              <w:jc w:val="both"/>
              <w:rPr>
                <w:del w:id="1212" w:author="Trefilová Pavla" w:date="2018-08-29T12:05:00Z"/>
                <w:b/>
              </w:rPr>
            </w:pPr>
            <w:del w:id="1213" w:author="Trefilová Pavla" w:date="2018-08-29T12:05:00Z">
              <w:r w:rsidDel="009276D6">
                <w:rPr>
                  <w:b/>
                </w:rPr>
                <w:delText>Typ předmětu</w:delText>
              </w:r>
            </w:del>
          </w:p>
        </w:tc>
        <w:tc>
          <w:tcPr>
            <w:tcW w:w="3406" w:type="dxa"/>
            <w:gridSpan w:val="4"/>
          </w:tcPr>
          <w:p w:rsidR="00FE754D" w:rsidDel="009276D6" w:rsidRDefault="00C109A7" w:rsidP="00C109A7">
            <w:pPr>
              <w:jc w:val="both"/>
              <w:rPr>
                <w:del w:id="1214" w:author="Trefilová Pavla" w:date="2018-08-29T12:05:00Z"/>
              </w:rPr>
            </w:pPr>
            <w:del w:id="1215" w:author="Trefilová Pavla" w:date="2018-08-29T12:05:00Z">
              <w:r w:rsidRPr="009C11F1" w:rsidDel="009276D6">
                <w:delText>povinný „P“</w:delText>
              </w:r>
            </w:del>
          </w:p>
        </w:tc>
        <w:tc>
          <w:tcPr>
            <w:tcW w:w="2695" w:type="dxa"/>
            <w:gridSpan w:val="2"/>
            <w:shd w:val="clear" w:color="auto" w:fill="F7CAAC"/>
          </w:tcPr>
          <w:p w:rsidR="00FE754D" w:rsidDel="009276D6" w:rsidRDefault="00FE754D" w:rsidP="00C109A7">
            <w:pPr>
              <w:jc w:val="both"/>
              <w:rPr>
                <w:del w:id="1216" w:author="Trefilová Pavla" w:date="2018-08-29T12:05:00Z"/>
              </w:rPr>
            </w:pPr>
            <w:del w:id="1217" w:author="Trefilová Pavla" w:date="2018-08-29T12:05:00Z">
              <w:r w:rsidDel="009276D6">
                <w:rPr>
                  <w:b/>
                </w:rPr>
                <w:delText>doporučený ročník / semestr</w:delText>
              </w:r>
            </w:del>
          </w:p>
        </w:tc>
        <w:tc>
          <w:tcPr>
            <w:tcW w:w="668" w:type="dxa"/>
          </w:tcPr>
          <w:p w:rsidR="00FE754D" w:rsidDel="009276D6" w:rsidRDefault="00E6784B" w:rsidP="00C109A7">
            <w:pPr>
              <w:jc w:val="both"/>
              <w:rPr>
                <w:del w:id="1218" w:author="Trefilová Pavla" w:date="2018-08-29T12:05:00Z"/>
              </w:rPr>
            </w:pPr>
            <w:del w:id="1219" w:author="Trefilová Pavla" w:date="2018-08-29T12:05:00Z">
              <w:r w:rsidDel="009276D6">
                <w:delText>2/L</w:delText>
              </w:r>
            </w:del>
          </w:p>
        </w:tc>
      </w:tr>
      <w:tr w:rsidR="00FE754D" w:rsidDel="009276D6" w:rsidTr="00C109A7">
        <w:trPr>
          <w:del w:id="1220" w:author="Trefilová Pavla" w:date="2018-08-29T12:05:00Z"/>
        </w:trPr>
        <w:tc>
          <w:tcPr>
            <w:tcW w:w="3086" w:type="dxa"/>
            <w:shd w:val="clear" w:color="auto" w:fill="F7CAAC"/>
          </w:tcPr>
          <w:p w:rsidR="00FE754D" w:rsidDel="009276D6" w:rsidRDefault="00FE754D" w:rsidP="00C109A7">
            <w:pPr>
              <w:jc w:val="both"/>
              <w:rPr>
                <w:del w:id="1221" w:author="Trefilová Pavla" w:date="2018-08-29T12:05:00Z"/>
                <w:b/>
              </w:rPr>
            </w:pPr>
            <w:del w:id="1222" w:author="Trefilová Pavla" w:date="2018-08-29T12:05:00Z">
              <w:r w:rsidDel="009276D6">
                <w:rPr>
                  <w:b/>
                </w:rPr>
                <w:delText>Rozsah studijního předmětu</w:delText>
              </w:r>
            </w:del>
          </w:p>
        </w:tc>
        <w:tc>
          <w:tcPr>
            <w:tcW w:w="1701" w:type="dxa"/>
            <w:gridSpan w:val="2"/>
          </w:tcPr>
          <w:p w:rsidR="00FE754D" w:rsidDel="009276D6" w:rsidRDefault="00C109A7" w:rsidP="00C109A7">
            <w:pPr>
              <w:jc w:val="both"/>
              <w:rPr>
                <w:del w:id="1223" w:author="Trefilová Pavla" w:date="2018-08-29T12:05:00Z"/>
              </w:rPr>
            </w:pPr>
            <w:del w:id="1224" w:author="Trefilová Pavla" w:date="2018-08-29T12:05:00Z">
              <w:r w:rsidDel="009276D6">
                <w:delText>15p</w:delText>
              </w:r>
            </w:del>
          </w:p>
        </w:tc>
        <w:tc>
          <w:tcPr>
            <w:tcW w:w="889" w:type="dxa"/>
            <w:shd w:val="clear" w:color="auto" w:fill="F7CAAC"/>
          </w:tcPr>
          <w:p w:rsidR="00FE754D" w:rsidDel="009276D6" w:rsidRDefault="00FE754D" w:rsidP="00C109A7">
            <w:pPr>
              <w:jc w:val="both"/>
              <w:rPr>
                <w:del w:id="1225" w:author="Trefilová Pavla" w:date="2018-08-29T12:05:00Z"/>
                <w:b/>
              </w:rPr>
            </w:pPr>
            <w:del w:id="1226" w:author="Trefilová Pavla" w:date="2018-08-29T12:05:00Z">
              <w:r w:rsidDel="009276D6">
                <w:rPr>
                  <w:b/>
                </w:rPr>
                <w:delText xml:space="preserve">hod. </w:delText>
              </w:r>
            </w:del>
          </w:p>
        </w:tc>
        <w:tc>
          <w:tcPr>
            <w:tcW w:w="816" w:type="dxa"/>
          </w:tcPr>
          <w:p w:rsidR="00FE754D" w:rsidDel="009276D6" w:rsidRDefault="00FE754D" w:rsidP="00C109A7">
            <w:pPr>
              <w:jc w:val="both"/>
              <w:rPr>
                <w:del w:id="1227" w:author="Trefilová Pavla" w:date="2018-08-29T12:05:00Z"/>
              </w:rPr>
            </w:pPr>
            <w:del w:id="1228" w:author="Trefilová Pavla" w:date="2018-08-29T12:05:00Z">
              <w:r w:rsidDel="009276D6">
                <w:delText>1</w:delText>
              </w:r>
              <w:r w:rsidR="00C109A7" w:rsidDel="009276D6">
                <w:delText>5</w:delText>
              </w:r>
            </w:del>
          </w:p>
        </w:tc>
        <w:tc>
          <w:tcPr>
            <w:tcW w:w="2156" w:type="dxa"/>
            <w:shd w:val="clear" w:color="auto" w:fill="F7CAAC"/>
          </w:tcPr>
          <w:p w:rsidR="00FE754D" w:rsidDel="009276D6" w:rsidRDefault="00FE754D" w:rsidP="00C109A7">
            <w:pPr>
              <w:jc w:val="both"/>
              <w:rPr>
                <w:del w:id="1229" w:author="Trefilová Pavla" w:date="2018-08-29T12:05:00Z"/>
                <w:b/>
              </w:rPr>
            </w:pPr>
            <w:del w:id="1230" w:author="Trefilová Pavla" w:date="2018-08-29T12:05:00Z">
              <w:r w:rsidDel="009276D6">
                <w:rPr>
                  <w:b/>
                </w:rPr>
                <w:delText>kreditů</w:delText>
              </w:r>
            </w:del>
          </w:p>
        </w:tc>
        <w:tc>
          <w:tcPr>
            <w:tcW w:w="1207" w:type="dxa"/>
            <w:gridSpan w:val="2"/>
          </w:tcPr>
          <w:p w:rsidR="00FE754D" w:rsidDel="009276D6" w:rsidRDefault="00FE754D" w:rsidP="00C109A7">
            <w:pPr>
              <w:jc w:val="both"/>
              <w:rPr>
                <w:del w:id="1231" w:author="Trefilová Pavla" w:date="2018-08-29T12:05:00Z"/>
              </w:rPr>
            </w:pPr>
          </w:p>
        </w:tc>
      </w:tr>
      <w:tr w:rsidR="00FE754D" w:rsidDel="009276D6" w:rsidTr="00C109A7">
        <w:trPr>
          <w:del w:id="1232" w:author="Trefilová Pavla" w:date="2018-08-29T12:05:00Z"/>
        </w:trPr>
        <w:tc>
          <w:tcPr>
            <w:tcW w:w="3086" w:type="dxa"/>
            <w:shd w:val="clear" w:color="auto" w:fill="F7CAAC"/>
          </w:tcPr>
          <w:p w:rsidR="00FE754D" w:rsidDel="009276D6" w:rsidRDefault="00FE754D" w:rsidP="00C109A7">
            <w:pPr>
              <w:jc w:val="both"/>
              <w:rPr>
                <w:del w:id="1233" w:author="Trefilová Pavla" w:date="2018-08-29T12:05:00Z"/>
                <w:b/>
                <w:sz w:val="22"/>
              </w:rPr>
            </w:pPr>
            <w:del w:id="1234" w:author="Trefilová Pavla" w:date="2018-08-29T12:05:00Z">
              <w:r w:rsidDel="009276D6">
                <w:rPr>
                  <w:b/>
                </w:rPr>
                <w:delText>Prerekvizity, korekvizity, ekvivalence</w:delText>
              </w:r>
            </w:del>
          </w:p>
        </w:tc>
        <w:tc>
          <w:tcPr>
            <w:tcW w:w="6769" w:type="dxa"/>
            <w:gridSpan w:val="7"/>
          </w:tcPr>
          <w:p w:rsidR="00FE754D" w:rsidDel="009276D6" w:rsidRDefault="00FE754D" w:rsidP="00C109A7">
            <w:pPr>
              <w:jc w:val="both"/>
              <w:rPr>
                <w:del w:id="1235" w:author="Trefilová Pavla" w:date="2018-08-29T12:05:00Z"/>
              </w:rPr>
            </w:pPr>
          </w:p>
        </w:tc>
      </w:tr>
      <w:tr w:rsidR="00FE754D" w:rsidDel="009276D6" w:rsidTr="00C109A7">
        <w:trPr>
          <w:del w:id="1236" w:author="Trefilová Pavla" w:date="2018-08-29T12:05:00Z"/>
        </w:trPr>
        <w:tc>
          <w:tcPr>
            <w:tcW w:w="3086" w:type="dxa"/>
            <w:shd w:val="clear" w:color="auto" w:fill="F7CAAC"/>
          </w:tcPr>
          <w:p w:rsidR="00FE754D" w:rsidDel="009276D6" w:rsidRDefault="00FE754D" w:rsidP="00C109A7">
            <w:pPr>
              <w:jc w:val="both"/>
              <w:rPr>
                <w:del w:id="1237" w:author="Trefilová Pavla" w:date="2018-08-29T12:05:00Z"/>
                <w:b/>
              </w:rPr>
            </w:pPr>
            <w:del w:id="1238" w:author="Trefilová Pavla" w:date="2018-08-29T12:05:00Z">
              <w:r w:rsidDel="009276D6">
                <w:rPr>
                  <w:b/>
                </w:rPr>
                <w:delText>Způsob ověření studijních výsledků</w:delText>
              </w:r>
            </w:del>
          </w:p>
        </w:tc>
        <w:tc>
          <w:tcPr>
            <w:tcW w:w="3406" w:type="dxa"/>
            <w:gridSpan w:val="4"/>
          </w:tcPr>
          <w:p w:rsidR="00FE754D" w:rsidDel="009276D6" w:rsidRDefault="00FE754D" w:rsidP="00C109A7">
            <w:pPr>
              <w:jc w:val="both"/>
              <w:rPr>
                <w:del w:id="1239" w:author="Trefilová Pavla" w:date="2018-08-29T12:05:00Z"/>
              </w:rPr>
            </w:pPr>
            <w:del w:id="1240" w:author="Trefilová Pavla" w:date="2018-08-29T12:05:00Z">
              <w:r w:rsidDel="009276D6">
                <w:delText>zkouška</w:delText>
              </w:r>
            </w:del>
          </w:p>
        </w:tc>
        <w:tc>
          <w:tcPr>
            <w:tcW w:w="2156" w:type="dxa"/>
            <w:shd w:val="clear" w:color="auto" w:fill="F7CAAC"/>
          </w:tcPr>
          <w:p w:rsidR="00FE754D" w:rsidDel="009276D6" w:rsidRDefault="00FE754D" w:rsidP="00C109A7">
            <w:pPr>
              <w:jc w:val="both"/>
              <w:rPr>
                <w:del w:id="1241" w:author="Trefilová Pavla" w:date="2018-08-29T12:05:00Z"/>
                <w:b/>
              </w:rPr>
            </w:pPr>
            <w:del w:id="1242" w:author="Trefilová Pavla" w:date="2018-08-29T12:05:00Z">
              <w:r w:rsidDel="009276D6">
                <w:rPr>
                  <w:b/>
                </w:rPr>
                <w:delText>Forma výuky</w:delText>
              </w:r>
            </w:del>
          </w:p>
        </w:tc>
        <w:tc>
          <w:tcPr>
            <w:tcW w:w="1207" w:type="dxa"/>
            <w:gridSpan w:val="2"/>
          </w:tcPr>
          <w:p w:rsidR="00FE754D" w:rsidDel="009276D6" w:rsidRDefault="00FE754D" w:rsidP="00C109A7">
            <w:pPr>
              <w:jc w:val="both"/>
              <w:rPr>
                <w:del w:id="1243" w:author="Trefilová Pavla" w:date="2018-08-29T12:05:00Z"/>
              </w:rPr>
            </w:pPr>
            <w:del w:id="1244" w:author="Trefilová Pavla" w:date="2018-08-29T12:05:00Z">
              <w:r w:rsidDel="009276D6">
                <w:delText>přednáška</w:delText>
              </w:r>
            </w:del>
          </w:p>
        </w:tc>
      </w:tr>
      <w:tr w:rsidR="00FE754D" w:rsidDel="009276D6" w:rsidTr="00C109A7">
        <w:trPr>
          <w:del w:id="1245" w:author="Trefilová Pavla" w:date="2018-08-29T12:05:00Z"/>
        </w:trPr>
        <w:tc>
          <w:tcPr>
            <w:tcW w:w="3086" w:type="dxa"/>
            <w:shd w:val="clear" w:color="auto" w:fill="F7CAAC"/>
          </w:tcPr>
          <w:p w:rsidR="00FE754D" w:rsidDel="009276D6" w:rsidRDefault="00FE754D" w:rsidP="00C109A7">
            <w:pPr>
              <w:jc w:val="both"/>
              <w:rPr>
                <w:del w:id="1246" w:author="Trefilová Pavla" w:date="2018-08-29T12:05:00Z"/>
                <w:b/>
              </w:rPr>
            </w:pPr>
            <w:del w:id="1247" w:author="Trefilová Pavla" w:date="2018-08-29T12:05:00Z">
              <w:r w:rsidDel="009276D6">
                <w:rPr>
                  <w:b/>
                </w:rPr>
                <w:delText>Forma způsobu ověření studijních výsledků a další požadavky na studenta</w:delText>
              </w:r>
            </w:del>
          </w:p>
        </w:tc>
        <w:tc>
          <w:tcPr>
            <w:tcW w:w="6769" w:type="dxa"/>
            <w:gridSpan w:val="7"/>
            <w:tcBorders>
              <w:bottom w:val="nil"/>
            </w:tcBorders>
          </w:tcPr>
          <w:p w:rsidR="001C39F0" w:rsidDel="009276D6" w:rsidRDefault="001C39F0" w:rsidP="001C39F0">
            <w:pPr>
              <w:jc w:val="both"/>
              <w:rPr>
                <w:del w:id="1248" w:author="Trefilová Pavla" w:date="2018-08-29T12:05:00Z"/>
              </w:rPr>
            </w:pPr>
            <w:del w:id="1249" w:author="Trefilová Pavla" w:date="2018-08-29T12:05:00Z">
              <w:r w:rsidDel="009276D6">
                <w:delText>Způsob ukončení předmětu: zkouška</w:delText>
              </w:r>
            </w:del>
          </w:p>
          <w:p w:rsidR="00FE754D" w:rsidDel="009276D6" w:rsidRDefault="001C39F0" w:rsidP="001C39F0">
            <w:pPr>
              <w:jc w:val="both"/>
              <w:rPr>
                <w:del w:id="1250" w:author="Trefilová Pavla" w:date="2018-08-29T12:05:00Z"/>
              </w:rPr>
            </w:pPr>
            <w:del w:id="1251" w:author="Trefilová Pavla" w:date="2018-08-29T12:05:00Z">
              <w:r w:rsidDel="009276D6">
                <w:delText>Požadavky ke zkoušce: v</w:delText>
              </w:r>
              <w:r w:rsidR="00FE754D" w:rsidDel="009276D6">
                <w:delText>ypracování seminární práce a úspěšné obhájení</w:delText>
              </w:r>
              <w:r w:rsidR="002A0DB1" w:rsidDel="009276D6">
                <w:delText>.</w:delText>
              </w:r>
            </w:del>
          </w:p>
        </w:tc>
      </w:tr>
      <w:tr w:rsidR="00FE754D" w:rsidDel="009276D6" w:rsidTr="00C109A7">
        <w:trPr>
          <w:trHeight w:val="56"/>
          <w:del w:id="1252" w:author="Trefilová Pavla" w:date="2018-08-29T12:05:00Z"/>
        </w:trPr>
        <w:tc>
          <w:tcPr>
            <w:tcW w:w="9855" w:type="dxa"/>
            <w:gridSpan w:val="8"/>
            <w:tcBorders>
              <w:top w:val="nil"/>
            </w:tcBorders>
          </w:tcPr>
          <w:p w:rsidR="00FE754D" w:rsidDel="009276D6" w:rsidRDefault="00FE754D" w:rsidP="00C109A7">
            <w:pPr>
              <w:jc w:val="both"/>
              <w:rPr>
                <w:del w:id="1253" w:author="Trefilová Pavla" w:date="2018-08-29T12:05:00Z"/>
              </w:rPr>
            </w:pPr>
          </w:p>
        </w:tc>
      </w:tr>
      <w:tr w:rsidR="00FE754D" w:rsidDel="009276D6" w:rsidTr="00C109A7">
        <w:trPr>
          <w:trHeight w:val="197"/>
          <w:del w:id="1254" w:author="Trefilová Pavla" w:date="2018-08-29T12:05:00Z"/>
        </w:trPr>
        <w:tc>
          <w:tcPr>
            <w:tcW w:w="3086" w:type="dxa"/>
            <w:tcBorders>
              <w:top w:val="nil"/>
            </w:tcBorders>
            <w:shd w:val="clear" w:color="auto" w:fill="F7CAAC"/>
          </w:tcPr>
          <w:p w:rsidR="00FE754D" w:rsidDel="009276D6" w:rsidRDefault="00FE754D" w:rsidP="00C109A7">
            <w:pPr>
              <w:jc w:val="both"/>
              <w:rPr>
                <w:del w:id="1255" w:author="Trefilová Pavla" w:date="2018-08-29T12:05:00Z"/>
                <w:b/>
              </w:rPr>
            </w:pPr>
            <w:del w:id="1256" w:author="Trefilová Pavla" w:date="2018-08-29T12:05:00Z">
              <w:r w:rsidDel="009276D6">
                <w:rPr>
                  <w:b/>
                </w:rPr>
                <w:delText>Garant předmětu</w:delText>
              </w:r>
            </w:del>
          </w:p>
        </w:tc>
        <w:tc>
          <w:tcPr>
            <w:tcW w:w="6769" w:type="dxa"/>
            <w:gridSpan w:val="7"/>
            <w:tcBorders>
              <w:top w:val="nil"/>
            </w:tcBorders>
          </w:tcPr>
          <w:p w:rsidR="00FE754D" w:rsidDel="009276D6" w:rsidRDefault="00C109A7" w:rsidP="00C109A7">
            <w:pPr>
              <w:jc w:val="both"/>
              <w:rPr>
                <w:del w:id="1257" w:author="Trefilová Pavla" w:date="2018-08-29T12:05:00Z"/>
              </w:rPr>
            </w:pPr>
            <w:del w:id="1258" w:author="Trefilová Pavla" w:date="2018-08-29T12:05:00Z">
              <w:r w:rsidDel="009276D6">
                <w:delText>doc. I</w:delText>
              </w:r>
              <w:r w:rsidR="00FE754D" w:rsidDel="009276D6">
                <w:delText>ng. Petr Briš, CSc.</w:delText>
              </w:r>
            </w:del>
          </w:p>
        </w:tc>
      </w:tr>
      <w:tr w:rsidR="00FE754D" w:rsidDel="009276D6" w:rsidTr="00C109A7">
        <w:trPr>
          <w:trHeight w:val="243"/>
          <w:del w:id="1259" w:author="Trefilová Pavla" w:date="2018-08-29T12:05:00Z"/>
        </w:trPr>
        <w:tc>
          <w:tcPr>
            <w:tcW w:w="3086" w:type="dxa"/>
            <w:tcBorders>
              <w:top w:val="nil"/>
            </w:tcBorders>
            <w:shd w:val="clear" w:color="auto" w:fill="F7CAAC"/>
          </w:tcPr>
          <w:p w:rsidR="00FE754D" w:rsidDel="009276D6" w:rsidRDefault="00FE754D" w:rsidP="00C109A7">
            <w:pPr>
              <w:jc w:val="both"/>
              <w:rPr>
                <w:del w:id="1260" w:author="Trefilová Pavla" w:date="2018-08-29T12:05:00Z"/>
                <w:b/>
              </w:rPr>
            </w:pPr>
            <w:del w:id="1261" w:author="Trefilová Pavla" w:date="2018-08-29T12:05:00Z">
              <w:r w:rsidDel="009276D6">
                <w:rPr>
                  <w:b/>
                </w:rPr>
                <w:delText>Zapojení garanta do výuky předmětu</w:delText>
              </w:r>
            </w:del>
          </w:p>
        </w:tc>
        <w:tc>
          <w:tcPr>
            <w:tcW w:w="6769" w:type="dxa"/>
            <w:gridSpan w:val="7"/>
            <w:tcBorders>
              <w:top w:val="nil"/>
            </w:tcBorders>
          </w:tcPr>
          <w:p w:rsidR="00FE754D" w:rsidDel="009276D6" w:rsidRDefault="00C109A7" w:rsidP="00C109A7">
            <w:pPr>
              <w:jc w:val="both"/>
              <w:rPr>
                <w:del w:id="1262" w:author="Trefilová Pavla" w:date="2018-08-29T12:05:00Z"/>
              </w:rPr>
            </w:pPr>
            <w:del w:id="1263" w:author="Trefilová Pavla" w:date="2018-08-29T12:05:00Z">
              <w:r w:rsidRPr="00496D22" w:rsidDel="009276D6">
                <w:delText xml:space="preserve">Garant se podílí na přednášení v rozsahu </w:delText>
              </w:r>
              <w:r w:rsidDel="009276D6">
                <w:delText>10</w:delText>
              </w:r>
              <w:r w:rsidRPr="00496D22" w:rsidDel="009276D6">
                <w:delText xml:space="preserve">0 </w:delText>
              </w:r>
              <w:r w:rsidDel="009276D6">
                <w:delText>%.</w:delText>
              </w:r>
            </w:del>
          </w:p>
        </w:tc>
      </w:tr>
      <w:tr w:rsidR="00FE754D" w:rsidDel="009276D6" w:rsidTr="00C109A7">
        <w:trPr>
          <w:del w:id="1264" w:author="Trefilová Pavla" w:date="2018-08-29T12:05:00Z"/>
        </w:trPr>
        <w:tc>
          <w:tcPr>
            <w:tcW w:w="3086" w:type="dxa"/>
            <w:shd w:val="clear" w:color="auto" w:fill="F7CAAC"/>
          </w:tcPr>
          <w:p w:rsidR="00FE754D" w:rsidDel="009276D6" w:rsidRDefault="00FE754D" w:rsidP="00C109A7">
            <w:pPr>
              <w:jc w:val="both"/>
              <w:rPr>
                <w:del w:id="1265" w:author="Trefilová Pavla" w:date="2018-08-29T12:05:00Z"/>
                <w:b/>
              </w:rPr>
            </w:pPr>
            <w:del w:id="1266" w:author="Trefilová Pavla" w:date="2018-08-29T12:05:00Z">
              <w:r w:rsidDel="009276D6">
                <w:rPr>
                  <w:b/>
                </w:rPr>
                <w:delText>Vyučující</w:delText>
              </w:r>
            </w:del>
          </w:p>
        </w:tc>
        <w:tc>
          <w:tcPr>
            <w:tcW w:w="6769" w:type="dxa"/>
            <w:gridSpan w:val="7"/>
            <w:tcBorders>
              <w:bottom w:val="nil"/>
            </w:tcBorders>
          </w:tcPr>
          <w:p w:rsidR="00FE754D" w:rsidDel="009276D6" w:rsidRDefault="00C109A7" w:rsidP="00C109A7">
            <w:pPr>
              <w:jc w:val="both"/>
              <w:rPr>
                <w:del w:id="1267" w:author="Trefilová Pavla" w:date="2018-08-29T12:05:00Z"/>
              </w:rPr>
            </w:pPr>
            <w:del w:id="1268" w:author="Trefilová Pavla" w:date="2018-08-29T12:05:00Z">
              <w:r w:rsidDel="009276D6">
                <w:delText>doc. I</w:delText>
              </w:r>
              <w:r w:rsidR="00FE754D" w:rsidDel="009276D6">
                <w:delText>ng. Petr Briš, CSc.</w:delText>
              </w:r>
              <w:r w:rsidDel="009276D6">
                <w:delText xml:space="preserve"> – přednášky (100%)</w:delText>
              </w:r>
            </w:del>
          </w:p>
        </w:tc>
      </w:tr>
      <w:tr w:rsidR="00FE754D" w:rsidDel="009276D6" w:rsidTr="00C109A7">
        <w:trPr>
          <w:trHeight w:val="56"/>
          <w:del w:id="1269" w:author="Trefilová Pavla" w:date="2018-08-29T12:05:00Z"/>
        </w:trPr>
        <w:tc>
          <w:tcPr>
            <w:tcW w:w="9855" w:type="dxa"/>
            <w:gridSpan w:val="8"/>
            <w:tcBorders>
              <w:top w:val="nil"/>
            </w:tcBorders>
          </w:tcPr>
          <w:p w:rsidR="00FE754D" w:rsidDel="009276D6" w:rsidRDefault="00FE754D" w:rsidP="00C109A7">
            <w:pPr>
              <w:jc w:val="both"/>
              <w:rPr>
                <w:del w:id="1270" w:author="Trefilová Pavla" w:date="2018-08-29T12:05:00Z"/>
              </w:rPr>
            </w:pPr>
          </w:p>
        </w:tc>
      </w:tr>
      <w:tr w:rsidR="00FE754D" w:rsidDel="009276D6" w:rsidTr="00C109A7">
        <w:trPr>
          <w:del w:id="1271" w:author="Trefilová Pavla" w:date="2018-08-29T12:05:00Z"/>
        </w:trPr>
        <w:tc>
          <w:tcPr>
            <w:tcW w:w="3086" w:type="dxa"/>
            <w:shd w:val="clear" w:color="auto" w:fill="F7CAAC"/>
          </w:tcPr>
          <w:p w:rsidR="00FE754D" w:rsidDel="009276D6" w:rsidRDefault="00FE754D" w:rsidP="00C109A7">
            <w:pPr>
              <w:jc w:val="both"/>
              <w:rPr>
                <w:del w:id="1272" w:author="Trefilová Pavla" w:date="2018-08-29T12:05:00Z"/>
                <w:b/>
              </w:rPr>
            </w:pPr>
            <w:del w:id="1273" w:author="Trefilová Pavla" w:date="2018-08-29T12:05:00Z">
              <w:r w:rsidDel="009276D6">
                <w:rPr>
                  <w:b/>
                </w:rPr>
                <w:delText>Stručná anotace předmětu</w:delText>
              </w:r>
            </w:del>
          </w:p>
        </w:tc>
        <w:tc>
          <w:tcPr>
            <w:tcW w:w="6769" w:type="dxa"/>
            <w:gridSpan w:val="7"/>
            <w:tcBorders>
              <w:bottom w:val="nil"/>
            </w:tcBorders>
          </w:tcPr>
          <w:p w:rsidR="00FE754D" w:rsidDel="009276D6" w:rsidRDefault="00FE754D" w:rsidP="00C109A7">
            <w:pPr>
              <w:jc w:val="both"/>
              <w:rPr>
                <w:del w:id="1274" w:author="Trefilová Pavla" w:date="2018-08-29T12:05:00Z"/>
              </w:rPr>
            </w:pPr>
          </w:p>
        </w:tc>
      </w:tr>
      <w:tr w:rsidR="00FE754D" w:rsidDel="009276D6" w:rsidTr="00C109A7">
        <w:trPr>
          <w:trHeight w:val="3938"/>
          <w:del w:id="1275" w:author="Trefilová Pavla" w:date="2018-08-29T12:05:00Z"/>
        </w:trPr>
        <w:tc>
          <w:tcPr>
            <w:tcW w:w="9855" w:type="dxa"/>
            <w:gridSpan w:val="8"/>
            <w:tcBorders>
              <w:top w:val="nil"/>
              <w:bottom w:val="single" w:sz="12" w:space="0" w:color="auto"/>
            </w:tcBorders>
          </w:tcPr>
          <w:p w:rsidR="00FE754D" w:rsidRPr="00C109A7" w:rsidDel="009276D6" w:rsidRDefault="00FE754D" w:rsidP="00C109A7">
            <w:pPr>
              <w:pStyle w:val="Default"/>
              <w:jc w:val="both"/>
              <w:rPr>
                <w:del w:id="1276" w:author="Trefilová Pavla" w:date="2018-08-29T12:05:00Z"/>
                <w:color w:val="auto"/>
                <w:sz w:val="20"/>
                <w:lang w:eastAsia="en-US"/>
              </w:rPr>
            </w:pPr>
            <w:del w:id="1277" w:author="Trefilová Pavla" w:date="2018-08-29T12:05:00Z">
              <w:r w:rsidRPr="00C109A7" w:rsidDel="009276D6">
                <w:rPr>
                  <w:color w:val="auto"/>
                  <w:sz w:val="20"/>
                  <w:lang w:eastAsia="en-US"/>
                </w:rPr>
                <w:delText>Management kvality je především snaha o neustálé zlepšování procesů a potažmo i produktů, jehož výsledkem jsou efektivnější procesy a ve svém důsledku snížené náklady a zvýšená produktivita. Je to velmi široké téma zahrnující téměř všechny firemní procesy. Cílem předmětu bude shrnout tyto základní znalosti z oblasti Managementu kvality a navázat na ně pomoc</w:delText>
              </w:r>
              <w:r w:rsidR="00C109A7" w:rsidDel="009276D6">
                <w:rPr>
                  <w:color w:val="auto"/>
                  <w:sz w:val="20"/>
                  <w:lang w:eastAsia="en-US"/>
                </w:rPr>
                <w:delText xml:space="preserve">í progresivních metod, zejména </w:delText>
              </w:r>
              <w:r w:rsidRPr="00C109A7" w:rsidDel="009276D6">
                <w:rPr>
                  <w:color w:val="auto"/>
                  <w:sz w:val="20"/>
                  <w:lang w:eastAsia="en-US"/>
                </w:rPr>
                <w:delText>využitím nástroje Lean Six Sigma, který je vnímán a uplatňován ve vyspělých výrobních i nevýrobních organizacích jako základní pilíř současných systémů managementu kvality.</w:delText>
              </w:r>
            </w:del>
          </w:p>
          <w:p w:rsidR="00FE754D" w:rsidRPr="00C109A7" w:rsidDel="009276D6" w:rsidRDefault="00FE754D" w:rsidP="00C109A7">
            <w:pPr>
              <w:pStyle w:val="Default"/>
              <w:jc w:val="both"/>
              <w:rPr>
                <w:del w:id="1278" w:author="Trefilová Pavla" w:date="2018-08-29T12:05:00Z"/>
                <w:sz w:val="20"/>
              </w:rPr>
            </w:pPr>
            <w:del w:id="1279" w:author="Trefilová Pavla" w:date="2018-08-29T12:05:00Z">
              <w:r w:rsidRPr="00C109A7" w:rsidDel="009276D6">
                <w:rPr>
                  <w:sz w:val="20"/>
                </w:rPr>
                <w:delText xml:space="preserve">Obsah předmětu/témata: </w:delText>
              </w:r>
            </w:del>
          </w:p>
          <w:p w:rsidR="00FE754D" w:rsidRPr="00C109A7" w:rsidDel="009276D6" w:rsidRDefault="00FE754D" w:rsidP="007E1B60">
            <w:pPr>
              <w:pStyle w:val="Default"/>
              <w:numPr>
                <w:ilvl w:val="0"/>
                <w:numId w:val="7"/>
              </w:numPr>
              <w:ind w:left="322" w:hanging="284"/>
              <w:jc w:val="both"/>
              <w:rPr>
                <w:del w:id="1280" w:author="Trefilová Pavla" w:date="2018-08-29T12:05:00Z"/>
                <w:color w:val="auto"/>
                <w:sz w:val="20"/>
                <w:lang w:eastAsia="en-US"/>
              </w:rPr>
            </w:pPr>
            <w:del w:id="1281" w:author="Trefilová Pavla" w:date="2018-08-29T12:05:00Z">
              <w:r w:rsidRPr="00C109A7" w:rsidDel="009276D6">
                <w:rPr>
                  <w:color w:val="auto"/>
                  <w:sz w:val="20"/>
                  <w:lang w:eastAsia="en-US"/>
                </w:rPr>
                <w:delText>Úvod do řízení jakosti - význam a charakteristika řízení jakosti v ekonomickém životě a v mezinárodních vztazích, vývojový proces řízení kvality, historické fáze vývoje řízení jakosti, přístupy k zajištění kvality podle řady ISO 9000, TQM, integrované systémy řízení (Normy ISO 9001 + ISO 14001- EMS + ISO 18001</w:delText>
              </w:r>
              <w:r w:rsidR="00C109A7" w:rsidDel="009276D6">
                <w:rPr>
                  <w:color w:val="auto"/>
                  <w:sz w:val="20"/>
                  <w:lang w:eastAsia="en-US"/>
                </w:rPr>
                <w:delText xml:space="preserve"> </w:delText>
              </w:r>
              <w:r w:rsidRPr="00C109A7" w:rsidDel="009276D6">
                <w:rPr>
                  <w:color w:val="auto"/>
                  <w:sz w:val="20"/>
                  <w:lang w:eastAsia="en-US"/>
                </w:rPr>
                <w:delText>-</w:delText>
              </w:r>
              <w:r w:rsidR="00C109A7" w:rsidDel="009276D6">
                <w:rPr>
                  <w:color w:val="auto"/>
                  <w:sz w:val="20"/>
                  <w:lang w:eastAsia="en-US"/>
                </w:rPr>
                <w:delText xml:space="preserve"> </w:delText>
              </w:r>
              <w:r w:rsidRPr="00C109A7" w:rsidDel="009276D6">
                <w:rPr>
                  <w:color w:val="auto"/>
                  <w:sz w:val="20"/>
                  <w:lang w:eastAsia="en-US"/>
                </w:rPr>
                <w:delText>BOZP + legislativní požadavky)</w:delText>
              </w:r>
            </w:del>
          </w:p>
          <w:p w:rsidR="00FE754D" w:rsidRPr="00C109A7" w:rsidDel="009276D6" w:rsidRDefault="00FE754D" w:rsidP="007E1B60">
            <w:pPr>
              <w:pStyle w:val="Default"/>
              <w:numPr>
                <w:ilvl w:val="0"/>
                <w:numId w:val="7"/>
              </w:numPr>
              <w:ind w:left="322" w:hanging="284"/>
              <w:jc w:val="both"/>
              <w:rPr>
                <w:del w:id="1282" w:author="Trefilová Pavla" w:date="2018-08-29T12:05:00Z"/>
                <w:color w:val="auto"/>
                <w:sz w:val="20"/>
                <w:lang w:eastAsia="en-US"/>
              </w:rPr>
            </w:pPr>
            <w:del w:id="1283" w:author="Trefilová Pavla" w:date="2018-08-29T12:05:00Z">
              <w:r w:rsidRPr="00C109A7" w:rsidDel="009276D6">
                <w:rPr>
                  <w:color w:val="auto"/>
                  <w:sz w:val="20"/>
                  <w:lang w:eastAsia="en-US"/>
                </w:rPr>
                <w:delText>Charakteristika procesního řízení</w:delText>
              </w:r>
            </w:del>
          </w:p>
          <w:p w:rsidR="00FE754D" w:rsidRPr="00C109A7" w:rsidDel="009276D6" w:rsidRDefault="00FE754D" w:rsidP="007E1B60">
            <w:pPr>
              <w:pStyle w:val="Default"/>
              <w:numPr>
                <w:ilvl w:val="0"/>
                <w:numId w:val="7"/>
              </w:numPr>
              <w:ind w:left="322" w:hanging="284"/>
              <w:jc w:val="both"/>
              <w:rPr>
                <w:del w:id="1284" w:author="Trefilová Pavla" w:date="2018-08-29T12:05:00Z"/>
                <w:color w:val="auto"/>
                <w:sz w:val="20"/>
                <w:lang w:eastAsia="en-US"/>
              </w:rPr>
            </w:pPr>
            <w:del w:id="1285" w:author="Trefilová Pavla" w:date="2018-08-29T12:05:00Z">
              <w:r w:rsidRPr="00C109A7" w:rsidDel="009276D6">
                <w:rPr>
                  <w:color w:val="auto"/>
                  <w:sz w:val="20"/>
                  <w:lang w:eastAsia="en-US"/>
                </w:rPr>
                <w:delText>Zlepšování procesů</w:delText>
              </w:r>
            </w:del>
          </w:p>
          <w:p w:rsidR="00FE754D" w:rsidRPr="00C109A7" w:rsidDel="009276D6" w:rsidRDefault="00FE754D" w:rsidP="007E1B60">
            <w:pPr>
              <w:pStyle w:val="Default"/>
              <w:numPr>
                <w:ilvl w:val="0"/>
                <w:numId w:val="7"/>
              </w:numPr>
              <w:ind w:left="322" w:hanging="284"/>
              <w:jc w:val="both"/>
              <w:rPr>
                <w:del w:id="1286" w:author="Trefilová Pavla" w:date="2018-08-29T12:05:00Z"/>
                <w:color w:val="auto"/>
                <w:sz w:val="20"/>
                <w:lang w:eastAsia="en-US"/>
              </w:rPr>
            </w:pPr>
            <w:del w:id="1287" w:author="Trefilová Pavla" w:date="2018-08-29T12:05:00Z">
              <w:r w:rsidRPr="00C109A7" w:rsidDel="009276D6">
                <w:rPr>
                  <w:color w:val="auto"/>
                  <w:sz w:val="20"/>
                  <w:lang w:eastAsia="en-US"/>
                </w:rPr>
                <w:delText>Vytváření Lean kultury ve společnosti.</w:delText>
              </w:r>
            </w:del>
          </w:p>
          <w:p w:rsidR="00FE754D" w:rsidRPr="00C109A7" w:rsidDel="009276D6" w:rsidRDefault="00FE754D" w:rsidP="007E1B60">
            <w:pPr>
              <w:pStyle w:val="Default"/>
              <w:numPr>
                <w:ilvl w:val="0"/>
                <w:numId w:val="7"/>
              </w:numPr>
              <w:ind w:left="322" w:hanging="284"/>
              <w:jc w:val="both"/>
              <w:rPr>
                <w:del w:id="1288" w:author="Trefilová Pavla" w:date="2018-08-29T12:05:00Z"/>
                <w:color w:val="auto"/>
                <w:sz w:val="20"/>
                <w:lang w:eastAsia="en-US"/>
              </w:rPr>
            </w:pPr>
            <w:del w:id="1289" w:author="Trefilová Pavla" w:date="2018-08-29T12:05:00Z">
              <w:r w:rsidRPr="00C109A7" w:rsidDel="009276D6">
                <w:rPr>
                  <w:color w:val="auto"/>
                  <w:sz w:val="20"/>
                  <w:lang w:eastAsia="en-US"/>
                </w:rPr>
                <w:delText>Zlepšování kvality na základě  Six Sigma</w:delText>
              </w:r>
            </w:del>
          </w:p>
          <w:p w:rsidR="00FE754D" w:rsidRPr="00C109A7" w:rsidDel="009276D6" w:rsidRDefault="00FE754D" w:rsidP="007E1B60">
            <w:pPr>
              <w:pStyle w:val="Default"/>
              <w:numPr>
                <w:ilvl w:val="0"/>
                <w:numId w:val="7"/>
              </w:numPr>
              <w:ind w:left="322" w:hanging="284"/>
              <w:jc w:val="both"/>
              <w:rPr>
                <w:del w:id="1290" w:author="Trefilová Pavla" w:date="2018-08-29T12:05:00Z"/>
                <w:color w:val="auto"/>
                <w:sz w:val="20"/>
                <w:lang w:eastAsia="en-US"/>
              </w:rPr>
            </w:pPr>
            <w:del w:id="1291" w:author="Trefilová Pavla" w:date="2018-08-29T12:05:00Z">
              <w:r w:rsidRPr="00C109A7" w:rsidDel="009276D6">
                <w:rPr>
                  <w:color w:val="auto"/>
                  <w:sz w:val="20"/>
                  <w:lang w:eastAsia="en-US"/>
                </w:rPr>
                <w:delText>Lean Six Sigma (LSS) - cyklus DMAIC</w:delText>
              </w:r>
            </w:del>
          </w:p>
          <w:p w:rsidR="00FE754D" w:rsidRPr="00C109A7" w:rsidDel="009276D6" w:rsidRDefault="00FE754D" w:rsidP="007E1B60">
            <w:pPr>
              <w:pStyle w:val="Default"/>
              <w:numPr>
                <w:ilvl w:val="0"/>
                <w:numId w:val="7"/>
              </w:numPr>
              <w:ind w:left="322" w:hanging="284"/>
              <w:jc w:val="both"/>
              <w:rPr>
                <w:del w:id="1292" w:author="Trefilová Pavla" w:date="2018-08-29T12:05:00Z"/>
                <w:color w:val="auto"/>
                <w:sz w:val="20"/>
                <w:lang w:eastAsia="en-US"/>
              </w:rPr>
            </w:pPr>
            <w:del w:id="1293" w:author="Trefilová Pavla" w:date="2018-08-29T12:05:00Z">
              <w:r w:rsidRPr="00C109A7" w:rsidDel="009276D6">
                <w:rPr>
                  <w:color w:val="auto"/>
                  <w:sz w:val="20"/>
                  <w:lang w:eastAsia="en-US"/>
                </w:rPr>
                <w:delText>Definování problém (nebo možného zlepšení) v kontextu LSS</w:delText>
              </w:r>
            </w:del>
          </w:p>
          <w:p w:rsidR="00FE754D" w:rsidRPr="00C109A7" w:rsidDel="009276D6" w:rsidRDefault="00FE754D" w:rsidP="007E1B60">
            <w:pPr>
              <w:pStyle w:val="Default"/>
              <w:numPr>
                <w:ilvl w:val="0"/>
                <w:numId w:val="7"/>
              </w:numPr>
              <w:ind w:left="322" w:hanging="284"/>
              <w:jc w:val="both"/>
              <w:rPr>
                <w:del w:id="1294" w:author="Trefilová Pavla" w:date="2018-08-29T12:05:00Z"/>
                <w:color w:val="auto"/>
                <w:sz w:val="20"/>
                <w:lang w:eastAsia="en-US"/>
              </w:rPr>
            </w:pPr>
            <w:del w:id="1295" w:author="Trefilová Pavla" w:date="2018-08-29T12:05:00Z">
              <w:r w:rsidRPr="00C109A7" w:rsidDel="009276D6">
                <w:rPr>
                  <w:color w:val="auto"/>
                  <w:sz w:val="20"/>
                  <w:lang w:eastAsia="en-US"/>
                </w:rPr>
                <w:delText>Měření v kontextu LSS</w:delText>
              </w:r>
            </w:del>
          </w:p>
          <w:p w:rsidR="00FE754D" w:rsidRPr="00C109A7" w:rsidDel="009276D6" w:rsidRDefault="00FE754D" w:rsidP="007E1B60">
            <w:pPr>
              <w:pStyle w:val="Default"/>
              <w:numPr>
                <w:ilvl w:val="0"/>
                <w:numId w:val="7"/>
              </w:numPr>
              <w:ind w:left="322" w:hanging="284"/>
              <w:jc w:val="both"/>
              <w:rPr>
                <w:del w:id="1296" w:author="Trefilová Pavla" w:date="2018-08-29T12:05:00Z"/>
                <w:color w:val="auto"/>
                <w:sz w:val="20"/>
                <w:lang w:eastAsia="en-US"/>
              </w:rPr>
            </w:pPr>
            <w:del w:id="1297" w:author="Trefilová Pavla" w:date="2018-08-29T12:05:00Z">
              <w:r w:rsidRPr="00C109A7" w:rsidDel="009276D6">
                <w:rPr>
                  <w:color w:val="auto"/>
                  <w:sz w:val="20"/>
                  <w:lang w:eastAsia="en-US"/>
                </w:rPr>
                <w:delText>Analýza v kontextu LSS</w:delText>
              </w:r>
            </w:del>
          </w:p>
          <w:p w:rsidR="00FE754D" w:rsidRPr="00C109A7" w:rsidDel="009276D6" w:rsidRDefault="00FE754D" w:rsidP="007E1B60">
            <w:pPr>
              <w:pStyle w:val="Default"/>
              <w:numPr>
                <w:ilvl w:val="0"/>
                <w:numId w:val="7"/>
              </w:numPr>
              <w:ind w:left="322" w:hanging="284"/>
              <w:jc w:val="both"/>
              <w:rPr>
                <w:del w:id="1298" w:author="Trefilová Pavla" w:date="2018-08-29T12:05:00Z"/>
                <w:color w:val="auto"/>
                <w:sz w:val="20"/>
                <w:lang w:eastAsia="en-US"/>
              </w:rPr>
            </w:pPr>
            <w:del w:id="1299" w:author="Trefilová Pavla" w:date="2018-08-29T12:05:00Z">
              <w:r w:rsidRPr="00C109A7" w:rsidDel="009276D6">
                <w:rPr>
                  <w:color w:val="auto"/>
                  <w:sz w:val="20"/>
                  <w:lang w:eastAsia="en-US"/>
                </w:rPr>
                <w:delText>Zlepšování v kontextu LSS</w:delText>
              </w:r>
            </w:del>
          </w:p>
          <w:p w:rsidR="00FE754D" w:rsidRPr="00C109A7" w:rsidDel="009276D6" w:rsidRDefault="00FE754D" w:rsidP="007E1B60">
            <w:pPr>
              <w:pStyle w:val="Default"/>
              <w:numPr>
                <w:ilvl w:val="0"/>
                <w:numId w:val="7"/>
              </w:numPr>
              <w:ind w:left="322" w:hanging="284"/>
              <w:jc w:val="both"/>
              <w:rPr>
                <w:del w:id="1300" w:author="Trefilová Pavla" w:date="2018-08-29T12:05:00Z"/>
                <w:color w:val="auto"/>
                <w:sz w:val="20"/>
                <w:lang w:eastAsia="en-US"/>
              </w:rPr>
            </w:pPr>
            <w:del w:id="1301" w:author="Trefilová Pavla" w:date="2018-08-29T12:05:00Z">
              <w:r w:rsidRPr="00C109A7" w:rsidDel="009276D6">
                <w:rPr>
                  <w:color w:val="auto"/>
                  <w:sz w:val="20"/>
                  <w:lang w:eastAsia="en-US"/>
                </w:rPr>
                <w:delText>Kontrola v kontextu LSS</w:delText>
              </w:r>
            </w:del>
          </w:p>
        </w:tc>
      </w:tr>
      <w:tr w:rsidR="00FE754D" w:rsidDel="009276D6" w:rsidTr="00C109A7">
        <w:trPr>
          <w:trHeight w:val="265"/>
          <w:del w:id="1302" w:author="Trefilová Pavla" w:date="2018-08-29T12:05:00Z"/>
        </w:trPr>
        <w:tc>
          <w:tcPr>
            <w:tcW w:w="3653" w:type="dxa"/>
            <w:gridSpan w:val="2"/>
            <w:tcBorders>
              <w:top w:val="nil"/>
            </w:tcBorders>
            <w:shd w:val="clear" w:color="auto" w:fill="F7CAAC"/>
          </w:tcPr>
          <w:p w:rsidR="00FE754D" w:rsidDel="009276D6" w:rsidRDefault="00FE754D" w:rsidP="00C109A7">
            <w:pPr>
              <w:jc w:val="both"/>
              <w:rPr>
                <w:del w:id="1303" w:author="Trefilová Pavla" w:date="2018-08-29T12:05:00Z"/>
              </w:rPr>
            </w:pPr>
            <w:del w:id="1304" w:author="Trefilová Pavla" w:date="2018-08-29T12:05:00Z">
              <w:r w:rsidDel="009276D6">
                <w:rPr>
                  <w:b/>
                </w:rPr>
                <w:delText>Studijní literatura a studijní pomůcky</w:delText>
              </w:r>
            </w:del>
          </w:p>
        </w:tc>
        <w:tc>
          <w:tcPr>
            <w:tcW w:w="6202" w:type="dxa"/>
            <w:gridSpan w:val="6"/>
            <w:tcBorders>
              <w:top w:val="nil"/>
              <w:bottom w:val="nil"/>
            </w:tcBorders>
          </w:tcPr>
          <w:p w:rsidR="00FE754D" w:rsidRPr="002658B2" w:rsidDel="009276D6" w:rsidRDefault="00FE754D" w:rsidP="00C109A7">
            <w:pPr>
              <w:jc w:val="both"/>
              <w:rPr>
                <w:del w:id="1305" w:author="Trefilová Pavla" w:date="2018-08-29T12:05:00Z"/>
                <w:b/>
              </w:rPr>
            </w:pPr>
          </w:p>
        </w:tc>
      </w:tr>
      <w:tr w:rsidR="00FE754D" w:rsidDel="009276D6" w:rsidTr="00AD44D5">
        <w:trPr>
          <w:trHeight w:val="978"/>
          <w:del w:id="1306" w:author="Trefilová Pavla" w:date="2018-08-29T12:05:00Z"/>
        </w:trPr>
        <w:tc>
          <w:tcPr>
            <w:tcW w:w="9855" w:type="dxa"/>
            <w:gridSpan w:val="8"/>
            <w:tcBorders>
              <w:top w:val="nil"/>
            </w:tcBorders>
          </w:tcPr>
          <w:p w:rsidR="00FE754D" w:rsidRPr="00C109A7" w:rsidDel="009276D6" w:rsidRDefault="00FE754D" w:rsidP="00C109A7">
            <w:pPr>
              <w:pStyle w:val="Default"/>
              <w:jc w:val="both"/>
              <w:rPr>
                <w:del w:id="1307" w:author="Trefilová Pavla" w:date="2018-08-29T12:05:00Z"/>
                <w:b/>
                <w:color w:val="auto"/>
                <w:sz w:val="20"/>
                <w:lang w:eastAsia="en-US"/>
              </w:rPr>
            </w:pPr>
            <w:del w:id="1308" w:author="Trefilová Pavla" w:date="2018-08-29T12:05:00Z">
              <w:r w:rsidRPr="00C109A7" w:rsidDel="009276D6">
                <w:rPr>
                  <w:b/>
                  <w:color w:val="auto"/>
                  <w:sz w:val="20"/>
                  <w:lang w:eastAsia="en-US"/>
                </w:rPr>
                <w:delText>Povinná literatura</w:delText>
              </w:r>
            </w:del>
          </w:p>
          <w:p w:rsidR="00FE754D" w:rsidRPr="00C109A7" w:rsidDel="009276D6" w:rsidRDefault="00FE754D" w:rsidP="00785258">
            <w:pPr>
              <w:jc w:val="both"/>
              <w:rPr>
                <w:del w:id="1309" w:author="Trefilová Pavla" w:date="2018-08-29T12:05:00Z"/>
                <w:szCs w:val="24"/>
              </w:rPr>
            </w:pPr>
            <w:del w:id="1310" w:author="Trefilová Pavla" w:date="2018-08-29T12:05:00Z">
              <w:r w:rsidRPr="00C109A7" w:rsidDel="009276D6">
                <w:rPr>
                  <w:szCs w:val="24"/>
                </w:rPr>
                <w:delText xml:space="preserve">BRIŠ, P. </w:delText>
              </w:r>
              <w:r w:rsidRPr="00C109A7" w:rsidDel="009276D6">
                <w:rPr>
                  <w:i/>
                  <w:szCs w:val="24"/>
                </w:rPr>
                <w:delText>Management kvality.</w:delText>
              </w:r>
              <w:r w:rsidRPr="00C109A7" w:rsidDel="009276D6">
                <w:rPr>
                  <w:szCs w:val="24"/>
                </w:rPr>
                <w:delText xml:space="preserve"> 2. vyd. Zlín: Univerzita Tomáše Bati ve Zlíně,</w:delText>
              </w:r>
              <w:r w:rsidR="00C109A7" w:rsidDel="009276D6">
                <w:rPr>
                  <w:szCs w:val="24"/>
                </w:rPr>
                <w:delText xml:space="preserve"> 2001,</w:delText>
              </w:r>
              <w:r w:rsidRPr="00C109A7" w:rsidDel="009276D6">
                <w:rPr>
                  <w:szCs w:val="24"/>
                </w:rPr>
                <w:delText xml:space="preserve"> 208 s. ISBN 978-80-7318-912-9.</w:delText>
              </w:r>
            </w:del>
          </w:p>
          <w:p w:rsidR="00FE754D" w:rsidRPr="00C109A7" w:rsidDel="009276D6" w:rsidRDefault="00C109A7" w:rsidP="00785258">
            <w:pPr>
              <w:jc w:val="both"/>
              <w:rPr>
                <w:del w:id="1311" w:author="Trefilová Pavla" w:date="2018-08-29T12:05:00Z"/>
                <w:szCs w:val="24"/>
              </w:rPr>
            </w:pPr>
            <w:del w:id="1312" w:author="Trefilová Pavla" w:date="2018-08-29T12:05:00Z">
              <w:r w:rsidRPr="00C109A7" w:rsidDel="009276D6">
                <w:rPr>
                  <w:szCs w:val="24"/>
                </w:rPr>
                <w:delText xml:space="preserve">TÖPFER, A. </w:delText>
              </w:r>
              <w:r w:rsidR="00FE754D" w:rsidRPr="00C109A7" w:rsidDel="009276D6">
                <w:rPr>
                  <w:i/>
                  <w:szCs w:val="24"/>
                </w:rPr>
                <w:delText>Six Sigma: Koncepce a příklady pro řízení bez chyb</w:delText>
              </w:r>
              <w:r w:rsidR="00FE754D" w:rsidRPr="00C109A7" w:rsidDel="009276D6">
                <w:rPr>
                  <w:szCs w:val="24"/>
                </w:rPr>
                <w:delText>. Brno: Computer Press</w:delText>
              </w:r>
              <w:r w:rsidDel="009276D6">
                <w:rPr>
                  <w:szCs w:val="24"/>
                </w:rPr>
                <w:delText>, 2008, 508 s. ISBN 978-80-251-1766-8</w:delText>
              </w:r>
            </w:del>
          </w:p>
          <w:p w:rsidR="00FE754D" w:rsidRPr="00C109A7" w:rsidDel="009276D6" w:rsidRDefault="00FE754D" w:rsidP="00785258">
            <w:pPr>
              <w:pStyle w:val="Default"/>
              <w:jc w:val="both"/>
              <w:rPr>
                <w:del w:id="1313" w:author="Trefilová Pavla" w:date="2018-08-29T12:05:00Z"/>
                <w:b/>
                <w:color w:val="auto"/>
                <w:sz w:val="20"/>
                <w:lang w:eastAsia="en-US"/>
              </w:rPr>
            </w:pPr>
            <w:del w:id="1314" w:author="Trefilová Pavla" w:date="2018-08-29T12:05:00Z">
              <w:r w:rsidRPr="00C109A7" w:rsidDel="009276D6">
                <w:rPr>
                  <w:b/>
                  <w:color w:val="auto"/>
                  <w:sz w:val="20"/>
                  <w:lang w:eastAsia="en-US"/>
                </w:rPr>
                <w:delText>Doporučená literatura</w:delText>
              </w:r>
            </w:del>
          </w:p>
          <w:p w:rsidR="00FE754D" w:rsidRPr="00C109A7" w:rsidDel="009276D6" w:rsidRDefault="00FE754D" w:rsidP="00785258">
            <w:pPr>
              <w:jc w:val="both"/>
              <w:rPr>
                <w:del w:id="1315" w:author="Trefilová Pavla" w:date="2018-08-29T12:05:00Z"/>
                <w:szCs w:val="24"/>
              </w:rPr>
            </w:pPr>
            <w:del w:id="1316" w:author="Trefilová Pavla" w:date="2018-08-29T12:05:00Z">
              <w:r w:rsidRPr="00C109A7" w:rsidDel="009276D6">
                <w:rPr>
                  <w:szCs w:val="24"/>
                </w:rPr>
                <w:delText xml:space="preserve">ČSN EN ISO 9000 Systémy managementu jakosti - Základy, zásady, slovník.   </w:delText>
              </w:r>
            </w:del>
          </w:p>
          <w:p w:rsidR="00FE754D" w:rsidRPr="00C109A7" w:rsidDel="009276D6" w:rsidRDefault="00FE754D" w:rsidP="00785258">
            <w:pPr>
              <w:jc w:val="both"/>
              <w:rPr>
                <w:del w:id="1317" w:author="Trefilová Pavla" w:date="2018-08-29T12:05:00Z"/>
                <w:szCs w:val="24"/>
              </w:rPr>
            </w:pPr>
            <w:del w:id="1318" w:author="Trefilová Pavla" w:date="2018-08-29T12:05:00Z">
              <w:r w:rsidRPr="00C109A7" w:rsidDel="009276D6">
                <w:rPr>
                  <w:szCs w:val="24"/>
                </w:rPr>
                <w:delText xml:space="preserve">ČSN EN ISO 9001 Systémy managementu jakosti - Požadavky.  </w:delText>
              </w:r>
            </w:del>
          </w:p>
          <w:p w:rsidR="00C109A7" w:rsidRPr="00C109A7" w:rsidDel="009276D6" w:rsidRDefault="00FE754D" w:rsidP="00785258">
            <w:pPr>
              <w:jc w:val="both"/>
              <w:rPr>
                <w:del w:id="1319" w:author="Trefilová Pavla" w:date="2018-08-29T12:05:00Z"/>
                <w:szCs w:val="24"/>
              </w:rPr>
            </w:pPr>
            <w:del w:id="1320" w:author="Trefilová Pavla" w:date="2018-08-29T12:05:00Z">
              <w:r w:rsidRPr="00C109A7" w:rsidDel="009276D6">
                <w:rPr>
                  <w:szCs w:val="24"/>
                </w:rPr>
                <w:delText xml:space="preserve">ČSN EN ISO 9004 Systémy managementu jakosti - Směrnice pro zlepšování výkonnosti.  </w:delText>
              </w:r>
            </w:del>
          </w:p>
          <w:p w:rsidR="00FE754D" w:rsidRPr="00C109A7" w:rsidDel="009276D6" w:rsidRDefault="00C109A7" w:rsidP="00785258">
            <w:pPr>
              <w:jc w:val="both"/>
              <w:rPr>
                <w:del w:id="1321" w:author="Trefilová Pavla" w:date="2018-08-29T12:05:00Z"/>
                <w:szCs w:val="24"/>
              </w:rPr>
            </w:pPr>
            <w:del w:id="1322" w:author="Trefilová Pavla" w:date="2018-08-29T12:05:00Z">
              <w:r w:rsidRPr="00C109A7" w:rsidDel="009276D6">
                <w:rPr>
                  <w:szCs w:val="24"/>
                </w:rPr>
                <w:delText xml:space="preserve">PETŘÍKOVÁ, R. </w:delText>
              </w:r>
              <w:r w:rsidR="00FE754D" w:rsidRPr="00C109A7" w:rsidDel="009276D6">
                <w:rPr>
                  <w:i/>
                  <w:szCs w:val="24"/>
                </w:rPr>
                <w:delText>Lidé - zdroj kvality, znalostí a podnikových výkonů : (znalostní dimenze jakosti).</w:delText>
              </w:r>
              <w:r w:rsidR="00FE754D" w:rsidRPr="00C109A7" w:rsidDel="009276D6">
                <w:rPr>
                  <w:szCs w:val="24"/>
                </w:rPr>
                <w:delText xml:space="preserve"> Ostrava: Dům techniky,</w:delText>
              </w:r>
              <w:r w:rsidDel="009276D6">
                <w:rPr>
                  <w:szCs w:val="24"/>
                </w:rPr>
                <w:delText xml:space="preserve"> 2002, 241 s</w:delText>
              </w:r>
              <w:r w:rsidR="00FE754D" w:rsidRPr="00C109A7" w:rsidDel="009276D6">
                <w:rPr>
                  <w:szCs w:val="24"/>
                </w:rPr>
                <w:delText xml:space="preserve">. ISBN 8002014901. </w:delText>
              </w:r>
            </w:del>
          </w:p>
          <w:p w:rsidR="00FE754D" w:rsidRPr="00C109A7" w:rsidDel="009276D6" w:rsidRDefault="00C109A7" w:rsidP="00785258">
            <w:pPr>
              <w:jc w:val="both"/>
              <w:rPr>
                <w:del w:id="1323" w:author="Trefilová Pavla" w:date="2018-08-29T12:05:00Z"/>
                <w:szCs w:val="24"/>
              </w:rPr>
            </w:pPr>
            <w:del w:id="1324" w:author="Trefilová Pavla" w:date="2018-08-29T12:05:00Z">
              <w:r w:rsidRPr="00C109A7" w:rsidDel="009276D6">
                <w:rPr>
                  <w:szCs w:val="24"/>
                </w:rPr>
                <w:delText xml:space="preserve">NENADÁL, J. </w:delText>
              </w:r>
              <w:r w:rsidR="00FE754D" w:rsidRPr="00C109A7" w:rsidDel="009276D6">
                <w:rPr>
                  <w:i/>
                  <w:szCs w:val="24"/>
                </w:rPr>
                <w:delText>Integrovaný systém řízení: Praktická příručka pro managery jakosti, ekology a bezpečnostní techniky</w:delText>
              </w:r>
              <w:r w:rsidR="00FE754D" w:rsidRPr="00C109A7" w:rsidDel="009276D6">
                <w:rPr>
                  <w:szCs w:val="24"/>
                </w:rPr>
                <w:delText>. Praha: Dashöfer</w:delText>
              </w:r>
              <w:r w:rsidDel="009276D6">
                <w:rPr>
                  <w:szCs w:val="24"/>
                </w:rPr>
                <w:delText>, 2005. ISBN 8086897028</w:delText>
              </w:r>
              <w:r w:rsidR="00FE754D" w:rsidRPr="00C109A7" w:rsidDel="009276D6">
                <w:rPr>
                  <w:szCs w:val="24"/>
                </w:rPr>
                <w:delText xml:space="preserve">. </w:delText>
              </w:r>
            </w:del>
          </w:p>
          <w:p w:rsidR="00FE754D" w:rsidRPr="00C109A7" w:rsidDel="009276D6" w:rsidRDefault="00C109A7" w:rsidP="00785258">
            <w:pPr>
              <w:jc w:val="both"/>
              <w:rPr>
                <w:del w:id="1325" w:author="Trefilová Pavla" w:date="2018-08-29T12:05:00Z"/>
                <w:szCs w:val="24"/>
              </w:rPr>
            </w:pPr>
            <w:del w:id="1326" w:author="Trefilová Pavla" w:date="2018-08-29T12:05:00Z">
              <w:r w:rsidRPr="00C109A7" w:rsidDel="009276D6">
                <w:rPr>
                  <w:szCs w:val="24"/>
                </w:rPr>
                <w:delText xml:space="preserve">NENADÁL, J. </w:delText>
              </w:r>
              <w:r w:rsidR="00FE754D" w:rsidRPr="00785258" w:rsidDel="009276D6">
                <w:rPr>
                  <w:i/>
                  <w:szCs w:val="24"/>
                </w:rPr>
                <w:delText xml:space="preserve">Moderní management jakosti: </w:delText>
              </w:r>
              <w:r w:rsidR="00785258" w:rsidRPr="00785258" w:rsidDel="009276D6">
                <w:rPr>
                  <w:i/>
                  <w:szCs w:val="24"/>
                </w:rPr>
                <w:delText>p</w:delText>
              </w:r>
              <w:r w:rsidR="00FE754D" w:rsidRPr="00785258" w:rsidDel="009276D6">
                <w:rPr>
                  <w:i/>
                  <w:szCs w:val="24"/>
                </w:rPr>
                <w:delText>rincipy, postupy, metody</w:delText>
              </w:r>
              <w:r w:rsidR="00FE754D" w:rsidRPr="00C109A7" w:rsidDel="009276D6">
                <w:rPr>
                  <w:szCs w:val="24"/>
                </w:rPr>
                <w:delText>. Praha: Management Press</w:delText>
              </w:r>
              <w:r w:rsidR="00785258" w:rsidDel="009276D6">
                <w:rPr>
                  <w:szCs w:val="24"/>
                </w:rPr>
                <w:delText>, 2008, 377 s</w:delText>
              </w:r>
              <w:r w:rsidR="00FE754D" w:rsidRPr="00C109A7" w:rsidDel="009276D6">
                <w:rPr>
                  <w:szCs w:val="24"/>
                </w:rPr>
                <w:delText>.</w:delText>
              </w:r>
              <w:r w:rsidR="00785258" w:rsidDel="009276D6">
                <w:rPr>
                  <w:szCs w:val="24"/>
                </w:rPr>
                <w:delText xml:space="preserve"> ISBN 978-80-2761-186-7.</w:delText>
              </w:r>
            </w:del>
          </w:p>
          <w:p w:rsidR="00FE754D" w:rsidRPr="00C109A7" w:rsidDel="009276D6" w:rsidRDefault="00785258" w:rsidP="00785258">
            <w:pPr>
              <w:jc w:val="both"/>
              <w:rPr>
                <w:del w:id="1327" w:author="Trefilová Pavla" w:date="2018-08-29T12:05:00Z"/>
                <w:szCs w:val="24"/>
              </w:rPr>
            </w:pPr>
            <w:del w:id="1328" w:author="Trefilová Pavla" w:date="2018-08-29T12:05:00Z">
              <w:r w:rsidRPr="00C109A7" w:rsidDel="009276D6">
                <w:rPr>
                  <w:szCs w:val="24"/>
                </w:rPr>
                <w:delText>KENNEY, CH.</w:delText>
              </w:r>
              <w:r w:rsidR="00FE754D" w:rsidRPr="00C109A7" w:rsidDel="009276D6">
                <w:rPr>
                  <w:szCs w:val="24"/>
                </w:rPr>
                <w:delText xml:space="preserve"> </w:delText>
              </w:r>
              <w:r w:rsidRPr="00785258" w:rsidDel="009276D6">
                <w:rPr>
                  <w:i/>
                  <w:szCs w:val="24"/>
                </w:rPr>
                <w:delText>The Best Practice</w:delText>
              </w:r>
              <w:r w:rsidR="00FE754D" w:rsidRPr="00785258" w:rsidDel="009276D6">
                <w:rPr>
                  <w:i/>
                  <w:szCs w:val="24"/>
                </w:rPr>
                <w:delText xml:space="preserve">: </w:delText>
              </w:r>
              <w:r w:rsidRPr="00785258" w:rsidDel="009276D6">
                <w:rPr>
                  <w:i/>
                  <w:szCs w:val="24"/>
                </w:rPr>
                <w:delText>h</w:delText>
              </w:r>
              <w:r w:rsidR="00FE754D" w:rsidRPr="00785258" w:rsidDel="009276D6">
                <w:rPr>
                  <w:i/>
                  <w:szCs w:val="24"/>
                </w:rPr>
                <w:delText>ow the New Quality Movement is Transforming</w:delText>
              </w:r>
              <w:r w:rsidR="00FE754D" w:rsidRPr="00C109A7" w:rsidDel="009276D6">
                <w:rPr>
                  <w:szCs w:val="24"/>
                </w:rPr>
                <w:delText>.</w:delText>
              </w:r>
              <w:r w:rsidDel="009276D6">
                <w:rPr>
                  <w:szCs w:val="24"/>
                </w:rPr>
                <w:delText xml:space="preserve"> New York:</w:delText>
              </w:r>
              <w:r w:rsidR="00FE754D" w:rsidRPr="00C109A7" w:rsidDel="009276D6">
                <w:rPr>
                  <w:szCs w:val="24"/>
                </w:rPr>
                <w:delText xml:space="preserve"> Public</w:delText>
              </w:r>
              <w:r w:rsidDel="009276D6">
                <w:rPr>
                  <w:szCs w:val="24"/>
                </w:rPr>
                <w:delText xml:space="preserve"> </w:delText>
              </w:r>
              <w:r w:rsidR="00FE754D" w:rsidRPr="00C109A7" w:rsidDel="009276D6">
                <w:rPr>
                  <w:szCs w:val="24"/>
                </w:rPr>
                <w:delText>Affairs,</w:delText>
              </w:r>
              <w:r w:rsidDel="009276D6">
                <w:rPr>
                  <w:szCs w:val="24"/>
                </w:rPr>
                <w:delText xml:space="preserve"> 2008, 315 s.</w:delText>
              </w:r>
              <w:r w:rsidR="00FE754D" w:rsidRPr="00C109A7" w:rsidDel="009276D6">
                <w:rPr>
                  <w:szCs w:val="24"/>
                </w:rPr>
                <w:delText xml:space="preserve"> ISBN </w:delText>
              </w:r>
              <w:r w:rsidDel="009276D6">
                <w:rPr>
                  <w:szCs w:val="24"/>
                </w:rPr>
                <w:delText>978-</w:delText>
              </w:r>
              <w:r w:rsidR="00FE754D" w:rsidRPr="00C109A7" w:rsidDel="009276D6">
                <w:rPr>
                  <w:szCs w:val="24"/>
                </w:rPr>
                <w:delText>1</w:delText>
              </w:r>
              <w:r w:rsidDel="009276D6">
                <w:rPr>
                  <w:szCs w:val="24"/>
                </w:rPr>
                <w:delText>-</w:delText>
              </w:r>
              <w:r w:rsidR="00FE754D" w:rsidRPr="00C109A7" w:rsidDel="009276D6">
                <w:rPr>
                  <w:szCs w:val="24"/>
                </w:rPr>
                <w:delText>58648</w:delText>
              </w:r>
              <w:r w:rsidDel="009276D6">
                <w:rPr>
                  <w:szCs w:val="24"/>
                </w:rPr>
                <w:delText>-797-3.</w:delText>
              </w:r>
            </w:del>
          </w:p>
          <w:p w:rsidR="00FE754D" w:rsidRPr="00C109A7" w:rsidDel="009276D6" w:rsidRDefault="00785258" w:rsidP="00785258">
            <w:pPr>
              <w:jc w:val="both"/>
              <w:rPr>
                <w:del w:id="1329" w:author="Trefilová Pavla" w:date="2018-08-29T12:05:00Z"/>
                <w:szCs w:val="24"/>
              </w:rPr>
            </w:pPr>
            <w:del w:id="1330" w:author="Trefilová Pavla" w:date="2018-08-29T12:05:00Z">
              <w:r w:rsidRPr="00C109A7" w:rsidDel="009276D6">
                <w:rPr>
                  <w:szCs w:val="24"/>
                </w:rPr>
                <w:delText xml:space="preserve">OAKLAND, </w:delText>
              </w:r>
              <w:r w:rsidDel="009276D6">
                <w:rPr>
                  <w:szCs w:val="24"/>
                </w:rPr>
                <w:delText>J. S.</w:delText>
              </w:r>
              <w:r w:rsidRPr="00C109A7" w:rsidDel="009276D6">
                <w:rPr>
                  <w:szCs w:val="24"/>
                </w:rPr>
                <w:delText>, MORRIS, P</w:delText>
              </w:r>
              <w:r w:rsidDel="009276D6">
                <w:rPr>
                  <w:szCs w:val="24"/>
                </w:rPr>
                <w:delText>.</w:delText>
              </w:r>
              <w:r w:rsidR="00FE754D" w:rsidRPr="00C109A7" w:rsidDel="009276D6">
                <w:rPr>
                  <w:szCs w:val="24"/>
                </w:rPr>
                <w:delText xml:space="preserve"> </w:delText>
              </w:r>
              <w:r w:rsidR="00FE754D" w:rsidRPr="00785258" w:rsidDel="009276D6">
                <w:rPr>
                  <w:i/>
                  <w:szCs w:val="24"/>
                </w:rPr>
                <w:delText>T</w:delText>
              </w:r>
              <w:r w:rsidRPr="00785258" w:rsidDel="009276D6">
                <w:rPr>
                  <w:i/>
                  <w:szCs w:val="24"/>
                </w:rPr>
                <w:delText xml:space="preserve">otal </w:delText>
              </w:r>
              <w:r w:rsidR="00FE754D" w:rsidRPr="00785258" w:rsidDel="009276D6">
                <w:rPr>
                  <w:i/>
                  <w:szCs w:val="24"/>
                </w:rPr>
                <w:delText>Q</w:delText>
              </w:r>
              <w:r w:rsidRPr="00785258" w:rsidDel="009276D6">
                <w:rPr>
                  <w:i/>
                  <w:szCs w:val="24"/>
                </w:rPr>
                <w:delText xml:space="preserve">uality </w:delText>
              </w:r>
              <w:r w:rsidR="00FE754D" w:rsidRPr="00785258" w:rsidDel="009276D6">
                <w:rPr>
                  <w:i/>
                  <w:szCs w:val="24"/>
                </w:rPr>
                <w:delText>M</w:delText>
              </w:r>
              <w:r w:rsidRPr="00785258" w:rsidDel="009276D6">
                <w:rPr>
                  <w:i/>
                  <w:szCs w:val="24"/>
                </w:rPr>
                <w:delText>anagement</w:delText>
              </w:r>
              <w:r w:rsidR="00FE754D" w:rsidRPr="00785258" w:rsidDel="009276D6">
                <w:rPr>
                  <w:i/>
                  <w:szCs w:val="24"/>
                </w:rPr>
                <w:delText>: A pictorial guide for managers.</w:delText>
              </w:r>
              <w:r w:rsidR="00FE754D" w:rsidRPr="00C109A7" w:rsidDel="009276D6">
                <w:rPr>
                  <w:szCs w:val="24"/>
                </w:rPr>
                <w:delText xml:space="preserve"> London: Routledge</w:delText>
              </w:r>
              <w:r w:rsidDel="009276D6">
                <w:rPr>
                  <w:szCs w:val="24"/>
                </w:rPr>
                <w:delText>, 2013, 96 s. ISBN 978-1-13601-722-3</w:delText>
              </w:r>
              <w:r w:rsidR="00FE754D" w:rsidRPr="00C109A7" w:rsidDel="009276D6">
                <w:rPr>
                  <w:szCs w:val="24"/>
                </w:rPr>
                <w:delText>.</w:delText>
              </w:r>
            </w:del>
          </w:p>
          <w:p w:rsidR="00FE754D" w:rsidRPr="00C109A7" w:rsidDel="009276D6" w:rsidRDefault="00785258" w:rsidP="00785258">
            <w:pPr>
              <w:jc w:val="both"/>
              <w:rPr>
                <w:del w:id="1331" w:author="Trefilová Pavla" w:date="2018-08-29T12:05:00Z"/>
                <w:szCs w:val="24"/>
              </w:rPr>
            </w:pPr>
            <w:del w:id="1332" w:author="Trefilová Pavla" w:date="2018-08-29T12:05:00Z">
              <w:r w:rsidRPr="00C109A7" w:rsidDel="009276D6">
                <w:rPr>
                  <w:szCs w:val="24"/>
                </w:rPr>
                <w:delText>OAKLAND</w:delText>
              </w:r>
              <w:r w:rsidR="00FE754D" w:rsidRPr="00C109A7" w:rsidDel="009276D6">
                <w:rPr>
                  <w:szCs w:val="24"/>
                </w:rPr>
                <w:delText xml:space="preserve">, J. S. </w:delText>
              </w:r>
              <w:r w:rsidR="00FE754D" w:rsidRPr="00785258" w:rsidDel="009276D6">
                <w:rPr>
                  <w:i/>
                  <w:szCs w:val="24"/>
                </w:rPr>
                <w:delText>Total quality manageme</w:delText>
              </w:r>
              <w:r w:rsidRPr="00785258" w:rsidDel="009276D6">
                <w:rPr>
                  <w:i/>
                  <w:szCs w:val="24"/>
                </w:rPr>
                <w:delText>nt and operational excellence: t</w:delText>
              </w:r>
              <w:r w:rsidR="00FE754D" w:rsidRPr="00785258" w:rsidDel="009276D6">
                <w:rPr>
                  <w:i/>
                  <w:szCs w:val="24"/>
                </w:rPr>
                <w:delText>ext with cases.</w:delText>
              </w:r>
              <w:r w:rsidR="00FE754D" w:rsidRPr="00C109A7" w:rsidDel="009276D6">
                <w:rPr>
                  <w:szCs w:val="24"/>
                </w:rPr>
                <w:delText xml:space="preserve"> </w:delText>
              </w:r>
              <w:r w:rsidDel="009276D6">
                <w:rPr>
                  <w:szCs w:val="24"/>
                </w:rPr>
                <w:delText xml:space="preserve">4th edition. </w:delText>
              </w:r>
              <w:r w:rsidR="00FE754D" w:rsidRPr="00C109A7" w:rsidDel="009276D6">
                <w:rPr>
                  <w:szCs w:val="24"/>
                </w:rPr>
                <w:delText>London: Ro</w:delText>
              </w:r>
              <w:r w:rsidDel="009276D6">
                <w:rPr>
                  <w:szCs w:val="24"/>
                </w:rPr>
                <w:delText>utledge, 2014, 530 s. ISBN 978-0-415-63549-3.</w:delText>
              </w:r>
            </w:del>
          </w:p>
          <w:p w:rsidR="00FE754D" w:rsidRPr="00C109A7" w:rsidDel="009276D6" w:rsidRDefault="00785258" w:rsidP="008B3C90">
            <w:pPr>
              <w:jc w:val="both"/>
              <w:rPr>
                <w:del w:id="1333" w:author="Trefilová Pavla" w:date="2018-08-29T12:05:00Z"/>
                <w:szCs w:val="24"/>
              </w:rPr>
            </w:pPr>
            <w:del w:id="1334" w:author="Trefilová Pavla" w:date="2018-08-29T12:05:00Z">
              <w:r w:rsidDel="009276D6">
                <w:rPr>
                  <w:szCs w:val="24"/>
                </w:rPr>
                <w:delText>KAMAL, O.</w:delText>
              </w:r>
              <w:r w:rsidR="00FE754D" w:rsidRPr="00C109A7" w:rsidDel="009276D6">
                <w:rPr>
                  <w:szCs w:val="24"/>
                </w:rPr>
                <w:delText xml:space="preserve"> </w:delText>
              </w:r>
              <w:r w:rsidR="00FE754D" w:rsidRPr="00785258" w:rsidDel="009276D6">
                <w:rPr>
                  <w:i/>
                  <w:szCs w:val="24"/>
                </w:rPr>
                <w:delText>The Holistic Egyptian Quality Management Approach "HEQMA.".</w:delText>
              </w:r>
              <w:r w:rsidR="00FE754D" w:rsidRPr="00C109A7" w:rsidDel="009276D6">
                <w:rPr>
                  <w:szCs w:val="24"/>
                </w:rPr>
                <w:delText xml:space="preserve"> Newcastle upon Tyne: Cambridge Scholars Publishing</w:delText>
              </w:r>
              <w:r w:rsidDel="009276D6">
                <w:rPr>
                  <w:szCs w:val="24"/>
                </w:rPr>
                <w:delText>, 2013, 117 s</w:delText>
              </w:r>
              <w:r w:rsidR="00FE754D" w:rsidRPr="00C109A7" w:rsidDel="009276D6">
                <w:rPr>
                  <w:szCs w:val="24"/>
                </w:rPr>
                <w:delText>.</w:delText>
              </w:r>
              <w:r w:rsidDel="009276D6">
                <w:rPr>
                  <w:szCs w:val="24"/>
                </w:rPr>
                <w:delText xml:space="preserve"> ISBN 978-1-4438-4668-4.</w:delText>
              </w:r>
            </w:del>
          </w:p>
          <w:p w:rsidR="00FE754D" w:rsidDel="009276D6" w:rsidRDefault="00785258" w:rsidP="008B3C90">
            <w:pPr>
              <w:jc w:val="both"/>
              <w:rPr>
                <w:del w:id="1335" w:author="Trefilová Pavla" w:date="2018-08-29T12:05:00Z"/>
              </w:rPr>
            </w:pPr>
            <w:del w:id="1336" w:author="Trefilová Pavla" w:date="2018-08-29T12:05:00Z">
              <w:r w:rsidRPr="00C109A7" w:rsidDel="009276D6">
                <w:rPr>
                  <w:szCs w:val="24"/>
                </w:rPr>
                <w:delText xml:space="preserve">KOŠTURIAK, J. </w:delText>
              </w:r>
              <w:r w:rsidR="00FE754D" w:rsidRPr="00C109A7" w:rsidDel="009276D6">
                <w:rPr>
                  <w:szCs w:val="24"/>
                </w:rPr>
                <w:delText xml:space="preserve">Vlastní </w:delText>
              </w:r>
              <w:r w:rsidR="00FE754D" w:rsidRPr="00AD44D5" w:rsidDel="009276D6">
                <w:rPr>
                  <w:i/>
                  <w:szCs w:val="24"/>
                </w:rPr>
                <w:delText xml:space="preserve">cestou: </w:delText>
              </w:r>
              <w:r w:rsidR="00AD44D5" w:rsidRPr="00AD44D5" w:rsidDel="009276D6">
                <w:rPr>
                  <w:i/>
                  <w:szCs w:val="24"/>
                </w:rPr>
                <w:delText>j</w:delText>
              </w:r>
              <w:r w:rsidR="00FE754D" w:rsidRPr="00AD44D5" w:rsidDel="009276D6">
                <w:rPr>
                  <w:i/>
                  <w:szCs w:val="24"/>
                </w:rPr>
                <w:delText>ak v podnikání rozvíjet výkonnost, výjimečnost a vášeň.</w:delText>
              </w:r>
              <w:r w:rsidR="00AD44D5" w:rsidDel="009276D6">
                <w:rPr>
                  <w:szCs w:val="24"/>
                </w:rPr>
                <w:delText xml:space="preserve"> Praha: PeopleComm, 2016, 275 s. ISBN 978-80-87917-21-3.</w:delText>
              </w:r>
            </w:del>
          </w:p>
        </w:tc>
      </w:tr>
      <w:tr w:rsidR="00FE754D" w:rsidDel="009276D6" w:rsidTr="00C109A7">
        <w:trPr>
          <w:del w:id="1337" w:author="Trefilová Pavla" w:date="2018-08-29T12:05: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E754D" w:rsidDel="009276D6" w:rsidRDefault="00FE754D" w:rsidP="00C109A7">
            <w:pPr>
              <w:jc w:val="center"/>
              <w:rPr>
                <w:del w:id="1338" w:author="Trefilová Pavla" w:date="2018-08-29T12:05:00Z"/>
                <w:b/>
              </w:rPr>
            </w:pPr>
            <w:del w:id="1339" w:author="Trefilová Pavla" w:date="2018-08-29T12:05:00Z">
              <w:r w:rsidDel="009276D6">
                <w:rPr>
                  <w:b/>
                </w:rPr>
                <w:delText>Informace ke kombinované nebo distanční formě</w:delText>
              </w:r>
            </w:del>
          </w:p>
        </w:tc>
      </w:tr>
      <w:tr w:rsidR="00FE754D" w:rsidDel="009276D6" w:rsidTr="00C109A7">
        <w:trPr>
          <w:del w:id="1340" w:author="Trefilová Pavla" w:date="2018-08-29T12:05:00Z"/>
        </w:trPr>
        <w:tc>
          <w:tcPr>
            <w:tcW w:w="4787" w:type="dxa"/>
            <w:gridSpan w:val="3"/>
            <w:tcBorders>
              <w:top w:val="single" w:sz="2" w:space="0" w:color="auto"/>
            </w:tcBorders>
            <w:shd w:val="clear" w:color="auto" w:fill="F7CAAC"/>
          </w:tcPr>
          <w:p w:rsidR="00FE754D" w:rsidDel="009276D6" w:rsidRDefault="00FE754D" w:rsidP="00C109A7">
            <w:pPr>
              <w:jc w:val="both"/>
              <w:rPr>
                <w:del w:id="1341" w:author="Trefilová Pavla" w:date="2018-08-29T12:05:00Z"/>
              </w:rPr>
            </w:pPr>
            <w:del w:id="1342" w:author="Trefilová Pavla" w:date="2018-08-29T12:05:00Z">
              <w:r w:rsidDel="009276D6">
                <w:rPr>
                  <w:b/>
                </w:rPr>
                <w:delText>Rozsah konzultací (soustředění)</w:delText>
              </w:r>
            </w:del>
          </w:p>
        </w:tc>
        <w:tc>
          <w:tcPr>
            <w:tcW w:w="889" w:type="dxa"/>
            <w:tcBorders>
              <w:top w:val="single" w:sz="2" w:space="0" w:color="auto"/>
            </w:tcBorders>
          </w:tcPr>
          <w:p w:rsidR="00FE754D" w:rsidDel="009276D6" w:rsidRDefault="00CE21AD" w:rsidP="00C109A7">
            <w:pPr>
              <w:jc w:val="both"/>
              <w:rPr>
                <w:del w:id="1343" w:author="Trefilová Pavla" w:date="2018-08-29T12:05:00Z"/>
              </w:rPr>
            </w:pPr>
            <w:del w:id="1344" w:author="Trefilová Pavla" w:date="2018-08-29T12:05:00Z">
              <w:r w:rsidDel="009276D6">
                <w:delText>15</w:delText>
              </w:r>
            </w:del>
          </w:p>
        </w:tc>
        <w:tc>
          <w:tcPr>
            <w:tcW w:w="4179" w:type="dxa"/>
            <w:gridSpan w:val="4"/>
            <w:tcBorders>
              <w:top w:val="single" w:sz="2" w:space="0" w:color="auto"/>
            </w:tcBorders>
            <w:shd w:val="clear" w:color="auto" w:fill="F7CAAC"/>
          </w:tcPr>
          <w:p w:rsidR="00FE754D" w:rsidDel="009276D6" w:rsidRDefault="00FE754D" w:rsidP="00C109A7">
            <w:pPr>
              <w:jc w:val="both"/>
              <w:rPr>
                <w:del w:id="1345" w:author="Trefilová Pavla" w:date="2018-08-29T12:05:00Z"/>
                <w:b/>
              </w:rPr>
            </w:pPr>
            <w:del w:id="1346" w:author="Trefilová Pavla" w:date="2018-08-29T12:05:00Z">
              <w:r w:rsidDel="009276D6">
                <w:rPr>
                  <w:b/>
                </w:rPr>
                <w:delText xml:space="preserve">hodin </w:delText>
              </w:r>
            </w:del>
          </w:p>
        </w:tc>
      </w:tr>
      <w:tr w:rsidR="00FE754D" w:rsidDel="009276D6" w:rsidTr="00C109A7">
        <w:trPr>
          <w:del w:id="1347" w:author="Trefilová Pavla" w:date="2018-08-29T12:05:00Z"/>
        </w:trPr>
        <w:tc>
          <w:tcPr>
            <w:tcW w:w="9855" w:type="dxa"/>
            <w:gridSpan w:val="8"/>
            <w:shd w:val="clear" w:color="auto" w:fill="F7CAAC"/>
          </w:tcPr>
          <w:p w:rsidR="00FE754D" w:rsidDel="009276D6" w:rsidRDefault="00FE754D" w:rsidP="00C109A7">
            <w:pPr>
              <w:jc w:val="both"/>
              <w:rPr>
                <w:del w:id="1348" w:author="Trefilová Pavla" w:date="2018-08-29T12:05:00Z"/>
                <w:b/>
              </w:rPr>
            </w:pPr>
            <w:del w:id="1349" w:author="Trefilová Pavla" w:date="2018-08-29T12:05:00Z">
              <w:r w:rsidDel="009276D6">
                <w:rPr>
                  <w:b/>
                </w:rPr>
                <w:delText>Informace o způsobu kontaktu s vyučujícím</w:delText>
              </w:r>
            </w:del>
          </w:p>
        </w:tc>
      </w:tr>
      <w:tr w:rsidR="00FE754D" w:rsidDel="009276D6" w:rsidTr="00AD44D5">
        <w:trPr>
          <w:trHeight w:val="831"/>
          <w:del w:id="1350" w:author="Trefilová Pavla" w:date="2018-08-29T12:05:00Z"/>
        </w:trPr>
        <w:tc>
          <w:tcPr>
            <w:tcW w:w="9855" w:type="dxa"/>
            <w:gridSpan w:val="8"/>
          </w:tcPr>
          <w:p w:rsidR="00FE754D" w:rsidDel="009276D6" w:rsidRDefault="00FE754D" w:rsidP="00C109A7">
            <w:pPr>
              <w:jc w:val="both"/>
              <w:rPr>
                <w:del w:id="1351" w:author="Trefilová Pavla" w:date="2018-08-29T12:05:00Z"/>
              </w:rPr>
            </w:pPr>
            <w:del w:id="1352" w:author="Trefilová Pavla" w:date="2018-08-29T12:05:00Z">
              <w:r w:rsidDel="009276D6">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rsidR="00AD44D5" w:rsidDel="009276D6" w:rsidRDefault="00C109A7">
      <w:pPr>
        <w:rPr>
          <w:del w:id="1353" w:author="Trefilová Pavla" w:date="2018-08-29T12:05:00Z"/>
        </w:rPr>
      </w:pPr>
      <w:del w:id="1354" w:author="Trefilová Pavla" w:date="2018-08-29T12:05:00Z">
        <w:r w:rsidDel="009276D6">
          <w:delText xml:space="preserve"> </w:delText>
        </w:r>
      </w:del>
    </w:p>
    <w:p w:rsidR="00AD44D5" w:rsidDel="009276D6" w:rsidRDefault="00AD44D5">
      <w:pPr>
        <w:rPr>
          <w:del w:id="1355" w:author="Trefilová Pavla" w:date="2018-08-29T12:05:00Z"/>
        </w:rPr>
      </w:pPr>
    </w:p>
    <w:p w:rsidR="00AD44D5" w:rsidRDefault="00AD44D5">
      <w:del w:id="1356" w:author="Trefilová Pavla" w:date="2018-08-29T12:05:00Z">
        <w:r w:rsidDel="009276D6">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5E33" w:rsidTr="00795096">
        <w:tc>
          <w:tcPr>
            <w:tcW w:w="9855" w:type="dxa"/>
            <w:gridSpan w:val="8"/>
            <w:tcBorders>
              <w:bottom w:val="double" w:sz="4" w:space="0" w:color="auto"/>
            </w:tcBorders>
            <w:shd w:val="clear" w:color="auto" w:fill="BDD6EE"/>
          </w:tcPr>
          <w:p w:rsidR="00125E33" w:rsidRDefault="00F91E5A" w:rsidP="00795096">
            <w:pPr>
              <w:jc w:val="both"/>
              <w:rPr>
                <w:b/>
                <w:sz w:val="28"/>
              </w:rPr>
            </w:pPr>
            <w:r>
              <w:br w:type="page"/>
            </w:r>
            <w:r w:rsidR="00125E33">
              <w:br w:type="page"/>
            </w:r>
            <w:r w:rsidR="00125E33">
              <w:rPr>
                <w:b/>
                <w:sz w:val="28"/>
              </w:rPr>
              <w:t>B-III – Charakteristika studijního předmětu</w:t>
            </w:r>
          </w:p>
        </w:tc>
      </w:tr>
      <w:tr w:rsidR="00125E33" w:rsidTr="00795096">
        <w:tc>
          <w:tcPr>
            <w:tcW w:w="3086" w:type="dxa"/>
            <w:tcBorders>
              <w:top w:val="double" w:sz="4" w:space="0" w:color="auto"/>
            </w:tcBorders>
            <w:shd w:val="clear" w:color="auto" w:fill="F7CAAC"/>
          </w:tcPr>
          <w:p w:rsidR="00125E33" w:rsidRDefault="00125E33" w:rsidP="00795096">
            <w:pPr>
              <w:jc w:val="both"/>
              <w:rPr>
                <w:b/>
              </w:rPr>
            </w:pPr>
            <w:r>
              <w:rPr>
                <w:b/>
              </w:rPr>
              <w:t>Název studijního předmětu</w:t>
            </w:r>
          </w:p>
        </w:tc>
        <w:tc>
          <w:tcPr>
            <w:tcW w:w="6769" w:type="dxa"/>
            <w:gridSpan w:val="7"/>
            <w:tcBorders>
              <w:top w:val="double" w:sz="4" w:space="0" w:color="auto"/>
            </w:tcBorders>
          </w:tcPr>
          <w:p w:rsidR="00125E33" w:rsidRDefault="003079BC" w:rsidP="00795096">
            <w:pPr>
              <w:jc w:val="both"/>
            </w:pPr>
            <w:r>
              <w:t>Odborná komunikace v angličtině (</w:t>
            </w:r>
            <w:r w:rsidR="00125E33">
              <w:t>Angličtina</w:t>
            </w:r>
            <w:r>
              <w:t>)</w:t>
            </w:r>
          </w:p>
        </w:tc>
      </w:tr>
      <w:tr w:rsidR="00125E33" w:rsidTr="00795096">
        <w:tc>
          <w:tcPr>
            <w:tcW w:w="3086" w:type="dxa"/>
            <w:shd w:val="clear" w:color="auto" w:fill="F7CAAC"/>
          </w:tcPr>
          <w:p w:rsidR="00125E33" w:rsidRDefault="00125E33" w:rsidP="00795096">
            <w:pPr>
              <w:jc w:val="both"/>
              <w:rPr>
                <w:b/>
              </w:rPr>
            </w:pPr>
            <w:r>
              <w:rPr>
                <w:b/>
              </w:rPr>
              <w:t>Typ předmětu</w:t>
            </w:r>
          </w:p>
        </w:tc>
        <w:tc>
          <w:tcPr>
            <w:tcW w:w="3406" w:type="dxa"/>
            <w:gridSpan w:val="4"/>
          </w:tcPr>
          <w:p w:rsidR="00125E33" w:rsidRDefault="00125E33" w:rsidP="00795096">
            <w:pPr>
              <w:jc w:val="both"/>
            </w:pPr>
            <w:r w:rsidRPr="009C11F1">
              <w:t>povinný „P“</w:t>
            </w:r>
          </w:p>
        </w:tc>
        <w:tc>
          <w:tcPr>
            <w:tcW w:w="2695" w:type="dxa"/>
            <w:gridSpan w:val="2"/>
            <w:shd w:val="clear" w:color="auto" w:fill="F7CAAC"/>
          </w:tcPr>
          <w:p w:rsidR="00125E33" w:rsidRDefault="00125E33" w:rsidP="00795096">
            <w:pPr>
              <w:jc w:val="both"/>
            </w:pPr>
            <w:r>
              <w:rPr>
                <w:b/>
              </w:rPr>
              <w:t>doporučený ročník / semestr</w:t>
            </w:r>
          </w:p>
        </w:tc>
        <w:tc>
          <w:tcPr>
            <w:tcW w:w="668" w:type="dxa"/>
          </w:tcPr>
          <w:p w:rsidR="00125E33" w:rsidRDefault="003079BC" w:rsidP="00795096">
            <w:pPr>
              <w:jc w:val="both"/>
            </w:pPr>
            <w:r>
              <w:t>1/</w:t>
            </w:r>
            <w:r w:rsidR="00125E33">
              <w:t>Z</w:t>
            </w:r>
          </w:p>
        </w:tc>
      </w:tr>
      <w:tr w:rsidR="00125E33" w:rsidTr="00795096">
        <w:tc>
          <w:tcPr>
            <w:tcW w:w="3086" w:type="dxa"/>
            <w:shd w:val="clear" w:color="auto" w:fill="F7CAAC"/>
          </w:tcPr>
          <w:p w:rsidR="00125E33" w:rsidRDefault="00125E33" w:rsidP="00795096">
            <w:pPr>
              <w:jc w:val="both"/>
              <w:rPr>
                <w:b/>
              </w:rPr>
            </w:pPr>
            <w:r>
              <w:rPr>
                <w:b/>
              </w:rPr>
              <w:t>Rozsah studijního předmětu</w:t>
            </w:r>
          </w:p>
        </w:tc>
        <w:tc>
          <w:tcPr>
            <w:tcW w:w="1701" w:type="dxa"/>
            <w:gridSpan w:val="2"/>
          </w:tcPr>
          <w:p w:rsidR="00125E33" w:rsidRDefault="00125E33">
            <w:pPr>
              <w:jc w:val="both"/>
            </w:pPr>
            <w:del w:id="1357" w:author="Michal Pilík" w:date="2018-08-22T14:05:00Z">
              <w:r w:rsidDel="00A065DB">
                <w:delText>39s</w:delText>
              </w:r>
            </w:del>
            <w:ins w:id="1358" w:author="Michal Pilík" w:date="2018-08-23T10:21:00Z">
              <w:del w:id="1359" w:author="Trefilová Pavla" w:date="2018-08-29T12:06:00Z">
                <w:r w:rsidR="004C42A2" w:rsidDel="009276D6">
                  <w:delText>2</w:delText>
                </w:r>
              </w:del>
            </w:ins>
            <w:ins w:id="1360" w:author="Trefilová Pavla" w:date="2018-08-29T12:06:00Z">
              <w:r w:rsidR="009276D6">
                <w:t>15</w:t>
              </w:r>
            </w:ins>
            <w:ins w:id="1361" w:author="Michal Pilík" w:date="2018-08-23T10:21:00Z">
              <w:del w:id="1362" w:author="Trefilová Pavla" w:date="2018-08-29T12:06:00Z">
                <w:r w:rsidR="004C42A2" w:rsidDel="009276D6">
                  <w:delText>6</w:delText>
                </w:r>
              </w:del>
            </w:ins>
            <w:ins w:id="1363" w:author="Michal Pilík" w:date="2018-08-22T14:06:00Z">
              <w:r w:rsidR="00A065DB">
                <w:t>s</w:t>
              </w:r>
            </w:ins>
          </w:p>
        </w:tc>
        <w:tc>
          <w:tcPr>
            <w:tcW w:w="889" w:type="dxa"/>
            <w:shd w:val="clear" w:color="auto" w:fill="F7CAAC"/>
          </w:tcPr>
          <w:p w:rsidR="00125E33" w:rsidRDefault="00125E33" w:rsidP="00795096">
            <w:pPr>
              <w:jc w:val="both"/>
              <w:rPr>
                <w:b/>
              </w:rPr>
            </w:pPr>
            <w:r>
              <w:rPr>
                <w:b/>
              </w:rPr>
              <w:t xml:space="preserve">hod. </w:t>
            </w:r>
          </w:p>
        </w:tc>
        <w:tc>
          <w:tcPr>
            <w:tcW w:w="816" w:type="dxa"/>
          </w:tcPr>
          <w:p w:rsidR="00125E33" w:rsidRDefault="00893B79" w:rsidP="00795096">
            <w:pPr>
              <w:jc w:val="both"/>
            </w:pPr>
            <w:del w:id="1364" w:author="Michal Pilík" w:date="2018-08-22T14:05:00Z">
              <w:r w:rsidDel="00A065DB">
                <w:delText>39</w:delText>
              </w:r>
            </w:del>
            <w:ins w:id="1365" w:author="Trefilová Pavla" w:date="2018-08-29T12:06:00Z">
              <w:r w:rsidR="009276D6">
                <w:t>15</w:t>
              </w:r>
            </w:ins>
            <w:ins w:id="1366" w:author="Michal Pilík" w:date="2018-08-23T10:21:00Z">
              <w:del w:id="1367" w:author="Trefilová Pavla" w:date="2018-08-29T12:06:00Z">
                <w:r w:rsidR="004C42A2" w:rsidDel="009276D6">
                  <w:delText>26</w:delText>
                </w:r>
              </w:del>
            </w:ins>
          </w:p>
        </w:tc>
        <w:tc>
          <w:tcPr>
            <w:tcW w:w="2156" w:type="dxa"/>
            <w:shd w:val="clear" w:color="auto" w:fill="F7CAAC"/>
          </w:tcPr>
          <w:p w:rsidR="00125E33" w:rsidRDefault="00125E33" w:rsidP="00795096">
            <w:pPr>
              <w:jc w:val="both"/>
              <w:rPr>
                <w:b/>
              </w:rPr>
            </w:pPr>
            <w:r>
              <w:rPr>
                <w:b/>
              </w:rPr>
              <w:t>kreditů</w:t>
            </w:r>
          </w:p>
        </w:tc>
        <w:tc>
          <w:tcPr>
            <w:tcW w:w="1207" w:type="dxa"/>
            <w:gridSpan w:val="2"/>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sz w:val="22"/>
              </w:rPr>
            </w:pPr>
            <w:r>
              <w:rPr>
                <w:b/>
              </w:rPr>
              <w:t>Prerekvizity, korekvizity, ekvivalence</w:t>
            </w:r>
          </w:p>
        </w:tc>
        <w:tc>
          <w:tcPr>
            <w:tcW w:w="6769" w:type="dxa"/>
            <w:gridSpan w:val="7"/>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rPr>
            </w:pPr>
            <w:r>
              <w:rPr>
                <w:b/>
              </w:rPr>
              <w:t>Způsob ověření studijních výsledků</w:t>
            </w:r>
          </w:p>
        </w:tc>
        <w:tc>
          <w:tcPr>
            <w:tcW w:w="3406" w:type="dxa"/>
            <w:gridSpan w:val="4"/>
          </w:tcPr>
          <w:p w:rsidR="00125E33" w:rsidRDefault="00125E33" w:rsidP="00795096">
            <w:pPr>
              <w:jc w:val="both"/>
            </w:pPr>
            <w:r>
              <w:t>zkouška</w:t>
            </w:r>
          </w:p>
        </w:tc>
        <w:tc>
          <w:tcPr>
            <w:tcW w:w="2156" w:type="dxa"/>
            <w:shd w:val="clear" w:color="auto" w:fill="F7CAAC"/>
          </w:tcPr>
          <w:p w:rsidR="00125E33" w:rsidRDefault="00125E33" w:rsidP="00795096">
            <w:pPr>
              <w:jc w:val="both"/>
              <w:rPr>
                <w:b/>
              </w:rPr>
            </w:pPr>
            <w:r>
              <w:rPr>
                <w:b/>
              </w:rPr>
              <w:t>Forma výuky</w:t>
            </w:r>
          </w:p>
        </w:tc>
        <w:tc>
          <w:tcPr>
            <w:tcW w:w="1207" w:type="dxa"/>
            <w:gridSpan w:val="2"/>
          </w:tcPr>
          <w:p w:rsidR="00125E33" w:rsidRDefault="00125E33" w:rsidP="00795096">
            <w:pPr>
              <w:jc w:val="both"/>
            </w:pPr>
            <w:r>
              <w:t>seminář</w:t>
            </w:r>
          </w:p>
        </w:tc>
      </w:tr>
      <w:tr w:rsidR="00125E33" w:rsidTr="00795096">
        <w:tc>
          <w:tcPr>
            <w:tcW w:w="3086" w:type="dxa"/>
            <w:shd w:val="clear" w:color="auto" w:fill="F7CAAC"/>
          </w:tcPr>
          <w:p w:rsidR="00125E33" w:rsidRDefault="00125E33" w:rsidP="00795096">
            <w:pPr>
              <w:jc w:val="both"/>
              <w:rPr>
                <w:b/>
              </w:rPr>
            </w:pPr>
            <w:r>
              <w:rPr>
                <w:b/>
              </w:rPr>
              <w:t>Forma způsobu ověření studijních výsledků a další požadavky na studenta</w:t>
            </w:r>
          </w:p>
        </w:tc>
        <w:tc>
          <w:tcPr>
            <w:tcW w:w="6769" w:type="dxa"/>
            <w:gridSpan w:val="7"/>
            <w:tcBorders>
              <w:bottom w:val="nil"/>
            </w:tcBorders>
          </w:tcPr>
          <w:p w:rsidR="00125E33" w:rsidRDefault="00125E33" w:rsidP="00795096">
            <w:pPr>
              <w:jc w:val="both"/>
            </w:pPr>
            <w:r>
              <w:t xml:space="preserve">Způsob zakončení předmětu - ústní zkouška. Student vypracovává úkoly zadávané v průběhu semestru: Přečte jeden odborný text (knihu) v rozsahu min. 200 stran </w:t>
            </w:r>
            <w:r>
              <w:br/>
              <w:t xml:space="preserve">a jeden případně dva odborné články. Ke článku připraví pět otázek, které souvisí </w:t>
            </w:r>
            <w:r>
              <w:br/>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125E33" w:rsidTr="00795096">
        <w:trPr>
          <w:trHeight w:val="216"/>
        </w:trPr>
        <w:tc>
          <w:tcPr>
            <w:tcW w:w="9855" w:type="dxa"/>
            <w:gridSpan w:val="8"/>
            <w:tcBorders>
              <w:top w:val="nil"/>
            </w:tcBorders>
          </w:tcPr>
          <w:p w:rsidR="00125E33" w:rsidRDefault="00125E33" w:rsidP="00795096">
            <w:pPr>
              <w:jc w:val="both"/>
            </w:pPr>
          </w:p>
        </w:tc>
      </w:tr>
      <w:tr w:rsidR="00125E33" w:rsidTr="00795096">
        <w:trPr>
          <w:trHeight w:val="197"/>
        </w:trPr>
        <w:tc>
          <w:tcPr>
            <w:tcW w:w="3086" w:type="dxa"/>
            <w:tcBorders>
              <w:top w:val="nil"/>
            </w:tcBorders>
            <w:shd w:val="clear" w:color="auto" w:fill="F7CAAC"/>
          </w:tcPr>
          <w:p w:rsidR="00125E33" w:rsidRDefault="00125E33" w:rsidP="00795096">
            <w:pPr>
              <w:jc w:val="both"/>
              <w:rPr>
                <w:b/>
              </w:rPr>
            </w:pPr>
            <w:r>
              <w:rPr>
                <w:b/>
              </w:rPr>
              <w:t>Garant předmětu</w:t>
            </w:r>
          </w:p>
        </w:tc>
        <w:tc>
          <w:tcPr>
            <w:tcW w:w="6769" w:type="dxa"/>
            <w:gridSpan w:val="7"/>
            <w:tcBorders>
              <w:top w:val="nil"/>
            </w:tcBorders>
          </w:tcPr>
          <w:p w:rsidR="00125E33" w:rsidRPr="00125E33" w:rsidRDefault="00392E86" w:rsidP="00125E33">
            <w:pPr>
              <w:pStyle w:val="Bezmezer"/>
            </w:pPr>
            <w:hyperlink r:id="rId9" w:history="1">
              <w:r w:rsidR="00125E33" w:rsidRPr="00125E33">
                <w:rPr>
                  <w:rStyle w:val="Hypertextovodkaz"/>
                  <w:color w:val="auto"/>
                  <w:u w:val="none"/>
                </w:rPr>
                <w:t>Mgr. Hana Atcheson</w:t>
              </w:r>
            </w:hyperlink>
          </w:p>
        </w:tc>
      </w:tr>
      <w:tr w:rsidR="00125E33" w:rsidTr="00795096">
        <w:trPr>
          <w:trHeight w:val="243"/>
        </w:trPr>
        <w:tc>
          <w:tcPr>
            <w:tcW w:w="3086" w:type="dxa"/>
            <w:tcBorders>
              <w:top w:val="nil"/>
            </w:tcBorders>
            <w:shd w:val="clear" w:color="auto" w:fill="F7CAAC"/>
          </w:tcPr>
          <w:p w:rsidR="00125E33" w:rsidRDefault="00125E33" w:rsidP="00795096">
            <w:pPr>
              <w:jc w:val="both"/>
              <w:rPr>
                <w:b/>
              </w:rPr>
            </w:pPr>
            <w:r>
              <w:rPr>
                <w:b/>
              </w:rPr>
              <w:t>Zapojení garanta do výuky předmětu</w:t>
            </w:r>
          </w:p>
        </w:tc>
        <w:tc>
          <w:tcPr>
            <w:tcW w:w="6769" w:type="dxa"/>
            <w:gridSpan w:val="7"/>
            <w:tcBorders>
              <w:top w:val="nil"/>
            </w:tcBorders>
          </w:tcPr>
          <w:p w:rsidR="00125E33" w:rsidRDefault="00893B79" w:rsidP="00795096">
            <w:pPr>
              <w:jc w:val="both"/>
            </w:pPr>
            <w:r w:rsidRPr="00893B79">
              <w:t>Garant se podílí v rozsahu 100 %, stanovuje koncepci seminářů a dohlíží na jejich jednotné vedení.</w:t>
            </w:r>
          </w:p>
        </w:tc>
      </w:tr>
      <w:tr w:rsidR="00125E33" w:rsidTr="00795096">
        <w:tc>
          <w:tcPr>
            <w:tcW w:w="3086" w:type="dxa"/>
            <w:shd w:val="clear" w:color="auto" w:fill="F7CAAC"/>
          </w:tcPr>
          <w:p w:rsidR="00125E33" w:rsidRDefault="00125E33" w:rsidP="00795096">
            <w:pPr>
              <w:jc w:val="both"/>
              <w:rPr>
                <w:b/>
              </w:rPr>
            </w:pPr>
            <w:r>
              <w:rPr>
                <w:b/>
              </w:rPr>
              <w:t>Vyučující</w:t>
            </w:r>
          </w:p>
        </w:tc>
        <w:tc>
          <w:tcPr>
            <w:tcW w:w="6769" w:type="dxa"/>
            <w:gridSpan w:val="7"/>
            <w:tcBorders>
              <w:bottom w:val="nil"/>
            </w:tcBorders>
          </w:tcPr>
          <w:p w:rsidR="00125E33" w:rsidRDefault="00392E86" w:rsidP="00795096">
            <w:pPr>
              <w:jc w:val="both"/>
            </w:pPr>
            <w:hyperlink r:id="rId10" w:history="1">
              <w:r w:rsidR="00125E33" w:rsidRPr="00125E33">
                <w:rPr>
                  <w:rStyle w:val="Hypertextovodkaz"/>
                  <w:color w:val="auto"/>
                  <w:u w:val="none"/>
                </w:rPr>
                <w:t>Mgr. Hana Atcheson</w:t>
              </w:r>
            </w:hyperlink>
            <w:r w:rsidR="00125E33">
              <w:rPr>
                <w:rStyle w:val="Hypertextovodkaz"/>
                <w:color w:val="auto"/>
                <w:u w:val="none"/>
              </w:rPr>
              <w:t xml:space="preserve"> – vedení seminářů (100%)</w:t>
            </w:r>
          </w:p>
        </w:tc>
      </w:tr>
      <w:tr w:rsidR="00125E33" w:rsidTr="00125E33">
        <w:trPr>
          <w:trHeight w:val="70"/>
        </w:trPr>
        <w:tc>
          <w:tcPr>
            <w:tcW w:w="9855" w:type="dxa"/>
            <w:gridSpan w:val="8"/>
            <w:tcBorders>
              <w:top w:val="nil"/>
            </w:tcBorders>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rPr>
            </w:pPr>
            <w:r>
              <w:rPr>
                <w:b/>
              </w:rPr>
              <w:t>Stručná anotace předmětu</w:t>
            </w:r>
          </w:p>
        </w:tc>
        <w:tc>
          <w:tcPr>
            <w:tcW w:w="6769" w:type="dxa"/>
            <w:gridSpan w:val="7"/>
            <w:tcBorders>
              <w:bottom w:val="nil"/>
            </w:tcBorders>
          </w:tcPr>
          <w:p w:rsidR="00125E33" w:rsidRDefault="00125E33" w:rsidP="00795096">
            <w:pPr>
              <w:jc w:val="both"/>
            </w:pPr>
          </w:p>
        </w:tc>
      </w:tr>
      <w:tr w:rsidR="00125E33" w:rsidTr="00795096">
        <w:trPr>
          <w:trHeight w:val="2560"/>
        </w:trPr>
        <w:tc>
          <w:tcPr>
            <w:tcW w:w="9855" w:type="dxa"/>
            <w:gridSpan w:val="8"/>
            <w:tcBorders>
              <w:top w:val="nil"/>
              <w:bottom w:val="single" w:sz="12" w:space="0" w:color="auto"/>
            </w:tcBorders>
          </w:tcPr>
          <w:p w:rsidR="00125E33" w:rsidRDefault="00125E33" w:rsidP="00795096">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rsidR="00125E33" w:rsidRDefault="00125E33" w:rsidP="004A634E">
            <w:pPr>
              <w:pStyle w:val="Odstavecseseznamem"/>
              <w:numPr>
                <w:ilvl w:val="0"/>
                <w:numId w:val="35"/>
              </w:numPr>
              <w:ind w:left="247" w:hanging="247"/>
            </w:pPr>
            <w:r>
              <w:t>Rozhovor o současném zaměstnání a budoucí kariéře.</w:t>
            </w:r>
          </w:p>
          <w:p w:rsidR="00125E33" w:rsidRDefault="00125E33" w:rsidP="004A634E">
            <w:pPr>
              <w:pStyle w:val="Odstavecseseznamem"/>
              <w:numPr>
                <w:ilvl w:val="0"/>
                <w:numId w:val="35"/>
              </w:numPr>
              <w:ind w:left="247" w:hanging="247"/>
            </w:pPr>
            <w:r>
              <w:t>Popis organizačního členění firmy.</w:t>
            </w:r>
          </w:p>
          <w:p w:rsidR="00125E33" w:rsidRDefault="00125E33" w:rsidP="004A634E">
            <w:pPr>
              <w:pStyle w:val="Odstavecseseznamem"/>
              <w:numPr>
                <w:ilvl w:val="0"/>
                <w:numId w:val="35"/>
              </w:numPr>
              <w:ind w:left="247" w:hanging="247"/>
            </w:pPr>
            <w:r>
              <w:t>Popis pracovního postupu a projektu.</w:t>
            </w:r>
          </w:p>
          <w:p w:rsidR="00125E33" w:rsidRDefault="00125E33" w:rsidP="004A634E">
            <w:pPr>
              <w:pStyle w:val="Odstavecseseznamem"/>
              <w:numPr>
                <w:ilvl w:val="0"/>
                <w:numId w:val="35"/>
              </w:numPr>
              <w:ind w:left="247" w:hanging="247"/>
            </w:pPr>
            <w:r>
              <w:t>Kritické čtení odborných textů a článků z odborných časopisů.</w:t>
            </w:r>
          </w:p>
          <w:p w:rsidR="00125E33" w:rsidRDefault="00125E33" w:rsidP="004A634E">
            <w:pPr>
              <w:pStyle w:val="Odstavecseseznamem"/>
              <w:numPr>
                <w:ilvl w:val="0"/>
                <w:numId w:val="35"/>
              </w:numPr>
              <w:ind w:left="247" w:hanging="247"/>
            </w:pPr>
            <w:r>
              <w:t>Shrnutí konverzace.</w:t>
            </w:r>
          </w:p>
          <w:p w:rsidR="00125E33" w:rsidRDefault="00125E33" w:rsidP="004A634E">
            <w:pPr>
              <w:pStyle w:val="Odstavecseseznamem"/>
              <w:numPr>
                <w:ilvl w:val="0"/>
                <w:numId w:val="35"/>
              </w:numPr>
              <w:ind w:left="247" w:hanging="247"/>
            </w:pPr>
            <w:r>
              <w:t>Shrnutí slyšeného projevu nebo přednášky.</w:t>
            </w:r>
          </w:p>
          <w:p w:rsidR="00125E33" w:rsidRDefault="00125E33" w:rsidP="004A634E">
            <w:pPr>
              <w:pStyle w:val="Odstavecseseznamem"/>
              <w:numPr>
                <w:ilvl w:val="0"/>
                <w:numId w:val="35"/>
              </w:numPr>
              <w:ind w:left="247" w:hanging="247"/>
            </w:pPr>
            <w:r>
              <w:t>Psaní souhrnu na základě samostudia odborné literatury v rozsahu min. 200 stran.</w:t>
            </w:r>
          </w:p>
          <w:p w:rsidR="00125E33" w:rsidRDefault="00125E33" w:rsidP="004A634E">
            <w:pPr>
              <w:pStyle w:val="Odstavecseseznamem"/>
              <w:numPr>
                <w:ilvl w:val="0"/>
                <w:numId w:val="35"/>
              </w:numPr>
              <w:ind w:left="247" w:hanging="247"/>
            </w:pPr>
            <w:r>
              <w:t>Interpunkce.</w:t>
            </w:r>
          </w:p>
        </w:tc>
      </w:tr>
      <w:tr w:rsidR="00125E33" w:rsidTr="00795096">
        <w:trPr>
          <w:trHeight w:val="265"/>
        </w:trPr>
        <w:tc>
          <w:tcPr>
            <w:tcW w:w="3653" w:type="dxa"/>
            <w:gridSpan w:val="2"/>
            <w:tcBorders>
              <w:top w:val="nil"/>
            </w:tcBorders>
            <w:shd w:val="clear" w:color="auto" w:fill="F7CAAC"/>
          </w:tcPr>
          <w:p w:rsidR="00125E33" w:rsidRDefault="00125E33" w:rsidP="00795096">
            <w:pPr>
              <w:jc w:val="both"/>
            </w:pPr>
            <w:r>
              <w:rPr>
                <w:b/>
              </w:rPr>
              <w:t>Studijní literatura a studijní pomůcky</w:t>
            </w:r>
          </w:p>
        </w:tc>
        <w:tc>
          <w:tcPr>
            <w:tcW w:w="6202" w:type="dxa"/>
            <w:gridSpan w:val="6"/>
            <w:tcBorders>
              <w:top w:val="nil"/>
              <w:bottom w:val="nil"/>
            </w:tcBorders>
          </w:tcPr>
          <w:p w:rsidR="00125E33" w:rsidRDefault="00125E33" w:rsidP="00795096">
            <w:pPr>
              <w:jc w:val="both"/>
            </w:pPr>
          </w:p>
        </w:tc>
      </w:tr>
      <w:tr w:rsidR="00125E33" w:rsidTr="00795096">
        <w:trPr>
          <w:trHeight w:val="1497"/>
        </w:trPr>
        <w:tc>
          <w:tcPr>
            <w:tcW w:w="9855" w:type="dxa"/>
            <w:gridSpan w:val="8"/>
            <w:tcBorders>
              <w:top w:val="nil"/>
            </w:tcBorders>
          </w:tcPr>
          <w:p w:rsidR="00125E33" w:rsidRPr="001B6BFB" w:rsidRDefault="00125E33" w:rsidP="00795096">
            <w:pPr>
              <w:jc w:val="both"/>
              <w:rPr>
                <w:b/>
              </w:rPr>
            </w:pPr>
            <w:r w:rsidRPr="001B6BFB">
              <w:rPr>
                <w:b/>
              </w:rPr>
              <w:t>Povinná literatura</w:t>
            </w:r>
          </w:p>
          <w:p w:rsidR="002B0A33" w:rsidRPr="001B6BFB" w:rsidRDefault="002B0A33" w:rsidP="002B0A33">
            <w:pPr>
              <w:jc w:val="both"/>
              <w:rPr>
                <w:ins w:id="1368" w:author="Trefilová Pavla" w:date="2018-09-04T07:48:00Z"/>
              </w:rPr>
            </w:pPr>
            <w:ins w:id="1369" w:author="Trefilová Pavla" w:date="2018-09-04T07:48:00Z">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ins>
          </w:p>
          <w:p w:rsidR="00125E33" w:rsidRPr="001B6BFB" w:rsidRDefault="00125E33" w:rsidP="00125E33">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rsidRPr="001B6BFB">
              <w:t>. Michigan, 2004. ISBN 978088560</w:t>
            </w:r>
            <w:r>
              <w:t>.</w:t>
            </w:r>
          </w:p>
          <w:p w:rsidR="00125E33" w:rsidRPr="001B6BFB" w:rsidDel="002B0A33" w:rsidRDefault="00125E33" w:rsidP="00125E33">
            <w:pPr>
              <w:jc w:val="both"/>
              <w:rPr>
                <w:del w:id="1370" w:author="Trefilová Pavla" w:date="2018-09-04T07:48:00Z"/>
              </w:rPr>
            </w:pPr>
            <w:del w:id="1371" w:author="Trefilová Pavla" w:date="2018-09-04T07:48:00Z">
              <w:r w:rsidRPr="001B6BFB" w:rsidDel="002B0A33">
                <w:delText xml:space="preserve">de </w:delText>
              </w:r>
              <w:r w:rsidRPr="001B6BFB" w:rsidDel="002B0A33">
                <w:rPr>
                  <w:caps/>
                </w:rPr>
                <w:delText>Chazal</w:delText>
              </w:r>
              <w:r w:rsidRPr="001B6BFB" w:rsidDel="002B0A33">
                <w:delText>, E.</w:delText>
              </w:r>
              <w:r w:rsidDel="002B0A33">
                <w:delText>,</w:delText>
              </w:r>
              <w:r w:rsidRPr="001B6BFB" w:rsidDel="002B0A33">
                <w:delText xml:space="preserve"> </w:delText>
              </w:r>
              <w:r w:rsidRPr="001B6BFB" w:rsidDel="002B0A33">
                <w:rPr>
                  <w:caps/>
                </w:rPr>
                <w:delText>M</w:delText>
              </w:r>
              <w:r w:rsidRPr="001B6BFB" w:rsidDel="002B0A33">
                <w:delText>c</w:delText>
              </w:r>
              <w:r w:rsidRPr="001B6BFB" w:rsidDel="002B0A33">
                <w:rPr>
                  <w:caps/>
                </w:rPr>
                <w:delText>Carter,</w:delText>
              </w:r>
              <w:r w:rsidRPr="001B6BFB" w:rsidDel="002B0A33">
                <w:delText xml:space="preserve"> S. </w:delText>
              </w:r>
              <w:r w:rsidRPr="001B6BFB" w:rsidDel="002B0A33">
                <w:rPr>
                  <w:i/>
                  <w:iCs/>
                </w:rPr>
                <w:delText>Oxford EAP, A Course in English for Academic Purposes</w:delText>
              </w:r>
              <w:r w:rsidRPr="001B6BFB" w:rsidDel="002B0A33">
                <w:delText>. Oxford, OUP, 2012. ISBN 9780194001786.</w:delText>
              </w:r>
            </w:del>
          </w:p>
          <w:p w:rsidR="00125E33" w:rsidRPr="001B6BFB" w:rsidRDefault="00125E33" w:rsidP="00125E33">
            <w:pPr>
              <w:jc w:val="both"/>
              <w:rPr>
                <w:b/>
              </w:rPr>
            </w:pPr>
            <w:r w:rsidRPr="001B6BFB">
              <w:rPr>
                <w:b/>
              </w:rPr>
              <w:t>Doporučení literatura</w:t>
            </w:r>
          </w:p>
          <w:p w:rsidR="00125E33" w:rsidRPr="001B6BFB" w:rsidRDefault="00125E33" w:rsidP="00125E33">
            <w:pPr>
              <w:jc w:val="both"/>
            </w:pPr>
            <w:r w:rsidRPr="001B6BFB">
              <w:rPr>
                <w:caps/>
              </w:rPr>
              <w:t>Emmerson,</w:t>
            </w:r>
            <w:r w:rsidRPr="001B6BFB">
              <w:t xml:space="preserve"> P. </w:t>
            </w:r>
            <w:r w:rsidRPr="001B6BFB">
              <w:rPr>
                <w:i/>
                <w:iCs/>
              </w:rPr>
              <w:t>Business Builder.</w:t>
            </w:r>
            <w:r w:rsidRPr="001B6BFB">
              <w:t xml:space="preserve"> Macmillan Education, 2006. ISBN 9780333990964. </w:t>
            </w:r>
          </w:p>
          <w:p w:rsidR="00125E33" w:rsidRPr="001B6BFB" w:rsidRDefault="00125E33" w:rsidP="00125E33">
            <w:pPr>
              <w:jc w:val="both"/>
            </w:pPr>
            <w:r w:rsidRPr="001B6BFB">
              <w:rPr>
                <w:caps/>
              </w:rPr>
              <w:t>Emmerson, P</w:t>
            </w:r>
            <w:r w:rsidRPr="001B6BFB">
              <w:t xml:space="preserve">. </w:t>
            </w:r>
            <w:r w:rsidRPr="001B6BFB">
              <w:rPr>
                <w:i/>
                <w:iCs/>
              </w:rPr>
              <w:t>Business Grammar Builder</w:t>
            </w:r>
            <w:r w:rsidRPr="001B6BFB">
              <w:t xml:space="preserve">. Macmillan Publishers, Ltd., 2002. ISBN 9780333754924. </w:t>
            </w:r>
          </w:p>
          <w:p w:rsidR="00125E33" w:rsidRPr="001B6BFB" w:rsidRDefault="00125E33" w:rsidP="00125E33">
            <w:pPr>
              <w:jc w:val="both"/>
            </w:pPr>
            <w:r w:rsidRPr="00125E33">
              <w:fldChar w:fldCharType="begin"/>
            </w:r>
            <w:r w:rsidRPr="001B6BFB">
              <w:instrText xml:space="preserve"> HYPERLINK "http://katalog.k.utb.cz/F/?func=find-b&amp;find_code=SYS&amp;request=21534" \t "_blank" </w:instrText>
            </w:r>
            <w:r w:rsidRPr="00125E33">
              <w:fldChar w:fldCharType="separate"/>
            </w:r>
            <w:r w:rsidRPr="001B6BFB">
              <w:rPr>
                <w:caps/>
              </w:rPr>
              <w:t xml:space="preserve">Murphy, </w:t>
            </w:r>
            <w:r w:rsidRPr="001B6BFB">
              <w:t xml:space="preserve">R. </w:t>
            </w:r>
            <w:r w:rsidRPr="001B6BFB">
              <w:rPr>
                <w:i/>
                <w:iCs/>
              </w:rPr>
              <w:t>English Grammar in Use</w:t>
            </w:r>
            <w:r w:rsidRPr="001B6BFB">
              <w:t>. Cambridge: Cambridge University Press, 2003. ISBN 0-521-52931-X.</w:t>
            </w:r>
          </w:p>
          <w:p w:rsidR="00125E33" w:rsidRPr="00125E33" w:rsidRDefault="00392E86" w:rsidP="00125E33">
            <w:pPr>
              <w:pStyle w:val="Bezmezer"/>
              <w:jc w:val="both"/>
            </w:pPr>
            <w:hyperlink r:id="rId11" w:tgtFrame="_blank" w:history="1">
              <w:r w:rsidR="00125E33" w:rsidRPr="00125E33">
                <w:rPr>
                  <w:rStyle w:val="Hypertextovodkaz"/>
                  <w:caps/>
                  <w:color w:val="auto"/>
                  <w:u w:val="none"/>
                </w:rPr>
                <w:t>Mascull,</w:t>
              </w:r>
              <w:r w:rsidR="00125E33" w:rsidRPr="00125E33">
                <w:rPr>
                  <w:rStyle w:val="Hypertextovodkaz"/>
                  <w:color w:val="auto"/>
                  <w:u w:val="none"/>
                </w:rPr>
                <w:t xml:space="preserve"> B. </w:t>
              </w:r>
              <w:r w:rsidR="00125E33" w:rsidRPr="00125E33">
                <w:rPr>
                  <w:rStyle w:val="Hypertextovodkaz"/>
                  <w:i/>
                  <w:iCs/>
                  <w:color w:val="auto"/>
                  <w:u w:val="none"/>
                </w:rPr>
                <w:t>Business vocabulary in use : [intermediate]</w:t>
              </w:r>
              <w:r w:rsidR="00125E33">
                <w:rPr>
                  <w:rStyle w:val="Hypertextovodkaz"/>
                  <w:color w:val="auto"/>
                  <w:u w:val="none"/>
                </w:rPr>
                <w:t>. 1st ed. Cambridge</w:t>
              </w:r>
              <w:r w:rsidR="00125E33" w:rsidRPr="00125E33">
                <w:rPr>
                  <w:rStyle w:val="Hypertextovodkaz"/>
                  <w:color w:val="auto"/>
                  <w:u w:val="none"/>
                </w:rPr>
                <w:t xml:space="preserve">: Cambridge University Press, 2002. ISBN 0-521-77529-9. </w:t>
              </w:r>
            </w:hyperlink>
            <w:r w:rsidR="00125E33" w:rsidRPr="00125E33">
              <w:t xml:space="preserve"> </w:t>
            </w:r>
            <w:r w:rsidR="00125E33" w:rsidRPr="00125E33">
              <w:fldChar w:fldCharType="end"/>
            </w:r>
          </w:p>
        </w:tc>
      </w:tr>
      <w:tr w:rsidR="00125E33"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5E33" w:rsidRPr="001B6BFB" w:rsidRDefault="00125E33" w:rsidP="00795096">
            <w:pPr>
              <w:jc w:val="center"/>
              <w:rPr>
                <w:b/>
              </w:rPr>
            </w:pPr>
            <w:r w:rsidRPr="001B6BFB">
              <w:rPr>
                <w:b/>
              </w:rPr>
              <w:t>Informace ke kombinované nebo distanční formě</w:t>
            </w:r>
          </w:p>
        </w:tc>
      </w:tr>
      <w:tr w:rsidR="00125E33" w:rsidTr="00795096">
        <w:tc>
          <w:tcPr>
            <w:tcW w:w="4787" w:type="dxa"/>
            <w:gridSpan w:val="3"/>
            <w:tcBorders>
              <w:top w:val="single" w:sz="2" w:space="0" w:color="auto"/>
            </w:tcBorders>
            <w:shd w:val="clear" w:color="auto" w:fill="F7CAAC"/>
          </w:tcPr>
          <w:p w:rsidR="00125E33" w:rsidRDefault="00125E33" w:rsidP="00795096">
            <w:pPr>
              <w:jc w:val="both"/>
            </w:pPr>
            <w:r>
              <w:rPr>
                <w:b/>
              </w:rPr>
              <w:t>Rozsah konzultací (soustředění)</w:t>
            </w:r>
          </w:p>
        </w:tc>
        <w:tc>
          <w:tcPr>
            <w:tcW w:w="889" w:type="dxa"/>
            <w:tcBorders>
              <w:top w:val="single" w:sz="2" w:space="0" w:color="auto"/>
            </w:tcBorders>
          </w:tcPr>
          <w:p w:rsidR="00125E33" w:rsidRDefault="00125E33" w:rsidP="00795096">
            <w:pPr>
              <w:jc w:val="both"/>
            </w:pPr>
            <w:r>
              <w:t>15</w:t>
            </w:r>
          </w:p>
        </w:tc>
        <w:tc>
          <w:tcPr>
            <w:tcW w:w="4179" w:type="dxa"/>
            <w:gridSpan w:val="4"/>
            <w:tcBorders>
              <w:top w:val="single" w:sz="2" w:space="0" w:color="auto"/>
            </w:tcBorders>
            <w:shd w:val="clear" w:color="auto" w:fill="F7CAAC"/>
          </w:tcPr>
          <w:p w:rsidR="00125E33" w:rsidRDefault="00125E33" w:rsidP="00795096">
            <w:pPr>
              <w:jc w:val="both"/>
              <w:rPr>
                <w:b/>
              </w:rPr>
            </w:pPr>
            <w:r>
              <w:rPr>
                <w:b/>
              </w:rPr>
              <w:t xml:space="preserve">hodin </w:t>
            </w:r>
          </w:p>
        </w:tc>
      </w:tr>
      <w:tr w:rsidR="00125E33" w:rsidTr="00795096">
        <w:tc>
          <w:tcPr>
            <w:tcW w:w="9855" w:type="dxa"/>
            <w:gridSpan w:val="8"/>
            <w:shd w:val="clear" w:color="auto" w:fill="F7CAAC"/>
          </w:tcPr>
          <w:p w:rsidR="00125E33" w:rsidRDefault="00125E33" w:rsidP="00795096">
            <w:pPr>
              <w:jc w:val="both"/>
              <w:rPr>
                <w:b/>
              </w:rPr>
            </w:pPr>
            <w:r>
              <w:rPr>
                <w:b/>
              </w:rPr>
              <w:t>Informace o způsobu kontaktu s vyučujícím</w:t>
            </w:r>
          </w:p>
        </w:tc>
      </w:tr>
      <w:tr w:rsidR="00125E33" w:rsidTr="00795096">
        <w:trPr>
          <w:trHeight w:val="833"/>
        </w:trPr>
        <w:tc>
          <w:tcPr>
            <w:tcW w:w="9855" w:type="dxa"/>
            <w:gridSpan w:val="8"/>
          </w:tcPr>
          <w:p w:rsidR="00125E33" w:rsidRDefault="00125E33"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91E5A" w:rsidRDefault="00F91E5A" w:rsidP="00DC52F6">
      <w:pPr>
        <w:spacing w:after="160" w:line="259" w:lineRule="auto"/>
      </w:pPr>
    </w:p>
    <w:p w:rsidR="000F04A4" w:rsidRDefault="000F04A4" w:rsidP="00DC52F6">
      <w:pPr>
        <w:spacing w:after="160" w:line="259" w:lineRule="auto"/>
      </w:pPr>
    </w:p>
    <w:p w:rsidR="00125E33" w:rsidRDefault="00125E33"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3079BC" w:rsidP="00795096">
            <w:pPr>
              <w:jc w:val="both"/>
            </w:pPr>
            <w:r>
              <w:t>Odborná komunikace v angličtině (</w:t>
            </w:r>
            <w:r w:rsidR="00893B79">
              <w:t>Akademické prezentace</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795096">
            <w:pPr>
              <w:jc w:val="both"/>
            </w:pPr>
            <w:r>
              <w:t>1/</w:t>
            </w:r>
            <w:r w:rsidR="00893B79">
              <w:t>L</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893B79" w:rsidP="00795096">
            <w:pPr>
              <w:jc w:val="both"/>
            </w:pPr>
            <w:del w:id="1372" w:author="Michal Pilík" w:date="2018-08-22T14:05:00Z">
              <w:r w:rsidDel="00A065DB">
                <w:delText>32s</w:delText>
              </w:r>
            </w:del>
            <w:ins w:id="1373" w:author="Michal Pilík" w:date="2018-08-23T10:21:00Z">
              <w:del w:id="1374" w:author="Trefilová Pavla" w:date="2018-08-29T12:06:00Z">
                <w:r w:rsidR="004C42A2" w:rsidDel="009276D6">
                  <w:delText>26</w:delText>
                </w:r>
              </w:del>
            </w:ins>
            <w:ins w:id="1375" w:author="Trefilová Pavla" w:date="2018-08-29T12:06:00Z">
              <w:r w:rsidR="009276D6">
                <w:t>15</w:t>
              </w:r>
            </w:ins>
            <w:ins w:id="1376" w:author="Michal Pilík" w:date="2018-08-22T14:06:00Z">
              <w:r w:rsidR="00A065DB">
                <w:t>s</w:t>
              </w:r>
            </w:ins>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893B79" w:rsidP="00795096">
            <w:pPr>
              <w:jc w:val="both"/>
            </w:pPr>
            <w:del w:id="1377" w:author="Michal Pilík" w:date="2018-08-22T14:05:00Z">
              <w:r w:rsidDel="00A065DB">
                <w:delText>32</w:delText>
              </w:r>
            </w:del>
            <w:ins w:id="1378" w:author="Michal Pilík" w:date="2018-08-23T10:21:00Z">
              <w:del w:id="1379" w:author="Trefilová Pavla" w:date="2018-08-29T12:06:00Z">
                <w:r w:rsidR="004C42A2" w:rsidDel="009276D6">
                  <w:delText>26</w:delText>
                </w:r>
              </w:del>
            </w:ins>
            <w:ins w:id="1380" w:author="Trefilová Pavla" w:date="2018-08-29T12:06:00Z">
              <w:r w:rsidR="009276D6">
                <w:t>15</w:t>
              </w:r>
            </w:ins>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795096">
            <w:pPr>
              <w:jc w:val="both"/>
            </w:pPr>
            <w:r>
              <w:t xml:space="preserve">Způsob zakončení předmětu - ústní zkouška.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rsidR="00893B79" w:rsidRDefault="00893B79" w:rsidP="00795096">
            <w:pPr>
              <w:jc w:val="both"/>
            </w:pPr>
            <w:r>
              <w:t xml:space="preserve">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 </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125E33" w:rsidRDefault="00392E86" w:rsidP="00893B79">
            <w:pPr>
              <w:pStyle w:val="Bezmezer"/>
            </w:pPr>
            <w:hyperlink r:id="rId12" w:history="1">
              <w:r w:rsidR="00893B79" w:rsidRPr="00125E33">
                <w:rPr>
                  <w:rStyle w:val="Hypertextovodkaz"/>
                  <w:color w:val="auto"/>
                  <w:u w:val="none"/>
                </w:rPr>
                <w:t>Mgr. Hana Atcheson</w:t>
              </w:r>
            </w:hyperlink>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Default="00893B79" w:rsidP="00893B79">
            <w:pPr>
              <w:jc w:val="both"/>
            </w:pPr>
            <w:r w:rsidRPr="00893B79">
              <w:t>Garant se podílí v rozsahu 100 %,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Default="00392E86" w:rsidP="00893B79">
            <w:pPr>
              <w:jc w:val="both"/>
            </w:pPr>
            <w:hyperlink r:id="rId13" w:history="1">
              <w:r w:rsidR="00893B79" w:rsidRPr="00125E33">
                <w:rPr>
                  <w:rStyle w:val="Hypertextovodkaz"/>
                  <w:color w:val="auto"/>
                  <w:u w:val="none"/>
                </w:rPr>
                <w:t>Mgr. Hana Atcheson</w:t>
              </w:r>
            </w:hyperlink>
            <w:r w:rsidR="00893B79">
              <w:rPr>
                <w:rStyle w:val="Hypertextovodkaz"/>
                <w:color w:val="auto"/>
                <w:u w:val="none"/>
              </w:rPr>
              <w:t xml:space="preserve"> – vedení seminářů (100%)</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893B79">
        <w:trPr>
          <w:trHeight w:val="2462"/>
        </w:trPr>
        <w:tc>
          <w:tcPr>
            <w:tcW w:w="9855" w:type="dxa"/>
            <w:gridSpan w:val="8"/>
            <w:tcBorders>
              <w:top w:val="nil"/>
              <w:bottom w:val="single" w:sz="12" w:space="0" w:color="auto"/>
            </w:tcBorders>
          </w:tcPr>
          <w:p w:rsidR="00893B79" w:rsidRDefault="00893B79" w:rsidP="00795096">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rsidR="00893B79" w:rsidRDefault="00893B79" w:rsidP="004A634E">
            <w:pPr>
              <w:pStyle w:val="Odstavecseseznamem"/>
              <w:numPr>
                <w:ilvl w:val="0"/>
                <w:numId w:val="36"/>
              </w:numPr>
              <w:ind w:left="247" w:hanging="247"/>
            </w:pPr>
            <w:r>
              <w:t>Jazykové zásady pro sestavení strukturované prezentace.</w:t>
            </w:r>
          </w:p>
          <w:p w:rsidR="00893B79" w:rsidRDefault="00893B79" w:rsidP="004A634E">
            <w:pPr>
              <w:pStyle w:val="Odstavecseseznamem"/>
              <w:numPr>
                <w:ilvl w:val="0"/>
                <w:numId w:val="36"/>
              </w:numPr>
              <w:ind w:left="247" w:hanging="247"/>
            </w:pPr>
            <w:r>
              <w:t>Zásady sestavení akademického posteru a jeho prezentace.</w:t>
            </w:r>
          </w:p>
          <w:p w:rsidR="00893B79" w:rsidRDefault="00893B79" w:rsidP="004A634E">
            <w:pPr>
              <w:pStyle w:val="Odstavecseseznamem"/>
              <w:numPr>
                <w:ilvl w:val="0"/>
                <w:numId w:val="36"/>
              </w:numPr>
              <w:ind w:left="247" w:hanging="247"/>
            </w:pPr>
            <w:r>
              <w:t>Způsoby navození kontaktu s posluchači.</w:t>
            </w:r>
          </w:p>
          <w:p w:rsidR="00893B79" w:rsidRDefault="00893B79" w:rsidP="004A634E">
            <w:pPr>
              <w:pStyle w:val="Odstavecseseznamem"/>
              <w:numPr>
                <w:ilvl w:val="0"/>
                <w:numId w:val="36"/>
              </w:numPr>
              <w:ind w:left="247" w:hanging="247"/>
            </w:pPr>
            <w:r>
              <w:t>Užití audiovizuálních pomůcek, dovednosti spojené se správným odkazováním na vizuální podporu.</w:t>
            </w:r>
          </w:p>
          <w:p w:rsidR="00893B79" w:rsidRDefault="00893B79" w:rsidP="004A634E">
            <w:pPr>
              <w:pStyle w:val="Odstavecseseznamem"/>
              <w:numPr>
                <w:ilvl w:val="0"/>
                <w:numId w:val="36"/>
              </w:numPr>
              <w:ind w:left="247" w:hanging="247"/>
            </w:pPr>
            <w:r>
              <w:t>Techniky prezentování.</w:t>
            </w:r>
          </w:p>
          <w:p w:rsidR="00893B79" w:rsidRDefault="00893B79" w:rsidP="004A634E">
            <w:pPr>
              <w:pStyle w:val="Odstavecseseznamem"/>
              <w:numPr>
                <w:ilvl w:val="0"/>
                <w:numId w:val="36"/>
              </w:numPr>
              <w:ind w:left="247" w:hanging="247"/>
            </w:pPr>
            <w:r>
              <w:t>Některé zásady řečnického projevu.</w:t>
            </w:r>
          </w:p>
          <w:p w:rsidR="00893B79" w:rsidRDefault="00893B79" w:rsidP="004A634E">
            <w:pPr>
              <w:pStyle w:val="Odstavecseseznamem"/>
              <w:numPr>
                <w:ilvl w:val="0"/>
                <w:numId w:val="36"/>
              </w:numPr>
              <w:ind w:left="247" w:hanging="247"/>
            </w:pPr>
            <w:r>
              <w:t>Kladení otázek a odpovědi na otázky.</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795096">
        <w:trPr>
          <w:trHeight w:val="1497"/>
        </w:trPr>
        <w:tc>
          <w:tcPr>
            <w:tcW w:w="9855" w:type="dxa"/>
            <w:gridSpan w:val="8"/>
            <w:tcBorders>
              <w:top w:val="nil"/>
            </w:tcBorders>
          </w:tcPr>
          <w:p w:rsidR="00893B79" w:rsidRPr="00067FEE" w:rsidRDefault="00893B79" w:rsidP="00795096">
            <w:pPr>
              <w:jc w:val="both"/>
              <w:rPr>
                <w:b/>
              </w:rPr>
            </w:pPr>
            <w:r w:rsidRPr="00067FEE">
              <w:rPr>
                <w:b/>
              </w:rPr>
              <w:t>Povinná literatura</w:t>
            </w:r>
          </w:p>
          <w:p w:rsidR="00893B79" w:rsidRDefault="00893B79" w:rsidP="00795096">
            <w:pPr>
              <w:jc w:val="both"/>
            </w:pPr>
            <w:r w:rsidRPr="00067FEE">
              <w:rPr>
                <w:caps/>
              </w:rPr>
              <w:t>Comfort,</w:t>
            </w:r>
            <w:r>
              <w:t xml:space="preserve"> J. </w:t>
            </w:r>
            <w:r>
              <w:rPr>
                <w:i/>
                <w:iCs/>
              </w:rPr>
              <w:t>Effective Presentations</w:t>
            </w:r>
            <w:r>
              <w:t>. OUP, 2009. ISBN 9780194570657.</w:t>
            </w:r>
          </w:p>
          <w:p w:rsidR="002B0A33" w:rsidRDefault="002B0A33" w:rsidP="002B0A33">
            <w:pPr>
              <w:rPr>
                <w:ins w:id="1381" w:author="Trefilová Pavla" w:date="2018-09-04T07:49:00Z"/>
              </w:rPr>
            </w:pPr>
            <w:ins w:id="1382" w:author="Trefilová Pavla" w:date="2018-09-04T07:49:00Z">
              <w:r w:rsidRPr="00067FEE">
                <w:rPr>
                  <w:caps/>
                </w:rPr>
                <w:t>Powell,</w:t>
              </w:r>
              <w:r w:rsidRPr="00067FEE">
                <w:t xml:space="preserve"> M. </w:t>
              </w:r>
              <w:r w:rsidRPr="00067FEE">
                <w:rPr>
                  <w:i/>
                  <w:iCs/>
                </w:rPr>
                <w:t>Presenting in English</w:t>
              </w:r>
              <w:r w:rsidRPr="00067FEE">
                <w:t xml:space="preserve">. LTP Business, 1997. ISBN 9781899396306. </w:t>
              </w:r>
            </w:ins>
          </w:p>
          <w:p w:rsidR="00893B79" w:rsidRPr="00067FEE" w:rsidRDefault="00392E86" w:rsidP="00795096">
            <w:hyperlink r:id="rId14" w:tgtFrame="_blank" w:history="1">
              <w:r w:rsidR="00893B79" w:rsidRPr="00067FEE">
                <w:rPr>
                  <w:caps/>
                </w:rPr>
                <w:t>Williams</w:t>
              </w:r>
              <w:r w:rsidR="00893B79" w:rsidRPr="00067FEE">
                <w:t xml:space="preserve">, E. J. </w:t>
              </w:r>
              <w:r w:rsidR="00893B79" w:rsidRPr="00067FEE">
                <w:rPr>
                  <w:i/>
                  <w:iCs/>
                </w:rPr>
                <w:t>Presentations in English</w:t>
              </w:r>
              <w:r w:rsidR="00893B79" w:rsidRPr="00067FEE">
                <w:t xml:space="preserve">. Macmillan Publishers Ltd., 2008. ISBN 9780230028784. </w:t>
              </w:r>
            </w:hyperlink>
          </w:p>
          <w:p w:rsidR="00893B79" w:rsidDel="002B0A33" w:rsidRDefault="00893B79" w:rsidP="00795096">
            <w:pPr>
              <w:rPr>
                <w:del w:id="1383" w:author="Trefilová Pavla" w:date="2018-09-04T07:49:00Z"/>
              </w:rPr>
            </w:pPr>
            <w:del w:id="1384" w:author="Trefilová Pavla" w:date="2018-09-04T07:49:00Z">
              <w:r w:rsidRPr="00067FEE" w:rsidDel="002B0A33">
                <w:rPr>
                  <w:caps/>
                </w:rPr>
                <w:delText>Powell,</w:delText>
              </w:r>
              <w:r w:rsidRPr="00067FEE" w:rsidDel="002B0A33">
                <w:delText xml:space="preserve"> M. </w:delText>
              </w:r>
              <w:r w:rsidRPr="00067FEE" w:rsidDel="002B0A33">
                <w:rPr>
                  <w:i/>
                  <w:iCs/>
                </w:rPr>
                <w:delText>Presenting in English</w:delText>
              </w:r>
              <w:r w:rsidRPr="00067FEE" w:rsidDel="002B0A33">
                <w:delText xml:space="preserve">. LTP Business, 1997. ISBN 9781899396306. </w:delText>
              </w:r>
            </w:del>
          </w:p>
          <w:p w:rsidR="00893B79" w:rsidRPr="00067FEE" w:rsidRDefault="00893B79" w:rsidP="00795096">
            <w:pPr>
              <w:rPr>
                <w:b/>
              </w:rPr>
            </w:pPr>
            <w:r w:rsidRPr="00C40B3D">
              <w:rPr>
                <w:b/>
              </w:rPr>
              <w:t>Doporučení literatura</w:t>
            </w:r>
          </w:p>
          <w:p w:rsidR="00893B79" w:rsidRPr="00067FEE" w:rsidRDefault="00893B79" w:rsidP="00795096">
            <w:r w:rsidRPr="00067FEE">
              <w:rPr>
                <w:caps/>
              </w:rPr>
              <w:t>Emmerson,</w:t>
            </w:r>
            <w:r w:rsidRPr="00067FEE">
              <w:t xml:space="preserve"> P. </w:t>
            </w:r>
            <w:r w:rsidRPr="00067FEE">
              <w:rPr>
                <w:i/>
                <w:iCs/>
              </w:rPr>
              <w:t>Business Builder, Module 7</w:t>
            </w:r>
            <w:r w:rsidRPr="00067FEE">
              <w:t xml:space="preserve">. Macmillan Education, 2006. ISBN 9780333990964. </w:t>
            </w:r>
          </w:p>
          <w:p w:rsidR="00893B79" w:rsidRPr="00067FEE" w:rsidRDefault="00893B79" w:rsidP="00795096">
            <w:r w:rsidRPr="00067FEE">
              <w:rPr>
                <w:caps/>
              </w:rPr>
              <w:t>Emmerson, P</w:t>
            </w:r>
            <w:r w:rsidRPr="00067FEE">
              <w:t xml:space="preserve">. </w:t>
            </w:r>
            <w:r w:rsidRPr="00067FEE">
              <w:rPr>
                <w:i/>
                <w:iCs/>
              </w:rPr>
              <w:t>Business Grammar Builder</w:t>
            </w:r>
            <w:r w:rsidRPr="00067FEE">
              <w:t xml:space="preserve">. Macmillan Publishers, Ltd., 2002. ISBN 9780333754924. </w:t>
            </w:r>
          </w:p>
          <w:p w:rsidR="00893B79" w:rsidRDefault="00392E86" w:rsidP="00795096">
            <w:pPr>
              <w:jc w:val="both"/>
            </w:pPr>
            <w:hyperlink r:id="rId15" w:tgtFrame="_blank" w:history="1">
              <w:r w:rsidR="00893B79" w:rsidRPr="00C40B3D">
                <w:rPr>
                  <w:caps/>
                </w:rPr>
                <w:t>Mascull, B</w:t>
              </w:r>
              <w:r w:rsidR="00893B79">
                <w:rPr>
                  <w:caps/>
                </w:rPr>
                <w:t>.</w:t>
              </w:r>
              <w:r w:rsidR="00893B79" w:rsidRPr="00067FEE">
                <w:t xml:space="preserve"> </w:t>
              </w:r>
              <w:r w:rsidR="00893B79" w:rsidRPr="00067FEE">
                <w:rPr>
                  <w:i/>
                  <w:iCs/>
                </w:rPr>
                <w:t>Business vocabulary in use : [intermediate]</w:t>
              </w:r>
              <w:r w:rsidR="00893B79">
                <w:t>. 1st ed. Cambridge</w:t>
              </w:r>
              <w:r w:rsidR="00893B79" w:rsidRPr="00067FEE">
                <w:t xml:space="preserve">: Cambridge University Press, 2002. ISBN 0-521-77529-9. </w:t>
              </w:r>
            </w:hyperlink>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25E33" w:rsidRDefault="00125E33" w:rsidP="00DC52F6">
      <w:pPr>
        <w:spacing w:after="160" w:line="259" w:lineRule="auto"/>
      </w:pPr>
    </w:p>
    <w:p w:rsidR="00125E33" w:rsidRDefault="00125E33"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3079BC" w:rsidP="00893B79">
            <w:pPr>
              <w:jc w:val="both"/>
            </w:pPr>
            <w:r>
              <w:t>Odborná komunikace v angličtině (</w:t>
            </w:r>
            <w:r w:rsidR="00893B79">
              <w:t>Akademické psaní</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795096">
            <w:pPr>
              <w:jc w:val="both"/>
            </w:pPr>
            <w:r>
              <w:t>2/</w:t>
            </w:r>
            <w:r w:rsidR="00893B79">
              <w:t>Z</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893B79" w:rsidP="00795096">
            <w:pPr>
              <w:jc w:val="both"/>
            </w:pPr>
            <w:del w:id="1385" w:author="Michal Pilík" w:date="2018-08-22T14:05:00Z">
              <w:r w:rsidDel="00A065DB">
                <w:delText>34s</w:delText>
              </w:r>
            </w:del>
            <w:ins w:id="1386" w:author="Michal Pilík" w:date="2018-08-23T10:21:00Z">
              <w:del w:id="1387" w:author="Trefilová Pavla" w:date="2018-08-29T12:06:00Z">
                <w:r w:rsidR="004C42A2" w:rsidDel="009276D6">
                  <w:delText>26</w:delText>
                </w:r>
              </w:del>
            </w:ins>
            <w:ins w:id="1388" w:author="Trefilová Pavla" w:date="2018-08-29T12:06:00Z">
              <w:r w:rsidR="009276D6">
                <w:t>15</w:t>
              </w:r>
            </w:ins>
            <w:ins w:id="1389" w:author="Michal Pilík" w:date="2018-08-22T14:06:00Z">
              <w:r w:rsidR="00A065DB">
                <w:t>s</w:t>
              </w:r>
            </w:ins>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893B79" w:rsidP="00795096">
            <w:pPr>
              <w:jc w:val="both"/>
            </w:pPr>
            <w:del w:id="1390" w:author="Michal Pilík" w:date="2018-08-22T14:05:00Z">
              <w:r w:rsidDel="00A065DB">
                <w:delText>34</w:delText>
              </w:r>
            </w:del>
            <w:ins w:id="1391" w:author="Michal Pilík" w:date="2018-08-23T10:21:00Z">
              <w:del w:id="1392" w:author="Trefilová Pavla" w:date="2018-08-29T12:06:00Z">
                <w:r w:rsidR="004C42A2" w:rsidDel="009276D6">
                  <w:delText>26</w:delText>
                </w:r>
              </w:del>
            </w:ins>
            <w:ins w:id="1393" w:author="Trefilová Pavla" w:date="2018-08-29T12:06:00Z">
              <w:r w:rsidR="009276D6">
                <w:t>15</w:t>
              </w:r>
            </w:ins>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D062CF">
            <w:pPr>
              <w:jc w:val="both"/>
            </w:pPr>
            <w:r>
              <w:t xml:space="preserve">Povinná účast na seminářích pro studenty </w:t>
            </w:r>
            <w:r w:rsidR="001A6E6A">
              <w:t xml:space="preserve">prezenční formy </w:t>
            </w:r>
            <w:r>
              <w:t xml:space="preserve">studia. Vypracování recenze v rozsahu dvou normostran. Vypracování odpovídající akademické eseje </w:t>
            </w:r>
            <w:r>
              <w:br/>
              <w:t>v rozsahu 3 000 - 5 000 slov podle studijního zaměření. Esej bude obsahovat úvod, uvedení teze, podpůrné odstavce, závěr, citace v textu a seznam citované literatury.</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125E33" w:rsidRDefault="00392E86" w:rsidP="00893B79">
            <w:pPr>
              <w:pStyle w:val="Bezmezer"/>
            </w:pPr>
            <w:hyperlink r:id="rId16" w:history="1">
              <w:r w:rsidR="00893B79" w:rsidRPr="00125E33">
                <w:rPr>
                  <w:rStyle w:val="Hypertextovodkaz"/>
                  <w:color w:val="auto"/>
                  <w:u w:val="none"/>
                </w:rPr>
                <w:t>Mgr. Hana Atcheson</w:t>
              </w:r>
            </w:hyperlink>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Pr="00893B79" w:rsidRDefault="00893B79" w:rsidP="00893B79">
            <w:pPr>
              <w:jc w:val="both"/>
            </w:pPr>
            <w:r w:rsidRPr="00893B79">
              <w:t>Garant se podílí v rozsahu 60 %,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Pr="00893B79" w:rsidRDefault="00392E86" w:rsidP="000115B2">
            <w:pPr>
              <w:jc w:val="both"/>
            </w:pPr>
            <w:hyperlink r:id="rId17" w:history="1">
              <w:r w:rsidR="00893B79" w:rsidRPr="00893B79">
                <w:rPr>
                  <w:rStyle w:val="Hypertextovodkaz"/>
                  <w:color w:val="auto"/>
                  <w:u w:val="none"/>
                </w:rPr>
                <w:t>Mgr. Hana Atcheson</w:t>
              </w:r>
            </w:hyperlink>
            <w:r w:rsidR="00893B79" w:rsidRPr="00893B79">
              <w:rPr>
                <w:rStyle w:val="Hypertextovodkaz"/>
                <w:color w:val="auto"/>
                <w:u w:val="none"/>
              </w:rPr>
              <w:t xml:space="preserve"> – vedení seminářů (60%), </w:t>
            </w:r>
            <w:r w:rsidR="000115B2">
              <w:rPr>
                <w:rStyle w:val="Hypertextovodkaz"/>
                <w:color w:val="auto"/>
                <w:u w:val="none"/>
              </w:rPr>
              <w:t>Mgr. Jana Orsavová – vedení s</w:t>
            </w:r>
            <w:r w:rsidR="00893B79" w:rsidRPr="00893B79">
              <w:t>eminářů (40%) </w:t>
            </w:r>
          </w:p>
        </w:tc>
      </w:tr>
      <w:tr w:rsidR="00893B79" w:rsidTr="00893B79">
        <w:trPr>
          <w:trHeight w:val="70"/>
        </w:trPr>
        <w:tc>
          <w:tcPr>
            <w:tcW w:w="9855" w:type="dxa"/>
            <w:gridSpan w:val="8"/>
            <w:tcBorders>
              <w:top w:val="nil"/>
            </w:tcBorders>
          </w:tcPr>
          <w:p w:rsidR="00893B79" w:rsidRDefault="00893B79" w:rsidP="00893B79">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893B79">
        <w:trPr>
          <w:trHeight w:val="2237"/>
        </w:trPr>
        <w:tc>
          <w:tcPr>
            <w:tcW w:w="9855" w:type="dxa"/>
            <w:gridSpan w:val="8"/>
            <w:tcBorders>
              <w:top w:val="nil"/>
              <w:bottom w:val="single" w:sz="12" w:space="0" w:color="auto"/>
            </w:tcBorders>
          </w:tcPr>
          <w:p w:rsidR="00893B79" w:rsidRDefault="00893B79" w:rsidP="00795096">
            <w:pPr>
              <w:ind w:left="36"/>
              <w:jc w:val="both"/>
            </w:pPr>
            <w:r>
              <w:t>Cílem předmětu je psaní akademické eseje v anglickém jazyce na jazykové úrovni B2 až C1, zvláštní pozornost je věnována jazykové stránce a stylu. Esej je připravována s ohledem na její publikaci. Jazykové zásady pro sestavení strukturované prezentace.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v rozsahu 3 000 až 5 000 slov. V rámci kurzu se studenti učí za pomocí procesu vzájemné kritické revize ve skupině, kritiky a korektur. Studenti připraví svou esej k publikaci.</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893B79">
        <w:trPr>
          <w:trHeight w:val="1266"/>
        </w:trPr>
        <w:tc>
          <w:tcPr>
            <w:tcW w:w="9855" w:type="dxa"/>
            <w:gridSpan w:val="8"/>
            <w:tcBorders>
              <w:top w:val="nil"/>
            </w:tcBorders>
          </w:tcPr>
          <w:p w:rsidR="00893B79" w:rsidRPr="00067FEE" w:rsidRDefault="00893B79" w:rsidP="00795096">
            <w:pPr>
              <w:jc w:val="both"/>
              <w:rPr>
                <w:b/>
              </w:rPr>
            </w:pPr>
            <w:r w:rsidRPr="00067FEE">
              <w:rPr>
                <w:b/>
              </w:rPr>
              <w:t>Povinná literatura</w:t>
            </w:r>
          </w:p>
          <w:p w:rsidR="00893B79" w:rsidRDefault="00893B79" w:rsidP="00795096">
            <w:r>
              <w:rPr>
                <w:i/>
                <w:iCs/>
              </w:rPr>
              <w:t>ISO 690: 2010</w:t>
            </w:r>
            <w:r>
              <w:t xml:space="preserve">. 2010. </w:t>
            </w:r>
          </w:p>
          <w:p w:rsidR="00893B79" w:rsidRPr="00067FEE" w:rsidRDefault="00893B79" w:rsidP="00795096">
            <w:pPr>
              <w:rPr>
                <w:b/>
              </w:rPr>
            </w:pPr>
            <w:r w:rsidRPr="00C40B3D">
              <w:rPr>
                <w:b/>
              </w:rPr>
              <w:t>Doporučení literatura</w:t>
            </w:r>
          </w:p>
          <w:p w:rsidR="00893B79" w:rsidRDefault="00893B79" w:rsidP="00795096">
            <w:pPr>
              <w:jc w:val="both"/>
            </w:pPr>
            <w:r>
              <w:t xml:space="preserve">TURABIAN, K.L. </w:t>
            </w:r>
            <w:r>
              <w:rPr>
                <w:i/>
                <w:iCs/>
              </w:rPr>
              <w:t>A Manual for Writers, 8th Edition</w:t>
            </w:r>
            <w:r>
              <w:t>. Chicago, 2013. ISBN 978-0226816388.</w:t>
            </w:r>
          </w:p>
          <w:p w:rsidR="00893B79" w:rsidRDefault="00893B79" w:rsidP="00795096">
            <w:pPr>
              <w:jc w:val="both"/>
            </w:pPr>
            <w:r>
              <w:t xml:space="preserve">WESTON, A. </w:t>
            </w:r>
            <w:r>
              <w:rPr>
                <w:i/>
                <w:iCs/>
              </w:rPr>
              <w:t>A Rulebook for Arguments, Fourth Edition</w:t>
            </w:r>
            <w:r>
              <w:t>. 2009. ISBN 9780872209541.</w:t>
            </w:r>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Del="002B0A33" w:rsidRDefault="00893B79" w:rsidP="00DC52F6">
      <w:pPr>
        <w:spacing w:after="160" w:line="259" w:lineRule="auto"/>
        <w:rPr>
          <w:del w:id="1394" w:author="Trefilová Pavla" w:date="2018-09-04T07:49: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lastRenderedPageBreak/>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893B79" w:rsidP="00795096">
            <w:pPr>
              <w:jc w:val="both"/>
            </w:pPr>
            <w:r>
              <w:t>Anglická obchodní korespondence</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3079BC">
            <w:pPr>
              <w:jc w:val="both"/>
            </w:pPr>
            <w:r>
              <w:t>2/L</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893B79">
            <w:pPr>
              <w:jc w:val="both"/>
            </w:pPr>
            <w:del w:id="1395" w:author="Michal Pilík" w:date="2018-08-22T14:06:00Z">
              <w:r w:rsidDel="00A065DB">
                <w:delText>40s</w:delText>
              </w:r>
            </w:del>
            <w:ins w:id="1396" w:author="Michal Pilík" w:date="2018-08-23T10:21:00Z">
              <w:del w:id="1397" w:author="Trefilová Pavla" w:date="2018-08-29T12:06:00Z">
                <w:r w:rsidR="004C42A2" w:rsidDel="009276D6">
                  <w:delText>24</w:delText>
                </w:r>
              </w:del>
            </w:ins>
            <w:ins w:id="1398" w:author="Trefilová Pavla" w:date="2018-08-29T12:06:00Z">
              <w:r w:rsidR="009276D6">
                <w:t>15</w:t>
              </w:r>
            </w:ins>
            <w:ins w:id="1399" w:author="Michal Pilík" w:date="2018-08-22T14:06:00Z">
              <w:r w:rsidR="00A065DB">
                <w:t>s</w:t>
              </w:r>
            </w:ins>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893B79">
            <w:pPr>
              <w:jc w:val="both"/>
            </w:pPr>
            <w:del w:id="1400" w:author="Michal Pilík" w:date="2018-08-22T14:06:00Z">
              <w:r w:rsidDel="00A065DB">
                <w:delText>32</w:delText>
              </w:r>
            </w:del>
            <w:ins w:id="1401" w:author="Michal Pilík" w:date="2018-08-23T10:21:00Z">
              <w:del w:id="1402" w:author="Trefilová Pavla" w:date="2018-08-29T12:06:00Z">
                <w:r w:rsidR="004C42A2" w:rsidDel="009276D6">
                  <w:delText>2</w:delText>
                </w:r>
              </w:del>
            </w:ins>
            <w:ins w:id="1403" w:author="Trefilová Pavla" w:date="2018-08-29T12:06:00Z">
              <w:r w:rsidR="009276D6">
                <w:t>15</w:t>
              </w:r>
            </w:ins>
            <w:ins w:id="1404" w:author="Michal Pilík" w:date="2018-08-23T10:21:00Z">
              <w:del w:id="1405" w:author="Trefilová Pavla" w:date="2018-08-29T12:06:00Z">
                <w:r w:rsidR="004C42A2" w:rsidDel="009276D6">
                  <w:delText>4</w:delText>
                </w:r>
              </w:del>
            </w:ins>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795096">
            <w:pPr>
              <w:jc w:val="both"/>
            </w:pPr>
            <w:r>
              <w:t xml:space="preserve">Způsob zakončení předmětu - písemná zkouška.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w:t>
            </w:r>
            <w:r>
              <w:br/>
              <w:t xml:space="preserve">z oblasti obchodní korespondence (obchodní dopis, memorandum, krátká strukturovaná zpráva a reklamní článek dle zadání) a jednoho cvičení z vybraných okruhů anglické gramatiky. Student je hodnocen za obsah, úpravu, gramatiku </w:t>
            </w:r>
            <w:r>
              <w:br/>
              <w:t xml:space="preserve">a pravopis. Pro úspěšné absolvování písemné zkoušky je nutno dosáhnout minimálně 65% bodového skóre. Vyučující používá elektronickou verzi kurzu </w:t>
            </w:r>
            <w:r>
              <w:br/>
              <w:t>v Moodlu. Je povinností studenta přihlásit se do kurzu v Moodlu.</w:t>
            </w:r>
          </w:p>
        </w:tc>
      </w:tr>
      <w:tr w:rsidR="00893B79" w:rsidTr="00893B79">
        <w:trPr>
          <w:trHeight w:val="75"/>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893B79" w:rsidRDefault="00392E86" w:rsidP="00893B79">
            <w:pPr>
              <w:pStyle w:val="Bezmezer"/>
            </w:pPr>
            <w:hyperlink r:id="rId18" w:history="1">
              <w:r w:rsidR="00893B79" w:rsidRPr="00893B79">
                <w:rPr>
                  <w:rStyle w:val="Hypertextovodkaz"/>
                  <w:color w:val="auto"/>
                  <w:u w:val="none"/>
                </w:rPr>
                <w:t>Mgr. Hana Atcheson</w:t>
              </w:r>
            </w:hyperlink>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Pr="00893B79" w:rsidRDefault="00893B79" w:rsidP="00893B79">
            <w:pPr>
              <w:jc w:val="both"/>
            </w:pPr>
            <w:r w:rsidRPr="00893B79">
              <w:t>Garant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Pr="00893B79" w:rsidRDefault="00392E86" w:rsidP="00893B79">
            <w:pPr>
              <w:jc w:val="both"/>
            </w:pPr>
            <w:hyperlink r:id="rId19" w:history="1">
              <w:r w:rsidR="00893B79" w:rsidRPr="00893B79">
                <w:rPr>
                  <w:rStyle w:val="Hypertextovodkaz"/>
                  <w:color w:val="auto"/>
                  <w:u w:val="none"/>
                </w:rPr>
                <w:t>Ing. Dagmar Svobodová, MSc.</w:t>
              </w:r>
            </w:hyperlink>
            <w:r w:rsidR="00893B79" w:rsidRPr="00893B79">
              <w:rPr>
                <w:rStyle w:val="Hypertextovodkaz"/>
                <w:color w:val="auto"/>
                <w:u w:val="none"/>
              </w:rPr>
              <w:t xml:space="preserve"> – vedení seminářů (100%)</w:t>
            </w:r>
          </w:p>
        </w:tc>
      </w:tr>
      <w:tr w:rsidR="00893B79" w:rsidTr="00893B79">
        <w:trPr>
          <w:trHeight w:val="70"/>
        </w:trPr>
        <w:tc>
          <w:tcPr>
            <w:tcW w:w="9855" w:type="dxa"/>
            <w:gridSpan w:val="8"/>
            <w:tcBorders>
              <w:top w:val="nil"/>
            </w:tcBorders>
          </w:tcPr>
          <w:p w:rsidR="00893B79" w:rsidRPr="001C0357"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795096">
        <w:trPr>
          <w:trHeight w:val="2811"/>
        </w:trPr>
        <w:tc>
          <w:tcPr>
            <w:tcW w:w="9855" w:type="dxa"/>
            <w:gridSpan w:val="8"/>
            <w:tcBorders>
              <w:top w:val="nil"/>
              <w:bottom w:val="single" w:sz="12" w:space="0" w:color="auto"/>
            </w:tcBorders>
          </w:tcPr>
          <w:p w:rsidR="00893B79" w:rsidRDefault="00893B79" w:rsidP="00795096">
            <w:pPr>
              <w:jc w:val="both"/>
            </w:pPr>
            <w:r>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br/>
              <w:t>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rsidR="00893B79" w:rsidRDefault="00893B79" w:rsidP="004A634E">
            <w:pPr>
              <w:pStyle w:val="Odstavecseseznamem"/>
              <w:numPr>
                <w:ilvl w:val="0"/>
                <w:numId w:val="37"/>
              </w:numPr>
              <w:ind w:left="247" w:hanging="247"/>
            </w:pPr>
            <w:r>
              <w:t>Obchodní dopis.</w:t>
            </w:r>
          </w:p>
          <w:p w:rsidR="00893B79" w:rsidRDefault="00893B79" w:rsidP="004A634E">
            <w:pPr>
              <w:pStyle w:val="Odstavecseseznamem"/>
              <w:numPr>
                <w:ilvl w:val="0"/>
                <w:numId w:val="37"/>
              </w:numPr>
              <w:ind w:left="247" w:hanging="247"/>
            </w:pPr>
            <w:r>
              <w:t>Memorandum.</w:t>
            </w:r>
          </w:p>
          <w:p w:rsidR="00893B79" w:rsidRDefault="00893B79" w:rsidP="004A634E">
            <w:pPr>
              <w:pStyle w:val="Odstavecseseznamem"/>
              <w:numPr>
                <w:ilvl w:val="0"/>
                <w:numId w:val="37"/>
              </w:numPr>
              <w:ind w:left="247" w:hanging="247"/>
            </w:pPr>
            <w:r>
              <w:t>Stručná obchodní zpráva.</w:t>
            </w:r>
          </w:p>
          <w:p w:rsidR="00893B79" w:rsidRDefault="00893B79" w:rsidP="004A634E">
            <w:pPr>
              <w:pStyle w:val="Odstavecseseznamem"/>
              <w:numPr>
                <w:ilvl w:val="0"/>
                <w:numId w:val="37"/>
              </w:numPr>
              <w:ind w:left="247" w:hanging="247"/>
            </w:pPr>
            <w:r>
              <w:t>Články a zprávy do tisku.</w:t>
            </w:r>
          </w:p>
          <w:p w:rsidR="00893B79" w:rsidRDefault="00893B79" w:rsidP="004A634E">
            <w:pPr>
              <w:pStyle w:val="Odstavecseseznamem"/>
              <w:numPr>
                <w:ilvl w:val="0"/>
                <w:numId w:val="37"/>
              </w:numPr>
              <w:ind w:left="247" w:hanging="247"/>
            </w:pPr>
            <w:r>
              <w:t xml:space="preserve">Zápis krátkého vzkazu </w:t>
            </w:r>
          </w:p>
          <w:p w:rsidR="00893B79" w:rsidRDefault="00893B79" w:rsidP="004A634E">
            <w:pPr>
              <w:pStyle w:val="Odstavecseseznamem"/>
              <w:numPr>
                <w:ilvl w:val="0"/>
                <w:numId w:val="37"/>
              </w:numPr>
              <w:ind w:left="247" w:hanging="247"/>
            </w:pPr>
            <w:r>
              <w:t>Emaily.</w:t>
            </w:r>
          </w:p>
          <w:p w:rsidR="00893B79" w:rsidRDefault="00893B79" w:rsidP="004A634E">
            <w:pPr>
              <w:pStyle w:val="Odstavecseseznamem"/>
              <w:numPr>
                <w:ilvl w:val="0"/>
                <w:numId w:val="37"/>
              </w:numPr>
              <w:ind w:left="247" w:hanging="247"/>
            </w:pPr>
            <w:r>
              <w:t>Přehled gramatických časů.</w:t>
            </w:r>
          </w:p>
          <w:p w:rsidR="00893B79" w:rsidRDefault="00893B79" w:rsidP="004A634E">
            <w:pPr>
              <w:pStyle w:val="Odstavecseseznamem"/>
              <w:numPr>
                <w:ilvl w:val="0"/>
                <w:numId w:val="37"/>
              </w:numPr>
              <w:ind w:left="247" w:hanging="247"/>
            </w:pPr>
            <w:r>
              <w:t>Tvoření přímé a nepřímé otázky.</w:t>
            </w:r>
          </w:p>
          <w:p w:rsidR="00893B79" w:rsidRDefault="00893B79" w:rsidP="004A634E">
            <w:pPr>
              <w:pStyle w:val="Odstavecseseznamem"/>
              <w:numPr>
                <w:ilvl w:val="0"/>
                <w:numId w:val="37"/>
              </w:numPr>
              <w:ind w:left="247" w:hanging="247"/>
            </w:pPr>
            <w:r>
              <w:t>Vyjadřování množství a číselných hodnot.</w:t>
            </w:r>
          </w:p>
          <w:p w:rsidR="00893B79" w:rsidRDefault="00893B79" w:rsidP="004A634E">
            <w:pPr>
              <w:pStyle w:val="Odstavecseseznamem"/>
              <w:numPr>
                <w:ilvl w:val="0"/>
                <w:numId w:val="37"/>
              </w:numPr>
              <w:ind w:left="247" w:hanging="247"/>
            </w:pPr>
            <w:r>
              <w:t>Podmínkové věty.</w:t>
            </w:r>
          </w:p>
          <w:p w:rsidR="00893B79" w:rsidRDefault="00893B79" w:rsidP="004A634E">
            <w:pPr>
              <w:pStyle w:val="Odstavecseseznamem"/>
              <w:numPr>
                <w:ilvl w:val="0"/>
                <w:numId w:val="37"/>
              </w:numPr>
              <w:ind w:left="247" w:hanging="247"/>
            </w:pPr>
            <w:r>
              <w:t>Trpný rod.</w:t>
            </w:r>
          </w:p>
          <w:p w:rsidR="00893B79" w:rsidRDefault="00893B79" w:rsidP="004A634E">
            <w:pPr>
              <w:pStyle w:val="Odstavecseseznamem"/>
              <w:numPr>
                <w:ilvl w:val="0"/>
                <w:numId w:val="37"/>
              </w:numPr>
              <w:ind w:left="247" w:hanging="247"/>
            </w:pPr>
            <w:r>
              <w:t>Členy.</w:t>
            </w:r>
          </w:p>
          <w:p w:rsidR="00893B79" w:rsidRDefault="00893B79" w:rsidP="004A634E">
            <w:pPr>
              <w:pStyle w:val="Odstavecseseznamem"/>
              <w:numPr>
                <w:ilvl w:val="0"/>
                <w:numId w:val="37"/>
              </w:numPr>
              <w:ind w:left="247" w:hanging="247"/>
            </w:pPr>
            <w:r>
              <w:t>Interpunkce a spojky.</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893B79">
        <w:trPr>
          <w:trHeight w:val="567"/>
        </w:trPr>
        <w:tc>
          <w:tcPr>
            <w:tcW w:w="9855" w:type="dxa"/>
            <w:gridSpan w:val="8"/>
            <w:tcBorders>
              <w:top w:val="nil"/>
            </w:tcBorders>
          </w:tcPr>
          <w:p w:rsidR="00893B79" w:rsidRPr="001C0357" w:rsidRDefault="00893B79" w:rsidP="00795096">
            <w:pPr>
              <w:rPr>
                <w:b/>
              </w:rPr>
            </w:pPr>
            <w:r w:rsidRPr="001C0357">
              <w:rPr>
                <w:b/>
              </w:rPr>
              <w:t>Povinná literatura</w:t>
            </w:r>
          </w:p>
          <w:p w:rsidR="00893B79" w:rsidRPr="001C0357" w:rsidRDefault="00893B79" w:rsidP="00795096">
            <w:r w:rsidRPr="001C0357">
              <w:rPr>
                <w:caps/>
              </w:rPr>
              <w:t>Emmerson, P</w:t>
            </w:r>
            <w:r w:rsidRPr="001C0357">
              <w:t xml:space="preserve">. </w:t>
            </w:r>
            <w:r w:rsidRPr="001C0357">
              <w:rPr>
                <w:i/>
                <w:iCs/>
              </w:rPr>
              <w:t>Business Grammar Builder</w:t>
            </w:r>
            <w:r w:rsidRPr="001C0357">
              <w:t xml:space="preserve">. Macmillan Publishers, Ltd., 2002. ISBN 9780333754924. </w:t>
            </w:r>
          </w:p>
          <w:p w:rsidR="00893B79" w:rsidRPr="001C0357" w:rsidRDefault="00893B79" w:rsidP="00795096">
            <w:r w:rsidRPr="001C0357">
              <w:rPr>
                <w:caps/>
              </w:rPr>
              <w:t>Emmerson,</w:t>
            </w:r>
            <w:r w:rsidRPr="001C0357">
              <w:t xml:space="preserve"> P. </w:t>
            </w:r>
            <w:r w:rsidRPr="001C0357">
              <w:rPr>
                <w:i/>
                <w:iCs/>
              </w:rPr>
              <w:t>Email English</w:t>
            </w:r>
            <w:r w:rsidRPr="001C0357">
              <w:t>. Oxford, Macmillan, 2004. ISBN 9781405012942.</w:t>
            </w:r>
          </w:p>
          <w:p w:rsidR="00893B79" w:rsidRPr="001C0357" w:rsidRDefault="00893B79" w:rsidP="00795096">
            <w:pPr>
              <w:rPr>
                <w:b/>
              </w:rPr>
            </w:pPr>
            <w:r w:rsidRPr="001C0357">
              <w:rPr>
                <w:b/>
              </w:rPr>
              <w:t>Doporučení literatura</w:t>
            </w:r>
          </w:p>
          <w:p w:rsidR="00893B79" w:rsidRPr="001C0357" w:rsidRDefault="00893B79" w:rsidP="00795096">
            <w:r w:rsidRPr="001C0357">
              <w:rPr>
                <w:caps/>
              </w:rPr>
              <w:t xml:space="preserve">Ashley, </w:t>
            </w:r>
            <w:r w:rsidRPr="001C0357">
              <w:t xml:space="preserve">A. </w:t>
            </w:r>
            <w:r w:rsidRPr="001C0357">
              <w:rPr>
                <w:i/>
                <w:iCs/>
              </w:rPr>
              <w:t>A Handbook of Commercial Correspondence</w:t>
            </w:r>
            <w:r w:rsidRPr="001C0357">
              <w:t xml:space="preserve">. Oxford: Oxford University Press, 1995. ISBN 0-19-427406-3. </w:t>
            </w:r>
          </w:p>
          <w:p w:rsidR="00540599" w:rsidRPr="00893B79" w:rsidRDefault="00540599" w:rsidP="00540599">
            <w:pPr>
              <w:rPr>
                <w:ins w:id="1406" w:author="Trefilová Pavla" w:date="2018-09-04T07:50:00Z"/>
              </w:rPr>
            </w:pPr>
            <w:ins w:id="1407" w:author="Trefilová Pavla" w:date="2018-09-04T07:50:00Z">
              <w:r>
                <w:rPr>
                  <w:rStyle w:val="Hypertextovodkaz"/>
                  <w:caps/>
                  <w:color w:val="auto"/>
                  <w:u w:val="none"/>
                </w:rPr>
                <w:fldChar w:fldCharType="begin"/>
              </w:r>
              <w:r>
                <w:rPr>
                  <w:rStyle w:val="Hypertextovodkaz"/>
                  <w:caps/>
                  <w:color w:val="auto"/>
                  <w:u w:val="none"/>
                </w:rPr>
                <w:instrText xml:space="preserve"> HYPERLINK "http://katalog.k.utb.cz/F/?func=find-b&amp;find_code=SYS&amp;request=21111" \t "_blank" </w:instrText>
              </w:r>
              <w:r>
                <w:rPr>
                  <w:rStyle w:val="Hypertextovodkaz"/>
                  <w:caps/>
                  <w:color w:val="auto"/>
                  <w:u w:val="none"/>
                </w:rPr>
                <w:fldChar w:fldCharType="separate"/>
              </w:r>
              <w:r w:rsidRPr="00893B79">
                <w:rPr>
                  <w:rStyle w:val="Hypertextovodkaz"/>
                  <w:caps/>
                  <w:color w:val="auto"/>
                  <w:u w:val="none"/>
                </w:rPr>
                <w:t>Babáková,</w:t>
              </w:r>
              <w:r w:rsidRPr="00893B79">
                <w:rPr>
                  <w:rStyle w:val="Hypertextovodkaz"/>
                  <w:color w:val="auto"/>
                  <w:u w:val="none"/>
                </w:rPr>
                <w:t xml:space="preserve"> J. </w:t>
              </w:r>
              <w:r w:rsidRPr="00893B79">
                <w:rPr>
                  <w:rStyle w:val="Hypertextovodkaz"/>
                  <w:i/>
                  <w:iCs/>
                  <w:color w:val="auto"/>
                  <w:u w:val="none"/>
                </w:rPr>
                <w:t>Anglická obchodní korespondence</w:t>
              </w:r>
              <w:r w:rsidRPr="00893B79">
                <w:rPr>
                  <w:rStyle w:val="Hypertextovodkaz"/>
                  <w:color w:val="auto"/>
                  <w:u w:val="none"/>
                </w:rPr>
                <w:t xml:space="preserve">. 1. vyd. Plzeň: Fraus, 1999. ISBN 8072380516. </w:t>
              </w:r>
              <w:r>
                <w:rPr>
                  <w:rStyle w:val="Hypertextovodkaz"/>
                  <w:color w:val="auto"/>
                  <w:u w:val="none"/>
                </w:rPr>
                <w:fldChar w:fldCharType="end"/>
              </w:r>
            </w:ins>
          </w:p>
          <w:p w:rsidR="00893B79" w:rsidRPr="001C0357" w:rsidRDefault="00893B79" w:rsidP="00795096">
            <w:r w:rsidRPr="001C0357">
              <w:rPr>
                <w:caps/>
              </w:rPr>
              <w:t>Emmerson</w:t>
            </w:r>
            <w:r w:rsidRPr="001C0357">
              <w:t xml:space="preserve">, P. </w:t>
            </w:r>
            <w:r w:rsidRPr="001C0357">
              <w:rPr>
                <w:i/>
                <w:iCs/>
              </w:rPr>
              <w:t>Business Builder, MacMillan Publishers, 2006</w:t>
            </w:r>
            <w:r w:rsidRPr="001C0357">
              <w:t xml:space="preserve">. MacMillan Publishers, 2006. </w:t>
            </w:r>
          </w:p>
          <w:p w:rsidR="00893B79" w:rsidRPr="001C0357" w:rsidRDefault="00893B79" w:rsidP="00795096">
            <w:r w:rsidRPr="001C0357">
              <w:rPr>
                <w:caps/>
              </w:rPr>
              <w:t>Goldstein,</w:t>
            </w:r>
            <w:r w:rsidRPr="001C0357">
              <w:t xml:space="preserve"> A. </w:t>
            </w:r>
            <w:r w:rsidRPr="001C0357">
              <w:rPr>
                <w:i/>
                <w:iCs/>
              </w:rPr>
              <w:t>A Guide to Pitman Qualifications´ Examinations:EBC Level One</w:t>
            </w:r>
            <w:r w:rsidRPr="001C0357">
              <w:t xml:space="preserve">. Robert Gibson, 2000. ISBN 0 7169 2010 7. </w:t>
            </w:r>
          </w:p>
          <w:p w:rsidR="00893B79" w:rsidRPr="001C0357" w:rsidRDefault="00893B79" w:rsidP="00795096">
            <w:r w:rsidRPr="001C0357">
              <w:rPr>
                <w:caps/>
              </w:rPr>
              <w:t>Goldstein,</w:t>
            </w:r>
            <w:r w:rsidRPr="001C0357">
              <w:t xml:space="preserve"> A. </w:t>
            </w:r>
            <w:r w:rsidRPr="001C0357">
              <w:rPr>
                <w:i/>
                <w:iCs/>
              </w:rPr>
              <w:t>A Guide to Pitman Qualifications´ Examinations:EBC Level Two</w:t>
            </w:r>
            <w:r w:rsidRPr="001C0357">
              <w:t xml:space="preserve">. Robert Gibson, 2000. ISBN 0 7169 2011 5. </w:t>
            </w:r>
          </w:p>
          <w:p w:rsidR="00540599" w:rsidRDefault="00540599" w:rsidP="00893B79">
            <w:pPr>
              <w:rPr>
                <w:ins w:id="1408" w:author="Trefilová Pavla" w:date="2018-09-04T07:50:00Z"/>
                <w:rStyle w:val="Hypertextovodkaz"/>
                <w:color w:val="auto"/>
                <w:u w:val="none"/>
              </w:rPr>
            </w:pPr>
            <w:ins w:id="1409" w:author="Trefilová Pavla" w:date="2018-09-04T07:50:00Z">
              <w:r>
                <w:rPr>
                  <w:rStyle w:val="Hypertextovodkaz"/>
                  <w:caps/>
                  <w:color w:val="auto"/>
                  <w:u w:val="none"/>
                </w:rPr>
                <w:fldChar w:fldCharType="begin"/>
              </w:r>
              <w:r>
                <w:rPr>
                  <w:rStyle w:val="Hypertextovodkaz"/>
                  <w:caps/>
                  <w:color w:val="auto"/>
                  <w:u w:val="none"/>
                </w:rPr>
                <w:instrText xml:space="preserve"> HYPERLINK "http://katalog.k.utb.cz/F/?func=find-b&amp;find_code=SYS&amp;request=28744" \t "_blank" </w:instrText>
              </w:r>
              <w:r>
                <w:rPr>
                  <w:rStyle w:val="Hypertextovodkaz"/>
                  <w:caps/>
                  <w:color w:val="auto"/>
                  <w:u w:val="none"/>
                </w:rPr>
                <w:fldChar w:fldCharType="separate"/>
              </w:r>
              <w:r w:rsidRPr="00893B79">
                <w:rPr>
                  <w:rStyle w:val="Hypertextovodkaz"/>
                  <w:caps/>
                  <w:color w:val="auto"/>
                  <w:u w:val="none"/>
                </w:rPr>
                <w:t>Koktavá,</w:t>
              </w:r>
              <w:r w:rsidRPr="00893B79">
                <w:rPr>
                  <w:rStyle w:val="Hypertextovodkaz"/>
                  <w:color w:val="auto"/>
                  <w:u w:val="none"/>
                </w:rPr>
                <w:t xml:space="preserve"> P. </w:t>
              </w:r>
              <w:r w:rsidRPr="00893B79">
                <w:rPr>
                  <w:rStyle w:val="Hypertextovodkaz"/>
                  <w:i/>
                  <w:iCs/>
                  <w:color w:val="auto"/>
                  <w:u w:val="none"/>
                </w:rPr>
                <w:t>Obcho</w:t>
              </w:r>
              <w:r>
                <w:rPr>
                  <w:rStyle w:val="Hypertextovodkaz"/>
                  <w:i/>
                  <w:iCs/>
                  <w:color w:val="auto"/>
                  <w:u w:val="none"/>
                </w:rPr>
                <w:t>dní korespondence v angličtině -</w:t>
              </w:r>
              <w:r w:rsidRPr="00893B79">
                <w:rPr>
                  <w:rStyle w:val="Hypertextovodkaz"/>
                  <w:i/>
                  <w:iCs/>
                  <w:color w:val="auto"/>
                  <w:u w:val="none"/>
                </w:rPr>
                <w:t xml:space="preserve"> Bus</w:t>
              </w:r>
              <w:r>
                <w:rPr>
                  <w:rStyle w:val="Hypertextovodkaz"/>
                  <w:i/>
                  <w:iCs/>
                  <w:color w:val="auto"/>
                  <w:u w:val="none"/>
                </w:rPr>
                <w:t>iness correspodence in English</w:t>
              </w:r>
              <w:r w:rsidRPr="00893B79">
                <w:rPr>
                  <w:rStyle w:val="Hypertextovodkaz"/>
                  <w:i/>
                  <w:iCs/>
                  <w:color w:val="auto"/>
                  <w:u w:val="none"/>
                </w:rPr>
                <w:t xml:space="preserve"> </w:t>
              </w:r>
              <w:r>
                <w:rPr>
                  <w:rStyle w:val="Hypertextovodkaz"/>
                  <w:i/>
                  <w:iCs/>
                  <w:color w:val="auto"/>
                  <w:u w:val="none"/>
                </w:rPr>
                <w:t>(vzory s komentářem)</w:t>
              </w:r>
              <w:r w:rsidRPr="00893B79">
                <w:rPr>
                  <w:rStyle w:val="Hypertextovodkaz"/>
                  <w:color w:val="auto"/>
                  <w:u w:val="none"/>
                </w:rPr>
                <w:t xml:space="preserve">. Vyd. 2. Praha: Computer Press, 2004. ISBN 80-7226-749-3. </w:t>
              </w:r>
              <w:r>
                <w:rPr>
                  <w:rStyle w:val="Hypertextovodkaz"/>
                  <w:color w:val="auto"/>
                  <w:u w:val="none"/>
                </w:rPr>
                <w:fldChar w:fldCharType="end"/>
              </w:r>
            </w:ins>
          </w:p>
          <w:p w:rsidR="00893B79" w:rsidRPr="00893B79" w:rsidDel="00540599" w:rsidRDefault="002B0A33" w:rsidP="00795096">
            <w:pPr>
              <w:rPr>
                <w:del w:id="1410" w:author="Trefilová Pavla" w:date="2018-09-04T07:50:00Z"/>
              </w:rPr>
            </w:pPr>
            <w:del w:id="1411" w:author="Trefilová Pavla" w:date="2018-09-04T07:50:00Z">
              <w:r w:rsidDel="00540599">
                <w:rPr>
                  <w:rStyle w:val="Hypertextovodkaz"/>
                  <w:caps/>
                  <w:color w:val="auto"/>
                  <w:u w:val="none"/>
                </w:rPr>
                <w:lastRenderedPageBreak/>
                <w:fldChar w:fldCharType="begin"/>
              </w:r>
              <w:r w:rsidDel="00540599">
                <w:rPr>
                  <w:rStyle w:val="Hypertextovodkaz"/>
                  <w:caps/>
                  <w:color w:val="auto"/>
                  <w:u w:val="none"/>
                </w:rPr>
                <w:delInstrText xml:space="preserve"> HYPERLINK "http://katalog.k.utb.cz/F/?func=find-b&amp;find_code=SYS&amp;request=21111" \t "_blank" </w:delInstrText>
              </w:r>
              <w:r w:rsidDel="00540599">
                <w:rPr>
                  <w:rStyle w:val="Hypertextovodkaz"/>
                  <w:caps/>
                  <w:color w:val="auto"/>
                  <w:u w:val="none"/>
                </w:rPr>
                <w:fldChar w:fldCharType="separate"/>
              </w:r>
              <w:r w:rsidR="00893B79" w:rsidRPr="00893B79" w:rsidDel="00540599">
                <w:rPr>
                  <w:rStyle w:val="Hypertextovodkaz"/>
                  <w:caps/>
                  <w:color w:val="auto"/>
                  <w:u w:val="none"/>
                </w:rPr>
                <w:delText>Babáková,</w:delText>
              </w:r>
              <w:r w:rsidR="00893B79" w:rsidRPr="00893B79" w:rsidDel="00540599">
                <w:rPr>
                  <w:rStyle w:val="Hypertextovodkaz"/>
                  <w:color w:val="auto"/>
                  <w:u w:val="none"/>
                </w:rPr>
                <w:delText xml:space="preserve"> J. </w:delText>
              </w:r>
              <w:r w:rsidR="00893B79" w:rsidRPr="00893B79" w:rsidDel="00540599">
                <w:rPr>
                  <w:rStyle w:val="Hypertextovodkaz"/>
                  <w:i/>
                  <w:iCs/>
                  <w:color w:val="auto"/>
                  <w:u w:val="none"/>
                </w:rPr>
                <w:delText>Anglická obchodní korespondence</w:delText>
              </w:r>
              <w:r w:rsidR="00893B79" w:rsidRPr="00893B79" w:rsidDel="00540599">
                <w:rPr>
                  <w:rStyle w:val="Hypertextovodkaz"/>
                  <w:color w:val="auto"/>
                  <w:u w:val="none"/>
                </w:rPr>
                <w:delText xml:space="preserve">. 1. vyd. Plzeň: Fraus, 1999. ISBN 8072380516. </w:delText>
              </w:r>
              <w:r w:rsidDel="00540599">
                <w:rPr>
                  <w:rStyle w:val="Hypertextovodkaz"/>
                  <w:color w:val="auto"/>
                  <w:u w:val="none"/>
                </w:rPr>
                <w:fldChar w:fldCharType="end"/>
              </w:r>
            </w:del>
          </w:p>
          <w:p w:rsidR="00893B79" w:rsidRPr="00893B79" w:rsidDel="00540599" w:rsidRDefault="00392E86" w:rsidP="00795096">
            <w:pPr>
              <w:rPr>
                <w:del w:id="1412" w:author="Trefilová Pavla" w:date="2018-09-04T07:50:00Z"/>
              </w:rPr>
            </w:pPr>
            <w:hyperlink r:id="rId20" w:tgtFrame="_blank" w:history="1">
              <w:r w:rsidR="00893B79" w:rsidRPr="00893B79">
                <w:rPr>
                  <w:rStyle w:val="Hypertextovodkaz"/>
                  <w:caps/>
                  <w:color w:val="auto"/>
                  <w:u w:val="none"/>
                </w:rPr>
                <w:t xml:space="preserve">Mascull, </w:t>
              </w:r>
              <w:r w:rsidR="00893B79" w:rsidRPr="00893B79">
                <w:rPr>
                  <w:rStyle w:val="Hypertextovodkaz"/>
                  <w:color w:val="auto"/>
                  <w:u w:val="none"/>
                </w:rPr>
                <w:t xml:space="preserve">B. </w:t>
              </w:r>
              <w:r w:rsidR="00893B79" w:rsidRPr="00893B79">
                <w:rPr>
                  <w:rStyle w:val="Hypertextovodkaz"/>
                  <w:i/>
                  <w:iCs/>
                  <w:color w:val="auto"/>
                  <w:u w:val="none"/>
                </w:rPr>
                <w:t xml:space="preserve">Business vocabulary in use </w:t>
              </w:r>
              <w:r w:rsidR="00893B79">
                <w:rPr>
                  <w:rStyle w:val="Hypertextovodkaz"/>
                  <w:i/>
                  <w:iCs/>
                  <w:color w:val="auto"/>
                  <w:u w:val="none"/>
                </w:rPr>
                <w:t xml:space="preserve">- </w:t>
              </w:r>
              <w:r w:rsidR="00893B79" w:rsidRPr="00893B79">
                <w:rPr>
                  <w:rStyle w:val="Hypertextovodkaz"/>
                  <w:i/>
                  <w:iCs/>
                  <w:color w:val="auto"/>
                  <w:u w:val="none"/>
                </w:rPr>
                <w:t>intermediate</w:t>
              </w:r>
              <w:r w:rsidR="00893B79" w:rsidRPr="00893B79">
                <w:rPr>
                  <w:rStyle w:val="Hypertextovodkaz"/>
                  <w:color w:val="auto"/>
                  <w:u w:val="none"/>
                </w:rPr>
                <w:t xml:space="preserve">. 1st ed. Cambridge: Cambridge University Press, 2002. ISBN 0-521-77529-9. </w:t>
              </w:r>
            </w:hyperlink>
          </w:p>
          <w:p w:rsidR="00893B79" w:rsidRPr="00893B79" w:rsidRDefault="002B0A33" w:rsidP="00893B79">
            <w:del w:id="1413" w:author="Trefilová Pavla" w:date="2018-09-04T07:50:00Z">
              <w:r w:rsidDel="00540599">
                <w:rPr>
                  <w:rStyle w:val="Hypertextovodkaz"/>
                  <w:caps/>
                  <w:color w:val="auto"/>
                  <w:u w:val="none"/>
                </w:rPr>
                <w:fldChar w:fldCharType="begin"/>
              </w:r>
              <w:r w:rsidDel="00540599">
                <w:rPr>
                  <w:rStyle w:val="Hypertextovodkaz"/>
                  <w:caps/>
                  <w:color w:val="auto"/>
                  <w:u w:val="none"/>
                </w:rPr>
                <w:delInstrText xml:space="preserve"> HYPERLINK "http://katalog.k.utb.cz/F/?func=find-b&amp;find_code=SYS&amp;request=28744" \t "_blank" </w:delInstrText>
              </w:r>
              <w:r w:rsidDel="00540599">
                <w:rPr>
                  <w:rStyle w:val="Hypertextovodkaz"/>
                  <w:caps/>
                  <w:color w:val="auto"/>
                  <w:u w:val="none"/>
                </w:rPr>
                <w:fldChar w:fldCharType="separate"/>
              </w:r>
              <w:r w:rsidR="00893B79" w:rsidRPr="00893B79" w:rsidDel="00540599">
                <w:rPr>
                  <w:rStyle w:val="Hypertextovodkaz"/>
                  <w:caps/>
                  <w:color w:val="auto"/>
                  <w:u w:val="none"/>
                </w:rPr>
                <w:delText>Koktavá,</w:delText>
              </w:r>
              <w:r w:rsidR="00893B79" w:rsidRPr="00893B79" w:rsidDel="00540599">
                <w:rPr>
                  <w:rStyle w:val="Hypertextovodkaz"/>
                  <w:color w:val="auto"/>
                  <w:u w:val="none"/>
                </w:rPr>
                <w:delText xml:space="preserve"> P. </w:delText>
              </w:r>
              <w:r w:rsidR="00893B79" w:rsidRPr="00893B79" w:rsidDel="00540599">
                <w:rPr>
                  <w:rStyle w:val="Hypertextovodkaz"/>
                  <w:i/>
                  <w:iCs/>
                  <w:color w:val="auto"/>
                  <w:u w:val="none"/>
                </w:rPr>
                <w:delText>Obcho</w:delText>
              </w:r>
              <w:r w:rsidR="00893B79" w:rsidDel="00540599">
                <w:rPr>
                  <w:rStyle w:val="Hypertextovodkaz"/>
                  <w:i/>
                  <w:iCs/>
                  <w:color w:val="auto"/>
                  <w:u w:val="none"/>
                </w:rPr>
                <w:delText>dní korespondence v angličtině -</w:delText>
              </w:r>
              <w:r w:rsidR="00893B79" w:rsidRPr="00893B79" w:rsidDel="00540599">
                <w:rPr>
                  <w:rStyle w:val="Hypertextovodkaz"/>
                  <w:i/>
                  <w:iCs/>
                  <w:color w:val="auto"/>
                  <w:u w:val="none"/>
                </w:rPr>
                <w:delText xml:space="preserve"> Bus</w:delText>
              </w:r>
              <w:r w:rsidR="00893B79" w:rsidDel="00540599">
                <w:rPr>
                  <w:rStyle w:val="Hypertextovodkaz"/>
                  <w:i/>
                  <w:iCs/>
                  <w:color w:val="auto"/>
                  <w:u w:val="none"/>
                </w:rPr>
                <w:delText>iness correspodence in English</w:delText>
              </w:r>
              <w:r w:rsidR="00893B79" w:rsidRPr="00893B79" w:rsidDel="00540599">
                <w:rPr>
                  <w:rStyle w:val="Hypertextovodkaz"/>
                  <w:i/>
                  <w:iCs/>
                  <w:color w:val="auto"/>
                  <w:u w:val="none"/>
                </w:rPr>
                <w:delText xml:space="preserve"> </w:delText>
              </w:r>
              <w:r w:rsidR="00893B79" w:rsidDel="00540599">
                <w:rPr>
                  <w:rStyle w:val="Hypertextovodkaz"/>
                  <w:i/>
                  <w:iCs/>
                  <w:color w:val="auto"/>
                  <w:u w:val="none"/>
                </w:rPr>
                <w:delText>(vzory s komentářem)</w:delText>
              </w:r>
              <w:r w:rsidR="00893B79" w:rsidRPr="00893B79" w:rsidDel="00540599">
                <w:rPr>
                  <w:rStyle w:val="Hypertextovodkaz"/>
                  <w:color w:val="auto"/>
                  <w:u w:val="none"/>
                </w:rPr>
                <w:delText xml:space="preserve">. Vyd. 2. Praha: Computer Press, 2004. ISBN 80-7226-749-3. </w:delText>
              </w:r>
              <w:r w:rsidDel="00540599">
                <w:rPr>
                  <w:rStyle w:val="Hypertextovodkaz"/>
                  <w:color w:val="auto"/>
                  <w:u w:val="none"/>
                </w:rPr>
                <w:fldChar w:fldCharType="end"/>
              </w:r>
            </w:del>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lastRenderedPageBreak/>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81F9E" w:rsidTr="001872A0">
        <w:tc>
          <w:tcPr>
            <w:tcW w:w="9855" w:type="dxa"/>
            <w:gridSpan w:val="8"/>
            <w:tcBorders>
              <w:bottom w:val="double" w:sz="4" w:space="0" w:color="auto"/>
            </w:tcBorders>
            <w:shd w:val="clear" w:color="auto" w:fill="BDD6EE"/>
          </w:tcPr>
          <w:p w:rsidR="00581F9E" w:rsidRDefault="00581F9E" w:rsidP="001872A0">
            <w:pPr>
              <w:jc w:val="both"/>
              <w:rPr>
                <w:b/>
                <w:sz w:val="28"/>
              </w:rPr>
            </w:pPr>
            <w:r>
              <w:lastRenderedPageBreak/>
              <w:br w:type="page"/>
            </w:r>
            <w:r>
              <w:rPr>
                <w:b/>
                <w:sz w:val="28"/>
              </w:rPr>
              <w:t>B-III – Charakteristika studijního předmětu</w:t>
            </w:r>
          </w:p>
        </w:tc>
      </w:tr>
      <w:tr w:rsidR="00581F9E" w:rsidTr="001872A0">
        <w:tc>
          <w:tcPr>
            <w:tcW w:w="3086" w:type="dxa"/>
            <w:tcBorders>
              <w:top w:val="double" w:sz="4" w:space="0" w:color="auto"/>
            </w:tcBorders>
            <w:shd w:val="clear" w:color="auto" w:fill="F7CAAC"/>
          </w:tcPr>
          <w:p w:rsidR="00581F9E" w:rsidRDefault="00581F9E" w:rsidP="001872A0">
            <w:pPr>
              <w:jc w:val="both"/>
              <w:rPr>
                <w:b/>
              </w:rPr>
            </w:pPr>
            <w:r>
              <w:rPr>
                <w:b/>
              </w:rPr>
              <w:t>Název studijního předmětu</w:t>
            </w:r>
          </w:p>
        </w:tc>
        <w:tc>
          <w:tcPr>
            <w:tcW w:w="6769" w:type="dxa"/>
            <w:gridSpan w:val="7"/>
            <w:tcBorders>
              <w:top w:val="double" w:sz="4" w:space="0" w:color="auto"/>
            </w:tcBorders>
          </w:tcPr>
          <w:p w:rsidR="00581F9E" w:rsidRDefault="00581F9E" w:rsidP="001872A0">
            <w:pPr>
              <w:jc w:val="both"/>
            </w:pPr>
            <w:r>
              <w:t>Průmyslové inženýrství a inovativní výrobní koncepty</w:t>
            </w:r>
          </w:p>
        </w:tc>
      </w:tr>
      <w:tr w:rsidR="00581F9E" w:rsidTr="001872A0">
        <w:tc>
          <w:tcPr>
            <w:tcW w:w="3086" w:type="dxa"/>
            <w:shd w:val="clear" w:color="auto" w:fill="F7CAAC"/>
          </w:tcPr>
          <w:p w:rsidR="00581F9E" w:rsidRDefault="00581F9E" w:rsidP="001872A0">
            <w:pPr>
              <w:jc w:val="both"/>
              <w:rPr>
                <w:b/>
              </w:rPr>
            </w:pPr>
            <w:r>
              <w:rPr>
                <w:b/>
              </w:rPr>
              <w:t>Typ předmětu</w:t>
            </w:r>
          </w:p>
        </w:tc>
        <w:tc>
          <w:tcPr>
            <w:tcW w:w="3406" w:type="dxa"/>
            <w:gridSpan w:val="4"/>
          </w:tcPr>
          <w:p w:rsidR="00581F9E" w:rsidRDefault="00581F9E" w:rsidP="00581F9E">
            <w:pPr>
              <w:jc w:val="both"/>
            </w:pPr>
            <w:r>
              <w:t>povinně volitelný „PV“</w:t>
            </w:r>
          </w:p>
        </w:tc>
        <w:tc>
          <w:tcPr>
            <w:tcW w:w="2695" w:type="dxa"/>
            <w:gridSpan w:val="2"/>
            <w:shd w:val="clear" w:color="auto" w:fill="F7CAAC"/>
          </w:tcPr>
          <w:p w:rsidR="00581F9E" w:rsidRDefault="00581F9E" w:rsidP="001872A0">
            <w:pPr>
              <w:jc w:val="both"/>
            </w:pPr>
            <w:r>
              <w:rPr>
                <w:b/>
              </w:rPr>
              <w:t>doporučený ročník / semestr</w:t>
            </w:r>
          </w:p>
        </w:tc>
        <w:tc>
          <w:tcPr>
            <w:tcW w:w="668" w:type="dxa"/>
          </w:tcPr>
          <w:p w:rsidR="00581F9E" w:rsidRDefault="00581F9E" w:rsidP="001872A0">
            <w:pPr>
              <w:jc w:val="both"/>
            </w:pPr>
            <w:r>
              <w:t>1/L</w:t>
            </w:r>
          </w:p>
        </w:tc>
      </w:tr>
      <w:tr w:rsidR="00581F9E" w:rsidTr="001872A0">
        <w:tc>
          <w:tcPr>
            <w:tcW w:w="3086" w:type="dxa"/>
            <w:shd w:val="clear" w:color="auto" w:fill="F7CAAC"/>
          </w:tcPr>
          <w:p w:rsidR="00581F9E" w:rsidRDefault="00581F9E" w:rsidP="001872A0">
            <w:pPr>
              <w:jc w:val="both"/>
              <w:rPr>
                <w:b/>
              </w:rPr>
            </w:pPr>
            <w:r>
              <w:rPr>
                <w:b/>
              </w:rPr>
              <w:t>Rozsah studijního předmětu</w:t>
            </w:r>
          </w:p>
        </w:tc>
        <w:tc>
          <w:tcPr>
            <w:tcW w:w="1701" w:type="dxa"/>
            <w:gridSpan w:val="2"/>
          </w:tcPr>
          <w:p w:rsidR="00581F9E" w:rsidRDefault="00581F9E" w:rsidP="001872A0">
            <w:pPr>
              <w:jc w:val="both"/>
            </w:pPr>
            <w:r>
              <w:t>15p</w:t>
            </w:r>
          </w:p>
        </w:tc>
        <w:tc>
          <w:tcPr>
            <w:tcW w:w="889" w:type="dxa"/>
            <w:shd w:val="clear" w:color="auto" w:fill="F7CAAC"/>
          </w:tcPr>
          <w:p w:rsidR="00581F9E" w:rsidRDefault="00581F9E" w:rsidP="001872A0">
            <w:pPr>
              <w:jc w:val="both"/>
              <w:rPr>
                <w:b/>
              </w:rPr>
            </w:pPr>
            <w:r>
              <w:rPr>
                <w:b/>
              </w:rPr>
              <w:t xml:space="preserve">hod. </w:t>
            </w:r>
          </w:p>
        </w:tc>
        <w:tc>
          <w:tcPr>
            <w:tcW w:w="816" w:type="dxa"/>
          </w:tcPr>
          <w:p w:rsidR="00581F9E" w:rsidRDefault="00581F9E" w:rsidP="001872A0">
            <w:pPr>
              <w:jc w:val="both"/>
            </w:pPr>
            <w:r>
              <w:t>15</w:t>
            </w:r>
          </w:p>
        </w:tc>
        <w:tc>
          <w:tcPr>
            <w:tcW w:w="2156" w:type="dxa"/>
            <w:shd w:val="clear" w:color="auto" w:fill="F7CAAC"/>
          </w:tcPr>
          <w:p w:rsidR="00581F9E" w:rsidRDefault="00581F9E" w:rsidP="001872A0">
            <w:pPr>
              <w:jc w:val="both"/>
              <w:rPr>
                <w:b/>
              </w:rPr>
            </w:pPr>
            <w:r>
              <w:rPr>
                <w:b/>
              </w:rPr>
              <w:t>kreditů</w:t>
            </w:r>
          </w:p>
        </w:tc>
        <w:tc>
          <w:tcPr>
            <w:tcW w:w="1207" w:type="dxa"/>
            <w:gridSpan w:val="2"/>
          </w:tcPr>
          <w:p w:rsidR="00581F9E" w:rsidRDefault="00581F9E" w:rsidP="001872A0">
            <w:pPr>
              <w:jc w:val="both"/>
            </w:pPr>
          </w:p>
        </w:tc>
      </w:tr>
      <w:tr w:rsidR="00581F9E" w:rsidTr="001872A0">
        <w:tc>
          <w:tcPr>
            <w:tcW w:w="3086" w:type="dxa"/>
            <w:shd w:val="clear" w:color="auto" w:fill="F7CAAC"/>
          </w:tcPr>
          <w:p w:rsidR="00581F9E" w:rsidRDefault="00581F9E" w:rsidP="001872A0">
            <w:pPr>
              <w:jc w:val="both"/>
              <w:rPr>
                <w:b/>
                <w:sz w:val="22"/>
              </w:rPr>
            </w:pPr>
            <w:r>
              <w:rPr>
                <w:b/>
              </w:rPr>
              <w:t>Prerekvizity, korekvizity, ekvivalence</w:t>
            </w:r>
          </w:p>
        </w:tc>
        <w:tc>
          <w:tcPr>
            <w:tcW w:w="6769" w:type="dxa"/>
            <w:gridSpan w:val="7"/>
          </w:tcPr>
          <w:p w:rsidR="00581F9E" w:rsidRDefault="00581F9E" w:rsidP="001872A0">
            <w:pPr>
              <w:jc w:val="both"/>
            </w:pPr>
          </w:p>
        </w:tc>
      </w:tr>
      <w:tr w:rsidR="00581F9E" w:rsidTr="001872A0">
        <w:tc>
          <w:tcPr>
            <w:tcW w:w="3086" w:type="dxa"/>
            <w:shd w:val="clear" w:color="auto" w:fill="F7CAAC"/>
          </w:tcPr>
          <w:p w:rsidR="00581F9E" w:rsidRDefault="00581F9E" w:rsidP="001872A0">
            <w:pPr>
              <w:jc w:val="both"/>
              <w:rPr>
                <w:b/>
              </w:rPr>
            </w:pPr>
            <w:r>
              <w:rPr>
                <w:b/>
              </w:rPr>
              <w:t>Způsob ověření studijních výsledků</w:t>
            </w:r>
          </w:p>
        </w:tc>
        <w:tc>
          <w:tcPr>
            <w:tcW w:w="3406" w:type="dxa"/>
            <w:gridSpan w:val="4"/>
          </w:tcPr>
          <w:p w:rsidR="00581F9E" w:rsidRDefault="00581F9E" w:rsidP="001872A0">
            <w:pPr>
              <w:jc w:val="both"/>
            </w:pPr>
            <w:r>
              <w:t>zkouška</w:t>
            </w:r>
          </w:p>
        </w:tc>
        <w:tc>
          <w:tcPr>
            <w:tcW w:w="2156" w:type="dxa"/>
            <w:shd w:val="clear" w:color="auto" w:fill="F7CAAC"/>
          </w:tcPr>
          <w:p w:rsidR="00581F9E" w:rsidRDefault="00581F9E" w:rsidP="001872A0">
            <w:pPr>
              <w:jc w:val="both"/>
              <w:rPr>
                <w:b/>
              </w:rPr>
            </w:pPr>
            <w:r>
              <w:rPr>
                <w:b/>
              </w:rPr>
              <w:t>Forma výuky</w:t>
            </w:r>
          </w:p>
        </w:tc>
        <w:tc>
          <w:tcPr>
            <w:tcW w:w="1207" w:type="dxa"/>
            <w:gridSpan w:val="2"/>
          </w:tcPr>
          <w:p w:rsidR="00581F9E" w:rsidRDefault="00581F9E" w:rsidP="001872A0">
            <w:pPr>
              <w:jc w:val="both"/>
            </w:pPr>
            <w:r>
              <w:t>přednáška</w:t>
            </w:r>
          </w:p>
        </w:tc>
      </w:tr>
      <w:tr w:rsidR="00581F9E" w:rsidTr="001872A0">
        <w:tc>
          <w:tcPr>
            <w:tcW w:w="3086" w:type="dxa"/>
            <w:shd w:val="clear" w:color="auto" w:fill="F7CAAC"/>
          </w:tcPr>
          <w:p w:rsidR="00581F9E" w:rsidRDefault="00581F9E" w:rsidP="001872A0">
            <w:pPr>
              <w:jc w:val="both"/>
              <w:rPr>
                <w:b/>
              </w:rPr>
            </w:pPr>
            <w:r>
              <w:rPr>
                <w:b/>
              </w:rPr>
              <w:t>Forma způsobu ověření studijních výsledků a další požadavky na studenta</w:t>
            </w:r>
          </w:p>
        </w:tc>
        <w:tc>
          <w:tcPr>
            <w:tcW w:w="6769" w:type="dxa"/>
            <w:gridSpan w:val="7"/>
            <w:tcBorders>
              <w:bottom w:val="nil"/>
            </w:tcBorders>
          </w:tcPr>
          <w:p w:rsidR="001C39F0" w:rsidRDefault="001C39F0" w:rsidP="001C39F0">
            <w:pPr>
              <w:jc w:val="both"/>
            </w:pPr>
            <w:r>
              <w:t>Způsob ukončení předmětu: zkouška</w:t>
            </w:r>
          </w:p>
          <w:p w:rsidR="00581F9E" w:rsidRDefault="001C39F0" w:rsidP="001C39F0">
            <w:pPr>
              <w:jc w:val="both"/>
            </w:pPr>
            <w:r>
              <w:t xml:space="preserve">Požadavky ke zkoušce: </w:t>
            </w:r>
            <w:r w:rsidR="00581F9E">
              <w:t>obhajoba seminární práce a ústní forma zkoušky k ověření získaných znalostí a ústní forma zkouška</w:t>
            </w:r>
          </w:p>
        </w:tc>
      </w:tr>
      <w:tr w:rsidR="00581F9E" w:rsidTr="00581F9E">
        <w:trPr>
          <w:trHeight w:val="129"/>
        </w:trPr>
        <w:tc>
          <w:tcPr>
            <w:tcW w:w="9855" w:type="dxa"/>
            <w:gridSpan w:val="8"/>
            <w:tcBorders>
              <w:top w:val="nil"/>
            </w:tcBorders>
          </w:tcPr>
          <w:p w:rsidR="00581F9E" w:rsidRDefault="00581F9E" w:rsidP="001872A0">
            <w:pPr>
              <w:jc w:val="both"/>
            </w:pPr>
          </w:p>
        </w:tc>
      </w:tr>
      <w:tr w:rsidR="00581F9E" w:rsidTr="001872A0">
        <w:trPr>
          <w:trHeight w:val="197"/>
        </w:trPr>
        <w:tc>
          <w:tcPr>
            <w:tcW w:w="3086" w:type="dxa"/>
            <w:tcBorders>
              <w:top w:val="nil"/>
            </w:tcBorders>
            <w:shd w:val="clear" w:color="auto" w:fill="F7CAAC"/>
          </w:tcPr>
          <w:p w:rsidR="00581F9E" w:rsidRDefault="00581F9E" w:rsidP="001872A0">
            <w:pPr>
              <w:jc w:val="both"/>
              <w:rPr>
                <w:b/>
              </w:rPr>
            </w:pPr>
            <w:r>
              <w:rPr>
                <w:b/>
              </w:rPr>
              <w:t>Garant předmětu</w:t>
            </w:r>
          </w:p>
        </w:tc>
        <w:tc>
          <w:tcPr>
            <w:tcW w:w="6769" w:type="dxa"/>
            <w:gridSpan w:val="7"/>
            <w:tcBorders>
              <w:top w:val="nil"/>
            </w:tcBorders>
          </w:tcPr>
          <w:p w:rsidR="00581F9E" w:rsidRDefault="00581F9E" w:rsidP="001872A0">
            <w:pPr>
              <w:jc w:val="both"/>
            </w:pPr>
            <w:r>
              <w:t>prof. Ing. Felicita Chromjaková, PhD.</w:t>
            </w:r>
          </w:p>
        </w:tc>
      </w:tr>
      <w:tr w:rsidR="00581F9E" w:rsidTr="001872A0">
        <w:trPr>
          <w:trHeight w:val="243"/>
        </w:trPr>
        <w:tc>
          <w:tcPr>
            <w:tcW w:w="3086" w:type="dxa"/>
            <w:tcBorders>
              <w:top w:val="nil"/>
            </w:tcBorders>
            <w:shd w:val="clear" w:color="auto" w:fill="F7CAAC"/>
          </w:tcPr>
          <w:p w:rsidR="00581F9E" w:rsidRDefault="00581F9E" w:rsidP="001872A0">
            <w:pPr>
              <w:jc w:val="both"/>
              <w:rPr>
                <w:b/>
              </w:rPr>
            </w:pPr>
            <w:r>
              <w:rPr>
                <w:b/>
              </w:rPr>
              <w:t>Zapojení garanta do výuky předmětu</w:t>
            </w:r>
          </w:p>
        </w:tc>
        <w:tc>
          <w:tcPr>
            <w:tcW w:w="6769" w:type="dxa"/>
            <w:gridSpan w:val="7"/>
            <w:tcBorders>
              <w:top w:val="nil"/>
            </w:tcBorders>
          </w:tcPr>
          <w:p w:rsidR="00581F9E" w:rsidRDefault="00581F9E">
            <w:pPr>
              <w:jc w:val="both"/>
            </w:pPr>
            <w:r>
              <w:t xml:space="preserve">Garant se podílí na přednášení v rozsahu </w:t>
            </w:r>
            <w:ins w:id="1414" w:author="Trefilová Pavla" w:date="2018-08-29T14:53:00Z">
              <w:r w:rsidR="00A341CF">
                <w:t>75</w:t>
              </w:r>
            </w:ins>
            <w:del w:id="1415" w:author="Trefilová Pavla" w:date="2018-08-29T14:53:00Z">
              <w:r w:rsidDel="00A341CF">
                <w:delText>100</w:delText>
              </w:r>
            </w:del>
            <w:r>
              <w:t>%.</w:t>
            </w:r>
          </w:p>
        </w:tc>
      </w:tr>
      <w:tr w:rsidR="00581F9E" w:rsidTr="001872A0">
        <w:tc>
          <w:tcPr>
            <w:tcW w:w="3086" w:type="dxa"/>
            <w:shd w:val="clear" w:color="auto" w:fill="F7CAAC"/>
          </w:tcPr>
          <w:p w:rsidR="00581F9E" w:rsidRDefault="00581F9E" w:rsidP="001872A0">
            <w:pPr>
              <w:jc w:val="both"/>
              <w:rPr>
                <w:b/>
              </w:rPr>
            </w:pPr>
            <w:r>
              <w:rPr>
                <w:b/>
              </w:rPr>
              <w:t>Vyučující</w:t>
            </w:r>
          </w:p>
        </w:tc>
        <w:tc>
          <w:tcPr>
            <w:tcW w:w="6769" w:type="dxa"/>
            <w:gridSpan w:val="7"/>
            <w:tcBorders>
              <w:bottom w:val="nil"/>
            </w:tcBorders>
          </w:tcPr>
          <w:p w:rsidR="00581F9E" w:rsidRDefault="00581F9E">
            <w:pPr>
              <w:jc w:val="both"/>
            </w:pPr>
            <w:r>
              <w:t>prof. Ing. Felicita Chromjaková, PhD. – přednášky (</w:t>
            </w:r>
            <w:del w:id="1416" w:author="Trefilová Pavla" w:date="2018-08-29T14:53:00Z">
              <w:r w:rsidDel="00A341CF">
                <w:delText>100</w:delText>
              </w:r>
            </w:del>
            <w:ins w:id="1417" w:author="Trefilová Pavla" w:date="2018-08-29T14:53:00Z">
              <w:r w:rsidR="00A341CF">
                <w:t>75</w:t>
              </w:r>
            </w:ins>
            <w:r>
              <w:t>%)</w:t>
            </w:r>
            <w:ins w:id="1418" w:author="Trefilová Pavla" w:date="2018-08-29T14:53:00Z">
              <w:r w:rsidR="00A341CF">
                <w:t>; prof. Ing. Vieroslav Molnár, PhD. – přednášky (25%)</w:t>
              </w:r>
            </w:ins>
          </w:p>
        </w:tc>
      </w:tr>
      <w:tr w:rsidR="00581F9E" w:rsidTr="00581F9E">
        <w:trPr>
          <w:trHeight w:val="75"/>
        </w:trPr>
        <w:tc>
          <w:tcPr>
            <w:tcW w:w="9855" w:type="dxa"/>
            <w:gridSpan w:val="8"/>
            <w:tcBorders>
              <w:top w:val="nil"/>
            </w:tcBorders>
          </w:tcPr>
          <w:p w:rsidR="00581F9E" w:rsidRDefault="00581F9E" w:rsidP="001872A0">
            <w:pPr>
              <w:jc w:val="both"/>
            </w:pPr>
          </w:p>
        </w:tc>
      </w:tr>
      <w:tr w:rsidR="00581F9E" w:rsidTr="001872A0">
        <w:tc>
          <w:tcPr>
            <w:tcW w:w="3086" w:type="dxa"/>
            <w:shd w:val="clear" w:color="auto" w:fill="F7CAAC"/>
          </w:tcPr>
          <w:p w:rsidR="00581F9E" w:rsidRDefault="00581F9E" w:rsidP="001872A0">
            <w:pPr>
              <w:jc w:val="both"/>
              <w:rPr>
                <w:b/>
              </w:rPr>
            </w:pPr>
            <w:r>
              <w:rPr>
                <w:b/>
              </w:rPr>
              <w:t>Stručná anotace předmětu</w:t>
            </w:r>
          </w:p>
        </w:tc>
        <w:tc>
          <w:tcPr>
            <w:tcW w:w="6769" w:type="dxa"/>
            <w:gridSpan w:val="7"/>
            <w:tcBorders>
              <w:bottom w:val="nil"/>
            </w:tcBorders>
          </w:tcPr>
          <w:p w:rsidR="00581F9E" w:rsidRDefault="00581F9E" w:rsidP="001872A0">
            <w:pPr>
              <w:jc w:val="both"/>
            </w:pPr>
          </w:p>
        </w:tc>
      </w:tr>
      <w:tr w:rsidR="00581F9E" w:rsidTr="001872A0">
        <w:trPr>
          <w:trHeight w:val="3331"/>
        </w:trPr>
        <w:tc>
          <w:tcPr>
            <w:tcW w:w="9855" w:type="dxa"/>
            <w:gridSpan w:val="8"/>
            <w:tcBorders>
              <w:top w:val="nil"/>
              <w:bottom w:val="single" w:sz="12" w:space="0" w:color="auto"/>
            </w:tcBorders>
          </w:tcPr>
          <w:p w:rsidR="00A341CF" w:rsidRPr="00A341CF" w:rsidRDefault="00A341CF" w:rsidP="00A341CF">
            <w:pPr>
              <w:jc w:val="both"/>
              <w:rPr>
                <w:ins w:id="1419" w:author="Trefilová Pavla" w:date="2018-08-29T14:53:00Z"/>
              </w:rPr>
            </w:pPr>
            <w:ins w:id="1420" w:author="Trefilová Pavla" w:date="2018-08-29T14:53:00Z">
              <w:r>
                <w:t xml:space="preserve">Základním tématem předmětu je vymezení disciplíny průmyslové inženýrství jako vědného oboru, důraz bude kladen na získání znalostí z oblastí kvantitativních a kvalitativních vědeckých metod, využitelných pro práci s metodami průmyslového inženýrství v oblastech plánování, projektování, řízení, organizace, zlepšování výrobních procesů a systémů v průmyslových firmách. Na to bude navazovat výuka zaměřená na detailní zvládnutí vybraných metod průmyslového inženýrství, které mají potenciál optimalizovat, inovovat výrobní procesy a systémy. Nezbytnou součástí výuky bude zaměření na digitalizaci a automatizaci výrobních procesů, dále na pozici pracovníka a jeho integraci do výrobního systému. Závěr výuky bude koncentrován do oblasti prezentace inovativních výrobních konceptů typově INDUSTRY 4.0, smart technologies, cloud computing a 3D </w:t>
              </w:r>
              <w:r w:rsidRPr="00A341CF">
                <w:t xml:space="preserve">vizualizace </w:t>
              </w:r>
              <w:r w:rsidRPr="00A341CF">
                <w:rPr>
                  <w:rPrChange w:id="1421" w:author="Trefilová Pavla" w:date="2018-08-29T14:53:00Z">
                    <w:rPr>
                      <w:highlight w:val="yellow"/>
                    </w:rPr>
                  </w:rPrChange>
                </w:rPr>
                <w:t>pracovišť,</w:t>
              </w:r>
              <w:r w:rsidRPr="00A341CF">
                <w:t xml:space="preserve"> výrobních procesů a systémů.</w:t>
              </w:r>
            </w:ins>
          </w:p>
          <w:p w:rsidR="00A341CF" w:rsidRPr="00A341CF" w:rsidRDefault="00A341CF" w:rsidP="00A341CF">
            <w:pPr>
              <w:pStyle w:val="Odstavecseseznamem"/>
              <w:numPr>
                <w:ilvl w:val="0"/>
                <w:numId w:val="9"/>
              </w:numPr>
              <w:jc w:val="both"/>
              <w:rPr>
                <w:ins w:id="1422" w:author="Trefilová Pavla" w:date="2018-08-29T14:53:00Z"/>
              </w:rPr>
            </w:pPr>
            <w:ins w:id="1423" w:author="Trefilová Pavla" w:date="2018-08-29T14:53:00Z">
              <w:r w:rsidRPr="00A341CF">
                <w:t>Průmyslové inženýrství – historie a současné trendy (Baťa koncept, Toyota Production System, INDUSTRY 4.0).</w:t>
              </w:r>
            </w:ins>
          </w:p>
          <w:p w:rsidR="00A341CF" w:rsidRPr="00A341CF" w:rsidRDefault="00A341CF" w:rsidP="00A341CF">
            <w:pPr>
              <w:pStyle w:val="Odstavecseseznamem"/>
              <w:numPr>
                <w:ilvl w:val="0"/>
                <w:numId w:val="9"/>
              </w:numPr>
              <w:jc w:val="both"/>
              <w:rPr>
                <w:ins w:id="1424" w:author="Trefilová Pavla" w:date="2018-08-29T14:53:00Z"/>
              </w:rPr>
            </w:pPr>
            <w:ins w:id="1425" w:author="Trefilová Pavla" w:date="2018-08-29T14:53:00Z">
              <w:r w:rsidRPr="00A341CF">
                <w:t>Rozbor metod a nástrojů průmyslového inženýrství z pohledu kvantitativních a kvalitativních metod vědeckého výzkumu.</w:t>
              </w:r>
            </w:ins>
          </w:p>
          <w:p w:rsidR="00A341CF" w:rsidRPr="00A341CF" w:rsidRDefault="00A341CF" w:rsidP="00A341CF">
            <w:pPr>
              <w:pStyle w:val="Odstavecseseznamem"/>
              <w:numPr>
                <w:ilvl w:val="0"/>
                <w:numId w:val="9"/>
              </w:numPr>
              <w:jc w:val="both"/>
              <w:rPr>
                <w:ins w:id="1426" w:author="Trefilová Pavla" w:date="2018-08-29T14:53:00Z"/>
              </w:rPr>
            </w:pPr>
            <w:ins w:id="1427" w:author="Trefilová Pavla" w:date="2018-08-29T14:53:00Z">
              <w:r w:rsidRPr="00A341CF">
                <w:t>Inovační koncepty WOIS, TRIZ, Ideen Management a další – implementace do projektů v průmyslovém inženýrství.</w:t>
              </w:r>
            </w:ins>
          </w:p>
          <w:p w:rsidR="00A341CF" w:rsidRPr="00A341CF" w:rsidRDefault="00A341CF" w:rsidP="00A341CF">
            <w:pPr>
              <w:pStyle w:val="Odstavecseseznamem"/>
              <w:numPr>
                <w:ilvl w:val="0"/>
                <w:numId w:val="9"/>
              </w:numPr>
              <w:jc w:val="both"/>
              <w:rPr>
                <w:ins w:id="1428" w:author="Trefilová Pavla" w:date="2018-08-29T14:53:00Z"/>
              </w:rPr>
            </w:pPr>
            <w:ins w:id="1429" w:author="Trefilová Pavla" w:date="2018-08-29T14:53:00Z">
              <w:r w:rsidRPr="00A341CF">
                <w:t>Projektově řízený digitální podnik – projektování digitalizovaných procesů v průmyslových firmách.</w:t>
              </w:r>
            </w:ins>
          </w:p>
          <w:p w:rsidR="00A341CF" w:rsidRPr="00A341CF" w:rsidRDefault="00A341CF" w:rsidP="00A341CF">
            <w:pPr>
              <w:pStyle w:val="Odstavecseseznamem"/>
              <w:numPr>
                <w:ilvl w:val="0"/>
                <w:numId w:val="9"/>
              </w:numPr>
              <w:jc w:val="both"/>
              <w:rPr>
                <w:ins w:id="1430" w:author="Trefilová Pavla" w:date="2018-08-29T14:53:00Z"/>
              </w:rPr>
            </w:pPr>
            <w:ins w:id="1431" w:author="Trefilová Pavla" w:date="2018-08-29T14:53:00Z">
              <w:r w:rsidRPr="00A341CF">
                <w:t>Rozbor nástrojů použití inovativních metod v praxi průmyslového inženýra.</w:t>
              </w:r>
            </w:ins>
          </w:p>
          <w:p w:rsidR="00A341CF" w:rsidRPr="00A341CF" w:rsidRDefault="00A341CF" w:rsidP="00A341CF">
            <w:pPr>
              <w:pStyle w:val="Odstavecseseznamem"/>
              <w:numPr>
                <w:ilvl w:val="0"/>
                <w:numId w:val="9"/>
              </w:numPr>
              <w:jc w:val="both"/>
              <w:rPr>
                <w:ins w:id="1432" w:author="Trefilová Pavla" w:date="2018-08-29T14:53:00Z"/>
                <w:rPrChange w:id="1433" w:author="Trefilová Pavla" w:date="2018-08-29T14:53:00Z">
                  <w:rPr>
                    <w:ins w:id="1434" w:author="Trefilová Pavla" w:date="2018-08-29T14:53:00Z"/>
                    <w:highlight w:val="yellow"/>
                  </w:rPr>
                </w:rPrChange>
              </w:rPr>
            </w:pPr>
            <w:ins w:id="1435" w:author="Trefilová Pavla" w:date="2018-08-29T14:53:00Z">
              <w:r w:rsidRPr="00A341CF">
                <w:rPr>
                  <w:rPrChange w:id="1436" w:author="Trefilová Pavla" w:date="2018-08-29T14:53:00Z">
                    <w:rPr>
                      <w:highlight w:val="yellow"/>
                    </w:rPr>
                  </w:rPrChange>
                </w:rPr>
                <w:t>Inovativní přístupy pro podporu vizualizace výrobních a logistických procesů.</w:t>
              </w:r>
            </w:ins>
          </w:p>
          <w:p w:rsidR="00581F9E" w:rsidRPr="00A341CF" w:rsidDel="00A341CF" w:rsidRDefault="00A341CF" w:rsidP="00A341CF">
            <w:pPr>
              <w:jc w:val="both"/>
              <w:rPr>
                <w:del w:id="1437" w:author="Trefilová Pavla" w:date="2018-08-29T14:53:00Z"/>
              </w:rPr>
            </w:pPr>
            <w:ins w:id="1438" w:author="Trefilová Pavla" w:date="2018-08-29T14:53:00Z">
              <w:r w:rsidRPr="00A341CF">
                <w:rPr>
                  <w:rPrChange w:id="1439" w:author="Trefilová Pavla" w:date="2018-08-29T14:53:00Z">
                    <w:rPr>
                      <w:highlight w:val="yellow"/>
                    </w:rPr>
                  </w:rPrChange>
                </w:rPr>
                <w:t>Základy práce v 2D/3D softwaru pro vizualizaci pracovišť a výrobních systémů.</w:t>
              </w:r>
            </w:ins>
            <w:del w:id="1440" w:author="Trefilová Pavla" w:date="2018-08-29T14:53:00Z">
              <w:r w:rsidR="00581F9E" w:rsidRPr="00A341CF" w:rsidDel="00A341CF">
                <w:delText>Základním tématem předmětu je vymezení disciplíny průmyslové inženýrství jako vědného oboru, důraz bude kladen na získání znalostí z oblastí kvantitativních a kvalitativních vědeckých metod, využitelných pro práci s metodami průmyslového inženýrství v oblastech plánování, projektování, řízení, organizace, zlepšování výrobních procesů a systémů v průmyslových firmách. Na to bude navazovat výuka zaměřená na detailní zvládnutí vybraných metod průmyslového inženýrství, které mají potenciál optimalizovat, inovovat výrobní procesy a systémy. Nezbytnou součástí výuky bude zaměření na digitalizaci a automatizaci výrobních procesů, dále na pozici pracovníka a jeho integraci do výrobního systému. Závěr výuky bude koncentrován do oblasti prezentace inovativních výrobních konceptů typově INDUSTRY 4.0, smart technologies, cloud computing a 3D vizualizace výrobních procesů a systémů.</w:delText>
              </w:r>
            </w:del>
          </w:p>
          <w:p w:rsidR="00581F9E" w:rsidDel="00A341CF" w:rsidRDefault="00581F9E" w:rsidP="004A634E">
            <w:pPr>
              <w:pStyle w:val="Odstavecseseznamem"/>
              <w:numPr>
                <w:ilvl w:val="0"/>
                <w:numId w:val="9"/>
              </w:numPr>
              <w:jc w:val="both"/>
              <w:rPr>
                <w:del w:id="1441" w:author="Trefilová Pavla" w:date="2018-08-29T14:53:00Z"/>
              </w:rPr>
            </w:pPr>
            <w:del w:id="1442" w:author="Trefilová Pavla" w:date="2018-08-29T14:53:00Z">
              <w:r w:rsidDel="00A341CF">
                <w:delText>Průmyslové inženýrství – historie a současné trendy (Baťa koncept, Toyota Production System, INDUSTRY 4.0).</w:delText>
              </w:r>
            </w:del>
          </w:p>
          <w:p w:rsidR="00581F9E" w:rsidDel="00A341CF" w:rsidRDefault="00581F9E" w:rsidP="004A634E">
            <w:pPr>
              <w:pStyle w:val="Odstavecseseznamem"/>
              <w:numPr>
                <w:ilvl w:val="0"/>
                <w:numId w:val="9"/>
              </w:numPr>
              <w:jc w:val="both"/>
              <w:rPr>
                <w:del w:id="1443" w:author="Trefilová Pavla" w:date="2018-08-29T14:53:00Z"/>
              </w:rPr>
            </w:pPr>
            <w:del w:id="1444" w:author="Trefilová Pavla" w:date="2018-08-29T14:53:00Z">
              <w:r w:rsidDel="00A341CF">
                <w:delText>Rozbor metod a nástrojů průmyslového inženýrství z pohledu kvantitativních a kvalitativních metod vědeckého výzkumu.</w:delText>
              </w:r>
            </w:del>
          </w:p>
          <w:p w:rsidR="00581F9E" w:rsidDel="00A341CF" w:rsidRDefault="00581F9E" w:rsidP="004A634E">
            <w:pPr>
              <w:pStyle w:val="Odstavecseseznamem"/>
              <w:numPr>
                <w:ilvl w:val="0"/>
                <w:numId w:val="9"/>
              </w:numPr>
              <w:jc w:val="both"/>
              <w:rPr>
                <w:del w:id="1445" w:author="Trefilová Pavla" w:date="2018-08-29T14:53:00Z"/>
              </w:rPr>
            </w:pPr>
            <w:del w:id="1446" w:author="Trefilová Pavla" w:date="2018-08-29T14:53:00Z">
              <w:r w:rsidDel="00A341CF">
                <w:delText>Inovační koncepty WOIS, TRIZ, Ideen Management a další – implementace do projektů v průmyslovém inženýrství.</w:delText>
              </w:r>
            </w:del>
          </w:p>
          <w:p w:rsidR="00581F9E" w:rsidDel="00A341CF" w:rsidRDefault="00581F9E" w:rsidP="004A634E">
            <w:pPr>
              <w:pStyle w:val="Odstavecseseznamem"/>
              <w:numPr>
                <w:ilvl w:val="0"/>
                <w:numId w:val="9"/>
              </w:numPr>
              <w:jc w:val="both"/>
              <w:rPr>
                <w:del w:id="1447" w:author="Trefilová Pavla" w:date="2018-08-29T14:53:00Z"/>
              </w:rPr>
            </w:pPr>
            <w:del w:id="1448" w:author="Trefilová Pavla" w:date="2018-08-29T14:53:00Z">
              <w:r w:rsidDel="00A341CF">
                <w:delText>Projektově řízený digitální podnik – projektování digitalizovaných procesů v průmyslových firmách.</w:delText>
              </w:r>
            </w:del>
          </w:p>
          <w:p w:rsidR="00581F9E" w:rsidRDefault="00581F9E" w:rsidP="004A634E">
            <w:pPr>
              <w:pStyle w:val="Odstavecseseznamem"/>
              <w:numPr>
                <w:ilvl w:val="0"/>
                <w:numId w:val="9"/>
              </w:numPr>
              <w:jc w:val="both"/>
            </w:pPr>
            <w:del w:id="1449" w:author="Trefilová Pavla" w:date="2018-08-29T14:53:00Z">
              <w:r w:rsidDel="00A341CF">
                <w:delText>Rozbor nástrojů použití inovativních metod v praxi průmyslového inženýra.</w:delText>
              </w:r>
            </w:del>
          </w:p>
        </w:tc>
      </w:tr>
      <w:tr w:rsidR="00581F9E" w:rsidTr="001872A0">
        <w:trPr>
          <w:trHeight w:val="265"/>
        </w:trPr>
        <w:tc>
          <w:tcPr>
            <w:tcW w:w="3653" w:type="dxa"/>
            <w:gridSpan w:val="2"/>
            <w:tcBorders>
              <w:top w:val="nil"/>
            </w:tcBorders>
            <w:shd w:val="clear" w:color="auto" w:fill="F7CAAC"/>
          </w:tcPr>
          <w:p w:rsidR="00581F9E" w:rsidRDefault="00581F9E" w:rsidP="001872A0">
            <w:pPr>
              <w:jc w:val="both"/>
            </w:pPr>
            <w:r>
              <w:rPr>
                <w:b/>
              </w:rPr>
              <w:t>Studijní literatura a studijní pomůcky</w:t>
            </w:r>
          </w:p>
        </w:tc>
        <w:tc>
          <w:tcPr>
            <w:tcW w:w="6202" w:type="dxa"/>
            <w:gridSpan w:val="6"/>
            <w:tcBorders>
              <w:top w:val="nil"/>
              <w:bottom w:val="nil"/>
            </w:tcBorders>
          </w:tcPr>
          <w:p w:rsidR="00581F9E" w:rsidRDefault="00581F9E" w:rsidP="001872A0">
            <w:pPr>
              <w:jc w:val="both"/>
            </w:pPr>
          </w:p>
        </w:tc>
      </w:tr>
      <w:tr w:rsidR="00581F9E" w:rsidTr="001872A0">
        <w:trPr>
          <w:trHeight w:val="1497"/>
        </w:trPr>
        <w:tc>
          <w:tcPr>
            <w:tcW w:w="9855" w:type="dxa"/>
            <w:gridSpan w:val="8"/>
            <w:tcBorders>
              <w:top w:val="nil"/>
            </w:tcBorders>
          </w:tcPr>
          <w:p w:rsidR="00486E27" w:rsidRPr="00012180" w:rsidRDefault="00486E27" w:rsidP="00486E27">
            <w:pPr>
              <w:jc w:val="both"/>
              <w:rPr>
                <w:ins w:id="1450" w:author="Michal Pilík" w:date="2018-08-30T16:41:00Z"/>
                <w:b/>
              </w:rPr>
            </w:pPr>
            <w:ins w:id="1451" w:author="Michal Pilík" w:date="2018-08-30T16:41:00Z">
              <w:r w:rsidRPr="00012180">
                <w:rPr>
                  <w:b/>
                </w:rPr>
                <w:t>Povinná literatura</w:t>
              </w:r>
            </w:ins>
          </w:p>
          <w:p w:rsidR="00540599" w:rsidRDefault="00540599">
            <w:pPr>
              <w:jc w:val="both"/>
              <w:rPr>
                <w:ins w:id="1452" w:author="Trefilová Pavla" w:date="2018-09-04T07:51:00Z"/>
              </w:rPr>
            </w:pPr>
            <w:ins w:id="1453" w:author="Trefilová Pavla" w:date="2018-09-04T07:51:00Z">
              <w:r>
                <w:t xml:space="preserve">BARTODZEJ, CH.,J. </w:t>
              </w:r>
              <w:r w:rsidRPr="00B537C4">
                <w:rPr>
                  <w:i/>
                </w:rPr>
                <w:t>The Concept Industry 4.0</w:t>
              </w:r>
              <w:r>
                <w:t>. Wiesbaden: Springer Verlag, 2017, 150 p. ISBN 978-3-658-16502-4.</w:t>
              </w:r>
            </w:ins>
          </w:p>
          <w:p w:rsidR="00486E27" w:rsidRDefault="00486E27">
            <w:pPr>
              <w:jc w:val="both"/>
              <w:rPr>
                <w:ins w:id="1454" w:author="Michal Pilík" w:date="2018-08-30T16:41:00Z"/>
              </w:rPr>
            </w:pPr>
            <w:ins w:id="1455" w:author="Michal Pilík" w:date="2018-08-30T16:41:00Z">
              <w:r>
                <w:t xml:space="preserve">CHROMJAKOVÁ, F., TUČEK, D., BOBÁK, R. </w:t>
              </w:r>
              <w:r w:rsidRPr="00B537C4">
                <w:rPr>
                  <w:i/>
                </w:rPr>
                <w:t>Projektování výrobních procesů pro průmysl 4.0</w:t>
              </w:r>
              <w:r>
                <w:t>. Zlín: Nakladatelství Univerzity Tomáše Bati ve Zlíně, 2017. ISBN 978-80-7454-680-8.</w:t>
              </w:r>
            </w:ins>
          </w:p>
          <w:p w:rsidR="00486E27" w:rsidRDefault="00486E27">
            <w:pPr>
              <w:jc w:val="both"/>
              <w:rPr>
                <w:ins w:id="1456" w:author="Michal Pilík" w:date="2018-08-30T16:41:00Z"/>
              </w:rPr>
            </w:pPr>
            <w:ins w:id="1457" w:author="Michal Pilík" w:date="2018-08-30T16:41:00Z">
              <w:r>
                <w:t xml:space="preserve">CHROMJAKOVÁ, F. </w:t>
              </w:r>
              <w:r w:rsidRPr="00B537C4">
                <w:rPr>
                  <w:i/>
                </w:rPr>
                <w:t>Průmyslové inženýrství – Trendy zvyšování výkonnosti štíhlým řízením procesů</w:t>
              </w:r>
              <w:r>
                <w:t>. Žilina: GEORG, 2013. ISBN 978-80-8154-058-5.</w:t>
              </w:r>
            </w:ins>
          </w:p>
          <w:p w:rsidR="00540599" w:rsidRDefault="00540599">
            <w:pPr>
              <w:jc w:val="both"/>
              <w:rPr>
                <w:ins w:id="1458" w:author="Trefilová Pavla" w:date="2018-09-04T07:51:00Z"/>
              </w:rPr>
            </w:pPr>
            <w:ins w:id="1459" w:author="Trefilová Pavla" w:date="2018-09-04T07:51:00Z">
              <w:r>
                <w:t xml:space="preserve">SPEEGLE, M. </w:t>
              </w:r>
              <w:r w:rsidRPr="00B537C4">
                <w:rPr>
                  <w:i/>
                </w:rPr>
                <w:t>Process Technology Plant Operations</w:t>
              </w:r>
              <w:r>
                <w:t>. Boston: Cengage Learning, 2016. ISBN 978-1-133-95015-8.</w:t>
              </w:r>
            </w:ins>
          </w:p>
          <w:p w:rsidR="00486E27" w:rsidDel="00540599" w:rsidRDefault="00486E27">
            <w:pPr>
              <w:jc w:val="both"/>
              <w:rPr>
                <w:ins w:id="1460" w:author="Michal Pilík" w:date="2018-08-30T16:41:00Z"/>
                <w:del w:id="1461" w:author="Trefilová Pavla" w:date="2018-09-04T07:51:00Z"/>
              </w:rPr>
              <w:pPrChange w:id="1462" w:author="Trefilová Pavla" w:date="2018-09-04T07:51:00Z">
                <w:pPr/>
              </w:pPrChange>
            </w:pPr>
            <w:ins w:id="1463" w:author="Michal Pilík" w:date="2018-08-30T16:41:00Z">
              <w:del w:id="1464" w:author="Trefilová Pavla" w:date="2018-09-04T07:51:00Z">
                <w:r w:rsidDel="00540599">
                  <w:delText xml:space="preserve">BARTODZEJ, CH.,J. </w:delText>
                </w:r>
                <w:r w:rsidRPr="00B537C4" w:rsidDel="00540599">
                  <w:rPr>
                    <w:i/>
                  </w:rPr>
                  <w:delText>The Concept Industry 4.0</w:delText>
                </w:r>
                <w:r w:rsidDel="00540599">
                  <w:delText>. Wiesbaden: Springer Verlag, 2017, 150 p. ISBN 978-3-658-16502-4.</w:delText>
                </w:r>
              </w:del>
            </w:ins>
          </w:p>
          <w:p w:rsidR="00486E27" w:rsidRDefault="00486E27">
            <w:pPr>
              <w:jc w:val="both"/>
              <w:rPr>
                <w:ins w:id="1465" w:author="Michal Pilík" w:date="2018-08-30T16:41:00Z"/>
              </w:rPr>
              <w:pPrChange w:id="1466" w:author="Trefilová Pavla" w:date="2018-09-04T07:51:00Z">
                <w:pPr/>
              </w:pPrChange>
            </w:pPr>
            <w:ins w:id="1467" w:author="Michal Pilík" w:date="2018-08-30T16:41:00Z">
              <w:r>
                <w:t xml:space="preserve">USTUNDAG, A., CEVIKCAN, E. </w:t>
              </w:r>
              <w:r w:rsidRPr="00B537C4">
                <w:rPr>
                  <w:i/>
                </w:rPr>
                <w:t>Industry 4.0: Managing The Digital Transformation</w:t>
              </w:r>
              <w:r>
                <w:t xml:space="preserve">. Springer Verlag, 2018, 286 p. ISBN 978-3-319-57870-5. </w:t>
              </w:r>
            </w:ins>
          </w:p>
          <w:p w:rsidR="00486E27" w:rsidDel="00540599" w:rsidRDefault="00486E27" w:rsidP="00486E27">
            <w:pPr>
              <w:jc w:val="both"/>
              <w:rPr>
                <w:ins w:id="1468" w:author="Michal Pilík" w:date="2018-08-30T16:41:00Z"/>
                <w:del w:id="1469" w:author="Trefilová Pavla" w:date="2018-09-04T07:51:00Z"/>
              </w:rPr>
            </w:pPr>
            <w:ins w:id="1470" w:author="Michal Pilík" w:date="2018-08-30T16:41:00Z">
              <w:del w:id="1471" w:author="Trefilová Pavla" w:date="2018-09-04T07:51:00Z">
                <w:r w:rsidDel="00540599">
                  <w:delText xml:space="preserve">SPEEGLE, M. </w:delText>
                </w:r>
                <w:r w:rsidRPr="00B537C4" w:rsidDel="00540599">
                  <w:rPr>
                    <w:i/>
                  </w:rPr>
                  <w:delText>Process Technology Plant Operations</w:delText>
                </w:r>
                <w:r w:rsidDel="00540599">
                  <w:delText>. Boston: Cengage Learning, 2016. ISBN 978-1-133-95015-8.</w:delText>
                </w:r>
              </w:del>
            </w:ins>
          </w:p>
          <w:p w:rsidR="00581F9E" w:rsidRPr="00012180" w:rsidDel="00486E27" w:rsidRDefault="00581F9E" w:rsidP="001872A0">
            <w:pPr>
              <w:jc w:val="both"/>
              <w:rPr>
                <w:del w:id="1472" w:author="Michal Pilík" w:date="2018-08-30T16:41:00Z"/>
                <w:b/>
              </w:rPr>
            </w:pPr>
            <w:del w:id="1473" w:author="Michal Pilík" w:date="2018-08-30T16:41:00Z">
              <w:r w:rsidRPr="00012180" w:rsidDel="00486E27">
                <w:rPr>
                  <w:b/>
                </w:rPr>
                <w:delText>Povinná literatura</w:delText>
              </w:r>
            </w:del>
          </w:p>
          <w:p w:rsidR="00A341CF" w:rsidDel="00486E27" w:rsidRDefault="00A341CF" w:rsidP="00A341CF">
            <w:pPr>
              <w:rPr>
                <w:ins w:id="1474" w:author="Trefilová Pavla" w:date="2018-08-29T14:54:00Z"/>
                <w:del w:id="1475" w:author="Michal Pilík" w:date="2018-08-30T16:41:00Z"/>
              </w:rPr>
            </w:pPr>
            <w:ins w:id="1476" w:author="Trefilová Pavla" w:date="2018-08-29T14:54:00Z">
              <w:del w:id="1477" w:author="Michal Pilík" w:date="2018-08-30T16:41:00Z">
                <w:r w:rsidDel="00486E27">
                  <w:delText xml:space="preserve">BARTODZEJ, CH.,J. </w:delText>
                </w:r>
                <w:r w:rsidRPr="00B537C4" w:rsidDel="00486E27">
                  <w:rPr>
                    <w:i/>
                  </w:rPr>
                  <w:delText>The Concept Industry 4.0</w:delText>
                </w:r>
                <w:r w:rsidDel="00486E27">
                  <w:delText>. Wiesbaden: Springer Verlag, 2017, 150 p. ISBN 978-3-658-16502-4.</w:delText>
                </w:r>
              </w:del>
            </w:ins>
          </w:p>
          <w:p w:rsidR="00A341CF" w:rsidDel="00486E27" w:rsidRDefault="00A341CF" w:rsidP="00A341CF">
            <w:pPr>
              <w:jc w:val="both"/>
              <w:rPr>
                <w:ins w:id="1478" w:author="Trefilová Pavla" w:date="2018-08-29T14:54:00Z"/>
                <w:del w:id="1479" w:author="Michal Pilík" w:date="2018-08-30T16:41:00Z"/>
              </w:rPr>
            </w:pPr>
            <w:ins w:id="1480" w:author="Trefilová Pavla" w:date="2018-08-29T14:54:00Z">
              <w:del w:id="1481" w:author="Michal Pilík" w:date="2018-08-30T16:41:00Z">
                <w:r w:rsidDel="00486E27">
                  <w:delText xml:space="preserve">CHROMJAKOVÁ, F. </w:delText>
                </w:r>
                <w:r w:rsidRPr="00B537C4" w:rsidDel="00486E27">
                  <w:rPr>
                    <w:i/>
                  </w:rPr>
                  <w:delText>Průmyslové inženýrství – Trendy zvyšování výkonnosti štíhlým řízením procesů</w:delText>
                </w:r>
                <w:r w:rsidDel="00486E27">
                  <w:delText>. Žilina: GEORG, 2013. ISBN 978-80-8154-058-5.</w:delText>
                </w:r>
              </w:del>
            </w:ins>
          </w:p>
          <w:p w:rsidR="00581F9E" w:rsidDel="00486E27" w:rsidRDefault="00581F9E" w:rsidP="001872A0">
            <w:pPr>
              <w:jc w:val="both"/>
              <w:rPr>
                <w:del w:id="1482" w:author="Michal Pilík" w:date="2018-08-30T16:41:00Z"/>
              </w:rPr>
            </w:pPr>
            <w:del w:id="1483" w:author="Michal Pilík" w:date="2018-08-30T16:41:00Z">
              <w:r w:rsidDel="00486E27">
                <w:delText xml:space="preserve">CHROMJAKOVÁ, F., TUČEK, D., BOBÁK, R. </w:delText>
              </w:r>
              <w:r w:rsidRPr="00B537C4" w:rsidDel="00486E27">
                <w:rPr>
                  <w:i/>
                </w:rPr>
                <w:delText>Projektování výrobních procesů pro průmysl 4.0</w:delText>
              </w:r>
              <w:r w:rsidDel="00486E27">
                <w:delText xml:space="preserve">. </w:delText>
              </w:r>
              <w:r w:rsidR="00A06DD2" w:rsidDel="00486E27">
                <w:delText xml:space="preserve">Zlín: </w:delText>
              </w:r>
              <w:r w:rsidDel="00486E27">
                <w:delText>Nakladatelství Univerzity Tomáše Bati ve Zlíně, 2017. ISBN 978-80-7454-680-8.</w:delText>
              </w:r>
            </w:del>
          </w:p>
          <w:p w:rsidR="00581F9E" w:rsidDel="00486E27" w:rsidRDefault="00581F9E" w:rsidP="001872A0">
            <w:pPr>
              <w:jc w:val="both"/>
              <w:rPr>
                <w:del w:id="1484" w:author="Michal Pilík" w:date="2018-08-30T16:41:00Z"/>
              </w:rPr>
            </w:pPr>
            <w:del w:id="1485" w:author="Michal Pilík" w:date="2018-08-30T16:41:00Z">
              <w:r w:rsidDel="00486E27">
                <w:delText xml:space="preserve">CHROMJAKOVÁ, F. </w:delText>
              </w:r>
              <w:r w:rsidRPr="00B537C4" w:rsidDel="00486E27">
                <w:rPr>
                  <w:i/>
                </w:rPr>
                <w:delText>Průmyslové inženýrství – Trendy zvyšování výkonnosti štíhlým řízením procesů</w:delText>
              </w:r>
              <w:r w:rsidDel="00486E27">
                <w:delText xml:space="preserve">. </w:delText>
              </w:r>
              <w:r w:rsidR="00A06DD2" w:rsidDel="00486E27">
                <w:delText xml:space="preserve">Žilina: </w:delText>
              </w:r>
              <w:r w:rsidDel="00486E27">
                <w:delText>GEORG, 2013</w:delText>
              </w:r>
              <w:r w:rsidR="00A06DD2" w:rsidDel="00486E27">
                <w:delText>.</w:delText>
              </w:r>
              <w:r w:rsidDel="00486E27">
                <w:delText xml:space="preserve"> ISBN 978-80-8154-058-5.</w:delText>
              </w:r>
            </w:del>
          </w:p>
          <w:p w:rsidR="00581F9E" w:rsidDel="00486E27" w:rsidRDefault="00581F9E" w:rsidP="001872A0">
            <w:pPr>
              <w:rPr>
                <w:del w:id="1486" w:author="Michal Pilík" w:date="2018-08-30T16:41:00Z"/>
              </w:rPr>
            </w:pPr>
            <w:del w:id="1487" w:author="Michal Pilík" w:date="2018-08-30T16:41:00Z">
              <w:r w:rsidDel="00486E27">
                <w:delText xml:space="preserve">BARTODZEJ, CH.,J. </w:delText>
              </w:r>
              <w:r w:rsidRPr="00B537C4" w:rsidDel="00486E27">
                <w:rPr>
                  <w:i/>
                </w:rPr>
                <w:delText>The Concept Industry 4.0</w:delText>
              </w:r>
              <w:r w:rsidDel="00486E27">
                <w:delText xml:space="preserve">. </w:delText>
              </w:r>
              <w:r w:rsidR="00A06DD2" w:rsidDel="00486E27">
                <w:delText xml:space="preserve">Wiesbaden: </w:delText>
              </w:r>
              <w:r w:rsidDel="00486E27">
                <w:delText>Springer Verlag, 2017</w:delText>
              </w:r>
              <w:r w:rsidR="00A06DD2" w:rsidDel="00486E27">
                <w:delText xml:space="preserve">, 150 p. </w:delText>
              </w:r>
              <w:r w:rsidDel="00486E27">
                <w:delText>ISBN 978-3-658-16502-4.</w:delText>
              </w:r>
            </w:del>
          </w:p>
          <w:p w:rsidR="00581F9E" w:rsidDel="00486E27" w:rsidRDefault="00581F9E" w:rsidP="001872A0">
            <w:pPr>
              <w:rPr>
                <w:del w:id="1488" w:author="Michal Pilík" w:date="2018-08-30T16:41:00Z"/>
              </w:rPr>
            </w:pPr>
            <w:del w:id="1489" w:author="Michal Pilík" w:date="2018-08-30T16:41:00Z">
              <w:r w:rsidDel="00486E27">
                <w:delText xml:space="preserve">USTUNDAG, A., CEVIKCAN, E. </w:delText>
              </w:r>
              <w:r w:rsidRPr="00B537C4" w:rsidDel="00486E27">
                <w:rPr>
                  <w:i/>
                </w:rPr>
                <w:delText>Industry 4.0: Managing The Digital Transformation</w:delText>
              </w:r>
              <w:r w:rsidDel="00486E27">
                <w:delText>. Springer Verlag</w:delText>
              </w:r>
              <w:r w:rsidR="00A06DD2" w:rsidDel="00486E27">
                <w:delText>,</w:delText>
              </w:r>
              <w:r w:rsidDel="00486E27">
                <w:delText xml:space="preserve"> 2018</w:delText>
              </w:r>
              <w:r w:rsidR="00A06DD2" w:rsidDel="00486E27">
                <w:delText>, 286 p</w:delText>
              </w:r>
              <w:r w:rsidDel="00486E27">
                <w:delText xml:space="preserve">. ISBN 978-3-319-57870-5. </w:delText>
              </w:r>
            </w:del>
          </w:p>
          <w:p w:rsidR="00581F9E" w:rsidDel="00486E27" w:rsidRDefault="00581F9E" w:rsidP="001872A0">
            <w:pPr>
              <w:jc w:val="both"/>
              <w:rPr>
                <w:del w:id="1490" w:author="Michal Pilík" w:date="2018-08-30T16:41:00Z"/>
              </w:rPr>
            </w:pPr>
            <w:del w:id="1491" w:author="Michal Pilík" w:date="2018-08-30T16:41:00Z">
              <w:r w:rsidDel="00486E27">
                <w:delText xml:space="preserve">SPEEGLE, M. </w:delText>
              </w:r>
              <w:r w:rsidRPr="00B537C4" w:rsidDel="00486E27">
                <w:rPr>
                  <w:i/>
                </w:rPr>
                <w:delText>Process Technology Plant Operations</w:delText>
              </w:r>
              <w:r w:rsidDel="00486E27">
                <w:delText xml:space="preserve">. </w:delText>
              </w:r>
              <w:r w:rsidR="00A06DD2" w:rsidDel="00486E27">
                <w:delText xml:space="preserve">Boston: </w:delText>
              </w:r>
              <w:r w:rsidDel="00486E27">
                <w:delText>Cengage Learning, 2016</w:delText>
              </w:r>
              <w:r w:rsidR="00A06DD2" w:rsidDel="00486E27">
                <w:delText>.</w:delText>
              </w:r>
              <w:r w:rsidDel="00486E27">
                <w:delText xml:space="preserve"> ISBN 978-1-133-95015-8.</w:delText>
              </w:r>
            </w:del>
          </w:p>
          <w:p w:rsidR="00A341CF" w:rsidDel="00486E27" w:rsidRDefault="00A341CF" w:rsidP="00A341CF">
            <w:pPr>
              <w:rPr>
                <w:ins w:id="1492" w:author="Trefilová Pavla" w:date="2018-08-29T14:54:00Z"/>
                <w:del w:id="1493" w:author="Michal Pilík" w:date="2018-08-30T16:41:00Z"/>
              </w:rPr>
            </w:pPr>
            <w:ins w:id="1494" w:author="Trefilová Pavla" w:date="2018-08-29T14:54:00Z">
              <w:del w:id="1495" w:author="Michal Pilík" w:date="2018-08-30T16:41:00Z">
                <w:r w:rsidDel="00486E27">
                  <w:delText xml:space="preserve">USTUNDAG, A., CEVIKCAN, E. </w:delText>
                </w:r>
                <w:r w:rsidRPr="00B537C4" w:rsidDel="00486E27">
                  <w:rPr>
                    <w:i/>
                  </w:rPr>
                  <w:delText>Industry 4.0: Managing The Digital Transformation</w:delText>
                </w:r>
                <w:r w:rsidDel="00486E27">
                  <w:delText xml:space="preserve">. Springer Verlag, 2018, 286 p. ISBN 978-3-319-57870-5. </w:delText>
                </w:r>
              </w:del>
            </w:ins>
          </w:p>
          <w:p w:rsidR="00581F9E" w:rsidRPr="00534440" w:rsidRDefault="00581F9E">
            <w:pPr>
              <w:rPr>
                <w:b/>
              </w:rPr>
              <w:pPrChange w:id="1496" w:author="Michal Pilík" w:date="2018-08-30T16:41:00Z">
                <w:pPr>
                  <w:jc w:val="both"/>
                </w:pPr>
              </w:pPrChange>
            </w:pPr>
            <w:r w:rsidRPr="00534440">
              <w:rPr>
                <w:b/>
              </w:rPr>
              <w:t>Doporučena literatura</w:t>
            </w:r>
          </w:p>
          <w:p w:rsidR="00540599" w:rsidRDefault="00540599" w:rsidP="00540599">
            <w:pPr>
              <w:jc w:val="both"/>
              <w:rPr>
                <w:ins w:id="1497" w:author="Trefilová Pavla" w:date="2018-09-04T07:51:00Z"/>
              </w:rPr>
            </w:pPr>
            <w:ins w:id="1498" w:author="Trefilová Pavla" w:date="2018-09-04T07:51:00Z">
              <w:r>
                <w:t xml:space="preserve">HEIZER, J., RENDER, B., MUNSON, CH. </w:t>
              </w:r>
              <w:r w:rsidRPr="00B537C4">
                <w:rPr>
                  <w:i/>
                </w:rPr>
                <w:t>Operations Management</w:t>
              </w:r>
              <w:r>
                <w:t>. 12 th edition. PEARSON Publishing, 2017. ISBN 978-1-292-14863-2.</w:t>
              </w:r>
            </w:ins>
          </w:p>
          <w:p w:rsidR="00486E27" w:rsidRPr="00540599" w:rsidRDefault="00486E27" w:rsidP="00486E27">
            <w:pPr>
              <w:jc w:val="both"/>
              <w:rPr>
                <w:ins w:id="1499" w:author="Michal Pilík" w:date="2018-08-30T16:41:00Z"/>
              </w:rPr>
            </w:pPr>
            <w:ins w:id="1500" w:author="Michal Pilík" w:date="2018-08-30T16:41:00Z">
              <w:r w:rsidRPr="00540599">
                <w:t xml:space="preserve">HLEVI, G. </w:t>
              </w:r>
              <w:r w:rsidRPr="00540599">
                <w:rPr>
                  <w:i/>
                </w:rPr>
                <w:t>Handbook of Production Management Methods</w:t>
              </w:r>
              <w:r w:rsidRPr="00540599">
                <w:t>. Butterworth-Heinemann, 2001, 313 p. ISBN 9780750650885.</w:t>
              </w:r>
            </w:ins>
          </w:p>
          <w:p w:rsidR="00486E27" w:rsidRPr="00540599" w:rsidRDefault="00486E27" w:rsidP="00486E27">
            <w:pPr>
              <w:jc w:val="both"/>
              <w:rPr>
                <w:ins w:id="1501" w:author="Michal Pilík" w:date="2018-08-30T16:41:00Z"/>
              </w:rPr>
            </w:pPr>
            <w:ins w:id="1502" w:author="Michal Pilík" w:date="2018-08-30T16:41:00Z">
              <w:r w:rsidRPr="00540599">
                <w:rPr>
                  <w:rPrChange w:id="1503" w:author="Trefilová Pavla" w:date="2018-09-04T07:51:00Z">
                    <w:rPr>
                      <w:highlight w:val="yellow"/>
                    </w:rPr>
                  </w:rPrChange>
                </w:rPr>
                <w:t xml:space="preserve">JUROVÁ, M. </w:t>
              </w:r>
              <w:r w:rsidRPr="00540599">
                <w:rPr>
                  <w:i/>
                  <w:rPrChange w:id="1504" w:author="Trefilová Pavla" w:date="2018-09-04T07:51:00Z">
                    <w:rPr>
                      <w:i/>
                      <w:highlight w:val="yellow"/>
                    </w:rPr>
                  </w:rPrChange>
                </w:rPr>
                <w:t>Výrobní procesy řízené logistikou</w:t>
              </w:r>
              <w:r w:rsidRPr="00540599">
                <w:rPr>
                  <w:rPrChange w:id="1505" w:author="Trefilová Pavla" w:date="2018-09-04T07:51:00Z">
                    <w:rPr>
                      <w:highlight w:val="yellow"/>
                    </w:rPr>
                  </w:rPrChange>
                </w:rPr>
                <w:t>. Albatros Media Brno, 2013. ISBN 978-80-265-0059-9.</w:t>
              </w:r>
            </w:ins>
          </w:p>
          <w:p w:rsidR="00486E27" w:rsidRPr="00540599" w:rsidRDefault="00486E27" w:rsidP="00486E27">
            <w:pPr>
              <w:jc w:val="both"/>
              <w:rPr>
                <w:ins w:id="1506" w:author="Michal Pilík" w:date="2018-08-30T16:41:00Z"/>
              </w:rPr>
            </w:pPr>
            <w:ins w:id="1507" w:author="Michal Pilík" w:date="2018-08-30T16:41:00Z">
              <w:r w:rsidRPr="00540599">
                <w:t xml:space="preserve">LIKER, J.K. </w:t>
              </w:r>
              <w:r w:rsidRPr="00540599">
                <w:rPr>
                  <w:i/>
                </w:rPr>
                <w:t>The Toyota Way: 14 management principles from the world´s greatest manufacturer</w:t>
              </w:r>
              <w:r w:rsidRPr="00540599">
                <w:t>. New York: McGraw-Hill, 2004, 330 s. ISBN 9780071435635.</w:t>
              </w:r>
            </w:ins>
          </w:p>
          <w:p w:rsidR="00486E27" w:rsidRPr="00540599" w:rsidDel="00540599" w:rsidRDefault="00486E27" w:rsidP="00486E27">
            <w:pPr>
              <w:jc w:val="both"/>
              <w:rPr>
                <w:ins w:id="1508" w:author="Michal Pilík" w:date="2018-08-30T16:41:00Z"/>
                <w:del w:id="1509" w:author="Trefilová Pavla" w:date="2018-09-04T07:51:00Z"/>
              </w:rPr>
            </w:pPr>
            <w:ins w:id="1510" w:author="Michal Pilík" w:date="2018-08-30T16:41:00Z">
              <w:del w:id="1511" w:author="Trefilová Pavla" w:date="2018-09-04T07:51:00Z">
                <w:r w:rsidRPr="00540599" w:rsidDel="00540599">
                  <w:delText xml:space="preserve">HEIZER, J., RENDER, B., MUNSON, CH. </w:delText>
                </w:r>
                <w:r w:rsidRPr="00540599" w:rsidDel="00540599">
                  <w:rPr>
                    <w:i/>
                  </w:rPr>
                  <w:delText>Operations Management</w:delText>
                </w:r>
                <w:r w:rsidRPr="00540599" w:rsidDel="00540599">
                  <w:delText>. 12 th edition. PEARSON Publishing, 2017. ISBN 978-1-292-14863-2.</w:delText>
                </w:r>
              </w:del>
            </w:ins>
          </w:p>
          <w:p w:rsidR="00A341CF" w:rsidRPr="00540599" w:rsidDel="00486E27" w:rsidRDefault="00486E27" w:rsidP="00486E27">
            <w:pPr>
              <w:jc w:val="both"/>
              <w:rPr>
                <w:ins w:id="1512" w:author="Trefilová Pavla" w:date="2018-08-29T14:54:00Z"/>
                <w:del w:id="1513" w:author="Michal Pilík" w:date="2018-08-30T16:41:00Z"/>
              </w:rPr>
            </w:pPr>
            <w:ins w:id="1514" w:author="Michal Pilík" w:date="2018-08-30T16:41:00Z">
              <w:r w:rsidRPr="00540599">
                <w:rPr>
                  <w:rPrChange w:id="1515" w:author="Trefilová Pavla" w:date="2018-09-04T07:51:00Z">
                    <w:rPr>
                      <w:highlight w:val="yellow"/>
                    </w:rPr>
                  </w:rPrChange>
                </w:rPr>
                <w:t>SPIELMANN</w:t>
              </w:r>
            </w:ins>
            <w:ins w:id="1516" w:author="Trefilová Pavla" w:date="2018-09-04T07:51:00Z">
              <w:r w:rsidR="00540599" w:rsidRPr="00540599">
                <w:rPr>
                  <w:rPrChange w:id="1517" w:author="Trefilová Pavla" w:date="2018-09-04T07:51:00Z">
                    <w:rPr>
                      <w:highlight w:val="yellow"/>
                    </w:rPr>
                  </w:rPrChange>
                </w:rPr>
                <w:t>,</w:t>
              </w:r>
            </w:ins>
            <w:ins w:id="1518" w:author="Michal Pilík" w:date="2018-08-30T16:41:00Z">
              <w:r w:rsidRPr="00540599">
                <w:rPr>
                  <w:rPrChange w:id="1519" w:author="Trefilová Pavla" w:date="2018-09-04T07:51:00Z">
                    <w:rPr>
                      <w:highlight w:val="yellow"/>
                    </w:rPr>
                  </w:rPrChange>
                </w:rPr>
                <w:t xml:space="preserve"> M., ŠPAČEK, J. AutoCAD - Názorný průvodce pro verze 2017 a 2018. </w:t>
              </w:r>
              <w:r w:rsidRPr="00540599">
                <w:rPr>
                  <w:rPrChange w:id="1520" w:author="Trefilová Pavla" w:date="2018-09-04T07:51:00Z">
                    <w:rPr/>
                  </w:rPrChange>
                </w:rPr>
                <w:fldChar w:fldCharType="begin"/>
              </w:r>
              <w:r w:rsidRPr="00540599">
                <w:instrText xml:space="preserve"> HYPERLINK "https://www.pantarhei.sk/vydavatelstva/computer-press.html" </w:instrText>
              </w:r>
              <w:r w:rsidRPr="00540599">
                <w:rPr>
                  <w:rPrChange w:id="1521" w:author="Trefilová Pavla" w:date="2018-09-04T07:51:00Z">
                    <w:rPr>
                      <w:highlight w:val="yellow"/>
                    </w:rPr>
                  </w:rPrChange>
                </w:rPr>
                <w:fldChar w:fldCharType="separate"/>
              </w:r>
              <w:r w:rsidRPr="00540599">
                <w:rPr>
                  <w:rPrChange w:id="1522" w:author="Trefilová Pavla" w:date="2018-09-04T07:51:00Z">
                    <w:rPr>
                      <w:highlight w:val="yellow"/>
                    </w:rPr>
                  </w:rPrChange>
                </w:rPr>
                <w:t>Computer Press</w:t>
              </w:r>
              <w:r w:rsidRPr="00540599">
                <w:rPr>
                  <w:rPrChange w:id="1523" w:author="Trefilová Pavla" w:date="2018-09-04T07:51:00Z">
                    <w:rPr>
                      <w:highlight w:val="yellow"/>
                    </w:rPr>
                  </w:rPrChange>
                </w:rPr>
                <w:fldChar w:fldCharType="end"/>
              </w:r>
              <w:r w:rsidRPr="00540599">
                <w:rPr>
                  <w:rPrChange w:id="1524" w:author="Trefilová Pavla" w:date="2018-09-04T07:51:00Z">
                    <w:rPr>
                      <w:highlight w:val="yellow"/>
                    </w:rPr>
                  </w:rPrChange>
                </w:rPr>
                <w:t xml:space="preserve"> Brno, 2017.</w:t>
              </w:r>
            </w:ins>
            <w:ins w:id="1525" w:author="Trefilová Pavla" w:date="2018-08-29T14:53:00Z">
              <w:del w:id="1526" w:author="Michal Pilík" w:date="2018-08-30T16:41:00Z">
                <w:r w:rsidR="00A341CF" w:rsidRPr="00540599" w:rsidDel="00486E27">
                  <w:delText xml:space="preserve">HEIZER, J., RENDER, B., MUNSON, CH. </w:delText>
                </w:r>
                <w:r w:rsidR="00A341CF" w:rsidRPr="00540599" w:rsidDel="00486E27">
                  <w:rPr>
                    <w:i/>
                  </w:rPr>
                  <w:delText>Operations Management</w:delText>
                </w:r>
                <w:r w:rsidR="00A341CF" w:rsidRPr="00540599" w:rsidDel="00486E27">
                  <w:delText>. 12 th edition. PEARSON Publishing, 2017. ISBN 978-1-292-14863-2.</w:delText>
                </w:r>
              </w:del>
            </w:ins>
          </w:p>
          <w:p w:rsidR="00581F9E" w:rsidRPr="00540599" w:rsidDel="00486E27" w:rsidRDefault="00581F9E" w:rsidP="001872A0">
            <w:pPr>
              <w:jc w:val="both"/>
              <w:rPr>
                <w:del w:id="1527" w:author="Michal Pilík" w:date="2018-08-30T16:41:00Z"/>
              </w:rPr>
            </w:pPr>
            <w:del w:id="1528" w:author="Michal Pilík" w:date="2018-08-30T16:41:00Z">
              <w:r w:rsidRPr="00540599" w:rsidDel="00486E27">
                <w:delText xml:space="preserve">HLEVI, G. </w:delText>
              </w:r>
              <w:r w:rsidRPr="00540599" w:rsidDel="00486E27">
                <w:rPr>
                  <w:i/>
                </w:rPr>
                <w:delText>Handbook of Production Management Methods</w:delText>
              </w:r>
              <w:r w:rsidRPr="00540599" w:rsidDel="00486E27">
                <w:delText>. Butterworth-Heinemann, 2001</w:delText>
              </w:r>
              <w:r w:rsidR="00A06DD2" w:rsidRPr="00540599" w:rsidDel="00486E27">
                <w:delText>, 313 p.</w:delText>
              </w:r>
              <w:r w:rsidRPr="00540599" w:rsidDel="00486E27">
                <w:delText xml:space="preserve"> ISBN 9780750650885.</w:delText>
              </w:r>
            </w:del>
          </w:p>
          <w:p w:rsidR="00A341CF" w:rsidRPr="00540599" w:rsidDel="00486E27" w:rsidRDefault="00A341CF" w:rsidP="00A341CF">
            <w:pPr>
              <w:jc w:val="both"/>
              <w:rPr>
                <w:ins w:id="1529" w:author="Trefilová Pavla" w:date="2018-08-29T14:53:00Z"/>
                <w:del w:id="1530" w:author="Michal Pilík" w:date="2018-08-30T16:41:00Z"/>
              </w:rPr>
            </w:pPr>
            <w:ins w:id="1531" w:author="Trefilová Pavla" w:date="2018-08-29T14:53:00Z">
              <w:del w:id="1532" w:author="Michal Pilík" w:date="2018-08-30T16:41:00Z">
                <w:r w:rsidRPr="00540599" w:rsidDel="00486E27">
                  <w:rPr>
                    <w:rPrChange w:id="1533" w:author="Trefilová Pavla" w:date="2018-09-04T07:51:00Z">
                      <w:rPr>
                        <w:highlight w:val="yellow"/>
                      </w:rPr>
                    </w:rPrChange>
                  </w:rPr>
                  <w:delText>JUR</w:delText>
                </w:r>
              </w:del>
              <w:del w:id="1534" w:author="Michal Pilík" w:date="2018-08-30T15:06:00Z">
                <w:r w:rsidRPr="00540599" w:rsidDel="00E65203">
                  <w:rPr>
                    <w:rPrChange w:id="1535" w:author="Trefilová Pavla" w:date="2018-09-04T07:51:00Z">
                      <w:rPr>
                        <w:highlight w:val="yellow"/>
                      </w:rPr>
                    </w:rPrChange>
                  </w:rPr>
                  <w:delText>K</w:delText>
                </w:r>
              </w:del>
              <w:del w:id="1536" w:author="Michal Pilík" w:date="2018-08-30T16:41:00Z">
                <w:r w:rsidRPr="00540599" w:rsidDel="00486E27">
                  <w:rPr>
                    <w:rPrChange w:id="1537" w:author="Trefilová Pavla" w:date="2018-09-04T07:51:00Z">
                      <w:rPr>
                        <w:highlight w:val="yellow"/>
                      </w:rPr>
                    </w:rPrChange>
                  </w:rPr>
                  <w:delText xml:space="preserve">OVÁ, M. </w:delText>
                </w:r>
                <w:r w:rsidRPr="00540599" w:rsidDel="00486E27">
                  <w:rPr>
                    <w:i/>
                    <w:rPrChange w:id="1538" w:author="Trefilová Pavla" w:date="2018-09-04T07:51:00Z">
                      <w:rPr>
                        <w:i/>
                        <w:highlight w:val="yellow"/>
                      </w:rPr>
                    </w:rPrChange>
                  </w:rPr>
                  <w:delText>Výrobní procesy řízené logistikou</w:delText>
                </w:r>
                <w:r w:rsidRPr="00540599" w:rsidDel="00486E27">
                  <w:rPr>
                    <w:rPrChange w:id="1539" w:author="Trefilová Pavla" w:date="2018-09-04T07:51:00Z">
                      <w:rPr>
                        <w:highlight w:val="yellow"/>
                      </w:rPr>
                    </w:rPrChange>
                  </w:rPr>
                  <w:delText xml:space="preserve">. </w:delText>
                </w:r>
              </w:del>
            </w:ins>
            <w:ins w:id="1540" w:author="Trefilová Pavla" w:date="2018-08-29T14:54:00Z">
              <w:del w:id="1541" w:author="Michal Pilík" w:date="2018-08-30T16:41:00Z">
                <w:r w:rsidRPr="00540599" w:rsidDel="00486E27">
                  <w:rPr>
                    <w:rPrChange w:id="1542" w:author="Trefilová Pavla" w:date="2018-09-04T07:51:00Z">
                      <w:rPr>
                        <w:highlight w:val="yellow"/>
                      </w:rPr>
                    </w:rPrChange>
                  </w:rPr>
                  <w:delText xml:space="preserve">Brno: </w:delText>
                </w:r>
              </w:del>
            </w:ins>
            <w:ins w:id="1543" w:author="Trefilová Pavla" w:date="2018-08-29T14:53:00Z">
              <w:del w:id="1544" w:author="Michal Pilík" w:date="2018-08-30T16:41:00Z">
                <w:r w:rsidRPr="00540599" w:rsidDel="00486E27">
                  <w:rPr>
                    <w:rPrChange w:id="1545" w:author="Trefilová Pavla" w:date="2018-09-04T07:51:00Z">
                      <w:rPr>
                        <w:highlight w:val="yellow"/>
                      </w:rPr>
                    </w:rPrChange>
                  </w:rPr>
                  <w:delText>Albatros Media, 2013. ISBN 978-80-265-0059-9.</w:delText>
                </w:r>
              </w:del>
            </w:ins>
          </w:p>
          <w:p w:rsidR="00581F9E" w:rsidRPr="00540599" w:rsidDel="00486E27" w:rsidRDefault="00581F9E" w:rsidP="001872A0">
            <w:pPr>
              <w:jc w:val="both"/>
              <w:rPr>
                <w:del w:id="1546" w:author="Michal Pilík" w:date="2018-08-30T16:41:00Z"/>
              </w:rPr>
            </w:pPr>
            <w:del w:id="1547" w:author="Michal Pilík" w:date="2018-08-30T16:41:00Z">
              <w:r w:rsidRPr="00540599" w:rsidDel="00486E27">
                <w:delText xml:space="preserve">LIKER, J.K. </w:delText>
              </w:r>
              <w:r w:rsidRPr="00540599" w:rsidDel="00486E27">
                <w:rPr>
                  <w:i/>
                </w:rPr>
                <w:delText>The Toyota Way</w:delText>
              </w:r>
              <w:r w:rsidR="00A06DD2" w:rsidRPr="00540599" w:rsidDel="00486E27">
                <w:rPr>
                  <w:i/>
                </w:rPr>
                <w:delText>: 14 management principles from the world´s greatest manufacturer</w:delText>
              </w:r>
              <w:r w:rsidR="00A06DD2" w:rsidRPr="00540599" w:rsidDel="00486E27">
                <w:delText>. New York: McGraw-Hill, 2004, 330 s.</w:delText>
              </w:r>
              <w:r w:rsidRPr="00540599" w:rsidDel="00486E27">
                <w:delText xml:space="preserve"> ISBN 9780071435635.</w:delText>
              </w:r>
            </w:del>
          </w:p>
          <w:p w:rsidR="00581F9E" w:rsidRDefault="00A341CF" w:rsidP="00A06DD2">
            <w:pPr>
              <w:jc w:val="both"/>
            </w:pPr>
            <w:ins w:id="1548" w:author="Trefilová Pavla" w:date="2018-08-29T14:54:00Z">
              <w:del w:id="1549" w:author="Michal Pilík" w:date="2018-08-30T16:41:00Z">
                <w:r w:rsidRPr="00540599" w:rsidDel="00486E27">
                  <w:rPr>
                    <w:rPrChange w:id="1550" w:author="Trefilová Pavla" w:date="2018-09-04T07:51:00Z">
                      <w:rPr>
                        <w:highlight w:val="yellow"/>
                      </w:rPr>
                    </w:rPrChange>
                  </w:rPr>
                  <w:delText xml:space="preserve">SPIELMANN, M., ŠPAČEK, J. AutoCAD - Názorný průvodce pro verze 2017 a 2018. </w:delText>
                </w:r>
                <w:r w:rsidRPr="00540599" w:rsidDel="00486E27">
                  <w:rPr>
                    <w:rPrChange w:id="1551" w:author="Trefilová Pavla" w:date="2018-09-04T07:51:00Z">
                      <w:rPr>
                        <w:highlight w:val="yellow"/>
                      </w:rPr>
                    </w:rPrChange>
                  </w:rPr>
                  <w:fldChar w:fldCharType="begin"/>
                </w:r>
                <w:r w:rsidRPr="00540599" w:rsidDel="00486E27">
                  <w:rPr>
                    <w:rPrChange w:id="1552" w:author="Trefilová Pavla" w:date="2018-09-04T07:51:00Z">
                      <w:rPr>
                        <w:highlight w:val="yellow"/>
                      </w:rPr>
                    </w:rPrChange>
                  </w:rPr>
                  <w:delInstrText xml:space="preserve"> HYPERLINK "https://www.pantarhei.sk/vydavatelstva/computer-press.html" </w:delInstrText>
                </w:r>
                <w:r w:rsidRPr="00540599" w:rsidDel="00486E27">
                  <w:rPr>
                    <w:rPrChange w:id="1553" w:author="Trefilová Pavla" w:date="2018-09-04T07:51:00Z">
                      <w:rPr>
                        <w:highlight w:val="yellow"/>
                      </w:rPr>
                    </w:rPrChange>
                  </w:rPr>
                  <w:fldChar w:fldCharType="separate"/>
                </w:r>
                <w:r w:rsidRPr="00540599" w:rsidDel="00486E27">
                  <w:rPr>
                    <w:rPrChange w:id="1554" w:author="Trefilová Pavla" w:date="2018-09-04T07:51:00Z">
                      <w:rPr>
                        <w:highlight w:val="yellow"/>
                      </w:rPr>
                    </w:rPrChange>
                  </w:rPr>
                  <w:delText>Computer Press</w:delText>
                </w:r>
                <w:r w:rsidRPr="00540599" w:rsidDel="00486E27">
                  <w:rPr>
                    <w:rPrChange w:id="1555" w:author="Trefilová Pavla" w:date="2018-09-04T07:51:00Z">
                      <w:rPr>
                        <w:highlight w:val="yellow"/>
                      </w:rPr>
                    </w:rPrChange>
                  </w:rPr>
                  <w:fldChar w:fldCharType="end"/>
                </w:r>
                <w:r w:rsidRPr="00540599" w:rsidDel="00486E27">
                  <w:rPr>
                    <w:rPrChange w:id="1556" w:author="Trefilová Pavla" w:date="2018-09-04T07:51:00Z">
                      <w:rPr>
                        <w:highlight w:val="yellow"/>
                      </w:rPr>
                    </w:rPrChange>
                  </w:rPr>
                  <w:delText xml:space="preserve"> Brno, 2017.</w:delText>
                </w:r>
              </w:del>
            </w:ins>
            <w:ins w:id="1557" w:author="Trefilová Pavla" w:date="2018-08-29T14:56:00Z">
              <w:r w:rsidRPr="00540599">
                <w:t xml:space="preserve"> ISBN 978-80-251-4887-7</w:t>
              </w:r>
              <w:r>
                <w:t xml:space="preserve"> </w:t>
              </w:r>
            </w:ins>
            <w:del w:id="1558" w:author="Trefilová Pavla" w:date="2018-08-29T14:53:00Z">
              <w:r w:rsidR="00581F9E" w:rsidDel="00A341CF">
                <w:delText xml:space="preserve">HEIZER, J., RENDER, B., MUNSON, CH. </w:delText>
              </w:r>
              <w:r w:rsidR="00581F9E" w:rsidRPr="00B537C4" w:rsidDel="00A341CF">
                <w:rPr>
                  <w:i/>
                </w:rPr>
                <w:delText>Operations Management</w:delText>
              </w:r>
              <w:r w:rsidR="00581F9E" w:rsidDel="00A341CF">
                <w:delText xml:space="preserve">. </w:delText>
              </w:r>
              <w:r w:rsidR="00A06DD2" w:rsidDel="00A341CF">
                <w:delText xml:space="preserve">12 th edition. </w:delText>
              </w:r>
              <w:r w:rsidR="00581F9E" w:rsidDel="00A341CF">
                <w:delText>PEARSON Publishing, 2017</w:delText>
              </w:r>
              <w:r w:rsidR="00A06DD2" w:rsidDel="00A341CF">
                <w:delText>.</w:delText>
              </w:r>
              <w:r w:rsidR="00581F9E" w:rsidDel="00A341CF">
                <w:delText xml:space="preserve"> ISBN 978-1-292-14863-2.</w:delText>
              </w:r>
            </w:del>
          </w:p>
        </w:tc>
      </w:tr>
      <w:tr w:rsidR="00581F9E" w:rsidTr="001872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81F9E" w:rsidRDefault="00581F9E" w:rsidP="001872A0">
            <w:pPr>
              <w:jc w:val="center"/>
              <w:rPr>
                <w:b/>
              </w:rPr>
            </w:pPr>
            <w:r>
              <w:rPr>
                <w:b/>
              </w:rPr>
              <w:t>Informace ke kombinované nebo distanční formě</w:t>
            </w:r>
          </w:p>
        </w:tc>
      </w:tr>
      <w:tr w:rsidR="00581F9E" w:rsidTr="001872A0">
        <w:tc>
          <w:tcPr>
            <w:tcW w:w="4787" w:type="dxa"/>
            <w:gridSpan w:val="3"/>
            <w:tcBorders>
              <w:top w:val="single" w:sz="2" w:space="0" w:color="auto"/>
            </w:tcBorders>
            <w:shd w:val="clear" w:color="auto" w:fill="F7CAAC"/>
          </w:tcPr>
          <w:p w:rsidR="00581F9E" w:rsidRDefault="00581F9E" w:rsidP="001872A0">
            <w:pPr>
              <w:jc w:val="both"/>
            </w:pPr>
            <w:r>
              <w:rPr>
                <w:b/>
              </w:rPr>
              <w:t>Rozsah konzultací (soustředění)</w:t>
            </w:r>
          </w:p>
        </w:tc>
        <w:tc>
          <w:tcPr>
            <w:tcW w:w="889" w:type="dxa"/>
            <w:tcBorders>
              <w:top w:val="single" w:sz="2" w:space="0" w:color="auto"/>
            </w:tcBorders>
          </w:tcPr>
          <w:p w:rsidR="00581F9E" w:rsidRDefault="00581F9E" w:rsidP="001872A0">
            <w:pPr>
              <w:jc w:val="both"/>
            </w:pPr>
            <w:r>
              <w:t>15</w:t>
            </w:r>
          </w:p>
        </w:tc>
        <w:tc>
          <w:tcPr>
            <w:tcW w:w="4179" w:type="dxa"/>
            <w:gridSpan w:val="4"/>
            <w:tcBorders>
              <w:top w:val="single" w:sz="2" w:space="0" w:color="auto"/>
            </w:tcBorders>
            <w:shd w:val="clear" w:color="auto" w:fill="F7CAAC"/>
          </w:tcPr>
          <w:p w:rsidR="00581F9E" w:rsidRDefault="00581F9E" w:rsidP="001872A0">
            <w:pPr>
              <w:jc w:val="both"/>
              <w:rPr>
                <w:b/>
              </w:rPr>
            </w:pPr>
            <w:r>
              <w:rPr>
                <w:b/>
              </w:rPr>
              <w:t xml:space="preserve">hodin </w:t>
            </w:r>
          </w:p>
        </w:tc>
      </w:tr>
      <w:tr w:rsidR="00581F9E" w:rsidTr="001872A0">
        <w:tc>
          <w:tcPr>
            <w:tcW w:w="9855" w:type="dxa"/>
            <w:gridSpan w:val="8"/>
            <w:shd w:val="clear" w:color="auto" w:fill="F7CAAC"/>
          </w:tcPr>
          <w:p w:rsidR="00581F9E" w:rsidRDefault="00581F9E" w:rsidP="001872A0">
            <w:pPr>
              <w:jc w:val="both"/>
              <w:rPr>
                <w:b/>
              </w:rPr>
            </w:pPr>
            <w:r>
              <w:rPr>
                <w:b/>
              </w:rPr>
              <w:t>Informace o způsobu kontaktu s vyučujícím</w:t>
            </w:r>
          </w:p>
        </w:tc>
      </w:tr>
      <w:tr w:rsidR="00581F9E" w:rsidTr="00A06DD2">
        <w:trPr>
          <w:trHeight w:val="624"/>
        </w:trPr>
        <w:tc>
          <w:tcPr>
            <w:tcW w:w="9855" w:type="dxa"/>
            <w:gridSpan w:val="8"/>
          </w:tcPr>
          <w:p w:rsidR="00581F9E" w:rsidRDefault="00581F9E" w:rsidP="001872A0">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F04A4" w:rsidRDefault="000F04A4" w:rsidP="00DC52F6">
      <w:pPr>
        <w:spacing w:after="160" w:line="259" w:lineRule="auto"/>
      </w:pPr>
    </w:p>
    <w:p w:rsidR="006808BF" w:rsidRDefault="006808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976DF" w:rsidDel="009276D6" w:rsidTr="001872A0">
        <w:trPr>
          <w:del w:id="1559" w:author="Trefilová Pavla" w:date="2018-08-29T12:06:00Z"/>
        </w:trPr>
        <w:tc>
          <w:tcPr>
            <w:tcW w:w="9855" w:type="dxa"/>
            <w:gridSpan w:val="8"/>
            <w:tcBorders>
              <w:bottom w:val="double" w:sz="4" w:space="0" w:color="auto"/>
            </w:tcBorders>
            <w:shd w:val="clear" w:color="auto" w:fill="BDD6EE"/>
          </w:tcPr>
          <w:p w:rsidR="005976DF" w:rsidDel="009276D6" w:rsidRDefault="005976DF" w:rsidP="001872A0">
            <w:pPr>
              <w:jc w:val="both"/>
              <w:rPr>
                <w:del w:id="1560" w:author="Trefilová Pavla" w:date="2018-08-29T12:06:00Z"/>
                <w:b/>
                <w:sz w:val="28"/>
              </w:rPr>
            </w:pPr>
            <w:del w:id="1561" w:author="Trefilová Pavla" w:date="2018-08-29T12:06:00Z">
              <w:r w:rsidDel="009276D6">
                <w:br w:type="page"/>
              </w:r>
              <w:r w:rsidDel="009276D6">
                <w:rPr>
                  <w:b/>
                  <w:sz w:val="28"/>
                </w:rPr>
                <w:delText>B-III – Charakteristika studijního předmětu</w:delText>
              </w:r>
            </w:del>
          </w:p>
        </w:tc>
      </w:tr>
      <w:tr w:rsidR="005976DF" w:rsidDel="009276D6" w:rsidTr="001872A0">
        <w:trPr>
          <w:del w:id="1562" w:author="Trefilová Pavla" w:date="2018-08-29T12:06:00Z"/>
        </w:trPr>
        <w:tc>
          <w:tcPr>
            <w:tcW w:w="3086" w:type="dxa"/>
            <w:tcBorders>
              <w:top w:val="double" w:sz="4" w:space="0" w:color="auto"/>
            </w:tcBorders>
            <w:shd w:val="clear" w:color="auto" w:fill="F7CAAC"/>
          </w:tcPr>
          <w:p w:rsidR="005976DF" w:rsidDel="009276D6" w:rsidRDefault="005976DF" w:rsidP="001872A0">
            <w:pPr>
              <w:jc w:val="both"/>
              <w:rPr>
                <w:del w:id="1563" w:author="Trefilová Pavla" w:date="2018-08-29T12:06:00Z"/>
                <w:b/>
              </w:rPr>
            </w:pPr>
            <w:del w:id="1564" w:author="Trefilová Pavla" w:date="2018-08-29T12:06:00Z">
              <w:r w:rsidDel="009276D6">
                <w:rPr>
                  <w:b/>
                </w:rPr>
                <w:delText>Název studijního předmětu</w:delText>
              </w:r>
            </w:del>
          </w:p>
        </w:tc>
        <w:tc>
          <w:tcPr>
            <w:tcW w:w="6769" w:type="dxa"/>
            <w:gridSpan w:val="7"/>
            <w:tcBorders>
              <w:top w:val="double" w:sz="4" w:space="0" w:color="auto"/>
            </w:tcBorders>
          </w:tcPr>
          <w:p w:rsidR="005976DF" w:rsidDel="009276D6" w:rsidRDefault="005976DF" w:rsidP="001872A0">
            <w:pPr>
              <w:jc w:val="both"/>
              <w:rPr>
                <w:del w:id="1565" w:author="Trefilová Pavla" w:date="2018-08-29T12:06:00Z"/>
              </w:rPr>
            </w:pPr>
            <w:del w:id="1566" w:author="Trefilová Pavla" w:date="2018-08-29T12:06:00Z">
              <w:r w:rsidRPr="00A61864" w:rsidDel="009276D6">
                <w:delText>Systémové inženýrství</w:delText>
              </w:r>
            </w:del>
          </w:p>
        </w:tc>
      </w:tr>
      <w:tr w:rsidR="005976DF" w:rsidDel="009276D6" w:rsidTr="001872A0">
        <w:trPr>
          <w:del w:id="1567" w:author="Trefilová Pavla" w:date="2018-08-29T12:06:00Z"/>
        </w:trPr>
        <w:tc>
          <w:tcPr>
            <w:tcW w:w="3086" w:type="dxa"/>
            <w:shd w:val="clear" w:color="auto" w:fill="F7CAAC"/>
          </w:tcPr>
          <w:p w:rsidR="005976DF" w:rsidDel="009276D6" w:rsidRDefault="005976DF" w:rsidP="001872A0">
            <w:pPr>
              <w:jc w:val="both"/>
              <w:rPr>
                <w:del w:id="1568" w:author="Trefilová Pavla" w:date="2018-08-29T12:06:00Z"/>
                <w:b/>
              </w:rPr>
            </w:pPr>
            <w:del w:id="1569" w:author="Trefilová Pavla" w:date="2018-08-29T12:06:00Z">
              <w:r w:rsidDel="009276D6">
                <w:rPr>
                  <w:b/>
                </w:rPr>
                <w:delText>Typ předmětu</w:delText>
              </w:r>
            </w:del>
          </w:p>
        </w:tc>
        <w:tc>
          <w:tcPr>
            <w:tcW w:w="3406" w:type="dxa"/>
            <w:gridSpan w:val="4"/>
          </w:tcPr>
          <w:p w:rsidR="005976DF" w:rsidDel="009276D6" w:rsidRDefault="005976DF" w:rsidP="001872A0">
            <w:pPr>
              <w:jc w:val="both"/>
              <w:rPr>
                <w:del w:id="1570" w:author="Trefilová Pavla" w:date="2018-08-29T12:06:00Z"/>
              </w:rPr>
            </w:pPr>
            <w:del w:id="1571" w:author="Trefilová Pavla" w:date="2018-08-29T12:06:00Z">
              <w:r w:rsidDel="009276D6">
                <w:delText>povinně volitelný „PV“</w:delText>
              </w:r>
            </w:del>
          </w:p>
        </w:tc>
        <w:tc>
          <w:tcPr>
            <w:tcW w:w="2695" w:type="dxa"/>
            <w:gridSpan w:val="2"/>
            <w:shd w:val="clear" w:color="auto" w:fill="F7CAAC"/>
          </w:tcPr>
          <w:p w:rsidR="005976DF" w:rsidDel="009276D6" w:rsidRDefault="005976DF" w:rsidP="001872A0">
            <w:pPr>
              <w:jc w:val="both"/>
              <w:rPr>
                <w:del w:id="1572" w:author="Trefilová Pavla" w:date="2018-08-29T12:06:00Z"/>
              </w:rPr>
            </w:pPr>
            <w:del w:id="1573" w:author="Trefilová Pavla" w:date="2018-08-29T12:06:00Z">
              <w:r w:rsidDel="009276D6">
                <w:rPr>
                  <w:b/>
                </w:rPr>
                <w:delText>doporučený ročník / semestr</w:delText>
              </w:r>
            </w:del>
          </w:p>
        </w:tc>
        <w:tc>
          <w:tcPr>
            <w:tcW w:w="668" w:type="dxa"/>
          </w:tcPr>
          <w:p w:rsidR="005976DF" w:rsidDel="009276D6" w:rsidRDefault="005976DF" w:rsidP="001872A0">
            <w:pPr>
              <w:jc w:val="both"/>
              <w:rPr>
                <w:del w:id="1574" w:author="Trefilová Pavla" w:date="2018-08-29T12:06:00Z"/>
              </w:rPr>
            </w:pPr>
            <w:del w:id="1575" w:author="Trefilová Pavla" w:date="2018-08-29T12:06:00Z">
              <w:r w:rsidDel="009276D6">
                <w:delText>1/L</w:delText>
              </w:r>
            </w:del>
          </w:p>
        </w:tc>
      </w:tr>
      <w:tr w:rsidR="005976DF" w:rsidDel="009276D6" w:rsidTr="001872A0">
        <w:trPr>
          <w:del w:id="1576" w:author="Trefilová Pavla" w:date="2018-08-29T12:06:00Z"/>
        </w:trPr>
        <w:tc>
          <w:tcPr>
            <w:tcW w:w="3086" w:type="dxa"/>
            <w:shd w:val="clear" w:color="auto" w:fill="F7CAAC"/>
          </w:tcPr>
          <w:p w:rsidR="005976DF" w:rsidDel="009276D6" w:rsidRDefault="005976DF" w:rsidP="001872A0">
            <w:pPr>
              <w:jc w:val="both"/>
              <w:rPr>
                <w:del w:id="1577" w:author="Trefilová Pavla" w:date="2018-08-29T12:06:00Z"/>
                <w:b/>
              </w:rPr>
            </w:pPr>
            <w:del w:id="1578" w:author="Trefilová Pavla" w:date="2018-08-29T12:06:00Z">
              <w:r w:rsidDel="009276D6">
                <w:rPr>
                  <w:b/>
                </w:rPr>
                <w:delText>Rozsah studijního předmětu</w:delText>
              </w:r>
            </w:del>
          </w:p>
        </w:tc>
        <w:tc>
          <w:tcPr>
            <w:tcW w:w="1701" w:type="dxa"/>
            <w:gridSpan w:val="2"/>
          </w:tcPr>
          <w:p w:rsidR="005976DF" w:rsidDel="009276D6" w:rsidRDefault="005976DF" w:rsidP="001872A0">
            <w:pPr>
              <w:jc w:val="both"/>
              <w:rPr>
                <w:del w:id="1579" w:author="Trefilová Pavla" w:date="2018-08-29T12:06:00Z"/>
              </w:rPr>
            </w:pPr>
            <w:del w:id="1580" w:author="Trefilová Pavla" w:date="2018-08-29T12:06:00Z">
              <w:r w:rsidDel="009276D6">
                <w:delText>15p</w:delText>
              </w:r>
            </w:del>
          </w:p>
        </w:tc>
        <w:tc>
          <w:tcPr>
            <w:tcW w:w="889" w:type="dxa"/>
            <w:shd w:val="clear" w:color="auto" w:fill="F7CAAC"/>
          </w:tcPr>
          <w:p w:rsidR="005976DF" w:rsidDel="009276D6" w:rsidRDefault="005976DF" w:rsidP="001872A0">
            <w:pPr>
              <w:jc w:val="both"/>
              <w:rPr>
                <w:del w:id="1581" w:author="Trefilová Pavla" w:date="2018-08-29T12:06:00Z"/>
                <w:b/>
              </w:rPr>
            </w:pPr>
            <w:del w:id="1582" w:author="Trefilová Pavla" w:date="2018-08-29T12:06:00Z">
              <w:r w:rsidDel="009276D6">
                <w:rPr>
                  <w:b/>
                </w:rPr>
                <w:delText xml:space="preserve">hod. </w:delText>
              </w:r>
            </w:del>
          </w:p>
        </w:tc>
        <w:tc>
          <w:tcPr>
            <w:tcW w:w="816" w:type="dxa"/>
          </w:tcPr>
          <w:p w:rsidR="005976DF" w:rsidDel="009276D6" w:rsidRDefault="005976DF" w:rsidP="001872A0">
            <w:pPr>
              <w:jc w:val="both"/>
              <w:rPr>
                <w:del w:id="1583" w:author="Trefilová Pavla" w:date="2018-08-29T12:06:00Z"/>
              </w:rPr>
            </w:pPr>
            <w:del w:id="1584" w:author="Trefilová Pavla" w:date="2018-08-29T12:06:00Z">
              <w:r w:rsidDel="009276D6">
                <w:delText>15</w:delText>
              </w:r>
            </w:del>
          </w:p>
        </w:tc>
        <w:tc>
          <w:tcPr>
            <w:tcW w:w="2156" w:type="dxa"/>
            <w:shd w:val="clear" w:color="auto" w:fill="F7CAAC"/>
          </w:tcPr>
          <w:p w:rsidR="005976DF" w:rsidDel="009276D6" w:rsidRDefault="005976DF" w:rsidP="001872A0">
            <w:pPr>
              <w:jc w:val="both"/>
              <w:rPr>
                <w:del w:id="1585" w:author="Trefilová Pavla" w:date="2018-08-29T12:06:00Z"/>
                <w:b/>
              </w:rPr>
            </w:pPr>
            <w:del w:id="1586" w:author="Trefilová Pavla" w:date="2018-08-29T12:06:00Z">
              <w:r w:rsidDel="009276D6">
                <w:rPr>
                  <w:b/>
                </w:rPr>
                <w:delText>kreditů</w:delText>
              </w:r>
            </w:del>
          </w:p>
        </w:tc>
        <w:tc>
          <w:tcPr>
            <w:tcW w:w="1207" w:type="dxa"/>
            <w:gridSpan w:val="2"/>
          </w:tcPr>
          <w:p w:rsidR="005976DF" w:rsidDel="009276D6" w:rsidRDefault="005976DF" w:rsidP="001872A0">
            <w:pPr>
              <w:jc w:val="both"/>
              <w:rPr>
                <w:del w:id="1587" w:author="Trefilová Pavla" w:date="2018-08-29T12:06:00Z"/>
              </w:rPr>
            </w:pPr>
          </w:p>
        </w:tc>
      </w:tr>
      <w:tr w:rsidR="005976DF" w:rsidDel="009276D6" w:rsidTr="001872A0">
        <w:trPr>
          <w:del w:id="1588" w:author="Trefilová Pavla" w:date="2018-08-29T12:06:00Z"/>
        </w:trPr>
        <w:tc>
          <w:tcPr>
            <w:tcW w:w="3086" w:type="dxa"/>
            <w:shd w:val="clear" w:color="auto" w:fill="F7CAAC"/>
          </w:tcPr>
          <w:p w:rsidR="005976DF" w:rsidDel="009276D6" w:rsidRDefault="005976DF" w:rsidP="001872A0">
            <w:pPr>
              <w:jc w:val="both"/>
              <w:rPr>
                <w:del w:id="1589" w:author="Trefilová Pavla" w:date="2018-08-29T12:06:00Z"/>
                <w:b/>
                <w:sz w:val="22"/>
              </w:rPr>
            </w:pPr>
            <w:del w:id="1590" w:author="Trefilová Pavla" w:date="2018-08-29T12:06:00Z">
              <w:r w:rsidDel="009276D6">
                <w:rPr>
                  <w:b/>
                </w:rPr>
                <w:delText>Prerekvizity, korekvizity, ekvivalence</w:delText>
              </w:r>
            </w:del>
          </w:p>
        </w:tc>
        <w:tc>
          <w:tcPr>
            <w:tcW w:w="6769" w:type="dxa"/>
            <w:gridSpan w:val="7"/>
          </w:tcPr>
          <w:p w:rsidR="005976DF" w:rsidDel="009276D6" w:rsidRDefault="005976DF" w:rsidP="001872A0">
            <w:pPr>
              <w:jc w:val="both"/>
              <w:rPr>
                <w:del w:id="1591" w:author="Trefilová Pavla" w:date="2018-08-29T12:06:00Z"/>
              </w:rPr>
            </w:pPr>
          </w:p>
        </w:tc>
      </w:tr>
      <w:tr w:rsidR="005976DF" w:rsidDel="009276D6" w:rsidTr="001872A0">
        <w:trPr>
          <w:del w:id="1592" w:author="Trefilová Pavla" w:date="2018-08-29T12:06:00Z"/>
        </w:trPr>
        <w:tc>
          <w:tcPr>
            <w:tcW w:w="3086" w:type="dxa"/>
            <w:shd w:val="clear" w:color="auto" w:fill="F7CAAC"/>
          </w:tcPr>
          <w:p w:rsidR="005976DF" w:rsidDel="009276D6" w:rsidRDefault="005976DF" w:rsidP="001872A0">
            <w:pPr>
              <w:jc w:val="both"/>
              <w:rPr>
                <w:del w:id="1593" w:author="Trefilová Pavla" w:date="2018-08-29T12:06:00Z"/>
                <w:b/>
              </w:rPr>
            </w:pPr>
            <w:del w:id="1594" w:author="Trefilová Pavla" w:date="2018-08-29T12:06:00Z">
              <w:r w:rsidDel="009276D6">
                <w:rPr>
                  <w:b/>
                </w:rPr>
                <w:delText>Způsob ověření studijních výsledků</w:delText>
              </w:r>
            </w:del>
          </w:p>
        </w:tc>
        <w:tc>
          <w:tcPr>
            <w:tcW w:w="3406" w:type="dxa"/>
            <w:gridSpan w:val="4"/>
          </w:tcPr>
          <w:p w:rsidR="005976DF" w:rsidDel="009276D6" w:rsidRDefault="005976DF" w:rsidP="001872A0">
            <w:pPr>
              <w:jc w:val="both"/>
              <w:rPr>
                <w:del w:id="1595" w:author="Trefilová Pavla" w:date="2018-08-29T12:06:00Z"/>
              </w:rPr>
            </w:pPr>
            <w:del w:id="1596" w:author="Trefilová Pavla" w:date="2018-08-29T12:06:00Z">
              <w:r w:rsidDel="009276D6">
                <w:delText>zkouška</w:delText>
              </w:r>
            </w:del>
          </w:p>
        </w:tc>
        <w:tc>
          <w:tcPr>
            <w:tcW w:w="2156" w:type="dxa"/>
            <w:shd w:val="clear" w:color="auto" w:fill="F7CAAC"/>
          </w:tcPr>
          <w:p w:rsidR="005976DF" w:rsidDel="009276D6" w:rsidRDefault="005976DF" w:rsidP="001872A0">
            <w:pPr>
              <w:jc w:val="both"/>
              <w:rPr>
                <w:del w:id="1597" w:author="Trefilová Pavla" w:date="2018-08-29T12:06:00Z"/>
                <w:b/>
              </w:rPr>
            </w:pPr>
            <w:del w:id="1598" w:author="Trefilová Pavla" w:date="2018-08-29T12:06:00Z">
              <w:r w:rsidDel="009276D6">
                <w:rPr>
                  <w:b/>
                </w:rPr>
                <w:delText>Forma výuky</w:delText>
              </w:r>
            </w:del>
          </w:p>
        </w:tc>
        <w:tc>
          <w:tcPr>
            <w:tcW w:w="1207" w:type="dxa"/>
            <w:gridSpan w:val="2"/>
          </w:tcPr>
          <w:p w:rsidR="005976DF" w:rsidDel="009276D6" w:rsidRDefault="005976DF" w:rsidP="001872A0">
            <w:pPr>
              <w:jc w:val="both"/>
              <w:rPr>
                <w:del w:id="1599" w:author="Trefilová Pavla" w:date="2018-08-29T12:06:00Z"/>
              </w:rPr>
            </w:pPr>
            <w:del w:id="1600" w:author="Trefilová Pavla" w:date="2018-08-29T12:06:00Z">
              <w:r w:rsidDel="009276D6">
                <w:delText>přednáška</w:delText>
              </w:r>
            </w:del>
          </w:p>
        </w:tc>
      </w:tr>
      <w:tr w:rsidR="005976DF" w:rsidDel="009276D6" w:rsidTr="001872A0">
        <w:trPr>
          <w:del w:id="1601" w:author="Trefilová Pavla" w:date="2018-08-29T12:06:00Z"/>
        </w:trPr>
        <w:tc>
          <w:tcPr>
            <w:tcW w:w="3086" w:type="dxa"/>
            <w:shd w:val="clear" w:color="auto" w:fill="F7CAAC"/>
          </w:tcPr>
          <w:p w:rsidR="005976DF" w:rsidDel="009276D6" w:rsidRDefault="005976DF" w:rsidP="001872A0">
            <w:pPr>
              <w:jc w:val="both"/>
              <w:rPr>
                <w:del w:id="1602" w:author="Trefilová Pavla" w:date="2018-08-29T12:06:00Z"/>
                <w:b/>
              </w:rPr>
            </w:pPr>
            <w:del w:id="1603" w:author="Trefilová Pavla" w:date="2018-08-29T12:06:00Z">
              <w:r w:rsidDel="009276D6">
                <w:rPr>
                  <w:b/>
                </w:rPr>
                <w:delText>Forma způsobu ověření studijních výsledků a další požadavky na studenta</w:delText>
              </w:r>
            </w:del>
          </w:p>
        </w:tc>
        <w:tc>
          <w:tcPr>
            <w:tcW w:w="6769" w:type="dxa"/>
            <w:gridSpan w:val="7"/>
            <w:tcBorders>
              <w:bottom w:val="nil"/>
            </w:tcBorders>
          </w:tcPr>
          <w:p w:rsidR="001C39F0" w:rsidDel="009276D6" w:rsidRDefault="001C39F0" w:rsidP="001C39F0">
            <w:pPr>
              <w:jc w:val="both"/>
              <w:rPr>
                <w:del w:id="1604" w:author="Trefilová Pavla" w:date="2018-08-29T12:06:00Z"/>
              </w:rPr>
            </w:pPr>
            <w:del w:id="1605" w:author="Trefilová Pavla" w:date="2018-08-29T12:06:00Z">
              <w:r w:rsidDel="009276D6">
                <w:delText>Způsob ukončení předmětu: zkouška</w:delText>
              </w:r>
            </w:del>
          </w:p>
          <w:p w:rsidR="005976DF" w:rsidDel="009276D6" w:rsidRDefault="001C39F0" w:rsidP="001C39F0">
            <w:pPr>
              <w:jc w:val="both"/>
              <w:rPr>
                <w:del w:id="1606" w:author="Trefilová Pavla" w:date="2018-08-29T12:06:00Z"/>
              </w:rPr>
            </w:pPr>
            <w:del w:id="1607" w:author="Trefilová Pavla" w:date="2018-08-29T12:06:00Z">
              <w:r w:rsidDel="009276D6">
                <w:delText xml:space="preserve">Požadavky ke zkoušce: </w:delText>
              </w:r>
              <w:r w:rsidR="005976DF" w:rsidDel="009276D6">
                <w:delText>obhajoba seminární práce a ústní forma zkoušky k ověření získaných znalostí a ústní forma zkouška</w:delText>
              </w:r>
            </w:del>
          </w:p>
        </w:tc>
      </w:tr>
      <w:tr w:rsidR="005976DF" w:rsidDel="009276D6" w:rsidTr="005976DF">
        <w:trPr>
          <w:trHeight w:val="122"/>
          <w:del w:id="1608" w:author="Trefilová Pavla" w:date="2018-08-29T12:06:00Z"/>
        </w:trPr>
        <w:tc>
          <w:tcPr>
            <w:tcW w:w="9855" w:type="dxa"/>
            <w:gridSpan w:val="8"/>
            <w:tcBorders>
              <w:top w:val="nil"/>
            </w:tcBorders>
          </w:tcPr>
          <w:p w:rsidR="005976DF" w:rsidDel="009276D6" w:rsidRDefault="005976DF" w:rsidP="001872A0">
            <w:pPr>
              <w:jc w:val="both"/>
              <w:rPr>
                <w:del w:id="1609" w:author="Trefilová Pavla" w:date="2018-08-29T12:06:00Z"/>
              </w:rPr>
            </w:pPr>
          </w:p>
        </w:tc>
      </w:tr>
      <w:tr w:rsidR="005976DF" w:rsidDel="009276D6" w:rsidTr="001872A0">
        <w:trPr>
          <w:trHeight w:val="197"/>
          <w:del w:id="1610" w:author="Trefilová Pavla" w:date="2018-08-29T12:06:00Z"/>
        </w:trPr>
        <w:tc>
          <w:tcPr>
            <w:tcW w:w="3086" w:type="dxa"/>
            <w:tcBorders>
              <w:top w:val="nil"/>
            </w:tcBorders>
            <w:shd w:val="clear" w:color="auto" w:fill="F7CAAC"/>
          </w:tcPr>
          <w:p w:rsidR="005976DF" w:rsidDel="009276D6" w:rsidRDefault="005976DF" w:rsidP="001872A0">
            <w:pPr>
              <w:jc w:val="both"/>
              <w:rPr>
                <w:del w:id="1611" w:author="Trefilová Pavla" w:date="2018-08-29T12:06:00Z"/>
                <w:b/>
              </w:rPr>
            </w:pPr>
            <w:del w:id="1612" w:author="Trefilová Pavla" w:date="2018-08-29T12:06:00Z">
              <w:r w:rsidDel="009276D6">
                <w:rPr>
                  <w:b/>
                </w:rPr>
                <w:delText>Garant předmětu</w:delText>
              </w:r>
            </w:del>
          </w:p>
        </w:tc>
        <w:tc>
          <w:tcPr>
            <w:tcW w:w="6769" w:type="dxa"/>
            <w:gridSpan w:val="7"/>
            <w:tcBorders>
              <w:top w:val="nil"/>
            </w:tcBorders>
          </w:tcPr>
          <w:p w:rsidR="005976DF" w:rsidDel="009276D6" w:rsidRDefault="005976DF" w:rsidP="001872A0">
            <w:pPr>
              <w:jc w:val="both"/>
              <w:rPr>
                <w:del w:id="1613" w:author="Trefilová Pavla" w:date="2018-08-29T12:06:00Z"/>
              </w:rPr>
            </w:pPr>
            <w:del w:id="1614" w:author="Trefilová Pavla" w:date="2018-08-29T12:06:00Z">
              <w:r w:rsidDel="009276D6">
                <w:delText>prof. Ing. Felicita Chromjaková, PhD.</w:delText>
              </w:r>
            </w:del>
          </w:p>
        </w:tc>
      </w:tr>
      <w:tr w:rsidR="005976DF" w:rsidDel="009276D6" w:rsidTr="001872A0">
        <w:trPr>
          <w:trHeight w:val="243"/>
          <w:del w:id="1615" w:author="Trefilová Pavla" w:date="2018-08-29T12:06:00Z"/>
        </w:trPr>
        <w:tc>
          <w:tcPr>
            <w:tcW w:w="3086" w:type="dxa"/>
            <w:tcBorders>
              <w:top w:val="nil"/>
            </w:tcBorders>
            <w:shd w:val="clear" w:color="auto" w:fill="F7CAAC"/>
          </w:tcPr>
          <w:p w:rsidR="005976DF" w:rsidDel="009276D6" w:rsidRDefault="005976DF" w:rsidP="001872A0">
            <w:pPr>
              <w:jc w:val="both"/>
              <w:rPr>
                <w:del w:id="1616" w:author="Trefilová Pavla" w:date="2018-08-29T12:06:00Z"/>
                <w:b/>
              </w:rPr>
            </w:pPr>
            <w:del w:id="1617" w:author="Trefilová Pavla" w:date="2018-08-29T12:06:00Z">
              <w:r w:rsidDel="009276D6">
                <w:rPr>
                  <w:b/>
                </w:rPr>
                <w:delText>Zapojení garanta do výuky předmětu</w:delText>
              </w:r>
            </w:del>
          </w:p>
        </w:tc>
        <w:tc>
          <w:tcPr>
            <w:tcW w:w="6769" w:type="dxa"/>
            <w:gridSpan w:val="7"/>
            <w:tcBorders>
              <w:top w:val="nil"/>
            </w:tcBorders>
          </w:tcPr>
          <w:p w:rsidR="005976DF" w:rsidDel="009276D6" w:rsidRDefault="005976DF" w:rsidP="001872A0">
            <w:pPr>
              <w:jc w:val="both"/>
              <w:rPr>
                <w:del w:id="1618" w:author="Trefilová Pavla" w:date="2018-08-29T12:06:00Z"/>
              </w:rPr>
            </w:pPr>
            <w:del w:id="1619" w:author="Trefilová Pavla" w:date="2018-08-29T12:06:00Z">
              <w:r w:rsidDel="009276D6">
                <w:delText>Garant se podílí na přednášení v rozsahu 100%.</w:delText>
              </w:r>
            </w:del>
          </w:p>
        </w:tc>
      </w:tr>
      <w:tr w:rsidR="005976DF" w:rsidDel="009276D6" w:rsidTr="001872A0">
        <w:trPr>
          <w:del w:id="1620" w:author="Trefilová Pavla" w:date="2018-08-29T12:06:00Z"/>
        </w:trPr>
        <w:tc>
          <w:tcPr>
            <w:tcW w:w="3086" w:type="dxa"/>
            <w:shd w:val="clear" w:color="auto" w:fill="F7CAAC"/>
          </w:tcPr>
          <w:p w:rsidR="005976DF" w:rsidDel="009276D6" w:rsidRDefault="005976DF" w:rsidP="001872A0">
            <w:pPr>
              <w:jc w:val="both"/>
              <w:rPr>
                <w:del w:id="1621" w:author="Trefilová Pavla" w:date="2018-08-29T12:06:00Z"/>
                <w:b/>
              </w:rPr>
            </w:pPr>
            <w:del w:id="1622" w:author="Trefilová Pavla" w:date="2018-08-29T12:06:00Z">
              <w:r w:rsidDel="009276D6">
                <w:rPr>
                  <w:b/>
                </w:rPr>
                <w:delText>Vyučující</w:delText>
              </w:r>
            </w:del>
          </w:p>
        </w:tc>
        <w:tc>
          <w:tcPr>
            <w:tcW w:w="6769" w:type="dxa"/>
            <w:gridSpan w:val="7"/>
            <w:tcBorders>
              <w:bottom w:val="nil"/>
            </w:tcBorders>
          </w:tcPr>
          <w:p w:rsidR="005976DF" w:rsidDel="009276D6" w:rsidRDefault="005976DF" w:rsidP="001872A0">
            <w:pPr>
              <w:jc w:val="both"/>
              <w:rPr>
                <w:del w:id="1623" w:author="Trefilová Pavla" w:date="2018-08-29T12:06:00Z"/>
              </w:rPr>
            </w:pPr>
            <w:del w:id="1624" w:author="Trefilová Pavla" w:date="2018-08-29T12:06:00Z">
              <w:r w:rsidDel="009276D6">
                <w:delText>prof. Ing. Felicita Chromjaková, PhD. – přednášky (100%)</w:delText>
              </w:r>
            </w:del>
          </w:p>
        </w:tc>
      </w:tr>
      <w:tr w:rsidR="005976DF" w:rsidDel="009276D6" w:rsidTr="005976DF">
        <w:trPr>
          <w:trHeight w:val="56"/>
          <w:del w:id="1625" w:author="Trefilová Pavla" w:date="2018-08-29T12:06:00Z"/>
        </w:trPr>
        <w:tc>
          <w:tcPr>
            <w:tcW w:w="9855" w:type="dxa"/>
            <w:gridSpan w:val="8"/>
            <w:tcBorders>
              <w:top w:val="nil"/>
            </w:tcBorders>
          </w:tcPr>
          <w:p w:rsidR="005976DF" w:rsidDel="009276D6" w:rsidRDefault="005976DF" w:rsidP="001872A0">
            <w:pPr>
              <w:jc w:val="both"/>
              <w:rPr>
                <w:del w:id="1626" w:author="Trefilová Pavla" w:date="2018-08-29T12:06:00Z"/>
              </w:rPr>
            </w:pPr>
          </w:p>
        </w:tc>
      </w:tr>
      <w:tr w:rsidR="005976DF" w:rsidDel="009276D6" w:rsidTr="001872A0">
        <w:trPr>
          <w:del w:id="1627" w:author="Trefilová Pavla" w:date="2018-08-29T12:06:00Z"/>
        </w:trPr>
        <w:tc>
          <w:tcPr>
            <w:tcW w:w="3086" w:type="dxa"/>
            <w:shd w:val="clear" w:color="auto" w:fill="F7CAAC"/>
          </w:tcPr>
          <w:p w:rsidR="005976DF" w:rsidDel="009276D6" w:rsidRDefault="005976DF" w:rsidP="001872A0">
            <w:pPr>
              <w:jc w:val="both"/>
              <w:rPr>
                <w:del w:id="1628" w:author="Trefilová Pavla" w:date="2018-08-29T12:06:00Z"/>
                <w:b/>
              </w:rPr>
            </w:pPr>
            <w:del w:id="1629" w:author="Trefilová Pavla" w:date="2018-08-29T12:06:00Z">
              <w:r w:rsidDel="009276D6">
                <w:rPr>
                  <w:b/>
                </w:rPr>
                <w:delText>Stručná anotace předmětu</w:delText>
              </w:r>
            </w:del>
          </w:p>
        </w:tc>
        <w:tc>
          <w:tcPr>
            <w:tcW w:w="6769" w:type="dxa"/>
            <w:gridSpan w:val="7"/>
            <w:tcBorders>
              <w:bottom w:val="nil"/>
            </w:tcBorders>
          </w:tcPr>
          <w:p w:rsidR="005976DF" w:rsidDel="009276D6" w:rsidRDefault="005976DF" w:rsidP="001872A0">
            <w:pPr>
              <w:jc w:val="both"/>
              <w:rPr>
                <w:del w:id="1630" w:author="Trefilová Pavla" w:date="2018-08-29T12:06:00Z"/>
              </w:rPr>
            </w:pPr>
          </w:p>
        </w:tc>
      </w:tr>
      <w:tr w:rsidR="005976DF" w:rsidDel="009276D6" w:rsidTr="001872A0">
        <w:trPr>
          <w:trHeight w:val="3723"/>
          <w:del w:id="1631" w:author="Trefilová Pavla" w:date="2018-08-29T12:06:00Z"/>
        </w:trPr>
        <w:tc>
          <w:tcPr>
            <w:tcW w:w="9855" w:type="dxa"/>
            <w:gridSpan w:val="8"/>
            <w:tcBorders>
              <w:top w:val="nil"/>
              <w:bottom w:val="single" w:sz="12" w:space="0" w:color="auto"/>
            </w:tcBorders>
          </w:tcPr>
          <w:p w:rsidR="005976DF" w:rsidDel="009276D6" w:rsidRDefault="005976DF" w:rsidP="001872A0">
            <w:pPr>
              <w:jc w:val="both"/>
              <w:rPr>
                <w:del w:id="1632" w:author="Trefilová Pavla" w:date="2018-08-29T12:06:00Z"/>
              </w:rPr>
            </w:pPr>
            <w:del w:id="1633" w:author="Trefilová Pavla" w:date="2018-08-29T12:06:00Z">
              <w:r w:rsidDel="009276D6">
                <w:delText>Podstatou předmětu je získání klíčových znalostí z oblasti teorie systémů, systémového uvažování, systémové integrace, systémové optimalizace a inovace zejména výrobních systémů. Dále je pozornost věnována analytickým metodám identifikace systémových atributů, charakteristik vybraných systémů využívaných zejména v průmyslových firmách, identifikaci a optimálnímu nastavování systémových komponent, okolí systémů, vazeb mezi systémy. Klíčový důraz je dále kladen na vymezení klíčových nositelů aktivit a vztahů v definovaných systémech, digitalizaci a standardizaci systémových komponent z hlediska produktivity, výkonnosti, efektivnosti navrhovaných systémů v průmyslových firmách. Studenti mají možnost získat teoretické i praktické znalosti a zkušenosti z oblasti tvorby systémového konceptu výrobního systému, nastavení funkční architektury výrobního systému, modelování a simulace výrobních toků v prostředí průmyslové výroby. V závěru předmětu je pozornost věnována obeznámení se s nejnovějšími trendy v oblasti systémového inženýrství.</w:delText>
              </w:r>
            </w:del>
          </w:p>
          <w:p w:rsidR="005976DF" w:rsidDel="009276D6" w:rsidRDefault="005976DF" w:rsidP="004A634E">
            <w:pPr>
              <w:pStyle w:val="Odstavecseseznamem"/>
              <w:numPr>
                <w:ilvl w:val="0"/>
                <w:numId w:val="10"/>
              </w:numPr>
              <w:jc w:val="both"/>
              <w:rPr>
                <w:del w:id="1634" w:author="Trefilová Pavla" w:date="2018-08-29T12:06:00Z"/>
              </w:rPr>
            </w:pPr>
            <w:del w:id="1635" w:author="Trefilová Pavla" w:date="2018-08-29T12:06:00Z">
              <w:r w:rsidDel="009276D6">
                <w:delText>Systém, vymezení klíčových pojmů z hlediska vědeckého výzkumu v oblasti systémového inženýrství.</w:delText>
              </w:r>
            </w:del>
          </w:p>
          <w:p w:rsidR="005976DF" w:rsidDel="009276D6" w:rsidRDefault="005976DF" w:rsidP="004A634E">
            <w:pPr>
              <w:pStyle w:val="Odstavecseseznamem"/>
              <w:numPr>
                <w:ilvl w:val="0"/>
                <w:numId w:val="10"/>
              </w:numPr>
              <w:jc w:val="both"/>
              <w:rPr>
                <w:del w:id="1636" w:author="Trefilová Pavla" w:date="2018-08-29T12:06:00Z"/>
              </w:rPr>
            </w:pPr>
            <w:del w:id="1637" w:author="Trefilová Pavla" w:date="2018-08-29T12:06:00Z">
              <w:r w:rsidDel="009276D6">
                <w:delText>Metodika systémového inženýrství orientována na identifikaci, projektování, řízení a zlepšování systémů v průmyslových firmách.</w:delText>
              </w:r>
            </w:del>
          </w:p>
          <w:p w:rsidR="005976DF" w:rsidDel="009276D6" w:rsidRDefault="005976DF" w:rsidP="004A634E">
            <w:pPr>
              <w:pStyle w:val="Odstavecseseznamem"/>
              <w:numPr>
                <w:ilvl w:val="0"/>
                <w:numId w:val="10"/>
              </w:numPr>
              <w:jc w:val="both"/>
              <w:rPr>
                <w:del w:id="1638" w:author="Trefilová Pavla" w:date="2018-08-29T12:06:00Z"/>
              </w:rPr>
            </w:pPr>
            <w:del w:id="1639" w:author="Trefilová Pavla" w:date="2018-08-29T12:06:00Z">
              <w:r w:rsidDel="009276D6">
                <w:delText>Systémové inženýrství – nastavení parametrů procesní a projektové organizace systémového inženýrství v průmyslových firmách.</w:delText>
              </w:r>
            </w:del>
          </w:p>
          <w:p w:rsidR="005976DF" w:rsidDel="009276D6" w:rsidRDefault="005976DF" w:rsidP="004A634E">
            <w:pPr>
              <w:pStyle w:val="Odstavecseseznamem"/>
              <w:numPr>
                <w:ilvl w:val="0"/>
                <w:numId w:val="10"/>
              </w:numPr>
              <w:jc w:val="both"/>
              <w:rPr>
                <w:del w:id="1640" w:author="Trefilová Pavla" w:date="2018-08-29T12:06:00Z"/>
              </w:rPr>
            </w:pPr>
            <w:del w:id="1641" w:author="Trefilová Pavla" w:date="2018-08-29T12:06:00Z">
              <w:r w:rsidDel="009276D6">
                <w:delText>Aktuální trendy v oblasti systémového inženýrství.</w:delText>
              </w:r>
            </w:del>
          </w:p>
        </w:tc>
      </w:tr>
      <w:tr w:rsidR="005976DF" w:rsidDel="009276D6" w:rsidTr="001872A0">
        <w:trPr>
          <w:trHeight w:val="265"/>
          <w:del w:id="1642" w:author="Trefilová Pavla" w:date="2018-08-29T12:06:00Z"/>
        </w:trPr>
        <w:tc>
          <w:tcPr>
            <w:tcW w:w="3653" w:type="dxa"/>
            <w:gridSpan w:val="2"/>
            <w:tcBorders>
              <w:top w:val="nil"/>
            </w:tcBorders>
            <w:shd w:val="clear" w:color="auto" w:fill="F7CAAC"/>
          </w:tcPr>
          <w:p w:rsidR="005976DF" w:rsidDel="009276D6" w:rsidRDefault="005976DF" w:rsidP="001872A0">
            <w:pPr>
              <w:jc w:val="both"/>
              <w:rPr>
                <w:del w:id="1643" w:author="Trefilová Pavla" w:date="2018-08-29T12:06:00Z"/>
              </w:rPr>
            </w:pPr>
            <w:del w:id="1644" w:author="Trefilová Pavla" w:date="2018-08-29T12:06:00Z">
              <w:r w:rsidDel="009276D6">
                <w:rPr>
                  <w:b/>
                </w:rPr>
                <w:delText>Studijní literatura a studijní pomůcky</w:delText>
              </w:r>
            </w:del>
          </w:p>
        </w:tc>
        <w:tc>
          <w:tcPr>
            <w:tcW w:w="6202" w:type="dxa"/>
            <w:gridSpan w:val="6"/>
            <w:tcBorders>
              <w:top w:val="nil"/>
              <w:bottom w:val="nil"/>
            </w:tcBorders>
          </w:tcPr>
          <w:p w:rsidR="005976DF" w:rsidDel="009276D6" w:rsidRDefault="005976DF" w:rsidP="001872A0">
            <w:pPr>
              <w:jc w:val="both"/>
              <w:rPr>
                <w:del w:id="1645" w:author="Trefilová Pavla" w:date="2018-08-29T12:06:00Z"/>
              </w:rPr>
            </w:pPr>
          </w:p>
        </w:tc>
      </w:tr>
      <w:tr w:rsidR="005976DF" w:rsidDel="009276D6" w:rsidTr="001872A0">
        <w:trPr>
          <w:trHeight w:val="1497"/>
          <w:del w:id="1646" w:author="Trefilová Pavla" w:date="2018-08-29T12:06:00Z"/>
        </w:trPr>
        <w:tc>
          <w:tcPr>
            <w:tcW w:w="9855" w:type="dxa"/>
            <w:gridSpan w:val="8"/>
            <w:tcBorders>
              <w:top w:val="nil"/>
            </w:tcBorders>
          </w:tcPr>
          <w:p w:rsidR="005976DF" w:rsidRPr="00FF2CF0" w:rsidDel="009276D6" w:rsidRDefault="005976DF" w:rsidP="001872A0">
            <w:pPr>
              <w:jc w:val="both"/>
              <w:rPr>
                <w:del w:id="1647" w:author="Trefilová Pavla" w:date="2018-08-29T12:06:00Z"/>
                <w:b/>
              </w:rPr>
            </w:pPr>
            <w:del w:id="1648" w:author="Trefilová Pavla" w:date="2018-08-29T12:06:00Z">
              <w:r w:rsidRPr="00FF2CF0" w:rsidDel="009276D6">
                <w:rPr>
                  <w:b/>
                </w:rPr>
                <w:delText>Povinná literatura:</w:delText>
              </w:r>
            </w:del>
          </w:p>
          <w:p w:rsidR="005976DF" w:rsidDel="009276D6" w:rsidRDefault="005976DF" w:rsidP="001872A0">
            <w:pPr>
              <w:jc w:val="both"/>
              <w:rPr>
                <w:del w:id="1649" w:author="Trefilová Pavla" w:date="2018-08-29T12:06:00Z"/>
              </w:rPr>
            </w:pPr>
            <w:del w:id="1650" w:author="Trefilová Pavla" w:date="2018-08-29T12:06:00Z">
              <w:r w:rsidDel="009276D6">
                <w:delText xml:space="preserve">CHROMJAKOVÁ, F. </w:delText>
              </w:r>
              <w:r w:rsidRPr="00326A66" w:rsidDel="009276D6">
                <w:rPr>
                  <w:i/>
                </w:rPr>
                <w:delText>Průmyslové inženýrství – Trendy zvyšování výkonnosti štíhlým řízením procesů</w:delText>
              </w:r>
              <w:r w:rsidDel="009276D6">
                <w:delText xml:space="preserve">. </w:delText>
              </w:r>
              <w:r w:rsidR="003174E9" w:rsidDel="009276D6">
                <w:delText xml:space="preserve">Žilina: </w:delText>
              </w:r>
              <w:r w:rsidDel="009276D6">
                <w:delText>GEORG, 2013</w:delText>
              </w:r>
              <w:r w:rsidR="003174E9" w:rsidDel="009276D6">
                <w:delText>.</w:delText>
              </w:r>
              <w:r w:rsidDel="009276D6">
                <w:delText xml:space="preserve"> ISBN 978-80-8154-058-5.</w:delText>
              </w:r>
            </w:del>
          </w:p>
          <w:p w:rsidR="005976DF" w:rsidDel="009276D6" w:rsidRDefault="005976DF" w:rsidP="001872A0">
            <w:pPr>
              <w:jc w:val="both"/>
              <w:rPr>
                <w:del w:id="1651" w:author="Trefilová Pavla" w:date="2018-08-29T12:06:00Z"/>
              </w:rPr>
            </w:pPr>
            <w:del w:id="1652" w:author="Trefilová Pavla" w:date="2018-08-29T12:06:00Z">
              <w:r w:rsidDel="009276D6">
                <w:delText xml:space="preserve">KOSSIAKOFF, A., SWEET, W., SEYMOUR, S.J., BIEMER, S.M. </w:delText>
              </w:r>
              <w:r w:rsidRPr="00326A66" w:rsidDel="009276D6">
                <w:rPr>
                  <w:i/>
                </w:rPr>
                <w:delText>Systems Engineering Principles and Practice</w:delText>
              </w:r>
              <w:r w:rsidR="003174E9" w:rsidDel="009276D6">
                <w:rPr>
                  <w:i/>
                </w:rPr>
                <w:delText>.</w:delText>
              </w:r>
              <w:r w:rsidDel="009276D6">
                <w:delText xml:space="preserve"> John Wiley</w:delText>
              </w:r>
              <w:r w:rsidDel="009276D6">
                <w:rPr>
                  <w:lang w:val="en-GB"/>
                </w:rPr>
                <w:delText>&amp;</w:delText>
              </w:r>
              <w:r w:rsidDel="009276D6">
                <w:delText>Sons, 2011</w:delText>
              </w:r>
              <w:r w:rsidR="003174E9" w:rsidDel="009276D6">
                <w:delText>.</w:delText>
              </w:r>
              <w:r w:rsidDel="009276D6">
                <w:delText xml:space="preserve"> ISBN 978-0-470-40548-2.</w:delText>
              </w:r>
            </w:del>
          </w:p>
          <w:p w:rsidR="005976DF" w:rsidDel="009276D6" w:rsidRDefault="005976DF" w:rsidP="001872A0">
            <w:pPr>
              <w:jc w:val="both"/>
              <w:rPr>
                <w:del w:id="1653" w:author="Trefilová Pavla" w:date="2018-08-29T12:06:00Z"/>
              </w:rPr>
            </w:pPr>
            <w:del w:id="1654" w:author="Trefilová Pavla" w:date="2018-08-29T12:06:00Z">
              <w:r w:rsidDel="009276D6">
                <w:delText xml:space="preserve">SALVENDY, G. </w:delText>
              </w:r>
              <w:r w:rsidRPr="00326A66" w:rsidDel="009276D6">
                <w:rPr>
                  <w:i/>
                </w:rPr>
                <w:delText>Handbook of Industrial Engineering. Institute of Industrial Engineers</w:delText>
              </w:r>
              <w:r w:rsidR="003174E9" w:rsidDel="009276D6">
                <w:rPr>
                  <w:i/>
                </w:rPr>
                <w:delText>.</w:delText>
              </w:r>
              <w:r w:rsidDel="009276D6">
                <w:delText xml:space="preserve"> John Wiley</w:delText>
              </w:r>
              <w:r w:rsidDel="009276D6">
                <w:rPr>
                  <w:lang w:val="en-GB"/>
                </w:rPr>
                <w:delText>&amp;</w:delText>
              </w:r>
              <w:r w:rsidDel="009276D6">
                <w:delText>Sons, 2001</w:delText>
              </w:r>
              <w:r w:rsidR="003174E9" w:rsidDel="009276D6">
                <w:delText>.</w:delText>
              </w:r>
              <w:r w:rsidDel="009276D6">
                <w:delText xml:space="preserve"> ISBN 0-471-33057-4.</w:delText>
              </w:r>
            </w:del>
          </w:p>
          <w:p w:rsidR="005976DF" w:rsidRPr="00FF2CF0" w:rsidDel="009276D6" w:rsidRDefault="005976DF" w:rsidP="001872A0">
            <w:pPr>
              <w:jc w:val="both"/>
              <w:rPr>
                <w:del w:id="1655" w:author="Trefilová Pavla" w:date="2018-08-29T12:06:00Z"/>
                <w:b/>
              </w:rPr>
            </w:pPr>
            <w:del w:id="1656" w:author="Trefilová Pavla" w:date="2018-08-29T12:06:00Z">
              <w:r w:rsidRPr="00FF2CF0" w:rsidDel="009276D6">
                <w:rPr>
                  <w:b/>
                </w:rPr>
                <w:delText>Doporučená literatura:</w:delText>
              </w:r>
            </w:del>
          </w:p>
          <w:p w:rsidR="005976DF" w:rsidDel="009276D6" w:rsidRDefault="005976DF" w:rsidP="001872A0">
            <w:pPr>
              <w:jc w:val="both"/>
              <w:rPr>
                <w:del w:id="1657" w:author="Trefilová Pavla" w:date="2018-08-29T12:06:00Z"/>
              </w:rPr>
            </w:pPr>
            <w:del w:id="1658" w:author="Trefilová Pavla" w:date="2018-08-29T12:06:00Z">
              <w:r w:rsidDel="009276D6">
                <w:delText xml:space="preserve">WASSON, CH.S. </w:delText>
              </w:r>
              <w:r w:rsidRPr="00326A66" w:rsidDel="009276D6">
                <w:rPr>
                  <w:i/>
                </w:rPr>
                <w:delText>System Engineering – Analysis, Design and Development</w:delText>
              </w:r>
              <w:r w:rsidDel="009276D6">
                <w:delText>. Wiley</w:delText>
              </w:r>
              <w:r w:rsidDel="009276D6">
                <w:rPr>
                  <w:lang w:val="en-GB"/>
                </w:rPr>
                <w:delText>&amp;</w:delText>
              </w:r>
              <w:r w:rsidDel="009276D6">
                <w:delText>Son</w:delText>
              </w:r>
              <w:r w:rsidR="003174E9" w:rsidDel="009276D6">
                <w:delText>,</w:delText>
              </w:r>
              <w:r w:rsidDel="009276D6">
                <w:delText xml:space="preserve"> 2004</w:delText>
              </w:r>
              <w:r w:rsidR="003174E9" w:rsidDel="009276D6">
                <w:delText>.</w:delText>
              </w:r>
              <w:r w:rsidDel="009276D6">
                <w:delText xml:space="preserve"> ISBN 978-1-118-44226</w:delText>
              </w:r>
            </w:del>
          </w:p>
          <w:p w:rsidR="005976DF" w:rsidDel="009276D6" w:rsidRDefault="005976DF" w:rsidP="001872A0">
            <w:pPr>
              <w:jc w:val="both"/>
              <w:rPr>
                <w:del w:id="1659" w:author="Trefilová Pavla" w:date="2018-08-29T12:06:00Z"/>
              </w:rPr>
            </w:pPr>
            <w:del w:id="1660" w:author="Trefilová Pavla" w:date="2018-08-29T12:06:00Z">
              <w:r w:rsidDel="009276D6">
                <w:delText xml:space="preserve">JAMSHIDI, M. </w:delText>
              </w:r>
              <w:r w:rsidRPr="00326A66" w:rsidDel="009276D6">
                <w:rPr>
                  <w:i/>
                </w:rPr>
                <w:delText>Systems of Systems Engineering – Principles and Applications</w:delText>
              </w:r>
              <w:r w:rsidDel="009276D6">
                <w:delText>. CRC Press, 2009</w:delText>
              </w:r>
              <w:r w:rsidR="003174E9" w:rsidDel="009276D6">
                <w:delText>.</w:delText>
              </w:r>
              <w:r w:rsidDel="009276D6">
                <w:delText xml:space="preserve"> ISBN 978-1-4200-6588-6.</w:delText>
              </w:r>
            </w:del>
          </w:p>
          <w:p w:rsidR="005976DF" w:rsidDel="009276D6" w:rsidRDefault="005976DF" w:rsidP="001872A0">
            <w:pPr>
              <w:jc w:val="both"/>
              <w:rPr>
                <w:del w:id="1661" w:author="Trefilová Pavla" w:date="2018-08-29T12:06:00Z"/>
              </w:rPr>
            </w:pPr>
            <w:del w:id="1662" w:author="Trefilová Pavla" w:date="2018-08-29T12:06:00Z">
              <w:r w:rsidDel="009276D6">
                <w:delText xml:space="preserve">MAIER, M.W., RECHTIN, E. </w:delText>
              </w:r>
              <w:r w:rsidRPr="00326A66" w:rsidDel="009276D6">
                <w:rPr>
                  <w:i/>
                </w:rPr>
                <w:delText>The Art of Systems Architecting</w:delText>
              </w:r>
              <w:r w:rsidDel="009276D6">
                <w:delText>. CRC Press, 2009</w:delText>
              </w:r>
              <w:r w:rsidR="003174E9" w:rsidDel="009276D6">
                <w:delText>.</w:delText>
              </w:r>
              <w:r w:rsidDel="009276D6">
                <w:delText xml:space="preserve"> ISBN 978-1-4200-7914-5.</w:delText>
              </w:r>
            </w:del>
          </w:p>
          <w:p w:rsidR="005976DF" w:rsidDel="009276D6" w:rsidRDefault="005976DF" w:rsidP="003174E9">
            <w:pPr>
              <w:jc w:val="both"/>
              <w:rPr>
                <w:del w:id="1663" w:author="Trefilová Pavla" w:date="2018-08-29T12:06:00Z"/>
              </w:rPr>
            </w:pPr>
            <w:del w:id="1664" w:author="Trefilová Pavla" w:date="2018-08-29T12:06:00Z">
              <w:r w:rsidRPr="00844B69" w:rsidDel="009276D6">
                <w:rPr>
                  <w:bCs/>
                  <w:lang w:val="sk-SK" w:eastAsia="sk-SK"/>
                </w:rPr>
                <w:delText>ZANDIN,</w:delText>
              </w:r>
              <w:r w:rsidDel="009276D6">
                <w:rPr>
                  <w:bCs/>
                  <w:lang w:val="sk-SK" w:eastAsia="sk-SK"/>
                </w:rPr>
                <w:delText xml:space="preserve"> </w:delText>
              </w:r>
              <w:r w:rsidRPr="00844B69" w:rsidDel="009276D6">
                <w:rPr>
                  <w:bCs/>
                  <w:lang w:val="sk-SK" w:eastAsia="sk-SK"/>
                </w:rPr>
                <w:delText xml:space="preserve">B.K. </w:delText>
              </w:r>
              <w:r w:rsidRPr="00326A66" w:rsidDel="009276D6">
                <w:rPr>
                  <w:bCs/>
                  <w:i/>
                  <w:lang w:val="sk-SK" w:eastAsia="sk-SK"/>
                </w:rPr>
                <w:delText>Maynard’s Industrial Engineering Handbook</w:delText>
              </w:r>
              <w:r w:rsidRPr="00844B69" w:rsidDel="009276D6">
                <w:rPr>
                  <w:bCs/>
                  <w:lang w:val="sk-SK" w:eastAsia="sk-SK"/>
                </w:rPr>
                <w:delText>. McGraw-Hill Publishing, 2001</w:delText>
              </w:r>
              <w:r w:rsidR="003174E9" w:rsidDel="009276D6">
                <w:rPr>
                  <w:bCs/>
                  <w:lang w:val="sk-SK" w:eastAsia="sk-SK"/>
                </w:rPr>
                <w:delText>.</w:delText>
              </w:r>
              <w:r w:rsidRPr="00844B69" w:rsidDel="009276D6">
                <w:rPr>
                  <w:bCs/>
                  <w:lang w:val="sk-SK" w:eastAsia="sk-SK"/>
                </w:rPr>
                <w:delText xml:space="preserve"> ISBN 0-07-041102-6</w:delText>
              </w:r>
              <w:r w:rsidDel="009276D6">
                <w:rPr>
                  <w:bCs/>
                  <w:lang w:val="sk-SK" w:eastAsia="sk-SK"/>
                </w:rPr>
                <w:delText>.</w:delText>
              </w:r>
            </w:del>
          </w:p>
        </w:tc>
      </w:tr>
      <w:tr w:rsidR="005976DF" w:rsidDel="009276D6" w:rsidTr="001872A0">
        <w:trPr>
          <w:del w:id="1665" w:author="Trefilová Pavla" w:date="2018-08-29T12:06: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976DF" w:rsidDel="009276D6" w:rsidRDefault="005976DF" w:rsidP="001872A0">
            <w:pPr>
              <w:jc w:val="center"/>
              <w:rPr>
                <w:del w:id="1666" w:author="Trefilová Pavla" w:date="2018-08-29T12:06:00Z"/>
                <w:b/>
              </w:rPr>
            </w:pPr>
            <w:del w:id="1667" w:author="Trefilová Pavla" w:date="2018-08-29T12:06:00Z">
              <w:r w:rsidDel="009276D6">
                <w:rPr>
                  <w:b/>
                </w:rPr>
                <w:delText>Informace ke kombinované nebo distanční formě</w:delText>
              </w:r>
            </w:del>
          </w:p>
        </w:tc>
      </w:tr>
      <w:tr w:rsidR="005976DF" w:rsidDel="009276D6" w:rsidTr="001872A0">
        <w:trPr>
          <w:del w:id="1668" w:author="Trefilová Pavla" w:date="2018-08-29T12:06:00Z"/>
        </w:trPr>
        <w:tc>
          <w:tcPr>
            <w:tcW w:w="4787" w:type="dxa"/>
            <w:gridSpan w:val="3"/>
            <w:tcBorders>
              <w:top w:val="single" w:sz="2" w:space="0" w:color="auto"/>
            </w:tcBorders>
            <w:shd w:val="clear" w:color="auto" w:fill="F7CAAC"/>
          </w:tcPr>
          <w:p w:rsidR="005976DF" w:rsidDel="009276D6" w:rsidRDefault="005976DF" w:rsidP="001872A0">
            <w:pPr>
              <w:jc w:val="both"/>
              <w:rPr>
                <w:del w:id="1669" w:author="Trefilová Pavla" w:date="2018-08-29T12:06:00Z"/>
              </w:rPr>
            </w:pPr>
            <w:del w:id="1670" w:author="Trefilová Pavla" w:date="2018-08-29T12:06:00Z">
              <w:r w:rsidDel="009276D6">
                <w:rPr>
                  <w:b/>
                </w:rPr>
                <w:delText>Rozsah konzultací (soustředění)</w:delText>
              </w:r>
            </w:del>
          </w:p>
        </w:tc>
        <w:tc>
          <w:tcPr>
            <w:tcW w:w="889" w:type="dxa"/>
            <w:tcBorders>
              <w:top w:val="single" w:sz="2" w:space="0" w:color="auto"/>
            </w:tcBorders>
          </w:tcPr>
          <w:p w:rsidR="005976DF" w:rsidDel="009276D6" w:rsidRDefault="005976DF" w:rsidP="001872A0">
            <w:pPr>
              <w:jc w:val="both"/>
              <w:rPr>
                <w:del w:id="1671" w:author="Trefilová Pavla" w:date="2018-08-29T12:06:00Z"/>
              </w:rPr>
            </w:pPr>
            <w:del w:id="1672" w:author="Trefilová Pavla" w:date="2018-08-29T12:06:00Z">
              <w:r w:rsidDel="009276D6">
                <w:delText>15</w:delText>
              </w:r>
            </w:del>
          </w:p>
        </w:tc>
        <w:tc>
          <w:tcPr>
            <w:tcW w:w="4179" w:type="dxa"/>
            <w:gridSpan w:val="4"/>
            <w:tcBorders>
              <w:top w:val="single" w:sz="2" w:space="0" w:color="auto"/>
            </w:tcBorders>
            <w:shd w:val="clear" w:color="auto" w:fill="F7CAAC"/>
          </w:tcPr>
          <w:p w:rsidR="005976DF" w:rsidDel="009276D6" w:rsidRDefault="005976DF" w:rsidP="001872A0">
            <w:pPr>
              <w:jc w:val="both"/>
              <w:rPr>
                <w:del w:id="1673" w:author="Trefilová Pavla" w:date="2018-08-29T12:06:00Z"/>
                <w:b/>
              </w:rPr>
            </w:pPr>
            <w:del w:id="1674" w:author="Trefilová Pavla" w:date="2018-08-29T12:06:00Z">
              <w:r w:rsidDel="009276D6">
                <w:rPr>
                  <w:b/>
                </w:rPr>
                <w:delText xml:space="preserve">hodin </w:delText>
              </w:r>
            </w:del>
          </w:p>
        </w:tc>
      </w:tr>
      <w:tr w:rsidR="005976DF" w:rsidDel="009276D6" w:rsidTr="001872A0">
        <w:trPr>
          <w:del w:id="1675" w:author="Trefilová Pavla" w:date="2018-08-29T12:06:00Z"/>
        </w:trPr>
        <w:tc>
          <w:tcPr>
            <w:tcW w:w="9855" w:type="dxa"/>
            <w:gridSpan w:val="8"/>
            <w:shd w:val="clear" w:color="auto" w:fill="F7CAAC"/>
          </w:tcPr>
          <w:p w:rsidR="005976DF" w:rsidDel="009276D6" w:rsidRDefault="005976DF" w:rsidP="001872A0">
            <w:pPr>
              <w:jc w:val="both"/>
              <w:rPr>
                <w:del w:id="1676" w:author="Trefilová Pavla" w:date="2018-08-29T12:06:00Z"/>
                <w:b/>
              </w:rPr>
            </w:pPr>
            <w:del w:id="1677" w:author="Trefilová Pavla" w:date="2018-08-29T12:06:00Z">
              <w:r w:rsidDel="009276D6">
                <w:rPr>
                  <w:b/>
                </w:rPr>
                <w:delText>Informace o způsobu kontaktu s vyučujícím</w:delText>
              </w:r>
            </w:del>
          </w:p>
        </w:tc>
      </w:tr>
      <w:tr w:rsidR="005976DF" w:rsidDel="009276D6" w:rsidTr="003174E9">
        <w:trPr>
          <w:trHeight w:val="611"/>
          <w:del w:id="1678" w:author="Trefilová Pavla" w:date="2018-08-29T12:06:00Z"/>
        </w:trPr>
        <w:tc>
          <w:tcPr>
            <w:tcW w:w="9855" w:type="dxa"/>
            <w:gridSpan w:val="8"/>
          </w:tcPr>
          <w:p w:rsidR="005976DF" w:rsidDel="009276D6" w:rsidRDefault="005976DF" w:rsidP="001872A0">
            <w:pPr>
              <w:jc w:val="both"/>
              <w:rPr>
                <w:del w:id="1679" w:author="Trefilová Pavla" w:date="2018-08-29T12:06:00Z"/>
              </w:rPr>
            </w:pPr>
            <w:del w:id="1680" w:author="Trefilová Pavla" w:date="2018-08-29T12:06:00Z">
              <w:r w:rsidDel="009276D6">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r w:rsidR="009276D6" w:rsidTr="00C35CA9">
        <w:trPr>
          <w:ins w:id="1681" w:author="Trefilová Pavla" w:date="2018-08-29T12:07:00Z"/>
        </w:trPr>
        <w:tc>
          <w:tcPr>
            <w:tcW w:w="9855" w:type="dxa"/>
            <w:gridSpan w:val="8"/>
            <w:tcBorders>
              <w:bottom w:val="double" w:sz="4" w:space="0" w:color="auto"/>
            </w:tcBorders>
            <w:shd w:val="clear" w:color="auto" w:fill="BDD6EE"/>
          </w:tcPr>
          <w:p w:rsidR="009276D6" w:rsidRDefault="009276D6" w:rsidP="00C35CA9">
            <w:pPr>
              <w:jc w:val="both"/>
              <w:rPr>
                <w:ins w:id="1682" w:author="Trefilová Pavla" w:date="2018-08-29T12:07:00Z"/>
                <w:b/>
                <w:sz w:val="28"/>
              </w:rPr>
            </w:pPr>
            <w:ins w:id="1683" w:author="Trefilová Pavla" w:date="2018-08-29T12:07:00Z">
              <w:r>
                <w:lastRenderedPageBreak/>
                <w:br w:type="page"/>
              </w:r>
              <w:r>
                <w:rPr>
                  <w:b/>
                  <w:sz w:val="28"/>
                </w:rPr>
                <w:t>B-III – Charakteristika studijního předmětu</w:t>
              </w:r>
            </w:ins>
          </w:p>
        </w:tc>
      </w:tr>
      <w:tr w:rsidR="009276D6" w:rsidTr="00C35CA9">
        <w:trPr>
          <w:ins w:id="1684" w:author="Trefilová Pavla" w:date="2018-08-29T12:07:00Z"/>
        </w:trPr>
        <w:tc>
          <w:tcPr>
            <w:tcW w:w="3086" w:type="dxa"/>
            <w:tcBorders>
              <w:top w:val="double" w:sz="4" w:space="0" w:color="auto"/>
            </w:tcBorders>
            <w:shd w:val="clear" w:color="auto" w:fill="F7CAAC"/>
          </w:tcPr>
          <w:p w:rsidR="009276D6" w:rsidRDefault="009276D6" w:rsidP="00C35CA9">
            <w:pPr>
              <w:jc w:val="both"/>
              <w:rPr>
                <w:ins w:id="1685" w:author="Trefilová Pavla" w:date="2018-08-29T12:07:00Z"/>
                <w:b/>
              </w:rPr>
            </w:pPr>
            <w:ins w:id="1686" w:author="Trefilová Pavla" w:date="2018-08-29T12:07:00Z">
              <w:r>
                <w:rPr>
                  <w:b/>
                </w:rPr>
                <w:t>Název studijního předmětu</w:t>
              </w:r>
            </w:ins>
          </w:p>
        </w:tc>
        <w:tc>
          <w:tcPr>
            <w:tcW w:w="6769" w:type="dxa"/>
            <w:gridSpan w:val="7"/>
            <w:tcBorders>
              <w:top w:val="double" w:sz="4" w:space="0" w:color="auto"/>
            </w:tcBorders>
          </w:tcPr>
          <w:p w:rsidR="009276D6" w:rsidRDefault="009276D6" w:rsidP="00C35CA9">
            <w:pPr>
              <w:jc w:val="both"/>
              <w:rPr>
                <w:ins w:id="1687" w:author="Trefilová Pavla" w:date="2018-08-29T12:07:00Z"/>
              </w:rPr>
            </w:pPr>
            <w:ins w:id="1688" w:author="Trefilová Pavla" w:date="2018-08-29T12:07:00Z">
              <w:r>
                <w:t>Management kvality</w:t>
              </w:r>
            </w:ins>
          </w:p>
        </w:tc>
      </w:tr>
      <w:tr w:rsidR="009276D6" w:rsidTr="00C35CA9">
        <w:trPr>
          <w:ins w:id="1689" w:author="Trefilová Pavla" w:date="2018-08-29T12:07:00Z"/>
        </w:trPr>
        <w:tc>
          <w:tcPr>
            <w:tcW w:w="3086" w:type="dxa"/>
            <w:shd w:val="clear" w:color="auto" w:fill="F7CAAC"/>
          </w:tcPr>
          <w:p w:rsidR="009276D6" w:rsidRDefault="009276D6" w:rsidP="00C35CA9">
            <w:pPr>
              <w:jc w:val="both"/>
              <w:rPr>
                <w:ins w:id="1690" w:author="Trefilová Pavla" w:date="2018-08-29T12:07:00Z"/>
                <w:b/>
              </w:rPr>
            </w:pPr>
            <w:ins w:id="1691" w:author="Trefilová Pavla" w:date="2018-08-29T12:07:00Z">
              <w:r>
                <w:rPr>
                  <w:b/>
                </w:rPr>
                <w:t>Typ předmětu</w:t>
              </w:r>
            </w:ins>
          </w:p>
        </w:tc>
        <w:tc>
          <w:tcPr>
            <w:tcW w:w="3406" w:type="dxa"/>
            <w:gridSpan w:val="4"/>
          </w:tcPr>
          <w:p w:rsidR="009276D6" w:rsidRDefault="009276D6" w:rsidP="00C35CA9">
            <w:pPr>
              <w:jc w:val="both"/>
              <w:rPr>
                <w:ins w:id="1692" w:author="Trefilová Pavla" w:date="2018-08-29T12:07:00Z"/>
              </w:rPr>
            </w:pPr>
            <w:ins w:id="1693" w:author="Trefilová Pavla" w:date="2018-08-29T12:07:00Z">
              <w:r>
                <w:t>povinně volitelný „PV“</w:t>
              </w:r>
            </w:ins>
          </w:p>
        </w:tc>
        <w:tc>
          <w:tcPr>
            <w:tcW w:w="2695" w:type="dxa"/>
            <w:gridSpan w:val="2"/>
            <w:shd w:val="clear" w:color="auto" w:fill="F7CAAC"/>
          </w:tcPr>
          <w:p w:rsidR="009276D6" w:rsidRDefault="009276D6" w:rsidP="00C35CA9">
            <w:pPr>
              <w:jc w:val="both"/>
              <w:rPr>
                <w:ins w:id="1694" w:author="Trefilová Pavla" w:date="2018-08-29T12:07:00Z"/>
              </w:rPr>
            </w:pPr>
            <w:ins w:id="1695" w:author="Trefilová Pavla" w:date="2018-08-29T12:07:00Z">
              <w:r>
                <w:rPr>
                  <w:b/>
                </w:rPr>
                <w:t>doporučený ročník / semestr</w:t>
              </w:r>
            </w:ins>
          </w:p>
        </w:tc>
        <w:tc>
          <w:tcPr>
            <w:tcW w:w="668" w:type="dxa"/>
          </w:tcPr>
          <w:p w:rsidR="009276D6" w:rsidRDefault="009276D6" w:rsidP="00C35CA9">
            <w:pPr>
              <w:jc w:val="both"/>
              <w:rPr>
                <w:ins w:id="1696" w:author="Trefilová Pavla" w:date="2018-08-29T12:07:00Z"/>
              </w:rPr>
            </w:pPr>
            <w:ins w:id="1697" w:author="Trefilová Pavla" w:date="2018-08-29T12:07:00Z">
              <w:r>
                <w:t>2/L</w:t>
              </w:r>
            </w:ins>
          </w:p>
        </w:tc>
      </w:tr>
      <w:tr w:rsidR="009276D6" w:rsidTr="00C35CA9">
        <w:trPr>
          <w:ins w:id="1698" w:author="Trefilová Pavla" w:date="2018-08-29T12:07:00Z"/>
        </w:trPr>
        <w:tc>
          <w:tcPr>
            <w:tcW w:w="3086" w:type="dxa"/>
            <w:shd w:val="clear" w:color="auto" w:fill="F7CAAC"/>
          </w:tcPr>
          <w:p w:rsidR="009276D6" w:rsidRDefault="009276D6" w:rsidP="00C35CA9">
            <w:pPr>
              <w:jc w:val="both"/>
              <w:rPr>
                <w:ins w:id="1699" w:author="Trefilová Pavla" w:date="2018-08-29T12:07:00Z"/>
                <w:b/>
              </w:rPr>
            </w:pPr>
            <w:ins w:id="1700" w:author="Trefilová Pavla" w:date="2018-08-29T12:07:00Z">
              <w:r>
                <w:rPr>
                  <w:b/>
                </w:rPr>
                <w:t>Rozsah studijního předmětu</w:t>
              </w:r>
            </w:ins>
          </w:p>
        </w:tc>
        <w:tc>
          <w:tcPr>
            <w:tcW w:w="1701" w:type="dxa"/>
            <w:gridSpan w:val="2"/>
          </w:tcPr>
          <w:p w:rsidR="009276D6" w:rsidRDefault="009276D6" w:rsidP="00C35CA9">
            <w:pPr>
              <w:jc w:val="both"/>
              <w:rPr>
                <w:ins w:id="1701" w:author="Trefilová Pavla" w:date="2018-08-29T12:07:00Z"/>
              </w:rPr>
            </w:pPr>
            <w:ins w:id="1702" w:author="Trefilová Pavla" w:date="2018-08-29T12:07:00Z">
              <w:r>
                <w:t>15p</w:t>
              </w:r>
            </w:ins>
          </w:p>
        </w:tc>
        <w:tc>
          <w:tcPr>
            <w:tcW w:w="889" w:type="dxa"/>
            <w:shd w:val="clear" w:color="auto" w:fill="F7CAAC"/>
          </w:tcPr>
          <w:p w:rsidR="009276D6" w:rsidRDefault="009276D6" w:rsidP="00C35CA9">
            <w:pPr>
              <w:jc w:val="both"/>
              <w:rPr>
                <w:ins w:id="1703" w:author="Trefilová Pavla" w:date="2018-08-29T12:07:00Z"/>
                <w:b/>
              </w:rPr>
            </w:pPr>
            <w:ins w:id="1704" w:author="Trefilová Pavla" w:date="2018-08-29T12:07:00Z">
              <w:r>
                <w:rPr>
                  <w:b/>
                </w:rPr>
                <w:t xml:space="preserve">hod. </w:t>
              </w:r>
            </w:ins>
          </w:p>
        </w:tc>
        <w:tc>
          <w:tcPr>
            <w:tcW w:w="816" w:type="dxa"/>
          </w:tcPr>
          <w:p w:rsidR="009276D6" w:rsidRDefault="009276D6" w:rsidP="00C35CA9">
            <w:pPr>
              <w:jc w:val="both"/>
              <w:rPr>
                <w:ins w:id="1705" w:author="Trefilová Pavla" w:date="2018-08-29T12:07:00Z"/>
              </w:rPr>
            </w:pPr>
            <w:ins w:id="1706" w:author="Trefilová Pavla" w:date="2018-08-29T12:07:00Z">
              <w:r>
                <w:t>15</w:t>
              </w:r>
            </w:ins>
          </w:p>
        </w:tc>
        <w:tc>
          <w:tcPr>
            <w:tcW w:w="2156" w:type="dxa"/>
            <w:shd w:val="clear" w:color="auto" w:fill="F7CAAC"/>
          </w:tcPr>
          <w:p w:rsidR="009276D6" w:rsidRDefault="009276D6" w:rsidP="00C35CA9">
            <w:pPr>
              <w:jc w:val="both"/>
              <w:rPr>
                <w:ins w:id="1707" w:author="Trefilová Pavla" w:date="2018-08-29T12:07:00Z"/>
                <w:b/>
              </w:rPr>
            </w:pPr>
            <w:ins w:id="1708" w:author="Trefilová Pavla" w:date="2018-08-29T12:07:00Z">
              <w:r>
                <w:rPr>
                  <w:b/>
                </w:rPr>
                <w:t>kreditů</w:t>
              </w:r>
            </w:ins>
          </w:p>
        </w:tc>
        <w:tc>
          <w:tcPr>
            <w:tcW w:w="1207" w:type="dxa"/>
            <w:gridSpan w:val="2"/>
          </w:tcPr>
          <w:p w:rsidR="009276D6" w:rsidRDefault="009276D6" w:rsidP="00C35CA9">
            <w:pPr>
              <w:jc w:val="both"/>
              <w:rPr>
                <w:ins w:id="1709" w:author="Trefilová Pavla" w:date="2018-08-29T12:07:00Z"/>
              </w:rPr>
            </w:pPr>
          </w:p>
        </w:tc>
      </w:tr>
      <w:tr w:rsidR="009276D6" w:rsidTr="00C35CA9">
        <w:trPr>
          <w:ins w:id="1710" w:author="Trefilová Pavla" w:date="2018-08-29T12:07:00Z"/>
        </w:trPr>
        <w:tc>
          <w:tcPr>
            <w:tcW w:w="3086" w:type="dxa"/>
            <w:shd w:val="clear" w:color="auto" w:fill="F7CAAC"/>
          </w:tcPr>
          <w:p w:rsidR="009276D6" w:rsidRDefault="009276D6" w:rsidP="00C35CA9">
            <w:pPr>
              <w:jc w:val="both"/>
              <w:rPr>
                <w:ins w:id="1711" w:author="Trefilová Pavla" w:date="2018-08-29T12:07:00Z"/>
                <w:b/>
                <w:sz w:val="22"/>
              </w:rPr>
            </w:pPr>
            <w:ins w:id="1712" w:author="Trefilová Pavla" w:date="2018-08-29T12:07:00Z">
              <w:r>
                <w:rPr>
                  <w:b/>
                </w:rPr>
                <w:t>Prerekvizity, korekvizity, ekvivalence</w:t>
              </w:r>
            </w:ins>
          </w:p>
        </w:tc>
        <w:tc>
          <w:tcPr>
            <w:tcW w:w="6769" w:type="dxa"/>
            <w:gridSpan w:val="7"/>
          </w:tcPr>
          <w:p w:rsidR="009276D6" w:rsidRDefault="009276D6" w:rsidP="00C35CA9">
            <w:pPr>
              <w:jc w:val="both"/>
              <w:rPr>
                <w:ins w:id="1713" w:author="Trefilová Pavla" w:date="2018-08-29T12:07:00Z"/>
              </w:rPr>
            </w:pPr>
          </w:p>
        </w:tc>
      </w:tr>
      <w:tr w:rsidR="009276D6" w:rsidTr="00C35CA9">
        <w:trPr>
          <w:ins w:id="1714" w:author="Trefilová Pavla" w:date="2018-08-29T12:07:00Z"/>
        </w:trPr>
        <w:tc>
          <w:tcPr>
            <w:tcW w:w="3086" w:type="dxa"/>
            <w:shd w:val="clear" w:color="auto" w:fill="F7CAAC"/>
          </w:tcPr>
          <w:p w:rsidR="009276D6" w:rsidRDefault="009276D6" w:rsidP="00C35CA9">
            <w:pPr>
              <w:jc w:val="both"/>
              <w:rPr>
                <w:ins w:id="1715" w:author="Trefilová Pavla" w:date="2018-08-29T12:07:00Z"/>
                <w:b/>
              </w:rPr>
            </w:pPr>
            <w:ins w:id="1716" w:author="Trefilová Pavla" w:date="2018-08-29T12:07:00Z">
              <w:r>
                <w:rPr>
                  <w:b/>
                </w:rPr>
                <w:t>Způsob ověření studijních výsledků</w:t>
              </w:r>
            </w:ins>
          </w:p>
        </w:tc>
        <w:tc>
          <w:tcPr>
            <w:tcW w:w="3406" w:type="dxa"/>
            <w:gridSpan w:val="4"/>
          </w:tcPr>
          <w:p w:rsidR="009276D6" w:rsidRDefault="009276D6" w:rsidP="00C35CA9">
            <w:pPr>
              <w:jc w:val="both"/>
              <w:rPr>
                <w:ins w:id="1717" w:author="Trefilová Pavla" w:date="2018-08-29T12:07:00Z"/>
              </w:rPr>
            </w:pPr>
            <w:ins w:id="1718" w:author="Trefilová Pavla" w:date="2018-08-29T12:07:00Z">
              <w:r>
                <w:t>zkouška</w:t>
              </w:r>
            </w:ins>
          </w:p>
        </w:tc>
        <w:tc>
          <w:tcPr>
            <w:tcW w:w="2156" w:type="dxa"/>
            <w:shd w:val="clear" w:color="auto" w:fill="F7CAAC"/>
          </w:tcPr>
          <w:p w:rsidR="009276D6" w:rsidRDefault="009276D6" w:rsidP="00C35CA9">
            <w:pPr>
              <w:jc w:val="both"/>
              <w:rPr>
                <w:ins w:id="1719" w:author="Trefilová Pavla" w:date="2018-08-29T12:07:00Z"/>
                <w:b/>
              </w:rPr>
            </w:pPr>
            <w:ins w:id="1720" w:author="Trefilová Pavla" w:date="2018-08-29T12:07:00Z">
              <w:r>
                <w:rPr>
                  <w:b/>
                </w:rPr>
                <w:t>Forma výuky</w:t>
              </w:r>
            </w:ins>
          </w:p>
        </w:tc>
        <w:tc>
          <w:tcPr>
            <w:tcW w:w="1207" w:type="dxa"/>
            <w:gridSpan w:val="2"/>
          </w:tcPr>
          <w:p w:rsidR="009276D6" w:rsidRDefault="009276D6" w:rsidP="00C35CA9">
            <w:pPr>
              <w:jc w:val="both"/>
              <w:rPr>
                <w:ins w:id="1721" w:author="Trefilová Pavla" w:date="2018-08-29T12:07:00Z"/>
              </w:rPr>
            </w:pPr>
            <w:ins w:id="1722" w:author="Trefilová Pavla" w:date="2018-08-29T12:07:00Z">
              <w:r>
                <w:t>přednáška</w:t>
              </w:r>
            </w:ins>
          </w:p>
        </w:tc>
      </w:tr>
      <w:tr w:rsidR="009276D6" w:rsidTr="00C35CA9">
        <w:trPr>
          <w:ins w:id="1723" w:author="Trefilová Pavla" w:date="2018-08-29T12:07:00Z"/>
        </w:trPr>
        <w:tc>
          <w:tcPr>
            <w:tcW w:w="3086" w:type="dxa"/>
            <w:shd w:val="clear" w:color="auto" w:fill="F7CAAC"/>
          </w:tcPr>
          <w:p w:rsidR="009276D6" w:rsidRDefault="009276D6" w:rsidP="00C35CA9">
            <w:pPr>
              <w:jc w:val="both"/>
              <w:rPr>
                <w:ins w:id="1724" w:author="Trefilová Pavla" w:date="2018-08-29T12:07:00Z"/>
                <w:b/>
              </w:rPr>
            </w:pPr>
            <w:ins w:id="1725" w:author="Trefilová Pavla" w:date="2018-08-29T12:07:00Z">
              <w:r>
                <w:rPr>
                  <w:b/>
                </w:rPr>
                <w:t>Forma způsobu ověření studijních výsledků a další požadavky na studenta</w:t>
              </w:r>
            </w:ins>
          </w:p>
        </w:tc>
        <w:tc>
          <w:tcPr>
            <w:tcW w:w="6769" w:type="dxa"/>
            <w:gridSpan w:val="7"/>
            <w:tcBorders>
              <w:bottom w:val="nil"/>
            </w:tcBorders>
          </w:tcPr>
          <w:p w:rsidR="009276D6" w:rsidRDefault="009276D6" w:rsidP="00C35CA9">
            <w:pPr>
              <w:jc w:val="both"/>
              <w:rPr>
                <w:ins w:id="1726" w:author="Trefilová Pavla" w:date="2018-08-29T12:07:00Z"/>
              </w:rPr>
            </w:pPr>
            <w:ins w:id="1727" w:author="Trefilová Pavla" w:date="2018-08-29T12:07:00Z">
              <w:r>
                <w:t>Způsob ukončení předmětu: zkouška</w:t>
              </w:r>
            </w:ins>
          </w:p>
          <w:p w:rsidR="009276D6" w:rsidRDefault="009276D6" w:rsidP="00C35CA9">
            <w:pPr>
              <w:jc w:val="both"/>
              <w:rPr>
                <w:ins w:id="1728" w:author="Trefilová Pavla" w:date="2018-08-29T12:07:00Z"/>
              </w:rPr>
            </w:pPr>
            <w:ins w:id="1729" w:author="Trefilová Pavla" w:date="2018-08-29T12:07:00Z">
              <w:r>
                <w:t>Požadavky ke zkoušce: vypracování seminární práce a úspěšné obhájení.</w:t>
              </w:r>
            </w:ins>
          </w:p>
        </w:tc>
      </w:tr>
      <w:tr w:rsidR="009276D6" w:rsidTr="00C35CA9">
        <w:trPr>
          <w:trHeight w:val="56"/>
          <w:ins w:id="1730" w:author="Trefilová Pavla" w:date="2018-08-29T12:07:00Z"/>
        </w:trPr>
        <w:tc>
          <w:tcPr>
            <w:tcW w:w="9855" w:type="dxa"/>
            <w:gridSpan w:val="8"/>
            <w:tcBorders>
              <w:top w:val="nil"/>
            </w:tcBorders>
          </w:tcPr>
          <w:p w:rsidR="009276D6" w:rsidRDefault="009276D6" w:rsidP="00C35CA9">
            <w:pPr>
              <w:jc w:val="both"/>
              <w:rPr>
                <w:ins w:id="1731" w:author="Trefilová Pavla" w:date="2018-08-29T12:07:00Z"/>
              </w:rPr>
            </w:pPr>
          </w:p>
        </w:tc>
      </w:tr>
      <w:tr w:rsidR="009276D6" w:rsidTr="00C35CA9">
        <w:trPr>
          <w:trHeight w:val="197"/>
          <w:ins w:id="1732" w:author="Trefilová Pavla" w:date="2018-08-29T12:07:00Z"/>
        </w:trPr>
        <w:tc>
          <w:tcPr>
            <w:tcW w:w="3086" w:type="dxa"/>
            <w:tcBorders>
              <w:top w:val="nil"/>
            </w:tcBorders>
            <w:shd w:val="clear" w:color="auto" w:fill="F7CAAC"/>
          </w:tcPr>
          <w:p w:rsidR="009276D6" w:rsidRDefault="009276D6" w:rsidP="00C35CA9">
            <w:pPr>
              <w:jc w:val="both"/>
              <w:rPr>
                <w:ins w:id="1733" w:author="Trefilová Pavla" w:date="2018-08-29T12:07:00Z"/>
                <w:b/>
              </w:rPr>
            </w:pPr>
            <w:ins w:id="1734" w:author="Trefilová Pavla" w:date="2018-08-29T12:07:00Z">
              <w:r>
                <w:rPr>
                  <w:b/>
                </w:rPr>
                <w:t>Garant předmětu</w:t>
              </w:r>
            </w:ins>
          </w:p>
        </w:tc>
        <w:tc>
          <w:tcPr>
            <w:tcW w:w="6769" w:type="dxa"/>
            <w:gridSpan w:val="7"/>
            <w:tcBorders>
              <w:top w:val="nil"/>
            </w:tcBorders>
          </w:tcPr>
          <w:p w:rsidR="009276D6" w:rsidRDefault="009276D6" w:rsidP="00C35CA9">
            <w:pPr>
              <w:jc w:val="both"/>
              <w:rPr>
                <w:ins w:id="1735" w:author="Trefilová Pavla" w:date="2018-08-29T12:07:00Z"/>
              </w:rPr>
            </w:pPr>
            <w:ins w:id="1736" w:author="Trefilová Pavla" w:date="2018-08-29T12:07:00Z">
              <w:r>
                <w:t>doc. Ing. Petr Briš, CSc.</w:t>
              </w:r>
            </w:ins>
          </w:p>
        </w:tc>
      </w:tr>
      <w:tr w:rsidR="009276D6" w:rsidTr="00C35CA9">
        <w:trPr>
          <w:trHeight w:val="243"/>
          <w:ins w:id="1737" w:author="Trefilová Pavla" w:date="2018-08-29T12:07:00Z"/>
        </w:trPr>
        <w:tc>
          <w:tcPr>
            <w:tcW w:w="3086" w:type="dxa"/>
            <w:tcBorders>
              <w:top w:val="nil"/>
            </w:tcBorders>
            <w:shd w:val="clear" w:color="auto" w:fill="F7CAAC"/>
          </w:tcPr>
          <w:p w:rsidR="009276D6" w:rsidRDefault="009276D6" w:rsidP="00C35CA9">
            <w:pPr>
              <w:jc w:val="both"/>
              <w:rPr>
                <w:ins w:id="1738" w:author="Trefilová Pavla" w:date="2018-08-29T12:07:00Z"/>
                <w:b/>
              </w:rPr>
            </w:pPr>
            <w:ins w:id="1739" w:author="Trefilová Pavla" w:date="2018-08-29T12:07:00Z">
              <w:r>
                <w:rPr>
                  <w:b/>
                </w:rPr>
                <w:t>Zapojení garanta do výuky předmětu</w:t>
              </w:r>
            </w:ins>
          </w:p>
        </w:tc>
        <w:tc>
          <w:tcPr>
            <w:tcW w:w="6769" w:type="dxa"/>
            <w:gridSpan w:val="7"/>
            <w:tcBorders>
              <w:top w:val="nil"/>
            </w:tcBorders>
          </w:tcPr>
          <w:p w:rsidR="009276D6" w:rsidRDefault="009276D6" w:rsidP="00C35CA9">
            <w:pPr>
              <w:jc w:val="both"/>
              <w:rPr>
                <w:ins w:id="1740" w:author="Trefilová Pavla" w:date="2018-08-29T12:07:00Z"/>
              </w:rPr>
            </w:pPr>
            <w:ins w:id="1741" w:author="Trefilová Pavla" w:date="2018-08-29T12:07:00Z">
              <w:r w:rsidRPr="00496D22">
                <w:t xml:space="preserve">Garant se podílí na přednášení v rozsahu </w:t>
              </w:r>
              <w:r>
                <w:t>10</w:t>
              </w:r>
              <w:r w:rsidRPr="00496D22">
                <w:t xml:space="preserve">0 </w:t>
              </w:r>
              <w:r>
                <w:t>%.</w:t>
              </w:r>
            </w:ins>
          </w:p>
        </w:tc>
      </w:tr>
      <w:tr w:rsidR="009276D6" w:rsidTr="00C35CA9">
        <w:trPr>
          <w:ins w:id="1742" w:author="Trefilová Pavla" w:date="2018-08-29T12:07:00Z"/>
        </w:trPr>
        <w:tc>
          <w:tcPr>
            <w:tcW w:w="3086" w:type="dxa"/>
            <w:shd w:val="clear" w:color="auto" w:fill="F7CAAC"/>
          </w:tcPr>
          <w:p w:rsidR="009276D6" w:rsidRDefault="009276D6" w:rsidP="00C35CA9">
            <w:pPr>
              <w:jc w:val="both"/>
              <w:rPr>
                <w:ins w:id="1743" w:author="Trefilová Pavla" w:date="2018-08-29T12:07:00Z"/>
                <w:b/>
              </w:rPr>
            </w:pPr>
            <w:ins w:id="1744" w:author="Trefilová Pavla" w:date="2018-08-29T12:07:00Z">
              <w:r>
                <w:rPr>
                  <w:b/>
                </w:rPr>
                <w:t>Vyučující</w:t>
              </w:r>
            </w:ins>
          </w:p>
        </w:tc>
        <w:tc>
          <w:tcPr>
            <w:tcW w:w="6769" w:type="dxa"/>
            <w:gridSpan w:val="7"/>
            <w:tcBorders>
              <w:bottom w:val="nil"/>
            </w:tcBorders>
          </w:tcPr>
          <w:p w:rsidR="009276D6" w:rsidRDefault="009276D6" w:rsidP="00C35CA9">
            <w:pPr>
              <w:jc w:val="both"/>
              <w:rPr>
                <w:ins w:id="1745" w:author="Trefilová Pavla" w:date="2018-08-29T12:07:00Z"/>
              </w:rPr>
            </w:pPr>
            <w:ins w:id="1746" w:author="Trefilová Pavla" w:date="2018-08-29T12:07:00Z">
              <w:r>
                <w:t>doc. Ing. Petr Briš, CSc. – přednášky (100%)</w:t>
              </w:r>
            </w:ins>
          </w:p>
        </w:tc>
      </w:tr>
      <w:tr w:rsidR="009276D6" w:rsidTr="00C35CA9">
        <w:trPr>
          <w:trHeight w:val="56"/>
          <w:ins w:id="1747" w:author="Trefilová Pavla" w:date="2018-08-29T12:07:00Z"/>
        </w:trPr>
        <w:tc>
          <w:tcPr>
            <w:tcW w:w="9855" w:type="dxa"/>
            <w:gridSpan w:val="8"/>
            <w:tcBorders>
              <w:top w:val="nil"/>
            </w:tcBorders>
          </w:tcPr>
          <w:p w:rsidR="009276D6" w:rsidRDefault="009276D6" w:rsidP="00C35CA9">
            <w:pPr>
              <w:jc w:val="both"/>
              <w:rPr>
                <w:ins w:id="1748" w:author="Trefilová Pavla" w:date="2018-08-29T12:07:00Z"/>
              </w:rPr>
            </w:pPr>
          </w:p>
        </w:tc>
      </w:tr>
      <w:tr w:rsidR="009276D6" w:rsidTr="00C35CA9">
        <w:trPr>
          <w:ins w:id="1749" w:author="Trefilová Pavla" w:date="2018-08-29T12:07:00Z"/>
        </w:trPr>
        <w:tc>
          <w:tcPr>
            <w:tcW w:w="3086" w:type="dxa"/>
            <w:shd w:val="clear" w:color="auto" w:fill="F7CAAC"/>
          </w:tcPr>
          <w:p w:rsidR="009276D6" w:rsidRDefault="009276D6" w:rsidP="00C35CA9">
            <w:pPr>
              <w:jc w:val="both"/>
              <w:rPr>
                <w:ins w:id="1750" w:author="Trefilová Pavla" w:date="2018-08-29T12:07:00Z"/>
                <w:b/>
              </w:rPr>
            </w:pPr>
            <w:ins w:id="1751" w:author="Trefilová Pavla" w:date="2018-08-29T12:07:00Z">
              <w:r>
                <w:rPr>
                  <w:b/>
                </w:rPr>
                <w:t>Stručná anotace předmětu</w:t>
              </w:r>
            </w:ins>
          </w:p>
        </w:tc>
        <w:tc>
          <w:tcPr>
            <w:tcW w:w="6769" w:type="dxa"/>
            <w:gridSpan w:val="7"/>
            <w:tcBorders>
              <w:bottom w:val="nil"/>
            </w:tcBorders>
          </w:tcPr>
          <w:p w:rsidR="009276D6" w:rsidRDefault="009276D6" w:rsidP="00C35CA9">
            <w:pPr>
              <w:jc w:val="both"/>
              <w:rPr>
                <w:ins w:id="1752" w:author="Trefilová Pavla" w:date="2018-08-29T12:07:00Z"/>
              </w:rPr>
            </w:pPr>
          </w:p>
        </w:tc>
      </w:tr>
      <w:tr w:rsidR="009276D6" w:rsidTr="00C35CA9">
        <w:trPr>
          <w:trHeight w:val="3938"/>
          <w:ins w:id="1753" w:author="Trefilová Pavla" w:date="2018-08-29T12:07:00Z"/>
        </w:trPr>
        <w:tc>
          <w:tcPr>
            <w:tcW w:w="9855" w:type="dxa"/>
            <w:gridSpan w:val="8"/>
            <w:tcBorders>
              <w:top w:val="nil"/>
              <w:bottom w:val="single" w:sz="12" w:space="0" w:color="auto"/>
            </w:tcBorders>
          </w:tcPr>
          <w:p w:rsidR="0055112D" w:rsidRDefault="0055112D" w:rsidP="0055112D">
            <w:pPr>
              <w:pStyle w:val="Default"/>
              <w:jc w:val="both"/>
              <w:rPr>
                <w:ins w:id="1754" w:author="Trefilová Pavla" w:date="2018-08-29T14:34:00Z"/>
                <w:color w:val="auto"/>
                <w:sz w:val="20"/>
                <w:lang w:eastAsia="en-US"/>
              </w:rPr>
            </w:pPr>
            <w:ins w:id="1755" w:author="Trefilová Pavla" w:date="2018-08-29T14:34:00Z">
              <w:r>
                <w:rPr>
                  <w:color w:val="auto"/>
                  <w:sz w:val="20"/>
                  <w:lang w:eastAsia="en-US"/>
                </w:rPr>
                <w:t>Management kvality je především snaha o neustálé zlepšování procesů a potažmo i produktů, jehož výsledkem jsou efektivnější procesy a ve svém důsledku snížené náklady a zvýšená produktivita. Je to velmi široké téma zahrnující téměř všechny firemní procesy. Cílem předmětu bude shrnout tyto základní znalosti z oblasti Managementu kvality a navázat na ně pomocí progresivních metod, zejména využitím nástroje Lean Six Sigma, který je vnímán a uplatňován ve vyspělých výrobních i nevýrobních organizacích jako základní pilíř současných systémů managementu kvality. Studium se soustředí na kvalitu především z pohledu ekonomicko-manažerského.</w:t>
              </w:r>
            </w:ins>
          </w:p>
          <w:p w:rsidR="0055112D" w:rsidRDefault="0055112D" w:rsidP="0055112D">
            <w:pPr>
              <w:pStyle w:val="Default"/>
              <w:jc w:val="both"/>
              <w:rPr>
                <w:ins w:id="1756" w:author="Trefilová Pavla" w:date="2018-08-29T14:34:00Z"/>
                <w:color w:val="auto"/>
                <w:sz w:val="20"/>
                <w:lang w:eastAsia="en-US"/>
              </w:rPr>
            </w:pPr>
            <w:ins w:id="1757" w:author="Trefilová Pavla" w:date="2018-08-29T14:34:00Z">
              <w:r>
                <w:rPr>
                  <w:color w:val="auto"/>
                  <w:sz w:val="20"/>
                  <w:lang w:eastAsia="en-US"/>
                </w:rPr>
                <w:t xml:space="preserve">Obsah předmětu/témata: </w:t>
              </w:r>
            </w:ins>
          </w:p>
          <w:p w:rsidR="0055112D" w:rsidRDefault="0055112D">
            <w:pPr>
              <w:pStyle w:val="Default"/>
              <w:numPr>
                <w:ilvl w:val="0"/>
                <w:numId w:val="60"/>
              </w:numPr>
              <w:ind w:left="247" w:hanging="247"/>
              <w:jc w:val="both"/>
              <w:rPr>
                <w:ins w:id="1758" w:author="Trefilová Pavla" w:date="2018-08-29T14:34:00Z"/>
                <w:color w:val="auto"/>
                <w:sz w:val="20"/>
                <w:lang w:eastAsia="en-US"/>
              </w:rPr>
              <w:pPrChange w:id="1759" w:author="Trefilová Pavla" w:date="2018-09-04T07:52:00Z">
                <w:pPr>
                  <w:pStyle w:val="Default"/>
                  <w:jc w:val="both"/>
                </w:pPr>
              </w:pPrChange>
            </w:pPr>
            <w:ins w:id="1760" w:author="Trefilová Pavla" w:date="2018-08-29T14:34:00Z">
              <w:r>
                <w:rPr>
                  <w:color w:val="auto"/>
                  <w:sz w:val="20"/>
                  <w:lang w:eastAsia="en-US"/>
                </w:rPr>
                <w:t>Úvod do managementu kvality</w:t>
              </w:r>
            </w:ins>
          </w:p>
          <w:p w:rsidR="0055112D" w:rsidRDefault="0055112D">
            <w:pPr>
              <w:pStyle w:val="Default"/>
              <w:numPr>
                <w:ilvl w:val="0"/>
                <w:numId w:val="60"/>
              </w:numPr>
              <w:ind w:left="247" w:hanging="247"/>
              <w:jc w:val="both"/>
              <w:rPr>
                <w:ins w:id="1761" w:author="Trefilová Pavla" w:date="2018-08-29T14:34:00Z"/>
                <w:color w:val="auto"/>
                <w:sz w:val="20"/>
                <w:lang w:eastAsia="en-US"/>
              </w:rPr>
              <w:pPrChange w:id="1762" w:author="Trefilová Pavla" w:date="2018-09-04T07:52:00Z">
                <w:pPr>
                  <w:pStyle w:val="Default"/>
                  <w:jc w:val="both"/>
                </w:pPr>
              </w:pPrChange>
            </w:pPr>
            <w:ins w:id="1763" w:author="Trefilová Pavla" w:date="2018-08-29T14:34:00Z">
              <w:r>
                <w:rPr>
                  <w:color w:val="auto"/>
                  <w:sz w:val="20"/>
                  <w:lang w:eastAsia="en-US"/>
                </w:rPr>
                <w:t>Charakteristika procesního managementu</w:t>
              </w:r>
            </w:ins>
          </w:p>
          <w:p w:rsidR="0055112D" w:rsidRDefault="0055112D">
            <w:pPr>
              <w:pStyle w:val="Default"/>
              <w:numPr>
                <w:ilvl w:val="0"/>
                <w:numId w:val="60"/>
              </w:numPr>
              <w:ind w:left="247" w:hanging="247"/>
              <w:jc w:val="both"/>
              <w:rPr>
                <w:ins w:id="1764" w:author="Trefilová Pavla" w:date="2018-08-29T14:34:00Z"/>
                <w:color w:val="auto"/>
                <w:sz w:val="20"/>
                <w:lang w:eastAsia="en-US"/>
              </w:rPr>
              <w:pPrChange w:id="1765" w:author="Trefilová Pavla" w:date="2018-09-04T07:52:00Z">
                <w:pPr>
                  <w:pStyle w:val="Default"/>
                  <w:jc w:val="both"/>
                </w:pPr>
              </w:pPrChange>
            </w:pPr>
            <w:ins w:id="1766" w:author="Trefilová Pavla" w:date="2018-08-29T14:34:00Z">
              <w:r>
                <w:rPr>
                  <w:color w:val="auto"/>
                  <w:sz w:val="20"/>
                  <w:lang w:eastAsia="en-US"/>
                </w:rPr>
                <w:t>Zlepšování procesů</w:t>
              </w:r>
            </w:ins>
          </w:p>
          <w:p w:rsidR="0055112D" w:rsidRDefault="0055112D">
            <w:pPr>
              <w:pStyle w:val="Default"/>
              <w:numPr>
                <w:ilvl w:val="0"/>
                <w:numId w:val="60"/>
              </w:numPr>
              <w:ind w:left="247" w:hanging="247"/>
              <w:jc w:val="both"/>
              <w:rPr>
                <w:ins w:id="1767" w:author="Trefilová Pavla" w:date="2018-08-29T14:34:00Z"/>
                <w:color w:val="auto"/>
                <w:sz w:val="20"/>
                <w:lang w:eastAsia="en-US"/>
              </w:rPr>
              <w:pPrChange w:id="1768" w:author="Trefilová Pavla" w:date="2018-09-04T07:52:00Z">
                <w:pPr>
                  <w:pStyle w:val="Default"/>
                  <w:jc w:val="both"/>
                </w:pPr>
              </w:pPrChange>
            </w:pPr>
            <w:ins w:id="1769" w:author="Trefilová Pavla" w:date="2018-08-29T14:34:00Z">
              <w:r>
                <w:rPr>
                  <w:color w:val="auto"/>
                  <w:sz w:val="20"/>
                  <w:lang w:eastAsia="en-US"/>
                </w:rPr>
                <w:t>Management s uplatňováním Lean kultury.</w:t>
              </w:r>
            </w:ins>
          </w:p>
          <w:p w:rsidR="0055112D" w:rsidRDefault="0055112D">
            <w:pPr>
              <w:pStyle w:val="Default"/>
              <w:numPr>
                <w:ilvl w:val="0"/>
                <w:numId w:val="60"/>
              </w:numPr>
              <w:ind w:left="247" w:hanging="247"/>
              <w:jc w:val="both"/>
              <w:rPr>
                <w:ins w:id="1770" w:author="Trefilová Pavla" w:date="2018-08-29T14:34:00Z"/>
                <w:color w:val="auto"/>
                <w:sz w:val="20"/>
                <w:lang w:eastAsia="en-US"/>
              </w:rPr>
              <w:pPrChange w:id="1771" w:author="Trefilová Pavla" w:date="2018-09-04T07:52:00Z">
                <w:pPr>
                  <w:pStyle w:val="Default"/>
                  <w:jc w:val="both"/>
                </w:pPr>
              </w:pPrChange>
            </w:pPr>
            <w:ins w:id="1772" w:author="Trefilová Pavla" w:date="2018-08-29T14:34:00Z">
              <w:r>
                <w:rPr>
                  <w:color w:val="auto"/>
                  <w:sz w:val="20"/>
                  <w:lang w:eastAsia="en-US"/>
                </w:rPr>
                <w:t>Management s uplatňováním nástroje Six Sigma.</w:t>
              </w:r>
            </w:ins>
          </w:p>
          <w:p w:rsidR="0055112D" w:rsidRDefault="0055112D">
            <w:pPr>
              <w:pStyle w:val="Default"/>
              <w:numPr>
                <w:ilvl w:val="0"/>
                <w:numId w:val="60"/>
              </w:numPr>
              <w:ind w:left="247" w:hanging="247"/>
              <w:jc w:val="both"/>
              <w:rPr>
                <w:ins w:id="1773" w:author="Trefilová Pavla" w:date="2018-08-29T14:34:00Z"/>
                <w:color w:val="auto"/>
                <w:sz w:val="20"/>
                <w:lang w:eastAsia="en-US"/>
              </w:rPr>
              <w:pPrChange w:id="1774" w:author="Trefilová Pavla" w:date="2018-09-04T07:52:00Z">
                <w:pPr>
                  <w:pStyle w:val="Default"/>
                  <w:jc w:val="both"/>
                </w:pPr>
              </w:pPrChange>
            </w:pPr>
            <w:ins w:id="1775" w:author="Trefilová Pavla" w:date="2018-08-29T14:34:00Z">
              <w:r>
                <w:rPr>
                  <w:color w:val="auto"/>
                  <w:sz w:val="20"/>
                  <w:lang w:eastAsia="en-US"/>
                </w:rPr>
                <w:t>Management s uplatňováním nástroje Lean Six Sigma (LSS) - cyklus DMAIC</w:t>
              </w:r>
            </w:ins>
          </w:p>
          <w:p w:rsidR="0055112D" w:rsidRDefault="0055112D">
            <w:pPr>
              <w:pStyle w:val="Default"/>
              <w:numPr>
                <w:ilvl w:val="0"/>
                <w:numId w:val="60"/>
              </w:numPr>
              <w:ind w:left="247" w:hanging="247"/>
              <w:jc w:val="both"/>
              <w:rPr>
                <w:ins w:id="1776" w:author="Trefilová Pavla" w:date="2018-08-29T14:34:00Z"/>
                <w:color w:val="auto"/>
                <w:sz w:val="20"/>
                <w:lang w:eastAsia="en-US"/>
              </w:rPr>
              <w:pPrChange w:id="1777" w:author="Trefilová Pavla" w:date="2018-09-04T07:52:00Z">
                <w:pPr>
                  <w:pStyle w:val="Default"/>
                  <w:jc w:val="both"/>
                </w:pPr>
              </w:pPrChange>
            </w:pPr>
            <w:ins w:id="1778" w:author="Trefilová Pavla" w:date="2018-08-29T14:34:00Z">
              <w:r>
                <w:rPr>
                  <w:color w:val="auto"/>
                  <w:sz w:val="20"/>
                  <w:lang w:eastAsia="en-US"/>
                </w:rPr>
                <w:t>Fáze Definování problému (nebo možného zlepšení) v kontextu LSS</w:t>
              </w:r>
            </w:ins>
          </w:p>
          <w:p w:rsidR="0055112D" w:rsidRDefault="0055112D">
            <w:pPr>
              <w:pStyle w:val="Default"/>
              <w:numPr>
                <w:ilvl w:val="0"/>
                <w:numId w:val="60"/>
              </w:numPr>
              <w:ind w:left="247" w:hanging="247"/>
              <w:jc w:val="both"/>
              <w:rPr>
                <w:ins w:id="1779" w:author="Trefilová Pavla" w:date="2018-08-29T14:34:00Z"/>
                <w:color w:val="auto"/>
                <w:sz w:val="20"/>
                <w:lang w:eastAsia="en-US"/>
              </w:rPr>
              <w:pPrChange w:id="1780" w:author="Trefilová Pavla" w:date="2018-09-04T07:52:00Z">
                <w:pPr>
                  <w:pStyle w:val="Default"/>
                  <w:jc w:val="both"/>
                </w:pPr>
              </w:pPrChange>
            </w:pPr>
            <w:ins w:id="1781" w:author="Trefilová Pavla" w:date="2018-08-29T14:34:00Z">
              <w:r>
                <w:rPr>
                  <w:color w:val="auto"/>
                  <w:sz w:val="20"/>
                  <w:lang w:eastAsia="en-US"/>
                </w:rPr>
                <w:t>Fáze Měření v kontextu LSS</w:t>
              </w:r>
            </w:ins>
          </w:p>
          <w:p w:rsidR="0055112D" w:rsidRDefault="0055112D">
            <w:pPr>
              <w:pStyle w:val="Default"/>
              <w:numPr>
                <w:ilvl w:val="0"/>
                <w:numId w:val="60"/>
              </w:numPr>
              <w:ind w:left="247" w:hanging="247"/>
              <w:jc w:val="both"/>
              <w:rPr>
                <w:ins w:id="1782" w:author="Trefilová Pavla" w:date="2018-08-29T14:34:00Z"/>
                <w:color w:val="auto"/>
                <w:sz w:val="20"/>
                <w:lang w:eastAsia="en-US"/>
              </w:rPr>
              <w:pPrChange w:id="1783" w:author="Trefilová Pavla" w:date="2018-09-04T07:52:00Z">
                <w:pPr>
                  <w:pStyle w:val="Default"/>
                  <w:jc w:val="both"/>
                </w:pPr>
              </w:pPrChange>
            </w:pPr>
            <w:ins w:id="1784" w:author="Trefilová Pavla" w:date="2018-08-29T14:34:00Z">
              <w:r>
                <w:rPr>
                  <w:color w:val="auto"/>
                  <w:sz w:val="20"/>
                  <w:lang w:eastAsia="en-US"/>
                </w:rPr>
                <w:t>Fáze Analýza v kontextu LSS</w:t>
              </w:r>
            </w:ins>
          </w:p>
          <w:p w:rsidR="0055112D" w:rsidRDefault="0055112D">
            <w:pPr>
              <w:pStyle w:val="Default"/>
              <w:numPr>
                <w:ilvl w:val="0"/>
                <w:numId w:val="60"/>
              </w:numPr>
              <w:ind w:left="247" w:hanging="247"/>
              <w:jc w:val="both"/>
              <w:rPr>
                <w:ins w:id="1785" w:author="Trefilová Pavla" w:date="2018-08-29T14:34:00Z"/>
                <w:color w:val="auto"/>
                <w:sz w:val="20"/>
                <w:lang w:eastAsia="en-US"/>
              </w:rPr>
              <w:pPrChange w:id="1786" w:author="Trefilová Pavla" w:date="2018-09-04T07:52:00Z">
                <w:pPr>
                  <w:pStyle w:val="Default"/>
                  <w:jc w:val="both"/>
                </w:pPr>
              </w:pPrChange>
            </w:pPr>
            <w:ins w:id="1787" w:author="Trefilová Pavla" w:date="2018-08-29T14:34:00Z">
              <w:r>
                <w:rPr>
                  <w:color w:val="auto"/>
                  <w:sz w:val="20"/>
                  <w:lang w:eastAsia="en-US"/>
                </w:rPr>
                <w:t>Fáze Zlepšování v kontextu LSS</w:t>
              </w:r>
            </w:ins>
          </w:p>
          <w:p w:rsidR="0055112D" w:rsidRDefault="0055112D">
            <w:pPr>
              <w:pStyle w:val="Default"/>
              <w:numPr>
                <w:ilvl w:val="0"/>
                <w:numId w:val="60"/>
              </w:numPr>
              <w:ind w:left="247" w:hanging="247"/>
              <w:jc w:val="both"/>
              <w:rPr>
                <w:ins w:id="1788" w:author="Trefilová Pavla" w:date="2018-08-29T14:34:00Z"/>
                <w:color w:val="auto"/>
                <w:sz w:val="20"/>
                <w:lang w:eastAsia="en-US"/>
              </w:rPr>
              <w:pPrChange w:id="1789" w:author="Trefilová Pavla" w:date="2018-09-04T07:52:00Z">
                <w:pPr>
                  <w:pStyle w:val="Default"/>
                  <w:jc w:val="both"/>
                </w:pPr>
              </w:pPrChange>
            </w:pPr>
            <w:ins w:id="1790" w:author="Trefilová Pavla" w:date="2018-08-29T14:34:00Z">
              <w:r>
                <w:rPr>
                  <w:color w:val="auto"/>
                  <w:sz w:val="20"/>
                  <w:lang w:eastAsia="en-US"/>
                </w:rPr>
                <w:t>Fáze Managementu v kontextu LSS</w:t>
              </w:r>
            </w:ins>
          </w:p>
          <w:p w:rsidR="0055112D" w:rsidRDefault="0055112D">
            <w:pPr>
              <w:pStyle w:val="Default"/>
              <w:numPr>
                <w:ilvl w:val="0"/>
                <w:numId w:val="60"/>
              </w:numPr>
              <w:ind w:left="247" w:hanging="247"/>
              <w:jc w:val="both"/>
              <w:rPr>
                <w:ins w:id="1791" w:author="Trefilová Pavla" w:date="2018-08-29T14:34:00Z"/>
                <w:color w:val="auto"/>
                <w:sz w:val="20"/>
                <w:lang w:eastAsia="en-US"/>
              </w:rPr>
              <w:pPrChange w:id="1792" w:author="Trefilová Pavla" w:date="2018-09-04T07:52:00Z">
                <w:pPr>
                  <w:pStyle w:val="Default"/>
                  <w:jc w:val="both"/>
                </w:pPr>
              </w:pPrChange>
            </w:pPr>
            <w:ins w:id="1793" w:author="Trefilová Pavla" w:date="2018-08-29T14:34:00Z">
              <w:r>
                <w:rPr>
                  <w:color w:val="auto"/>
                  <w:sz w:val="20"/>
                  <w:lang w:eastAsia="en-US"/>
                </w:rPr>
                <w:t>Ekonomika kvalitního managementu</w:t>
              </w:r>
            </w:ins>
          </w:p>
          <w:p w:rsidR="009276D6" w:rsidRPr="00C109A7" w:rsidRDefault="0055112D">
            <w:pPr>
              <w:pStyle w:val="Default"/>
              <w:numPr>
                <w:ilvl w:val="0"/>
                <w:numId w:val="60"/>
              </w:numPr>
              <w:ind w:left="247" w:hanging="247"/>
              <w:jc w:val="both"/>
              <w:rPr>
                <w:ins w:id="1794" w:author="Trefilová Pavla" w:date="2018-08-29T12:07:00Z"/>
                <w:color w:val="auto"/>
                <w:sz w:val="20"/>
                <w:lang w:eastAsia="en-US"/>
              </w:rPr>
              <w:pPrChange w:id="1795" w:author="Trefilová Pavla" w:date="2018-09-04T07:52:00Z">
                <w:pPr>
                  <w:pStyle w:val="Default"/>
                  <w:numPr>
                    <w:numId w:val="7"/>
                  </w:numPr>
                  <w:ind w:left="322" w:hanging="284"/>
                  <w:jc w:val="both"/>
                </w:pPr>
              </w:pPrChange>
            </w:pPr>
            <w:ins w:id="1796" w:author="Trefilová Pavla" w:date="2018-08-29T14:34:00Z">
              <w:r>
                <w:rPr>
                  <w:color w:val="auto"/>
                  <w:sz w:val="20"/>
                  <w:lang w:eastAsia="en-US"/>
                </w:rPr>
                <w:t>Integrované systémy managementu</w:t>
              </w:r>
            </w:ins>
          </w:p>
        </w:tc>
      </w:tr>
      <w:tr w:rsidR="009276D6" w:rsidTr="00C35CA9">
        <w:trPr>
          <w:trHeight w:val="265"/>
          <w:ins w:id="1797" w:author="Trefilová Pavla" w:date="2018-08-29T12:07:00Z"/>
        </w:trPr>
        <w:tc>
          <w:tcPr>
            <w:tcW w:w="3653" w:type="dxa"/>
            <w:gridSpan w:val="2"/>
            <w:tcBorders>
              <w:top w:val="nil"/>
            </w:tcBorders>
            <w:shd w:val="clear" w:color="auto" w:fill="F7CAAC"/>
          </w:tcPr>
          <w:p w:rsidR="009276D6" w:rsidRDefault="009276D6" w:rsidP="00C35CA9">
            <w:pPr>
              <w:jc w:val="both"/>
              <w:rPr>
                <w:ins w:id="1798" w:author="Trefilová Pavla" w:date="2018-08-29T12:07:00Z"/>
              </w:rPr>
            </w:pPr>
            <w:ins w:id="1799" w:author="Trefilová Pavla" w:date="2018-08-29T12:07:00Z">
              <w:r>
                <w:rPr>
                  <w:b/>
                </w:rPr>
                <w:t>Studijní literatura a studijní pomůcky</w:t>
              </w:r>
            </w:ins>
          </w:p>
        </w:tc>
        <w:tc>
          <w:tcPr>
            <w:tcW w:w="6202" w:type="dxa"/>
            <w:gridSpan w:val="6"/>
            <w:tcBorders>
              <w:top w:val="nil"/>
              <w:bottom w:val="nil"/>
            </w:tcBorders>
          </w:tcPr>
          <w:p w:rsidR="009276D6" w:rsidRPr="002658B2" w:rsidRDefault="009276D6" w:rsidP="00C35CA9">
            <w:pPr>
              <w:jc w:val="both"/>
              <w:rPr>
                <w:ins w:id="1800" w:author="Trefilová Pavla" w:date="2018-08-29T12:07:00Z"/>
                <w:b/>
              </w:rPr>
            </w:pPr>
          </w:p>
        </w:tc>
      </w:tr>
      <w:tr w:rsidR="009276D6" w:rsidTr="00C35CA9">
        <w:trPr>
          <w:trHeight w:val="978"/>
          <w:ins w:id="1801" w:author="Trefilová Pavla" w:date="2018-08-29T12:07:00Z"/>
        </w:trPr>
        <w:tc>
          <w:tcPr>
            <w:tcW w:w="9855" w:type="dxa"/>
            <w:gridSpan w:val="8"/>
            <w:tcBorders>
              <w:top w:val="nil"/>
            </w:tcBorders>
          </w:tcPr>
          <w:p w:rsidR="00592A51" w:rsidRDefault="00592A51" w:rsidP="00592A51">
            <w:pPr>
              <w:pStyle w:val="Default"/>
              <w:jc w:val="both"/>
              <w:rPr>
                <w:ins w:id="1802" w:author="Michal Pilík" w:date="2018-08-30T16:42:00Z"/>
                <w:b/>
                <w:color w:val="auto"/>
                <w:sz w:val="20"/>
                <w:lang w:eastAsia="en-US"/>
              </w:rPr>
            </w:pPr>
            <w:ins w:id="1803" w:author="Michal Pilík" w:date="2018-08-30T16:42:00Z">
              <w:r w:rsidRPr="00C109A7">
                <w:rPr>
                  <w:b/>
                  <w:color w:val="auto"/>
                  <w:sz w:val="20"/>
                  <w:lang w:eastAsia="en-US"/>
                </w:rPr>
                <w:t>Povinná literatura</w:t>
              </w:r>
            </w:ins>
          </w:p>
          <w:p w:rsidR="00540599" w:rsidRPr="00A90FFC" w:rsidRDefault="00540599" w:rsidP="00540599">
            <w:pPr>
              <w:pStyle w:val="Default"/>
              <w:jc w:val="both"/>
              <w:rPr>
                <w:ins w:id="1804" w:author="Trefilová Pavla" w:date="2018-09-04T07:52:00Z"/>
                <w:sz w:val="20"/>
                <w:szCs w:val="20"/>
              </w:rPr>
            </w:pPr>
            <w:ins w:id="1805" w:author="Trefilová Pavla" w:date="2018-09-04T07:52:00Z">
              <w:r w:rsidRPr="00A90FFC">
                <w:rPr>
                  <w:sz w:val="20"/>
                  <w:szCs w:val="20"/>
                </w:rPr>
                <w:t xml:space="preserve">COCHRAN, C. </w:t>
              </w:r>
              <w:r w:rsidRPr="00A90FFC">
                <w:rPr>
                  <w:i/>
                  <w:iCs/>
                  <w:sz w:val="20"/>
                  <w:szCs w:val="20"/>
                </w:rPr>
                <w:t>ISO 9001:2015: in plain English</w:t>
              </w:r>
              <w:r w:rsidRPr="00A90FFC">
                <w:rPr>
                  <w:sz w:val="20"/>
                  <w:szCs w:val="20"/>
                </w:rPr>
                <w:t>. Chico: Paton Professional, 2015, 267 s. ISBN 978-1-932828-72-6.</w:t>
              </w:r>
            </w:ins>
          </w:p>
          <w:p w:rsidR="00540599" w:rsidRPr="00E82BF9" w:rsidRDefault="00540599" w:rsidP="00540599">
            <w:pPr>
              <w:pStyle w:val="Default"/>
              <w:jc w:val="both"/>
              <w:rPr>
                <w:ins w:id="1806" w:author="Trefilová Pavla" w:date="2018-09-04T07:52:00Z"/>
                <w:b/>
                <w:color w:val="auto"/>
                <w:sz w:val="20"/>
                <w:szCs w:val="20"/>
                <w:lang w:eastAsia="en-US"/>
              </w:rPr>
            </w:pPr>
            <w:ins w:id="1807" w:author="Trefilová Pavla" w:date="2018-09-04T07:52:00Z">
              <w:r w:rsidRPr="00A90FFC">
                <w:rPr>
                  <w:i/>
                  <w:iCs/>
                  <w:sz w:val="20"/>
                  <w:szCs w:val="20"/>
                </w:rPr>
                <w:t>EFQM framework for sustainability</w:t>
              </w:r>
              <w:r>
                <w:rPr>
                  <w:sz w:val="20"/>
                  <w:szCs w:val="20"/>
                </w:rPr>
                <w:t>. Brussels: EFQM, 2</w:t>
              </w:r>
              <w:r w:rsidRPr="00A90FFC">
                <w:rPr>
                  <w:sz w:val="20"/>
                  <w:szCs w:val="20"/>
                </w:rPr>
                <w:t>015, 32 s. ISBN 978-90-5236-790-3.</w:t>
              </w:r>
            </w:ins>
          </w:p>
          <w:p w:rsidR="00592A51" w:rsidRPr="00A90FFC" w:rsidRDefault="00592A51" w:rsidP="00592A51">
            <w:pPr>
              <w:pStyle w:val="Default"/>
              <w:jc w:val="both"/>
              <w:rPr>
                <w:ins w:id="1808" w:author="Michal Pilík" w:date="2018-08-30T16:42:00Z"/>
                <w:sz w:val="20"/>
                <w:szCs w:val="20"/>
              </w:rPr>
            </w:pPr>
            <w:ins w:id="1809" w:author="Michal Pilík" w:date="2018-08-30T16:42:00Z">
              <w:r w:rsidRPr="00A90FFC">
                <w:rPr>
                  <w:sz w:val="20"/>
                  <w:szCs w:val="20"/>
                </w:rPr>
                <w:t xml:space="preserve">KENDALL, K., BODINSON G. </w:t>
              </w:r>
              <w:r w:rsidRPr="00A90FFC">
                <w:rPr>
                  <w:i/>
                  <w:iCs/>
                  <w:sz w:val="20"/>
                  <w:szCs w:val="20"/>
                </w:rPr>
                <w:t>Leading the Malcolm Baldrige way</w:t>
              </w:r>
              <w:r w:rsidRPr="00A90FFC">
                <w:rPr>
                  <w:sz w:val="20"/>
                  <w:szCs w:val="20"/>
                </w:rPr>
                <w:t xml:space="preserve">. New York: McGraw-Hill Education, </w:t>
              </w:r>
              <w:del w:id="1810" w:author="Trefilová Pavla" w:date="2018-09-04T07:52:00Z">
                <w:r w:rsidRPr="00A90FFC" w:rsidDel="00540599">
                  <w:rPr>
                    <w:sz w:val="20"/>
                    <w:szCs w:val="20"/>
                  </w:rPr>
                  <w:delText>[</w:delText>
                </w:r>
              </w:del>
              <w:r w:rsidRPr="00A90FFC">
                <w:rPr>
                  <w:sz w:val="20"/>
                  <w:szCs w:val="20"/>
                </w:rPr>
                <w:t>2017</w:t>
              </w:r>
              <w:del w:id="1811" w:author="Trefilová Pavla" w:date="2018-09-04T07:52:00Z">
                <w:r w:rsidRPr="00A90FFC" w:rsidDel="00540599">
                  <w:rPr>
                    <w:sz w:val="20"/>
                    <w:szCs w:val="20"/>
                  </w:rPr>
                  <w:delText>]</w:delText>
                </w:r>
              </w:del>
              <w:r w:rsidRPr="00A90FFC">
                <w:rPr>
                  <w:sz w:val="20"/>
                  <w:szCs w:val="20"/>
                </w:rPr>
                <w:t>,</w:t>
              </w:r>
              <w:del w:id="1812" w:author="Trefilová Pavla" w:date="2018-09-04T07:52:00Z">
                <w:r w:rsidRPr="00A90FFC" w:rsidDel="00540599">
                  <w:rPr>
                    <w:sz w:val="20"/>
                    <w:szCs w:val="20"/>
                  </w:rPr>
                  <w:delText xml:space="preserve"> x,</w:delText>
                </w:r>
              </w:del>
              <w:r w:rsidRPr="00A90FFC">
                <w:rPr>
                  <w:sz w:val="20"/>
                  <w:szCs w:val="20"/>
                </w:rPr>
                <w:t xml:space="preserve"> 228</w:t>
              </w:r>
            </w:ins>
            <w:ins w:id="1813" w:author="Trefilová Pavla" w:date="2018-09-04T07:52:00Z">
              <w:r w:rsidR="00540599">
                <w:rPr>
                  <w:sz w:val="20"/>
                  <w:szCs w:val="20"/>
                </w:rPr>
                <w:t xml:space="preserve"> s</w:t>
              </w:r>
            </w:ins>
            <w:ins w:id="1814" w:author="Michal Pilík" w:date="2018-08-30T16:42:00Z">
              <w:r w:rsidRPr="00A90FFC">
                <w:rPr>
                  <w:sz w:val="20"/>
                  <w:szCs w:val="20"/>
                </w:rPr>
                <w:t>. ISBN 978-1-259-58866-2.</w:t>
              </w:r>
            </w:ins>
          </w:p>
          <w:p w:rsidR="00592A51" w:rsidRPr="00A90FFC" w:rsidDel="00540599" w:rsidRDefault="00592A51" w:rsidP="00592A51">
            <w:pPr>
              <w:pStyle w:val="Default"/>
              <w:jc w:val="both"/>
              <w:rPr>
                <w:ins w:id="1815" w:author="Michal Pilík" w:date="2018-08-30T16:42:00Z"/>
                <w:del w:id="1816" w:author="Trefilová Pavla" w:date="2018-09-04T07:52:00Z"/>
                <w:sz w:val="20"/>
                <w:szCs w:val="20"/>
              </w:rPr>
            </w:pPr>
            <w:ins w:id="1817" w:author="Michal Pilík" w:date="2018-08-30T16:42:00Z">
              <w:del w:id="1818" w:author="Trefilová Pavla" w:date="2018-09-04T07:52:00Z">
                <w:r w:rsidRPr="00A90FFC" w:rsidDel="00540599">
                  <w:rPr>
                    <w:sz w:val="20"/>
                    <w:szCs w:val="20"/>
                  </w:rPr>
                  <w:delText xml:space="preserve">COCHRAN, C. </w:delText>
                </w:r>
                <w:r w:rsidRPr="00A90FFC" w:rsidDel="00540599">
                  <w:rPr>
                    <w:i/>
                    <w:iCs/>
                    <w:sz w:val="20"/>
                    <w:szCs w:val="20"/>
                  </w:rPr>
                  <w:delText>ISO 9001:2015: in plain English</w:delText>
                </w:r>
                <w:r w:rsidRPr="00A90FFC" w:rsidDel="00540599">
                  <w:rPr>
                    <w:sz w:val="20"/>
                    <w:szCs w:val="20"/>
                  </w:rPr>
                  <w:delText>. Chico: Paton Professional, [2015], 267 s. ISBN 978-1-932828-72-6.</w:delText>
                </w:r>
              </w:del>
            </w:ins>
          </w:p>
          <w:p w:rsidR="00592A51" w:rsidRPr="00E82BF9" w:rsidDel="00540599" w:rsidRDefault="00592A51" w:rsidP="00592A51">
            <w:pPr>
              <w:pStyle w:val="Default"/>
              <w:jc w:val="both"/>
              <w:rPr>
                <w:ins w:id="1819" w:author="Michal Pilík" w:date="2018-08-30T16:42:00Z"/>
                <w:del w:id="1820" w:author="Trefilová Pavla" w:date="2018-09-04T07:52:00Z"/>
                <w:b/>
                <w:color w:val="auto"/>
                <w:sz w:val="20"/>
                <w:szCs w:val="20"/>
                <w:lang w:eastAsia="en-US"/>
              </w:rPr>
            </w:pPr>
            <w:ins w:id="1821" w:author="Michal Pilík" w:date="2018-08-30T16:42:00Z">
              <w:del w:id="1822" w:author="Trefilová Pavla" w:date="2018-09-04T07:52:00Z">
                <w:r w:rsidRPr="00A90FFC" w:rsidDel="00540599">
                  <w:rPr>
                    <w:i/>
                    <w:iCs/>
                    <w:sz w:val="20"/>
                    <w:szCs w:val="20"/>
                  </w:rPr>
                  <w:delText>EFQM framework for sustainability</w:delText>
                </w:r>
                <w:r w:rsidRPr="00A90FFC" w:rsidDel="00540599">
                  <w:rPr>
                    <w:sz w:val="20"/>
                    <w:szCs w:val="20"/>
                  </w:rPr>
                  <w:delText>. Brussels: EFQM, [2015], 32 s. ISBN 978-90-5236-790-3.</w:delText>
                </w:r>
              </w:del>
            </w:ins>
          </w:p>
          <w:p w:rsidR="00592A51" w:rsidRDefault="00592A51" w:rsidP="00592A51">
            <w:pPr>
              <w:pStyle w:val="Default"/>
              <w:jc w:val="both"/>
              <w:rPr>
                <w:ins w:id="1823" w:author="Michal Pilík" w:date="2018-08-30T16:42:00Z"/>
                <w:b/>
                <w:color w:val="auto"/>
                <w:sz w:val="20"/>
                <w:lang w:eastAsia="en-US"/>
              </w:rPr>
            </w:pPr>
            <w:ins w:id="1824" w:author="Michal Pilík" w:date="2018-08-30T16:42:00Z">
              <w:r w:rsidRPr="00C109A7">
                <w:rPr>
                  <w:b/>
                  <w:color w:val="auto"/>
                  <w:sz w:val="20"/>
                  <w:lang w:eastAsia="en-US"/>
                </w:rPr>
                <w:t>Doporučená literatura</w:t>
              </w:r>
            </w:ins>
          </w:p>
          <w:p w:rsidR="00592A51" w:rsidRPr="00C109A7" w:rsidRDefault="00592A51" w:rsidP="00592A51">
            <w:pPr>
              <w:jc w:val="both"/>
              <w:rPr>
                <w:ins w:id="1825" w:author="Michal Pilík" w:date="2018-08-30T16:42:00Z"/>
                <w:szCs w:val="24"/>
              </w:rPr>
            </w:pPr>
            <w:ins w:id="1826" w:author="Michal Pilík" w:date="2018-08-30T16:42:00Z">
              <w:r w:rsidRPr="00C109A7">
                <w:rPr>
                  <w:szCs w:val="24"/>
                </w:rPr>
                <w:t xml:space="preserve">BRIŠ, P. </w:t>
              </w:r>
              <w:r w:rsidRPr="00C109A7">
                <w:rPr>
                  <w:i/>
                  <w:szCs w:val="24"/>
                </w:rPr>
                <w:t>Management kvality.</w:t>
              </w:r>
              <w:r w:rsidRPr="00C109A7">
                <w:rPr>
                  <w:szCs w:val="24"/>
                </w:rPr>
                <w:t xml:space="preserve"> 2. vyd. Zlín: Univerzita Tomáše Bati ve Zlíně,</w:t>
              </w:r>
              <w:r>
                <w:rPr>
                  <w:szCs w:val="24"/>
                </w:rPr>
                <w:t xml:space="preserve"> 2001,</w:t>
              </w:r>
              <w:r w:rsidRPr="00C109A7">
                <w:rPr>
                  <w:szCs w:val="24"/>
                </w:rPr>
                <w:t xml:space="preserve"> 208 s. ISBN 978-80-7318-912-9.</w:t>
              </w:r>
            </w:ins>
          </w:p>
          <w:p w:rsidR="00592A51" w:rsidRPr="00A90FFC" w:rsidDel="00540599" w:rsidRDefault="00592A51" w:rsidP="00592A51">
            <w:pPr>
              <w:jc w:val="both"/>
              <w:rPr>
                <w:ins w:id="1827" w:author="Michal Pilík" w:date="2018-08-30T16:42:00Z"/>
                <w:del w:id="1828" w:author="Trefilová Pavla" w:date="2018-09-04T07:53:00Z"/>
              </w:rPr>
            </w:pPr>
            <w:ins w:id="1829" w:author="Michal Pilík" w:date="2018-08-30T16:42:00Z">
              <w:del w:id="1830" w:author="Trefilová Pavla" w:date="2018-09-04T07:53:00Z">
                <w:r w:rsidRPr="00C109A7" w:rsidDel="00540599">
                  <w:rPr>
                    <w:szCs w:val="24"/>
                  </w:rPr>
                  <w:delText xml:space="preserve">TÖPFER, A. </w:delText>
                </w:r>
                <w:r w:rsidRPr="00C109A7" w:rsidDel="00540599">
                  <w:rPr>
                    <w:i/>
                    <w:szCs w:val="24"/>
                  </w:rPr>
                  <w:delText>Six Sigma: Koncepce a příklady pro řízení bez chyb</w:delText>
                </w:r>
                <w:r w:rsidRPr="00C109A7" w:rsidDel="00540599">
                  <w:rPr>
                    <w:szCs w:val="24"/>
                  </w:rPr>
                  <w:delText>. Brno: Computer Press</w:delText>
                </w:r>
                <w:r w:rsidDel="00540599">
                  <w:rPr>
                    <w:szCs w:val="24"/>
                  </w:rPr>
                  <w:delText>, 2008, 508 s. ISBN 978-80-251-1766-8</w:delText>
                </w:r>
              </w:del>
            </w:ins>
          </w:p>
          <w:p w:rsidR="00592A51" w:rsidRPr="00C109A7" w:rsidRDefault="00592A51" w:rsidP="00592A51">
            <w:pPr>
              <w:jc w:val="both"/>
              <w:rPr>
                <w:ins w:id="1831" w:author="Michal Pilík" w:date="2018-08-30T16:42:00Z"/>
                <w:szCs w:val="24"/>
              </w:rPr>
            </w:pPr>
            <w:ins w:id="1832" w:author="Michal Pilík" w:date="2018-08-30T16:42:00Z">
              <w:r w:rsidRPr="00C109A7">
                <w:rPr>
                  <w:szCs w:val="24"/>
                </w:rPr>
                <w:t xml:space="preserve">ČSN EN ISO 9000 Systémy managementu jakosti - Základy, zásady, slovník.   </w:t>
              </w:r>
            </w:ins>
          </w:p>
          <w:p w:rsidR="00592A51" w:rsidRPr="00C109A7" w:rsidRDefault="00592A51" w:rsidP="00592A51">
            <w:pPr>
              <w:jc w:val="both"/>
              <w:rPr>
                <w:ins w:id="1833" w:author="Michal Pilík" w:date="2018-08-30T16:42:00Z"/>
                <w:szCs w:val="24"/>
              </w:rPr>
            </w:pPr>
            <w:ins w:id="1834" w:author="Michal Pilík" w:date="2018-08-30T16:42:00Z">
              <w:r w:rsidRPr="00C109A7">
                <w:rPr>
                  <w:szCs w:val="24"/>
                </w:rPr>
                <w:t xml:space="preserve">ČSN EN ISO 9001 Systémy managementu jakosti - Požadavky.  </w:t>
              </w:r>
            </w:ins>
          </w:p>
          <w:p w:rsidR="00592A51" w:rsidRPr="00C109A7" w:rsidRDefault="00592A51" w:rsidP="00592A51">
            <w:pPr>
              <w:jc w:val="both"/>
              <w:rPr>
                <w:ins w:id="1835" w:author="Michal Pilík" w:date="2018-08-30T16:42:00Z"/>
                <w:szCs w:val="24"/>
              </w:rPr>
            </w:pPr>
            <w:ins w:id="1836" w:author="Michal Pilík" w:date="2018-08-30T16:42:00Z">
              <w:r w:rsidRPr="00C109A7">
                <w:rPr>
                  <w:szCs w:val="24"/>
                </w:rPr>
                <w:t xml:space="preserve">ČSN EN ISO 9004 Systémy managementu jakosti - Směrnice pro zlepšování výkonnosti.  </w:t>
              </w:r>
            </w:ins>
          </w:p>
          <w:p w:rsidR="00540599" w:rsidRPr="00C109A7" w:rsidRDefault="00540599" w:rsidP="00540599">
            <w:pPr>
              <w:jc w:val="both"/>
              <w:rPr>
                <w:ins w:id="1837" w:author="Trefilová Pavla" w:date="2018-09-04T07:53:00Z"/>
                <w:szCs w:val="24"/>
              </w:rPr>
            </w:pPr>
            <w:ins w:id="1838" w:author="Trefilová Pavla" w:date="2018-09-04T07:53:00Z">
              <w:r>
                <w:rPr>
                  <w:szCs w:val="24"/>
                </w:rPr>
                <w:t>KAMAL, O.</w:t>
              </w:r>
              <w:r w:rsidRPr="00C109A7">
                <w:rPr>
                  <w:szCs w:val="24"/>
                </w:rPr>
                <w:t xml:space="preserve"> </w:t>
              </w:r>
              <w:r w:rsidRPr="00785258">
                <w:rPr>
                  <w:i/>
                  <w:szCs w:val="24"/>
                </w:rPr>
                <w:t>The Holistic Egyptian Quality Management Approach "HEQMA.".</w:t>
              </w:r>
              <w:r w:rsidRPr="00C109A7">
                <w:rPr>
                  <w:szCs w:val="24"/>
                </w:rPr>
                <w:t xml:space="preserve"> Newcastle upon Tyne: Cambridge Scholars Publishing</w:t>
              </w:r>
              <w:r>
                <w:rPr>
                  <w:szCs w:val="24"/>
                </w:rPr>
                <w:t>, 2013, 117 s</w:t>
              </w:r>
              <w:r w:rsidRPr="00C109A7">
                <w:rPr>
                  <w:szCs w:val="24"/>
                </w:rPr>
                <w:t>.</w:t>
              </w:r>
              <w:r>
                <w:rPr>
                  <w:szCs w:val="24"/>
                </w:rPr>
                <w:t xml:space="preserve"> ISBN 978-1-4438-4668-4.</w:t>
              </w:r>
            </w:ins>
          </w:p>
          <w:p w:rsidR="00540599" w:rsidRPr="00C109A7" w:rsidRDefault="00540599" w:rsidP="00540599">
            <w:pPr>
              <w:jc w:val="both"/>
              <w:rPr>
                <w:ins w:id="1839" w:author="Trefilová Pavla" w:date="2018-09-04T07:53:00Z"/>
                <w:szCs w:val="24"/>
              </w:rPr>
            </w:pPr>
            <w:ins w:id="1840" w:author="Trefilová Pavla" w:date="2018-09-04T07:53:00Z">
              <w:r w:rsidRPr="00C109A7">
                <w:rPr>
                  <w:szCs w:val="24"/>
                </w:rPr>
                <w:t xml:space="preserve">KENNEY, CH. </w:t>
              </w:r>
              <w:r w:rsidRPr="00785258">
                <w:rPr>
                  <w:i/>
                  <w:szCs w:val="24"/>
                </w:rPr>
                <w:t>The Best Practice: how the New Quality Movement is Transforming</w:t>
              </w:r>
              <w:r w:rsidRPr="00C109A7">
                <w:rPr>
                  <w:szCs w:val="24"/>
                </w:rPr>
                <w:t>.</w:t>
              </w:r>
              <w:r>
                <w:rPr>
                  <w:szCs w:val="24"/>
                </w:rPr>
                <w:t xml:space="preserve"> New York:</w:t>
              </w:r>
              <w:r w:rsidRPr="00C109A7">
                <w:rPr>
                  <w:szCs w:val="24"/>
                </w:rPr>
                <w:t xml:space="preserve"> Public</w:t>
              </w:r>
              <w:r>
                <w:rPr>
                  <w:szCs w:val="24"/>
                </w:rPr>
                <w:t xml:space="preserve"> </w:t>
              </w:r>
              <w:r w:rsidRPr="00C109A7">
                <w:rPr>
                  <w:szCs w:val="24"/>
                </w:rPr>
                <w:t>Affairs,</w:t>
              </w:r>
              <w:r>
                <w:rPr>
                  <w:szCs w:val="24"/>
                </w:rPr>
                <w:t xml:space="preserve"> 2008, 315 s.</w:t>
              </w:r>
              <w:r w:rsidRPr="00C109A7">
                <w:rPr>
                  <w:szCs w:val="24"/>
                </w:rPr>
                <w:t xml:space="preserve"> ISBN </w:t>
              </w:r>
              <w:r>
                <w:rPr>
                  <w:szCs w:val="24"/>
                </w:rPr>
                <w:t>978-</w:t>
              </w:r>
              <w:r w:rsidRPr="00C109A7">
                <w:rPr>
                  <w:szCs w:val="24"/>
                </w:rPr>
                <w:t>1</w:t>
              </w:r>
              <w:r>
                <w:rPr>
                  <w:szCs w:val="24"/>
                </w:rPr>
                <w:t>-</w:t>
              </w:r>
              <w:r w:rsidRPr="00C109A7">
                <w:rPr>
                  <w:szCs w:val="24"/>
                </w:rPr>
                <w:t>58648</w:t>
              </w:r>
              <w:r>
                <w:rPr>
                  <w:szCs w:val="24"/>
                </w:rPr>
                <w:t>-797-3.</w:t>
              </w:r>
            </w:ins>
          </w:p>
          <w:p w:rsidR="00540599" w:rsidRDefault="00540599" w:rsidP="00540599">
            <w:pPr>
              <w:jc w:val="both"/>
              <w:rPr>
                <w:ins w:id="1841" w:author="Trefilová Pavla" w:date="2018-09-04T07:53:00Z"/>
                <w:szCs w:val="24"/>
              </w:rPr>
            </w:pPr>
            <w:ins w:id="1842" w:author="Trefilová Pavla" w:date="2018-09-04T07:53:00Z">
              <w:r w:rsidRPr="00C109A7">
                <w:t xml:space="preserve">KOŠTURIAK, J. Vlastní </w:t>
              </w:r>
              <w:r w:rsidRPr="00AD44D5">
                <w:rPr>
                  <w:i/>
                </w:rPr>
                <w:t>cestou: jak v podnikání rozvíjet výkonnost, výjimečnost a vášeň.</w:t>
              </w:r>
              <w:r>
                <w:t xml:space="preserve"> Praha: PeopleComm, 2016, 275 s. ISBN 978-80-87917-21-3.</w:t>
              </w:r>
              <w:r>
                <w:rPr>
                  <w:szCs w:val="24"/>
                </w:rPr>
                <w:t xml:space="preserve"> </w:t>
              </w:r>
            </w:ins>
          </w:p>
          <w:p w:rsidR="00592A51" w:rsidRPr="00C109A7" w:rsidDel="00540599" w:rsidRDefault="00592A51" w:rsidP="00592A51">
            <w:pPr>
              <w:jc w:val="both"/>
              <w:rPr>
                <w:ins w:id="1843" w:author="Michal Pilík" w:date="2018-08-30T16:42:00Z"/>
                <w:del w:id="1844" w:author="Trefilová Pavla" w:date="2018-09-04T07:53:00Z"/>
                <w:szCs w:val="24"/>
              </w:rPr>
            </w:pPr>
            <w:ins w:id="1845" w:author="Michal Pilík" w:date="2018-08-30T16:42:00Z">
              <w:del w:id="1846" w:author="Trefilová Pavla" w:date="2018-09-04T07:53:00Z">
                <w:r w:rsidRPr="00C109A7" w:rsidDel="00540599">
                  <w:rPr>
                    <w:szCs w:val="24"/>
                  </w:rPr>
                  <w:delText xml:space="preserve">PETŘÍKOVÁ, R. </w:delText>
                </w:r>
                <w:r w:rsidRPr="00C109A7" w:rsidDel="00540599">
                  <w:rPr>
                    <w:i/>
                    <w:szCs w:val="24"/>
                  </w:rPr>
                  <w:delText>Lidé - zdroj kvality, znalostí a podnikových výkonů : (znalostní dimenze jakosti).</w:delText>
                </w:r>
                <w:r w:rsidRPr="00C109A7" w:rsidDel="00540599">
                  <w:rPr>
                    <w:szCs w:val="24"/>
                  </w:rPr>
                  <w:delText xml:space="preserve"> Ostrava: Dům techniky,</w:delText>
                </w:r>
                <w:r w:rsidDel="00540599">
                  <w:rPr>
                    <w:szCs w:val="24"/>
                  </w:rPr>
                  <w:delText xml:space="preserve"> 2002, 241 s</w:delText>
                </w:r>
                <w:r w:rsidRPr="00C109A7" w:rsidDel="00540599">
                  <w:rPr>
                    <w:szCs w:val="24"/>
                  </w:rPr>
                  <w:delText xml:space="preserve">. ISBN 8002014901. </w:delText>
                </w:r>
              </w:del>
            </w:ins>
          </w:p>
          <w:p w:rsidR="00592A51" w:rsidRPr="00C109A7" w:rsidRDefault="00592A51" w:rsidP="00592A51">
            <w:pPr>
              <w:jc w:val="both"/>
              <w:rPr>
                <w:ins w:id="1847" w:author="Michal Pilík" w:date="2018-08-30T16:42:00Z"/>
                <w:szCs w:val="24"/>
              </w:rPr>
            </w:pPr>
            <w:ins w:id="1848" w:author="Michal Pilík" w:date="2018-08-30T16:42:00Z">
              <w:r w:rsidRPr="00C109A7">
                <w:rPr>
                  <w:szCs w:val="24"/>
                </w:rPr>
                <w:t xml:space="preserve">NENADÁL, J. </w:t>
              </w:r>
              <w:r w:rsidRPr="00C109A7">
                <w:rPr>
                  <w:i/>
                  <w:szCs w:val="24"/>
                </w:rPr>
                <w:t>Integrovaný systém řízení: Praktická příručka pro managery jakosti, ekology a bezpečnostní techniky</w:t>
              </w:r>
              <w:r w:rsidRPr="00C109A7">
                <w:rPr>
                  <w:szCs w:val="24"/>
                </w:rPr>
                <w:t>. Praha: Dashöfer</w:t>
              </w:r>
              <w:r>
                <w:rPr>
                  <w:szCs w:val="24"/>
                </w:rPr>
                <w:t>, 2005. ISBN 8086897028</w:t>
              </w:r>
              <w:r w:rsidRPr="00C109A7">
                <w:rPr>
                  <w:szCs w:val="24"/>
                </w:rPr>
                <w:t xml:space="preserve">. </w:t>
              </w:r>
            </w:ins>
          </w:p>
          <w:p w:rsidR="00592A51" w:rsidRPr="00C109A7" w:rsidRDefault="00592A51" w:rsidP="00592A51">
            <w:pPr>
              <w:jc w:val="both"/>
              <w:rPr>
                <w:ins w:id="1849" w:author="Michal Pilík" w:date="2018-08-30T16:42:00Z"/>
                <w:szCs w:val="24"/>
              </w:rPr>
            </w:pPr>
            <w:ins w:id="1850" w:author="Michal Pilík" w:date="2018-08-30T16:42:00Z">
              <w:r w:rsidRPr="00C109A7">
                <w:rPr>
                  <w:szCs w:val="24"/>
                </w:rPr>
                <w:t xml:space="preserve">NENADÁL, J. </w:t>
              </w:r>
              <w:r w:rsidRPr="00785258">
                <w:rPr>
                  <w:i/>
                  <w:szCs w:val="24"/>
                </w:rPr>
                <w:t>Moderní management jakosti: principy, postupy, metody</w:t>
              </w:r>
              <w:r w:rsidRPr="00C109A7">
                <w:rPr>
                  <w:szCs w:val="24"/>
                </w:rPr>
                <w:t>. Praha: Management Press</w:t>
              </w:r>
              <w:r>
                <w:rPr>
                  <w:szCs w:val="24"/>
                </w:rPr>
                <w:t>, 2008, 377 s</w:t>
              </w:r>
              <w:r w:rsidRPr="00C109A7">
                <w:rPr>
                  <w:szCs w:val="24"/>
                </w:rPr>
                <w:t>.</w:t>
              </w:r>
              <w:r>
                <w:rPr>
                  <w:szCs w:val="24"/>
                </w:rPr>
                <w:t xml:space="preserve"> ISBN 978-80-2761-186-7.</w:t>
              </w:r>
            </w:ins>
          </w:p>
          <w:p w:rsidR="00540599" w:rsidRPr="00C109A7" w:rsidRDefault="00540599" w:rsidP="00540599">
            <w:pPr>
              <w:jc w:val="both"/>
              <w:rPr>
                <w:ins w:id="1851" w:author="Trefilová Pavla" w:date="2018-09-04T07:53:00Z"/>
                <w:szCs w:val="24"/>
              </w:rPr>
            </w:pPr>
            <w:ins w:id="1852" w:author="Trefilová Pavla" w:date="2018-09-04T07:53:00Z">
              <w:r w:rsidRPr="00C109A7">
                <w:rPr>
                  <w:szCs w:val="24"/>
                </w:rPr>
                <w:lastRenderedPageBreak/>
                <w:t xml:space="preserve">OAKLAND, </w:t>
              </w:r>
              <w:r>
                <w:rPr>
                  <w:szCs w:val="24"/>
                </w:rPr>
                <w:t>J. S.</w:t>
              </w:r>
              <w:r w:rsidRPr="00C109A7">
                <w:rPr>
                  <w:szCs w:val="24"/>
                </w:rPr>
                <w:t>, MORRIS, P</w:t>
              </w:r>
              <w:r>
                <w:rPr>
                  <w:szCs w:val="24"/>
                </w:rPr>
                <w:t>.</w:t>
              </w:r>
              <w:r w:rsidRPr="00C109A7">
                <w:rPr>
                  <w:szCs w:val="24"/>
                </w:rPr>
                <w:t xml:space="preserve"> </w:t>
              </w:r>
              <w:r w:rsidRPr="00785258">
                <w:rPr>
                  <w:i/>
                  <w:szCs w:val="24"/>
                </w:rPr>
                <w:t>Total Quality Management: A pictorial guide for managers.</w:t>
              </w:r>
              <w:r w:rsidRPr="00C109A7">
                <w:rPr>
                  <w:szCs w:val="24"/>
                </w:rPr>
                <w:t xml:space="preserve"> London: Routledge</w:t>
              </w:r>
              <w:r>
                <w:rPr>
                  <w:szCs w:val="24"/>
                </w:rPr>
                <w:t>, 2013, 96 s. ISBN 978-1-13601-722-3</w:t>
              </w:r>
              <w:r w:rsidRPr="00C109A7">
                <w:rPr>
                  <w:szCs w:val="24"/>
                </w:rPr>
                <w:t>.</w:t>
              </w:r>
            </w:ins>
          </w:p>
          <w:p w:rsidR="00540599" w:rsidRPr="00C109A7" w:rsidRDefault="00540599" w:rsidP="00540599">
            <w:pPr>
              <w:jc w:val="both"/>
              <w:rPr>
                <w:ins w:id="1853" w:author="Trefilová Pavla" w:date="2018-09-04T07:53:00Z"/>
                <w:szCs w:val="24"/>
              </w:rPr>
            </w:pPr>
            <w:ins w:id="1854" w:author="Trefilová Pavla" w:date="2018-09-04T07:53:00Z">
              <w:r w:rsidRPr="00C109A7">
                <w:rPr>
                  <w:szCs w:val="24"/>
                </w:rPr>
                <w:t xml:space="preserve">OAKLAND, J. S. </w:t>
              </w:r>
              <w:r w:rsidRPr="00785258">
                <w:rPr>
                  <w:i/>
                  <w:szCs w:val="24"/>
                </w:rPr>
                <w:t>Total quality management and operational excellence: text with cases.</w:t>
              </w:r>
              <w:r w:rsidRPr="00C109A7">
                <w:rPr>
                  <w:szCs w:val="24"/>
                </w:rPr>
                <w:t xml:space="preserve"> </w:t>
              </w:r>
              <w:r>
                <w:rPr>
                  <w:szCs w:val="24"/>
                </w:rPr>
                <w:t xml:space="preserve">4th edition. </w:t>
              </w:r>
              <w:r w:rsidRPr="00C109A7">
                <w:rPr>
                  <w:szCs w:val="24"/>
                </w:rPr>
                <w:t>London: Ro</w:t>
              </w:r>
              <w:r>
                <w:rPr>
                  <w:szCs w:val="24"/>
                </w:rPr>
                <w:t>utledge, 2014, 530 s. ISBN 978-0-415-63549-3.</w:t>
              </w:r>
            </w:ins>
          </w:p>
          <w:p w:rsidR="00540599" w:rsidRPr="00C109A7" w:rsidRDefault="00540599" w:rsidP="00540599">
            <w:pPr>
              <w:jc w:val="both"/>
              <w:rPr>
                <w:ins w:id="1855" w:author="Trefilová Pavla" w:date="2018-09-04T07:53:00Z"/>
                <w:szCs w:val="24"/>
              </w:rPr>
            </w:pPr>
            <w:ins w:id="1856" w:author="Trefilová Pavla" w:date="2018-09-04T07:53:00Z">
              <w:r w:rsidRPr="00C109A7">
                <w:rPr>
                  <w:szCs w:val="24"/>
                </w:rPr>
                <w:t xml:space="preserve">PETŘÍKOVÁ, R. </w:t>
              </w:r>
              <w:r w:rsidRPr="00C109A7">
                <w:rPr>
                  <w:i/>
                  <w:szCs w:val="24"/>
                </w:rPr>
                <w:t>Lidé - zdroj kvality, znalostí a podnikových výkonů : (znalostní dimenze jakosti).</w:t>
              </w:r>
              <w:r w:rsidRPr="00C109A7">
                <w:rPr>
                  <w:szCs w:val="24"/>
                </w:rPr>
                <w:t xml:space="preserve"> Ostrava: Dům techniky,</w:t>
              </w:r>
              <w:r>
                <w:rPr>
                  <w:szCs w:val="24"/>
                </w:rPr>
                <w:t xml:space="preserve"> 2002, 241 s</w:t>
              </w:r>
              <w:r w:rsidRPr="00C109A7">
                <w:rPr>
                  <w:szCs w:val="24"/>
                </w:rPr>
                <w:t xml:space="preserve">. ISBN 8002014901. </w:t>
              </w:r>
            </w:ins>
          </w:p>
          <w:p w:rsidR="00592A51" w:rsidRPr="00C109A7" w:rsidDel="00540599" w:rsidRDefault="00592A51" w:rsidP="00592A51">
            <w:pPr>
              <w:jc w:val="both"/>
              <w:rPr>
                <w:ins w:id="1857" w:author="Michal Pilík" w:date="2018-08-30T16:42:00Z"/>
                <w:del w:id="1858" w:author="Trefilová Pavla" w:date="2018-09-04T07:53:00Z"/>
                <w:szCs w:val="24"/>
              </w:rPr>
            </w:pPr>
            <w:ins w:id="1859" w:author="Michal Pilík" w:date="2018-08-30T16:42:00Z">
              <w:del w:id="1860" w:author="Trefilová Pavla" w:date="2018-09-04T07:53:00Z">
                <w:r w:rsidRPr="00C109A7" w:rsidDel="00540599">
                  <w:rPr>
                    <w:szCs w:val="24"/>
                  </w:rPr>
                  <w:delText xml:space="preserve">KENNEY, CH. </w:delText>
                </w:r>
                <w:r w:rsidRPr="00785258" w:rsidDel="00540599">
                  <w:rPr>
                    <w:i/>
                    <w:szCs w:val="24"/>
                  </w:rPr>
                  <w:delText>The Best Practice: how the New Quality Movement is Transforming</w:delText>
                </w:r>
                <w:r w:rsidRPr="00C109A7" w:rsidDel="00540599">
                  <w:rPr>
                    <w:szCs w:val="24"/>
                  </w:rPr>
                  <w:delText>.</w:delText>
                </w:r>
                <w:r w:rsidDel="00540599">
                  <w:rPr>
                    <w:szCs w:val="24"/>
                  </w:rPr>
                  <w:delText xml:space="preserve"> New York:</w:delText>
                </w:r>
                <w:r w:rsidRPr="00C109A7" w:rsidDel="00540599">
                  <w:rPr>
                    <w:szCs w:val="24"/>
                  </w:rPr>
                  <w:delText xml:space="preserve"> Public</w:delText>
                </w:r>
                <w:r w:rsidDel="00540599">
                  <w:rPr>
                    <w:szCs w:val="24"/>
                  </w:rPr>
                  <w:delText xml:space="preserve"> </w:delText>
                </w:r>
                <w:r w:rsidRPr="00C109A7" w:rsidDel="00540599">
                  <w:rPr>
                    <w:szCs w:val="24"/>
                  </w:rPr>
                  <w:delText>Affairs,</w:delText>
                </w:r>
                <w:r w:rsidDel="00540599">
                  <w:rPr>
                    <w:szCs w:val="24"/>
                  </w:rPr>
                  <w:delText xml:space="preserve"> 2008, 315 s.</w:delText>
                </w:r>
                <w:r w:rsidRPr="00C109A7" w:rsidDel="00540599">
                  <w:rPr>
                    <w:szCs w:val="24"/>
                  </w:rPr>
                  <w:delText xml:space="preserve"> ISBN </w:delText>
                </w:r>
                <w:r w:rsidDel="00540599">
                  <w:rPr>
                    <w:szCs w:val="24"/>
                  </w:rPr>
                  <w:delText>978-</w:delText>
                </w:r>
                <w:r w:rsidRPr="00C109A7" w:rsidDel="00540599">
                  <w:rPr>
                    <w:szCs w:val="24"/>
                  </w:rPr>
                  <w:delText>1</w:delText>
                </w:r>
                <w:r w:rsidDel="00540599">
                  <w:rPr>
                    <w:szCs w:val="24"/>
                  </w:rPr>
                  <w:delText>-</w:delText>
                </w:r>
                <w:r w:rsidRPr="00C109A7" w:rsidDel="00540599">
                  <w:rPr>
                    <w:szCs w:val="24"/>
                  </w:rPr>
                  <w:delText>58648</w:delText>
                </w:r>
                <w:r w:rsidDel="00540599">
                  <w:rPr>
                    <w:szCs w:val="24"/>
                  </w:rPr>
                  <w:delText>-797-3.</w:delText>
                </w:r>
              </w:del>
            </w:ins>
          </w:p>
          <w:p w:rsidR="00592A51" w:rsidRPr="00C109A7" w:rsidDel="00540599" w:rsidRDefault="00592A51" w:rsidP="00592A51">
            <w:pPr>
              <w:jc w:val="both"/>
              <w:rPr>
                <w:ins w:id="1861" w:author="Michal Pilík" w:date="2018-08-30T16:42:00Z"/>
                <w:del w:id="1862" w:author="Trefilová Pavla" w:date="2018-09-04T07:53:00Z"/>
                <w:szCs w:val="24"/>
              </w:rPr>
            </w:pPr>
            <w:ins w:id="1863" w:author="Michal Pilík" w:date="2018-08-30T16:42:00Z">
              <w:del w:id="1864" w:author="Trefilová Pavla" w:date="2018-09-04T07:53:00Z">
                <w:r w:rsidRPr="00C109A7" w:rsidDel="00540599">
                  <w:rPr>
                    <w:szCs w:val="24"/>
                  </w:rPr>
                  <w:delText xml:space="preserve">OAKLAND, </w:delText>
                </w:r>
                <w:r w:rsidDel="00540599">
                  <w:rPr>
                    <w:szCs w:val="24"/>
                  </w:rPr>
                  <w:delText>J. S.</w:delText>
                </w:r>
                <w:r w:rsidRPr="00C109A7" w:rsidDel="00540599">
                  <w:rPr>
                    <w:szCs w:val="24"/>
                  </w:rPr>
                  <w:delText>, MORRIS, P</w:delText>
                </w:r>
                <w:r w:rsidDel="00540599">
                  <w:rPr>
                    <w:szCs w:val="24"/>
                  </w:rPr>
                  <w:delText>.</w:delText>
                </w:r>
                <w:r w:rsidRPr="00C109A7" w:rsidDel="00540599">
                  <w:rPr>
                    <w:szCs w:val="24"/>
                  </w:rPr>
                  <w:delText xml:space="preserve"> </w:delText>
                </w:r>
                <w:r w:rsidRPr="00785258" w:rsidDel="00540599">
                  <w:rPr>
                    <w:i/>
                    <w:szCs w:val="24"/>
                  </w:rPr>
                  <w:delText>Total Quality Management: A pictorial guide for managers.</w:delText>
                </w:r>
                <w:r w:rsidRPr="00C109A7" w:rsidDel="00540599">
                  <w:rPr>
                    <w:szCs w:val="24"/>
                  </w:rPr>
                  <w:delText xml:space="preserve"> London: Routledge</w:delText>
                </w:r>
                <w:r w:rsidDel="00540599">
                  <w:rPr>
                    <w:szCs w:val="24"/>
                  </w:rPr>
                  <w:delText>, 2013, 96 s. ISBN 978-1-13601-722-3</w:delText>
                </w:r>
                <w:r w:rsidRPr="00C109A7" w:rsidDel="00540599">
                  <w:rPr>
                    <w:szCs w:val="24"/>
                  </w:rPr>
                  <w:delText>.</w:delText>
                </w:r>
              </w:del>
            </w:ins>
          </w:p>
          <w:p w:rsidR="00592A51" w:rsidRPr="00C109A7" w:rsidDel="00540599" w:rsidRDefault="00592A51" w:rsidP="00592A51">
            <w:pPr>
              <w:jc w:val="both"/>
              <w:rPr>
                <w:ins w:id="1865" w:author="Michal Pilík" w:date="2018-08-30T16:42:00Z"/>
                <w:del w:id="1866" w:author="Trefilová Pavla" w:date="2018-09-04T07:53:00Z"/>
                <w:szCs w:val="24"/>
              </w:rPr>
            </w:pPr>
            <w:ins w:id="1867" w:author="Michal Pilík" w:date="2018-08-30T16:42:00Z">
              <w:del w:id="1868" w:author="Trefilová Pavla" w:date="2018-09-04T07:53:00Z">
                <w:r w:rsidRPr="00C109A7" w:rsidDel="00540599">
                  <w:rPr>
                    <w:szCs w:val="24"/>
                  </w:rPr>
                  <w:delText xml:space="preserve">OAKLAND, J. S. </w:delText>
                </w:r>
                <w:r w:rsidRPr="00785258" w:rsidDel="00540599">
                  <w:rPr>
                    <w:i/>
                    <w:szCs w:val="24"/>
                  </w:rPr>
                  <w:delText>Total quality management and operational excellence: text with cases.</w:delText>
                </w:r>
                <w:r w:rsidRPr="00C109A7" w:rsidDel="00540599">
                  <w:rPr>
                    <w:szCs w:val="24"/>
                  </w:rPr>
                  <w:delText xml:space="preserve"> </w:delText>
                </w:r>
                <w:r w:rsidDel="00540599">
                  <w:rPr>
                    <w:szCs w:val="24"/>
                  </w:rPr>
                  <w:delText xml:space="preserve">4th edition. </w:delText>
                </w:r>
                <w:r w:rsidRPr="00C109A7" w:rsidDel="00540599">
                  <w:rPr>
                    <w:szCs w:val="24"/>
                  </w:rPr>
                  <w:delText>London: Ro</w:delText>
                </w:r>
                <w:r w:rsidDel="00540599">
                  <w:rPr>
                    <w:szCs w:val="24"/>
                  </w:rPr>
                  <w:delText>utledge, 2014, 530 s. ISBN 978-0-415-63549-3.</w:delText>
                </w:r>
              </w:del>
            </w:ins>
          </w:p>
          <w:p w:rsidR="00592A51" w:rsidRPr="00C109A7" w:rsidDel="00540599" w:rsidRDefault="00592A51" w:rsidP="00592A51">
            <w:pPr>
              <w:jc w:val="both"/>
              <w:rPr>
                <w:ins w:id="1869" w:author="Michal Pilík" w:date="2018-08-30T16:42:00Z"/>
                <w:del w:id="1870" w:author="Trefilová Pavla" w:date="2018-09-04T07:53:00Z"/>
                <w:szCs w:val="24"/>
              </w:rPr>
            </w:pPr>
            <w:ins w:id="1871" w:author="Michal Pilík" w:date="2018-08-30T16:42:00Z">
              <w:del w:id="1872" w:author="Trefilová Pavla" w:date="2018-09-04T07:53:00Z">
                <w:r w:rsidDel="00540599">
                  <w:rPr>
                    <w:szCs w:val="24"/>
                  </w:rPr>
                  <w:delText>KAMAL, O.</w:delText>
                </w:r>
                <w:r w:rsidRPr="00C109A7" w:rsidDel="00540599">
                  <w:rPr>
                    <w:szCs w:val="24"/>
                  </w:rPr>
                  <w:delText xml:space="preserve"> </w:delText>
                </w:r>
                <w:r w:rsidRPr="00785258" w:rsidDel="00540599">
                  <w:rPr>
                    <w:i/>
                    <w:szCs w:val="24"/>
                  </w:rPr>
                  <w:delText>The Holistic Egyptian Quality Management Approach "HEQMA.".</w:delText>
                </w:r>
                <w:r w:rsidRPr="00C109A7" w:rsidDel="00540599">
                  <w:rPr>
                    <w:szCs w:val="24"/>
                  </w:rPr>
                  <w:delText xml:space="preserve"> Newcastle upon Tyne: Cambridge Scholars Publishing</w:delText>
                </w:r>
                <w:r w:rsidDel="00540599">
                  <w:rPr>
                    <w:szCs w:val="24"/>
                  </w:rPr>
                  <w:delText>, 2013, 117 s</w:delText>
                </w:r>
                <w:r w:rsidRPr="00C109A7" w:rsidDel="00540599">
                  <w:rPr>
                    <w:szCs w:val="24"/>
                  </w:rPr>
                  <w:delText>.</w:delText>
                </w:r>
                <w:r w:rsidDel="00540599">
                  <w:rPr>
                    <w:szCs w:val="24"/>
                  </w:rPr>
                  <w:delText xml:space="preserve"> ISBN 978-1-4438-4668-4.</w:delText>
                </w:r>
              </w:del>
            </w:ins>
          </w:p>
          <w:p w:rsidR="009276D6" w:rsidRPr="00540599" w:rsidRDefault="00592A51" w:rsidP="00C35CA9">
            <w:pPr>
              <w:jc w:val="both"/>
              <w:rPr>
                <w:ins w:id="1873" w:author="Trefilová Pavla" w:date="2018-08-29T12:07:00Z"/>
              </w:rPr>
            </w:pPr>
            <w:ins w:id="1874" w:author="Michal Pilík" w:date="2018-08-30T16:42:00Z">
              <w:del w:id="1875" w:author="Trefilová Pavla" w:date="2018-09-04T07:53:00Z">
                <w:r w:rsidRPr="00C109A7" w:rsidDel="00540599">
                  <w:delText xml:space="preserve">KOŠTURIAK, J. Vlastní </w:delText>
                </w:r>
                <w:r w:rsidRPr="00AD44D5" w:rsidDel="00540599">
                  <w:rPr>
                    <w:i/>
                  </w:rPr>
                  <w:delText>cestou: jak v podnikání rozvíjet výkonnost, výjimečnost a vášeň.</w:delText>
                </w:r>
                <w:r w:rsidDel="00540599">
                  <w:delText xml:space="preserve"> Praha: PeopleComm, 2016, 275 s. ISBN 978-80-87917-21-3.</w:delText>
                </w:r>
              </w:del>
            </w:ins>
            <w:ins w:id="1876" w:author="Trefilová Pavla" w:date="2018-09-04T07:53:00Z">
              <w:r w:rsidR="00540599" w:rsidRPr="00C109A7">
                <w:rPr>
                  <w:szCs w:val="24"/>
                </w:rPr>
                <w:t xml:space="preserve">TÖPFER, A. </w:t>
              </w:r>
              <w:r w:rsidR="00540599" w:rsidRPr="00C109A7">
                <w:rPr>
                  <w:i/>
                  <w:szCs w:val="24"/>
                </w:rPr>
                <w:t>Six Sigma: Koncepce a příklady pro řízení bez chyb</w:t>
              </w:r>
              <w:r w:rsidR="00540599" w:rsidRPr="00C109A7">
                <w:rPr>
                  <w:szCs w:val="24"/>
                </w:rPr>
                <w:t>. Brno: Computer Press</w:t>
              </w:r>
              <w:r w:rsidR="00540599">
                <w:rPr>
                  <w:szCs w:val="24"/>
                </w:rPr>
                <w:t>, 2008, 508 s. ISBN 978-80-251-1766-8</w:t>
              </w:r>
            </w:ins>
          </w:p>
        </w:tc>
      </w:tr>
      <w:tr w:rsidR="009276D6" w:rsidTr="00C35CA9">
        <w:trPr>
          <w:ins w:id="1877" w:author="Trefilová Pavla" w:date="2018-08-29T12:07: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276D6" w:rsidRDefault="009276D6" w:rsidP="00C35CA9">
            <w:pPr>
              <w:jc w:val="center"/>
              <w:rPr>
                <w:ins w:id="1878" w:author="Trefilová Pavla" w:date="2018-08-29T12:07:00Z"/>
                <w:b/>
              </w:rPr>
            </w:pPr>
            <w:ins w:id="1879" w:author="Trefilová Pavla" w:date="2018-08-29T12:07:00Z">
              <w:r>
                <w:rPr>
                  <w:b/>
                </w:rPr>
                <w:lastRenderedPageBreak/>
                <w:t>Informace ke kombinované nebo distanční formě</w:t>
              </w:r>
            </w:ins>
          </w:p>
        </w:tc>
      </w:tr>
      <w:tr w:rsidR="009276D6" w:rsidTr="00C35CA9">
        <w:trPr>
          <w:ins w:id="1880" w:author="Trefilová Pavla" w:date="2018-08-29T12:07:00Z"/>
        </w:trPr>
        <w:tc>
          <w:tcPr>
            <w:tcW w:w="4787" w:type="dxa"/>
            <w:gridSpan w:val="3"/>
            <w:tcBorders>
              <w:top w:val="single" w:sz="2" w:space="0" w:color="auto"/>
            </w:tcBorders>
            <w:shd w:val="clear" w:color="auto" w:fill="F7CAAC"/>
          </w:tcPr>
          <w:p w:rsidR="009276D6" w:rsidRDefault="009276D6" w:rsidP="00C35CA9">
            <w:pPr>
              <w:jc w:val="both"/>
              <w:rPr>
                <w:ins w:id="1881" w:author="Trefilová Pavla" w:date="2018-08-29T12:07:00Z"/>
              </w:rPr>
            </w:pPr>
            <w:ins w:id="1882" w:author="Trefilová Pavla" w:date="2018-08-29T12:07:00Z">
              <w:r>
                <w:rPr>
                  <w:b/>
                </w:rPr>
                <w:t>Rozsah konzultací (soustředění)</w:t>
              </w:r>
            </w:ins>
          </w:p>
        </w:tc>
        <w:tc>
          <w:tcPr>
            <w:tcW w:w="889" w:type="dxa"/>
            <w:tcBorders>
              <w:top w:val="single" w:sz="2" w:space="0" w:color="auto"/>
            </w:tcBorders>
          </w:tcPr>
          <w:p w:rsidR="009276D6" w:rsidRDefault="009276D6" w:rsidP="00C35CA9">
            <w:pPr>
              <w:jc w:val="both"/>
              <w:rPr>
                <w:ins w:id="1883" w:author="Trefilová Pavla" w:date="2018-08-29T12:07:00Z"/>
              </w:rPr>
            </w:pPr>
            <w:ins w:id="1884" w:author="Trefilová Pavla" w:date="2018-08-29T12:07:00Z">
              <w:r>
                <w:t>15</w:t>
              </w:r>
            </w:ins>
          </w:p>
        </w:tc>
        <w:tc>
          <w:tcPr>
            <w:tcW w:w="4179" w:type="dxa"/>
            <w:gridSpan w:val="4"/>
            <w:tcBorders>
              <w:top w:val="single" w:sz="2" w:space="0" w:color="auto"/>
            </w:tcBorders>
            <w:shd w:val="clear" w:color="auto" w:fill="F7CAAC"/>
          </w:tcPr>
          <w:p w:rsidR="009276D6" w:rsidRDefault="009276D6" w:rsidP="00C35CA9">
            <w:pPr>
              <w:jc w:val="both"/>
              <w:rPr>
                <w:ins w:id="1885" w:author="Trefilová Pavla" w:date="2018-08-29T12:07:00Z"/>
                <w:b/>
              </w:rPr>
            </w:pPr>
            <w:ins w:id="1886" w:author="Trefilová Pavla" w:date="2018-08-29T12:07:00Z">
              <w:r>
                <w:rPr>
                  <w:b/>
                </w:rPr>
                <w:t xml:space="preserve">hodin </w:t>
              </w:r>
            </w:ins>
          </w:p>
        </w:tc>
      </w:tr>
      <w:tr w:rsidR="009276D6" w:rsidTr="00C35CA9">
        <w:trPr>
          <w:ins w:id="1887" w:author="Trefilová Pavla" w:date="2018-08-29T12:07:00Z"/>
        </w:trPr>
        <w:tc>
          <w:tcPr>
            <w:tcW w:w="9855" w:type="dxa"/>
            <w:gridSpan w:val="8"/>
            <w:shd w:val="clear" w:color="auto" w:fill="F7CAAC"/>
          </w:tcPr>
          <w:p w:rsidR="009276D6" w:rsidRDefault="009276D6" w:rsidP="00C35CA9">
            <w:pPr>
              <w:jc w:val="both"/>
              <w:rPr>
                <w:ins w:id="1888" w:author="Trefilová Pavla" w:date="2018-08-29T12:07:00Z"/>
                <w:b/>
              </w:rPr>
            </w:pPr>
            <w:ins w:id="1889" w:author="Trefilová Pavla" w:date="2018-08-29T12:07:00Z">
              <w:r>
                <w:rPr>
                  <w:b/>
                </w:rPr>
                <w:t>Informace o způsobu kontaktu s vyučujícím</w:t>
              </w:r>
            </w:ins>
          </w:p>
        </w:tc>
      </w:tr>
      <w:tr w:rsidR="009276D6" w:rsidTr="00C35CA9">
        <w:trPr>
          <w:trHeight w:val="831"/>
          <w:ins w:id="1890" w:author="Trefilová Pavla" w:date="2018-08-29T12:07:00Z"/>
        </w:trPr>
        <w:tc>
          <w:tcPr>
            <w:tcW w:w="9855" w:type="dxa"/>
            <w:gridSpan w:val="8"/>
          </w:tcPr>
          <w:p w:rsidR="009276D6" w:rsidRDefault="009276D6" w:rsidP="00C35CA9">
            <w:pPr>
              <w:jc w:val="both"/>
              <w:rPr>
                <w:ins w:id="1891" w:author="Trefilová Pavla" w:date="2018-08-29T12:07:00Z"/>
              </w:rPr>
            </w:pPr>
            <w:ins w:id="1892" w:author="Trefilová Pavla" w:date="2018-08-29T12:07:00Z">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tc>
      </w:tr>
    </w:tbl>
    <w:p w:rsidR="006808BF" w:rsidRDefault="006808BF">
      <w:pPr>
        <w:rPr>
          <w:ins w:id="1893" w:author="Trefilová Pavla" w:date="2018-08-29T12:06:00Z"/>
        </w:rPr>
      </w:pPr>
      <w:del w:id="1894" w:author="Trefilová Pavla" w:date="2018-08-29T12:06:00Z">
        <w:r w:rsidDel="009276D6">
          <w:br w:type="page"/>
        </w:r>
      </w:del>
    </w:p>
    <w:p w:rsidR="009276D6" w:rsidRDefault="009276D6">
      <w:pPr>
        <w:rPr>
          <w:ins w:id="1895" w:author="Trefilová Pavla" w:date="2018-08-29T12:06:00Z"/>
        </w:rPr>
      </w:pPr>
    </w:p>
    <w:p w:rsidR="009276D6" w:rsidRDefault="009276D6">
      <w:pPr>
        <w:rPr>
          <w:ins w:id="1896" w:author="Trefilová Pavla" w:date="2018-08-29T12:06:00Z"/>
        </w:rPr>
      </w:pPr>
    </w:p>
    <w:p w:rsidR="009276D6" w:rsidRDefault="009276D6">
      <w:pPr>
        <w:rPr>
          <w:ins w:id="1897" w:author="Trefilová Pavla" w:date="2018-08-29T12:06:00Z"/>
        </w:rPr>
      </w:pPr>
    </w:p>
    <w:p w:rsidR="009276D6" w:rsidRDefault="009276D6"/>
    <w:p w:rsidR="009276D6" w:rsidRDefault="009276D6">
      <w:pPr>
        <w:rPr>
          <w:ins w:id="1898" w:author="Trefilová Pavla" w:date="2018-08-29T12:07:00Z"/>
        </w:rPr>
      </w:pPr>
      <w:ins w:id="1899" w:author="Trefilová Pavla" w:date="2018-08-29T12:07: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4E9" w:rsidTr="001872A0">
        <w:tc>
          <w:tcPr>
            <w:tcW w:w="9855" w:type="dxa"/>
            <w:gridSpan w:val="8"/>
            <w:tcBorders>
              <w:bottom w:val="double" w:sz="4" w:space="0" w:color="auto"/>
            </w:tcBorders>
            <w:shd w:val="clear" w:color="auto" w:fill="BDD6EE"/>
          </w:tcPr>
          <w:p w:rsidR="003174E9" w:rsidRDefault="003174E9" w:rsidP="001872A0">
            <w:pPr>
              <w:jc w:val="both"/>
              <w:rPr>
                <w:b/>
                <w:sz w:val="28"/>
              </w:rPr>
            </w:pPr>
            <w:r>
              <w:lastRenderedPageBreak/>
              <w:br w:type="page"/>
            </w:r>
            <w:r>
              <w:rPr>
                <w:b/>
                <w:sz w:val="28"/>
              </w:rPr>
              <w:t>B-III – Charakteristika studijního předmětu</w:t>
            </w:r>
          </w:p>
        </w:tc>
      </w:tr>
      <w:tr w:rsidR="003174E9" w:rsidTr="001872A0">
        <w:tc>
          <w:tcPr>
            <w:tcW w:w="3086" w:type="dxa"/>
            <w:tcBorders>
              <w:top w:val="double" w:sz="4" w:space="0" w:color="auto"/>
            </w:tcBorders>
            <w:shd w:val="clear" w:color="auto" w:fill="F7CAAC"/>
          </w:tcPr>
          <w:p w:rsidR="003174E9" w:rsidRDefault="003174E9" w:rsidP="001872A0">
            <w:pPr>
              <w:jc w:val="both"/>
              <w:rPr>
                <w:b/>
              </w:rPr>
            </w:pPr>
            <w:r>
              <w:rPr>
                <w:b/>
              </w:rPr>
              <w:t>Název studijního předmětu</w:t>
            </w:r>
          </w:p>
        </w:tc>
        <w:tc>
          <w:tcPr>
            <w:tcW w:w="6769" w:type="dxa"/>
            <w:gridSpan w:val="7"/>
            <w:tcBorders>
              <w:top w:val="double" w:sz="4" w:space="0" w:color="auto"/>
            </w:tcBorders>
          </w:tcPr>
          <w:p w:rsidR="003174E9" w:rsidRDefault="003174E9" w:rsidP="001872A0">
            <w:pPr>
              <w:jc w:val="both"/>
            </w:pPr>
            <w:r>
              <w:t>Informační technologie v průmyslovém inženýrství</w:t>
            </w:r>
          </w:p>
        </w:tc>
      </w:tr>
      <w:tr w:rsidR="003174E9" w:rsidTr="001872A0">
        <w:tc>
          <w:tcPr>
            <w:tcW w:w="3086" w:type="dxa"/>
            <w:shd w:val="clear" w:color="auto" w:fill="F7CAAC"/>
          </w:tcPr>
          <w:p w:rsidR="003174E9" w:rsidRDefault="003174E9" w:rsidP="001872A0">
            <w:pPr>
              <w:jc w:val="both"/>
              <w:rPr>
                <w:b/>
              </w:rPr>
            </w:pPr>
            <w:r>
              <w:rPr>
                <w:b/>
              </w:rPr>
              <w:t>Typ předmětu</w:t>
            </w:r>
          </w:p>
        </w:tc>
        <w:tc>
          <w:tcPr>
            <w:tcW w:w="3406" w:type="dxa"/>
            <w:gridSpan w:val="4"/>
          </w:tcPr>
          <w:p w:rsidR="003174E9" w:rsidRDefault="003174E9" w:rsidP="001872A0">
            <w:pPr>
              <w:jc w:val="both"/>
            </w:pPr>
            <w:r>
              <w:t>povinně volitelný „PV“</w:t>
            </w:r>
          </w:p>
        </w:tc>
        <w:tc>
          <w:tcPr>
            <w:tcW w:w="2695" w:type="dxa"/>
            <w:gridSpan w:val="2"/>
            <w:shd w:val="clear" w:color="auto" w:fill="F7CAAC"/>
          </w:tcPr>
          <w:p w:rsidR="003174E9" w:rsidRDefault="003174E9" w:rsidP="001872A0">
            <w:pPr>
              <w:jc w:val="both"/>
            </w:pPr>
            <w:r>
              <w:rPr>
                <w:b/>
              </w:rPr>
              <w:t>doporučený ročník / semestr</w:t>
            </w:r>
          </w:p>
        </w:tc>
        <w:tc>
          <w:tcPr>
            <w:tcW w:w="668" w:type="dxa"/>
          </w:tcPr>
          <w:p w:rsidR="003174E9" w:rsidRDefault="003174E9" w:rsidP="001872A0">
            <w:pPr>
              <w:jc w:val="both"/>
            </w:pPr>
            <w:r>
              <w:t>1/L</w:t>
            </w:r>
          </w:p>
        </w:tc>
      </w:tr>
      <w:tr w:rsidR="003174E9" w:rsidTr="001872A0">
        <w:tc>
          <w:tcPr>
            <w:tcW w:w="3086" w:type="dxa"/>
            <w:shd w:val="clear" w:color="auto" w:fill="F7CAAC"/>
          </w:tcPr>
          <w:p w:rsidR="003174E9" w:rsidRDefault="003174E9" w:rsidP="001872A0">
            <w:pPr>
              <w:jc w:val="both"/>
              <w:rPr>
                <w:b/>
              </w:rPr>
            </w:pPr>
            <w:r>
              <w:rPr>
                <w:b/>
              </w:rPr>
              <w:t>Rozsah studijního předmětu</w:t>
            </w:r>
          </w:p>
        </w:tc>
        <w:tc>
          <w:tcPr>
            <w:tcW w:w="1701" w:type="dxa"/>
            <w:gridSpan w:val="2"/>
          </w:tcPr>
          <w:p w:rsidR="003174E9" w:rsidRDefault="003174E9" w:rsidP="001872A0">
            <w:pPr>
              <w:jc w:val="both"/>
            </w:pPr>
            <w:r>
              <w:t>15p</w:t>
            </w:r>
          </w:p>
        </w:tc>
        <w:tc>
          <w:tcPr>
            <w:tcW w:w="889" w:type="dxa"/>
            <w:shd w:val="clear" w:color="auto" w:fill="F7CAAC"/>
          </w:tcPr>
          <w:p w:rsidR="003174E9" w:rsidRDefault="003174E9" w:rsidP="001872A0">
            <w:pPr>
              <w:jc w:val="both"/>
              <w:rPr>
                <w:b/>
              </w:rPr>
            </w:pPr>
            <w:r>
              <w:rPr>
                <w:b/>
              </w:rPr>
              <w:t xml:space="preserve">hod. </w:t>
            </w:r>
          </w:p>
        </w:tc>
        <w:tc>
          <w:tcPr>
            <w:tcW w:w="816" w:type="dxa"/>
          </w:tcPr>
          <w:p w:rsidR="003174E9" w:rsidRDefault="003174E9" w:rsidP="001872A0">
            <w:pPr>
              <w:jc w:val="both"/>
            </w:pPr>
            <w:r>
              <w:t>15</w:t>
            </w:r>
          </w:p>
        </w:tc>
        <w:tc>
          <w:tcPr>
            <w:tcW w:w="2156" w:type="dxa"/>
            <w:shd w:val="clear" w:color="auto" w:fill="F7CAAC"/>
          </w:tcPr>
          <w:p w:rsidR="003174E9" w:rsidRDefault="003174E9" w:rsidP="001872A0">
            <w:pPr>
              <w:jc w:val="both"/>
              <w:rPr>
                <w:b/>
              </w:rPr>
            </w:pPr>
            <w:r>
              <w:rPr>
                <w:b/>
              </w:rPr>
              <w:t>kreditů</w:t>
            </w:r>
          </w:p>
        </w:tc>
        <w:tc>
          <w:tcPr>
            <w:tcW w:w="1207" w:type="dxa"/>
            <w:gridSpan w:val="2"/>
          </w:tcPr>
          <w:p w:rsidR="003174E9" w:rsidRDefault="003174E9" w:rsidP="001872A0">
            <w:pPr>
              <w:jc w:val="both"/>
            </w:pPr>
            <w:r>
              <w:t>3</w:t>
            </w:r>
          </w:p>
        </w:tc>
      </w:tr>
      <w:tr w:rsidR="003174E9" w:rsidTr="001872A0">
        <w:tc>
          <w:tcPr>
            <w:tcW w:w="3086" w:type="dxa"/>
            <w:shd w:val="clear" w:color="auto" w:fill="F7CAAC"/>
          </w:tcPr>
          <w:p w:rsidR="003174E9" w:rsidRDefault="003174E9" w:rsidP="001872A0">
            <w:pPr>
              <w:rPr>
                <w:b/>
                <w:sz w:val="22"/>
              </w:rPr>
            </w:pPr>
            <w:r>
              <w:rPr>
                <w:b/>
              </w:rPr>
              <w:t>Prerekvizity, korekvizity, ekvivalence</w:t>
            </w:r>
          </w:p>
        </w:tc>
        <w:tc>
          <w:tcPr>
            <w:tcW w:w="6769" w:type="dxa"/>
            <w:gridSpan w:val="7"/>
          </w:tcPr>
          <w:p w:rsidR="003174E9" w:rsidRDefault="003174E9" w:rsidP="001872A0">
            <w:pPr>
              <w:jc w:val="both"/>
            </w:pPr>
          </w:p>
        </w:tc>
      </w:tr>
      <w:tr w:rsidR="003174E9" w:rsidTr="001872A0">
        <w:tc>
          <w:tcPr>
            <w:tcW w:w="3086" w:type="dxa"/>
            <w:shd w:val="clear" w:color="auto" w:fill="F7CAAC"/>
          </w:tcPr>
          <w:p w:rsidR="003174E9" w:rsidRDefault="003174E9" w:rsidP="001872A0">
            <w:pPr>
              <w:rPr>
                <w:b/>
              </w:rPr>
            </w:pPr>
            <w:r>
              <w:rPr>
                <w:b/>
              </w:rPr>
              <w:t>Způsob ověření studijních výsledků</w:t>
            </w:r>
          </w:p>
        </w:tc>
        <w:tc>
          <w:tcPr>
            <w:tcW w:w="3406" w:type="dxa"/>
            <w:gridSpan w:val="4"/>
          </w:tcPr>
          <w:p w:rsidR="003174E9" w:rsidRDefault="003174E9" w:rsidP="001872A0">
            <w:pPr>
              <w:jc w:val="both"/>
            </w:pPr>
            <w:r>
              <w:t>zkouška</w:t>
            </w:r>
          </w:p>
        </w:tc>
        <w:tc>
          <w:tcPr>
            <w:tcW w:w="2156" w:type="dxa"/>
            <w:shd w:val="clear" w:color="auto" w:fill="F7CAAC"/>
          </w:tcPr>
          <w:p w:rsidR="003174E9" w:rsidRDefault="003174E9" w:rsidP="001872A0">
            <w:pPr>
              <w:jc w:val="both"/>
              <w:rPr>
                <w:b/>
              </w:rPr>
            </w:pPr>
            <w:r>
              <w:rPr>
                <w:b/>
              </w:rPr>
              <w:t>Forma výuky</w:t>
            </w:r>
          </w:p>
        </w:tc>
        <w:tc>
          <w:tcPr>
            <w:tcW w:w="1207" w:type="dxa"/>
            <w:gridSpan w:val="2"/>
          </w:tcPr>
          <w:p w:rsidR="003174E9" w:rsidRDefault="003174E9" w:rsidP="001872A0">
            <w:pPr>
              <w:jc w:val="both"/>
            </w:pPr>
            <w:r>
              <w:t>přednáška</w:t>
            </w:r>
          </w:p>
          <w:p w:rsidR="003174E9" w:rsidRDefault="003174E9" w:rsidP="001872A0">
            <w:pPr>
              <w:jc w:val="both"/>
            </w:pPr>
          </w:p>
        </w:tc>
      </w:tr>
      <w:tr w:rsidR="003174E9" w:rsidTr="001872A0">
        <w:tc>
          <w:tcPr>
            <w:tcW w:w="3086" w:type="dxa"/>
            <w:shd w:val="clear" w:color="auto" w:fill="F7CAAC"/>
          </w:tcPr>
          <w:p w:rsidR="003174E9" w:rsidRDefault="003174E9" w:rsidP="001872A0">
            <w:pPr>
              <w:jc w:val="both"/>
              <w:rPr>
                <w:b/>
              </w:rPr>
            </w:pPr>
            <w:r>
              <w:rPr>
                <w:b/>
              </w:rPr>
              <w:t>Forma způsobu ověření studijních výsledků a další požadavky na studenta</w:t>
            </w:r>
          </w:p>
        </w:tc>
        <w:tc>
          <w:tcPr>
            <w:tcW w:w="6769" w:type="dxa"/>
            <w:gridSpan w:val="7"/>
            <w:tcBorders>
              <w:bottom w:val="nil"/>
            </w:tcBorders>
          </w:tcPr>
          <w:p w:rsidR="001C39F0" w:rsidRDefault="001C39F0" w:rsidP="001C39F0">
            <w:pPr>
              <w:jc w:val="both"/>
            </w:pPr>
            <w:r>
              <w:t>Způsob ukončení předmětu: zkouška</w:t>
            </w:r>
          </w:p>
          <w:p w:rsidR="003174E9" w:rsidRDefault="001C39F0" w:rsidP="001C39F0">
            <w:pPr>
              <w:jc w:val="both"/>
            </w:pPr>
            <w:r>
              <w:t>Požadavky ke zkoušce: vypracování seminární práce a úspěšné obhájení.</w:t>
            </w:r>
          </w:p>
        </w:tc>
      </w:tr>
      <w:tr w:rsidR="003174E9" w:rsidTr="001872A0">
        <w:trPr>
          <w:trHeight w:val="168"/>
        </w:trPr>
        <w:tc>
          <w:tcPr>
            <w:tcW w:w="9855" w:type="dxa"/>
            <w:gridSpan w:val="8"/>
            <w:tcBorders>
              <w:top w:val="nil"/>
            </w:tcBorders>
          </w:tcPr>
          <w:p w:rsidR="003174E9" w:rsidRDefault="003174E9" w:rsidP="001872A0">
            <w:pPr>
              <w:jc w:val="both"/>
            </w:pPr>
          </w:p>
        </w:tc>
      </w:tr>
      <w:tr w:rsidR="003174E9" w:rsidTr="001872A0">
        <w:trPr>
          <w:trHeight w:val="197"/>
        </w:trPr>
        <w:tc>
          <w:tcPr>
            <w:tcW w:w="3086" w:type="dxa"/>
            <w:tcBorders>
              <w:top w:val="nil"/>
            </w:tcBorders>
            <w:shd w:val="clear" w:color="auto" w:fill="F7CAAC"/>
          </w:tcPr>
          <w:p w:rsidR="003174E9" w:rsidRDefault="003174E9" w:rsidP="001872A0">
            <w:pPr>
              <w:jc w:val="both"/>
              <w:rPr>
                <w:b/>
              </w:rPr>
            </w:pPr>
            <w:r>
              <w:rPr>
                <w:b/>
              </w:rPr>
              <w:t>Garant předmětu</w:t>
            </w:r>
          </w:p>
        </w:tc>
        <w:tc>
          <w:tcPr>
            <w:tcW w:w="6769" w:type="dxa"/>
            <w:gridSpan w:val="7"/>
            <w:tcBorders>
              <w:top w:val="nil"/>
            </w:tcBorders>
          </w:tcPr>
          <w:p w:rsidR="003174E9" w:rsidRDefault="003174E9" w:rsidP="001872A0">
            <w:pPr>
              <w:jc w:val="both"/>
            </w:pPr>
            <w:r>
              <w:t>prof. Ing. Ladislav Buřita, CSc.</w:t>
            </w:r>
          </w:p>
        </w:tc>
      </w:tr>
      <w:tr w:rsidR="003174E9" w:rsidTr="001872A0">
        <w:trPr>
          <w:trHeight w:val="243"/>
        </w:trPr>
        <w:tc>
          <w:tcPr>
            <w:tcW w:w="3086" w:type="dxa"/>
            <w:tcBorders>
              <w:top w:val="nil"/>
            </w:tcBorders>
            <w:shd w:val="clear" w:color="auto" w:fill="F7CAAC"/>
          </w:tcPr>
          <w:p w:rsidR="003174E9" w:rsidRDefault="003174E9" w:rsidP="001872A0">
            <w:pPr>
              <w:jc w:val="both"/>
              <w:rPr>
                <w:b/>
              </w:rPr>
            </w:pPr>
            <w:r>
              <w:rPr>
                <w:b/>
              </w:rPr>
              <w:t>Zapojení garanta do výuky předmětu</w:t>
            </w:r>
          </w:p>
        </w:tc>
        <w:tc>
          <w:tcPr>
            <w:tcW w:w="6769" w:type="dxa"/>
            <w:gridSpan w:val="7"/>
            <w:tcBorders>
              <w:top w:val="nil"/>
            </w:tcBorders>
          </w:tcPr>
          <w:p w:rsidR="003174E9" w:rsidRDefault="003174E9" w:rsidP="001872A0">
            <w:pPr>
              <w:jc w:val="both"/>
            </w:pPr>
            <w:r>
              <w:t>Garant se podílí na přednášení v rozsahu 100%.</w:t>
            </w:r>
          </w:p>
        </w:tc>
      </w:tr>
      <w:tr w:rsidR="003174E9" w:rsidTr="001872A0">
        <w:tc>
          <w:tcPr>
            <w:tcW w:w="3086" w:type="dxa"/>
            <w:shd w:val="clear" w:color="auto" w:fill="F7CAAC"/>
          </w:tcPr>
          <w:p w:rsidR="003174E9" w:rsidRDefault="003174E9" w:rsidP="001872A0">
            <w:pPr>
              <w:jc w:val="both"/>
              <w:rPr>
                <w:b/>
              </w:rPr>
            </w:pPr>
            <w:r>
              <w:rPr>
                <w:b/>
              </w:rPr>
              <w:t>Vyučující</w:t>
            </w:r>
          </w:p>
        </w:tc>
        <w:tc>
          <w:tcPr>
            <w:tcW w:w="6769" w:type="dxa"/>
            <w:gridSpan w:val="7"/>
            <w:tcBorders>
              <w:bottom w:val="nil"/>
            </w:tcBorders>
          </w:tcPr>
          <w:p w:rsidR="003174E9" w:rsidRDefault="003174E9" w:rsidP="001872A0">
            <w:pPr>
              <w:jc w:val="both"/>
            </w:pPr>
            <w:r>
              <w:t>prof. Ing. Ladislav Buřita, CSc. – přednášky (100%)</w:t>
            </w:r>
          </w:p>
        </w:tc>
      </w:tr>
      <w:tr w:rsidR="003174E9" w:rsidTr="001872A0">
        <w:trPr>
          <w:trHeight w:val="218"/>
        </w:trPr>
        <w:tc>
          <w:tcPr>
            <w:tcW w:w="9855" w:type="dxa"/>
            <w:gridSpan w:val="8"/>
            <w:tcBorders>
              <w:top w:val="nil"/>
            </w:tcBorders>
          </w:tcPr>
          <w:p w:rsidR="003174E9" w:rsidRDefault="003174E9" w:rsidP="001872A0">
            <w:pPr>
              <w:jc w:val="both"/>
            </w:pPr>
          </w:p>
        </w:tc>
      </w:tr>
      <w:tr w:rsidR="003174E9" w:rsidTr="001872A0">
        <w:tc>
          <w:tcPr>
            <w:tcW w:w="3086" w:type="dxa"/>
            <w:shd w:val="clear" w:color="auto" w:fill="F7CAAC"/>
          </w:tcPr>
          <w:p w:rsidR="003174E9" w:rsidRDefault="003174E9" w:rsidP="001872A0">
            <w:pPr>
              <w:jc w:val="both"/>
              <w:rPr>
                <w:b/>
              </w:rPr>
            </w:pPr>
            <w:r>
              <w:rPr>
                <w:b/>
              </w:rPr>
              <w:t>Stručná anotace předmětu</w:t>
            </w:r>
          </w:p>
        </w:tc>
        <w:tc>
          <w:tcPr>
            <w:tcW w:w="6769" w:type="dxa"/>
            <w:gridSpan w:val="7"/>
            <w:tcBorders>
              <w:bottom w:val="nil"/>
            </w:tcBorders>
          </w:tcPr>
          <w:p w:rsidR="003174E9" w:rsidRDefault="003174E9" w:rsidP="001872A0">
            <w:pPr>
              <w:jc w:val="both"/>
            </w:pPr>
          </w:p>
        </w:tc>
      </w:tr>
      <w:tr w:rsidR="003174E9" w:rsidTr="001872A0">
        <w:trPr>
          <w:trHeight w:val="1534"/>
        </w:trPr>
        <w:tc>
          <w:tcPr>
            <w:tcW w:w="9855" w:type="dxa"/>
            <w:gridSpan w:val="8"/>
            <w:tcBorders>
              <w:top w:val="nil"/>
              <w:bottom w:val="single" w:sz="12" w:space="0" w:color="auto"/>
            </w:tcBorders>
          </w:tcPr>
          <w:p w:rsidR="003174E9" w:rsidRDefault="003174E9" w:rsidP="001872A0">
            <w:pPr>
              <w:jc w:val="both"/>
            </w:pPr>
            <w:r>
              <w:t>Cílem předmětu je rozšířit znalosti studentů v informatice, se zaměřením na management znalosti a aktuální informační technologie pro digitální transformaci podniků a pro informatickou podporu metod průmyslového inženýrství:</w:t>
            </w:r>
          </w:p>
          <w:p w:rsidR="003174E9" w:rsidRDefault="003174E9" w:rsidP="001872A0">
            <w:pPr>
              <w:jc w:val="both"/>
            </w:pPr>
            <w:r>
              <w:t>Výuka zahrnuje témata:</w:t>
            </w:r>
          </w:p>
          <w:p w:rsidR="003174E9" w:rsidRDefault="003174E9" w:rsidP="004A634E">
            <w:pPr>
              <w:pStyle w:val="Odstavecseseznamem"/>
              <w:numPr>
                <w:ilvl w:val="0"/>
                <w:numId w:val="11"/>
              </w:numPr>
              <w:ind w:left="322" w:hanging="284"/>
              <w:jc w:val="both"/>
            </w:pPr>
            <w:r>
              <w:t>Znalostní přístupy k práci s informacemi.</w:t>
            </w:r>
          </w:p>
          <w:p w:rsidR="003174E9" w:rsidRDefault="003174E9" w:rsidP="004A634E">
            <w:pPr>
              <w:pStyle w:val="Odstavecseseznamem"/>
              <w:numPr>
                <w:ilvl w:val="0"/>
                <w:numId w:val="11"/>
              </w:numPr>
              <w:ind w:left="322" w:hanging="284"/>
              <w:jc w:val="both"/>
            </w:pPr>
            <w:r>
              <w:t>Ontologicky řízený informační a znalostní systém.</w:t>
            </w:r>
          </w:p>
          <w:p w:rsidR="003174E9" w:rsidRDefault="003174E9" w:rsidP="004A634E">
            <w:pPr>
              <w:pStyle w:val="Odstavecseseznamem"/>
              <w:numPr>
                <w:ilvl w:val="0"/>
                <w:numId w:val="11"/>
              </w:numPr>
              <w:ind w:left="322" w:hanging="284"/>
              <w:jc w:val="both"/>
            </w:pPr>
            <w:r>
              <w:t>Tvorba ontologie a webového informačního systému.</w:t>
            </w:r>
          </w:p>
          <w:p w:rsidR="003174E9" w:rsidRDefault="003174E9" w:rsidP="004A634E">
            <w:pPr>
              <w:pStyle w:val="Odstavecseseznamem"/>
              <w:numPr>
                <w:ilvl w:val="0"/>
                <w:numId w:val="11"/>
              </w:numPr>
              <w:ind w:left="322" w:hanging="284"/>
              <w:jc w:val="both"/>
            </w:pPr>
            <w:r>
              <w:t>Informatická podpora metod průmyslového inženýrství.</w:t>
            </w:r>
          </w:p>
          <w:p w:rsidR="003174E9" w:rsidRDefault="003174E9" w:rsidP="004A634E">
            <w:pPr>
              <w:pStyle w:val="Odstavecseseznamem"/>
              <w:numPr>
                <w:ilvl w:val="0"/>
                <w:numId w:val="11"/>
              </w:numPr>
              <w:ind w:left="322" w:hanging="284"/>
              <w:jc w:val="both"/>
            </w:pPr>
            <w:r>
              <w:t>Informační technologie pro digitální transformaci podniků a organizací.</w:t>
            </w:r>
          </w:p>
        </w:tc>
      </w:tr>
      <w:tr w:rsidR="003174E9" w:rsidTr="001872A0">
        <w:trPr>
          <w:trHeight w:val="265"/>
        </w:trPr>
        <w:tc>
          <w:tcPr>
            <w:tcW w:w="3653" w:type="dxa"/>
            <w:gridSpan w:val="2"/>
            <w:tcBorders>
              <w:top w:val="nil"/>
            </w:tcBorders>
            <w:shd w:val="clear" w:color="auto" w:fill="F7CAAC"/>
          </w:tcPr>
          <w:p w:rsidR="003174E9" w:rsidRDefault="003174E9" w:rsidP="001872A0">
            <w:pPr>
              <w:jc w:val="both"/>
            </w:pPr>
            <w:r>
              <w:rPr>
                <w:b/>
              </w:rPr>
              <w:t>Studijní literatura a studijní pomůcky</w:t>
            </w:r>
          </w:p>
        </w:tc>
        <w:tc>
          <w:tcPr>
            <w:tcW w:w="6202" w:type="dxa"/>
            <w:gridSpan w:val="6"/>
            <w:tcBorders>
              <w:top w:val="nil"/>
              <w:bottom w:val="nil"/>
            </w:tcBorders>
          </w:tcPr>
          <w:p w:rsidR="003174E9" w:rsidRDefault="003174E9" w:rsidP="001872A0">
            <w:pPr>
              <w:jc w:val="both"/>
            </w:pPr>
          </w:p>
        </w:tc>
      </w:tr>
      <w:tr w:rsidR="00592A51" w:rsidTr="001872A0">
        <w:trPr>
          <w:trHeight w:val="1054"/>
        </w:trPr>
        <w:tc>
          <w:tcPr>
            <w:tcW w:w="9855" w:type="dxa"/>
            <w:gridSpan w:val="8"/>
            <w:tcBorders>
              <w:top w:val="nil"/>
            </w:tcBorders>
          </w:tcPr>
          <w:p w:rsidR="00BE3707" w:rsidRPr="00BE3707" w:rsidRDefault="00BE3707" w:rsidP="00BE3707">
            <w:pPr>
              <w:jc w:val="both"/>
              <w:rPr>
                <w:ins w:id="1900" w:author="Michal Pilík" w:date="2018-08-30T16:53:00Z"/>
                <w:b/>
              </w:rPr>
            </w:pPr>
            <w:ins w:id="1901" w:author="Michal Pilík" w:date="2018-08-30T16:53:00Z">
              <w:r w:rsidRPr="00BE3707">
                <w:rPr>
                  <w:b/>
                  <w:caps/>
                </w:rPr>
                <w:t>P</w:t>
              </w:r>
              <w:r w:rsidRPr="00BE3707">
                <w:rPr>
                  <w:b/>
                </w:rPr>
                <w:t>ovinná literatura</w:t>
              </w:r>
            </w:ins>
          </w:p>
          <w:p w:rsidR="00BE3707" w:rsidRPr="00BE3707" w:rsidRDefault="00BE3707" w:rsidP="00BE3707">
            <w:pPr>
              <w:rPr>
                <w:ins w:id="1902" w:author="Michal Pilík" w:date="2018-08-30T16:53:00Z"/>
              </w:rPr>
            </w:pPr>
            <w:ins w:id="1903" w:author="Michal Pilík" w:date="2018-08-30T16:53:00Z">
              <w:r w:rsidRPr="00BE3707">
                <w:rPr>
                  <w:caps/>
                </w:rPr>
                <w:t>Buřita, L</w:t>
              </w:r>
              <w:r w:rsidRPr="00BE3707">
                <w:rPr>
                  <w:i/>
                </w:rPr>
                <w:t>.</w:t>
              </w:r>
              <w:r w:rsidRPr="00BE3707">
                <w:t xml:space="preserve"> </w:t>
              </w:r>
              <w:r w:rsidRPr="00BE3707">
                <w:rPr>
                  <w:i/>
                  <w:lang w:val="en-US"/>
                </w:rPr>
                <w:t>Knowledge approach in information processing</w:t>
              </w:r>
              <w:r w:rsidRPr="00BE3707">
                <w:rPr>
                  <w:lang w:val="en-US"/>
                </w:rPr>
                <w:t>. Scholar's Press</w:t>
              </w:r>
              <w:r w:rsidRPr="00BE3707">
                <w:t>, 2015. ISBN 978-3-639-76718-6</w:t>
              </w:r>
            </w:ins>
          </w:p>
          <w:p w:rsidR="00BE3707" w:rsidRPr="00BE3707" w:rsidDel="00540599" w:rsidRDefault="00BE3707" w:rsidP="00BE3707">
            <w:pPr>
              <w:spacing w:line="240" w:lineRule="atLeast"/>
              <w:rPr>
                <w:ins w:id="1904" w:author="Michal Pilík" w:date="2018-08-30T16:53:00Z"/>
                <w:del w:id="1905" w:author="Trefilová Pavla" w:date="2018-09-04T07:57:00Z"/>
                <w:rPrChange w:id="1906" w:author="Michal Pilík" w:date="2018-08-30T16:53:00Z">
                  <w:rPr>
                    <w:ins w:id="1907" w:author="Michal Pilík" w:date="2018-08-30T16:53:00Z"/>
                    <w:del w:id="1908" w:author="Trefilová Pavla" w:date="2018-09-04T07:57:00Z"/>
                    <w:highlight w:val="yellow"/>
                  </w:rPr>
                </w:rPrChange>
              </w:rPr>
            </w:pPr>
            <w:ins w:id="1909" w:author="Michal Pilík" w:date="2018-08-30T16:53:00Z">
              <w:r w:rsidRPr="00BE3707">
                <w:rPr>
                  <w:rPrChange w:id="1910" w:author="Michal Pilík" w:date="2018-08-30T16:53:00Z">
                    <w:rPr>
                      <w:highlight w:val="yellow"/>
                    </w:rPr>
                  </w:rPrChange>
                </w:rPr>
                <w:t>VOM BROCKE, J.</w:t>
              </w:r>
            </w:ins>
            <w:ins w:id="1911" w:author="Trefilová Pavla" w:date="2018-09-04T07:57:00Z">
              <w:r w:rsidR="00540599">
                <w:t>,</w:t>
              </w:r>
            </w:ins>
            <w:ins w:id="1912" w:author="Michal Pilík" w:date="2018-08-30T16:53:00Z">
              <w:del w:id="1913" w:author="Trefilová Pavla" w:date="2018-09-04T07:57:00Z">
                <w:r w:rsidRPr="00BE3707" w:rsidDel="00540599">
                  <w:rPr>
                    <w:rPrChange w:id="1914" w:author="Michal Pilík" w:date="2018-08-30T16:53:00Z">
                      <w:rPr>
                        <w:highlight w:val="yellow"/>
                      </w:rPr>
                    </w:rPrChange>
                  </w:rPr>
                  <w:delText xml:space="preserve"> a M.</w:delText>
                </w:r>
              </w:del>
              <w:r w:rsidRPr="00BE3707">
                <w:rPr>
                  <w:rPrChange w:id="1915" w:author="Michal Pilík" w:date="2018-08-30T16:53:00Z">
                    <w:rPr>
                      <w:highlight w:val="yellow"/>
                    </w:rPr>
                  </w:rPrChange>
                </w:rPr>
                <w:t xml:space="preserve"> ROSEMANN</w:t>
              </w:r>
            </w:ins>
            <w:ins w:id="1916" w:author="Trefilová Pavla" w:date="2018-09-04T07:57:00Z">
              <w:r w:rsidR="00540599">
                <w:t>, M</w:t>
              </w:r>
            </w:ins>
            <w:ins w:id="1917" w:author="Michal Pilík" w:date="2018-08-30T16:53:00Z">
              <w:r w:rsidRPr="00BE3707">
                <w:rPr>
                  <w:rPrChange w:id="1918" w:author="Michal Pilík" w:date="2018-08-30T16:53:00Z">
                    <w:rPr>
                      <w:highlight w:val="yellow"/>
                    </w:rPr>
                  </w:rPrChange>
                </w:rPr>
                <w:t xml:space="preserve">. </w:t>
              </w:r>
              <w:r w:rsidRPr="00BE3707">
                <w:rPr>
                  <w:i/>
                  <w:iCs/>
                  <w:rPrChange w:id="1919" w:author="Michal Pilík" w:date="2018-08-30T16:53:00Z">
                    <w:rPr>
                      <w:i/>
                      <w:iCs/>
                      <w:highlight w:val="yellow"/>
                    </w:rPr>
                  </w:rPrChange>
                </w:rPr>
                <w:t>Handbook on business process management</w:t>
              </w:r>
              <w:r w:rsidRPr="00BE3707">
                <w:rPr>
                  <w:rPrChange w:id="1920" w:author="Michal Pilík" w:date="2018-08-30T16:53:00Z">
                    <w:rPr>
                      <w:highlight w:val="yellow"/>
                    </w:rPr>
                  </w:rPrChange>
                </w:rPr>
                <w:t>. 2nd ed. Berlin: Springer, 2015, 2 sv. International handbooks on information systems. ISBN 978-3-642-45099-0.</w:t>
              </w:r>
            </w:ins>
          </w:p>
          <w:p w:rsidR="00BE3707" w:rsidRPr="00BE3707" w:rsidDel="00794F32" w:rsidRDefault="00BE3707">
            <w:pPr>
              <w:rPr>
                <w:ins w:id="1921" w:author="Michal Pilík" w:date="2018-08-30T16:53:00Z"/>
                <w:del w:id="1922" w:author="David Tuček" w:date="2018-08-30T16:39:00Z"/>
              </w:rPr>
            </w:pPr>
            <w:ins w:id="1923" w:author="Michal Pilík" w:date="2018-08-30T16:53:00Z">
              <w:del w:id="1924" w:author="David Tuček" w:date="2018-08-30T16:39:00Z">
                <w:r w:rsidRPr="00BE3707" w:rsidDel="00794F32">
                  <w:delText xml:space="preserve">ZURAWSKI, R. The </w:delText>
                </w:r>
                <w:r w:rsidRPr="00BE3707" w:rsidDel="00794F32">
                  <w:rPr>
                    <w:i/>
                  </w:rPr>
                  <w:delText>Industrial Information Technology Handbook.</w:delText>
                </w:r>
                <w:r w:rsidRPr="00BE3707" w:rsidDel="00794F32">
                  <w:delText xml:space="preserve"> CRC Press, 1985, ISBN 978-0849319853.</w:delText>
                </w:r>
              </w:del>
            </w:ins>
          </w:p>
          <w:p w:rsidR="00BE3707" w:rsidRPr="00BE3707" w:rsidRDefault="00BE3707">
            <w:pPr>
              <w:spacing w:line="240" w:lineRule="atLeast"/>
              <w:rPr>
                <w:ins w:id="1925" w:author="Michal Pilík" w:date="2018-08-30T16:53:00Z"/>
                <w:lang w:val="en-GB"/>
              </w:rPr>
              <w:pPrChange w:id="1926" w:author="Trefilová Pavla" w:date="2018-09-04T07:57:00Z">
                <w:pPr/>
              </w:pPrChange>
            </w:pPr>
            <w:ins w:id="1927" w:author="Michal Pilík" w:date="2018-08-30T16:53:00Z">
              <w:del w:id="1928" w:author="Trefilová Pavla" w:date="2018-09-04T07:57:00Z">
                <w:r w:rsidRPr="00BE3707" w:rsidDel="00540599">
                  <w:rPr>
                    <w:color w:val="000000"/>
                    <w:shd w:val="clear" w:color="auto" w:fill="DCDCDC"/>
                  </w:rPr>
                  <w:delText>c.</w:delText>
                </w:r>
              </w:del>
              <w:del w:id="1929" w:author="David Tuček" w:date="2018-08-29T15:47:00Z">
                <w:r w:rsidRPr="00BE3707" w:rsidDel="00A200FE">
                  <w:delText xml:space="preserve">SALVENDY, G. </w:delText>
                </w:r>
                <w:r w:rsidRPr="00BE3707" w:rsidDel="00A200FE">
                  <w:rPr>
                    <w:i/>
                  </w:rPr>
                  <w:delText>Handbook of Industrial Engineering: Technology and Operations Management.</w:delText>
                </w:r>
                <w:r w:rsidRPr="00BE3707" w:rsidDel="00A200FE">
                  <w:delText xml:space="preserve"> John Wiley</w:delText>
                </w:r>
                <w:r w:rsidRPr="00BE3707" w:rsidDel="00A200FE">
                  <w:rPr>
                    <w:lang w:val="en-GB"/>
                  </w:rPr>
                  <w:delText>&amp;Sons, 2007, ISBN 978041330578.</w:delText>
                </w:r>
              </w:del>
            </w:ins>
          </w:p>
          <w:p w:rsidR="00BE3707" w:rsidRPr="00BE3707" w:rsidRDefault="00BE3707" w:rsidP="00BE3707">
            <w:pPr>
              <w:jc w:val="both"/>
              <w:rPr>
                <w:ins w:id="1930" w:author="Michal Pilík" w:date="2018-08-30T16:53:00Z"/>
                <w:b/>
              </w:rPr>
            </w:pPr>
            <w:ins w:id="1931" w:author="Michal Pilík" w:date="2018-08-30T16:53:00Z">
              <w:r w:rsidRPr="00BE3707">
                <w:rPr>
                  <w:b/>
                </w:rPr>
                <w:t>Doporučená literatura</w:t>
              </w:r>
            </w:ins>
          </w:p>
          <w:p w:rsidR="00540599" w:rsidRDefault="00540599">
            <w:pPr>
              <w:jc w:val="both"/>
              <w:rPr>
                <w:ins w:id="1932" w:author="Trefilová Pavla" w:date="2018-09-04T07:58:00Z"/>
                <w:lang w:val="en-GB"/>
              </w:rPr>
            </w:pPr>
            <w:ins w:id="1933" w:author="Trefilová Pavla" w:date="2018-09-04T07:58:00Z">
              <w:r w:rsidRPr="00BE3707">
                <w:t xml:space="preserve">SALVENDY, G. </w:t>
              </w:r>
              <w:r w:rsidRPr="00BE3707">
                <w:rPr>
                  <w:i/>
                </w:rPr>
                <w:t>Handbook of Industrial Engineering: Technology and Operations Management.</w:t>
              </w:r>
              <w:r w:rsidRPr="00BE3707">
                <w:t xml:space="preserve"> John Wiley</w:t>
              </w:r>
              <w:r w:rsidRPr="00BE3707">
                <w:rPr>
                  <w:lang w:val="en-GB"/>
                </w:rPr>
                <w:t>&amp;Sons, 2007, ISBN 978041330578.</w:t>
              </w:r>
            </w:ins>
          </w:p>
          <w:p w:rsidR="00BE3707" w:rsidRPr="00BE3707" w:rsidRDefault="00BE3707">
            <w:pPr>
              <w:jc w:val="both"/>
              <w:rPr>
                <w:ins w:id="1934" w:author="Michal Pilík" w:date="2018-08-30T16:53:00Z"/>
              </w:rPr>
            </w:pPr>
            <w:ins w:id="1935" w:author="Michal Pilík" w:date="2018-08-30T16:53:00Z">
              <w:del w:id="1936" w:author="David Tuček" w:date="2018-08-30T16:39:00Z">
                <w:r w:rsidRPr="00BE3707" w:rsidDel="00794F32">
                  <w:rPr>
                    <w:caps/>
                  </w:rPr>
                  <w:delText>Buřita, L</w:delText>
                </w:r>
                <w:r w:rsidRPr="00BE3707" w:rsidDel="00794F32">
                  <w:rPr>
                    <w:i/>
                  </w:rPr>
                  <w:delText>.</w:delText>
                </w:r>
                <w:r w:rsidRPr="00BE3707" w:rsidDel="00794F32">
                  <w:delText xml:space="preserve"> </w:delText>
                </w:r>
                <w:r w:rsidRPr="00BE3707" w:rsidDel="00794F32">
                  <w:rPr>
                    <w:i/>
                    <w:lang w:val="en-US"/>
                  </w:rPr>
                  <w:delText>Knowledge approach in information processing</w:delText>
                </w:r>
                <w:r w:rsidRPr="00BE3707" w:rsidDel="00794F32">
                  <w:rPr>
                    <w:lang w:val="en-US"/>
                  </w:rPr>
                  <w:delText>. Scholar's Press</w:delText>
                </w:r>
                <w:r w:rsidRPr="00BE3707" w:rsidDel="00794F32">
                  <w:delText>, 2015. ISBN 978-3-639-76718-6.</w:delText>
                </w:r>
              </w:del>
              <w:r w:rsidRPr="00BE3707">
                <w:t xml:space="preserve">ZURAWSKI, R. The </w:t>
              </w:r>
              <w:r w:rsidRPr="00BE3707">
                <w:rPr>
                  <w:i/>
                </w:rPr>
                <w:t>Industrial Information Technology Handbook.</w:t>
              </w:r>
              <w:r w:rsidRPr="00BE3707">
                <w:t xml:space="preserve"> CRC Press, 1985, ISBN 978-0849319853.</w:t>
              </w:r>
            </w:ins>
          </w:p>
          <w:p w:rsidR="00BE3707" w:rsidRPr="00BE3707" w:rsidDel="00540599" w:rsidRDefault="00BE3707" w:rsidP="00BE3707">
            <w:pPr>
              <w:jc w:val="both"/>
              <w:rPr>
                <w:ins w:id="1937" w:author="Michal Pilík" w:date="2018-08-30T16:53:00Z"/>
                <w:del w:id="1938" w:author="Trefilová Pavla" w:date="2018-09-04T07:58:00Z"/>
              </w:rPr>
            </w:pPr>
            <w:ins w:id="1939" w:author="Michal Pilík" w:date="2018-08-30T16:53:00Z">
              <w:r w:rsidRPr="00BE3707">
                <w:t>Internetové zdroje k informačním technologiím pro digitální transformaci.</w:t>
              </w:r>
            </w:ins>
          </w:p>
          <w:p w:rsidR="00592A51" w:rsidRPr="008150B3" w:rsidDel="00540599" w:rsidRDefault="00BE3707" w:rsidP="00BE3707">
            <w:pPr>
              <w:jc w:val="both"/>
              <w:rPr>
                <w:del w:id="1940" w:author="Trefilová Pavla" w:date="2018-09-04T07:58:00Z"/>
                <w:b/>
              </w:rPr>
            </w:pPr>
            <w:ins w:id="1941" w:author="Michal Pilík" w:date="2018-08-30T16:53:00Z">
              <w:del w:id="1942" w:author="Trefilová Pavla" w:date="2018-09-04T07:58:00Z">
                <w:r w:rsidRPr="00BE3707" w:rsidDel="00540599">
                  <w:delText xml:space="preserve">SALVENDY, G. </w:delText>
                </w:r>
                <w:r w:rsidRPr="00BE3707" w:rsidDel="00540599">
                  <w:rPr>
                    <w:i/>
                  </w:rPr>
                  <w:delText>Handbook of Industrial Engineering: Technology and Operations Management.</w:delText>
                </w:r>
                <w:r w:rsidRPr="00BE3707" w:rsidDel="00540599">
                  <w:delText xml:space="preserve"> John Wiley</w:delText>
                </w:r>
                <w:r w:rsidRPr="00BE3707" w:rsidDel="00540599">
                  <w:rPr>
                    <w:lang w:val="en-GB"/>
                  </w:rPr>
                  <w:delText>&amp;Sons, 2007, ISBN 978041330578.</w:delText>
                </w:r>
              </w:del>
            </w:ins>
            <w:del w:id="1943" w:author="Trefilová Pavla" w:date="2018-09-04T07:58:00Z">
              <w:r w:rsidR="00592A51" w:rsidRPr="00BE3707" w:rsidDel="00540599">
                <w:rPr>
                  <w:b/>
                  <w:caps/>
                </w:rPr>
                <w:delText>P</w:delText>
              </w:r>
              <w:r w:rsidR="00592A51" w:rsidRPr="00BE3707" w:rsidDel="00540599">
                <w:rPr>
                  <w:b/>
                </w:rPr>
                <w:delText>ovinná literatura</w:delText>
              </w:r>
            </w:del>
          </w:p>
          <w:p w:rsidR="00592A51" w:rsidDel="00057120" w:rsidRDefault="00592A51" w:rsidP="00592A51">
            <w:pPr>
              <w:rPr>
                <w:del w:id="1944" w:author="Michal Pilík" w:date="2018-08-30T16:43:00Z"/>
              </w:rPr>
            </w:pPr>
            <w:del w:id="1945" w:author="Michal Pilík" w:date="2018-08-30T16:43:00Z">
              <w:r w:rsidDel="00057120">
                <w:delText xml:space="preserve">ZURAWSKI, R. The </w:delText>
              </w:r>
              <w:r w:rsidRPr="008425F0" w:rsidDel="00057120">
                <w:rPr>
                  <w:i/>
                </w:rPr>
                <w:delText>Industrial Information Technology Handbook.</w:delText>
              </w:r>
              <w:r w:rsidDel="00057120">
                <w:delText xml:space="preserve"> CRC Press, 1985, ISBN 978-0849319853.</w:delText>
              </w:r>
            </w:del>
          </w:p>
          <w:p w:rsidR="00592A51" w:rsidDel="00057120" w:rsidRDefault="00592A51" w:rsidP="00592A51">
            <w:pPr>
              <w:rPr>
                <w:del w:id="1946" w:author="Michal Pilík" w:date="2018-08-30T16:43:00Z"/>
                <w:lang w:val="en-GB"/>
              </w:rPr>
            </w:pPr>
            <w:del w:id="1947" w:author="Michal Pilík" w:date="2018-08-30T16:43:00Z">
              <w:r w:rsidDel="00057120">
                <w:delText xml:space="preserve">SALVENDY, G. </w:delText>
              </w:r>
              <w:r w:rsidRPr="008425F0" w:rsidDel="00057120">
                <w:rPr>
                  <w:i/>
                </w:rPr>
                <w:delText>Handbook of Industrial Engineering: Technology and Operations Management.</w:delText>
              </w:r>
              <w:r w:rsidDel="00057120">
                <w:delText xml:space="preserve"> John Wiley</w:delText>
              </w:r>
              <w:r w:rsidDel="00057120">
                <w:rPr>
                  <w:lang w:val="en-GB"/>
                </w:rPr>
                <w:delText>&amp;Sons, 2007, ISBN 978041330578.</w:delText>
              </w:r>
            </w:del>
          </w:p>
          <w:p w:rsidR="00592A51" w:rsidRPr="008150B3" w:rsidDel="00057120" w:rsidRDefault="00592A51" w:rsidP="00592A51">
            <w:pPr>
              <w:jc w:val="both"/>
              <w:rPr>
                <w:del w:id="1948" w:author="Michal Pilík" w:date="2018-08-30T16:43:00Z"/>
                <w:b/>
              </w:rPr>
            </w:pPr>
            <w:del w:id="1949" w:author="Michal Pilík" w:date="2018-08-30T16:43:00Z">
              <w:r w:rsidRPr="008150B3" w:rsidDel="00057120">
                <w:rPr>
                  <w:b/>
                </w:rPr>
                <w:delText>Doporučená literatura</w:delText>
              </w:r>
            </w:del>
          </w:p>
          <w:p w:rsidR="00592A51" w:rsidDel="00057120" w:rsidRDefault="00592A51" w:rsidP="00592A51">
            <w:pPr>
              <w:jc w:val="both"/>
              <w:rPr>
                <w:del w:id="1950" w:author="Michal Pilík" w:date="2018-08-30T16:43:00Z"/>
              </w:rPr>
            </w:pPr>
            <w:del w:id="1951" w:author="Michal Pilík" w:date="2018-08-30T16:43:00Z">
              <w:r w:rsidRPr="007E42B0" w:rsidDel="00057120">
                <w:rPr>
                  <w:caps/>
                </w:rPr>
                <w:delText>Buřita, L</w:delText>
              </w:r>
              <w:r w:rsidRPr="007E42B0" w:rsidDel="00057120">
                <w:rPr>
                  <w:i/>
                </w:rPr>
                <w:delText>.</w:delText>
              </w:r>
              <w:r w:rsidRPr="00F920BD" w:rsidDel="00057120">
                <w:delText xml:space="preserve"> </w:delText>
              </w:r>
              <w:r w:rsidRPr="007E42B0" w:rsidDel="00057120">
                <w:rPr>
                  <w:i/>
                  <w:lang w:val="en-US"/>
                </w:rPr>
                <w:delText>Knowledge approach in information processing</w:delText>
              </w:r>
              <w:r w:rsidRPr="00F920BD" w:rsidDel="00057120">
                <w:rPr>
                  <w:lang w:val="en-US"/>
                </w:rPr>
                <w:delText>. Scholar's Press</w:delText>
              </w:r>
              <w:r w:rsidDel="00057120">
                <w:delText>, 2015. ISBN</w:delText>
              </w:r>
              <w:r w:rsidRPr="00F920BD" w:rsidDel="00057120">
                <w:delText xml:space="preserve"> 978-3-639-76718-6.</w:delText>
              </w:r>
            </w:del>
          </w:p>
          <w:p w:rsidR="00592A51" w:rsidRDefault="00592A51" w:rsidP="00592A51">
            <w:pPr>
              <w:jc w:val="both"/>
            </w:pPr>
            <w:del w:id="1952" w:author="Michal Pilík" w:date="2018-08-30T16:43:00Z">
              <w:r w:rsidDel="00057120">
                <w:delText>Internetové zdroje k informačním technologiím pro digitální transformaci.</w:delText>
              </w:r>
            </w:del>
          </w:p>
        </w:tc>
      </w:tr>
      <w:tr w:rsidR="00592A51" w:rsidTr="001872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92A51" w:rsidRDefault="00592A51" w:rsidP="00592A51">
            <w:pPr>
              <w:jc w:val="center"/>
              <w:rPr>
                <w:b/>
              </w:rPr>
            </w:pPr>
            <w:r>
              <w:rPr>
                <w:b/>
              </w:rPr>
              <w:t>Informace ke kombinované nebo distanční formě</w:t>
            </w:r>
          </w:p>
        </w:tc>
      </w:tr>
      <w:tr w:rsidR="00592A51" w:rsidTr="001872A0">
        <w:tc>
          <w:tcPr>
            <w:tcW w:w="4787" w:type="dxa"/>
            <w:gridSpan w:val="3"/>
            <w:tcBorders>
              <w:top w:val="single" w:sz="2" w:space="0" w:color="auto"/>
            </w:tcBorders>
            <w:shd w:val="clear" w:color="auto" w:fill="F7CAAC"/>
          </w:tcPr>
          <w:p w:rsidR="00592A51" w:rsidRDefault="00592A51" w:rsidP="00592A51">
            <w:pPr>
              <w:jc w:val="both"/>
            </w:pPr>
            <w:r>
              <w:rPr>
                <w:b/>
              </w:rPr>
              <w:t>Rozsah konzultací (soustředění)</w:t>
            </w:r>
          </w:p>
        </w:tc>
        <w:tc>
          <w:tcPr>
            <w:tcW w:w="889" w:type="dxa"/>
            <w:tcBorders>
              <w:top w:val="single" w:sz="2" w:space="0" w:color="auto"/>
            </w:tcBorders>
          </w:tcPr>
          <w:p w:rsidR="00592A51" w:rsidRDefault="00592A51" w:rsidP="00592A51">
            <w:pPr>
              <w:jc w:val="both"/>
            </w:pPr>
            <w:r>
              <w:t>15</w:t>
            </w:r>
          </w:p>
        </w:tc>
        <w:tc>
          <w:tcPr>
            <w:tcW w:w="4179" w:type="dxa"/>
            <w:gridSpan w:val="4"/>
            <w:tcBorders>
              <w:top w:val="single" w:sz="2" w:space="0" w:color="auto"/>
            </w:tcBorders>
            <w:shd w:val="clear" w:color="auto" w:fill="F7CAAC"/>
          </w:tcPr>
          <w:p w:rsidR="00592A51" w:rsidRDefault="00592A51" w:rsidP="00592A51">
            <w:pPr>
              <w:jc w:val="both"/>
              <w:rPr>
                <w:b/>
              </w:rPr>
            </w:pPr>
            <w:r>
              <w:rPr>
                <w:b/>
              </w:rPr>
              <w:t xml:space="preserve">hodin </w:t>
            </w:r>
          </w:p>
        </w:tc>
      </w:tr>
      <w:tr w:rsidR="00592A51" w:rsidTr="001872A0">
        <w:tc>
          <w:tcPr>
            <w:tcW w:w="9855" w:type="dxa"/>
            <w:gridSpan w:val="8"/>
            <w:shd w:val="clear" w:color="auto" w:fill="F7CAAC"/>
          </w:tcPr>
          <w:p w:rsidR="00592A51" w:rsidRDefault="00592A51" w:rsidP="00592A51">
            <w:pPr>
              <w:jc w:val="both"/>
              <w:rPr>
                <w:b/>
              </w:rPr>
            </w:pPr>
            <w:r>
              <w:rPr>
                <w:b/>
              </w:rPr>
              <w:t>Informace o způsobu kontaktu s vyučujícím</w:t>
            </w:r>
          </w:p>
        </w:tc>
      </w:tr>
      <w:tr w:rsidR="00592A51" w:rsidTr="001872A0">
        <w:trPr>
          <w:trHeight w:val="684"/>
        </w:trPr>
        <w:tc>
          <w:tcPr>
            <w:tcW w:w="9855" w:type="dxa"/>
            <w:gridSpan w:val="8"/>
          </w:tcPr>
          <w:p w:rsidR="00592A51" w:rsidRDefault="00592A51" w:rsidP="00592A51">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174E9" w:rsidRDefault="003174E9" w:rsidP="00DC52F6">
      <w:pPr>
        <w:spacing w:after="160" w:line="259" w:lineRule="auto"/>
      </w:pPr>
    </w:p>
    <w:p w:rsidR="003174E9" w:rsidRDefault="003174E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4E9" w:rsidTr="001872A0">
        <w:tc>
          <w:tcPr>
            <w:tcW w:w="9855" w:type="dxa"/>
            <w:gridSpan w:val="8"/>
            <w:tcBorders>
              <w:bottom w:val="double" w:sz="4" w:space="0" w:color="auto"/>
            </w:tcBorders>
            <w:shd w:val="clear" w:color="auto" w:fill="BDD6EE"/>
          </w:tcPr>
          <w:p w:rsidR="003174E9" w:rsidRDefault="003174E9" w:rsidP="001872A0">
            <w:pPr>
              <w:jc w:val="both"/>
              <w:rPr>
                <w:b/>
                <w:sz w:val="28"/>
              </w:rPr>
            </w:pPr>
            <w:r>
              <w:lastRenderedPageBreak/>
              <w:br w:type="page"/>
            </w:r>
            <w:r>
              <w:rPr>
                <w:b/>
                <w:sz w:val="28"/>
              </w:rPr>
              <w:t>B-III – Charakteristika studijního předmětu</w:t>
            </w:r>
          </w:p>
        </w:tc>
      </w:tr>
      <w:tr w:rsidR="003174E9" w:rsidTr="001872A0">
        <w:tc>
          <w:tcPr>
            <w:tcW w:w="3086" w:type="dxa"/>
            <w:tcBorders>
              <w:top w:val="double" w:sz="4" w:space="0" w:color="auto"/>
            </w:tcBorders>
            <w:shd w:val="clear" w:color="auto" w:fill="F7CAAC"/>
          </w:tcPr>
          <w:p w:rsidR="003174E9" w:rsidRDefault="003174E9" w:rsidP="001872A0">
            <w:pPr>
              <w:jc w:val="both"/>
              <w:rPr>
                <w:b/>
              </w:rPr>
            </w:pPr>
            <w:r>
              <w:rPr>
                <w:b/>
              </w:rPr>
              <w:t>Název studijního předmětu</w:t>
            </w:r>
          </w:p>
        </w:tc>
        <w:tc>
          <w:tcPr>
            <w:tcW w:w="6769" w:type="dxa"/>
            <w:gridSpan w:val="7"/>
            <w:tcBorders>
              <w:top w:val="double" w:sz="4" w:space="0" w:color="auto"/>
            </w:tcBorders>
          </w:tcPr>
          <w:p w:rsidR="003174E9" w:rsidRDefault="003174E9" w:rsidP="001872A0">
            <w:pPr>
              <w:jc w:val="both"/>
            </w:pPr>
            <w:r>
              <w:t>Pokročilé metody plánování a řízení výroby</w:t>
            </w:r>
          </w:p>
        </w:tc>
      </w:tr>
      <w:tr w:rsidR="003174E9" w:rsidTr="001872A0">
        <w:tc>
          <w:tcPr>
            <w:tcW w:w="3086" w:type="dxa"/>
            <w:shd w:val="clear" w:color="auto" w:fill="F7CAAC"/>
          </w:tcPr>
          <w:p w:rsidR="003174E9" w:rsidRDefault="003174E9" w:rsidP="001872A0">
            <w:pPr>
              <w:jc w:val="both"/>
              <w:rPr>
                <w:b/>
              </w:rPr>
            </w:pPr>
            <w:r>
              <w:rPr>
                <w:b/>
              </w:rPr>
              <w:t>Typ předmětu</w:t>
            </w:r>
          </w:p>
        </w:tc>
        <w:tc>
          <w:tcPr>
            <w:tcW w:w="3406" w:type="dxa"/>
            <w:gridSpan w:val="4"/>
          </w:tcPr>
          <w:p w:rsidR="003174E9" w:rsidRDefault="003174E9" w:rsidP="001872A0">
            <w:pPr>
              <w:jc w:val="both"/>
            </w:pPr>
            <w:r>
              <w:t>povinně volitelný „PV“</w:t>
            </w:r>
          </w:p>
        </w:tc>
        <w:tc>
          <w:tcPr>
            <w:tcW w:w="2695" w:type="dxa"/>
            <w:gridSpan w:val="2"/>
            <w:shd w:val="clear" w:color="auto" w:fill="F7CAAC"/>
          </w:tcPr>
          <w:p w:rsidR="003174E9" w:rsidRDefault="003174E9" w:rsidP="001872A0">
            <w:pPr>
              <w:jc w:val="both"/>
            </w:pPr>
            <w:r>
              <w:rPr>
                <w:b/>
              </w:rPr>
              <w:t>doporučený ročník / semestr</w:t>
            </w:r>
          </w:p>
        </w:tc>
        <w:tc>
          <w:tcPr>
            <w:tcW w:w="668" w:type="dxa"/>
          </w:tcPr>
          <w:p w:rsidR="003174E9" w:rsidRDefault="003174E9" w:rsidP="001872A0">
            <w:pPr>
              <w:jc w:val="both"/>
            </w:pPr>
            <w:r>
              <w:t>1/L</w:t>
            </w:r>
          </w:p>
        </w:tc>
      </w:tr>
      <w:tr w:rsidR="003174E9" w:rsidTr="001872A0">
        <w:tc>
          <w:tcPr>
            <w:tcW w:w="3086" w:type="dxa"/>
            <w:shd w:val="clear" w:color="auto" w:fill="F7CAAC"/>
          </w:tcPr>
          <w:p w:rsidR="003174E9" w:rsidRDefault="003174E9" w:rsidP="001872A0">
            <w:pPr>
              <w:jc w:val="both"/>
              <w:rPr>
                <w:b/>
              </w:rPr>
            </w:pPr>
            <w:r>
              <w:rPr>
                <w:b/>
              </w:rPr>
              <w:t>Rozsah studijního předmětu</w:t>
            </w:r>
          </w:p>
        </w:tc>
        <w:tc>
          <w:tcPr>
            <w:tcW w:w="1701" w:type="dxa"/>
            <w:gridSpan w:val="2"/>
          </w:tcPr>
          <w:p w:rsidR="003174E9" w:rsidRDefault="003174E9" w:rsidP="001872A0">
            <w:pPr>
              <w:jc w:val="both"/>
            </w:pPr>
            <w:r>
              <w:t>15p</w:t>
            </w:r>
          </w:p>
        </w:tc>
        <w:tc>
          <w:tcPr>
            <w:tcW w:w="889" w:type="dxa"/>
            <w:shd w:val="clear" w:color="auto" w:fill="F7CAAC"/>
          </w:tcPr>
          <w:p w:rsidR="003174E9" w:rsidRDefault="003174E9" w:rsidP="001872A0">
            <w:pPr>
              <w:jc w:val="both"/>
              <w:rPr>
                <w:b/>
              </w:rPr>
            </w:pPr>
            <w:r>
              <w:rPr>
                <w:b/>
              </w:rPr>
              <w:t xml:space="preserve">hod. </w:t>
            </w:r>
          </w:p>
        </w:tc>
        <w:tc>
          <w:tcPr>
            <w:tcW w:w="816" w:type="dxa"/>
          </w:tcPr>
          <w:p w:rsidR="003174E9" w:rsidRDefault="003174E9" w:rsidP="001872A0">
            <w:pPr>
              <w:jc w:val="both"/>
            </w:pPr>
            <w:r>
              <w:t>15</w:t>
            </w:r>
          </w:p>
        </w:tc>
        <w:tc>
          <w:tcPr>
            <w:tcW w:w="2156" w:type="dxa"/>
            <w:shd w:val="clear" w:color="auto" w:fill="F7CAAC"/>
          </w:tcPr>
          <w:p w:rsidR="003174E9" w:rsidRDefault="003174E9" w:rsidP="001872A0">
            <w:pPr>
              <w:jc w:val="both"/>
              <w:rPr>
                <w:b/>
              </w:rPr>
            </w:pPr>
            <w:r>
              <w:rPr>
                <w:b/>
              </w:rPr>
              <w:t>kreditů</w:t>
            </w:r>
          </w:p>
        </w:tc>
        <w:tc>
          <w:tcPr>
            <w:tcW w:w="1207" w:type="dxa"/>
            <w:gridSpan w:val="2"/>
          </w:tcPr>
          <w:p w:rsidR="003174E9" w:rsidRDefault="003174E9" w:rsidP="001872A0">
            <w:pPr>
              <w:jc w:val="both"/>
            </w:pPr>
          </w:p>
        </w:tc>
      </w:tr>
      <w:tr w:rsidR="003174E9" w:rsidTr="001872A0">
        <w:tc>
          <w:tcPr>
            <w:tcW w:w="3086" w:type="dxa"/>
            <w:shd w:val="clear" w:color="auto" w:fill="F7CAAC"/>
          </w:tcPr>
          <w:p w:rsidR="003174E9" w:rsidRDefault="003174E9" w:rsidP="001872A0">
            <w:pPr>
              <w:jc w:val="both"/>
              <w:rPr>
                <w:b/>
                <w:sz w:val="22"/>
              </w:rPr>
            </w:pPr>
            <w:r>
              <w:rPr>
                <w:b/>
              </w:rPr>
              <w:t>Prerekvizity, korekvizity, ekvivalence</w:t>
            </w:r>
          </w:p>
        </w:tc>
        <w:tc>
          <w:tcPr>
            <w:tcW w:w="6769" w:type="dxa"/>
            <w:gridSpan w:val="7"/>
          </w:tcPr>
          <w:p w:rsidR="003174E9" w:rsidRDefault="003174E9" w:rsidP="001872A0">
            <w:pPr>
              <w:jc w:val="both"/>
            </w:pPr>
          </w:p>
        </w:tc>
      </w:tr>
      <w:tr w:rsidR="003174E9" w:rsidTr="001872A0">
        <w:tc>
          <w:tcPr>
            <w:tcW w:w="3086" w:type="dxa"/>
            <w:shd w:val="clear" w:color="auto" w:fill="F7CAAC"/>
          </w:tcPr>
          <w:p w:rsidR="003174E9" w:rsidRDefault="003174E9" w:rsidP="001872A0">
            <w:pPr>
              <w:jc w:val="both"/>
              <w:rPr>
                <w:b/>
              </w:rPr>
            </w:pPr>
            <w:r>
              <w:rPr>
                <w:b/>
              </w:rPr>
              <w:t>Způsob ověření studijních výsledků</w:t>
            </w:r>
          </w:p>
        </w:tc>
        <w:tc>
          <w:tcPr>
            <w:tcW w:w="3406" w:type="dxa"/>
            <w:gridSpan w:val="4"/>
          </w:tcPr>
          <w:p w:rsidR="003174E9" w:rsidRDefault="00540599" w:rsidP="001872A0">
            <w:pPr>
              <w:jc w:val="both"/>
            </w:pPr>
            <w:ins w:id="1953" w:author="Trefilová Pavla" w:date="2018-09-04T07:59:00Z">
              <w:r>
                <w:t>zkouška</w:t>
              </w:r>
            </w:ins>
          </w:p>
        </w:tc>
        <w:tc>
          <w:tcPr>
            <w:tcW w:w="2156" w:type="dxa"/>
            <w:shd w:val="clear" w:color="auto" w:fill="F7CAAC"/>
          </w:tcPr>
          <w:p w:rsidR="003174E9" w:rsidRDefault="003174E9" w:rsidP="001872A0">
            <w:pPr>
              <w:jc w:val="both"/>
              <w:rPr>
                <w:b/>
              </w:rPr>
            </w:pPr>
            <w:r>
              <w:rPr>
                <w:b/>
              </w:rPr>
              <w:t>Forma výuky</w:t>
            </w:r>
          </w:p>
        </w:tc>
        <w:tc>
          <w:tcPr>
            <w:tcW w:w="1207" w:type="dxa"/>
            <w:gridSpan w:val="2"/>
          </w:tcPr>
          <w:p w:rsidR="003174E9" w:rsidRDefault="003174E9" w:rsidP="001872A0">
            <w:pPr>
              <w:jc w:val="both"/>
            </w:pPr>
            <w:r>
              <w:t>přednáška</w:t>
            </w:r>
          </w:p>
        </w:tc>
      </w:tr>
      <w:tr w:rsidR="003174E9" w:rsidTr="001872A0">
        <w:tc>
          <w:tcPr>
            <w:tcW w:w="3086" w:type="dxa"/>
            <w:shd w:val="clear" w:color="auto" w:fill="F7CAAC"/>
          </w:tcPr>
          <w:p w:rsidR="003174E9" w:rsidRDefault="003174E9" w:rsidP="001872A0">
            <w:pPr>
              <w:jc w:val="both"/>
              <w:rPr>
                <w:b/>
              </w:rPr>
            </w:pPr>
            <w:r>
              <w:rPr>
                <w:b/>
              </w:rPr>
              <w:t>Forma způsobu ověření studijních výsledků a další požadavky na studenta</w:t>
            </w:r>
          </w:p>
        </w:tc>
        <w:tc>
          <w:tcPr>
            <w:tcW w:w="6769" w:type="dxa"/>
            <w:gridSpan w:val="7"/>
            <w:tcBorders>
              <w:bottom w:val="nil"/>
            </w:tcBorders>
          </w:tcPr>
          <w:p w:rsidR="00FB7D61" w:rsidRPr="00B60DA0" w:rsidRDefault="00FB7D61" w:rsidP="00FB7D61">
            <w:pPr>
              <w:jc w:val="both"/>
              <w:rPr>
                <w:ins w:id="1954" w:author="Michal Pilík" w:date="2018-09-03T08:45:00Z"/>
              </w:rPr>
            </w:pPr>
            <w:ins w:id="1955" w:author="Michal Pilík" w:date="2018-09-03T08:45:00Z">
              <w:r w:rsidRPr="00B60DA0">
                <w:t>Způsob zakončení předmětu – ústní zkouška</w:t>
              </w:r>
            </w:ins>
          </w:p>
          <w:p w:rsidR="00FB7D61" w:rsidRPr="00B60DA0" w:rsidRDefault="00FB7D61">
            <w:pPr>
              <w:pStyle w:val="Odstavecseseznamem"/>
              <w:numPr>
                <w:ilvl w:val="0"/>
                <w:numId w:val="59"/>
              </w:numPr>
              <w:ind w:left="279" w:hanging="279"/>
              <w:jc w:val="both"/>
              <w:rPr>
                <w:ins w:id="1956" w:author="Michal Pilík" w:date="2018-09-03T08:45:00Z"/>
              </w:rPr>
              <w:pPrChange w:id="1957" w:author="Trefilová Pavla" w:date="2018-09-04T07:59:00Z">
                <w:pPr>
                  <w:pStyle w:val="Odstavecseseznamem"/>
                  <w:numPr>
                    <w:numId w:val="59"/>
                  </w:numPr>
                  <w:ind w:left="279" w:hanging="279"/>
                </w:pPr>
              </w:pPrChange>
            </w:pPr>
            <w:ins w:id="1958" w:author="Michal Pilík" w:date="2018-09-03T08:45:00Z">
              <w:r w:rsidRPr="00B60DA0">
                <w:t xml:space="preserve">Vypracování seminární práce dle požadavků vyučujícího formou eseje. Zaměření esejí na oblast plánování a řízení výroby v rámci provozů, s vazbou na téma disertace. Využití poznatků přednášek. </w:t>
              </w:r>
            </w:ins>
          </w:p>
          <w:p w:rsidR="00FB7D61" w:rsidRPr="00B60DA0" w:rsidDel="00540599" w:rsidRDefault="00FB7D61">
            <w:pPr>
              <w:pStyle w:val="Odstavecseseznamem"/>
              <w:numPr>
                <w:ilvl w:val="0"/>
                <w:numId w:val="59"/>
              </w:numPr>
              <w:ind w:left="279" w:hanging="279"/>
              <w:jc w:val="both"/>
              <w:rPr>
                <w:ins w:id="1959" w:author="Michal Pilík" w:date="2018-09-03T08:45:00Z"/>
                <w:del w:id="1960" w:author="Trefilová Pavla" w:date="2018-09-04T07:59:00Z"/>
              </w:rPr>
              <w:pPrChange w:id="1961" w:author="Trefilová Pavla" w:date="2018-09-04T07:59:00Z">
                <w:pPr>
                  <w:pStyle w:val="Odstavecseseznamem"/>
                  <w:numPr>
                    <w:numId w:val="59"/>
                  </w:numPr>
                  <w:ind w:left="279" w:hanging="279"/>
                </w:pPr>
              </w:pPrChange>
            </w:pPr>
            <w:ins w:id="1962" w:author="Michal Pilík" w:date="2018-09-03T08:45:00Z">
              <w:r w:rsidRPr="00B60DA0">
                <w:t>Ústní zkouška v rozsahu znalostí přednášek.</w:t>
              </w:r>
            </w:ins>
          </w:p>
          <w:p w:rsidR="00AF79B1" w:rsidRPr="00897246" w:rsidDel="00FB7D61" w:rsidRDefault="00AF79B1">
            <w:pPr>
              <w:pStyle w:val="Odstavecseseznamem"/>
              <w:numPr>
                <w:ilvl w:val="0"/>
                <w:numId w:val="59"/>
              </w:numPr>
              <w:ind w:left="279" w:hanging="279"/>
              <w:jc w:val="both"/>
              <w:rPr>
                <w:del w:id="1963" w:author="Michal Pilík" w:date="2018-09-03T08:45:00Z"/>
              </w:rPr>
              <w:pPrChange w:id="1964" w:author="Trefilová Pavla" w:date="2018-09-04T07:59:00Z">
                <w:pPr>
                  <w:jc w:val="both"/>
                </w:pPr>
              </w:pPrChange>
            </w:pPr>
            <w:del w:id="1965" w:author="Michal Pilík" w:date="2018-09-03T08:45:00Z">
              <w:r w:rsidRPr="00897246" w:rsidDel="00FB7D61">
                <w:delText xml:space="preserve">Způsob zakončení předmětu – </w:delText>
              </w:r>
              <w:r w:rsidDel="00FB7D61">
                <w:delText xml:space="preserve">zápočet, </w:delText>
              </w:r>
              <w:r w:rsidRPr="00897246" w:rsidDel="00FB7D61">
                <w:delText>zkouška</w:delText>
              </w:r>
            </w:del>
          </w:p>
          <w:p w:rsidR="00AF79B1" w:rsidDel="00FB7D61" w:rsidRDefault="00AF79B1">
            <w:pPr>
              <w:pStyle w:val="Odstavecseseznamem"/>
              <w:ind w:left="279" w:hanging="279"/>
              <w:jc w:val="both"/>
              <w:rPr>
                <w:del w:id="1966" w:author="Michal Pilík" w:date="2018-09-03T08:45:00Z"/>
              </w:rPr>
              <w:pPrChange w:id="1967" w:author="Trefilová Pavla" w:date="2018-09-04T07:59:00Z">
                <w:pPr>
                  <w:jc w:val="both"/>
                </w:pPr>
              </w:pPrChange>
            </w:pPr>
            <w:del w:id="1968" w:author="Michal Pilík" w:date="2018-09-03T08:45:00Z">
              <w:r w:rsidDel="00FB7D61">
                <w:delText>Požadavky na zápočet:</w:delText>
              </w:r>
            </w:del>
          </w:p>
          <w:p w:rsidR="00AF79B1" w:rsidDel="00FB7D61" w:rsidRDefault="00AF79B1">
            <w:pPr>
              <w:pStyle w:val="Odstavecseseznamem"/>
              <w:ind w:left="279" w:hanging="279"/>
              <w:jc w:val="both"/>
              <w:rPr>
                <w:del w:id="1969" w:author="Michal Pilík" w:date="2018-09-03T08:45:00Z"/>
              </w:rPr>
              <w:pPrChange w:id="1970" w:author="Trefilová Pavla" w:date="2018-09-04T07:59:00Z">
                <w:pPr>
                  <w:pStyle w:val="Odstavecseseznamem"/>
                  <w:numPr>
                    <w:numId w:val="38"/>
                  </w:numPr>
                  <w:ind w:left="279" w:hanging="283"/>
                  <w:jc w:val="both"/>
                </w:pPr>
              </w:pPrChange>
            </w:pPr>
            <w:del w:id="1971" w:author="Michal Pilík" w:date="2018-09-03T08:45:00Z">
              <w:r w:rsidRPr="00897246" w:rsidDel="00FB7D61">
                <w:delText>vypracování seminární p</w:delText>
              </w:r>
              <w:r w:rsidDel="00FB7D61">
                <w:delText>ráce dle požadavků vyučujícího formou eseje. Dále je možné z</w:delText>
              </w:r>
              <w:r w:rsidRPr="00C657DB" w:rsidDel="00FB7D61">
                <w:delText>pracování semin</w:delText>
              </w:r>
              <w:r w:rsidDel="00FB7D61">
                <w:delText>ární</w:delText>
              </w:r>
              <w:r w:rsidRPr="00C657DB" w:rsidDel="00FB7D61">
                <w:delText xml:space="preserve"> práce formou případových studií </w:delText>
              </w:r>
              <w:r w:rsidDel="00FB7D61">
                <w:delText xml:space="preserve">na problematiku </w:delText>
              </w:r>
              <w:r w:rsidRPr="00C657DB" w:rsidDel="00FB7D61">
                <w:delText xml:space="preserve">aplikace vybraných metod průmyslového inženýrství příp. logistických metod ve výrobních a obchodních organizacích. </w:delText>
              </w:r>
            </w:del>
          </w:p>
          <w:p w:rsidR="00AF79B1" w:rsidDel="00FB7D61" w:rsidRDefault="00AF79B1">
            <w:pPr>
              <w:pStyle w:val="Odstavecseseznamem"/>
              <w:ind w:left="279" w:hanging="279"/>
              <w:jc w:val="both"/>
              <w:rPr>
                <w:del w:id="1972" w:author="Michal Pilík" w:date="2018-09-03T08:45:00Z"/>
              </w:rPr>
              <w:pPrChange w:id="1973" w:author="Trefilová Pavla" w:date="2018-09-04T07:59:00Z">
                <w:pPr>
                  <w:pStyle w:val="Odstavecseseznamem"/>
                  <w:numPr>
                    <w:numId w:val="38"/>
                  </w:numPr>
                  <w:ind w:left="279" w:hanging="283"/>
                  <w:jc w:val="both"/>
                </w:pPr>
              </w:pPrChange>
            </w:pPr>
            <w:del w:id="1974" w:author="Michal Pilík" w:date="2018-09-03T08:45:00Z">
              <w:r w:rsidRPr="00897246" w:rsidDel="00FB7D61">
                <w:delText>písemný test</w:delText>
              </w:r>
              <w:r w:rsidDel="00FB7D61">
                <w:delText xml:space="preserve"> s maximálním možným počtem dosažitelných bodů 12</w:delText>
              </w:r>
              <w:r w:rsidRPr="00897246" w:rsidDel="00FB7D61">
                <w:delText xml:space="preserve"> m</w:delText>
              </w:r>
              <w:r w:rsidDel="00FB7D61">
                <w:delText>usí být napsán alespoň na 60 %, jehož součástí jsou i výpočty z oblasti plánování a řízení výroby.</w:delText>
              </w:r>
            </w:del>
          </w:p>
          <w:p w:rsidR="003174E9" w:rsidRDefault="00AF79B1">
            <w:pPr>
              <w:pStyle w:val="Odstavecseseznamem"/>
              <w:numPr>
                <w:ilvl w:val="0"/>
                <w:numId w:val="59"/>
              </w:numPr>
              <w:ind w:left="279" w:hanging="279"/>
              <w:jc w:val="both"/>
              <w:pPrChange w:id="1975" w:author="Trefilová Pavla" w:date="2018-09-04T07:59:00Z">
                <w:pPr/>
              </w:pPrChange>
            </w:pPr>
            <w:del w:id="1976" w:author="Michal Pilík" w:date="2018-09-03T08:45:00Z">
              <w:r w:rsidDel="00FB7D61">
                <w:delText>Požadavek na zkoušku -</w:delText>
              </w:r>
              <w:r w:rsidRPr="00897246" w:rsidDel="00FB7D61">
                <w:delText xml:space="preserve"> zkouška </w:delText>
              </w:r>
              <w:r w:rsidDel="00FB7D61">
                <w:delText xml:space="preserve">ústní </w:delText>
              </w:r>
              <w:r w:rsidRPr="00897246" w:rsidDel="00FB7D61">
                <w:delText>v rozsahu znalost</w:delText>
              </w:r>
              <w:r w:rsidDel="00FB7D61">
                <w:delText>í přednášek.</w:delText>
              </w:r>
            </w:del>
          </w:p>
        </w:tc>
      </w:tr>
      <w:tr w:rsidR="003174E9" w:rsidTr="00893B79">
        <w:trPr>
          <w:trHeight w:val="70"/>
        </w:trPr>
        <w:tc>
          <w:tcPr>
            <w:tcW w:w="9855" w:type="dxa"/>
            <w:gridSpan w:val="8"/>
            <w:tcBorders>
              <w:top w:val="nil"/>
            </w:tcBorders>
          </w:tcPr>
          <w:p w:rsidR="003174E9" w:rsidRDefault="003174E9" w:rsidP="001872A0">
            <w:pPr>
              <w:jc w:val="both"/>
            </w:pPr>
          </w:p>
        </w:tc>
      </w:tr>
      <w:tr w:rsidR="003174E9" w:rsidTr="001872A0">
        <w:trPr>
          <w:trHeight w:val="197"/>
        </w:trPr>
        <w:tc>
          <w:tcPr>
            <w:tcW w:w="3086" w:type="dxa"/>
            <w:tcBorders>
              <w:top w:val="nil"/>
            </w:tcBorders>
            <w:shd w:val="clear" w:color="auto" w:fill="F7CAAC"/>
          </w:tcPr>
          <w:p w:rsidR="003174E9" w:rsidRDefault="003174E9" w:rsidP="001872A0">
            <w:pPr>
              <w:jc w:val="both"/>
              <w:rPr>
                <w:b/>
              </w:rPr>
            </w:pPr>
            <w:r>
              <w:rPr>
                <w:b/>
              </w:rPr>
              <w:t>Garant předmětu</w:t>
            </w:r>
          </w:p>
        </w:tc>
        <w:tc>
          <w:tcPr>
            <w:tcW w:w="6769" w:type="dxa"/>
            <w:gridSpan w:val="7"/>
            <w:tcBorders>
              <w:top w:val="nil"/>
            </w:tcBorders>
          </w:tcPr>
          <w:p w:rsidR="003174E9" w:rsidRDefault="003174E9" w:rsidP="001872A0">
            <w:pPr>
              <w:jc w:val="both"/>
            </w:pPr>
            <w:r>
              <w:t>doc. Ing. David Tuček, Ph.D.</w:t>
            </w:r>
          </w:p>
        </w:tc>
      </w:tr>
      <w:tr w:rsidR="003174E9" w:rsidTr="001872A0">
        <w:trPr>
          <w:trHeight w:val="243"/>
        </w:trPr>
        <w:tc>
          <w:tcPr>
            <w:tcW w:w="3086" w:type="dxa"/>
            <w:tcBorders>
              <w:top w:val="nil"/>
            </w:tcBorders>
            <w:shd w:val="clear" w:color="auto" w:fill="F7CAAC"/>
          </w:tcPr>
          <w:p w:rsidR="003174E9" w:rsidRDefault="003174E9" w:rsidP="001872A0">
            <w:pPr>
              <w:jc w:val="both"/>
              <w:rPr>
                <w:b/>
              </w:rPr>
            </w:pPr>
            <w:r>
              <w:rPr>
                <w:b/>
              </w:rPr>
              <w:t>Zapojení garanta do výuky předmětu</w:t>
            </w:r>
          </w:p>
        </w:tc>
        <w:tc>
          <w:tcPr>
            <w:tcW w:w="6769" w:type="dxa"/>
            <w:gridSpan w:val="7"/>
            <w:tcBorders>
              <w:top w:val="nil"/>
            </w:tcBorders>
          </w:tcPr>
          <w:p w:rsidR="003174E9" w:rsidRDefault="003174E9" w:rsidP="003174E9">
            <w:pPr>
              <w:jc w:val="both"/>
            </w:pPr>
            <w:r>
              <w:t>Garant se podílí na přednášení v rozsahu 60%.</w:t>
            </w:r>
          </w:p>
        </w:tc>
      </w:tr>
      <w:tr w:rsidR="003174E9" w:rsidTr="001872A0">
        <w:tc>
          <w:tcPr>
            <w:tcW w:w="3086" w:type="dxa"/>
            <w:shd w:val="clear" w:color="auto" w:fill="F7CAAC"/>
          </w:tcPr>
          <w:p w:rsidR="003174E9" w:rsidRDefault="003174E9" w:rsidP="001872A0">
            <w:pPr>
              <w:jc w:val="both"/>
              <w:rPr>
                <w:b/>
              </w:rPr>
            </w:pPr>
            <w:r>
              <w:rPr>
                <w:b/>
              </w:rPr>
              <w:t>Vyučující</w:t>
            </w:r>
          </w:p>
        </w:tc>
        <w:tc>
          <w:tcPr>
            <w:tcW w:w="6769" w:type="dxa"/>
            <w:gridSpan w:val="7"/>
            <w:tcBorders>
              <w:bottom w:val="nil"/>
            </w:tcBorders>
          </w:tcPr>
          <w:p w:rsidR="003174E9" w:rsidRDefault="003174E9" w:rsidP="003174E9">
            <w:pPr>
              <w:jc w:val="both"/>
            </w:pPr>
            <w:r>
              <w:t xml:space="preserve">doc. Ing. David Tuček, Ph.D. – přednášky (60%), </w:t>
            </w:r>
            <w:r w:rsidRPr="00066910">
              <w:t>doc. Ing. Josef Sedlák, Ph.D.</w:t>
            </w:r>
            <w:r>
              <w:t xml:space="preserve"> – přednášky (40%)</w:t>
            </w:r>
          </w:p>
        </w:tc>
      </w:tr>
      <w:tr w:rsidR="003174E9" w:rsidTr="003174E9">
        <w:trPr>
          <w:trHeight w:val="204"/>
        </w:trPr>
        <w:tc>
          <w:tcPr>
            <w:tcW w:w="9855" w:type="dxa"/>
            <w:gridSpan w:val="8"/>
            <w:tcBorders>
              <w:top w:val="nil"/>
            </w:tcBorders>
          </w:tcPr>
          <w:p w:rsidR="003174E9" w:rsidRDefault="003174E9" w:rsidP="001872A0">
            <w:pPr>
              <w:jc w:val="both"/>
            </w:pPr>
          </w:p>
        </w:tc>
      </w:tr>
      <w:tr w:rsidR="003174E9" w:rsidTr="001872A0">
        <w:tc>
          <w:tcPr>
            <w:tcW w:w="3086" w:type="dxa"/>
            <w:shd w:val="clear" w:color="auto" w:fill="F7CAAC"/>
          </w:tcPr>
          <w:p w:rsidR="003174E9" w:rsidRDefault="003174E9" w:rsidP="001872A0">
            <w:pPr>
              <w:jc w:val="both"/>
              <w:rPr>
                <w:b/>
              </w:rPr>
            </w:pPr>
            <w:r>
              <w:rPr>
                <w:b/>
              </w:rPr>
              <w:t>Stručná anotace předmětu</w:t>
            </w:r>
          </w:p>
        </w:tc>
        <w:tc>
          <w:tcPr>
            <w:tcW w:w="6769" w:type="dxa"/>
            <w:gridSpan w:val="7"/>
            <w:tcBorders>
              <w:bottom w:val="nil"/>
            </w:tcBorders>
          </w:tcPr>
          <w:p w:rsidR="003174E9" w:rsidRDefault="003174E9" w:rsidP="001872A0">
            <w:pPr>
              <w:jc w:val="both"/>
            </w:pPr>
          </w:p>
        </w:tc>
      </w:tr>
      <w:tr w:rsidR="003174E9" w:rsidRPr="001C39F0" w:rsidTr="00EF4B69">
        <w:trPr>
          <w:trHeight w:val="2979"/>
        </w:trPr>
        <w:tc>
          <w:tcPr>
            <w:tcW w:w="9855" w:type="dxa"/>
            <w:gridSpan w:val="8"/>
            <w:tcBorders>
              <w:top w:val="nil"/>
              <w:bottom w:val="single" w:sz="12" w:space="0" w:color="auto"/>
            </w:tcBorders>
          </w:tcPr>
          <w:p w:rsidR="00BE3707" w:rsidRPr="00BE3707" w:rsidRDefault="00BE3707" w:rsidP="00BE3707">
            <w:pPr>
              <w:jc w:val="both"/>
              <w:rPr>
                <w:ins w:id="1977" w:author="Michal Pilík" w:date="2018-08-30T16:53:00Z"/>
                <w:szCs w:val="21"/>
                <w:rPrChange w:id="1978" w:author="Michal Pilík" w:date="2018-08-30T16:53:00Z">
                  <w:rPr>
                    <w:ins w:id="1979" w:author="Michal Pilík" w:date="2018-08-30T16:53:00Z"/>
                    <w:szCs w:val="21"/>
                    <w:highlight w:val="yellow"/>
                  </w:rPr>
                </w:rPrChange>
              </w:rPr>
            </w:pPr>
            <w:ins w:id="1980" w:author="Michal Pilík" w:date="2018-08-30T16:53:00Z">
              <w:r w:rsidRPr="00BE3707">
                <w:rPr>
                  <w:szCs w:val="21"/>
                  <w:rPrChange w:id="1981" w:author="Michal Pilík" w:date="2018-08-30T16:53:00Z">
                    <w:rPr>
                      <w:szCs w:val="21"/>
                      <w:highlight w:val="yellow"/>
                    </w:rPr>
                  </w:rPrChange>
                </w:rPr>
                <w:t xml:space="preserve">Cílem předmětu je předat studentům základní poznatky tvorby výrobních systémů a managementu a organizace výroby. Studenti navážou svými znalostmi na základní měřítka efektivnosti, vybrané nástroje průmyslového inženýrství (PI), jenž jsou s činností výrobních systémů neodmyslitelně spjaty. V rámci metod PI bude věnována pozornost základním metodám a nástrojům z oblasti klasických, a zvláště moderních metod. Předmět rozvíjí i koncept Průmyslu 4.0., jenž přináší do metod plánování a řízení výrob systémů důležité změny. Předmět se orientuje na interoperabilitu – kyber-fyzikální systémy vzájemně propojující lidské pracovní činnosti. Dále virtualizaci – sdílení virtuální kopie výrobních systémů, použitelná ve virtuálních 3D plánovacích a řídících simulačních modelech. Stejně tak studenti naváží na znalosti získané v oblastech Business Proces Managementu, konkrétně v oblastech decentralizace procesního řízení tzn. dalšího pilíře Industry 4.0. a to hlavně v rovině analýzy schopnosti kyber-fyzikálních systémů provádět ve formě digitálního managera rozhodování o výrobních procesech v reálném čase. </w:t>
              </w:r>
            </w:ins>
          </w:p>
          <w:p w:rsidR="00BE3707" w:rsidRPr="00BE3707" w:rsidRDefault="00BE3707" w:rsidP="00BE3707">
            <w:pPr>
              <w:jc w:val="both"/>
              <w:rPr>
                <w:ins w:id="1982" w:author="Michal Pilík" w:date="2018-08-30T16:53:00Z"/>
                <w:szCs w:val="21"/>
                <w:rPrChange w:id="1983" w:author="Michal Pilík" w:date="2018-08-30T16:53:00Z">
                  <w:rPr>
                    <w:ins w:id="1984" w:author="Michal Pilík" w:date="2018-08-30T16:53:00Z"/>
                    <w:szCs w:val="21"/>
                    <w:highlight w:val="yellow"/>
                  </w:rPr>
                </w:rPrChange>
              </w:rPr>
            </w:pPr>
            <w:ins w:id="1985" w:author="Michal Pilík" w:date="2018-08-30T16:53:00Z">
              <w:r w:rsidRPr="00BE3707">
                <w:rPr>
                  <w:szCs w:val="21"/>
                  <w:rPrChange w:id="1986" w:author="Michal Pilík" w:date="2018-08-30T16:53:00Z">
                    <w:rPr>
                      <w:szCs w:val="21"/>
                      <w:highlight w:val="yellow"/>
                    </w:rPr>
                  </w:rPrChange>
                </w:rPr>
                <w:t>Z oblasti managementu strojírenských výrob budou po absolvování předmětu studenti zvládat potřebné oblasti slévárenské i strojírenské technologie a vybrané konvenční technologie obrábění. Samostatnou součástí výukového bloku jsou pak moderní CAD, CAM a CNC technologie, aditivní technologie – technologie Rapid Prototyping a technologie reverzního inženýrství.</w:t>
              </w:r>
            </w:ins>
          </w:p>
          <w:p w:rsidR="003174E9" w:rsidRPr="001C39F0" w:rsidRDefault="00BE3707" w:rsidP="00BE3707">
            <w:pPr>
              <w:jc w:val="both"/>
            </w:pPr>
            <w:ins w:id="1987" w:author="Michal Pilík" w:date="2018-08-30T16:53:00Z">
              <w:r w:rsidRPr="00BE3707">
                <w:rPr>
                  <w:szCs w:val="21"/>
                  <w:rPrChange w:id="1988" w:author="Michal Pilík" w:date="2018-08-30T16:53:00Z">
                    <w:rPr>
                      <w:szCs w:val="21"/>
                      <w:highlight w:val="yellow"/>
                    </w:rPr>
                  </w:rPrChange>
                </w:rPr>
                <w:t>Závěrem semestru se zaměří na témata disponibility dat a digitálního managera v reálném čase – definice služeb nárokovaných výrobními procesy a systémy s plnohodnotnou elektronickou podporu pro on-line řízení výrobních procesů. Poslední témata se týkají modularity tzn. flexibilní adaptace smart závodů a smart výrobních technologií.</w:t>
              </w:r>
            </w:ins>
            <w:del w:id="1989" w:author="Michal Pilík" w:date="2018-08-30T16:53:00Z">
              <w:r w:rsidR="001C39F0" w:rsidRPr="001C39F0" w:rsidDel="00BE3707">
                <w:rPr>
                  <w:szCs w:val="21"/>
                </w:rPr>
                <w:delText>Cílem předmětu je předat studentům základní poznatky tvorby výrobních systémů a managementu</w:delText>
              </w:r>
              <w:bookmarkStart w:id="1990" w:name="OLE_LINK9"/>
              <w:bookmarkStart w:id="1991" w:name="OLE_LINK8"/>
              <w:bookmarkStart w:id="1992" w:name="OLE_LINK7"/>
              <w:r w:rsidR="001C39F0" w:rsidRPr="001C39F0" w:rsidDel="00BE3707">
                <w:rPr>
                  <w:szCs w:val="21"/>
                </w:rPr>
                <w:delText xml:space="preserve"> a organizace výroby. Studenti navážou svými znalostmi na základní měřítka efektivnosti, vybrané nástroje průmyslového inženýrství (PI), jenž jsou s činností výrobních systémů neodmyslitelně spjaty</w:delText>
              </w:r>
              <w:r w:rsidR="001C39F0" w:rsidDel="00BE3707">
                <w:rPr>
                  <w:szCs w:val="21"/>
                </w:rPr>
                <w:delText>.</w:delText>
              </w:r>
              <w:r w:rsidR="001C39F0" w:rsidRPr="001C39F0" w:rsidDel="00BE3707">
                <w:rPr>
                  <w:szCs w:val="21"/>
                </w:rPr>
                <w:delText xml:space="preserve"> V rámci metod PI bude věnována pozornost základním metodám a nástrojům z oblasti klasických, a zvláště moderních metod. Předmět rozvíjí i</w:delText>
              </w:r>
              <w:r w:rsidR="00893B79" w:rsidDel="00BE3707">
                <w:rPr>
                  <w:szCs w:val="21"/>
                </w:rPr>
                <w:delText xml:space="preserve"> </w:delText>
              </w:r>
              <w:r w:rsidR="001C39F0" w:rsidRPr="001C39F0" w:rsidDel="00BE3707">
                <w:rPr>
                  <w:szCs w:val="21"/>
                </w:rPr>
                <w:delText>koncept Průmyslu 4.0., jenž přináší do metod plánování a řízení výrob systémů důležité změny. Předmět se orientuje na interoperabilitu – kyber-fyzikální systémy vzájemně propojující lidské pracovní činnosti. Dále virtualizaci – sdílení virtuální kopie výrobních systémů,</w:delText>
              </w:r>
              <w:r w:rsidR="00893B79" w:rsidDel="00BE3707">
                <w:rPr>
                  <w:szCs w:val="21"/>
                </w:rPr>
                <w:delText xml:space="preserve"> </w:delText>
              </w:r>
              <w:r w:rsidR="001C39F0" w:rsidRPr="001C39F0" w:rsidDel="00BE3707">
                <w:rPr>
                  <w:szCs w:val="21"/>
                </w:rPr>
                <w:delText>použitelná ve virtuálních 3D plánovacích a řídících</w:delText>
              </w:r>
              <w:r w:rsidR="00893B79" w:rsidDel="00BE3707">
                <w:rPr>
                  <w:szCs w:val="21"/>
                </w:rPr>
                <w:delText xml:space="preserve"> </w:delText>
              </w:r>
              <w:r w:rsidR="001C39F0" w:rsidRPr="001C39F0" w:rsidDel="00BE3707">
                <w:rPr>
                  <w:szCs w:val="21"/>
                </w:rPr>
                <w:delText>simulačních modelech. Stejně tak studenti naváží na znalosti získané v oblastech Business Proces Managementu, konkrétně v oblastech decentralizace procesního řízení tzn. dalšího pilíře Industry 4.0. a to hlavně v rovině analýzy schopnosti kyber-fyzikálních systémů provádět ve formě digitálního managera rozhodování o výrobních procesech</w:delText>
              </w:r>
              <w:r w:rsidR="00893B79" w:rsidDel="00BE3707">
                <w:rPr>
                  <w:szCs w:val="21"/>
                </w:rPr>
                <w:delText xml:space="preserve"> </w:delText>
              </w:r>
              <w:r w:rsidR="001C39F0" w:rsidRPr="001C39F0" w:rsidDel="00BE3707">
                <w:rPr>
                  <w:szCs w:val="21"/>
                </w:rPr>
                <w:delText>v reálném čase. Závěrem semestru se zaměří na témata disponibility dat a digitálního managera v reálném čase – definice služeb nárokovaných výrobními procesy a systémy s</w:delText>
              </w:r>
              <w:r w:rsidR="00893B79" w:rsidDel="00BE3707">
                <w:rPr>
                  <w:szCs w:val="21"/>
                </w:rPr>
                <w:delText> </w:delText>
              </w:r>
              <w:r w:rsidR="001C39F0" w:rsidRPr="001C39F0" w:rsidDel="00BE3707">
                <w:rPr>
                  <w:szCs w:val="21"/>
                </w:rPr>
                <w:delText>plnohodnotnou</w:delText>
              </w:r>
              <w:r w:rsidR="00893B79" w:rsidDel="00BE3707">
                <w:rPr>
                  <w:szCs w:val="21"/>
                </w:rPr>
                <w:delText xml:space="preserve"> </w:delText>
              </w:r>
              <w:r w:rsidR="001C39F0" w:rsidRPr="001C39F0" w:rsidDel="00BE3707">
                <w:rPr>
                  <w:szCs w:val="21"/>
                </w:rPr>
                <w:delText>elektronickou podporu pro on-line řízení výrobních procesů. Poslední témata se týkají modularity tzn. flexibilní adaptace smart závodů a smart výrobních technologií.</w:delText>
              </w:r>
            </w:del>
            <w:bookmarkEnd w:id="1990"/>
            <w:bookmarkEnd w:id="1991"/>
            <w:bookmarkEnd w:id="1992"/>
          </w:p>
        </w:tc>
      </w:tr>
      <w:tr w:rsidR="003174E9" w:rsidTr="001872A0">
        <w:trPr>
          <w:trHeight w:val="265"/>
        </w:trPr>
        <w:tc>
          <w:tcPr>
            <w:tcW w:w="3653" w:type="dxa"/>
            <w:gridSpan w:val="2"/>
            <w:tcBorders>
              <w:top w:val="nil"/>
            </w:tcBorders>
            <w:shd w:val="clear" w:color="auto" w:fill="F7CAAC"/>
          </w:tcPr>
          <w:p w:rsidR="003174E9" w:rsidRDefault="003174E9" w:rsidP="001872A0">
            <w:pPr>
              <w:jc w:val="both"/>
            </w:pPr>
            <w:r>
              <w:rPr>
                <w:b/>
              </w:rPr>
              <w:t>Studijní literatura a studijní pomůcky</w:t>
            </w:r>
          </w:p>
        </w:tc>
        <w:tc>
          <w:tcPr>
            <w:tcW w:w="6202" w:type="dxa"/>
            <w:gridSpan w:val="6"/>
            <w:tcBorders>
              <w:top w:val="nil"/>
              <w:bottom w:val="nil"/>
            </w:tcBorders>
          </w:tcPr>
          <w:p w:rsidR="003174E9" w:rsidRDefault="003174E9" w:rsidP="001872A0">
            <w:pPr>
              <w:jc w:val="both"/>
            </w:pPr>
          </w:p>
        </w:tc>
      </w:tr>
      <w:tr w:rsidR="00BE3707" w:rsidTr="001872A0">
        <w:trPr>
          <w:trHeight w:val="1497"/>
        </w:trPr>
        <w:tc>
          <w:tcPr>
            <w:tcW w:w="9855" w:type="dxa"/>
            <w:gridSpan w:val="8"/>
            <w:tcBorders>
              <w:top w:val="nil"/>
            </w:tcBorders>
          </w:tcPr>
          <w:p w:rsidR="00FB7D61" w:rsidRPr="00FB7D61" w:rsidRDefault="00FB7D61" w:rsidP="00FB7D61">
            <w:pPr>
              <w:jc w:val="both"/>
              <w:rPr>
                <w:ins w:id="1993" w:author="Michal Pilík" w:date="2018-09-03T08:47:00Z"/>
                <w:b/>
                <w:rPrChange w:id="1994" w:author="Michal Pilík" w:date="2018-09-03T08:47:00Z">
                  <w:rPr>
                    <w:ins w:id="1995" w:author="Michal Pilík" w:date="2018-09-03T08:47:00Z"/>
                  </w:rPr>
                </w:rPrChange>
              </w:rPr>
            </w:pPr>
            <w:ins w:id="1996" w:author="Michal Pilík" w:date="2018-09-03T08:47:00Z">
              <w:r w:rsidRPr="00FB7D61">
                <w:rPr>
                  <w:b/>
                  <w:rPrChange w:id="1997" w:author="Michal Pilík" w:date="2018-09-03T08:47:00Z">
                    <w:rPr/>
                  </w:rPrChange>
                </w:rPr>
                <w:t>Povinná literatura:</w:t>
              </w:r>
            </w:ins>
          </w:p>
          <w:p w:rsidR="00994418" w:rsidRDefault="00994418">
            <w:pPr>
              <w:jc w:val="both"/>
              <w:rPr>
                <w:ins w:id="1998" w:author="Trefilová Pavla" w:date="2018-09-04T08:00:00Z"/>
              </w:rPr>
            </w:pPr>
            <w:ins w:id="1999" w:author="Trefilová Pavla" w:date="2018-09-04T08:00:00Z">
              <w:r w:rsidRPr="00994418">
                <w:t xml:space="preserve">BADIRU, A. B. </w:t>
              </w:r>
              <w:r w:rsidRPr="00994418">
                <w:rPr>
                  <w:i/>
                  <w:rPrChange w:id="2000" w:author="Trefilová Pavla" w:date="2018-09-04T08:00:00Z">
                    <w:rPr/>
                  </w:rPrChange>
                </w:rPr>
                <w:t>Handbook of industrial and systems engineering</w:t>
              </w:r>
              <w:r w:rsidRPr="00994418">
                <w:t>. 2nd ed. Boca Raton: CRC Press, 2014, 1452 s. Industrial innovation series. ISBN 978-1-4665-1504-8.</w:t>
              </w:r>
            </w:ins>
          </w:p>
          <w:p w:rsidR="00FB7D61" w:rsidRPr="00B60DA0" w:rsidRDefault="00FB7D61">
            <w:pPr>
              <w:jc w:val="both"/>
              <w:rPr>
                <w:ins w:id="2001" w:author="Michal Pilík" w:date="2018-09-03T08:47:00Z"/>
              </w:rPr>
            </w:pPr>
            <w:ins w:id="2002" w:author="Michal Pilík" w:date="2018-09-03T08:47:00Z">
              <w:r w:rsidRPr="00B60DA0">
                <w:t xml:space="preserve">CHROMJAKOVÁ, F., TUČEK, D., BOBÁK, R. </w:t>
              </w:r>
              <w:r w:rsidRPr="00B60DA0">
                <w:rPr>
                  <w:i/>
                  <w:iCs/>
                </w:rPr>
                <w:t>Projektování výrobních procesů pro Průmysl 4.0</w:t>
              </w:r>
              <w:r w:rsidRPr="00B60DA0">
                <w:t>. Zlín: Univerzita Tomáše Bati ve Zlíně, 2017, 105 s. ISBN 978-80-7454-680-8.</w:t>
              </w:r>
            </w:ins>
          </w:p>
          <w:p w:rsidR="00FB7D61" w:rsidRPr="00B60DA0" w:rsidRDefault="00FB7D61">
            <w:pPr>
              <w:jc w:val="both"/>
              <w:rPr>
                <w:ins w:id="2003" w:author="Michal Pilík" w:date="2018-09-03T08:47:00Z"/>
              </w:rPr>
            </w:pPr>
            <w:ins w:id="2004" w:author="Michal Pilík" w:date="2018-09-03T08:47:00Z">
              <w:r w:rsidRPr="00B60DA0">
                <w:t>USTUNDAG, A.</w:t>
              </w:r>
            </w:ins>
            <w:ins w:id="2005" w:author="Trefilová Pavla" w:date="2018-09-04T08:03:00Z">
              <w:r w:rsidR="00994418">
                <w:t>,</w:t>
              </w:r>
            </w:ins>
            <w:ins w:id="2006" w:author="Michal Pilík" w:date="2018-09-03T08:47:00Z">
              <w:r w:rsidRPr="00B60DA0">
                <w:t xml:space="preserve"> CEVIKCAN, E. </w:t>
              </w:r>
              <w:r w:rsidRPr="00B60DA0">
                <w:rPr>
                  <w:i/>
                  <w:iCs/>
                </w:rPr>
                <w:t>Industry 4.0: managing the digital transformation</w:t>
              </w:r>
              <w:r w:rsidRPr="00B60DA0">
                <w:t>. Cham, Switzerland: Springer, 2018, 286 s. Springer series in advanced manufacturing. ISBN 978-3-319-57869-9.</w:t>
              </w:r>
            </w:ins>
          </w:p>
          <w:p w:rsidR="00FB7D61" w:rsidRPr="00B60DA0" w:rsidDel="00994418" w:rsidRDefault="00FB7D61">
            <w:pPr>
              <w:jc w:val="both"/>
              <w:rPr>
                <w:ins w:id="2007" w:author="Michal Pilík" w:date="2018-09-03T08:47:00Z"/>
                <w:del w:id="2008" w:author="Trefilová Pavla" w:date="2018-09-04T08:00:00Z"/>
                <w:color w:val="000000"/>
                <w:shd w:val="clear" w:color="auto" w:fill="DCDCDC"/>
              </w:rPr>
            </w:pPr>
            <w:ins w:id="2009" w:author="Michal Pilík" w:date="2018-09-03T08:47:00Z">
              <w:del w:id="2010" w:author="Trefilová Pavla" w:date="2018-09-04T08:00:00Z">
                <w:r w:rsidRPr="00B60DA0" w:rsidDel="00994418">
                  <w:rPr>
                    <w:color w:val="000000"/>
                    <w:shd w:val="clear" w:color="auto" w:fill="DCDCDC"/>
                  </w:rPr>
                  <w:delText>BADIRU, A. B. </w:delText>
                </w:r>
                <w:r w:rsidRPr="00B60DA0" w:rsidDel="00994418">
                  <w:rPr>
                    <w:i/>
                    <w:iCs/>
                    <w:color w:val="000000"/>
                    <w:shd w:val="clear" w:color="auto" w:fill="DCDCDC"/>
                  </w:rPr>
                  <w:delText>Handbook of industrial and systems engineering</w:delText>
                </w:r>
                <w:r w:rsidRPr="00B60DA0" w:rsidDel="00994418">
                  <w:rPr>
                    <w:color w:val="000000"/>
                    <w:shd w:val="clear" w:color="auto" w:fill="DCDCDC"/>
                  </w:rPr>
                  <w:delText>. 2nd ed. Boca Raton: CRC Press, 2014, xxvi, 1452 s. Industrial innovation series. ISBN 978-1-4665-1504-8.</w:delText>
                </w:r>
              </w:del>
            </w:ins>
          </w:p>
          <w:p w:rsidR="00FB7D61" w:rsidRPr="00B60DA0" w:rsidRDefault="00FB7D61">
            <w:pPr>
              <w:jc w:val="both"/>
              <w:rPr>
                <w:ins w:id="2011" w:author="Michal Pilík" w:date="2018-09-03T08:47:00Z"/>
                <w:b/>
              </w:rPr>
            </w:pPr>
            <w:ins w:id="2012" w:author="Michal Pilík" w:date="2018-09-03T08:47:00Z">
              <w:r w:rsidRPr="00B60DA0">
                <w:rPr>
                  <w:b/>
                </w:rPr>
                <w:t>Doporučená literatura:</w:t>
              </w:r>
            </w:ins>
          </w:p>
          <w:p w:rsidR="00994418" w:rsidRPr="007707E1" w:rsidRDefault="00994418">
            <w:pPr>
              <w:jc w:val="both"/>
              <w:rPr>
                <w:ins w:id="2013" w:author="Trefilová Pavla" w:date="2018-09-04T08:02:00Z"/>
              </w:rPr>
              <w:pPrChange w:id="2014" w:author="Trefilová Pavla" w:date="2018-09-04T08:03:00Z">
                <w:pPr/>
              </w:pPrChange>
            </w:pPr>
            <w:ins w:id="2015" w:author="Trefilová Pavla" w:date="2018-09-04T08:02:00Z">
              <w:r w:rsidRPr="00B60DA0">
                <w:t xml:space="preserve">AB SANDVIK COROMANT - SANDVIK CZ s.r.o. </w:t>
              </w:r>
              <w:r w:rsidRPr="00B60DA0">
                <w:rPr>
                  <w:i/>
                  <w:iCs/>
                </w:rPr>
                <w:t>Příručka obrábění - Kniha pro praktiky.</w:t>
              </w:r>
              <w:r w:rsidRPr="00B60DA0">
                <w:t xml:space="preserve"> (Přel. z: </w:t>
              </w:r>
              <w:r w:rsidRPr="00B60DA0">
                <w:rPr>
                  <w:lang w:val="en-US"/>
                </w:rPr>
                <w:t>Modern Metal Sutting - A Practical Handbook.</w:t>
              </w:r>
              <w:r w:rsidRPr="00B60DA0">
                <w:t xml:space="preserve"> Překlad M. Kudela.), 1. vyd., Praha, Scientia, s.r.o., 1997, 857 s., ed. J. Machač, J. Řasa, ISBN 91-97 22 99-4-6.</w:t>
              </w:r>
            </w:ins>
          </w:p>
          <w:p w:rsidR="00994418" w:rsidRDefault="00994418">
            <w:pPr>
              <w:jc w:val="both"/>
              <w:rPr>
                <w:ins w:id="2016" w:author="Trefilová Pavla" w:date="2018-09-04T08:01:00Z"/>
              </w:rPr>
            </w:pPr>
            <w:ins w:id="2017" w:author="Trefilová Pavla" w:date="2018-09-04T08:01:00Z">
              <w:r w:rsidRPr="00994418">
                <w:t xml:space="preserve">AREZES, P.M., CARVALHO. P.V.R. </w:t>
              </w:r>
              <w:r w:rsidRPr="00994418">
                <w:rPr>
                  <w:i/>
                  <w:rPrChange w:id="2018" w:author="Trefilová Pavla" w:date="2018-09-04T08:01:00Z">
                    <w:rPr/>
                  </w:rPrChange>
                </w:rPr>
                <w:t>Ergonomics and human factors in safety management</w:t>
              </w:r>
              <w:r w:rsidRPr="00994418">
                <w:t>. Boca Raton: CRC Press, Taylor &amp; Francis Group, 2016, 403</w:t>
              </w:r>
              <w:r>
                <w:t xml:space="preserve"> s</w:t>
              </w:r>
              <w:r w:rsidRPr="00994418">
                <w:t>. Industrial and systems engineering series. ISBN 978-1-4987-2756-3.</w:t>
              </w:r>
            </w:ins>
          </w:p>
          <w:p w:rsidR="00FB7D61" w:rsidRPr="00B60DA0" w:rsidRDefault="00FB7D61">
            <w:pPr>
              <w:jc w:val="both"/>
              <w:rPr>
                <w:ins w:id="2019" w:author="Michal Pilík" w:date="2018-09-03T08:47:00Z"/>
              </w:rPr>
            </w:pPr>
            <w:ins w:id="2020" w:author="Michal Pilík" w:date="2018-09-03T08:47:00Z">
              <w:r w:rsidRPr="00B60DA0">
                <w:t xml:space="preserve">BARTODZIEJ, CH. J. </w:t>
              </w:r>
              <w:r w:rsidRPr="00B60DA0">
                <w:rPr>
                  <w:i/>
                  <w:iCs/>
                </w:rPr>
                <w:t>The concept industry 4.0: an empirical analysis of technologies and applications in production logistics</w:t>
              </w:r>
              <w:r w:rsidRPr="00B60DA0">
                <w:t>. Wiesbaden: Springer Gabler, 2017, 150 s. ISBN 978-3-658-16501-7.</w:t>
              </w:r>
            </w:ins>
          </w:p>
          <w:p w:rsidR="00994418" w:rsidRPr="00B60DA0" w:rsidRDefault="00994418">
            <w:pPr>
              <w:jc w:val="both"/>
              <w:rPr>
                <w:ins w:id="2021" w:author="Trefilová Pavla" w:date="2018-09-04T08:01:00Z"/>
              </w:rPr>
            </w:pPr>
            <w:ins w:id="2022" w:author="Trefilová Pavla" w:date="2018-09-04T08:01:00Z">
              <w:r w:rsidRPr="00B60DA0">
                <w:t xml:space="preserve">BOZARTH, C. C., HANDFIELD, R. B. </w:t>
              </w:r>
              <w:r w:rsidRPr="00B60DA0">
                <w:rPr>
                  <w:i/>
                  <w:iCs/>
                </w:rPr>
                <w:t>Introduction to operations and supply chain management</w:t>
              </w:r>
              <w:r w:rsidRPr="00B60DA0">
                <w:t>. Global edition. Boston: Pearson, 2016, 503 s. ISBN 978-1-292-09342-0.</w:t>
              </w:r>
            </w:ins>
          </w:p>
          <w:p w:rsidR="00994418" w:rsidRDefault="00994418">
            <w:pPr>
              <w:jc w:val="both"/>
              <w:rPr>
                <w:ins w:id="2023" w:author="Trefilová Pavla" w:date="2018-09-04T08:01:00Z"/>
              </w:rPr>
            </w:pPr>
            <w:ins w:id="2024" w:author="Trefilová Pavla" w:date="2018-09-04T08:01:00Z">
              <w:r w:rsidRPr="00B60DA0">
                <w:t xml:space="preserve">BRAU, S. J. </w:t>
              </w:r>
              <w:r w:rsidRPr="00B60DA0">
                <w:rPr>
                  <w:i/>
                  <w:iCs/>
                </w:rPr>
                <w:t>Lean manufacturing 4.0: the technological evolution of lean : practical guide on the correct use of technology in lean projects Kanban, 5S, TPM, Kaizen, VSM, 6Sigma, SMED OEE, Hoshin Kanri, Gemba, JIT, TPS, PDCA.</w:t>
              </w:r>
              <w:r w:rsidRPr="00B60DA0">
                <w:t xml:space="preserve"> Boca Raton: American Lean SD, 2016, 132 s. ISBN 978-15-393-2294-8.</w:t>
              </w:r>
            </w:ins>
          </w:p>
          <w:p w:rsidR="00994418" w:rsidRPr="007707E1" w:rsidRDefault="00994418">
            <w:pPr>
              <w:jc w:val="both"/>
              <w:rPr>
                <w:ins w:id="2025" w:author="Trefilová Pavla" w:date="2018-09-04T08:02:00Z"/>
                <w:lang w:val="en-US"/>
              </w:rPr>
              <w:pPrChange w:id="2026" w:author="Trefilová Pavla" w:date="2018-09-04T08:03:00Z">
                <w:pPr/>
              </w:pPrChange>
            </w:pPr>
            <w:ins w:id="2027" w:author="Trefilová Pavla" w:date="2018-09-04T08:02:00Z">
              <w:r w:rsidRPr="00B60DA0">
                <w:rPr>
                  <w:lang w:val="en-US"/>
                </w:rPr>
                <w:lastRenderedPageBreak/>
                <w:t xml:space="preserve">CHUA, C. K., LEONG, K. F., LIM, C. S. </w:t>
              </w:r>
              <w:r w:rsidRPr="00B60DA0">
                <w:rPr>
                  <w:i/>
                  <w:iCs/>
                  <w:lang w:val="en-US"/>
                </w:rPr>
                <w:t>Rapid Prototyping: Principles and Applications</w:t>
              </w:r>
              <w:r w:rsidRPr="00B60DA0">
                <w:rPr>
                  <w:lang w:val="en-US"/>
                </w:rPr>
                <w:t>. 3</w:t>
              </w:r>
              <w:r w:rsidRPr="00B60DA0">
                <w:rPr>
                  <w:vertAlign w:val="superscript"/>
                  <w:lang w:val="en-US"/>
                </w:rPr>
                <w:t xml:space="preserve">rd </w:t>
              </w:r>
              <w:r w:rsidRPr="00B60DA0">
                <w:rPr>
                  <w:lang w:val="en-US"/>
                </w:rPr>
                <w:t>ed. New Jersey: World Scientific, c2010, 512 pp. ISBN 978-981-277-897-0.</w:t>
              </w:r>
            </w:ins>
          </w:p>
          <w:p w:rsidR="00994418" w:rsidRDefault="00994418">
            <w:pPr>
              <w:jc w:val="both"/>
              <w:rPr>
                <w:ins w:id="2028" w:author="Trefilová Pavla" w:date="2018-09-04T08:02:00Z"/>
              </w:rPr>
            </w:pPr>
            <w:ins w:id="2029" w:author="Trefilová Pavla" w:date="2018-09-04T08:02:00Z">
              <w:r w:rsidRPr="00994418">
                <w:t>KALPAKJIAN, S., SCHMID, S.R.</w:t>
              </w:r>
              <w:r>
                <w:t xml:space="preserve">, </w:t>
              </w:r>
              <w:r w:rsidRPr="00994418">
                <w:t>SEKAR</w:t>
              </w:r>
            </w:ins>
            <w:ins w:id="2030" w:author="Trefilová Pavla" w:date="2018-09-04T08:03:00Z">
              <w:r>
                <w:t>,</w:t>
              </w:r>
            </w:ins>
            <w:ins w:id="2031" w:author="Trefilová Pavla" w:date="2018-09-04T08:02:00Z">
              <w:r w:rsidRPr="00994418">
                <w:t xml:space="preserve"> K. S. V. </w:t>
              </w:r>
              <w:r w:rsidRPr="00994418">
                <w:rPr>
                  <w:i/>
                  <w:rPrChange w:id="2032" w:author="Trefilová Pavla" w:date="2018-09-04T08:02:00Z">
                    <w:rPr/>
                  </w:rPrChange>
                </w:rPr>
                <w:t>Manufacturing engineering and technology.</w:t>
              </w:r>
              <w:r w:rsidRPr="00994418">
                <w:t xml:space="preserve"> 7th ed. in SI units. Jurong, Singapore: Pearson Education South Asia, 2014, 1180 s. ISBN 978-981-06-9406-7.</w:t>
              </w:r>
            </w:ins>
          </w:p>
          <w:p w:rsidR="00994418" w:rsidRPr="007707E1" w:rsidRDefault="00994418">
            <w:pPr>
              <w:jc w:val="both"/>
              <w:rPr>
                <w:ins w:id="2033" w:author="Trefilová Pavla" w:date="2018-09-04T08:02:00Z"/>
              </w:rPr>
              <w:pPrChange w:id="2034" w:author="Trefilová Pavla" w:date="2018-09-04T08:03:00Z">
                <w:pPr/>
              </w:pPrChange>
            </w:pPr>
            <w:ins w:id="2035" w:author="Trefilová Pavla" w:date="2018-09-04T08:02:00Z">
              <w:r w:rsidRPr="00B60DA0">
                <w:t xml:space="preserve">KOCMAN, K., PROKOP, J. </w:t>
              </w:r>
              <w:r w:rsidRPr="00B60DA0">
                <w:rPr>
                  <w:i/>
                  <w:iCs/>
                </w:rPr>
                <w:t>Technologie obrábění.</w:t>
              </w:r>
              <w:r w:rsidRPr="00B60DA0">
                <w:t xml:space="preserve"> 2. vyd. Brno: Akademické nakladatelství CERM, s.r.o., 2005, 270 s. ISBN 80-214-3068-0.</w:t>
              </w:r>
            </w:ins>
          </w:p>
          <w:p w:rsidR="00994418" w:rsidRPr="007707E1" w:rsidRDefault="00994418">
            <w:pPr>
              <w:jc w:val="both"/>
              <w:rPr>
                <w:ins w:id="2036" w:author="Trefilová Pavla" w:date="2018-09-04T08:02:00Z"/>
              </w:rPr>
              <w:pPrChange w:id="2037" w:author="Trefilová Pavla" w:date="2018-09-04T08:03:00Z">
                <w:pPr/>
              </w:pPrChange>
            </w:pPr>
            <w:ins w:id="2038" w:author="Trefilová Pavla" w:date="2018-09-04T08:02:00Z">
              <w:r w:rsidRPr="00B60DA0">
                <w:t xml:space="preserve">PÍŠKA, M. a kolektiv. </w:t>
              </w:r>
              <w:r w:rsidRPr="00B60DA0">
                <w:rPr>
                  <w:i/>
                  <w:iCs/>
                </w:rPr>
                <w:t>Speciální technologie obrábění.</w:t>
              </w:r>
              <w:r w:rsidRPr="00B60DA0">
                <w:t xml:space="preserve"> 1. vyd. Brno: Akademické nakladatelství CERM, s.r.o., 2009, 246 s. ISBN 978-80-214-4025-8.</w:t>
              </w:r>
            </w:ins>
          </w:p>
          <w:p w:rsidR="00994418" w:rsidRDefault="00994418">
            <w:pPr>
              <w:jc w:val="both"/>
              <w:rPr>
                <w:ins w:id="2039" w:author="Trefilová Pavla" w:date="2018-09-04T08:04:00Z"/>
              </w:rPr>
            </w:pPr>
            <w:ins w:id="2040" w:author="Trefilová Pavla" w:date="2018-09-04T08:03:00Z">
              <w:r w:rsidRPr="00B60DA0">
                <w:rPr>
                  <w:lang w:val="en-GB"/>
                </w:rPr>
                <w:t>RAJA</w:t>
              </w:r>
              <w:r w:rsidRPr="00B60DA0">
                <w:t>,</w:t>
              </w:r>
              <w:r w:rsidRPr="00B60DA0">
                <w:rPr>
                  <w:lang w:val="en-GB"/>
                </w:rPr>
                <w:t xml:space="preserve"> V</w:t>
              </w:r>
              <w:r w:rsidRPr="00B60DA0">
                <w:t>.</w:t>
              </w:r>
              <w:r w:rsidRPr="00B60DA0">
                <w:rPr>
                  <w:lang w:val="en-GB"/>
                </w:rPr>
                <w:t>, FERNANDES</w:t>
              </w:r>
              <w:r w:rsidRPr="00B60DA0">
                <w:t>,</w:t>
              </w:r>
              <w:r w:rsidRPr="00B60DA0">
                <w:rPr>
                  <w:lang w:val="en-GB"/>
                </w:rPr>
                <w:t xml:space="preserve"> K</w:t>
              </w:r>
              <w:r w:rsidRPr="00B60DA0">
                <w:t>.</w:t>
              </w:r>
              <w:r w:rsidRPr="00B60DA0">
                <w:rPr>
                  <w:lang w:val="en-GB"/>
                </w:rPr>
                <w:t xml:space="preserve"> J. </w:t>
              </w:r>
              <w:r w:rsidRPr="00B60DA0">
                <w:rPr>
                  <w:i/>
                  <w:iCs/>
                  <w:lang w:val="en-GB"/>
                </w:rPr>
                <w:t>Reverse Engineering</w:t>
              </w:r>
              <w:r w:rsidRPr="00B60DA0">
                <w:rPr>
                  <w:i/>
                  <w:iCs/>
                </w:rPr>
                <w:t>:</w:t>
              </w:r>
              <w:r w:rsidRPr="00B60DA0">
                <w:rPr>
                  <w:i/>
                  <w:iCs/>
                  <w:lang w:val="en-GB"/>
                </w:rPr>
                <w:t xml:space="preserve"> An Industrial Perspective.</w:t>
              </w:r>
              <w:r w:rsidRPr="00B60DA0">
                <w:rPr>
                  <w:lang w:val="en-GB"/>
                </w:rPr>
                <w:t xml:space="preserve"> Series: Springer Series in Advanced Manufacturing. 2008, 242 pp., 135 illus.</w:t>
              </w:r>
              <w:r w:rsidRPr="00B60DA0">
                <w:t xml:space="preserve"> ISBN 978-1-84628-856-2.</w:t>
              </w:r>
            </w:ins>
          </w:p>
          <w:p w:rsidR="00FB7D61" w:rsidRPr="00B60DA0" w:rsidRDefault="00FB7D61">
            <w:pPr>
              <w:jc w:val="both"/>
              <w:rPr>
                <w:ins w:id="2041" w:author="Michal Pilík" w:date="2018-09-03T08:47:00Z"/>
              </w:rPr>
            </w:pPr>
            <w:ins w:id="2042" w:author="Michal Pilík" w:date="2018-09-03T08:47:00Z">
              <w:r w:rsidRPr="00B60DA0">
                <w:t xml:space="preserve">ROTHER, M. </w:t>
              </w:r>
              <w:r w:rsidRPr="00B60DA0">
                <w:rPr>
                  <w:i/>
                  <w:iCs/>
                </w:rPr>
                <w:t>Toyota kata: systematickým vedením lidí k výjimečným výsledkům</w:t>
              </w:r>
              <w:r w:rsidRPr="00B60DA0">
                <w:t>. Praha: Grada Publishing, 2017, 285 s. ISBN 978-80-271-0435-2.</w:t>
              </w:r>
            </w:ins>
          </w:p>
          <w:p w:rsidR="00FB7D61" w:rsidRPr="00B60DA0" w:rsidDel="00994418" w:rsidRDefault="00FB7D61">
            <w:pPr>
              <w:jc w:val="both"/>
              <w:rPr>
                <w:ins w:id="2043" w:author="Michal Pilík" w:date="2018-09-03T08:47:00Z"/>
                <w:del w:id="2044" w:author="Trefilová Pavla" w:date="2018-09-04T08:02:00Z"/>
                <w:color w:val="000000"/>
                <w:sz w:val="19"/>
                <w:szCs w:val="19"/>
                <w:shd w:val="clear" w:color="auto" w:fill="DCDCDC"/>
              </w:rPr>
            </w:pPr>
            <w:ins w:id="2045" w:author="Michal Pilík" w:date="2018-09-03T08:47:00Z">
              <w:del w:id="2046" w:author="Trefilová Pavla" w:date="2018-09-04T08:02:00Z">
                <w:r w:rsidRPr="00B60DA0" w:rsidDel="00994418">
                  <w:rPr>
                    <w:color w:val="000000"/>
                    <w:sz w:val="19"/>
                    <w:szCs w:val="19"/>
                    <w:shd w:val="clear" w:color="auto" w:fill="DCDCDC"/>
                  </w:rPr>
                  <w:delText>KALPAKJIAN, S., SCHMID, S.R.a SEKAR K. S. V. </w:delText>
                </w:r>
                <w:r w:rsidRPr="00B60DA0" w:rsidDel="00994418">
                  <w:rPr>
                    <w:i/>
                    <w:iCs/>
                    <w:color w:val="000000"/>
                    <w:sz w:val="19"/>
                    <w:szCs w:val="19"/>
                    <w:shd w:val="clear" w:color="auto" w:fill="DCDCDC"/>
                  </w:rPr>
                  <w:delText>Manufacturing engineering and technology</w:delText>
                </w:r>
                <w:r w:rsidRPr="00B60DA0" w:rsidDel="00994418">
                  <w:rPr>
                    <w:color w:val="000000"/>
                    <w:sz w:val="19"/>
                    <w:szCs w:val="19"/>
                    <w:shd w:val="clear" w:color="auto" w:fill="DCDCDC"/>
                  </w:rPr>
                  <w:delText>. 7th ed. in SI units. Jurong, Singapore: Pearson Education South Asia, 2014, xxviii, 1180 s. ISBN 978-981-06-9406-7.</w:delText>
                </w:r>
              </w:del>
            </w:ins>
          </w:p>
          <w:p w:rsidR="00FB7D61" w:rsidRPr="00B60DA0" w:rsidDel="00994418" w:rsidRDefault="00FB7D61">
            <w:pPr>
              <w:jc w:val="both"/>
              <w:rPr>
                <w:ins w:id="2047" w:author="Michal Pilík" w:date="2018-09-03T08:47:00Z"/>
                <w:del w:id="2048" w:author="Trefilová Pavla" w:date="2018-09-04T08:01:00Z"/>
              </w:rPr>
            </w:pPr>
            <w:ins w:id="2049" w:author="Michal Pilík" w:date="2018-09-03T08:47:00Z">
              <w:del w:id="2050" w:author="Trefilová Pavla" w:date="2018-09-04T08:01:00Z">
                <w:r w:rsidRPr="00B60DA0" w:rsidDel="00994418">
                  <w:rPr>
                    <w:color w:val="000000"/>
                    <w:shd w:val="clear" w:color="auto" w:fill="DCDCDC"/>
                  </w:rPr>
                  <w:delText>AREZES, P.M., CARVALHO. P.V.R. </w:delText>
                </w:r>
                <w:r w:rsidRPr="00B60DA0" w:rsidDel="00994418">
                  <w:rPr>
                    <w:i/>
                    <w:iCs/>
                    <w:color w:val="000000"/>
                    <w:shd w:val="clear" w:color="auto" w:fill="DCDCDC"/>
                  </w:rPr>
                  <w:delText>Ergonomics and human factors in safety management</w:delText>
                </w:r>
                <w:r w:rsidRPr="00B60DA0" w:rsidDel="00994418">
                  <w:rPr>
                    <w:color w:val="000000"/>
                    <w:shd w:val="clear" w:color="auto" w:fill="DCDCDC"/>
                  </w:rPr>
                  <w:delText>. Boca Raton: CRC Press, Taylor &amp; Francis Group, 2016, xviii, 403. Industrial and systems engineering series. ISBN 978-1-4987-2756-3.</w:delText>
                </w:r>
              </w:del>
            </w:ins>
          </w:p>
          <w:p w:rsidR="00FB7D61" w:rsidRPr="00B60DA0" w:rsidDel="00994418" w:rsidRDefault="00FB7D61">
            <w:pPr>
              <w:jc w:val="both"/>
              <w:rPr>
                <w:ins w:id="2051" w:author="Michal Pilík" w:date="2018-09-03T08:47:00Z"/>
                <w:del w:id="2052" w:author="Trefilová Pavla" w:date="2018-09-04T08:01:00Z"/>
              </w:rPr>
            </w:pPr>
            <w:ins w:id="2053" w:author="Michal Pilík" w:date="2018-09-03T08:47:00Z">
              <w:del w:id="2054" w:author="Trefilová Pavla" w:date="2018-09-04T08:01:00Z">
                <w:r w:rsidRPr="00B60DA0" w:rsidDel="00994418">
                  <w:delText xml:space="preserve">BOZARTH, C. C., HANDFIELD, R. B. </w:delText>
                </w:r>
                <w:r w:rsidRPr="00B60DA0" w:rsidDel="00994418">
                  <w:rPr>
                    <w:i/>
                    <w:iCs/>
                  </w:rPr>
                  <w:delText>Introduction to operations and supply chain management</w:delText>
                </w:r>
                <w:r w:rsidRPr="00B60DA0" w:rsidDel="00994418">
                  <w:delText>. Global edition. Boston: Pearson, 2016, 503 s. ISBN 978-1-292-09342-0.</w:delText>
                </w:r>
              </w:del>
            </w:ins>
          </w:p>
          <w:p w:rsidR="00FB7D61" w:rsidDel="00994418" w:rsidRDefault="00FB7D61">
            <w:pPr>
              <w:jc w:val="both"/>
              <w:rPr>
                <w:ins w:id="2055" w:author="Michal Pilík" w:date="2018-09-03T08:47:00Z"/>
                <w:del w:id="2056" w:author="Trefilová Pavla" w:date="2018-09-04T08:01:00Z"/>
              </w:rPr>
            </w:pPr>
            <w:ins w:id="2057" w:author="Michal Pilík" w:date="2018-09-03T08:47:00Z">
              <w:del w:id="2058" w:author="Trefilová Pavla" w:date="2018-09-04T08:01:00Z">
                <w:r w:rsidRPr="00B60DA0" w:rsidDel="00994418">
                  <w:delText xml:space="preserve">BRAU, S. J. </w:delText>
                </w:r>
                <w:r w:rsidRPr="00B60DA0" w:rsidDel="00994418">
                  <w:rPr>
                    <w:i/>
                    <w:iCs/>
                  </w:rPr>
                  <w:delText>Lean manufacturing 4.0: the technological evolution of lean : practical guide on the correct use of technology in lean projects Kanban, 5S, TPM, Kaizen, VSM, 6Sigma, SMED OEE, Hoshin Kanri, Gemba, JIT, TPS, PDCA.</w:delText>
                </w:r>
                <w:r w:rsidRPr="00B60DA0" w:rsidDel="00994418">
                  <w:delText xml:space="preserve"> Boca Raton: American Lean SD, 2016, 132 s. ISBN 978-15-393-2294-8.</w:delText>
                </w:r>
              </w:del>
            </w:ins>
          </w:p>
          <w:p w:rsidR="00FB7D61" w:rsidRPr="007707E1" w:rsidDel="00994418" w:rsidRDefault="00FB7D61">
            <w:pPr>
              <w:jc w:val="both"/>
              <w:rPr>
                <w:ins w:id="2059" w:author="Michal Pilík" w:date="2018-09-03T08:47:00Z"/>
                <w:del w:id="2060" w:author="Trefilová Pavla" w:date="2018-09-04T08:02:00Z"/>
              </w:rPr>
              <w:pPrChange w:id="2061" w:author="Trefilová Pavla" w:date="2018-09-04T08:03:00Z">
                <w:pPr/>
              </w:pPrChange>
            </w:pPr>
            <w:ins w:id="2062" w:author="Michal Pilík" w:date="2018-09-03T08:47:00Z">
              <w:del w:id="2063" w:author="Trefilová Pavla" w:date="2018-09-04T08:02:00Z">
                <w:r w:rsidRPr="00B60DA0" w:rsidDel="00994418">
                  <w:delText xml:space="preserve">AB SANDVIK COROMANT - SANDVIK CZ s.r.o. </w:delText>
                </w:r>
                <w:r w:rsidRPr="00B60DA0" w:rsidDel="00994418">
                  <w:rPr>
                    <w:i/>
                    <w:iCs/>
                  </w:rPr>
                  <w:delText>Příručka obrábění - Kniha pro praktiky.</w:delText>
                </w:r>
                <w:r w:rsidRPr="00B60DA0" w:rsidDel="00994418">
                  <w:delText xml:space="preserve"> (Přel. z: </w:delText>
                </w:r>
                <w:r w:rsidRPr="00B60DA0" w:rsidDel="00994418">
                  <w:rPr>
                    <w:lang w:val="en-US"/>
                  </w:rPr>
                  <w:delText>Modern Metal Sutting - A Practical Handbook.</w:delText>
                </w:r>
                <w:r w:rsidRPr="00B60DA0" w:rsidDel="00994418">
                  <w:delText xml:space="preserve"> Překlad M. Kudela.), 1. vyd., Praha, Scientia, s.r.o., 1997, 857 s., ed. J. Machač, J. Řasa, ISBN 91-97 22 99-4-6.</w:delText>
                </w:r>
              </w:del>
            </w:ins>
          </w:p>
          <w:p w:rsidR="00FB7D61" w:rsidRPr="007707E1" w:rsidDel="00994418" w:rsidRDefault="00FB7D61">
            <w:pPr>
              <w:jc w:val="both"/>
              <w:rPr>
                <w:ins w:id="2064" w:author="Michal Pilík" w:date="2018-09-03T08:47:00Z"/>
                <w:del w:id="2065" w:author="Trefilová Pavla" w:date="2018-09-04T08:02:00Z"/>
              </w:rPr>
              <w:pPrChange w:id="2066" w:author="Trefilová Pavla" w:date="2018-09-04T08:03:00Z">
                <w:pPr/>
              </w:pPrChange>
            </w:pPr>
            <w:ins w:id="2067" w:author="Michal Pilík" w:date="2018-09-03T08:47:00Z">
              <w:del w:id="2068" w:author="Trefilová Pavla" w:date="2018-09-04T08:02:00Z">
                <w:r w:rsidRPr="00B60DA0" w:rsidDel="00994418">
                  <w:delText xml:space="preserve">PÍŠKA, M. a kolektiv. </w:delText>
                </w:r>
                <w:r w:rsidRPr="00B60DA0" w:rsidDel="00994418">
                  <w:rPr>
                    <w:i/>
                    <w:iCs/>
                  </w:rPr>
                  <w:delText>Speciální technologie obrábění.</w:delText>
                </w:r>
                <w:r w:rsidRPr="00B60DA0" w:rsidDel="00994418">
                  <w:delText xml:space="preserve"> 1. vyd. Brno: Akademické nakladatelství CERM, s.r.o., 2009, 246 s. ISBN 978-80-214-4025-8.</w:delText>
                </w:r>
              </w:del>
            </w:ins>
          </w:p>
          <w:p w:rsidR="00FB7D61" w:rsidRPr="007707E1" w:rsidDel="00994418" w:rsidRDefault="00FB7D61">
            <w:pPr>
              <w:jc w:val="both"/>
              <w:rPr>
                <w:ins w:id="2069" w:author="Michal Pilík" w:date="2018-09-03T08:47:00Z"/>
                <w:del w:id="2070" w:author="Trefilová Pavla" w:date="2018-09-04T08:02:00Z"/>
              </w:rPr>
              <w:pPrChange w:id="2071" w:author="Trefilová Pavla" w:date="2018-09-04T08:03:00Z">
                <w:pPr/>
              </w:pPrChange>
            </w:pPr>
            <w:ins w:id="2072" w:author="Michal Pilík" w:date="2018-09-03T08:47:00Z">
              <w:del w:id="2073" w:author="Trefilová Pavla" w:date="2018-09-04T08:02:00Z">
                <w:r w:rsidRPr="00B60DA0" w:rsidDel="00994418">
                  <w:delText xml:space="preserve">KOCMAN, K., PROKOP, J. </w:delText>
                </w:r>
                <w:r w:rsidRPr="00B60DA0" w:rsidDel="00994418">
                  <w:rPr>
                    <w:i/>
                    <w:iCs/>
                  </w:rPr>
                  <w:delText>Technologie obrábění.</w:delText>
                </w:r>
                <w:r w:rsidRPr="00B60DA0" w:rsidDel="00994418">
                  <w:delText xml:space="preserve"> 2. vyd. Brno: Akademické nakladatelství CERM, s.r.o., 2005, 270 s. ISBN 80-214-3068-0.</w:delText>
                </w:r>
              </w:del>
            </w:ins>
          </w:p>
          <w:p w:rsidR="00FB7D61" w:rsidRPr="007707E1" w:rsidRDefault="00FB7D61">
            <w:pPr>
              <w:jc w:val="both"/>
              <w:rPr>
                <w:ins w:id="2074" w:author="Michal Pilík" w:date="2018-09-03T08:47:00Z"/>
              </w:rPr>
              <w:pPrChange w:id="2075" w:author="Trefilová Pavla" w:date="2018-09-04T08:03:00Z">
                <w:pPr/>
              </w:pPrChange>
            </w:pPr>
            <w:ins w:id="2076" w:author="Michal Pilík" w:date="2018-09-03T08:47:00Z">
              <w:r w:rsidRPr="00B60DA0">
                <w:t xml:space="preserve">SHAW, M. C. </w:t>
              </w:r>
              <w:r w:rsidRPr="00B60DA0">
                <w:rPr>
                  <w:i/>
                  <w:iCs/>
                </w:rPr>
                <w:t>Metal Cutting Principles.</w:t>
              </w:r>
              <w:r w:rsidRPr="00B60DA0">
                <w:t xml:space="preserve"> 2nd ed. Oxford University Press, 2005, 651 pp. ISBN 0-19-514206-3.</w:t>
              </w:r>
            </w:ins>
          </w:p>
          <w:p w:rsidR="00FB7D61" w:rsidRPr="007707E1" w:rsidDel="00994418" w:rsidRDefault="00FB7D61" w:rsidP="00FB7D61">
            <w:pPr>
              <w:rPr>
                <w:ins w:id="2077" w:author="Michal Pilík" w:date="2018-09-03T08:47:00Z"/>
                <w:del w:id="2078" w:author="Trefilová Pavla" w:date="2018-09-04T08:03:00Z"/>
                <w:lang w:val="en-US"/>
              </w:rPr>
            </w:pPr>
            <w:ins w:id="2079" w:author="Michal Pilík" w:date="2018-09-03T08:47:00Z">
              <w:r w:rsidRPr="00B60DA0">
                <w:rPr>
                  <w:lang w:val="en-US"/>
                </w:rPr>
                <w:t xml:space="preserve">TLUSTY, J. </w:t>
              </w:r>
              <w:r w:rsidRPr="00B60DA0">
                <w:rPr>
                  <w:i/>
                  <w:iCs/>
                  <w:lang w:val="en-US"/>
                </w:rPr>
                <w:t>Manufacturing Process and Equipment.</w:t>
              </w:r>
              <w:r w:rsidRPr="00B60DA0">
                <w:rPr>
                  <w:lang w:val="en-US"/>
                </w:rPr>
                <w:t xml:space="preserve"> 1st edition. Prentice Hall, 1999, 928 s. ISBN 10-0201498650.</w:t>
              </w:r>
            </w:ins>
          </w:p>
          <w:p w:rsidR="00FB7D61" w:rsidRPr="007707E1" w:rsidDel="00994418" w:rsidRDefault="00FB7D61" w:rsidP="00FB7D61">
            <w:pPr>
              <w:rPr>
                <w:ins w:id="2080" w:author="Michal Pilík" w:date="2018-09-03T08:47:00Z"/>
                <w:del w:id="2081" w:author="Trefilová Pavla" w:date="2018-09-04T08:02:00Z"/>
                <w:lang w:val="en-US"/>
              </w:rPr>
            </w:pPr>
            <w:ins w:id="2082" w:author="Michal Pilík" w:date="2018-09-03T08:47:00Z">
              <w:del w:id="2083" w:author="Trefilová Pavla" w:date="2018-09-04T08:02:00Z">
                <w:r w:rsidRPr="00B60DA0" w:rsidDel="00994418">
                  <w:rPr>
                    <w:lang w:val="en-US"/>
                  </w:rPr>
                  <w:delText xml:space="preserve">CHUA, C. K., LEONG, K. F., LIM, C. S. </w:delText>
                </w:r>
                <w:r w:rsidRPr="00B60DA0" w:rsidDel="00994418">
                  <w:rPr>
                    <w:i/>
                    <w:iCs/>
                    <w:lang w:val="en-US"/>
                  </w:rPr>
                  <w:delText>Rapid Prototyping: Principles and Applications</w:delText>
                </w:r>
                <w:r w:rsidRPr="00B60DA0" w:rsidDel="00994418">
                  <w:rPr>
                    <w:lang w:val="en-US"/>
                  </w:rPr>
                  <w:delText>. 3</w:delText>
                </w:r>
                <w:r w:rsidRPr="00B60DA0" w:rsidDel="00994418">
                  <w:rPr>
                    <w:vertAlign w:val="superscript"/>
                    <w:lang w:val="en-US"/>
                  </w:rPr>
                  <w:delText xml:space="preserve">rd </w:delText>
                </w:r>
                <w:r w:rsidRPr="00B60DA0" w:rsidDel="00994418">
                  <w:rPr>
                    <w:lang w:val="en-US"/>
                  </w:rPr>
                  <w:delText>ed. New Jersey: World Scientific, c2010, 512 pp. ISBN 978-981-277-897-0.</w:delText>
                </w:r>
              </w:del>
            </w:ins>
          </w:p>
          <w:p w:rsidR="00BE3707" w:rsidRPr="00BE3707" w:rsidDel="00994418" w:rsidRDefault="00FB7D61">
            <w:pPr>
              <w:rPr>
                <w:del w:id="2084" w:author="Trefilová Pavla" w:date="2018-09-04T08:03:00Z"/>
              </w:rPr>
              <w:pPrChange w:id="2085" w:author="Michal Pilík" w:date="2018-08-30T17:23:00Z">
                <w:pPr>
                  <w:jc w:val="both"/>
                </w:pPr>
              </w:pPrChange>
            </w:pPr>
            <w:ins w:id="2086" w:author="Michal Pilík" w:date="2018-09-03T08:47:00Z">
              <w:del w:id="2087" w:author="Trefilová Pavla" w:date="2018-09-04T08:03:00Z">
                <w:r w:rsidRPr="00B60DA0" w:rsidDel="00994418">
                  <w:rPr>
                    <w:lang w:val="en-GB"/>
                  </w:rPr>
                  <w:delText>RAJA</w:delText>
                </w:r>
                <w:r w:rsidRPr="00B60DA0" w:rsidDel="00994418">
                  <w:delText>,</w:delText>
                </w:r>
                <w:r w:rsidRPr="00B60DA0" w:rsidDel="00994418">
                  <w:rPr>
                    <w:lang w:val="en-GB"/>
                  </w:rPr>
                  <w:delText xml:space="preserve"> V</w:delText>
                </w:r>
                <w:r w:rsidRPr="00B60DA0" w:rsidDel="00994418">
                  <w:delText>.</w:delText>
                </w:r>
                <w:r w:rsidRPr="00B60DA0" w:rsidDel="00994418">
                  <w:rPr>
                    <w:lang w:val="en-GB"/>
                  </w:rPr>
                  <w:delText>, FERNANDES</w:delText>
                </w:r>
                <w:r w:rsidRPr="00B60DA0" w:rsidDel="00994418">
                  <w:delText>,</w:delText>
                </w:r>
                <w:r w:rsidRPr="00B60DA0" w:rsidDel="00994418">
                  <w:rPr>
                    <w:lang w:val="en-GB"/>
                  </w:rPr>
                  <w:delText xml:space="preserve"> K</w:delText>
                </w:r>
                <w:r w:rsidRPr="00B60DA0" w:rsidDel="00994418">
                  <w:delText>.</w:delText>
                </w:r>
                <w:r w:rsidRPr="00B60DA0" w:rsidDel="00994418">
                  <w:rPr>
                    <w:lang w:val="en-GB"/>
                  </w:rPr>
                  <w:delText xml:space="preserve"> J. </w:delText>
                </w:r>
                <w:r w:rsidRPr="00B60DA0" w:rsidDel="00994418">
                  <w:rPr>
                    <w:i/>
                    <w:iCs/>
                    <w:lang w:val="en-GB"/>
                  </w:rPr>
                  <w:delText>Reverse Engineering</w:delText>
                </w:r>
                <w:r w:rsidRPr="00B60DA0" w:rsidDel="00994418">
                  <w:rPr>
                    <w:i/>
                    <w:iCs/>
                  </w:rPr>
                  <w:delText>:</w:delText>
                </w:r>
                <w:r w:rsidRPr="00B60DA0" w:rsidDel="00994418">
                  <w:rPr>
                    <w:i/>
                    <w:iCs/>
                    <w:lang w:val="en-GB"/>
                  </w:rPr>
                  <w:delText xml:space="preserve"> An Industrial Perspective.</w:delText>
                </w:r>
                <w:r w:rsidRPr="00B60DA0" w:rsidDel="00994418">
                  <w:rPr>
                    <w:lang w:val="en-GB"/>
                  </w:rPr>
                  <w:delText xml:space="preserve"> Series: Springer Series in Advanced Manufacturing. 2008, XVIII, 242 pp., 135 illus.</w:delText>
                </w:r>
                <w:r w:rsidRPr="00B60DA0" w:rsidDel="00994418">
                  <w:delText xml:space="preserve"> ISBN 978-1-84628-856-2.</w:delText>
                </w:r>
              </w:del>
            </w:ins>
            <w:del w:id="2088" w:author="Trefilová Pavla" w:date="2018-09-04T08:03:00Z">
              <w:r w:rsidR="00BE3707" w:rsidRPr="00BE3707" w:rsidDel="00994418">
                <w:delText xml:space="preserve">CHROMJAKOVÁ, F., TUČEK, D., BOBÁK, R. </w:delText>
              </w:r>
              <w:r w:rsidR="00BE3707" w:rsidRPr="00BE3707" w:rsidDel="00994418">
                <w:rPr>
                  <w:i/>
                  <w:iCs/>
                </w:rPr>
                <w:delText>Projektování výrobních procesů pro Průmysl 4.0</w:delText>
              </w:r>
              <w:r w:rsidR="00BE3707" w:rsidRPr="00BE3707" w:rsidDel="00994418">
                <w:delText>. Zlín: Univerzita Tomáše Bati ve Zlíně, 2017, 105 s. ISBN 978-80-7454-680-8.</w:delText>
              </w:r>
            </w:del>
          </w:p>
          <w:p w:rsidR="00BE3707" w:rsidRPr="00BE3707" w:rsidDel="00592A51" w:rsidRDefault="00BE3707">
            <w:pPr>
              <w:rPr>
                <w:del w:id="2089" w:author="Michal Pilík" w:date="2018-08-30T16:43:00Z"/>
              </w:rPr>
              <w:pPrChange w:id="2090" w:author="Michal Pilík" w:date="2018-08-30T17:23:00Z">
                <w:pPr>
                  <w:jc w:val="both"/>
                </w:pPr>
              </w:pPrChange>
            </w:pPr>
            <w:del w:id="2091" w:author="Michal Pilík" w:date="2018-08-30T16:43:00Z">
              <w:r w:rsidRPr="00BE3707" w:rsidDel="00592A51">
                <w:delText xml:space="preserve">USTUNDAG, A. CEVIKCAN, E. </w:delText>
              </w:r>
              <w:r w:rsidRPr="00BE3707" w:rsidDel="00592A51">
                <w:rPr>
                  <w:i/>
                  <w:iCs/>
                </w:rPr>
                <w:delText>Industry 4.0: managing the digital transformation</w:delText>
              </w:r>
              <w:r w:rsidRPr="00BE3707" w:rsidDel="00592A51">
                <w:delText>. Cham, Switzerland: Springer, 2018, 286 s. Springer series in advanced manufacturing. ISBN 978-3-319-57869-9.</w:delText>
              </w:r>
            </w:del>
          </w:p>
          <w:p w:rsidR="00BE3707" w:rsidRPr="00BE3707" w:rsidDel="00592A51" w:rsidRDefault="00BE3707">
            <w:pPr>
              <w:rPr>
                <w:del w:id="2092" w:author="Michal Pilík" w:date="2018-08-30T16:43:00Z"/>
                <w:b/>
              </w:rPr>
              <w:pPrChange w:id="2093" w:author="Michal Pilík" w:date="2018-08-30T17:23:00Z">
                <w:pPr>
                  <w:jc w:val="both"/>
                </w:pPr>
              </w:pPrChange>
            </w:pPr>
            <w:del w:id="2094" w:author="Michal Pilík" w:date="2018-08-30T16:43:00Z">
              <w:r w:rsidRPr="00BE3707" w:rsidDel="00592A51">
                <w:rPr>
                  <w:b/>
                </w:rPr>
                <w:delText>Doporučená literatura:</w:delText>
              </w:r>
            </w:del>
          </w:p>
          <w:p w:rsidR="00BE3707" w:rsidRPr="00BE3707" w:rsidDel="00592A51" w:rsidRDefault="00BE3707">
            <w:pPr>
              <w:rPr>
                <w:del w:id="2095" w:author="Michal Pilík" w:date="2018-08-30T16:43:00Z"/>
              </w:rPr>
              <w:pPrChange w:id="2096" w:author="Michal Pilík" w:date="2018-08-30T17:23:00Z">
                <w:pPr>
                  <w:jc w:val="both"/>
                </w:pPr>
              </w:pPrChange>
            </w:pPr>
            <w:del w:id="2097" w:author="Michal Pilík" w:date="2018-08-30T16:43:00Z">
              <w:r w:rsidRPr="00BE3707" w:rsidDel="00592A51">
                <w:delText xml:space="preserve">BARTODZIEJ, CH. J. </w:delText>
              </w:r>
              <w:r w:rsidRPr="00BE3707" w:rsidDel="00592A51">
                <w:rPr>
                  <w:i/>
                  <w:iCs/>
                </w:rPr>
                <w:delText>The concept industry 4.0: an empirical analysis of technologies and applications in production logistics</w:delText>
              </w:r>
              <w:r w:rsidRPr="00BE3707" w:rsidDel="00592A51">
                <w:delText>. Wiesbaden: Springer Gabler, 2017, 150 s. ISBN 978-3-658-16501-7.</w:delText>
              </w:r>
            </w:del>
          </w:p>
          <w:p w:rsidR="00BE3707" w:rsidRPr="00BE3707" w:rsidDel="00592A51" w:rsidRDefault="00BE3707">
            <w:pPr>
              <w:rPr>
                <w:del w:id="2098" w:author="Michal Pilík" w:date="2018-08-30T16:43:00Z"/>
              </w:rPr>
              <w:pPrChange w:id="2099" w:author="Michal Pilík" w:date="2018-08-30T17:23:00Z">
                <w:pPr>
                  <w:jc w:val="both"/>
                </w:pPr>
              </w:pPrChange>
            </w:pPr>
            <w:del w:id="2100" w:author="Michal Pilík" w:date="2018-08-30T16:43:00Z">
              <w:r w:rsidRPr="00BE3707" w:rsidDel="00592A51">
                <w:delText xml:space="preserve">ROTHER, M. </w:delText>
              </w:r>
              <w:r w:rsidRPr="00BE3707" w:rsidDel="00592A51">
                <w:rPr>
                  <w:i/>
                  <w:iCs/>
                </w:rPr>
                <w:delText>Toyota kata: systematickým vedením lidí k výjimečným výsledkům</w:delText>
              </w:r>
              <w:r w:rsidRPr="00BE3707" w:rsidDel="00592A51">
                <w:delText>. Praha: Grada Publishing, 2017, 285 s. ISBN 978-80-271-0435-2.</w:delText>
              </w:r>
            </w:del>
          </w:p>
          <w:p w:rsidR="00BE3707" w:rsidRPr="00BE3707" w:rsidDel="00592A51" w:rsidRDefault="00BE3707">
            <w:pPr>
              <w:rPr>
                <w:del w:id="2101" w:author="Michal Pilík" w:date="2018-08-30T16:43:00Z"/>
              </w:rPr>
              <w:pPrChange w:id="2102" w:author="Michal Pilík" w:date="2018-08-30T17:23:00Z">
                <w:pPr>
                  <w:jc w:val="both"/>
                </w:pPr>
              </w:pPrChange>
            </w:pPr>
            <w:del w:id="2103" w:author="Michal Pilík" w:date="2018-08-30T16:43:00Z">
              <w:r w:rsidRPr="00BE3707" w:rsidDel="00592A51">
                <w:delText xml:space="preserve">BOZARTH, C. C., HANDFIELD, R. B. </w:delText>
              </w:r>
              <w:r w:rsidRPr="00BE3707" w:rsidDel="00592A51">
                <w:rPr>
                  <w:i/>
                  <w:iCs/>
                </w:rPr>
                <w:delText>Introduction to operations and supply chain management</w:delText>
              </w:r>
              <w:r w:rsidRPr="00BE3707" w:rsidDel="00592A51">
                <w:delText>. Global edition. Boston: Pearson, 2016, 503 s. ISBN 978-1-292-09342-0.</w:delText>
              </w:r>
            </w:del>
          </w:p>
          <w:p w:rsidR="00BE3707" w:rsidRPr="00BE3707" w:rsidRDefault="00BE3707">
            <w:pPr>
              <w:pPrChange w:id="2104" w:author="Michal Pilík" w:date="2018-08-30T17:23:00Z">
                <w:pPr>
                  <w:jc w:val="both"/>
                </w:pPr>
              </w:pPrChange>
            </w:pPr>
            <w:del w:id="2105" w:author="Michal Pilík" w:date="2018-08-30T16:43:00Z">
              <w:r w:rsidRPr="00BE3707" w:rsidDel="00592A51">
                <w:delText xml:space="preserve">BRAU, S. J. </w:delText>
              </w:r>
              <w:r w:rsidRPr="00BE3707" w:rsidDel="00592A51">
                <w:rPr>
                  <w:i/>
                  <w:iCs/>
                </w:rPr>
                <w:delText>Lean manufacturing 4.0: the technological evolution of lean : practical guide on the correct use of technology in lean projects Kanban, 5S, TPM, Kaizen, VSM, 6Sigma, SMED OEE, Hoshin Kanri, Gemba, JIT, TPS, PDCA.</w:delText>
              </w:r>
              <w:r w:rsidRPr="00BE3707" w:rsidDel="00592A51">
                <w:delText xml:space="preserve"> Boca Raton: American Lean SD, 2016, 132 s. ISBN 978-15-393-2294-8.</w:delText>
              </w:r>
            </w:del>
          </w:p>
        </w:tc>
      </w:tr>
      <w:tr w:rsidR="003174E9" w:rsidTr="001872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74E9" w:rsidRDefault="003174E9" w:rsidP="001872A0">
            <w:pPr>
              <w:jc w:val="center"/>
              <w:rPr>
                <w:b/>
              </w:rPr>
            </w:pPr>
            <w:r>
              <w:rPr>
                <w:b/>
              </w:rPr>
              <w:lastRenderedPageBreak/>
              <w:t>Informace ke kombinované nebo distanční formě</w:t>
            </w:r>
          </w:p>
        </w:tc>
      </w:tr>
      <w:tr w:rsidR="003174E9" w:rsidTr="001872A0">
        <w:tc>
          <w:tcPr>
            <w:tcW w:w="4787" w:type="dxa"/>
            <w:gridSpan w:val="3"/>
            <w:tcBorders>
              <w:top w:val="single" w:sz="2" w:space="0" w:color="auto"/>
            </w:tcBorders>
            <w:shd w:val="clear" w:color="auto" w:fill="F7CAAC"/>
          </w:tcPr>
          <w:p w:rsidR="003174E9" w:rsidRDefault="003174E9" w:rsidP="001872A0">
            <w:pPr>
              <w:jc w:val="both"/>
            </w:pPr>
            <w:r>
              <w:rPr>
                <w:b/>
              </w:rPr>
              <w:t>Rozsah konzultací (soustředění)</w:t>
            </w:r>
          </w:p>
        </w:tc>
        <w:tc>
          <w:tcPr>
            <w:tcW w:w="889" w:type="dxa"/>
            <w:tcBorders>
              <w:top w:val="single" w:sz="2" w:space="0" w:color="auto"/>
            </w:tcBorders>
          </w:tcPr>
          <w:p w:rsidR="003174E9" w:rsidRDefault="003174E9" w:rsidP="001872A0">
            <w:pPr>
              <w:jc w:val="both"/>
            </w:pPr>
            <w:r>
              <w:t>15</w:t>
            </w:r>
          </w:p>
        </w:tc>
        <w:tc>
          <w:tcPr>
            <w:tcW w:w="4179" w:type="dxa"/>
            <w:gridSpan w:val="4"/>
            <w:tcBorders>
              <w:top w:val="single" w:sz="2" w:space="0" w:color="auto"/>
            </w:tcBorders>
            <w:shd w:val="clear" w:color="auto" w:fill="F7CAAC"/>
          </w:tcPr>
          <w:p w:rsidR="003174E9" w:rsidRDefault="003174E9" w:rsidP="001872A0">
            <w:pPr>
              <w:jc w:val="both"/>
              <w:rPr>
                <w:b/>
              </w:rPr>
            </w:pPr>
            <w:r>
              <w:rPr>
                <w:b/>
              </w:rPr>
              <w:t xml:space="preserve">hodin </w:t>
            </w:r>
          </w:p>
        </w:tc>
      </w:tr>
      <w:tr w:rsidR="003174E9" w:rsidTr="001872A0">
        <w:tc>
          <w:tcPr>
            <w:tcW w:w="9855" w:type="dxa"/>
            <w:gridSpan w:val="8"/>
            <w:shd w:val="clear" w:color="auto" w:fill="F7CAAC"/>
          </w:tcPr>
          <w:p w:rsidR="003174E9" w:rsidRDefault="003174E9" w:rsidP="001872A0">
            <w:pPr>
              <w:jc w:val="both"/>
              <w:rPr>
                <w:b/>
              </w:rPr>
            </w:pPr>
            <w:r>
              <w:rPr>
                <w:b/>
              </w:rPr>
              <w:t>Informace o způsobu kontaktu s vyučujícím</w:t>
            </w:r>
          </w:p>
        </w:tc>
      </w:tr>
      <w:tr w:rsidR="003174E9" w:rsidTr="003174E9">
        <w:trPr>
          <w:trHeight w:val="801"/>
        </w:trPr>
        <w:tc>
          <w:tcPr>
            <w:tcW w:w="9855" w:type="dxa"/>
            <w:gridSpan w:val="8"/>
          </w:tcPr>
          <w:p w:rsidR="003174E9" w:rsidRDefault="003174E9" w:rsidP="001872A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808BF" w:rsidRDefault="006808BF"/>
    <w:p w:rsidR="009276D6" w:rsidRDefault="009276D6">
      <w:pPr>
        <w:rPr>
          <w:ins w:id="2106" w:author="Trefilová Pavla" w:date="2018-08-29T12:05:00Z"/>
          <w:rFonts w:asciiTheme="minorHAnsi" w:hAnsiTheme="minorHAnsi"/>
          <w:b/>
          <w:sz w:val="52"/>
          <w:szCs w:val="52"/>
        </w:rPr>
      </w:pPr>
    </w:p>
    <w:p w:rsidR="009276D6" w:rsidRDefault="009276D6">
      <w:pPr>
        <w:rPr>
          <w:ins w:id="2107" w:author="Trefilová Pavla" w:date="2018-08-29T12:05:00Z"/>
          <w:rFonts w:asciiTheme="minorHAnsi" w:hAnsiTheme="minorHAnsi"/>
          <w:b/>
          <w:sz w:val="52"/>
          <w:szCs w:val="52"/>
        </w:rPr>
      </w:pPr>
      <w:ins w:id="2108" w:author="Trefilová Pavla" w:date="2018-08-29T12:05:00Z">
        <w:r>
          <w:rPr>
            <w:rFonts w:asciiTheme="minorHAnsi" w:hAnsiTheme="minorHAnsi"/>
            <w:b/>
            <w:sz w:val="52"/>
            <w:szCs w:val="52"/>
          </w:rPr>
          <w:br w:type="page"/>
        </w:r>
      </w:ins>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980"/>
        <w:gridCol w:w="539"/>
        <w:gridCol w:w="878"/>
      </w:tblGrid>
      <w:tr w:rsidR="009276D6" w:rsidTr="00C35CA9">
        <w:trPr>
          <w:trHeight w:val="269"/>
          <w:ins w:id="2109" w:author="Trefilová Pavla" w:date="2018-08-29T12:05:00Z"/>
        </w:trPr>
        <w:tc>
          <w:tcPr>
            <w:tcW w:w="9889" w:type="dxa"/>
            <w:gridSpan w:val="8"/>
            <w:tcBorders>
              <w:top w:val="single" w:sz="4" w:space="0" w:color="auto"/>
              <w:left w:val="single" w:sz="4" w:space="0" w:color="auto"/>
              <w:bottom w:val="single" w:sz="4" w:space="0" w:color="auto"/>
              <w:right w:val="single" w:sz="4" w:space="0" w:color="auto"/>
            </w:tcBorders>
            <w:shd w:val="clear" w:color="auto" w:fill="BDD6EE"/>
          </w:tcPr>
          <w:p w:rsidR="009276D6" w:rsidRPr="00D14A8B" w:rsidRDefault="009276D6" w:rsidP="00C35CA9">
            <w:pPr>
              <w:jc w:val="both"/>
              <w:rPr>
                <w:ins w:id="2110" w:author="Trefilová Pavla" w:date="2018-08-29T12:05:00Z"/>
              </w:rPr>
            </w:pPr>
            <w:ins w:id="2111" w:author="Trefilová Pavla" w:date="2018-08-29T12:05:00Z">
              <w:r>
                <w:lastRenderedPageBreak/>
                <w:br w:type="page"/>
              </w:r>
              <w:r>
                <w:rPr>
                  <w:b/>
                  <w:sz w:val="28"/>
                </w:rPr>
                <w:t>B-III – Charakteristika studijního předmětu</w:t>
              </w:r>
            </w:ins>
          </w:p>
        </w:tc>
      </w:tr>
      <w:tr w:rsidR="009276D6" w:rsidTr="00C35CA9">
        <w:trPr>
          <w:ins w:id="2112" w:author="Trefilová Pavla" w:date="2018-08-29T12:05:00Z"/>
        </w:trPr>
        <w:tc>
          <w:tcPr>
            <w:tcW w:w="3086" w:type="dxa"/>
            <w:tcBorders>
              <w:top w:val="double" w:sz="4" w:space="0" w:color="auto"/>
            </w:tcBorders>
            <w:shd w:val="clear" w:color="auto" w:fill="F7CAAC"/>
          </w:tcPr>
          <w:p w:rsidR="009276D6" w:rsidRDefault="009276D6" w:rsidP="00C35CA9">
            <w:pPr>
              <w:jc w:val="both"/>
              <w:rPr>
                <w:ins w:id="2113" w:author="Trefilová Pavla" w:date="2018-08-29T12:05:00Z"/>
                <w:b/>
              </w:rPr>
            </w:pPr>
            <w:ins w:id="2114" w:author="Trefilová Pavla" w:date="2018-08-29T12:05:00Z">
              <w:r>
                <w:rPr>
                  <w:b/>
                </w:rPr>
                <w:t>Název studijního předmětu</w:t>
              </w:r>
            </w:ins>
          </w:p>
        </w:tc>
        <w:tc>
          <w:tcPr>
            <w:tcW w:w="6803" w:type="dxa"/>
            <w:gridSpan w:val="7"/>
            <w:tcBorders>
              <w:top w:val="double" w:sz="4" w:space="0" w:color="auto"/>
            </w:tcBorders>
          </w:tcPr>
          <w:p w:rsidR="009276D6" w:rsidRDefault="009276D6" w:rsidP="00C35CA9">
            <w:pPr>
              <w:jc w:val="both"/>
              <w:rPr>
                <w:ins w:id="2115" w:author="Trefilová Pavla" w:date="2018-08-29T12:05:00Z"/>
              </w:rPr>
            </w:pPr>
            <w:ins w:id="2116" w:author="Trefilová Pavla" w:date="2018-08-29T12:05:00Z">
              <w:r w:rsidRPr="00EF4B69">
                <w:rPr>
                  <w:rStyle w:val="FontStyle18"/>
                  <w:sz w:val="20"/>
                </w:rPr>
                <w:t>Logistické koncepty</w:t>
              </w:r>
            </w:ins>
          </w:p>
        </w:tc>
      </w:tr>
      <w:tr w:rsidR="009276D6" w:rsidTr="00C35CA9">
        <w:trPr>
          <w:ins w:id="2117" w:author="Trefilová Pavla" w:date="2018-08-29T12:05:00Z"/>
        </w:trPr>
        <w:tc>
          <w:tcPr>
            <w:tcW w:w="3086" w:type="dxa"/>
            <w:shd w:val="clear" w:color="auto" w:fill="F7CAAC"/>
          </w:tcPr>
          <w:p w:rsidR="009276D6" w:rsidRDefault="009276D6" w:rsidP="00C35CA9">
            <w:pPr>
              <w:jc w:val="both"/>
              <w:rPr>
                <w:ins w:id="2118" w:author="Trefilová Pavla" w:date="2018-08-29T12:05:00Z"/>
                <w:b/>
              </w:rPr>
            </w:pPr>
            <w:ins w:id="2119" w:author="Trefilová Pavla" w:date="2018-08-29T12:05:00Z">
              <w:r>
                <w:rPr>
                  <w:b/>
                </w:rPr>
                <w:t>Typ předmětu</w:t>
              </w:r>
            </w:ins>
          </w:p>
        </w:tc>
        <w:tc>
          <w:tcPr>
            <w:tcW w:w="3406" w:type="dxa"/>
            <w:gridSpan w:val="4"/>
          </w:tcPr>
          <w:p w:rsidR="009276D6" w:rsidRDefault="009276D6" w:rsidP="00C35CA9">
            <w:pPr>
              <w:jc w:val="both"/>
              <w:rPr>
                <w:ins w:id="2120" w:author="Trefilová Pavla" w:date="2018-08-29T12:05:00Z"/>
              </w:rPr>
            </w:pPr>
            <w:ins w:id="2121" w:author="Trefilová Pavla" w:date="2018-08-29T12:08:00Z">
              <w:r>
                <w:t>povinně volitelný „PV“</w:t>
              </w:r>
            </w:ins>
          </w:p>
        </w:tc>
        <w:tc>
          <w:tcPr>
            <w:tcW w:w="2519" w:type="dxa"/>
            <w:gridSpan w:val="2"/>
            <w:shd w:val="clear" w:color="auto" w:fill="F7CAAC"/>
          </w:tcPr>
          <w:p w:rsidR="009276D6" w:rsidRDefault="009276D6" w:rsidP="00C35CA9">
            <w:pPr>
              <w:jc w:val="both"/>
              <w:rPr>
                <w:ins w:id="2122" w:author="Trefilová Pavla" w:date="2018-08-29T12:05:00Z"/>
              </w:rPr>
            </w:pPr>
            <w:ins w:id="2123" w:author="Trefilová Pavla" w:date="2018-08-29T12:05:00Z">
              <w:r>
                <w:rPr>
                  <w:b/>
                </w:rPr>
                <w:t>doporučený ročník/ semestr</w:t>
              </w:r>
            </w:ins>
          </w:p>
        </w:tc>
        <w:tc>
          <w:tcPr>
            <w:tcW w:w="878" w:type="dxa"/>
          </w:tcPr>
          <w:p w:rsidR="009276D6" w:rsidRDefault="009276D6" w:rsidP="00C35CA9">
            <w:pPr>
              <w:jc w:val="both"/>
              <w:rPr>
                <w:ins w:id="2124" w:author="Trefilová Pavla" w:date="2018-08-29T12:05:00Z"/>
              </w:rPr>
            </w:pPr>
            <w:ins w:id="2125" w:author="Trefilová Pavla" w:date="2018-08-29T12:05:00Z">
              <w:r>
                <w:t>2/Z</w:t>
              </w:r>
            </w:ins>
          </w:p>
        </w:tc>
      </w:tr>
      <w:tr w:rsidR="009276D6" w:rsidTr="00C35CA9">
        <w:trPr>
          <w:ins w:id="2126" w:author="Trefilová Pavla" w:date="2018-08-29T12:05:00Z"/>
        </w:trPr>
        <w:tc>
          <w:tcPr>
            <w:tcW w:w="3086" w:type="dxa"/>
            <w:shd w:val="clear" w:color="auto" w:fill="F7CAAC"/>
          </w:tcPr>
          <w:p w:rsidR="009276D6" w:rsidRDefault="009276D6" w:rsidP="00C35CA9">
            <w:pPr>
              <w:jc w:val="both"/>
              <w:rPr>
                <w:ins w:id="2127" w:author="Trefilová Pavla" w:date="2018-08-29T12:05:00Z"/>
                <w:b/>
              </w:rPr>
            </w:pPr>
            <w:ins w:id="2128" w:author="Trefilová Pavla" w:date="2018-08-29T12:05:00Z">
              <w:r>
                <w:rPr>
                  <w:b/>
                </w:rPr>
                <w:t>Rozsah studijního předmětu</w:t>
              </w:r>
            </w:ins>
          </w:p>
        </w:tc>
        <w:tc>
          <w:tcPr>
            <w:tcW w:w="1701" w:type="dxa"/>
            <w:gridSpan w:val="2"/>
          </w:tcPr>
          <w:p w:rsidR="009276D6" w:rsidRDefault="009276D6" w:rsidP="00C35CA9">
            <w:pPr>
              <w:jc w:val="both"/>
              <w:rPr>
                <w:ins w:id="2129" w:author="Trefilová Pavla" w:date="2018-08-29T12:05:00Z"/>
              </w:rPr>
            </w:pPr>
            <w:ins w:id="2130" w:author="Trefilová Pavla" w:date="2018-08-29T12:05:00Z">
              <w:r>
                <w:t>15p</w:t>
              </w:r>
            </w:ins>
          </w:p>
        </w:tc>
        <w:tc>
          <w:tcPr>
            <w:tcW w:w="889" w:type="dxa"/>
            <w:shd w:val="clear" w:color="auto" w:fill="F7CAAC"/>
          </w:tcPr>
          <w:p w:rsidR="009276D6" w:rsidRDefault="009276D6" w:rsidP="00C35CA9">
            <w:pPr>
              <w:jc w:val="both"/>
              <w:rPr>
                <w:ins w:id="2131" w:author="Trefilová Pavla" w:date="2018-08-29T12:05:00Z"/>
                <w:b/>
              </w:rPr>
            </w:pPr>
            <w:ins w:id="2132" w:author="Trefilová Pavla" w:date="2018-08-29T12:05:00Z">
              <w:r>
                <w:rPr>
                  <w:b/>
                </w:rPr>
                <w:t xml:space="preserve">hod. </w:t>
              </w:r>
            </w:ins>
          </w:p>
        </w:tc>
        <w:tc>
          <w:tcPr>
            <w:tcW w:w="816" w:type="dxa"/>
          </w:tcPr>
          <w:p w:rsidR="009276D6" w:rsidRDefault="009276D6" w:rsidP="00C35CA9">
            <w:pPr>
              <w:jc w:val="both"/>
              <w:rPr>
                <w:ins w:id="2133" w:author="Trefilová Pavla" w:date="2018-08-29T12:05:00Z"/>
              </w:rPr>
            </w:pPr>
            <w:ins w:id="2134" w:author="Trefilová Pavla" w:date="2018-08-29T12:05:00Z">
              <w:r>
                <w:t>15</w:t>
              </w:r>
            </w:ins>
          </w:p>
        </w:tc>
        <w:tc>
          <w:tcPr>
            <w:tcW w:w="1980" w:type="dxa"/>
            <w:shd w:val="clear" w:color="auto" w:fill="F7CAAC"/>
          </w:tcPr>
          <w:p w:rsidR="009276D6" w:rsidRDefault="009276D6" w:rsidP="00C35CA9">
            <w:pPr>
              <w:jc w:val="both"/>
              <w:rPr>
                <w:ins w:id="2135" w:author="Trefilová Pavla" w:date="2018-08-29T12:05:00Z"/>
                <w:b/>
              </w:rPr>
            </w:pPr>
            <w:ins w:id="2136" w:author="Trefilová Pavla" w:date="2018-08-29T12:05:00Z">
              <w:r>
                <w:rPr>
                  <w:b/>
                </w:rPr>
                <w:t>kreditů</w:t>
              </w:r>
            </w:ins>
          </w:p>
        </w:tc>
        <w:tc>
          <w:tcPr>
            <w:tcW w:w="1417" w:type="dxa"/>
            <w:gridSpan w:val="2"/>
          </w:tcPr>
          <w:p w:rsidR="009276D6" w:rsidRDefault="009276D6" w:rsidP="00C35CA9">
            <w:pPr>
              <w:jc w:val="both"/>
              <w:rPr>
                <w:ins w:id="2137" w:author="Trefilová Pavla" w:date="2018-08-29T12:05:00Z"/>
              </w:rPr>
            </w:pPr>
          </w:p>
        </w:tc>
      </w:tr>
      <w:tr w:rsidR="009276D6" w:rsidTr="00C35CA9">
        <w:trPr>
          <w:ins w:id="2138" w:author="Trefilová Pavla" w:date="2018-08-29T12:05:00Z"/>
        </w:trPr>
        <w:tc>
          <w:tcPr>
            <w:tcW w:w="3086" w:type="dxa"/>
            <w:shd w:val="clear" w:color="auto" w:fill="F7CAAC"/>
          </w:tcPr>
          <w:p w:rsidR="009276D6" w:rsidRDefault="009276D6" w:rsidP="00C35CA9">
            <w:pPr>
              <w:jc w:val="both"/>
              <w:rPr>
                <w:ins w:id="2139" w:author="Trefilová Pavla" w:date="2018-08-29T12:05:00Z"/>
                <w:b/>
                <w:sz w:val="22"/>
              </w:rPr>
            </w:pPr>
            <w:ins w:id="2140" w:author="Trefilová Pavla" w:date="2018-08-29T12:05:00Z">
              <w:r>
                <w:rPr>
                  <w:b/>
                </w:rPr>
                <w:t>Prerekvizity, korekvizity, ekvivalence</w:t>
              </w:r>
            </w:ins>
          </w:p>
        </w:tc>
        <w:tc>
          <w:tcPr>
            <w:tcW w:w="6803" w:type="dxa"/>
            <w:gridSpan w:val="7"/>
          </w:tcPr>
          <w:p w:rsidR="009276D6" w:rsidRDefault="009276D6" w:rsidP="00C35CA9">
            <w:pPr>
              <w:jc w:val="both"/>
              <w:rPr>
                <w:ins w:id="2141" w:author="Trefilová Pavla" w:date="2018-08-29T12:05:00Z"/>
              </w:rPr>
            </w:pPr>
          </w:p>
        </w:tc>
      </w:tr>
      <w:tr w:rsidR="009276D6" w:rsidTr="00C35CA9">
        <w:trPr>
          <w:ins w:id="2142" w:author="Trefilová Pavla" w:date="2018-08-29T12:05:00Z"/>
        </w:trPr>
        <w:tc>
          <w:tcPr>
            <w:tcW w:w="3086" w:type="dxa"/>
            <w:shd w:val="clear" w:color="auto" w:fill="F7CAAC"/>
          </w:tcPr>
          <w:p w:rsidR="009276D6" w:rsidRDefault="009276D6" w:rsidP="00C35CA9">
            <w:pPr>
              <w:jc w:val="both"/>
              <w:rPr>
                <w:ins w:id="2143" w:author="Trefilová Pavla" w:date="2018-08-29T12:05:00Z"/>
                <w:b/>
              </w:rPr>
            </w:pPr>
            <w:ins w:id="2144" w:author="Trefilová Pavla" w:date="2018-08-29T12:05:00Z">
              <w:r>
                <w:rPr>
                  <w:b/>
                </w:rPr>
                <w:t>Způsob ověření studijních výsledků</w:t>
              </w:r>
            </w:ins>
          </w:p>
        </w:tc>
        <w:tc>
          <w:tcPr>
            <w:tcW w:w="3406" w:type="dxa"/>
            <w:gridSpan w:val="4"/>
          </w:tcPr>
          <w:p w:rsidR="009276D6" w:rsidRDefault="009276D6" w:rsidP="00C35CA9">
            <w:pPr>
              <w:jc w:val="both"/>
              <w:rPr>
                <w:ins w:id="2145" w:author="Trefilová Pavla" w:date="2018-08-29T12:05:00Z"/>
              </w:rPr>
            </w:pPr>
            <w:ins w:id="2146" w:author="Trefilová Pavla" w:date="2018-08-29T12:05:00Z">
              <w:r>
                <w:t>Ústní zkouška formou kolokvia k zadaným úkolům.</w:t>
              </w:r>
            </w:ins>
          </w:p>
        </w:tc>
        <w:tc>
          <w:tcPr>
            <w:tcW w:w="1980" w:type="dxa"/>
            <w:shd w:val="clear" w:color="auto" w:fill="F7CAAC"/>
          </w:tcPr>
          <w:p w:rsidR="009276D6" w:rsidRDefault="009276D6" w:rsidP="00C35CA9">
            <w:pPr>
              <w:jc w:val="both"/>
              <w:rPr>
                <w:ins w:id="2147" w:author="Trefilová Pavla" w:date="2018-08-29T12:05:00Z"/>
                <w:b/>
              </w:rPr>
            </w:pPr>
            <w:ins w:id="2148" w:author="Trefilová Pavla" w:date="2018-08-29T12:05:00Z">
              <w:r>
                <w:rPr>
                  <w:b/>
                </w:rPr>
                <w:t>Forma výuky</w:t>
              </w:r>
            </w:ins>
          </w:p>
        </w:tc>
        <w:tc>
          <w:tcPr>
            <w:tcW w:w="1417" w:type="dxa"/>
            <w:gridSpan w:val="2"/>
          </w:tcPr>
          <w:p w:rsidR="009276D6" w:rsidRDefault="009276D6" w:rsidP="00C35CA9">
            <w:pPr>
              <w:jc w:val="both"/>
              <w:rPr>
                <w:ins w:id="2149" w:author="Trefilová Pavla" w:date="2018-08-29T12:05:00Z"/>
              </w:rPr>
            </w:pPr>
            <w:ins w:id="2150" w:author="Trefilová Pavla" w:date="2018-08-29T12:05:00Z">
              <w:r>
                <w:t>přednáška</w:t>
              </w:r>
            </w:ins>
          </w:p>
        </w:tc>
      </w:tr>
      <w:tr w:rsidR="009276D6" w:rsidRPr="00AB7FC4" w:rsidTr="00C35CA9">
        <w:trPr>
          <w:ins w:id="2151" w:author="Trefilová Pavla" w:date="2018-08-29T12:05:00Z"/>
        </w:trPr>
        <w:tc>
          <w:tcPr>
            <w:tcW w:w="3086" w:type="dxa"/>
            <w:shd w:val="clear" w:color="auto" w:fill="F7CAAC"/>
          </w:tcPr>
          <w:p w:rsidR="009276D6" w:rsidRDefault="009276D6" w:rsidP="00C35CA9">
            <w:pPr>
              <w:jc w:val="both"/>
              <w:rPr>
                <w:ins w:id="2152" w:author="Trefilová Pavla" w:date="2018-08-29T12:05:00Z"/>
                <w:b/>
              </w:rPr>
            </w:pPr>
            <w:ins w:id="2153" w:author="Trefilová Pavla" w:date="2018-08-29T12:05:00Z">
              <w:r>
                <w:rPr>
                  <w:b/>
                </w:rPr>
                <w:t>Forma způsobu ověření studijních výsledků a další požadavky na studenta</w:t>
              </w:r>
            </w:ins>
          </w:p>
        </w:tc>
        <w:tc>
          <w:tcPr>
            <w:tcW w:w="6803" w:type="dxa"/>
            <w:gridSpan w:val="7"/>
            <w:tcBorders>
              <w:bottom w:val="nil"/>
            </w:tcBorders>
          </w:tcPr>
          <w:p w:rsidR="009276D6" w:rsidRDefault="009276D6" w:rsidP="00C35CA9">
            <w:pPr>
              <w:jc w:val="both"/>
              <w:rPr>
                <w:ins w:id="2154" w:author="Trefilová Pavla" w:date="2018-08-29T12:05:00Z"/>
              </w:rPr>
            </w:pPr>
            <w:ins w:id="2155" w:author="Trefilová Pavla" w:date="2018-08-29T12:05:00Z">
              <w:r>
                <w:t>Způsob ukončení předmětu: zkouška</w:t>
              </w:r>
            </w:ins>
          </w:p>
          <w:p w:rsidR="009276D6" w:rsidRDefault="009276D6" w:rsidP="00C35CA9">
            <w:pPr>
              <w:jc w:val="both"/>
              <w:rPr>
                <w:ins w:id="2156" w:author="Trefilová Pavla" w:date="2018-08-29T12:05:00Z"/>
              </w:rPr>
            </w:pPr>
            <w:ins w:id="2157" w:author="Trefilová Pavla" w:date="2018-08-29T12:05:00Z">
              <w:r>
                <w:t>Požadavky ke zkoušce: Prostudování sekundárních pramenů v oblasti logistiky, konkurenceschopnosti, konceptů organizace a řízení logistických procesů, měření a řízení jejich výkonnosti, souvisejících se zaměřením disertační práce studenta. Vyhodnocení vztahu konkurenceschopnosti výrobního a logistického systému a tématu disertační práce formou literární rešerše z prostudovaných vědeckých pramenů. Uplatnění metod výrobního managementu, logistiky a průmyslového inženýrství ve zkoumaných výrobních či nevýrobních podnicích formou případové studie nebo aplikačního projektu ve vazbě na primární nebo sekundární výzkum provedený studentem.</w:t>
              </w:r>
            </w:ins>
          </w:p>
        </w:tc>
      </w:tr>
      <w:tr w:rsidR="009276D6" w:rsidTr="00C35CA9">
        <w:trPr>
          <w:trHeight w:val="56"/>
          <w:ins w:id="2158" w:author="Trefilová Pavla" w:date="2018-08-29T12:05:00Z"/>
        </w:trPr>
        <w:tc>
          <w:tcPr>
            <w:tcW w:w="9889" w:type="dxa"/>
            <w:gridSpan w:val="8"/>
            <w:tcBorders>
              <w:top w:val="nil"/>
            </w:tcBorders>
          </w:tcPr>
          <w:p w:rsidR="009276D6" w:rsidRDefault="009276D6" w:rsidP="00C35CA9">
            <w:pPr>
              <w:jc w:val="both"/>
              <w:rPr>
                <w:ins w:id="2159" w:author="Trefilová Pavla" w:date="2018-08-29T12:05:00Z"/>
              </w:rPr>
            </w:pPr>
          </w:p>
        </w:tc>
      </w:tr>
      <w:tr w:rsidR="009276D6" w:rsidTr="00C35CA9">
        <w:trPr>
          <w:trHeight w:val="197"/>
          <w:ins w:id="2160" w:author="Trefilová Pavla" w:date="2018-08-29T12:05:00Z"/>
        </w:trPr>
        <w:tc>
          <w:tcPr>
            <w:tcW w:w="3086" w:type="dxa"/>
            <w:tcBorders>
              <w:top w:val="nil"/>
            </w:tcBorders>
            <w:shd w:val="clear" w:color="auto" w:fill="F7CAAC"/>
          </w:tcPr>
          <w:p w:rsidR="009276D6" w:rsidRDefault="009276D6" w:rsidP="00C35CA9">
            <w:pPr>
              <w:jc w:val="both"/>
              <w:rPr>
                <w:ins w:id="2161" w:author="Trefilová Pavla" w:date="2018-08-29T12:05:00Z"/>
                <w:b/>
              </w:rPr>
            </w:pPr>
            <w:ins w:id="2162" w:author="Trefilová Pavla" w:date="2018-08-29T12:05:00Z">
              <w:r>
                <w:rPr>
                  <w:b/>
                </w:rPr>
                <w:t>Garant předmětu</w:t>
              </w:r>
            </w:ins>
          </w:p>
        </w:tc>
        <w:tc>
          <w:tcPr>
            <w:tcW w:w="6803" w:type="dxa"/>
            <w:gridSpan w:val="7"/>
            <w:tcBorders>
              <w:top w:val="nil"/>
            </w:tcBorders>
          </w:tcPr>
          <w:p w:rsidR="009276D6" w:rsidRDefault="009276D6" w:rsidP="00C35CA9">
            <w:pPr>
              <w:jc w:val="both"/>
              <w:rPr>
                <w:ins w:id="2163" w:author="Trefilová Pavla" w:date="2018-08-29T12:05:00Z"/>
              </w:rPr>
            </w:pPr>
            <w:ins w:id="2164" w:author="Trefilová Pavla" w:date="2018-08-29T12:05:00Z">
              <w:r>
                <w:t xml:space="preserve">doc. Ing. Roman Bobák, Ph.D. </w:t>
              </w:r>
            </w:ins>
          </w:p>
        </w:tc>
      </w:tr>
      <w:tr w:rsidR="009276D6" w:rsidTr="00C35CA9">
        <w:trPr>
          <w:trHeight w:val="243"/>
          <w:ins w:id="2165" w:author="Trefilová Pavla" w:date="2018-08-29T12:05:00Z"/>
        </w:trPr>
        <w:tc>
          <w:tcPr>
            <w:tcW w:w="3086" w:type="dxa"/>
            <w:tcBorders>
              <w:top w:val="nil"/>
            </w:tcBorders>
            <w:shd w:val="clear" w:color="auto" w:fill="F7CAAC"/>
          </w:tcPr>
          <w:p w:rsidR="009276D6" w:rsidRDefault="009276D6" w:rsidP="00C35CA9">
            <w:pPr>
              <w:jc w:val="both"/>
              <w:rPr>
                <w:ins w:id="2166" w:author="Trefilová Pavla" w:date="2018-08-29T12:05:00Z"/>
                <w:b/>
              </w:rPr>
            </w:pPr>
            <w:ins w:id="2167" w:author="Trefilová Pavla" w:date="2018-08-29T12:05:00Z">
              <w:r>
                <w:rPr>
                  <w:b/>
                </w:rPr>
                <w:t>Zapojení garanta do výuky předmětu</w:t>
              </w:r>
            </w:ins>
          </w:p>
        </w:tc>
        <w:tc>
          <w:tcPr>
            <w:tcW w:w="6803" w:type="dxa"/>
            <w:gridSpan w:val="7"/>
            <w:tcBorders>
              <w:top w:val="nil"/>
            </w:tcBorders>
          </w:tcPr>
          <w:p w:rsidR="009276D6" w:rsidRDefault="009276D6">
            <w:pPr>
              <w:jc w:val="both"/>
              <w:rPr>
                <w:ins w:id="2168" w:author="Trefilová Pavla" w:date="2018-08-29T12:05:00Z"/>
              </w:rPr>
            </w:pPr>
            <w:ins w:id="2169" w:author="Trefilová Pavla" w:date="2018-08-29T12:05:00Z">
              <w:r w:rsidRPr="00496D22">
                <w:t xml:space="preserve">Garant se podílí na přednášení v rozsahu </w:t>
              </w:r>
              <w:r w:rsidR="00AB7FC4">
                <w:t>75</w:t>
              </w:r>
              <w:r w:rsidRPr="00496D22">
                <w:t xml:space="preserve"> </w:t>
              </w:r>
              <w:r>
                <w:t>%.</w:t>
              </w:r>
            </w:ins>
          </w:p>
        </w:tc>
      </w:tr>
      <w:tr w:rsidR="009276D6" w:rsidTr="00C35CA9">
        <w:trPr>
          <w:ins w:id="2170" w:author="Trefilová Pavla" w:date="2018-08-29T12:05:00Z"/>
        </w:trPr>
        <w:tc>
          <w:tcPr>
            <w:tcW w:w="3086" w:type="dxa"/>
            <w:shd w:val="clear" w:color="auto" w:fill="F7CAAC"/>
          </w:tcPr>
          <w:p w:rsidR="009276D6" w:rsidRPr="00AB7FC4" w:rsidRDefault="009276D6" w:rsidP="00C35CA9">
            <w:pPr>
              <w:jc w:val="both"/>
              <w:rPr>
                <w:ins w:id="2171" w:author="Trefilová Pavla" w:date="2018-08-29T12:05:00Z"/>
                <w:b/>
              </w:rPr>
            </w:pPr>
            <w:ins w:id="2172" w:author="Trefilová Pavla" w:date="2018-08-29T12:05:00Z">
              <w:r w:rsidRPr="00AB7FC4">
                <w:rPr>
                  <w:b/>
                </w:rPr>
                <w:t>Vyučující</w:t>
              </w:r>
            </w:ins>
          </w:p>
        </w:tc>
        <w:tc>
          <w:tcPr>
            <w:tcW w:w="6803" w:type="dxa"/>
            <w:gridSpan w:val="7"/>
            <w:tcBorders>
              <w:bottom w:val="nil"/>
            </w:tcBorders>
          </w:tcPr>
          <w:p w:rsidR="009276D6" w:rsidRDefault="00AB7FC4">
            <w:pPr>
              <w:jc w:val="both"/>
              <w:rPr>
                <w:ins w:id="2173" w:author="Trefilová Pavla" w:date="2018-08-29T12:05:00Z"/>
              </w:rPr>
            </w:pPr>
            <w:ins w:id="2174" w:author="Trefilová Pavla" w:date="2018-08-29T14:29:00Z">
              <w:r w:rsidRPr="00AB7FC4">
                <w:t>doc. Ing. Roman Bobák, Ph.D. – přednášky (75%)</w:t>
              </w:r>
            </w:ins>
            <w:ins w:id="2175" w:author="Trefilová Pavla" w:date="2018-08-29T14:30:00Z">
              <w:r w:rsidRPr="00AB7FC4">
                <w:t xml:space="preserve">, </w:t>
              </w:r>
            </w:ins>
            <w:ins w:id="2176" w:author="Trefilová Pavla" w:date="2018-08-29T14:29:00Z">
              <w:r w:rsidRPr="00AB7FC4">
                <w:t xml:space="preserve">prof. Ing. Vieroslav Molnár, PhD. </w:t>
              </w:r>
            </w:ins>
            <w:ins w:id="2177" w:author="Trefilová Pavla" w:date="2018-08-29T15:03:00Z">
              <w:r w:rsidR="00A52D96">
                <w:t xml:space="preserve">– přednášky </w:t>
              </w:r>
            </w:ins>
            <w:ins w:id="2178" w:author="Trefilová Pavla" w:date="2018-08-29T14:29:00Z">
              <w:r w:rsidRPr="00AB7FC4">
                <w:t>(25%)</w:t>
              </w:r>
            </w:ins>
          </w:p>
        </w:tc>
      </w:tr>
      <w:tr w:rsidR="009276D6" w:rsidTr="00C35CA9">
        <w:trPr>
          <w:trHeight w:val="100"/>
          <w:ins w:id="2179" w:author="Trefilová Pavla" w:date="2018-08-29T12:05:00Z"/>
        </w:trPr>
        <w:tc>
          <w:tcPr>
            <w:tcW w:w="9889" w:type="dxa"/>
            <w:gridSpan w:val="8"/>
            <w:tcBorders>
              <w:top w:val="nil"/>
            </w:tcBorders>
          </w:tcPr>
          <w:p w:rsidR="009276D6" w:rsidRDefault="009276D6" w:rsidP="00C35CA9">
            <w:pPr>
              <w:jc w:val="both"/>
              <w:rPr>
                <w:ins w:id="2180" w:author="Trefilová Pavla" w:date="2018-08-29T12:05:00Z"/>
              </w:rPr>
            </w:pPr>
          </w:p>
        </w:tc>
      </w:tr>
      <w:tr w:rsidR="009276D6" w:rsidTr="00C35CA9">
        <w:trPr>
          <w:ins w:id="2181" w:author="Trefilová Pavla" w:date="2018-08-29T12:05:00Z"/>
        </w:trPr>
        <w:tc>
          <w:tcPr>
            <w:tcW w:w="3086" w:type="dxa"/>
            <w:shd w:val="clear" w:color="auto" w:fill="F7CAAC"/>
          </w:tcPr>
          <w:p w:rsidR="009276D6" w:rsidRPr="00AB7FC4" w:rsidRDefault="009276D6" w:rsidP="00C35CA9">
            <w:pPr>
              <w:jc w:val="both"/>
              <w:rPr>
                <w:ins w:id="2182" w:author="Trefilová Pavla" w:date="2018-08-29T12:05:00Z"/>
                <w:b/>
              </w:rPr>
            </w:pPr>
            <w:ins w:id="2183" w:author="Trefilová Pavla" w:date="2018-08-29T12:05:00Z">
              <w:r w:rsidRPr="00AB7FC4">
                <w:rPr>
                  <w:b/>
                </w:rPr>
                <w:t>Stručná anotace předmětu</w:t>
              </w:r>
            </w:ins>
          </w:p>
        </w:tc>
        <w:tc>
          <w:tcPr>
            <w:tcW w:w="6803" w:type="dxa"/>
            <w:gridSpan w:val="7"/>
            <w:tcBorders>
              <w:bottom w:val="nil"/>
            </w:tcBorders>
          </w:tcPr>
          <w:p w:rsidR="009276D6" w:rsidRDefault="009276D6" w:rsidP="00C35CA9">
            <w:pPr>
              <w:jc w:val="both"/>
              <w:rPr>
                <w:ins w:id="2184" w:author="Trefilová Pavla" w:date="2018-08-29T12:05:00Z"/>
              </w:rPr>
            </w:pPr>
          </w:p>
        </w:tc>
      </w:tr>
      <w:tr w:rsidR="009276D6" w:rsidTr="00C35CA9">
        <w:trPr>
          <w:trHeight w:val="2551"/>
          <w:ins w:id="2185" w:author="Trefilová Pavla" w:date="2018-08-29T12:05:00Z"/>
        </w:trPr>
        <w:tc>
          <w:tcPr>
            <w:tcW w:w="9889" w:type="dxa"/>
            <w:gridSpan w:val="8"/>
            <w:tcBorders>
              <w:top w:val="nil"/>
              <w:bottom w:val="single" w:sz="12" w:space="0" w:color="auto"/>
            </w:tcBorders>
          </w:tcPr>
          <w:p w:rsidR="00AB7FC4" w:rsidRPr="00AB7FC4" w:rsidRDefault="00AB7FC4" w:rsidP="00AB7FC4">
            <w:pPr>
              <w:jc w:val="both"/>
              <w:rPr>
                <w:ins w:id="2186" w:author="Trefilová Pavla" w:date="2018-08-29T14:30:00Z"/>
              </w:rPr>
            </w:pPr>
            <w:ins w:id="2187" w:author="Trefilová Pavla" w:date="2018-08-29T14:30:00Z">
              <w:r w:rsidRPr="00AB7FC4">
                <w:t xml:space="preserve">Cílem předmětu povinného pro studenty DSP Průmyslové inženýrství, kteří se orientují ve své disertační práci a vědecko-výzkumné činnosti na problematiku logistických konceptů, </w:t>
              </w:r>
              <w:r w:rsidRPr="00AB7FC4">
                <w:rPr>
                  <w:rPrChange w:id="2188" w:author="Trefilová Pavla" w:date="2018-08-29T14:30:00Z">
                    <w:rPr>
                      <w:highlight w:val="yellow"/>
                    </w:rPr>
                  </w:rPrChange>
                </w:rPr>
                <w:t>analýzy, syntézy, optimalizace logistických systémů a konkurenceschopnosti podniku. Organizace</w:t>
              </w:r>
              <w:r w:rsidRPr="00AB7FC4">
                <w:t xml:space="preserve"> a řízení logistických a výrobních procesů je rozšíření znalostí v uvedené problematice studiem vědeckých tuzemských i zahraničních pramenů. Studenti DSP získají dovednosti při zpracování rešerší, individuálních případových studií a publikačních výstupů z projektů souvisejících s jejich vědeckovýzkumným zaměřením.</w:t>
              </w:r>
            </w:ins>
          </w:p>
          <w:p w:rsidR="00AB7FC4" w:rsidRPr="00AB7FC4" w:rsidRDefault="00AB7FC4" w:rsidP="00AB7FC4">
            <w:pPr>
              <w:jc w:val="both"/>
              <w:rPr>
                <w:ins w:id="2189" w:author="Trefilová Pavla" w:date="2018-08-29T14:30:00Z"/>
              </w:rPr>
            </w:pPr>
            <w:ins w:id="2190" w:author="Trefilová Pavla" w:date="2018-08-29T14:30:00Z">
              <w:r w:rsidRPr="00AB7FC4">
                <w:t>Hlavní témata konzultací (seminářů)</w:t>
              </w:r>
            </w:ins>
          </w:p>
          <w:p w:rsidR="00AB7FC4" w:rsidRPr="00AB7FC4" w:rsidRDefault="00AB7FC4" w:rsidP="00AB7FC4">
            <w:pPr>
              <w:pStyle w:val="Odstavecseseznamem"/>
              <w:numPr>
                <w:ilvl w:val="0"/>
                <w:numId w:val="5"/>
              </w:numPr>
              <w:contextualSpacing w:val="0"/>
              <w:jc w:val="both"/>
              <w:rPr>
                <w:ins w:id="2191" w:author="Trefilová Pavla" w:date="2018-08-29T14:30:00Z"/>
              </w:rPr>
            </w:pPr>
            <w:ins w:id="2192" w:author="Trefilová Pavla" w:date="2018-08-29T14:30:00Z">
              <w:r w:rsidRPr="00AB7FC4">
                <w:t>Integrovaná logistika, logistické systémy</w:t>
              </w:r>
            </w:ins>
          </w:p>
          <w:p w:rsidR="00AB7FC4" w:rsidRPr="00AB7FC4" w:rsidRDefault="00AB7FC4" w:rsidP="00AB7FC4">
            <w:pPr>
              <w:pStyle w:val="Odstavecseseznamem"/>
              <w:numPr>
                <w:ilvl w:val="0"/>
                <w:numId w:val="5"/>
              </w:numPr>
              <w:contextualSpacing w:val="0"/>
              <w:jc w:val="both"/>
              <w:rPr>
                <w:ins w:id="2193" w:author="Trefilová Pavla" w:date="2018-08-29T14:30:00Z"/>
                <w:rPrChange w:id="2194" w:author="Trefilová Pavla" w:date="2018-08-29T14:30:00Z">
                  <w:rPr>
                    <w:ins w:id="2195" w:author="Trefilová Pavla" w:date="2018-08-29T14:30:00Z"/>
                    <w:highlight w:val="yellow"/>
                  </w:rPr>
                </w:rPrChange>
              </w:rPr>
            </w:pPr>
            <w:ins w:id="2196" w:author="Trefilová Pavla" w:date="2018-08-29T14:30:00Z">
              <w:r w:rsidRPr="00AB7FC4">
                <w:rPr>
                  <w:rPrChange w:id="2197" w:author="Trefilová Pavla" w:date="2018-08-29T14:30:00Z">
                    <w:rPr>
                      <w:highlight w:val="yellow"/>
                    </w:rPr>
                  </w:rPrChange>
                </w:rPr>
                <w:t>Metody analýzy a syntézy logistických systémů</w:t>
              </w:r>
            </w:ins>
          </w:p>
          <w:p w:rsidR="00AB7FC4" w:rsidRPr="00AB7FC4" w:rsidRDefault="00AB7FC4" w:rsidP="00AB7FC4">
            <w:pPr>
              <w:pStyle w:val="Odstavecseseznamem"/>
              <w:numPr>
                <w:ilvl w:val="0"/>
                <w:numId w:val="5"/>
              </w:numPr>
              <w:contextualSpacing w:val="0"/>
              <w:jc w:val="both"/>
              <w:rPr>
                <w:ins w:id="2198" w:author="Trefilová Pavla" w:date="2018-08-29T14:30:00Z"/>
                <w:rPrChange w:id="2199" w:author="Trefilová Pavla" w:date="2018-08-29T14:30:00Z">
                  <w:rPr>
                    <w:ins w:id="2200" w:author="Trefilová Pavla" w:date="2018-08-29T14:30:00Z"/>
                    <w:highlight w:val="yellow"/>
                  </w:rPr>
                </w:rPrChange>
              </w:rPr>
            </w:pPr>
            <w:ins w:id="2201" w:author="Trefilová Pavla" w:date="2018-08-29T14:30:00Z">
              <w:r w:rsidRPr="00AB7FC4">
                <w:rPr>
                  <w:rPrChange w:id="2202" w:author="Trefilová Pavla" w:date="2018-08-29T14:30:00Z">
                    <w:rPr>
                      <w:highlight w:val="yellow"/>
                    </w:rPr>
                  </w:rPrChange>
                </w:rPr>
                <w:t xml:space="preserve">Metody optimalizace logistických systémů </w:t>
              </w:r>
            </w:ins>
          </w:p>
          <w:p w:rsidR="00AB7FC4" w:rsidRPr="00AB7FC4" w:rsidRDefault="00AB7FC4" w:rsidP="00AB7FC4">
            <w:pPr>
              <w:pStyle w:val="Odstavecseseznamem"/>
              <w:numPr>
                <w:ilvl w:val="0"/>
                <w:numId w:val="5"/>
              </w:numPr>
              <w:contextualSpacing w:val="0"/>
              <w:jc w:val="both"/>
              <w:rPr>
                <w:ins w:id="2203" w:author="Trefilová Pavla" w:date="2018-08-29T14:30:00Z"/>
              </w:rPr>
            </w:pPr>
            <w:ins w:id="2204" w:author="Trefilová Pavla" w:date="2018-08-29T14:30:00Z">
              <w:r w:rsidRPr="00AB7FC4">
                <w:t>Logistické koncepty nákupní, výrobní a distribuční logistiky</w:t>
              </w:r>
            </w:ins>
          </w:p>
          <w:p w:rsidR="00AB7FC4" w:rsidRPr="00AB7FC4" w:rsidRDefault="00AB7FC4" w:rsidP="00AB7FC4">
            <w:pPr>
              <w:pStyle w:val="Odstavecseseznamem"/>
              <w:numPr>
                <w:ilvl w:val="0"/>
                <w:numId w:val="5"/>
              </w:numPr>
              <w:contextualSpacing w:val="0"/>
              <w:jc w:val="both"/>
              <w:rPr>
                <w:ins w:id="2205" w:author="Trefilová Pavla" w:date="2018-08-29T14:30:00Z"/>
              </w:rPr>
            </w:pPr>
            <w:ins w:id="2206" w:author="Trefilová Pavla" w:date="2018-08-29T14:30:00Z">
              <w:r w:rsidRPr="00AB7FC4">
                <w:t>Faktory výrobní a logistické konkurenceschopnosti organizací</w:t>
              </w:r>
            </w:ins>
          </w:p>
          <w:p w:rsidR="00AB7FC4" w:rsidRPr="00AB7FC4" w:rsidRDefault="00AB7FC4" w:rsidP="00AB7FC4">
            <w:pPr>
              <w:pStyle w:val="Odstavecseseznamem"/>
              <w:numPr>
                <w:ilvl w:val="0"/>
                <w:numId w:val="5"/>
              </w:numPr>
              <w:contextualSpacing w:val="0"/>
              <w:jc w:val="both"/>
              <w:rPr>
                <w:ins w:id="2207" w:author="Trefilová Pavla" w:date="2018-08-29T14:30:00Z"/>
              </w:rPr>
            </w:pPr>
            <w:ins w:id="2208" w:author="Trefilová Pavla" w:date="2018-08-29T14:30:00Z">
              <w:r w:rsidRPr="00AB7FC4">
                <w:t>Výrobní a logistická výkonnost organizace, modely měření a řízení výkonnosti</w:t>
              </w:r>
            </w:ins>
          </w:p>
          <w:p w:rsidR="009276D6" w:rsidRPr="00AB7FC4" w:rsidRDefault="00AB7FC4" w:rsidP="00AB7FC4">
            <w:pPr>
              <w:pStyle w:val="Odstavecseseznamem"/>
              <w:numPr>
                <w:ilvl w:val="0"/>
                <w:numId w:val="5"/>
              </w:numPr>
              <w:contextualSpacing w:val="0"/>
              <w:jc w:val="both"/>
              <w:rPr>
                <w:ins w:id="2209" w:author="Trefilová Pavla" w:date="2018-08-29T12:05:00Z"/>
                <w:rFonts w:cstheme="minorHAnsi"/>
              </w:rPr>
            </w:pPr>
            <w:ins w:id="2210" w:author="Trefilová Pavla" w:date="2018-08-29T14:30:00Z">
              <w:r w:rsidRPr="00AB7FC4">
                <w:t>Kolokvium a prezentace zpracovaných rešerší a případových studií</w:t>
              </w:r>
            </w:ins>
          </w:p>
        </w:tc>
      </w:tr>
      <w:tr w:rsidR="009276D6" w:rsidTr="00C35CA9">
        <w:trPr>
          <w:trHeight w:val="265"/>
          <w:ins w:id="2211" w:author="Trefilová Pavla" w:date="2018-08-29T12:05:00Z"/>
        </w:trPr>
        <w:tc>
          <w:tcPr>
            <w:tcW w:w="3653" w:type="dxa"/>
            <w:gridSpan w:val="2"/>
            <w:tcBorders>
              <w:top w:val="nil"/>
            </w:tcBorders>
            <w:shd w:val="clear" w:color="auto" w:fill="F7CAAC"/>
          </w:tcPr>
          <w:p w:rsidR="009276D6" w:rsidRDefault="009276D6" w:rsidP="00C35CA9">
            <w:pPr>
              <w:jc w:val="both"/>
              <w:rPr>
                <w:ins w:id="2212" w:author="Trefilová Pavla" w:date="2018-08-29T12:05:00Z"/>
              </w:rPr>
            </w:pPr>
            <w:ins w:id="2213" w:author="Trefilová Pavla" w:date="2018-08-29T12:05:00Z">
              <w:r>
                <w:rPr>
                  <w:b/>
                </w:rPr>
                <w:t>Studijní literatura a studijní pomůcky</w:t>
              </w:r>
            </w:ins>
          </w:p>
        </w:tc>
        <w:tc>
          <w:tcPr>
            <w:tcW w:w="6236" w:type="dxa"/>
            <w:gridSpan w:val="6"/>
            <w:tcBorders>
              <w:top w:val="nil"/>
              <w:bottom w:val="nil"/>
            </w:tcBorders>
          </w:tcPr>
          <w:p w:rsidR="009276D6" w:rsidRPr="002658B2" w:rsidRDefault="009276D6" w:rsidP="00C35CA9">
            <w:pPr>
              <w:jc w:val="both"/>
              <w:rPr>
                <w:ins w:id="2214" w:author="Trefilová Pavla" w:date="2018-08-29T12:05:00Z"/>
                <w:b/>
              </w:rPr>
            </w:pPr>
          </w:p>
        </w:tc>
      </w:tr>
      <w:tr w:rsidR="009276D6" w:rsidTr="00C35CA9">
        <w:trPr>
          <w:trHeight w:val="1497"/>
          <w:ins w:id="2215" w:author="Trefilová Pavla" w:date="2018-08-29T12:05:00Z"/>
        </w:trPr>
        <w:tc>
          <w:tcPr>
            <w:tcW w:w="9889" w:type="dxa"/>
            <w:gridSpan w:val="8"/>
            <w:tcBorders>
              <w:top w:val="nil"/>
            </w:tcBorders>
          </w:tcPr>
          <w:p w:rsidR="00FB7D61" w:rsidRPr="00246DA5" w:rsidRDefault="00FB7D61" w:rsidP="00FB7D61">
            <w:pPr>
              <w:jc w:val="both"/>
              <w:rPr>
                <w:ins w:id="2216" w:author="Michal Pilík" w:date="2018-09-03T08:48:00Z"/>
                <w:b/>
              </w:rPr>
            </w:pPr>
            <w:ins w:id="2217" w:author="Michal Pilík" w:date="2018-09-03T08:48:00Z">
              <w:r w:rsidRPr="00246DA5">
                <w:rPr>
                  <w:b/>
                </w:rPr>
                <w:t>Povinná literatura</w:t>
              </w:r>
            </w:ins>
          </w:p>
          <w:p w:rsidR="00FB7D61" w:rsidRDefault="00FB7D61" w:rsidP="00FB7D61">
            <w:pPr>
              <w:pStyle w:val="Default"/>
              <w:jc w:val="both"/>
              <w:rPr>
                <w:ins w:id="2218" w:author="Michal Pilík" w:date="2018-09-03T08:48:00Z"/>
                <w:sz w:val="20"/>
                <w:szCs w:val="20"/>
              </w:rPr>
            </w:pPr>
            <w:ins w:id="2219" w:author="Michal Pilík" w:date="2018-09-03T08:48:00Z">
              <w:r w:rsidRPr="00FA2DB3">
                <w:rPr>
                  <w:sz w:val="20"/>
                  <w:szCs w:val="20"/>
                </w:rPr>
                <w:t xml:space="preserve">BADEN-FULLER, Ch., MANGEMATIAN, V. </w:t>
              </w:r>
              <w:r w:rsidRPr="00FA2DB3">
                <w:rPr>
                  <w:i/>
                  <w:sz w:val="20"/>
                  <w:szCs w:val="20"/>
                </w:rPr>
                <w:t>Business Models and Modeling (Advances in Strategic Management</w:t>
              </w:r>
              <w:r w:rsidRPr="00FA2DB3">
                <w:rPr>
                  <w:sz w:val="20"/>
                  <w:szCs w:val="20"/>
                </w:rPr>
                <w:t>).</w:t>
              </w:r>
              <w:r>
                <w:t xml:space="preserve"> </w:t>
              </w:r>
              <w:r>
                <w:rPr>
                  <w:sz w:val="20"/>
                  <w:szCs w:val="20"/>
                </w:rPr>
                <w:t xml:space="preserve">Emerald Group Publishing Limited, Volume 33, 2015. eISBN 978-1-78560-462-1. </w:t>
              </w:r>
            </w:ins>
          </w:p>
          <w:p w:rsidR="00FB7D61" w:rsidRPr="00221ED8" w:rsidRDefault="00FB7D61" w:rsidP="00FB7D61">
            <w:pPr>
              <w:jc w:val="both"/>
              <w:rPr>
                <w:ins w:id="2220" w:author="Michal Pilík" w:date="2018-09-03T08:48:00Z"/>
              </w:rPr>
            </w:pPr>
            <w:ins w:id="2221" w:author="Michal Pilík" w:date="2018-09-03T08:48:00Z">
              <w:r w:rsidRPr="00221ED8">
                <w:t xml:space="preserve">CIBULKA, V. </w:t>
              </w:r>
              <w:r w:rsidRPr="00221ED8">
                <w:rPr>
                  <w:i/>
                </w:rPr>
                <w:t>Logistika II, Logistika zdroj efektívnosti, produktivity a trhovej výkonnosti podniku</w:t>
              </w:r>
              <w:r>
                <w:t>.</w:t>
              </w:r>
              <w:r w:rsidRPr="00221ED8">
                <w:t xml:space="preserve"> </w:t>
              </w:r>
              <w:r>
                <w:t xml:space="preserve">Trenčín: </w:t>
              </w:r>
              <w:r w:rsidRPr="00221ED8">
                <w:t>Fakulta špeciálnej techniky, Trenčianska univerzita Alexandra Dubčeka v Trenčíne, 2015, 232 s. ISBN 978-80-8075-732-8.</w:t>
              </w:r>
            </w:ins>
          </w:p>
          <w:p w:rsidR="00FB7D61" w:rsidRDefault="00FB7D61" w:rsidP="00FB7D61">
            <w:pPr>
              <w:jc w:val="both"/>
              <w:rPr>
                <w:ins w:id="2222" w:author="Michal Pilík" w:date="2018-09-03T08:48:00Z"/>
              </w:rPr>
            </w:pPr>
            <w:ins w:id="2223" w:author="Michal Pilík" w:date="2018-09-03T08:48:00Z">
              <w:r>
                <w:t xml:space="preserve">LAMBERT, D.M. </w:t>
              </w:r>
              <w:r w:rsidRPr="00F91E5A">
                <w:rPr>
                  <w:i/>
                </w:rPr>
                <w:t>Supply chain management: processes, partnerships, performance</w:t>
              </w:r>
              <w:r>
                <w:t>. 3 rd ed. Sarasota: Supply Chain Management Institute, 2008. ISBN 978-0-9759949-3-1.</w:t>
              </w:r>
            </w:ins>
          </w:p>
          <w:p w:rsidR="00FB7D61" w:rsidRDefault="00FB7D61" w:rsidP="00FB7D61">
            <w:pPr>
              <w:jc w:val="both"/>
              <w:rPr>
                <w:ins w:id="2224" w:author="Michal Pilík" w:date="2018-09-03T08:48:00Z"/>
              </w:rPr>
            </w:pPr>
            <w:ins w:id="2225" w:author="Michal Pilík" w:date="2018-09-03T08:48:00Z">
              <w:r w:rsidRPr="00B60DA0">
                <w:t xml:space="preserve">POPESKO, B. </w:t>
              </w:r>
              <w:r w:rsidRPr="00B60DA0">
                <w:rPr>
                  <w:i/>
                </w:rPr>
                <w:t xml:space="preserve">Moderní metody řízení nákladů, </w:t>
              </w:r>
              <w:r w:rsidRPr="00B60DA0">
                <w:t>Praha: Grada Publishing, 2009, 240 s. ISBN 978-80-247-2974-9.</w:t>
              </w:r>
              <w:r>
                <w:t xml:space="preserve"> </w:t>
              </w:r>
            </w:ins>
          </w:p>
          <w:p w:rsidR="00FB7D61" w:rsidRDefault="00FB7D61" w:rsidP="00FB7D61">
            <w:pPr>
              <w:jc w:val="both"/>
              <w:rPr>
                <w:ins w:id="2226" w:author="Michal Pilík" w:date="2018-09-03T08:48:00Z"/>
              </w:rPr>
            </w:pPr>
            <w:ins w:id="2227" w:author="Michal Pilík" w:date="2018-09-03T08:48:00Z">
              <w:r>
                <w:t xml:space="preserve">ZANJIRANI FARAHANI, R., ASGARI, N., DAVARZANI, H. </w:t>
              </w:r>
              <w:r w:rsidRPr="00467396">
                <w:rPr>
                  <w:i/>
                </w:rPr>
                <w:t xml:space="preserve">Supply </w:t>
              </w:r>
              <w:r>
                <w:rPr>
                  <w:i/>
                </w:rPr>
                <w:t>Chain and Logistics in National</w:t>
              </w:r>
              <w:r w:rsidRPr="00467396">
                <w:rPr>
                  <w:i/>
                </w:rPr>
                <w:t>, International and Governmental Environment, Concepts and Models</w:t>
              </w:r>
              <w:r>
                <w:t>. Physica - Verlag Heidelberg, 2009. ISBN 978-3-7908-2156-7.</w:t>
              </w:r>
            </w:ins>
          </w:p>
          <w:p w:rsidR="00FB7D61" w:rsidRDefault="00FB7D61" w:rsidP="00FB7D61">
            <w:pPr>
              <w:jc w:val="both"/>
              <w:rPr>
                <w:ins w:id="2228" w:author="Michal Pilík" w:date="2018-09-03T08:48:00Z"/>
                <w:b/>
              </w:rPr>
            </w:pPr>
            <w:ins w:id="2229" w:author="Michal Pilík" w:date="2018-09-03T08:48:00Z">
              <w:r w:rsidRPr="00246DA5">
                <w:rPr>
                  <w:b/>
                </w:rPr>
                <w:t>Doporučená literatura</w:t>
              </w:r>
            </w:ins>
          </w:p>
          <w:p w:rsidR="00994418" w:rsidRPr="00AB7FC4" w:rsidRDefault="00994418" w:rsidP="00994418">
            <w:pPr>
              <w:tabs>
                <w:tab w:val="left" w:pos="9360"/>
              </w:tabs>
              <w:jc w:val="both"/>
              <w:rPr>
                <w:ins w:id="2230" w:author="Trefilová Pavla" w:date="2018-09-04T08:05:00Z"/>
              </w:rPr>
            </w:pPr>
            <w:ins w:id="2231" w:author="Trefilová Pavla" w:date="2018-09-04T08:05:00Z">
              <w:r w:rsidRPr="00B60DA0">
                <w:t xml:space="preserve">FIBÍROVÁ, J. </w:t>
              </w:r>
              <w:r w:rsidRPr="00B60DA0">
                <w:rPr>
                  <w:i/>
                </w:rPr>
                <w:t>Reporting: moderní metoda hodnocení výkonnosti uvnitř firmy.</w:t>
              </w:r>
              <w:r w:rsidRPr="00B60DA0">
                <w:t xml:space="preserve"> 2. aktual. vyd. Praha: Grada, </w:t>
              </w:r>
              <w:r w:rsidRPr="00D75722">
                <w:t>2003</w:t>
              </w:r>
              <w:r>
                <w:t xml:space="preserve">. </w:t>
              </w:r>
              <w:r w:rsidRPr="00B60DA0">
                <w:t>ISBN 80–247–0782–X.</w:t>
              </w:r>
            </w:ins>
          </w:p>
          <w:p w:rsidR="00994418" w:rsidRPr="00AB7FC4" w:rsidRDefault="00994418" w:rsidP="00994418">
            <w:pPr>
              <w:tabs>
                <w:tab w:val="left" w:pos="9360"/>
              </w:tabs>
              <w:jc w:val="both"/>
              <w:rPr>
                <w:ins w:id="2232" w:author="Trefilová Pavla" w:date="2018-09-04T08:05:00Z"/>
              </w:rPr>
            </w:pPr>
            <w:ins w:id="2233" w:author="Trefilová Pavla" w:date="2018-09-04T08:05:00Z">
              <w:r w:rsidRPr="00AB7FC4">
                <w:t xml:space="preserve">GAVLAKOVÁ, P. </w:t>
              </w:r>
              <w:r w:rsidRPr="00AB7FC4">
                <w:rPr>
                  <w:i/>
                </w:rPr>
                <w:t>Meranie výkonnosti logistických činností podniku</w:t>
              </w:r>
              <w:r>
                <w:rPr>
                  <w:i/>
                </w:rPr>
                <w:t>.</w:t>
              </w:r>
              <w:r w:rsidRPr="00AB7FC4">
                <w:t xml:space="preserve"> In: Zborník</w:t>
              </w:r>
              <w:r>
                <w:t xml:space="preserve"> </w:t>
              </w:r>
              <w:r w:rsidRPr="00AB7FC4">
                <w:t>Logistika, Ekonomika, Prax, 2013, s. 151 – 158. ISSN 1336-5851</w:t>
              </w:r>
            </w:ins>
          </w:p>
          <w:p w:rsidR="00994418" w:rsidRDefault="00994418" w:rsidP="00994418">
            <w:pPr>
              <w:jc w:val="both"/>
              <w:rPr>
                <w:ins w:id="2234" w:author="Trefilová Pavla" w:date="2018-09-04T08:05:00Z"/>
              </w:rPr>
            </w:pPr>
            <w:ins w:id="2235" w:author="Trefilová Pavla" w:date="2018-09-04T08:04:00Z">
              <w:r>
                <w:t xml:space="preserve">JIRÁSEK, J. </w:t>
              </w:r>
              <w:r w:rsidRPr="00F91E5A">
                <w:rPr>
                  <w:i/>
                </w:rPr>
                <w:t>Konkurenčnost: vítězství a porážky na kolbišti trhu.</w:t>
              </w:r>
              <w:r>
                <w:t xml:space="preserve"> Praha: Professional Publishing, 2001. ISBN 80-86419-11-8.</w:t>
              </w:r>
            </w:ins>
          </w:p>
          <w:p w:rsidR="00994418" w:rsidRDefault="00994418" w:rsidP="00994418">
            <w:pPr>
              <w:jc w:val="both"/>
              <w:rPr>
                <w:ins w:id="2236" w:author="Trefilová Pavla" w:date="2018-09-04T08:06:00Z"/>
              </w:rPr>
            </w:pPr>
            <w:ins w:id="2237" w:author="Trefilová Pavla" w:date="2018-09-04T08:06:00Z">
              <w:r>
                <w:lastRenderedPageBreak/>
                <w:t xml:space="preserve">KAPLAN, R.S., NORTON, D.P. </w:t>
              </w:r>
              <w:r w:rsidRPr="00F91E5A">
                <w:rPr>
                  <w:i/>
                </w:rPr>
                <w:t>Balanced Scorecard: strategický systém měření výkonnosti podniku</w:t>
              </w:r>
              <w:r>
                <w:t>. Vyd. 5. Praha: Management Press, 2007. ISBN 978-80-7261-177-5.</w:t>
              </w:r>
            </w:ins>
          </w:p>
          <w:p w:rsidR="00994418" w:rsidRDefault="00994418" w:rsidP="00994418">
            <w:pPr>
              <w:jc w:val="both"/>
              <w:rPr>
                <w:ins w:id="2238" w:author="Trefilová Pavla" w:date="2018-09-04T08:06:00Z"/>
                <w:lang w:val="sk-SK"/>
              </w:rPr>
            </w:pPr>
            <w:ins w:id="2239" w:author="Trefilová Pavla" w:date="2018-09-04T08:06:00Z">
              <w:r w:rsidRPr="00B60DA0">
                <w:t xml:space="preserve">PAVELKOVÁ, D., KNÁPKOVÁ, A. </w:t>
              </w:r>
              <w:r w:rsidRPr="00B60DA0">
                <w:rPr>
                  <w:i/>
                </w:rPr>
                <w:t>Výkonnost podniku z pohledu finančního manažéra.</w:t>
              </w:r>
              <w:r w:rsidRPr="00B60DA0">
                <w:t xml:space="preserve"> 2.vyd. </w:t>
              </w:r>
              <w:r>
                <w:t xml:space="preserve">Praha: </w:t>
              </w:r>
              <w:r w:rsidRPr="00B60DA0">
                <w:t>Linde, 2009. ISBN 978-80-86131-85-6.</w:t>
              </w:r>
              <w:r>
                <w:rPr>
                  <w:lang w:val="sk-SK"/>
                </w:rPr>
                <w:t xml:space="preserve"> </w:t>
              </w:r>
            </w:ins>
          </w:p>
          <w:p w:rsidR="00FB7D61" w:rsidRDefault="00FB7D61" w:rsidP="00FB7D61">
            <w:pPr>
              <w:jc w:val="both"/>
              <w:rPr>
                <w:ins w:id="2240" w:author="Michal Pilík" w:date="2018-09-03T08:48:00Z"/>
              </w:rPr>
            </w:pPr>
            <w:ins w:id="2241" w:author="Michal Pilík" w:date="2018-09-03T08:48:00Z">
              <w:r>
                <w:t xml:space="preserve">TRNKA, F., PORVAZNÍK, J., BOBÁK, R. </w:t>
              </w:r>
              <w:r w:rsidRPr="00F91E5A">
                <w:rPr>
                  <w:i/>
                </w:rPr>
                <w:t>Research Into the Competitive Abilities of Czech Industrial Producers: Workshop Proceedings:</w:t>
              </w:r>
              <w:r>
                <w:rPr>
                  <w:i/>
                </w:rPr>
                <w:t xml:space="preserve"> </w:t>
              </w:r>
              <w:r w:rsidRPr="00F91E5A">
                <w:rPr>
                  <w:i/>
                </w:rPr>
                <w:t>April 2003</w:t>
              </w:r>
              <w:r>
                <w:rPr>
                  <w:i/>
                </w:rPr>
                <w:t>.</w:t>
              </w:r>
              <w:r>
                <w:t xml:space="preserve"> 1 vyd. Zlín: Tomas Bata University in Zlín, Faculty of Management and Economics, 2003. ISBN 80-7318-117-7.</w:t>
              </w:r>
            </w:ins>
          </w:p>
          <w:p w:rsidR="00FB7D61" w:rsidRPr="00246DA5" w:rsidDel="00994418" w:rsidRDefault="00FB7D61" w:rsidP="00FB7D61">
            <w:pPr>
              <w:jc w:val="both"/>
              <w:rPr>
                <w:ins w:id="2242" w:author="Michal Pilík" w:date="2018-09-03T08:48:00Z"/>
                <w:del w:id="2243" w:author="Trefilová Pavla" w:date="2018-09-04T08:06:00Z"/>
                <w:b/>
              </w:rPr>
            </w:pPr>
          </w:p>
          <w:p w:rsidR="00FB7D61" w:rsidDel="00994418" w:rsidRDefault="00FB7D61" w:rsidP="00FB7D61">
            <w:pPr>
              <w:jc w:val="both"/>
              <w:rPr>
                <w:ins w:id="2244" w:author="Michal Pilík" w:date="2018-09-03T08:48:00Z"/>
                <w:del w:id="2245" w:author="Trefilová Pavla" w:date="2018-09-04T08:04:00Z"/>
              </w:rPr>
            </w:pPr>
            <w:ins w:id="2246" w:author="Michal Pilík" w:date="2018-09-03T08:48:00Z">
              <w:del w:id="2247" w:author="Trefilová Pavla" w:date="2018-09-04T08:04:00Z">
                <w:r w:rsidDel="00994418">
                  <w:delText xml:space="preserve">JIRÁSEK, J. </w:delText>
                </w:r>
                <w:r w:rsidRPr="00F91E5A" w:rsidDel="00994418">
                  <w:rPr>
                    <w:i/>
                  </w:rPr>
                  <w:delText>Konkurenčnost: vítězství a porážky na kolbišti trhu.</w:delText>
                </w:r>
                <w:r w:rsidDel="00994418">
                  <w:delText xml:space="preserve"> Praha: Professional Publishing, 2001. ISBN 80-86419-11-8.</w:delText>
                </w:r>
              </w:del>
            </w:ins>
          </w:p>
          <w:p w:rsidR="00FB7D61" w:rsidRPr="00AB7FC4" w:rsidDel="00994418" w:rsidRDefault="00FB7D61" w:rsidP="00FB7D61">
            <w:pPr>
              <w:tabs>
                <w:tab w:val="left" w:pos="9360"/>
              </w:tabs>
              <w:jc w:val="both"/>
              <w:rPr>
                <w:ins w:id="2248" w:author="Michal Pilík" w:date="2018-09-03T08:48:00Z"/>
                <w:del w:id="2249" w:author="Trefilová Pavla" w:date="2018-09-04T08:05:00Z"/>
              </w:rPr>
            </w:pPr>
            <w:ins w:id="2250" w:author="Michal Pilík" w:date="2018-09-03T08:48:00Z">
              <w:del w:id="2251" w:author="Trefilová Pavla" w:date="2018-09-04T08:05:00Z">
                <w:r w:rsidRPr="00B60DA0" w:rsidDel="00994418">
                  <w:delText xml:space="preserve">FIBÍROVÁ, J. </w:delText>
                </w:r>
                <w:r w:rsidRPr="00B60DA0" w:rsidDel="00994418">
                  <w:rPr>
                    <w:i/>
                  </w:rPr>
                  <w:delText>Reporting: moderní metoda hodnocení výkonnosti uvnitř firmy.</w:delText>
                </w:r>
                <w:r w:rsidRPr="00B60DA0" w:rsidDel="00994418">
                  <w:delText xml:space="preserve"> 2. aktual. vyd. Praha: Grada, </w:delText>
                </w:r>
                <w:r w:rsidRPr="00D75722" w:rsidDel="00994418">
                  <w:delText>2003</w:delText>
                </w:r>
                <w:r w:rsidDel="00994418">
                  <w:delText xml:space="preserve">. </w:delText>
                </w:r>
                <w:r w:rsidRPr="00B60DA0" w:rsidDel="00994418">
                  <w:delText>ISBN 80–247–0782–X.</w:delText>
                </w:r>
              </w:del>
            </w:ins>
          </w:p>
          <w:p w:rsidR="00FB7D61" w:rsidRPr="00AB7FC4" w:rsidDel="00994418" w:rsidRDefault="00FB7D61" w:rsidP="00FB7D61">
            <w:pPr>
              <w:tabs>
                <w:tab w:val="left" w:pos="9360"/>
              </w:tabs>
              <w:jc w:val="both"/>
              <w:rPr>
                <w:ins w:id="2252" w:author="Michal Pilík" w:date="2018-09-03T08:48:00Z"/>
                <w:del w:id="2253" w:author="Trefilová Pavla" w:date="2018-09-04T08:05:00Z"/>
              </w:rPr>
            </w:pPr>
            <w:ins w:id="2254" w:author="Michal Pilík" w:date="2018-09-03T08:48:00Z">
              <w:del w:id="2255" w:author="Trefilová Pavla" w:date="2018-09-04T08:05:00Z">
                <w:r w:rsidRPr="00AB7FC4" w:rsidDel="00994418">
                  <w:delText xml:space="preserve">GAVLAKOVÁ, P. </w:delText>
                </w:r>
                <w:r w:rsidRPr="00AB7FC4" w:rsidDel="00994418">
                  <w:rPr>
                    <w:i/>
                  </w:rPr>
                  <w:delText>Meranie výkonnosti logistických činností podniku</w:delText>
                </w:r>
                <w:r w:rsidDel="00994418">
                  <w:rPr>
                    <w:i/>
                  </w:rPr>
                  <w:delText>.</w:delText>
                </w:r>
                <w:r w:rsidRPr="00AB7FC4" w:rsidDel="00994418">
                  <w:delText xml:space="preserve"> In: Zborník</w:delText>
                </w:r>
                <w:r w:rsidDel="00994418">
                  <w:delText xml:space="preserve"> </w:delText>
                </w:r>
                <w:r w:rsidRPr="00AB7FC4" w:rsidDel="00994418">
                  <w:delText>Logistika, Ekonomika, Prax, 2013, s. 151 – 158. ISSN 1336-5851</w:delText>
                </w:r>
              </w:del>
            </w:ins>
          </w:p>
          <w:p w:rsidR="00FB7D61" w:rsidDel="00994418" w:rsidRDefault="00FB7D61" w:rsidP="00FB7D61">
            <w:pPr>
              <w:jc w:val="both"/>
              <w:rPr>
                <w:ins w:id="2256" w:author="Michal Pilík" w:date="2018-09-03T08:48:00Z"/>
                <w:del w:id="2257" w:author="Trefilová Pavla" w:date="2018-09-04T08:06:00Z"/>
                <w:lang w:val="sk-SK"/>
              </w:rPr>
            </w:pPr>
            <w:ins w:id="2258" w:author="Michal Pilík" w:date="2018-09-03T08:48:00Z">
              <w:del w:id="2259" w:author="Trefilová Pavla" w:date="2018-09-04T08:06:00Z">
                <w:r w:rsidRPr="00B60DA0" w:rsidDel="00994418">
                  <w:delText xml:space="preserve">PAVELKOVÁ, D., KNÁPKOVÁ, A. </w:delText>
                </w:r>
                <w:r w:rsidRPr="00B60DA0" w:rsidDel="00994418">
                  <w:rPr>
                    <w:i/>
                  </w:rPr>
                  <w:delText>Výkonnost podniku z pohledu finančního manažéra.</w:delText>
                </w:r>
                <w:r w:rsidRPr="00B60DA0" w:rsidDel="00994418">
                  <w:delText xml:space="preserve"> 2.vyd. </w:delText>
                </w:r>
                <w:r w:rsidDel="00994418">
                  <w:delText xml:space="preserve">Praha: </w:delText>
                </w:r>
                <w:r w:rsidRPr="00B60DA0" w:rsidDel="00994418">
                  <w:delText>Linde, 2009. ISBN 978-80-86131-85-6.</w:delText>
                </w:r>
                <w:r w:rsidDel="00994418">
                  <w:rPr>
                    <w:lang w:val="sk-SK"/>
                  </w:rPr>
                  <w:delText xml:space="preserve"> </w:delText>
                </w:r>
              </w:del>
            </w:ins>
          </w:p>
          <w:p w:rsidR="00FB7D61" w:rsidDel="00994418" w:rsidRDefault="00FB7D61" w:rsidP="00FB7D61">
            <w:pPr>
              <w:jc w:val="both"/>
              <w:rPr>
                <w:ins w:id="2260" w:author="Michal Pilík" w:date="2018-09-03T08:48:00Z"/>
                <w:del w:id="2261" w:author="Trefilová Pavla" w:date="2018-09-04T08:06:00Z"/>
              </w:rPr>
            </w:pPr>
            <w:ins w:id="2262" w:author="Michal Pilík" w:date="2018-09-03T08:48:00Z">
              <w:del w:id="2263" w:author="Trefilová Pavla" w:date="2018-09-04T08:06:00Z">
                <w:r w:rsidDel="00994418">
                  <w:delText xml:space="preserve">KAPLAN, R.S., NORTON, D.P. </w:delText>
                </w:r>
                <w:r w:rsidRPr="00F91E5A" w:rsidDel="00994418">
                  <w:rPr>
                    <w:i/>
                  </w:rPr>
                  <w:delText>Balanced Scorecard: strategický systém měření výkonnosti podniku</w:delText>
                </w:r>
                <w:r w:rsidDel="00994418">
                  <w:delText>. Vyd. 5. Praha: Management Press, 2007. ISBN 978-80-7261-177-5.</w:delText>
                </w:r>
              </w:del>
            </w:ins>
          </w:p>
          <w:p w:rsidR="009276D6" w:rsidRPr="00246DA5" w:rsidDel="00FB7D61" w:rsidRDefault="00FB7D61" w:rsidP="00FB7D61">
            <w:pPr>
              <w:jc w:val="both"/>
              <w:rPr>
                <w:ins w:id="2264" w:author="Trefilová Pavla" w:date="2018-08-29T12:05:00Z"/>
                <w:del w:id="2265" w:author="Michal Pilík" w:date="2018-09-03T08:48:00Z"/>
                <w:b/>
              </w:rPr>
            </w:pPr>
            <w:ins w:id="2266" w:author="Michal Pilík" w:date="2018-09-03T08:48:00Z">
              <w:r>
                <w:t xml:space="preserve">WARNECKE, H.J., KOŠTURIAK, J., DEBNAR, R., GREGOR,M., MICIETA, B. </w:t>
              </w:r>
              <w:r w:rsidRPr="00F91E5A">
                <w:rPr>
                  <w:i/>
                </w:rPr>
                <w:t>Fraktálový podnik</w:t>
              </w:r>
              <w:r>
                <w:t>. Žilina: Slovenské centrum produktivity. 2000. ISBN 80-968324-1-7.</w:t>
              </w:r>
            </w:ins>
            <w:ins w:id="2267" w:author="Trefilová Pavla" w:date="2018-08-29T12:05:00Z">
              <w:del w:id="2268" w:author="Michal Pilík" w:date="2018-09-03T08:48:00Z">
                <w:r w:rsidR="009276D6" w:rsidRPr="00246DA5" w:rsidDel="00FB7D61">
                  <w:rPr>
                    <w:b/>
                  </w:rPr>
                  <w:delText>Povinná literatura</w:delText>
                </w:r>
              </w:del>
            </w:ins>
          </w:p>
          <w:p w:rsidR="00AB7FC4" w:rsidDel="00FB7D61" w:rsidRDefault="00AB7FC4">
            <w:pPr>
              <w:pStyle w:val="Default"/>
              <w:jc w:val="both"/>
              <w:rPr>
                <w:ins w:id="2269" w:author="Trefilová Pavla" w:date="2018-08-29T14:30:00Z"/>
                <w:del w:id="2270" w:author="Michal Pilík" w:date="2018-09-03T08:48:00Z"/>
                <w:sz w:val="20"/>
                <w:szCs w:val="20"/>
              </w:rPr>
            </w:pPr>
            <w:ins w:id="2271" w:author="Trefilová Pavla" w:date="2018-08-29T14:30:00Z">
              <w:del w:id="2272" w:author="Michal Pilík" w:date="2018-09-03T08:48:00Z">
                <w:r w:rsidRPr="00FA2DB3" w:rsidDel="00FB7D61">
                  <w:rPr>
                    <w:sz w:val="20"/>
                    <w:szCs w:val="20"/>
                  </w:rPr>
                  <w:delText xml:space="preserve">BADEN-FULLER, Ch., MANGEMATIAN, V. </w:delText>
                </w:r>
                <w:r w:rsidRPr="00FA2DB3" w:rsidDel="00FB7D61">
                  <w:rPr>
                    <w:i/>
                    <w:sz w:val="20"/>
                    <w:szCs w:val="20"/>
                  </w:rPr>
                  <w:delText>Business Models and Modeling (Advances in Strategic Management</w:delText>
                </w:r>
                <w:r w:rsidRPr="00FA2DB3" w:rsidDel="00FB7D61">
                  <w:rPr>
                    <w:sz w:val="20"/>
                    <w:szCs w:val="20"/>
                  </w:rPr>
                  <w:delText>).</w:delText>
                </w:r>
                <w:r w:rsidDel="00FB7D61">
                  <w:delText xml:space="preserve"> </w:delText>
                </w:r>
                <w:r w:rsidDel="00FB7D61">
                  <w:rPr>
                    <w:sz w:val="20"/>
                    <w:szCs w:val="20"/>
                  </w:rPr>
                  <w:delText xml:space="preserve">Emerald Group Publishing Limited, Volume 33, 2015. eISBN 978-1-78560-462-1. </w:delText>
                </w:r>
              </w:del>
            </w:ins>
          </w:p>
          <w:p w:rsidR="00AB7FC4" w:rsidRPr="00221ED8" w:rsidDel="00FB7D61" w:rsidRDefault="00AB7FC4">
            <w:pPr>
              <w:jc w:val="both"/>
              <w:rPr>
                <w:ins w:id="2273" w:author="Trefilová Pavla" w:date="2018-08-29T14:30:00Z"/>
                <w:del w:id="2274" w:author="Michal Pilík" w:date="2018-09-03T08:48:00Z"/>
              </w:rPr>
            </w:pPr>
            <w:ins w:id="2275" w:author="Trefilová Pavla" w:date="2018-08-29T14:30:00Z">
              <w:del w:id="2276" w:author="Michal Pilík" w:date="2018-09-03T08:48:00Z">
                <w:r w:rsidRPr="00221ED8" w:rsidDel="00FB7D61">
                  <w:delText xml:space="preserve">CIBULKA, V. </w:delText>
                </w:r>
                <w:r w:rsidRPr="00221ED8" w:rsidDel="00FB7D61">
                  <w:rPr>
                    <w:i/>
                  </w:rPr>
                  <w:delText>Logistika II, Logistika zdroj efektívnosti, produktivity a trhovej výkonnosti podniku</w:delText>
                </w:r>
                <w:r w:rsidDel="00FB7D61">
                  <w:delText>.</w:delText>
                </w:r>
                <w:r w:rsidRPr="00221ED8" w:rsidDel="00FB7D61">
                  <w:delText xml:space="preserve"> </w:delText>
                </w:r>
              </w:del>
            </w:ins>
            <w:ins w:id="2277" w:author="Trefilová Pavla" w:date="2018-08-29T14:31:00Z">
              <w:del w:id="2278" w:author="Michal Pilík" w:date="2018-09-03T08:48:00Z">
                <w:r w:rsidDel="00FB7D61">
                  <w:delText xml:space="preserve">Trenčín: </w:delText>
                </w:r>
              </w:del>
            </w:ins>
            <w:ins w:id="2279" w:author="Trefilová Pavla" w:date="2018-08-29T14:30:00Z">
              <w:del w:id="2280" w:author="Michal Pilík" w:date="2018-09-03T08:48:00Z">
                <w:r w:rsidRPr="00221ED8" w:rsidDel="00FB7D61">
                  <w:delText>Fakulta špeciálnej techniky, Trenčianska univerzita Alexandra Dubčeka v Trenčíne, 2015, 232 s. ISBN 978-80-8075-732-8.</w:delText>
                </w:r>
              </w:del>
            </w:ins>
          </w:p>
          <w:p w:rsidR="00AB7FC4" w:rsidDel="00FB7D61" w:rsidRDefault="00AB7FC4">
            <w:pPr>
              <w:jc w:val="both"/>
              <w:rPr>
                <w:ins w:id="2281" w:author="Trefilová Pavla" w:date="2018-08-29T14:30:00Z"/>
                <w:del w:id="2282" w:author="Michal Pilík" w:date="2018-09-03T08:48:00Z"/>
              </w:rPr>
            </w:pPr>
            <w:ins w:id="2283" w:author="Trefilová Pavla" w:date="2018-08-29T14:30:00Z">
              <w:del w:id="2284" w:author="Michal Pilík" w:date="2018-09-03T08:48:00Z">
                <w:r w:rsidDel="00FB7D61">
                  <w:delText xml:space="preserve">LAMBERT, D.M. </w:delText>
                </w:r>
                <w:r w:rsidRPr="00F91E5A" w:rsidDel="00FB7D61">
                  <w:rPr>
                    <w:i/>
                  </w:rPr>
                  <w:delText>Supply chain management: processes, partnerships, performance</w:delText>
                </w:r>
                <w:r w:rsidDel="00FB7D61">
                  <w:delText>. 3 rd ed. Sarasota: Supply Chain Management Institute, 2008. ISBN 978-0-9759949-3-1.</w:delText>
                </w:r>
              </w:del>
            </w:ins>
          </w:p>
          <w:p w:rsidR="00AB7FC4" w:rsidDel="00FB7D61" w:rsidRDefault="00AB7FC4">
            <w:pPr>
              <w:jc w:val="both"/>
              <w:rPr>
                <w:ins w:id="2285" w:author="Trefilová Pavla" w:date="2018-08-29T14:30:00Z"/>
                <w:del w:id="2286" w:author="Michal Pilík" w:date="2018-09-03T08:48:00Z"/>
              </w:rPr>
            </w:pPr>
            <w:ins w:id="2287" w:author="Trefilová Pavla" w:date="2018-08-29T14:30:00Z">
              <w:del w:id="2288" w:author="Michal Pilík" w:date="2018-09-03T08:48:00Z">
                <w:r w:rsidRPr="00AB7FC4" w:rsidDel="00FB7D61">
                  <w:rPr>
                    <w:rPrChange w:id="2289" w:author="Trefilová Pavla" w:date="2018-08-29T14:31:00Z">
                      <w:rPr>
                        <w:highlight w:val="yellow"/>
                      </w:rPr>
                    </w:rPrChange>
                  </w:rPr>
                  <w:delText xml:space="preserve">POPESKO, B. </w:delText>
                </w:r>
                <w:r w:rsidRPr="00AB7FC4" w:rsidDel="00FB7D61">
                  <w:rPr>
                    <w:i/>
                    <w:rPrChange w:id="2290" w:author="Trefilová Pavla" w:date="2018-08-29T14:31:00Z">
                      <w:rPr>
                        <w:i/>
                        <w:highlight w:val="yellow"/>
                      </w:rPr>
                    </w:rPrChange>
                  </w:rPr>
                  <w:delText xml:space="preserve">Moderní metody řízení nákladů, </w:delText>
                </w:r>
                <w:r w:rsidRPr="00AB7FC4" w:rsidDel="00FB7D61">
                  <w:rPr>
                    <w:rPrChange w:id="2291" w:author="Trefilová Pavla" w:date="2018-08-29T14:31:00Z">
                      <w:rPr>
                        <w:highlight w:val="yellow"/>
                      </w:rPr>
                    </w:rPrChange>
                  </w:rPr>
                  <w:delText>Praha</w:delText>
                </w:r>
              </w:del>
            </w:ins>
            <w:ins w:id="2292" w:author="Trefilová Pavla" w:date="2018-08-29T14:31:00Z">
              <w:del w:id="2293" w:author="Michal Pilík" w:date="2018-09-03T08:48:00Z">
                <w:r w:rsidRPr="00AB7FC4" w:rsidDel="00FB7D61">
                  <w:rPr>
                    <w:rPrChange w:id="2294" w:author="Trefilová Pavla" w:date="2018-08-29T14:31:00Z">
                      <w:rPr>
                        <w:highlight w:val="yellow"/>
                      </w:rPr>
                    </w:rPrChange>
                  </w:rPr>
                  <w:delText>:</w:delText>
                </w:r>
              </w:del>
            </w:ins>
            <w:ins w:id="2295" w:author="Trefilová Pavla" w:date="2018-08-29T14:30:00Z">
              <w:del w:id="2296" w:author="Michal Pilík" w:date="2018-09-03T08:48:00Z">
                <w:r w:rsidRPr="00AB7FC4" w:rsidDel="00FB7D61">
                  <w:rPr>
                    <w:rPrChange w:id="2297" w:author="Trefilová Pavla" w:date="2018-08-29T14:31:00Z">
                      <w:rPr>
                        <w:highlight w:val="yellow"/>
                      </w:rPr>
                    </w:rPrChange>
                  </w:rPr>
                  <w:delText xml:space="preserve"> Grada Publishing, 2009, 240 s. ISBN 978-80-247-2974-9.</w:delText>
                </w:r>
                <w:r w:rsidDel="00FB7D61">
                  <w:delText xml:space="preserve"> </w:delText>
                </w:r>
              </w:del>
            </w:ins>
          </w:p>
          <w:p w:rsidR="00AB7FC4" w:rsidDel="00FB7D61" w:rsidRDefault="00AB7FC4">
            <w:pPr>
              <w:jc w:val="both"/>
              <w:rPr>
                <w:ins w:id="2298" w:author="Trefilová Pavla" w:date="2018-08-29T14:30:00Z"/>
                <w:del w:id="2299" w:author="Michal Pilík" w:date="2018-09-03T08:48:00Z"/>
              </w:rPr>
            </w:pPr>
            <w:ins w:id="2300" w:author="Trefilová Pavla" w:date="2018-08-29T14:30:00Z">
              <w:del w:id="2301" w:author="Michal Pilík" w:date="2018-09-03T08:48:00Z">
                <w:r w:rsidDel="00FB7D61">
                  <w:delText xml:space="preserve">TRNKA, F., PORVAZNÍK, J., BOBÁK, R. </w:delText>
                </w:r>
                <w:r w:rsidRPr="00F91E5A" w:rsidDel="00FB7D61">
                  <w:rPr>
                    <w:i/>
                  </w:rPr>
                  <w:delText>Research Into the Competitive Abilities of Czech Industrial Producers: Workshop Proceedings:</w:delText>
                </w:r>
                <w:r w:rsidDel="00FB7D61">
                  <w:rPr>
                    <w:i/>
                  </w:rPr>
                  <w:delText xml:space="preserve"> </w:delText>
                </w:r>
                <w:r w:rsidRPr="00F91E5A" w:rsidDel="00FB7D61">
                  <w:rPr>
                    <w:i/>
                  </w:rPr>
                  <w:delText>April 2003</w:delText>
                </w:r>
                <w:r w:rsidDel="00FB7D61">
                  <w:rPr>
                    <w:i/>
                  </w:rPr>
                  <w:delText>.</w:delText>
                </w:r>
                <w:r w:rsidDel="00FB7D61">
                  <w:delText xml:space="preserve"> 1 vyd. Zlín: Tomas Bata University in Zlín, Faculty of Management and Economics, 2003. ISBN 80-7318-117-7.</w:delText>
                </w:r>
              </w:del>
            </w:ins>
          </w:p>
          <w:p w:rsidR="00AB7FC4" w:rsidDel="00FB7D61" w:rsidRDefault="00AB7FC4">
            <w:pPr>
              <w:jc w:val="both"/>
              <w:rPr>
                <w:ins w:id="2302" w:author="Trefilová Pavla" w:date="2018-08-29T14:30:00Z"/>
                <w:del w:id="2303" w:author="Michal Pilík" w:date="2018-09-03T08:48:00Z"/>
              </w:rPr>
            </w:pPr>
            <w:ins w:id="2304" w:author="Trefilová Pavla" w:date="2018-08-29T14:30:00Z">
              <w:del w:id="2305" w:author="Michal Pilík" w:date="2018-09-03T08:48:00Z">
                <w:r w:rsidDel="00FB7D61">
                  <w:delText xml:space="preserve">ZANJIRANI FARAHANI, R., ASGARI, N., DAVARZANI, H. </w:delText>
                </w:r>
                <w:r w:rsidRPr="00467396" w:rsidDel="00FB7D61">
                  <w:rPr>
                    <w:i/>
                  </w:rPr>
                  <w:delText xml:space="preserve">Supply </w:delText>
                </w:r>
                <w:r w:rsidDel="00FB7D61">
                  <w:rPr>
                    <w:i/>
                  </w:rPr>
                  <w:delText>Chain and Logistics in National</w:delText>
                </w:r>
                <w:r w:rsidRPr="00467396" w:rsidDel="00FB7D61">
                  <w:rPr>
                    <w:i/>
                  </w:rPr>
                  <w:delText>, International and Governmental Environment, Concepts and Models</w:delText>
                </w:r>
                <w:r w:rsidDel="00FB7D61">
                  <w:delText>. Physica - Verlag Heidelberg, 2009. ISBN 978-3-7908-2156-7.</w:delText>
                </w:r>
              </w:del>
            </w:ins>
          </w:p>
          <w:p w:rsidR="009276D6" w:rsidRPr="00246DA5" w:rsidDel="00FB7D61" w:rsidRDefault="009276D6">
            <w:pPr>
              <w:jc w:val="both"/>
              <w:rPr>
                <w:ins w:id="2306" w:author="Trefilová Pavla" w:date="2018-08-29T12:05:00Z"/>
                <w:del w:id="2307" w:author="Michal Pilík" w:date="2018-09-03T08:48:00Z"/>
                <w:b/>
              </w:rPr>
            </w:pPr>
            <w:ins w:id="2308" w:author="Trefilová Pavla" w:date="2018-08-29T12:05:00Z">
              <w:del w:id="2309" w:author="Michal Pilík" w:date="2018-09-03T08:48:00Z">
                <w:r w:rsidRPr="00246DA5" w:rsidDel="00FB7D61">
                  <w:rPr>
                    <w:b/>
                  </w:rPr>
                  <w:delText>Doporučená literatura</w:delText>
                </w:r>
              </w:del>
            </w:ins>
          </w:p>
          <w:p w:rsidR="00AB7FC4" w:rsidDel="00FB7D61" w:rsidRDefault="00AB7FC4">
            <w:pPr>
              <w:jc w:val="both"/>
              <w:rPr>
                <w:ins w:id="2310" w:author="Trefilová Pavla" w:date="2018-08-29T14:31:00Z"/>
                <w:del w:id="2311" w:author="Michal Pilík" w:date="2018-09-03T08:48:00Z"/>
              </w:rPr>
            </w:pPr>
            <w:ins w:id="2312" w:author="Trefilová Pavla" w:date="2018-08-29T14:31:00Z">
              <w:del w:id="2313" w:author="Michal Pilík" w:date="2018-09-03T08:48:00Z">
                <w:r w:rsidDel="00FB7D61">
                  <w:delText xml:space="preserve">JIRÁSEK, J. </w:delText>
                </w:r>
                <w:r w:rsidRPr="00F91E5A" w:rsidDel="00FB7D61">
                  <w:rPr>
                    <w:i/>
                  </w:rPr>
                  <w:delText>Konkurenčnost: vítězství a porážky na kolbišti trhu.</w:delText>
                </w:r>
              </w:del>
              <w:del w:id="2314" w:author="Michal Pilík" w:date="2018-08-30T15:05:00Z">
                <w:r w:rsidRPr="00F91E5A" w:rsidDel="00E65203">
                  <w:rPr>
                    <w:i/>
                  </w:rPr>
                  <w:delText xml:space="preserve"> </w:delText>
                </w:r>
              </w:del>
              <w:del w:id="2315" w:author="Michal Pilík" w:date="2018-09-03T08:48:00Z">
                <w:r w:rsidDel="00FB7D61">
                  <w:delText xml:space="preserve"> Praha: Professional Publishing, 2001. ISBN 80-86419-11-8.</w:delText>
                </w:r>
              </w:del>
            </w:ins>
          </w:p>
          <w:p w:rsidR="00AB7FC4" w:rsidRPr="00AB7FC4" w:rsidDel="00FB7D61" w:rsidRDefault="00AB7FC4">
            <w:pPr>
              <w:tabs>
                <w:tab w:val="left" w:pos="9360"/>
              </w:tabs>
              <w:jc w:val="both"/>
              <w:rPr>
                <w:ins w:id="2316" w:author="Trefilová Pavla" w:date="2018-08-29T14:31:00Z"/>
                <w:del w:id="2317" w:author="Michal Pilík" w:date="2018-09-03T08:48:00Z"/>
              </w:rPr>
              <w:pPrChange w:id="2318" w:author="Trefilová Pavla" w:date="2018-08-29T14:32:00Z">
                <w:pPr>
                  <w:tabs>
                    <w:tab w:val="left" w:pos="9360"/>
                  </w:tabs>
                </w:pPr>
              </w:pPrChange>
            </w:pPr>
            <w:ins w:id="2319" w:author="Trefilová Pavla" w:date="2018-08-29T14:31:00Z">
              <w:del w:id="2320" w:author="Michal Pilík" w:date="2018-09-03T08:48:00Z">
                <w:r w:rsidRPr="00AB7FC4" w:rsidDel="00FB7D61">
                  <w:rPr>
                    <w:rPrChange w:id="2321" w:author="Trefilová Pavla" w:date="2018-08-29T14:31:00Z">
                      <w:rPr>
                        <w:highlight w:val="yellow"/>
                      </w:rPr>
                    </w:rPrChange>
                  </w:rPr>
                  <w:delText xml:space="preserve">FIBÍROVÁ, J. </w:delText>
                </w:r>
                <w:r w:rsidRPr="00AB7FC4" w:rsidDel="00FB7D61">
                  <w:rPr>
                    <w:i/>
                    <w:rPrChange w:id="2322" w:author="Trefilová Pavla" w:date="2018-08-29T14:31:00Z">
                      <w:rPr>
                        <w:i/>
                        <w:highlight w:val="yellow"/>
                      </w:rPr>
                    </w:rPrChange>
                  </w:rPr>
                  <w:delText>Reporting: moderní metoda hodnocení výkonnosti uvnitř firmy.</w:delText>
                </w:r>
                <w:r w:rsidRPr="00AB7FC4" w:rsidDel="00FB7D61">
                  <w:rPr>
                    <w:rPrChange w:id="2323" w:author="Trefilová Pavla" w:date="2018-08-29T14:31:00Z">
                      <w:rPr>
                        <w:highlight w:val="yellow"/>
                      </w:rPr>
                    </w:rPrChange>
                  </w:rPr>
                  <w:delText xml:space="preserve"> 2. aktual. vyd. Praha: Grada, </w:delText>
                </w:r>
              </w:del>
            </w:ins>
            <w:ins w:id="2324" w:author="Trefilová Pavla" w:date="2018-08-29T14:32:00Z">
              <w:del w:id="2325" w:author="Michal Pilík" w:date="2018-09-03T08:48:00Z">
                <w:r w:rsidRPr="00D75722" w:rsidDel="00FB7D61">
                  <w:delText>2003</w:delText>
                </w:r>
                <w:r w:rsidDel="00FB7D61">
                  <w:delText xml:space="preserve">. </w:delText>
                </w:r>
              </w:del>
            </w:ins>
            <w:ins w:id="2326" w:author="Trefilová Pavla" w:date="2018-08-29T14:31:00Z">
              <w:del w:id="2327" w:author="Michal Pilík" w:date="2018-09-03T08:48:00Z">
                <w:r w:rsidRPr="00AB7FC4" w:rsidDel="00FB7D61">
                  <w:rPr>
                    <w:rPrChange w:id="2328" w:author="Trefilová Pavla" w:date="2018-08-29T14:31:00Z">
                      <w:rPr>
                        <w:highlight w:val="yellow"/>
                      </w:rPr>
                    </w:rPrChange>
                  </w:rPr>
                  <w:delText>ISBN 80–247–0782–X.</w:delText>
                </w:r>
              </w:del>
            </w:ins>
          </w:p>
          <w:p w:rsidR="00AB7FC4" w:rsidRPr="00AB7FC4" w:rsidDel="00FB7D61" w:rsidRDefault="00AB7FC4">
            <w:pPr>
              <w:tabs>
                <w:tab w:val="left" w:pos="9360"/>
              </w:tabs>
              <w:jc w:val="both"/>
              <w:rPr>
                <w:ins w:id="2329" w:author="Trefilová Pavla" w:date="2018-08-29T14:31:00Z"/>
                <w:del w:id="2330" w:author="Michal Pilík" w:date="2018-09-03T08:48:00Z"/>
              </w:rPr>
              <w:pPrChange w:id="2331" w:author="Trefilová Pavla" w:date="2018-08-29T14:32:00Z">
                <w:pPr>
                  <w:tabs>
                    <w:tab w:val="left" w:pos="9360"/>
                  </w:tabs>
                </w:pPr>
              </w:pPrChange>
            </w:pPr>
            <w:ins w:id="2332" w:author="Trefilová Pavla" w:date="2018-08-29T14:31:00Z">
              <w:del w:id="2333" w:author="Michal Pilík" w:date="2018-09-03T08:48:00Z">
                <w:r w:rsidRPr="00AB7FC4" w:rsidDel="00FB7D61">
                  <w:delText xml:space="preserve">GAVLAKOVÁ, P. </w:delText>
                </w:r>
                <w:r w:rsidRPr="00AB7FC4" w:rsidDel="00FB7D61">
                  <w:rPr>
                    <w:i/>
                  </w:rPr>
                  <w:delText>Meranie výkonnosti logistických činností podniku</w:delText>
                </w:r>
              </w:del>
            </w:ins>
            <w:ins w:id="2334" w:author="Trefilová Pavla" w:date="2018-08-29T14:32:00Z">
              <w:del w:id="2335" w:author="Michal Pilík" w:date="2018-09-03T08:48:00Z">
                <w:r w:rsidDel="00FB7D61">
                  <w:rPr>
                    <w:i/>
                  </w:rPr>
                  <w:delText>.</w:delText>
                </w:r>
              </w:del>
            </w:ins>
            <w:ins w:id="2336" w:author="Trefilová Pavla" w:date="2018-08-29T14:31:00Z">
              <w:del w:id="2337" w:author="Michal Pilík" w:date="2018-09-03T08:48:00Z">
                <w:r w:rsidRPr="00AB7FC4" w:rsidDel="00FB7D61">
                  <w:delText xml:space="preserve"> In: Zborník</w:delText>
                </w:r>
              </w:del>
            </w:ins>
            <w:ins w:id="2338" w:author="Trefilová Pavla" w:date="2018-08-29T14:32:00Z">
              <w:del w:id="2339" w:author="Michal Pilík" w:date="2018-09-03T08:48:00Z">
                <w:r w:rsidDel="00FB7D61">
                  <w:delText xml:space="preserve"> </w:delText>
                </w:r>
              </w:del>
            </w:ins>
            <w:ins w:id="2340" w:author="Trefilová Pavla" w:date="2018-08-29T14:31:00Z">
              <w:del w:id="2341" w:author="Michal Pilík" w:date="2018-09-03T08:48:00Z">
                <w:r w:rsidRPr="00AB7FC4" w:rsidDel="00FB7D61">
                  <w:delText>Logistika, Ekonomika, Prax, 2013, s. 151 – 158. ISSN 1336-5851</w:delText>
                </w:r>
              </w:del>
            </w:ins>
          </w:p>
          <w:p w:rsidR="00AB7FC4" w:rsidDel="00FB7D61" w:rsidRDefault="00AB7FC4">
            <w:pPr>
              <w:jc w:val="both"/>
              <w:rPr>
                <w:ins w:id="2342" w:author="Trefilová Pavla" w:date="2018-08-29T14:31:00Z"/>
                <w:del w:id="2343" w:author="Michal Pilík" w:date="2018-09-03T08:48:00Z"/>
                <w:lang w:val="sk-SK"/>
              </w:rPr>
            </w:pPr>
            <w:ins w:id="2344" w:author="Trefilová Pavla" w:date="2018-08-29T14:31:00Z">
              <w:del w:id="2345" w:author="Michal Pilík" w:date="2018-09-03T08:48:00Z">
                <w:r w:rsidRPr="00AB7FC4" w:rsidDel="00FB7D61">
                  <w:rPr>
                    <w:rPrChange w:id="2346" w:author="Trefilová Pavla" w:date="2018-08-29T14:31:00Z">
                      <w:rPr>
                        <w:highlight w:val="yellow"/>
                      </w:rPr>
                    </w:rPrChange>
                  </w:rPr>
                  <w:delText xml:space="preserve">PAVELKOVÁ, D., KNÁPKOVÁ, A. </w:delText>
                </w:r>
                <w:r w:rsidRPr="00AB7FC4" w:rsidDel="00FB7D61">
                  <w:rPr>
                    <w:i/>
                    <w:rPrChange w:id="2347" w:author="Trefilová Pavla" w:date="2018-08-29T14:31:00Z">
                      <w:rPr>
                        <w:i/>
                        <w:highlight w:val="yellow"/>
                      </w:rPr>
                    </w:rPrChange>
                  </w:rPr>
                  <w:delText>Výkonnost podniku z pohledu finančního manažéra.</w:delText>
                </w:r>
                <w:r w:rsidRPr="00AB7FC4" w:rsidDel="00FB7D61">
                  <w:rPr>
                    <w:rPrChange w:id="2348" w:author="Trefilová Pavla" w:date="2018-08-29T14:31:00Z">
                      <w:rPr>
                        <w:highlight w:val="yellow"/>
                      </w:rPr>
                    </w:rPrChange>
                  </w:rPr>
                  <w:delText xml:space="preserve"> 2.vyd. </w:delText>
                </w:r>
              </w:del>
            </w:ins>
            <w:ins w:id="2349" w:author="Trefilová Pavla" w:date="2018-08-29T14:32:00Z">
              <w:del w:id="2350" w:author="Michal Pilík" w:date="2018-09-03T08:48:00Z">
                <w:r w:rsidDel="00FB7D61">
                  <w:delText xml:space="preserve">Praha: </w:delText>
                </w:r>
              </w:del>
            </w:ins>
            <w:ins w:id="2351" w:author="Trefilová Pavla" w:date="2018-08-29T14:31:00Z">
              <w:del w:id="2352" w:author="Michal Pilík" w:date="2018-09-03T08:48:00Z">
                <w:r w:rsidRPr="00AB7FC4" w:rsidDel="00FB7D61">
                  <w:rPr>
                    <w:rPrChange w:id="2353" w:author="Trefilová Pavla" w:date="2018-08-29T14:31:00Z">
                      <w:rPr>
                        <w:highlight w:val="yellow"/>
                      </w:rPr>
                    </w:rPrChange>
                  </w:rPr>
                  <w:delText>Linde, 2009. ISBN 978-80-86131-85-6.</w:delText>
                </w:r>
                <w:r w:rsidDel="00FB7D61">
                  <w:rPr>
                    <w:lang w:val="sk-SK"/>
                  </w:rPr>
                  <w:delText xml:space="preserve"> </w:delText>
                </w:r>
              </w:del>
            </w:ins>
          </w:p>
          <w:p w:rsidR="00AB7FC4" w:rsidDel="00FB7D61" w:rsidRDefault="00AB7FC4">
            <w:pPr>
              <w:jc w:val="both"/>
              <w:rPr>
                <w:ins w:id="2354" w:author="Trefilová Pavla" w:date="2018-08-29T14:31:00Z"/>
                <w:del w:id="2355" w:author="Michal Pilík" w:date="2018-09-03T08:48:00Z"/>
              </w:rPr>
            </w:pPr>
            <w:ins w:id="2356" w:author="Trefilová Pavla" w:date="2018-08-29T14:31:00Z">
              <w:del w:id="2357" w:author="Michal Pilík" w:date="2018-09-03T08:48:00Z">
                <w:r w:rsidDel="00FB7D61">
                  <w:delText xml:space="preserve">KAPLAN, R.S., NORTON, D.P. </w:delText>
                </w:r>
                <w:r w:rsidRPr="00F91E5A" w:rsidDel="00FB7D61">
                  <w:rPr>
                    <w:i/>
                  </w:rPr>
                  <w:delText>Balanced Scorecard: strategický systém měření výkonnosti podniku</w:delText>
                </w:r>
                <w:r w:rsidDel="00FB7D61">
                  <w:delText>. Vyd.</w:delText>
                </w:r>
              </w:del>
            </w:ins>
            <w:ins w:id="2358" w:author="Trefilová Pavla" w:date="2018-08-29T14:32:00Z">
              <w:del w:id="2359" w:author="Michal Pilík" w:date="2018-09-03T08:48:00Z">
                <w:r w:rsidDel="00FB7D61">
                  <w:delText xml:space="preserve"> </w:delText>
                </w:r>
              </w:del>
            </w:ins>
            <w:ins w:id="2360" w:author="Trefilová Pavla" w:date="2018-08-29T14:31:00Z">
              <w:del w:id="2361" w:author="Michal Pilík" w:date="2018-09-03T08:48:00Z">
                <w:r w:rsidDel="00FB7D61">
                  <w:delText>5. Praha: Management Press, 2007. ISBN 978-80-7261-177-5.</w:delText>
                </w:r>
              </w:del>
            </w:ins>
          </w:p>
          <w:p w:rsidR="009276D6" w:rsidRPr="008A2909" w:rsidRDefault="00AB7FC4">
            <w:pPr>
              <w:jc w:val="both"/>
              <w:rPr>
                <w:ins w:id="2362" w:author="Trefilová Pavla" w:date="2018-08-29T12:05:00Z"/>
              </w:rPr>
            </w:pPr>
            <w:ins w:id="2363" w:author="Trefilová Pavla" w:date="2018-08-29T14:31:00Z">
              <w:del w:id="2364" w:author="Michal Pilík" w:date="2018-09-03T08:48:00Z">
                <w:r w:rsidDel="00FB7D61">
                  <w:delText xml:space="preserve">WARNECKE, H.J., KOŠTURIAK, J., DEBNAR, R., GREGOR,M., MICIETA, B. </w:delText>
                </w:r>
                <w:r w:rsidRPr="00F91E5A" w:rsidDel="00FB7D61">
                  <w:rPr>
                    <w:i/>
                  </w:rPr>
                  <w:delText>Fraktálový podnik</w:delText>
                </w:r>
                <w:r w:rsidDel="00FB7D61">
                  <w:delText>. Žilina: Slovenské centrum produktivity. 2000. ISBN 80-968324-1-7.</w:delText>
                </w:r>
              </w:del>
            </w:ins>
          </w:p>
        </w:tc>
      </w:tr>
      <w:tr w:rsidR="009276D6" w:rsidTr="00C35CA9">
        <w:trPr>
          <w:ins w:id="2365" w:author="Trefilová Pavla" w:date="2018-08-29T12:05:00Z"/>
        </w:trPr>
        <w:tc>
          <w:tcPr>
            <w:tcW w:w="9889" w:type="dxa"/>
            <w:gridSpan w:val="8"/>
            <w:tcBorders>
              <w:top w:val="single" w:sz="12" w:space="0" w:color="auto"/>
              <w:left w:val="single" w:sz="2" w:space="0" w:color="auto"/>
              <w:bottom w:val="single" w:sz="2" w:space="0" w:color="auto"/>
              <w:right w:val="single" w:sz="2" w:space="0" w:color="auto"/>
            </w:tcBorders>
            <w:shd w:val="clear" w:color="auto" w:fill="F7CAAC"/>
          </w:tcPr>
          <w:p w:rsidR="009276D6" w:rsidRDefault="009276D6" w:rsidP="00C35CA9">
            <w:pPr>
              <w:jc w:val="center"/>
              <w:rPr>
                <w:ins w:id="2366" w:author="Trefilová Pavla" w:date="2018-08-29T12:05:00Z"/>
                <w:b/>
              </w:rPr>
            </w:pPr>
            <w:ins w:id="2367" w:author="Trefilová Pavla" w:date="2018-08-29T12:05:00Z">
              <w:r>
                <w:rPr>
                  <w:b/>
                </w:rPr>
                <w:lastRenderedPageBreak/>
                <w:t>Informace ke kombinované nebo distanční formě</w:t>
              </w:r>
            </w:ins>
          </w:p>
        </w:tc>
      </w:tr>
      <w:tr w:rsidR="009276D6" w:rsidTr="00C35CA9">
        <w:trPr>
          <w:ins w:id="2368" w:author="Trefilová Pavla" w:date="2018-08-29T12:05:00Z"/>
        </w:trPr>
        <w:tc>
          <w:tcPr>
            <w:tcW w:w="4787" w:type="dxa"/>
            <w:gridSpan w:val="3"/>
            <w:tcBorders>
              <w:top w:val="single" w:sz="2" w:space="0" w:color="auto"/>
            </w:tcBorders>
            <w:shd w:val="clear" w:color="auto" w:fill="F7CAAC"/>
          </w:tcPr>
          <w:p w:rsidR="009276D6" w:rsidRDefault="009276D6" w:rsidP="00C35CA9">
            <w:pPr>
              <w:jc w:val="both"/>
              <w:rPr>
                <w:ins w:id="2369" w:author="Trefilová Pavla" w:date="2018-08-29T12:05:00Z"/>
              </w:rPr>
            </w:pPr>
            <w:ins w:id="2370" w:author="Trefilová Pavla" w:date="2018-08-29T12:05:00Z">
              <w:r>
                <w:rPr>
                  <w:b/>
                </w:rPr>
                <w:t>Rozsah konzultací (soustředění)</w:t>
              </w:r>
            </w:ins>
          </w:p>
        </w:tc>
        <w:tc>
          <w:tcPr>
            <w:tcW w:w="889" w:type="dxa"/>
            <w:tcBorders>
              <w:top w:val="single" w:sz="2" w:space="0" w:color="auto"/>
            </w:tcBorders>
          </w:tcPr>
          <w:p w:rsidR="009276D6" w:rsidRDefault="009276D6" w:rsidP="00C35CA9">
            <w:pPr>
              <w:jc w:val="both"/>
              <w:rPr>
                <w:ins w:id="2371" w:author="Trefilová Pavla" w:date="2018-08-29T12:05:00Z"/>
              </w:rPr>
            </w:pPr>
            <w:ins w:id="2372" w:author="Trefilová Pavla" w:date="2018-08-29T12:05:00Z">
              <w:r>
                <w:t>15</w:t>
              </w:r>
            </w:ins>
          </w:p>
        </w:tc>
        <w:tc>
          <w:tcPr>
            <w:tcW w:w="4213" w:type="dxa"/>
            <w:gridSpan w:val="4"/>
            <w:tcBorders>
              <w:top w:val="single" w:sz="2" w:space="0" w:color="auto"/>
            </w:tcBorders>
            <w:shd w:val="clear" w:color="auto" w:fill="F7CAAC"/>
          </w:tcPr>
          <w:p w:rsidR="009276D6" w:rsidRDefault="009276D6" w:rsidP="00C35CA9">
            <w:pPr>
              <w:jc w:val="both"/>
              <w:rPr>
                <w:ins w:id="2373" w:author="Trefilová Pavla" w:date="2018-08-29T12:05:00Z"/>
                <w:b/>
              </w:rPr>
            </w:pPr>
            <w:ins w:id="2374" w:author="Trefilová Pavla" w:date="2018-08-29T12:05:00Z">
              <w:r>
                <w:rPr>
                  <w:b/>
                </w:rPr>
                <w:t xml:space="preserve">hodin </w:t>
              </w:r>
            </w:ins>
          </w:p>
        </w:tc>
      </w:tr>
      <w:tr w:rsidR="009276D6" w:rsidTr="00C35CA9">
        <w:trPr>
          <w:ins w:id="2375" w:author="Trefilová Pavla" w:date="2018-08-29T12:05:00Z"/>
        </w:trPr>
        <w:tc>
          <w:tcPr>
            <w:tcW w:w="9889" w:type="dxa"/>
            <w:gridSpan w:val="8"/>
            <w:shd w:val="clear" w:color="auto" w:fill="F7CAAC"/>
          </w:tcPr>
          <w:p w:rsidR="009276D6" w:rsidRDefault="009276D6" w:rsidP="00C35CA9">
            <w:pPr>
              <w:jc w:val="both"/>
              <w:rPr>
                <w:ins w:id="2376" w:author="Trefilová Pavla" w:date="2018-08-29T12:05:00Z"/>
                <w:b/>
              </w:rPr>
            </w:pPr>
            <w:ins w:id="2377" w:author="Trefilová Pavla" w:date="2018-08-29T12:05:00Z">
              <w:r>
                <w:rPr>
                  <w:b/>
                </w:rPr>
                <w:t>Informace o způsobu kontaktu s vyučujícím</w:t>
              </w:r>
            </w:ins>
          </w:p>
        </w:tc>
      </w:tr>
      <w:tr w:rsidR="009276D6" w:rsidTr="00C35CA9">
        <w:trPr>
          <w:trHeight w:val="800"/>
          <w:ins w:id="2378" w:author="Trefilová Pavla" w:date="2018-08-29T12:05:00Z"/>
        </w:trPr>
        <w:tc>
          <w:tcPr>
            <w:tcW w:w="9889" w:type="dxa"/>
            <w:gridSpan w:val="8"/>
          </w:tcPr>
          <w:p w:rsidR="009276D6" w:rsidRDefault="009276D6" w:rsidP="00C35CA9">
            <w:pPr>
              <w:jc w:val="both"/>
              <w:rPr>
                <w:ins w:id="2379" w:author="Trefilová Pavla" w:date="2018-08-29T12:05:00Z"/>
              </w:rPr>
            </w:pPr>
            <w:ins w:id="2380" w:author="Trefilová Pavla" w:date="2018-08-29T12:05:00Z">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tc>
      </w:tr>
    </w:tbl>
    <w:p w:rsidR="009276D6" w:rsidRDefault="009276D6">
      <w:pPr>
        <w:rPr>
          <w:ins w:id="2381" w:author="Trefilová Pavla" w:date="2018-08-29T12:05:00Z"/>
        </w:rPr>
      </w:pPr>
    </w:p>
    <w:p w:rsidR="009276D6" w:rsidRDefault="009276D6" w:rsidP="009276D6">
      <w:pPr>
        <w:rPr>
          <w:ins w:id="2382" w:author="Trefilová Pavla" w:date="2018-08-29T12:05:00Z"/>
        </w:rPr>
      </w:pPr>
    </w:p>
    <w:p w:rsidR="00787430" w:rsidRDefault="00787430">
      <w:pPr>
        <w:rPr>
          <w:rFonts w:asciiTheme="minorHAnsi" w:hAnsiTheme="minorHAnsi"/>
          <w:b/>
          <w:sz w:val="52"/>
          <w:szCs w:val="52"/>
        </w:rPr>
      </w:pPr>
      <w:r>
        <w:rPr>
          <w:rFonts w:asciiTheme="minorHAnsi" w:hAnsiTheme="minorHAnsi"/>
          <w:b/>
          <w:sz w:val="52"/>
          <w:szCs w:val="52"/>
        </w:rPr>
        <w:br w:type="page"/>
      </w:r>
    </w:p>
    <w:p w:rsidR="00787430" w:rsidRDefault="00787430" w:rsidP="006808BF">
      <w:pPr>
        <w:spacing w:before="4000" w:after="3400"/>
        <w:jc w:val="center"/>
        <w:rPr>
          <w:rFonts w:asciiTheme="minorHAnsi" w:hAnsiTheme="minorHAnsi"/>
          <w:b/>
          <w:sz w:val="52"/>
          <w:szCs w:val="52"/>
        </w:rPr>
      </w:pPr>
    </w:p>
    <w:p w:rsidR="006808BF" w:rsidRDefault="006808BF" w:rsidP="006808BF">
      <w:pPr>
        <w:spacing w:before="4000" w:after="3400"/>
        <w:jc w:val="center"/>
        <w:rPr>
          <w:ins w:id="2383" w:author="Trefilová Pavla" w:date="2018-08-22T09:37:00Z"/>
          <w:rFonts w:asciiTheme="minorHAnsi" w:hAnsiTheme="minorHAnsi"/>
          <w:b/>
          <w:sz w:val="52"/>
          <w:szCs w:val="52"/>
        </w:rPr>
      </w:pPr>
      <w:r w:rsidRPr="00BC3E72">
        <w:rPr>
          <w:rFonts w:asciiTheme="minorHAnsi" w:hAnsiTheme="minorHAnsi"/>
          <w:b/>
          <w:sz w:val="52"/>
          <w:szCs w:val="52"/>
        </w:rPr>
        <w:t>C</w:t>
      </w:r>
      <w:ins w:id="2384" w:author="Trefilová Pavla" w:date="2018-08-24T11:16:00Z">
        <w:r w:rsidR="00F27FE5">
          <w:rPr>
            <w:rFonts w:asciiTheme="minorHAnsi" w:hAnsiTheme="minorHAnsi"/>
            <w:b/>
            <w:sz w:val="52"/>
            <w:szCs w:val="52"/>
          </w:rPr>
          <w:t>-</w:t>
        </w:r>
      </w:ins>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Pr>
          <w:rFonts w:asciiTheme="minorHAnsi" w:hAnsiTheme="minorHAnsi"/>
          <w:b/>
          <w:sz w:val="52"/>
          <w:szCs w:val="52"/>
        </w:rPr>
        <w:t>Průmyslové inženýrství</w:t>
      </w:r>
    </w:p>
    <w:p w:rsidR="005D0966" w:rsidRDefault="005D0966" w:rsidP="006808BF">
      <w:pPr>
        <w:spacing w:before="4000" w:after="3400"/>
        <w:jc w:val="center"/>
      </w:pPr>
    </w:p>
    <w:p w:rsidR="005D0966" w:rsidRPr="00EA3338" w:rsidRDefault="005D0966" w:rsidP="005D0966">
      <w:pPr>
        <w:spacing w:before="120" w:after="120"/>
        <w:jc w:val="both"/>
        <w:rPr>
          <w:ins w:id="2385" w:author="Trefilová Pavla" w:date="2018-08-22T09:38:00Z"/>
          <w:rFonts w:asciiTheme="minorHAnsi" w:hAnsiTheme="minorHAnsi"/>
          <w:sz w:val="22"/>
        </w:rPr>
      </w:pPr>
    </w:p>
    <w:p w:rsidR="005D0966" w:rsidRPr="00EA3338" w:rsidRDefault="005D0966" w:rsidP="005D0966">
      <w:pPr>
        <w:jc w:val="center"/>
        <w:rPr>
          <w:ins w:id="2386" w:author="Trefilová Pavla" w:date="2018-08-22T09:38:00Z"/>
          <w:rFonts w:asciiTheme="minorHAnsi" w:hAnsiTheme="minorHAnsi"/>
          <w:i/>
        </w:rPr>
      </w:pPr>
    </w:p>
    <w:tbl>
      <w:tblPr>
        <w:tblW w:w="7282" w:type="dxa"/>
        <w:jc w:val="center"/>
        <w:tblCellMar>
          <w:left w:w="70" w:type="dxa"/>
          <w:right w:w="70" w:type="dxa"/>
        </w:tblCellMar>
        <w:tblLook w:val="04A0" w:firstRow="1" w:lastRow="0" w:firstColumn="1" w:lastColumn="0" w:noHBand="0" w:noVBand="1"/>
        <w:tblPrChange w:id="2387" w:author="Michal Pilík" w:date="2018-08-30T15:15:00Z">
          <w:tblPr>
            <w:tblW w:w="7220" w:type="dxa"/>
            <w:jc w:val="center"/>
            <w:tblCellMar>
              <w:left w:w="70" w:type="dxa"/>
              <w:right w:w="70" w:type="dxa"/>
            </w:tblCellMar>
            <w:tblLook w:val="04A0" w:firstRow="1" w:lastRow="0" w:firstColumn="1" w:lastColumn="0" w:noHBand="0" w:noVBand="1"/>
          </w:tblPr>
        </w:tblPrChange>
      </w:tblPr>
      <w:tblGrid>
        <w:gridCol w:w="3560"/>
        <w:gridCol w:w="1108"/>
        <w:gridCol w:w="1214"/>
        <w:gridCol w:w="1400"/>
        <w:tblGridChange w:id="2388">
          <w:tblGrid>
            <w:gridCol w:w="15"/>
            <w:gridCol w:w="3545"/>
            <w:gridCol w:w="15"/>
            <w:gridCol w:w="1093"/>
            <w:gridCol w:w="15"/>
            <w:gridCol w:w="1137"/>
            <w:gridCol w:w="15"/>
            <w:gridCol w:w="47"/>
            <w:gridCol w:w="15"/>
            <w:gridCol w:w="1323"/>
            <w:gridCol w:w="15"/>
            <w:gridCol w:w="47"/>
            <w:gridCol w:w="15"/>
          </w:tblGrid>
        </w:tblGridChange>
      </w:tblGrid>
      <w:tr w:rsidR="005D0966" w:rsidRPr="00EA3338" w:rsidTr="003A5160">
        <w:trPr>
          <w:trHeight w:val="345"/>
          <w:jc w:val="center"/>
          <w:ins w:id="2389" w:author="Trefilová Pavla" w:date="2018-08-22T09:38:00Z"/>
          <w:trPrChange w:id="2390" w:author="Michal Pilík" w:date="2018-08-30T15:15:00Z">
            <w:trPr>
              <w:gridBefore w:val="1"/>
              <w:trHeight w:val="345"/>
              <w:jc w:val="center"/>
            </w:trPr>
          </w:trPrChange>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Change w:id="2391" w:author="Michal Pilík" w:date="2018-08-30T15:15:00Z">
              <w:tcPr>
                <w:tcW w:w="3560" w:type="dxa"/>
                <w:gridSpan w:val="2"/>
                <w:tcBorders>
                  <w:top w:val="single" w:sz="12" w:space="0" w:color="auto"/>
                  <w:left w:val="single" w:sz="12" w:space="0" w:color="auto"/>
                  <w:bottom w:val="single" w:sz="12" w:space="0" w:color="auto"/>
                  <w:right w:val="single" w:sz="4" w:space="0" w:color="auto"/>
                </w:tcBorders>
                <w:shd w:val="clear" w:color="auto" w:fill="auto"/>
                <w:noWrap/>
                <w:vAlign w:val="center"/>
                <w:hideMark/>
              </w:tcPr>
            </w:tcPrChange>
          </w:tcPr>
          <w:p w:rsidR="005D0966" w:rsidRPr="00EA3338" w:rsidRDefault="005D0966" w:rsidP="008F5E55">
            <w:pPr>
              <w:rPr>
                <w:ins w:id="2392" w:author="Trefilová Pavla" w:date="2018-08-22T09:38:00Z"/>
                <w:rFonts w:asciiTheme="minorHAnsi" w:hAnsiTheme="minorHAnsi" w:cstheme="minorHAnsi"/>
                <w:b/>
                <w:bCs/>
              </w:rPr>
            </w:pPr>
            <w:ins w:id="2393" w:author="Trefilová Pavla" w:date="2018-08-22T09:38:00Z">
              <w:r w:rsidRPr="00EA3338">
                <w:rPr>
                  <w:rFonts w:asciiTheme="minorHAnsi" w:hAnsiTheme="minorHAnsi" w:cstheme="minorHAnsi"/>
                  <w:b/>
                  <w:bCs/>
                </w:rPr>
                <w:t>Celé jméno</w:t>
              </w:r>
            </w:ins>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Change w:id="2394" w:author="Michal Pilík" w:date="2018-08-30T15:15:00Z">
              <w:tcPr>
                <w:tcW w:w="1108" w:type="dxa"/>
                <w:gridSpan w:val="2"/>
                <w:tcBorders>
                  <w:top w:val="single" w:sz="12" w:space="0" w:color="auto"/>
                  <w:left w:val="nil"/>
                  <w:bottom w:val="single" w:sz="12" w:space="0" w:color="auto"/>
                  <w:right w:val="single" w:sz="4" w:space="0" w:color="auto"/>
                </w:tcBorders>
                <w:shd w:val="clear" w:color="auto" w:fill="auto"/>
                <w:noWrap/>
                <w:vAlign w:val="center"/>
                <w:hideMark/>
              </w:tcPr>
            </w:tcPrChange>
          </w:tcPr>
          <w:p w:rsidR="005D0966" w:rsidRPr="00EA3338" w:rsidRDefault="005D0966" w:rsidP="008F5E55">
            <w:pPr>
              <w:jc w:val="center"/>
              <w:rPr>
                <w:ins w:id="2395" w:author="Trefilová Pavla" w:date="2018-08-22T09:38:00Z"/>
                <w:rFonts w:asciiTheme="minorHAnsi" w:hAnsiTheme="minorHAnsi" w:cstheme="minorHAnsi"/>
                <w:b/>
                <w:bCs/>
              </w:rPr>
            </w:pPr>
            <w:ins w:id="2396" w:author="Trefilová Pavla" w:date="2018-08-22T09:38:00Z">
              <w:r w:rsidRPr="00EA3338">
                <w:rPr>
                  <w:rFonts w:asciiTheme="minorHAnsi" w:hAnsiTheme="minorHAnsi" w:cstheme="minorHAnsi"/>
                  <w:b/>
                  <w:bCs/>
                </w:rPr>
                <w:t>Rok narození</w:t>
              </w:r>
            </w:ins>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Change w:id="2397" w:author="Michal Pilík" w:date="2018-08-30T15:15:00Z">
              <w:tcPr>
                <w:tcW w:w="1152" w:type="dxa"/>
                <w:gridSpan w:val="4"/>
                <w:tcBorders>
                  <w:top w:val="single" w:sz="12" w:space="0" w:color="auto"/>
                  <w:left w:val="nil"/>
                  <w:bottom w:val="single" w:sz="12" w:space="0" w:color="auto"/>
                  <w:right w:val="single" w:sz="4" w:space="0" w:color="auto"/>
                </w:tcBorders>
                <w:shd w:val="clear" w:color="auto" w:fill="auto"/>
                <w:noWrap/>
                <w:vAlign w:val="center"/>
                <w:hideMark/>
              </w:tcPr>
            </w:tcPrChange>
          </w:tcPr>
          <w:p w:rsidR="005D0966" w:rsidRPr="00EA3338" w:rsidRDefault="005D0966" w:rsidP="008F5E55">
            <w:pPr>
              <w:jc w:val="center"/>
              <w:rPr>
                <w:ins w:id="2398" w:author="Trefilová Pavla" w:date="2018-08-22T09:38:00Z"/>
                <w:rFonts w:asciiTheme="minorHAnsi" w:hAnsiTheme="minorHAnsi" w:cstheme="minorHAnsi"/>
                <w:b/>
                <w:bCs/>
              </w:rPr>
            </w:pPr>
            <w:ins w:id="2399" w:author="Trefilová Pavla" w:date="2018-08-22T09:38:00Z">
              <w:r w:rsidRPr="00EA3338">
                <w:rPr>
                  <w:rFonts w:asciiTheme="minorHAnsi" w:hAnsiTheme="minorHAnsi" w:cstheme="minorHAnsi"/>
                  <w:b/>
                  <w:bCs/>
                </w:rPr>
                <w:t>Úvazek</w:t>
              </w:r>
            </w:ins>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Change w:id="2400" w:author="Michal Pilík" w:date="2018-08-30T15:15:00Z">
              <w:tcPr>
                <w:tcW w:w="1400" w:type="dxa"/>
                <w:gridSpan w:val="4"/>
                <w:tcBorders>
                  <w:top w:val="single" w:sz="12" w:space="0" w:color="auto"/>
                  <w:left w:val="nil"/>
                  <w:bottom w:val="single" w:sz="12" w:space="0" w:color="auto"/>
                  <w:right w:val="single" w:sz="12" w:space="0" w:color="auto"/>
                </w:tcBorders>
                <w:shd w:val="clear" w:color="auto" w:fill="auto"/>
                <w:noWrap/>
                <w:vAlign w:val="center"/>
                <w:hideMark/>
              </w:tcPr>
            </w:tcPrChange>
          </w:tcPr>
          <w:p w:rsidR="005D0966" w:rsidRPr="00EA3338" w:rsidRDefault="005D0966" w:rsidP="008F5E55">
            <w:pPr>
              <w:jc w:val="center"/>
              <w:rPr>
                <w:ins w:id="2401" w:author="Trefilová Pavla" w:date="2018-08-22T09:38:00Z"/>
                <w:rFonts w:asciiTheme="minorHAnsi" w:hAnsiTheme="minorHAnsi" w:cstheme="minorHAnsi"/>
                <w:b/>
                <w:bCs/>
              </w:rPr>
            </w:pPr>
            <w:ins w:id="2402" w:author="Trefilová Pavla" w:date="2018-08-22T09:38:00Z">
              <w:r w:rsidRPr="00EA3338">
                <w:rPr>
                  <w:rFonts w:asciiTheme="minorHAnsi" w:hAnsiTheme="minorHAnsi" w:cstheme="minorHAnsi"/>
                  <w:b/>
                  <w:bCs/>
                </w:rPr>
                <w:t>Pracovní poměr</w:t>
              </w:r>
            </w:ins>
          </w:p>
        </w:tc>
      </w:tr>
      <w:tr w:rsidR="005D0966" w:rsidRPr="00EA3338" w:rsidTr="003A5160">
        <w:trPr>
          <w:trHeight w:val="330"/>
          <w:jc w:val="center"/>
          <w:ins w:id="2403" w:author="Trefilová Pavla" w:date="2018-08-22T09:38:00Z"/>
          <w:trPrChange w:id="2404" w:author="Michal Pilík" w:date="2018-08-30T15:15:00Z">
            <w:trPr>
              <w:gridAfter w:val="0"/>
              <w:trHeight w:val="330"/>
              <w:jc w:val="center"/>
            </w:trPr>
          </w:trPrChange>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2405" w:author="Michal Pilík" w:date="2018-08-30T15:15:00Z">
              <w:tcPr>
                <w:tcW w:w="7220" w:type="dxa"/>
                <w:gridSpan w:val="10"/>
                <w:tcBorders>
                  <w:top w:val="single" w:sz="12" w:space="0" w:color="auto"/>
                  <w:left w:val="single" w:sz="12" w:space="0" w:color="auto"/>
                  <w:bottom w:val="single" w:sz="8" w:space="0" w:color="auto"/>
                  <w:right w:val="single" w:sz="12" w:space="0" w:color="auto"/>
                </w:tcBorders>
                <w:shd w:val="clear" w:color="auto" w:fill="auto"/>
                <w:noWrap/>
                <w:vAlign w:val="center"/>
                <w:hideMark/>
              </w:tcPr>
            </w:tcPrChange>
          </w:tcPr>
          <w:p w:rsidR="005D0966" w:rsidRPr="00EA3338" w:rsidRDefault="005D0966" w:rsidP="008F5E55">
            <w:pPr>
              <w:rPr>
                <w:ins w:id="2406" w:author="Trefilová Pavla" w:date="2018-08-22T09:38:00Z"/>
                <w:rFonts w:asciiTheme="minorHAnsi" w:hAnsiTheme="minorHAnsi" w:cstheme="minorHAnsi"/>
                <w:b/>
                <w:bCs/>
              </w:rPr>
            </w:pPr>
            <w:ins w:id="2407" w:author="Trefilová Pavla" w:date="2018-08-22T09:38:00Z">
              <w:r w:rsidRPr="00EA3338">
                <w:rPr>
                  <w:rFonts w:asciiTheme="minorHAnsi" w:hAnsiTheme="minorHAnsi" w:cstheme="minorHAnsi"/>
                  <w:b/>
                  <w:bCs/>
                </w:rPr>
                <w:t>Profesoři</w:t>
              </w:r>
            </w:ins>
          </w:p>
        </w:tc>
      </w:tr>
      <w:tr w:rsidR="00C12CAB" w:rsidRPr="00EA3338" w:rsidTr="00994418">
        <w:trPr>
          <w:trHeight w:val="315"/>
          <w:jc w:val="center"/>
          <w:ins w:id="2408" w:author="Trefilová Pavla" w:date="2018-08-22T09:40:00Z"/>
          <w:trPrChange w:id="2409" w:author="Trefilová Pavla" w:date="2018-09-04T08:07:00Z">
            <w:trPr>
              <w:gridBefore w:val="1"/>
              <w:trHeight w:val="315"/>
              <w:jc w:val="center"/>
            </w:trPr>
          </w:trPrChange>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Change w:id="2410" w:author="Trefilová Pavla" w:date="2018-09-04T08:07:00Z">
              <w:tcPr>
                <w:tcW w:w="356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C12CAB" w:rsidRPr="00EA3338" w:rsidRDefault="00C12CAB">
            <w:pPr>
              <w:rPr>
                <w:ins w:id="2411" w:author="Trefilová Pavla" w:date="2018-08-22T09:40:00Z"/>
                <w:rFonts w:asciiTheme="minorHAnsi" w:hAnsiTheme="minorHAnsi" w:cstheme="minorHAnsi"/>
              </w:rPr>
            </w:pPr>
            <w:ins w:id="2412" w:author="Michal Pilík" w:date="2018-08-23T11:07:00Z">
              <w:r w:rsidRPr="00EA3338">
                <w:rPr>
                  <w:rFonts w:asciiTheme="minorHAnsi" w:hAnsiTheme="minorHAnsi" w:cstheme="minorHAnsi"/>
                </w:rPr>
                <w:t>prof. Ing. Ladislav Buřita, CSc.</w:t>
              </w:r>
            </w:ins>
            <w:ins w:id="2413" w:author="Trefilová Pavla" w:date="2018-08-22T09:40:00Z">
              <w:del w:id="2414" w:author="Michal Pilík" w:date="2018-08-23T11:07:00Z">
                <w:r w:rsidRPr="00EA3338" w:rsidDel="002E1BDD">
                  <w:rPr>
                    <w:rFonts w:asciiTheme="minorHAnsi" w:hAnsiTheme="minorHAnsi" w:cstheme="minorHAnsi"/>
                  </w:rPr>
                  <w:delText>prof. Ing. Ladislav Buřita, CSc.</w:delText>
                </w:r>
              </w:del>
            </w:ins>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Change w:id="2415" w:author="Trefilová Pavla" w:date="2018-09-04T08:07:00Z">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C12CAB" w:rsidRPr="00EA3338" w:rsidRDefault="00C12CAB">
            <w:pPr>
              <w:jc w:val="center"/>
              <w:rPr>
                <w:ins w:id="2416" w:author="Trefilová Pavla" w:date="2018-08-22T09:40:00Z"/>
                <w:rFonts w:asciiTheme="minorHAnsi" w:hAnsiTheme="minorHAnsi" w:cstheme="minorHAnsi"/>
              </w:rPr>
            </w:pPr>
            <w:ins w:id="2417" w:author="Michal Pilík" w:date="2018-08-23T11:07:00Z">
              <w:r w:rsidRPr="00EA3338">
                <w:rPr>
                  <w:rFonts w:asciiTheme="minorHAnsi" w:hAnsiTheme="minorHAnsi" w:cstheme="minorHAnsi"/>
                </w:rPr>
                <w:t>1945</w:t>
              </w:r>
            </w:ins>
            <w:ins w:id="2418" w:author="Trefilová Pavla" w:date="2018-08-22T09:40:00Z">
              <w:del w:id="2419" w:author="Michal Pilík" w:date="2018-08-23T11:07:00Z">
                <w:r w:rsidRPr="00EA3338" w:rsidDel="002E1BDD">
                  <w:rPr>
                    <w:rFonts w:asciiTheme="minorHAnsi" w:hAnsiTheme="minorHAnsi" w:cstheme="minorHAnsi"/>
                  </w:rPr>
                  <w:delText>1945</w:delText>
                </w:r>
              </w:del>
            </w:ins>
          </w:p>
        </w:tc>
        <w:tc>
          <w:tcPr>
            <w:tcW w:w="1214" w:type="dxa"/>
            <w:tcBorders>
              <w:top w:val="single" w:sz="12" w:space="0" w:color="auto"/>
              <w:left w:val="nil"/>
              <w:bottom w:val="single" w:sz="4" w:space="0" w:color="auto"/>
              <w:right w:val="single" w:sz="4" w:space="0" w:color="auto"/>
            </w:tcBorders>
            <w:shd w:val="clear" w:color="auto" w:fill="auto"/>
            <w:noWrap/>
            <w:vAlign w:val="center"/>
            <w:tcPrChange w:id="2420" w:author="Trefilová Pavla" w:date="2018-09-04T08:07:00Z">
              <w:tcPr>
                <w:tcW w:w="1152" w:type="dxa"/>
                <w:gridSpan w:val="4"/>
                <w:tcBorders>
                  <w:top w:val="single" w:sz="12" w:space="0" w:color="auto"/>
                  <w:left w:val="nil"/>
                  <w:bottom w:val="single" w:sz="4" w:space="0" w:color="auto"/>
                  <w:right w:val="single" w:sz="4" w:space="0" w:color="auto"/>
                </w:tcBorders>
                <w:shd w:val="clear" w:color="auto" w:fill="auto"/>
                <w:noWrap/>
                <w:vAlign w:val="bottom"/>
              </w:tcPr>
            </w:tcPrChange>
          </w:tcPr>
          <w:p w:rsidR="00C12CAB" w:rsidRDefault="00C12CAB">
            <w:pPr>
              <w:jc w:val="center"/>
              <w:rPr>
                <w:ins w:id="2421" w:author="Michal Pilík" w:date="2018-08-23T11:07:00Z"/>
                <w:rFonts w:asciiTheme="minorHAnsi" w:hAnsiTheme="minorHAnsi" w:cstheme="minorHAnsi"/>
              </w:rPr>
            </w:pPr>
            <w:ins w:id="2422" w:author="Michal Pilík" w:date="2018-08-23T11:07:00Z">
              <w:r w:rsidRPr="00EA3338">
                <w:rPr>
                  <w:rFonts w:asciiTheme="minorHAnsi" w:hAnsiTheme="minorHAnsi" w:cstheme="minorHAnsi"/>
                </w:rPr>
                <w:t>28</w:t>
              </w:r>
            </w:ins>
          </w:p>
          <w:p w:rsidR="00C12CAB" w:rsidRPr="00EA3338" w:rsidRDefault="00C12CAB">
            <w:pPr>
              <w:jc w:val="center"/>
              <w:rPr>
                <w:ins w:id="2423" w:author="Trefilová Pavla" w:date="2018-08-22T09:40:00Z"/>
                <w:rFonts w:asciiTheme="minorHAnsi" w:hAnsiTheme="minorHAnsi" w:cstheme="minorHAnsi"/>
              </w:rPr>
            </w:pPr>
            <w:ins w:id="2424" w:author="Michal Pilík" w:date="2018-08-23T11:07:00Z">
              <w:r>
                <w:rPr>
                  <w:rFonts w:asciiTheme="minorHAnsi" w:hAnsiTheme="minorHAnsi" w:cstheme="minorHAnsi"/>
                </w:rPr>
                <w:t>20 (od 1.10.2018)</w:t>
              </w:r>
            </w:ins>
            <w:ins w:id="2425" w:author="Trefilová Pavla" w:date="2018-08-22T09:40:00Z">
              <w:del w:id="2426" w:author="Michal Pilík" w:date="2018-08-23T11:07:00Z">
                <w:r w:rsidRPr="00EA3338" w:rsidDel="002E1BDD">
                  <w:rPr>
                    <w:rFonts w:asciiTheme="minorHAnsi" w:hAnsiTheme="minorHAnsi" w:cstheme="minorHAnsi"/>
                  </w:rPr>
                  <w:delText>28</w:delText>
                </w:r>
              </w:del>
            </w:ins>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Change w:id="2427" w:author="Trefilová Pavla" w:date="2018-09-04T08:07:00Z">
              <w:tcPr>
                <w:tcW w:w="1400" w:type="dxa"/>
                <w:gridSpan w:val="4"/>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C12CAB" w:rsidRPr="00EA3338" w:rsidRDefault="00C12CAB">
            <w:pPr>
              <w:jc w:val="center"/>
              <w:rPr>
                <w:ins w:id="2428" w:author="Trefilová Pavla" w:date="2018-08-22T09:40:00Z"/>
                <w:rFonts w:asciiTheme="minorHAnsi" w:hAnsiTheme="minorHAnsi" w:cstheme="minorHAnsi"/>
              </w:rPr>
            </w:pPr>
            <w:ins w:id="2429" w:author="Michal Pilík" w:date="2018-08-23T11:07:00Z">
              <w:r w:rsidRPr="00EA3338">
                <w:rPr>
                  <w:rFonts w:asciiTheme="minorHAnsi" w:hAnsiTheme="minorHAnsi" w:cstheme="minorHAnsi"/>
                </w:rPr>
                <w:t>U - 31.</w:t>
              </w:r>
              <w:r>
                <w:rPr>
                  <w:rFonts w:asciiTheme="minorHAnsi" w:hAnsiTheme="minorHAnsi" w:cstheme="minorHAnsi"/>
                </w:rPr>
                <w:t>8</w:t>
              </w:r>
              <w:r w:rsidRPr="00EA3338">
                <w:rPr>
                  <w:rFonts w:asciiTheme="minorHAnsi" w:hAnsiTheme="minorHAnsi" w:cstheme="minorHAnsi"/>
                </w:rPr>
                <w:t>.201</w:t>
              </w:r>
              <w:r>
                <w:rPr>
                  <w:rFonts w:asciiTheme="minorHAnsi" w:hAnsiTheme="minorHAnsi" w:cstheme="minorHAnsi"/>
                </w:rPr>
                <w:t>9</w:t>
              </w:r>
            </w:ins>
            <w:ins w:id="2430" w:author="Trefilová Pavla" w:date="2018-08-22T09:40:00Z">
              <w:del w:id="2431" w:author="Michal Pilík" w:date="2018-08-23T11:07:00Z">
                <w:r w:rsidRPr="00EA3338" w:rsidDel="002E1BDD">
                  <w:rPr>
                    <w:rFonts w:asciiTheme="minorHAnsi" w:hAnsiTheme="minorHAnsi" w:cstheme="minorHAnsi"/>
                  </w:rPr>
                  <w:delText>U - 31.8.2018</w:delText>
                </w:r>
              </w:del>
            </w:ins>
          </w:p>
        </w:tc>
      </w:tr>
      <w:tr w:rsidR="00330456" w:rsidRPr="00EA3338" w:rsidTr="00994418">
        <w:trPr>
          <w:trHeight w:val="315"/>
          <w:jc w:val="center"/>
          <w:ins w:id="2432" w:author="Trefilová Pavla" w:date="2018-08-22T09:40:00Z"/>
          <w:trPrChange w:id="2433" w:author="Trefilová Pavla" w:date="2018-09-04T08:07:00Z">
            <w:trPr>
              <w:gridAfter w:val="0"/>
              <w:trHeight w:val="315"/>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Change w:id="2434" w:author="Trefilová Pavla" w:date="2018-09-04T08:07:00Z">
              <w:tcPr>
                <w:tcW w:w="356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330456" w:rsidRPr="00EA3338" w:rsidRDefault="00330456">
            <w:pPr>
              <w:rPr>
                <w:ins w:id="2435" w:author="Trefilová Pavla" w:date="2018-08-22T09:40:00Z"/>
                <w:rFonts w:asciiTheme="minorHAnsi" w:hAnsiTheme="minorHAnsi" w:cstheme="minorHAnsi"/>
              </w:rPr>
            </w:pPr>
            <w:ins w:id="2436" w:author="Trefilová Pavla" w:date="2018-08-22T09:40:00Z">
              <w:r w:rsidRPr="00EA3338">
                <w:rPr>
                  <w:rFonts w:asciiTheme="minorHAnsi" w:hAnsiTheme="minorHAnsi" w:cstheme="minorHAnsi"/>
                </w:rPr>
                <w:t>prof. Ing. Felicita Chromjaková,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Change w:id="2437" w:author="Trefilová Pavla" w:date="2018-09-04T08:07:00Z">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330456" w:rsidRPr="00EA3338" w:rsidRDefault="00330456">
            <w:pPr>
              <w:jc w:val="center"/>
              <w:rPr>
                <w:ins w:id="2438" w:author="Trefilová Pavla" w:date="2018-08-22T09:40:00Z"/>
                <w:rFonts w:asciiTheme="minorHAnsi" w:hAnsiTheme="minorHAnsi" w:cstheme="minorHAnsi"/>
              </w:rPr>
            </w:pPr>
            <w:ins w:id="2439" w:author="Trefilová Pavla" w:date="2018-08-22T09:40:00Z">
              <w:r w:rsidRPr="00EA3338">
                <w:rPr>
                  <w:rFonts w:asciiTheme="minorHAnsi" w:hAnsiTheme="minorHAnsi" w:cstheme="minorHAnsi"/>
                </w:rPr>
                <w:t>1968</w:t>
              </w:r>
            </w:ins>
          </w:p>
        </w:tc>
        <w:tc>
          <w:tcPr>
            <w:tcW w:w="1214" w:type="dxa"/>
            <w:tcBorders>
              <w:top w:val="single" w:sz="4" w:space="0" w:color="auto"/>
              <w:left w:val="nil"/>
              <w:bottom w:val="single" w:sz="4" w:space="0" w:color="auto"/>
              <w:right w:val="single" w:sz="4" w:space="0" w:color="auto"/>
            </w:tcBorders>
            <w:shd w:val="clear" w:color="auto" w:fill="auto"/>
            <w:noWrap/>
            <w:vAlign w:val="center"/>
            <w:tcPrChange w:id="2440" w:author="Trefilová Pavla" w:date="2018-09-04T08:07:00Z">
              <w:tcPr>
                <w:tcW w:w="1152"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330456" w:rsidRPr="00EA3338" w:rsidRDefault="00330456">
            <w:pPr>
              <w:jc w:val="center"/>
              <w:rPr>
                <w:ins w:id="2441" w:author="Trefilová Pavla" w:date="2018-08-22T09:40:00Z"/>
                <w:rFonts w:asciiTheme="minorHAnsi" w:hAnsiTheme="minorHAnsi" w:cstheme="minorHAnsi"/>
              </w:rPr>
            </w:pPr>
            <w:ins w:id="2442" w:author="Trefilová Pavla" w:date="2018-08-22T09:40:00Z">
              <w:r w:rsidRPr="00EA3338">
                <w:rPr>
                  <w:rFonts w:asciiTheme="minorHAnsi" w:hAnsiTheme="minorHAnsi" w:cstheme="minorHAnsi"/>
                </w:rPr>
                <w:t>40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Change w:id="2443" w:author="Trefilová Pavla" w:date="2018-09-04T08:07:00Z">
              <w:tcPr>
                <w:tcW w:w="1400" w:type="dxa"/>
                <w:gridSpan w:val="4"/>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330456" w:rsidRPr="00EA3338" w:rsidRDefault="00330456">
            <w:pPr>
              <w:jc w:val="center"/>
              <w:rPr>
                <w:ins w:id="2444" w:author="Trefilová Pavla" w:date="2018-08-22T09:40:00Z"/>
                <w:rFonts w:asciiTheme="minorHAnsi" w:hAnsiTheme="minorHAnsi" w:cstheme="minorHAnsi"/>
              </w:rPr>
            </w:pPr>
            <w:ins w:id="2445" w:author="Michal Pilík" w:date="2018-08-22T13:30:00Z">
              <w:r w:rsidRPr="00CB7933">
                <w:rPr>
                  <w:rFonts w:asciiTheme="minorHAnsi" w:hAnsiTheme="minorHAnsi" w:cstheme="minorHAnsi"/>
                </w:rPr>
                <w:t>N</w:t>
              </w:r>
            </w:ins>
            <w:ins w:id="2446" w:author="Trefilová Pavla" w:date="2018-08-22T09:40:00Z">
              <w:del w:id="2447" w:author="Michal Pilík" w:date="2018-08-22T13:30:00Z">
                <w:r w:rsidRPr="00EA3338" w:rsidDel="00745848">
                  <w:rPr>
                    <w:rFonts w:asciiTheme="minorHAnsi" w:hAnsiTheme="minorHAnsi" w:cstheme="minorHAnsi"/>
                  </w:rPr>
                  <w:delText>NN</w:delText>
                </w:r>
              </w:del>
            </w:ins>
          </w:p>
        </w:tc>
      </w:tr>
      <w:tr w:rsidR="00330456" w:rsidRPr="00EA3338" w:rsidTr="00994418">
        <w:trPr>
          <w:trHeight w:val="315"/>
          <w:jc w:val="center"/>
          <w:ins w:id="2448" w:author="Trefilová Pavla" w:date="2018-08-22T09:38:00Z"/>
          <w:trPrChange w:id="2449" w:author="Trefilová Pavla" w:date="2018-09-04T08:07:00Z">
            <w:trPr>
              <w:gridAfter w:val="0"/>
              <w:trHeight w:val="315"/>
              <w:jc w:val="center"/>
            </w:trPr>
          </w:trPrChange>
        </w:trPr>
        <w:tc>
          <w:tcPr>
            <w:tcW w:w="3560" w:type="dxa"/>
            <w:tcBorders>
              <w:top w:val="single" w:sz="4" w:space="0" w:color="auto"/>
              <w:left w:val="single" w:sz="12" w:space="0" w:color="auto"/>
              <w:bottom w:val="nil"/>
              <w:right w:val="single" w:sz="4" w:space="0" w:color="auto"/>
            </w:tcBorders>
            <w:shd w:val="clear" w:color="auto" w:fill="auto"/>
            <w:noWrap/>
            <w:vAlign w:val="center"/>
            <w:tcPrChange w:id="2450" w:author="Trefilová Pavla" w:date="2018-09-04T08:07:00Z">
              <w:tcPr>
                <w:tcW w:w="3560" w:type="dxa"/>
                <w:gridSpan w:val="2"/>
                <w:tcBorders>
                  <w:top w:val="nil"/>
                  <w:left w:val="single" w:sz="12" w:space="0" w:color="auto"/>
                  <w:bottom w:val="nil"/>
                  <w:right w:val="single" w:sz="4" w:space="0" w:color="auto"/>
                </w:tcBorders>
                <w:shd w:val="clear" w:color="auto" w:fill="auto"/>
                <w:noWrap/>
                <w:vAlign w:val="bottom"/>
              </w:tcPr>
            </w:tcPrChange>
          </w:tcPr>
          <w:p w:rsidR="00330456" w:rsidRPr="00EA3338" w:rsidRDefault="00330456">
            <w:pPr>
              <w:rPr>
                <w:ins w:id="2451" w:author="Trefilová Pavla" w:date="2018-08-22T09:38:00Z"/>
                <w:rFonts w:asciiTheme="minorHAnsi" w:hAnsiTheme="minorHAnsi" w:cstheme="minorHAnsi"/>
              </w:rPr>
            </w:pPr>
            <w:ins w:id="2452" w:author="Trefilová Pavla" w:date="2018-08-22T09:40:00Z">
              <w:r w:rsidRPr="00EA3338">
                <w:rPr>
                  <w:rFonts w:asciiTheme="minorHAnsi" w:hAnsiTheme="minorHAnsi" w:cstheme="minorHAnsi"/>
                </w:rPr>
                <w:t>prof. Dr. Ing. Drahomíra Pavelková</w:t>
              </w:r>
            </w:ins>
          </w:p>
        </w:tc>
        <w:tc>
          <w:tcPr>
            <w:tcW w:w="1108" w:type="dxa"/>
            <w:tcBorders>
              <w:top w:val="single" w:sz="4" w:space="0" w:color="auto"/>
              <w:left w:val="single" w:sz="4" w:space="0" w:color="auto"/>
              <w:bottom w:val="nil"/>
              <w:right w:val="single" w:sz="4" w:space="0" w:color="auto"/>
            </w:tcBorders>
            <w:shd w:val="clear" w:color="auto" w:fill="auto"/>
            <w:noWrap/>
            <w:vAlign w:val="center"/>
            <w:tcPrChange w:id="2453" w:author="Trefilová Pavla" w:date="2018-09-04T08:07:00Z">
              <w:tcPr>
                <w:tcW w:w="1108" w:type="dxa"/>
                <w:gridSpan w:val="2"/>
                <w:tcBorders>
                  <w:top w:val="nil"/>
                  <w:left w:val="single" w:sz="4" w:space="0" w:color="auto"/>
                  <w:bottom w:val="nil"/>
                  <w:right w:val="single" w:sz="4" w:space="0" w:color="auto"/>
                </w:tcBorders>
                <w:shd w:val="clear" w:color="auto" w:fill="auto"/>
                <w:noWrap/>
                <w:vAlign w:val="bottom"/>
              </w:tcPr>
            </w:tcPrChange>
          </w:tcPr>
          <w:p w:rsidR="00330456" w:rsidRPr="00EA3338" w:rsidRDefault="00330456">
            <w:pPr>
              <w:jc w:val="center"/>
              <w:rPr>
                <w:ins w:id="2454" w:author="Trefilová Pavla" w:date="2018-08-22T09:38:00Z"/>
                <w:rFonts w:asciiTheme="minorHAnsi" w:hAnsiTheme="minorHAnsi" w:cstheme="minorHAnsi"/>
              </w:rPr>
            </w:pPr>
            <w:ins w:id="2455" w:author="Trefilová Pavla" w:date="2018-08-22T09:40:00Z">
              <w:r w:rsidRPr="00EA3338">
                <w:rPr>
                  <w:rFonts w:asciiTheme="minorHAnsi" w:hAnsiTheme="minorHAnsi" w:cstheme="minorHAnsi"/>
                </w:rPr>
                <w:t>1963</w:t>
              </w:r>
            </w:ins>
          </w:p>
        </w:tc>
        <w:tc>
          <w:tcPr>
            <w:tcW w:w="1214" w:type="dxa"/>
            <w:tcBorders>
              <w:top w:val="single" w:sz="4" w:space="0" w:color="auto"/>
              <w:left w:val="nil"/>
              <w:bottom w:val="nil"/>
              <w:right w:val="single" w:sz="4" w:space="0" w:color="auto"/>
            </w:tcBorders>
            <w:shd w:val="clear" w:color="auto" w:fill="auto"/>
            <w:noWrap/>
            <w:vAlign w:val="center"/>
            <w:tcPrChange w:id="2456" w:author="Trefilová Pavla" w:date="2018-09-04T08:07:00Z">
              <w:tcPr>
                <w:tcW w:w="1152" w:type="dxa"/>
                <w:gridSpan w:val="2"/>
                <w:tcBorders>
                  <w:top w:val="nil"/>
                  <w:left w:val="nil"/>
                  <w:bottom w:val="nil"/>
                  <w:right w:val="single" w:sz="4" w:space="0" w:color="auto"/>
                </w:tcBorders>
                <w:shd w:val="clear" w:color="auto" w:fill="auto"/>
                <w:noWrap/>
                <w:vAlign w:val="bottom"/>
              </w:tcPr>
            </w:tcPrChange>
          </w:tcPr>
          <w:p w:rsidR="00330456" w:rsidRPr="00EA3338" w:rsidRDefault="00330456">
            <w:pPr>
              <w:jc w:val="center"/>
              <w:rPr>
                <w:ins w:id="2457" w:author="Trefilová Pavla" w:date="2018-08-22T09:38:00Z"/>
                <w:rFonts w:asciiTheme="minorHAnsi" w:hAnsiTheme="minorHAnsi" w:cstheme="minorHAnsi"/>
              </w:rPr>
            </w:pPr>
            <w:ins w:id="2458" w:author="Trefilová Pavla" w:date="2018-08-22T09:40:00Z">
              <w:r w:rsidRPr="00EA3338">
                <w:rPr>
                  <w:rFonts w:asciiTheme="minorHAnsi" w:hAnsiTheme="minorHAnsi" w:cstheme="minorHAnsi"/>
                </w:rPr>
                <w:t>40</w:t>
              </w:r>
            </w:ins>
          </w:p>
        </w:tc>
        <w:tc>
          <w:tcPr>
            <w:tcW w:w="1400" w:type="dxa"/>
            <w:tcBorders>
              <w:top w:val="single" w:sz="4" w:space="0" w:color="auto"/>
              <w:left w:val="single" w:sz="4" w:space="0" w:color="auto"/>
              <w:bottom w:val="nil"/>
              <w:right w:val="single" w:sz="12" w:space="0" w:color="auto"/>
            </w:tcBorders>
            <w:shd w:val="clear" w:color="auto" w:fill="auto"/>
            <w:noWrap/>
            <w:vAlign w:val="center"/>
            <w:tcPrChange w:id="2459" w:author="Trefilová Pavla" w:date="2018-09-04T08:07:00Z">
              <w:tcPr>
                <w:tcW w:w="1400" w:type="dxa"/>
                <w:gridSpan w:val="4"/>
                <w:tcBorders>
                  <w:top w:val="nil"/>
                  <w:left w:val="single" w:sz="4" w:space="0" w:color="auto"/>
                  <w:bottom w:val="nil"/>
                  <w:right w:val="single" w:sz="12" w:space="0" w:color="auto"/>
                </w:tcBorders>
                <w:shd w:val="clear" w:color="auto" w:fill="auto"/>
                <w:noWrap/>
                <w:vAlign w:val="bottom"/>
              </w:tcPr>
            </w:tcPrChange>
          </w:tcPr>
          <w:p w:rsidR="00330456" w:rsidRPr="00EA3338" w:rsidRDefault="00330456">
            <w:pPr>
              <w:jc w:val="center"/>
              <w:rPr>
                <w:ins w:id="2460" w:author="Trefilová Pavla" w:date="2018-08-22T09:38:00Z"/>
                <w:rFonts w:asciiTheme="minorHAnsi" w:hAnsiTheme="minorHAnsi" w:cstheme="minorHAnsi"/>
              </w:rPr>
            </w:pPr>
            <w:ins w:id="2461" w:author="Michal Pilík" w:date="2018-08-22T13:30:00Z">
              <w:r w:rsidRPr="00CB7933">
                <w:rPr>
                  <w:rFonts w:asciiTheme="minorHAnsi" w:hAnsiTheme="minorHAnsi" w:cstheme="minorHAnsi"/>
                </w:rPr>
                <w:t>N</w:t>
              </w:r>
            </w:ins>
            <w:ins w:id="2462" w:author="Trefilová Pavla" w:date="2018-08-22T09:40:00Z">
              <w:del w:id="2463" w:author="Michal Pilík" w:date="2018-08-22T13:30:00Z">
                <w:r w:rsidRPr="00EA3338" w:rsidDel="00745848">
                  <w:rPr>
                    <w:rFonts w:asciiTheme="minorHAnsi" w:hAnsiTheme="minorHAnsi" w:cstheme="minorHAnsi"/>
                  </w:rPr>
                  <w:delText>NN</w:delText>
                </w:r>
              </w:del>
            </w:ins>
          </w:p>
        </w:tc>
      </w:tr>
      <w:tr w:rsidR="005D0966" w:rsidRPr="00EA3338" w:rsidTr="00994418">
        <w:trPr>
          <w:trHeight w:val="330"/>
          <w:jc w:val="center"/>
          <w:ins w:id="2464" w:author="Trefilová Pavla" w:date="2018-08-22T09:38:00Z"/>
          <w:trPrChange w:id="2465" w:author="Trefilová Pavla" w:date="2018-09-04T08:07:00Z">
            <w:trPr>
              <w:gridBefore w:val="1"/>
              <w:trHeight w:val="330"/>
              <w:jc w:val="center"/>
            </w:trPr>
          </w:trPrChange>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2466" w:author="Trefilová Pavla" w:date="2018-09-04T08:07:00Z">
              <w:tcPr>
                <w:tcW w:w="7220" w:type="dxa"/>
                <w:gridSpan w:val="12"/>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5D0966" w:rsidRPr="00EA3338" w:rsidRDefault="005D0966">
            <w:pPr>
              <w:rPr>
                <w:ins w:id="2467" w:author="Trefilová Pavla" w:date="2018-08-22T09:38:00Z"/>
                <w:rFonts w:asciiTheme="minorHAnsi" w:hAnsiTheme="minorHAnsi" w:cstheme="minorHAnsi"/>
                <w:b/>
                <w:bCs/>
              </w:rPr>
            </w:pPr>
            <w:ins w:id="2468" w:author="Trefilová Pavla" w:date="2018-08-22T09:38:00Z">
              <w:r w:rsidRPr="00EA3338">
                <w:rPr>
                  <w:rFonts w:asciiTheme="minorHAnsi" w:hAnsiTheme="minorHAnsi" w:cstheme="minorHAnsi"/>
                  <w:b/>
                  <w:bCs/>
                </w:rPr>
                <w:t>Docenti</w:t>
              </w:r>
            </w:ins>
          </w:p>
        </w:tc>
      </w:tr>
      <w:tr w:rsidR="00330456" w:rsidRPr="00EA3338" w:rsidTr="00994418">
        <w:trPr>
          <w:trHeight w:val="330"/>
          <w:jc w:val="center"/>
          <w:ins w:id="2469" w:author="Trefilová Pavla" w:date="2018-08-22T09:38:00Z"/>
          <w:trPrChange w:id="2470" w:author="Trefilová Pavla" w:date="2018-09-04T08:07:00Z">
            <w:trPr>
              <w:gridBefore w:val="1"/>
              <w:gridAfter w:val="0"/>
              <w:trHeight w:val="330"/>
              <w:jc w:val="center"/>
            </w:trPr>
          </w:trPrChange>
        </w:trPr>
        <w:tc>
          <w:tcPr>
            <w:tcW w:w="3560" w:type="dxa"/>
            <w:tcBorders>
              <w:top w:val="single" w:sz="12" w:space="0" w:color="auto"/>
              <w:left w:val="single" w:sz="12" w:space="0" w:color="auto"/>
              <w:bottom w:val="nil"/>
              <w:right w:val="single" w:sz="4" w:space="0" w:color="auto"/>
            </w:tcBorders>
            <w:shd w:val="clear" w:color="auto" w:fill="auto"/>
            <w:noWrap/>
            <w:vAlign w:val="center"/>
            <w:hideMark/>
            <w:tcPrChange w:id="2471" w:author="Trefilová Pavla" w:date="2018-09-04T08:07:00Z">
              <w:tcPr>
                <w:tcW w:w="3560" w:type="dxa"/>
                <w:gridSpan w:val="2"/>
                <w:tcBorders>
                  <w:top w:val="single" w:sz="12" w:space="0" w:color="auto"/>
                  <w:left w:val="single" w:sz="12" w:space="0" w:color="auto"/>
                  <w:bottom w:val="nil"/>
                  <w:right w:val="single" w:sz="4" w:space="0" w:color="auto"/>
                </w:tcBorders>
                <w:shd w:val="clear" w:color="auto" w:fill="auto"/>
                <w:noWrap/>
                <w:vAlign w:val="bottom"/>
                <w:hideMark/>
              </w:tcPr>
            </w:tcPrChange>
          </w:tcPr>
          <w:p w:rsidR="00330456" w:rsidRPr="00EA3338" w:rsidRDefault="00330456">
            <w:pPr>
              <w:rPr>
                <w:ins w:id="2472" w:author="Trefilová Pavla" w:date="2018-08-22T09:38:00Z"/>
                <w:rFonts w:asciiTheme="minorHAnsi" w:hAnsiTheme="minorHAnsi" w:cstheme="minorHAnsi"/>
              </w:rPr>
            </w:pPr>
            <w:ins w:id="2473" w:author="Trefilová Pavla" w:date="2018-08-22T09:38:00Z">
              <w:r w:rsidRPr="00EA3338">
                <w:rPr>
                  <w:rFonts w:asciiTheme="minorHAnsi" w:hAnsiTheme="minorHAnsi" w:cstheme="minorHAnsi"/>
                </w:rPr>
                <w:t>doc. Ing. Roman Bobák, Ph.D.</w:t>
              </w:r>
            </w:ins>
          </w:p>
        </w:tc>
        <w:tc>
          <w:tcPr>
            <w:tcW w:w="1108" w:type="dxa"/>
            <w:tcBorders>
              <w:top w:val="single" w:sz="12" w:space="0" w:color="auto"/>
              <w:left w:val="single" w:sz="4" w:space="0" w:color="auto"/>
              <w:bottom w:val="nil"/>
              <w:right w:val="single" w:sz="4" w:space="0" w:color="auto"/>
            </w:tcBorders>
            <w:shd w:val="clear" w:color="auto" w:fill="auto"/>
            <w:noWrap/>
            <w:vAlign w:val="center"/>
            <w:hideMark/>
            <w:tcPrChange w:id="2474" w:author="Trefilová Pavla" w:date="2018-09-04T08:07:00Z">
              <w:tcPr>
                <w:tcW w:w="1108" w:type="dxa"/>
                <w:gridSpan w:val="2"/>
                <w:tcBorders>
                  <w:top w:val="single" w:sz="12" w:space="0" w:color="auto"/>
                  <w:left w:val="single" w:sz="4" w:space="0" w:color="auto"/>
                  <w:bottom w:val="nil"/>
                  <w:right w:val="single" w:sz="4" w:space="0" w:color="auto"/>
                </w:tcBorders>
                <w:shd w:val="clear" w:color="auto" w:fill="auto"/>
                <w:noWrap/>
                <w:vAlign w:val="bottom"/>
                <w:hideMark/>
              </w:tcPr>
            </w:tcPrChange>
          </w:tcPr>
          <w:p w:rsidR="00330456" w:rsidRPr="00EA3338" w:rsidRDefault="00330456">
            <w:pPr>
              <w:jc w:val="center"/>
              <w:rPr>
                <w:ins w:id="2475" w:author="Trefilová Pavla" w:date="2018-08-22T09:38:00Z"/>
                <w:rFonts w:asciiTheme="minorHAnsi" w:hAnsiTheme="minorHAnsi" w:cstheme="minorHAnsi"/>
              </w:rPr>
            </w:pPr>
            <w:ins w:id="2476" w:author="Trefilová Pavla" w:date="2018-08-22T09:38:00Z">
              <w:r w:rsidRPr="00EA3338">
                <w:rPr>
                  <w:rFonts w:asciiTheme="minorHAnsi" w:hAnsiTheme="minorHAnsi" w:cstheme="minorHAnsi"/>
                </w:rPr>
                <w:t>1947</w:t>
              </w:r>
            </w:ins>
          </w:p>
        </w:tc>
        <w:tc>
          <w:tcPr>
            <w:tcW w:w="1214" w:type="dxa"/>
            <w:tcBorders>
              <w:top w:val="single" w:sz="12" w:space="0" w:color="auto"/>
              <w:left w:val="nil"/>
              <w:bottom w:val="nil"/>
              <w:right w:val="single" w:sz="4" w:space="0" w:color="auto"/>
            </w:tcBorders>
            <w:shd w:val="clear" w:color="auto" w:fill="auto"/>
            <w:noWrap/>
            <w:vAlign w:val="center"/>
            <w:hideMark/>
            <w:tcPrChange w:id="2477" w:author="Trefilová Pavla" w:date="2018-09-04T08:07:00Z">
              <w:tcPr>
                <w:tcW w:w="1152" w:type="dxa"/>
                <w:gridSpan w:val="2"/>
                <w:tcBorders>
                  <w:top w:val="single" w:sz="12" w:space="0" w:color="auto"/>
                  <w:left w:val="nil"/>
                  <w:bottom w:val="nil"/>
                  <w:right w:val="single" w:sz="4" w:space="0" w:color="auto"/>
                </w:tcBorders>
                <w:shd w:val="clear" w:color="auto" w:fill="auto"/>
                <w:noWrap/>
                <w:vAlign w:val="bottom"/>
                <w:hideMark/>
              </w:tcPr>
            </w:tcPrChange>
          </w:tcPr>
          <w:p w:rsidR="00330456" w:rsidRPr="00EA3338" w:rsidRDefault="00330456">
            <w:pPr>
              <w:jc w:val="center"/>
              <w:rPr>
                <w:ins w:id="2478" w:author="Trefilová Pavla" w:date="2018-08-22T09:38:00Z"/>
                <w:rFonts w:asciiTheme="minorHAnsi" w:hAnsiTheme="minorHAnsi" w:cstheme="minorHAnsi"/>
              </w:rPr>
            </w:pPr>
            <w:ins w:id="2479" w:author="Trefilová Pavla" w:date="2018-08-22T09:38:00Z">
              <w:r w:rsidRPr="00EA3338">
                <w:rPr>
                  <w:rFonts w:asciiTheme="minorHAnsi" w:hAnsiTheme="minorHAnsi" w:cstheme="minorHAnsi"/>
                </w:rPr>
                <w:t>40</w:t>
              </w:r>
            </w:ins>
          </w:p>
        </w:tc>
        <w:tc>
          <w:tcPr>
            <w:tcW w:w="1400" w:type="dxa"/>
            <w:tcBorders>
              <w:top w:val="single" w:sz="12" w:space="0" w:color="auto"/>
              <w:left w:val="single" w:sz="4" w:space="0" w:color="auto"/>
              <w:bottom w:val="nil"/>
              <w:right w:val="single" w:sz="12" w:space="0" w:color="auto"/>
            </w:tcBorders>
            <w:shd w:val="clear" w:color="auto" w:fill="auto"/>
            <w:noWrap/>
            <w:vAlign w:val="center"/>
            <w:hideMark/>
            <w:tcPrChange w:id="2480" w:author="Trefilová Pavla" w:date="2018-09-04T08:07:00Z">
              <w:tcPr>
                <w:tcW w:w="1400" w:type="dxa"/>
                <w:gridSpan w:val="4"/>
                <w:tcBorders>
                  <w:top w:val="single" w:sz="12" w:space="0" w:color="auto"/>
                  <w:left w:val="single" w:sz="4" w:space="0" w:color="auto"/>
                  <w:bottom w:val="nil"/>
                  <w:right w:val="single" w:sz="12" w:space="0" w:color="auto"/>
                </w:tcBorders>
                <w:shd w:val="clear" w:color="auto" w:fill="auto"/>
                <w:noWrap/>
                <w:vAlign w:val="bottom"/>
                <w:hideMark/>
              </w:tcPr>
            </w:tcPrChange>
          </w:tcPr>
          <w:p w:rsidR="00330456" w:rsidRPr="00EA3338" w:rsidRDefault="00330456">
            <w:pPr>
              <w:jc w:val="center"/>
              <w:rPr>
                <w:ins w:id="2481" w:author="Trefilová Pavla" w:date="2018-08-22T09:38:00Z"/>
                <w:rFonts w:asciiTheme="minorHAnsi" w:hAnsiTheme="minorHAnsi" w:cstheme="minorHAnsi"/>
              </w:rPr>
            </w:pPr>
            <w:ins w:id="2482" w:author="Michal Pilík" w:date="2018-08-22T13:30:00Z">
              <w:r w:rsidRPr="00057046">
                <w:rPr>
                  <w:rFonts w:asciiTheme="minorHAnsi" w:hAnsiTheme="minorHAnsi" w:cstheme="minorHAnsi"/>
                </w:rPr>
                <w:t>N</w:t>
              </w:r>
            </w:ins>
            <w:ins w:id="2483" w:author="Trefilová Pavla" w:date="2018-08-22T09:38:00Z">
              <w:del w:id="2484" w:author="Michal Pilík" w:date="2018-08-22T13:30:00Z">
                <w:r w:rsidRPr="00EA3338" w:rsidDel="00F252E2">
                  <w:rPr>
                    <w:rFonts w:asciiTheme="minorHAnsi" w:hAnsiTheme="minorHAnsi" w:cstheme="minorHAnsi"/>
                  </w:rPr>
                  <w:delText>NN</w:delText>
                </w:r>
              </w:del>
            </w:ins>
          </w:p>
        </w:tc>
      </w:tr>
      <w:tr w:rsidR="00330456" w:rsidRPr="00EA3338" w:rsidTr="00994418">
        <w:trPr>
          <w:trHeight w:val="330"/>
          <w:jc w:val="center"/>
          <w:ins w:id="2485" w:author="Trefilová Pavla" w:date="2018-08-22T09:38:00Z"/>
          <w:trPrChange w:id="2486" w:author="Trefilová Pavla" w:date="2018-09-04T08:07:00Z">
            <w:trPr>
              <w:gridBefore w:val="1"/>
              <w:gridAfter w:val="0"/>
              <w:trHeight w:val="330"/>
              <w:jc w:val="center"/>
            </w:trPr>
          </w:trPrChange>
        </w:trPr>
        <w:tc>
          <w:tcPr>
            <w:tcW w:w="3560" w:type="dxa"/>
            <w:tcBorders>
              <w:top w:val="single" w:sz="4" w:space="0" w:color="auto"/>
              <w:left w:val="single" w:sz="12" w:space="0" w:color="auto"/>
              <w:bottom w:val="nil"/>
              <w:right w:val="single" w:sz="4" w:space="0" w:color="auto"/>
            </w:tcBorders>
            <w:shd w:val="clear" w:color="auto" w:fill="auto"/>
            <w:noWrap/>
            <w:vAlign w:val="center"/>
            <w:hideMark/>
            <w:tcPrChange w:id="2487" w:author="Trefilová Pavla" w:date="2018-09-04T08:07:00Z">
              <w:tcPr>
                <w:tcW w:w="3560" w:type="dxa"/>
                <w:gridSpan w:val="2"/>
                <w:tcBorders>
                  <w:top w:val="single" w:sz="4" w:space="0" w:color="auto"/>
                  <w:left w:val="single" w:sz="12" w:space="0" w:color="auto"/>
                  <w:bottom w:val="nil"/>
                  <w:right w:val="single" w:sz="4" w:space="0" w:color="auto"/>
                </w:tcBorders>
                <w:shd w:val="clear" w:color="auto" w:fill="auto"/>
                <w:noWrap/>
                <w:vAlign w:val="bottom"/>
                <w:hideMark/>
              </w:tcPr>
            </w:tcPrChange>
          </w:tcPr>
          <w:p w:rsidR="00330456" w:rsidRPr="00EA3338" w:rsidRDefault="00330456">
            <w:pPr>
              <w:rPr>
                <w:ins w:id="2488" w:author="Trefilová Pavla" w:date="2018-08-22T09:38:00Z"/>
                <w:rFonts w:asciiTheme="minorHAnsi" w:hAnsiTheme="minorHAnsi" w:cstheme="minorHAnsi"/>
              </w:rPr>
            </w:pPr>
            <w:ins w:id="2489" w:author="Trefilová Pavla" w:date="2018-08-22T09:38:00Z">
              <w:r w:rsidRPr="00EA3338">
                <w:rPr>
                  <w:rFonts w:asciiTheme="minorHAnsi" w:hAnsiTheme="minorHAnsi" w:cstheme="minorHAnsi"/>
                </w:rPr>
                <w:t>doc. Ing. Petr Briš, CSc.</w:t>
              </w:r>
            </w:ins>
          </w:p>
        </w:tc>
        <w:tc>
          <w:tcPr>
            <w:tcW w:w="1108" w:type="dxa"/>
            <w:tcBorders>
              <w:top w:val="single" w:sz="4" w:space="0" w:color="auto"/>
              <w:left w:val="single" w:sz="4" w:space="0" w:color="auto"/>
              <w:bottom w:val="nil"/>
              <w:right w:val="single" w:sz="4" w:space="0" w:color="auto"/>
            </w:tcBorders>
            <w:shd w:val="clear" w:color="auto" w:fill="auto"/>
            <w:noWrap/>
            <w:vAlign w:val="center"/>
            <w:hideMark/>
            <w:tcPrChange w:id="2490" w:author="Trefilová Pavla" w:date="2018-09-04T08:07:00Z">
              <w:tcPr>
                <w:tcW w:w="1108" w:type="dxa"/>
                <w:gridSpan w:val="2"/>
                <w:tcBorders>
                  <w:top w:val="single" w:sz="4" w:space="0" w:color="auto"/>
                  <w:left w:val="single" w:sz="4" w:space="0" w:color="auto"/>
                  <w:bottom w:val="nil"/>
                  <w:right w:val="single" w:sz="4" w:space="0" w:color="auto"/>
                </w:tcBorders>
                <w:shd w:val="clear" w:color="auto" w:fill="auto"/>
                <w:noWrap/>
                <w:vAlign w:val="bottom"/>
                <w:hideMark/>
              </w:tcPr>
            </w:tcPrChange>
          </w:tcPr>
          <w:p w:rsidR="00330456" w:rsidRPr="00EA3338" w:rsidRDefault="00330456">
            <w:pPr>
              <w:jc w:val="center"/>
              <w:rPr>
                <w:ins w:id="2491" w:author="Trefilová Pavla" w:date="2018-08-22T09:38:00Z"/>
                <w:rFonts w:asciiTheme="minorHAnsi" w:hAnsiTheme="minorHAnsi" w:cstheme="minorHAnsi"/>
              </w:rPr>
            </w:pPr>
            <w:ins w:id="2492" w:author="Trefilová Pavla" w:date="2018-08-22T09:38:00Z">
              <w:r w:rsidRPr="00EA3338">
                <w:rPr>
                  <w:rFonts w:asciiTheme="minorHAnsi" w:hAnsiTheme="minorHAnsi" w:cstheme="minorHAnsi"/>
                </w:rPr>
                <w:t>1955</w:t>
              </w:r>
            </w:ins>
          </w:p>
        </w:tc>
        <w:tc>
          <w:tcPr>
            <w:tcW w:w="1214" w:type="dxa"/>
            <w:tcBorders>
              <w:top w:val="single" w:sz="4" w:space="0" w:color="auto"/>
              <w:left w:val="nil"/>
              <w:bottom w:val="nil"/>
              <w:right w:val="single" w:sz="4" w:space="0" w:color="auto"/>
            </w:tcBorders>
            <w:shd w:val="clear" w:color="auto" w:fill="auto"/>
            <w:noWrap/>
            <w:vAlign w:val="center"/>
            <w:hideMark/>
            <w:tcPrChange w:id="2493" w:author="Trefilová Pavla" w:date="2018-09-04T08:07:00Z">
              <w:tcPr>
                <w:tcW w:w="1152" w:type="dxa"/>
                <w:gridSpan w:val="2"/>
                <w:tcBorders>
                  <w:top w:val="single" w:sz="4" w:space="0" w:color="auto"/>
                  <w:left w:val="nil"/>
                  <w:bottom w:val="nil"/>
                  <w:right w:val="single" w:sz="4" w:space="0" w:color="auto"/>
                </w:tcBorders>
                <w:shd w:val="clear" w:color="auto" w:fill="auto"/>
                <w:noWrap/>
                <w:vAlign w:val="bottom"/>
                <w:hideMark/>
              </w:tcPr>
            </w:tcPrChange>
          </w:tcPr>
          <w:p w:rsidR="00330456" w:rsidRPr="00EA3338" w:rsidRDefault="00330456">
            <w:pPr>
              <w:jc w:val="center"/>
              <w:rPr>
                <w:ins w:id="2494" w:author="Trefilová Pavla" w:date="2018-08-22T09:38:00Z"/>
                <w:rFonts w:asciiTheme="minorHAnsi" w:hAnsiTheme="minorHAnsi" w:cstheme="minorHAnsi"/>
              </w:rPr>
            </w:pPr>
            <w:ins w:id="2495" w:author="Trefilová Pavla" w:date="2018-08-22T09:38:00Z">
              <w:r w:rsidRPr="00EA3338">
                <w:rPr>
                  <w:rFonts w:asciiTheme="minorHAnsi" w:hAnsiTheme="minorHAnsi" w:cstheme="minorHAnsi"/>
                </w:rPr>
                <w:t>40</w:t>
              </w:r>
            </w:ins>
          </w:p>
        </w:tc>
        <w:tc>
          <w:tcPr>
            <w:tcW w:w="1400" w:type="dxa"/>
            <w:tcBorders>
              <w:top w:val="single" w:sz="4" w:space="0" w:color="auto"/>
              <w:left w:val="single" w:sz="4" w:space="0" w:color="auto"/>
              <w:bottom w:val="nil"/>
              <w:right w:val="single" w:sz="12" w:space="0" w:color="auto"/>
            </w:tcBorders>
            <w:shd w:val="clear" w:color="auto" w:fill="auto"/>
            <w:noWrap/>
            <w:vAlign w:val="center"/>
            <w:hideMark/>
            <w:tcPrChange w:id="2496" w:author="Trefilová Pavla" w:date="2018-09-04T08:07:00Z">
              <w:tcPr>
                <w:tcW w:w="1400" w:type="dxa"/>
                <w:gridSpan w:val="4"/>
                <w:tcBorders>
                  <w:top w:val="single" w:sz="4" w:space="0" w:color="auto"/>
                  <w:left w:val="single" w:sz="4" w:space="0" w:color="auto"/>
                  <w:bottom w:val="nil"/>
                  <w:right w:val="single" w:sz="12" w:space="0" w:color="auto"/>
                </w:tcBorders>
                <w:shd w:val="clear" w:color="auto" w:fill="auto"/>
                <w:noWrap/>
                <w:vAlign w:val="bottom"/>
                <w:hideMark/>
              </w:tcPr>
            </w:tcPrChange>
          </w:tcPr>
          <w:p w:rsidR="00330456" w:rsidRPr="00EA3338" w:rsidRDefault="00330456">
            <w:pPr>
              <w:jc w:val="center"/>
              <w:rPr>
                <w:ins w:id="2497" w:author="Trefilová Pavla" w:date="2018-08-22T09:38:00Z"/>
                <w:rFonts w:asciiTheme="minorHAnsi" w:hAnsiTheme="minorHAnsi" w:cstheme="minorHAnsi"/>
              </w:rPr>
            </w:pPr>
            <w:ins w:id="2498" w:author="Michal Pilík" w:date="2018-08-22T13:30:00Z">
              <w:r w:rsidRPr="00057046">
                <w:rPr>
                  <w:rFonts w:asciiTheme="minorHAnsi" w:hAnsiTheme="minorHAnsi" w:cstheme="minorHAnsi"/>
                </w:rPr>
                <w:t>N</w:t>
              </w:r>
            </w:ins>
            <w:ins w:id="2499" w:author="Trefilová Pavla" w:date="2018-08-22T09:38:00Z">
              <w:del w:id="2500" w:author="Michal Pilík" w:date="2018-08-22T13:30:00Z">
                <w:r w:rsidRPr="00EA3338" w:rsidDel="00F252E2">
                  <w:rPr>
                    <w:rFonts w:asciiTheme="minorHAnsi" w:hAnsiTheme="minorHAnsi" w:cstheme="minorHAnsi"/>
                  </w:rPr>
                  <w:delText>NN</w:delText>
                </w:r>
              </w:del>
            </w:ins>
          </w:p>
        </w:tc>
      </w:tr>
      <w:tr w:rsidR="00330456" w:rsidRPr="00EA3338" w:rsidTr="00994418">
        <w:trPr>
          <w:trHeight w:val="330"/>
          <w:jc w:val="center"/>
          <w:ins w:id="2501" w:author="Trefilová Pavla" w:date="2018-08-22T09:41:00Z"/>
          <w:trPrChange w:id="2502" w:author="Trefilová Pavla" w:date="2018-09-04T08:07:00Z">
            <w:trPr>
              <w:gridBefore w:val="1"/>
              <w:gridAfter w:val="0"/>
              <w:trHeight w:val="330"/>
              <w:jc w:val="center"/>
            </w:trPr>
          </w:trPrChange>
        </w:trPr>
        <w:tc>
          <w:tcPr>
            <w:tcW w:w="3560" w:type="dxa"/>
            <w:tcBorders>
              <w:top w:val="single" w:sz="4" w:space="0" w:color="auto"/>
              <w:left w:val="single" w:sz="12" w:space="0" w:color="auto"/>
              <w:bottom w:val="nil"/>
              <w:right w:val="single" w:sz="4" w:space="0" w:color="auto"/>
            </w:tcBorders>
            <w:shd w:val="clear" w:color="auto" w:fill="auto"/>
            <w:noWrap/>
            <w:vAlign w:val="center"/>
            <w:tcPrChange w:id="2503" w:author="Trefilová Pavla" w:date="2018-09-04T08:07:00Z">
              <w:tcPr>
                <w:tcW w:w="3560" w:type="dxa"/>
                <w:gridSpan w:val="2"/>
                <w:tcBorders>
                  <w:top w:val="single" w:sz="4" w:space="0" w:color="auto"/>
                  <w:left w:val="single" w:sz="12" w:space="0" w:color="auto"/>
                  <w:bottom w:val="nil"/>
                  <w:right w:val="single" w:sz="4" w:space="0" w:color="auto"/>
                </w:tcBorders>
                <w:shd w:val="clear" w:color="auto" w:fill="auto"/>
                <w:noWrap/>
                <w:vAlign w:val="bottom"/>
              </w:tcPr>
            </w:tcPrChange>
          </w:tcPr>
          <w:p w:rsidR="00330456" w:rsidRPr="00EA3338" w:rsidRDefault="00330456">
            <w:pPr>
              <w:rPr>
                <w:ins w:id="2504" w:author="Trefilová Pavla" w:date="2018-08-22T09:41:00Z"/>
                <w:rFonts w:asciiTheme="minorHAnsi" w:hAnsiTheme="minorHAnsi" w:cstheme="minorHAnsi"/>
              </w:rPr>
            </w:pPr>
            <w:ins w:id="2505" w:author="Trefilová Pavla" w:date="2018-08-22T09:41:00Z">
              <w:r w:rsidRPr="00EA3338">
                <w:rPr>
                  <w:rFonts w:asciiTheme="minorHAnsi" w:hAnsiTheme="minorHAnsi" w:cstheme="minorHAnsi"/>
                </w:rPr>
                <w:t>doc. Ing. Zuzana Dohnalová, Ph.D.</w:t>
              </w:r>
            </w:ins>
          </w:p>
        </w:tc>
        <w:tc>
          <w:tcPr>
            <w:tcW w:w="1108" w:type="dxa"/>
            <w:tcBorders>
              <w:top w:val="single" w:sz="4" w:space="0" w:color="auto"/>
              <w:left w:val="single" w:sz="4" w:space="0" w:color="auto"/>
              <w:bottom w:val="nil"/>
              <w:right w:val="single" w:sz="4" w:space="0" w:color="auto"/>
            </w:tcBorders>
            <w:shd w:val="clear" w:color="auto" w:fill="auto"/>
            <w:noWrap/>
            <w:vAlign w:val="center"/>
            <w:tcPrChange w:id="2506" w:author="Trefilová Pavla" w:date="2018-09-04T08:07:00Z">
              <w:tcPr>
                <w:tcW w:w="1108" w:type="dxa"/>
                <w:gridSpan w:val="2"/>
                <w:tcBorders>
                  <w:top w:val="single" w:sz="4" w:space="0" w:color="auto"/>
                  <w:left w:val="single" w:sz="4" w:space="0" w:color="auto"/>
                  <w:bottom w:val="nil"/>
                  <w:right w:val="single" w:sz="4" w:space="0" w:color="auto"/>
                </w:tcBorders>
                <w:shd w:val="clear" w:color="auto" w:fill="auto"/>
                <w:noWrap/>
                <w:vAlign w:val="bottom"/>
              </w:tcPr>
            </w:tcPrChange>
          </w:tcPr>
          <w:p w:rsidR="00330456" w:rsidRPr="00EA3338" w:rsidRDefault="00330456">
            <w:pPr>
              <w:jc w:val="center"/>
              <w:rPr>
                <w:ins w:id="2507" w:author="Trefilová Pavla" w:date="2018-08-22T09:41:00Z"/>
                <w:rFonts w:asciiTheme="minorHAnsi" w:hAnsiTheme="minorHAnsi" w:cstheme="minorHAnsi"/>
              </w:rPr>
            </w:pPr>
            <w:ins w:id="2508" w:author="Trefilová Pavla" w:date="2018-08-22T09:41:00Z">
              <w:r w:rsidRPr="00EA3338">
                <w:rPr>
                  <w:rFonts w:asciiTheme="minorHAnsi" w:hAnsiTheme="minorHAnsi" w:cstheme="minorHAnsi"/>
                </w:rPr>
                <w:t>1966</w:t>
              </w:r>
            </w:ins>
          </w:p>
        </w:tc>
        <w:tc>
          <w:tcPr>
            <w:tcW w:w="1214" w:type="dxa"/>
            <w:tcBorders>
              <w:top w:val="single" w:sz="4" w:space="0" w:color="auto"/>
              <w:left w:val="nil"/>
              <w:bottom w:val="nil"/>
              <w:right w:val="single" w:sz="4" w:space="0" w:color="auto"/>
            </w:tcBorders>
            <w:shd w:val="clear" w:color="auto" w:fill="auto"/>
            <w:noWrap/>
            <w:vAlign w:val="center"/>
            <w:tcPrChange w:id="2509" w:author="Trefilová Pavla" w:date="2018-09-04T08:07:00Z">
              <w:tcPr>
                <w:tcW w:w="1152" w:type="dxa"/>
                <w:gridSpan w:val="2"/>
                <w:tcBorders>
                  <w:top w:val="single" w:sz="4" w:space="0" w:color="auto"/>
                  <w:left w:val="nil"/>
                  <w:bottom w:val="nil"/>
                  <w:right w:val="single" w:sz="4" w:space="0" w:color="auto"/>
                </w:tcBorders>
                <w:shd w:val="clear" w:color="auto" w:fill="auto"/>
                <w:noWrap/>
                <w:vAlign w:val="bottom"/>
              </w:tcPr>
            </w:tcPrChange>
          </w:tcPr>
          <w:p w:rsidR="00330456" w:rsidRPr="00EA3338" w:rsidRDefault="00330456">
            <w:pPr>
              <w:jc w:val="center"/>
              <w:rPr>
                <w:ins w:id="2510" w:author="Trefilová Pavla" w:date="2018-08-22T09:41:00Z"/>
                <w:rFonts w:asciiTheme="minorHAnsi" w:hAnsiTheme="minorHAnsi" w:cstheme="minorHAnsi"/>
              </w:rPr>
            </w:pPr>
            <w:ins w:id="2511" w:author="Trefilová Pavla" w:date="2018-08-22T09:41:00Z">
              <w:r w:rsidRPr="00EA3338">
                <w:rPr>
                  <w:rFonts w:asciiTheme="minorHAnsi" w:hAnsiTheme="minorHAnsi" w:cstheme="minorHAnsi"/>
                </w:rPr>
                <w:t>40</w:t>
              </w:r>
            </w:ins>
          </w:p>
        </w:tc>
        <w:tc>
          <w:tcPr>
            <w:tcW w:w="1400" w:type="dxa"/>
            <w:tcBorders>
              <w:top w:val="single" w:sz="4" w:space="0" w:color="auto"/>
              <w:left w:val="single" w:sz="4" w:space="0" w:color="auto"/>
              <w:bottom w:val="nil"/>
              <w:right w:val="single" w:sz="12" w:space="0" w:color="auto"/>
            </w:tcBorders>
            <w:shd w:val="clear" w:color="auto" w:fill="auto"/>
            <w:noWrap/>
            <w:vAlign w:val="center"/>
            <w:tcPrChange w:id="2512" w:author="Trefilová Pavla" w:date="2018-09-04T08:07:00Z">
              <w:tcPr>
                <w:tcW w:w="1400" w:type="dxa"/>
                <w:gridSpan w:val="4"/>
                <w:tcBorders>
                  <w:top w:val="single" w:sz="4" w:space="0" w:color="auto"/>
                  <w:left w:val="single" w:sz="4" w:space="0" w:color="auto"/>
                  <w:bottom w:val="nil"/>
                  <w:right w:val="single" w:sz="12" w:space="0" w:color="auto"/>
                </w:tcBorders>
                <w:shd w:val="clear" w:color="auto" w:fill="auto"/>
                <w:noWrap/>
                <w:vAlign w:val="bottom"/>
              </w:tcPr>
            </w:tcPrChange>
          </w:tcPr>
          <w:p w:rsidR="00330456" w:rsidRPr="00EA3338" w:rsidRDefault="00330456">
            <w:pPr>
              <w:jc w:val="center"/>
              <w:rPr>
                <w:ins w:id="2513" w:author="Trefilová Pavla" w:date="2018-08-22T09:41:00Z"/>
                <w:rFonts w:asciiTheme="minorHAnsi" w:hAnsiTheme="minorHAnsi" w:cstheme="minorHAnsi"/>
              </w:rPr>
            </w:pPr>
            <w:ins w:id="2514" w:author="Michal Pilík" w:date="2018-08-22T13:30:00Z">
              <w:r w:rsidRPr="00057046">
                <w:rPr>
                  <w:rFonts w:asciiTheme="minorHAnsi" w:hAnsiTheme="minorHAnsi" w:cstheme="minorHAnsi"/>
                </w:rPr>
                <w:t>N</w:t>
              </w:r>
            </w:ins>
            <w:ins w:id="2515" w:author="Trefilová Pavla" w:date="2018-08-22T09:41:00Z">
              <w:del w:id="2516" w:author="Michal Pilík" w:date="2018-08-22T13:30:00Z">
                <w:r w:rsidRPr="00EA3338" w:rsidDel="00F252E2">
                  <w:rPr>
                    <w:rFonts w:asciiTheme="minorHAnsi" w:hAnsiTheme="minorHAnsi" w:cstheme="minorHAnsi"/>
                  </w:rPr>
                  <w:delText>NN</w:delText>
                </w:r>
              </w:del>
            </w:ins>
          </w:p>
        </w:tc>
      </w:tr>
      <w:tr w:rsidR="00330456" w:rsidRPr="00EA3338" w:rsidTr="00994418">
        <w:trPr>
          <w:trHeight w:val="330"/>
          <w:jc w:val="center"/>
          <w:ins w:id="2517" w:author="Trefilová Pavla" w:date="2018-08-22T09:38:00Z"/>
          <w:trPrChange w:id="2518" w:author="Trefilová Pavla" w:date="2018-09-04T08:07:00Z">
            <w:trPr>
              <w:gridBefore w:val="1"/>
              <w:gridAfter w:val="0"/>
              <w:trHeight w:val="33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Change w:id="2519" w:author="Trefilová Pavla" w:date="2018-09-04T08:07: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330456" w:rsidRPr="00EA3338" w:rsidRDefault="00330456">
            <w:pPr>
              <w:rPr>
                <w:ins w:id="2520" w:author="Trefilová Pavla" w:date="2018-08-22T09:38:00Z"/>
                <w:rFonts w:asciiTheme="minorHAnsi" w:hAnsiTheme="minorHAnsi" w:cstheme="minorHAnsi"/>
              </w:rPr>
            </w:pPr>
            <w:ins w:id="2521" w:author="Trefilová Pavla" w:date="2018-08-22T09:38:00Z">
              <w:r w:rsidRPr="00EA3338">
                <w:rPr>
                  <w:rFonts w:asciiTheme="minorHAnsi" w:hAnsiTheme="minorHAnsi" w:cstheme="minorHAnsi"/>
                </w:rPr>
                <w:t>doc. Ing. Josef Sedlák, Ph.D.</w:t>
              </w:r>
            </w:ins>
            <w:ins w:id="2522" w:author="Michal Pilík" w:date="2018-08-31T09:26:00Z">
              <w:r w:rsidR="00C466F0" w:rsidRPr="00C466F0">
                <w:rPr>
                  <w:rFonts w:asciiTheme="minorHAnsi" w:hAnsiTheme="minorHAnsi" w:cstheme="minorHAnsi"/>
                  <w:vertAlign w:val="superscript"/>
                  <w:rPrChange w:id="2523" w:author="Michal Pilík" w:date="2018-08-31T09:26:00Z">
                    <w:rPr>
                      <w:rFonts w:asciiTheme="minorHAnsi" w:hAnsiTheme="minorHAnsi" w:cstheme="minorHAnsi"/>
                    </w:rPr>
                  </w:rPrChange>
                </w:rPr>
                <w:t>1</w:t>
              </w:r>
            </w:ins>
            <w:ins w:id="2524" w:author="Trefilová Pavla" w:date="2018-08-22T09:38:00Z">
              <w:del w:id="2525" w:author="Michal Pilík" w:date="2018-08-31T09:26:00Z">
                <w:r w:rsidRPr="00EA3338" w:rsidDel="00C466F0">
                  <w:rPr>
                    <w:rFonts w:asciiTheme="minorHAnsi" w:hAnsiTheme="minorHAnsi" w:cstheme="minorHAnsi"/>
                  </w:rPr>
                  <w:delText>*</w:delText>
                </w:r>
              </w:del>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Change w:id="2526" w:author="Trefilová Pavla" w:date="2018-09-04T08:07:00Z">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330456" w:rsidRPr="00EA3338" w:rsidRDefault="00330456">
            <w:pPr>
              <w:jc w:val="center"/>
              <w:rPr>
                <w:ins w:id="2527" w:author="Trefilová Pavla" w:date="2018-08-22T09:38:00Z"/>
                <w:rFonts w:asciiTheme="minorHAnsi" w:hAnsiTheme="minorHAnsi" w:cstheme="minorHAnsi"/>
              </w:rPr>
            </w:pPr>
            <w:ins w:id="2528" w:author="Trefilová Pavla" w:date="2018-08-22T09:38:00Z">
              <w:r w:rsidRPr="00EA3338">
                <w:rPr>
                  <w:rFonts w:asciiTheme="minorHAnsi" w:hAnsiTheme="minorHAnsi" w:cstheme="minorHAnsi"/>
                </w:rPr>
                <w:t>1981</w:t>
              </w:r>
            </w:ins>
          </w:p>
        </w:tc>
        <w:tc>
          <w:tcPr>
            <w:tcW w:w="1214" w:type="dxa"/>
            <w:tcBorders>
              <w:top w:val="single" w:sz="4" w:space="0" w:color="auto"/>
              <w:left w:val="nil"/>
              <w:bottom w:val="single" w:sz="4" w:space="0" w:color="auto"/>
              <w:right w:val="single" w:sz="4" w:space="0" w:color="auto"/>
            </w:tcBorders>
            <w:shd w:val="clear" w:color="auto" w:fill="auto"/>
            <w:noWrap/>
            <w:vAlign w:val="center"/>
            <w:tcPrChange w:id="2529" w:author="Trefilová Pavla" w:date="2018-09-04T08:07:00Z">
              <w:tcPr>
                <w:tcW w:w="1152"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330456" w:rsidRPr="00EA3338" w:rsidRDefault="00330456">
            <w:pPr>
              <w:jc w:val="center"/>
              <w:rPr>
                <w:ins w:id="2530" w:author="Trefilová Pavla" w:date="2018-08-22T09:38:00Z"/>
                <w:rFonts w:asciiTheme="minorHAnsi" w:hAnsiTheme="minorHAnsi" w:cstheme="minorHAnsi"/>
              </w:rPr>
            </w:pPr>
            <w:ins w:id="2531" w:author="Trefilová Pavla" w:date="2018-08-22T09:38:00Z">
              <w:r w:rsidRPr="00EA3338">
                <w:rPr>
                  <w:rFonts w:asciiTheme="minorHAnsi" w:hAnsiTheme="minorHAnsi" w:cstheme="minorHAnsi"/>
                </w:rPr>
                <w:t>20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Change w:id="2532" w:author="Trefilová Pavla" w:date="2018-09-04T08:07:00Z">
              <w:tcPr>
                <w:tcW w:w="1400" w:type="dxa"/>
                <w:gridSpan w:val="4"/>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330456" w:rsidRPr="00EA3338" w:rsidRDefault="00330456">
            <w:pPr>
              <w:jc w:val="center"/>
              <w:rPr>
                <w:ins w:id="2533" w:author="Trefilová Pavla" w:date="2018-08-22T09:38:00Z"/>
                <w:rFonts w:asciiTheme="minorHAnsi" w:hAnsiTheme="minorHAnsi" w:cstheme="minorHAnsi"/>
              </w:rPr>
            </w:pPr>
            <w:ins w:id="2534" w:author="Michal Pilík" w:date="2018-08-22T13:30:00Z">
              <w:r w:rsidRPr="00057046">
                <w:rPr>
                  <w:rFonts w:asciiTheme="minorHAnsi" w:hAnsiTheme="minorHAnsi" w:cstheme="minorHAnsi"/>
                </w:rPr>
                <w:t>N</w:t>
              </w:r>
            </w:ins>
            <w:ins w:id="2535" w:author="Trefilová Pavla" w:date="2018-08-22T09:38:00Z">
              <w:del w:id="2536" w:author="Michal Pilík" w:date="2018-08-22T13:30:00Z">
                <w:r w:rsidRPr="00EA3338" w:rsidDel="00F252E2">
                  <w:rPr>
                    <w:rFonts w:asciiTheme="minorHAnsi" w:hAnsiTheme="minorHAnsi" w:cstheme="minorHAnsi"/>
                  </w:rPr>
                  <w:delText>NN</w:delText>
                </w:r>
              </w:del>
            </w:ins>
          </w:p>
        </w:tc>
      </w:tr>
      <w:tr w:rsidR="00330456" w:rsidRPr="00EA3338" w:rsidTr="00994418">
        <w:trPr>
          <w:trHeight w:val="345"/>
          <w:jc w:val="center"/>
          <w:ins w:id="2537" w:author="Trefilová Pavla" w:date="2018-08-22T09:38:00Z"/>
          <w:trPrChange w:id="2538" w:author="Trefilová Pavla" w:date="2018-09-04T08:07:00Z">
            <w:trPr>
              <w:gridBefore w:val="1"/>
              <w:gridAfter w:val="0"/>
              <w:trHeight w:val="345"/>
              <w:jc w:val="center"/>
            </w:trPr>
          </w:trPrChange>
        </w:trPr>
        <w:tc>
          <w:tcPr>
            <w:tcW w:w="3560" w:type="dxa"/>
            <w:tcBorders>
              <w:top w:val="nil"/>
              <w:left w:val="single" w:sz="12" w:space="0" w:color="auto"/>
              <w:bottom w:val="single" w:sz="4" w:space="0" w:color="auto"/>
              <w:right w:val="single" w:sz="4" w:space="0" w:color="auto"/>
            </w:tcBorders>
            <w:shd w:val="clear" w:color="auto" w:fill="auto"/>
            <w:noWrap/>
            <w:vAlign w:val="center"/>
            <w:hideMark/>
            <w:tcPrChange w:id="2539" w:author="Trefilová Pavla" w:date="2018-09-04T08:07:00Z">
              <w:tcPr>
                <w:tcW w:w="3560" w:type="dxa"/>
                <w:gridSpan w:val="2"/>
                <w:tcBorders>
                  <w:top w:val="nil"/>
                  <w:left w:val="single" w:sz="12" w:space="0" w:color="auto"/>
                  <w:bottom w:val="single" w:sz="4" w:space="0" w:color="auto"/>
                  <w:right w:val="single" w:sz="4" w:space="0" w:color="auto"/>
                </w:tcBorders>
                <w:shd w:val="clear" w:color="auto" w:fill="auto"/>
                <w:noWrap/>
                <w:vAlign w:val="center"/>
                <w:hideMark/>
              </w:tcPr>
            </w:tcPrChange>
          </w:tcPr>
          <w:p w:rsidR="00330456" w:rsidRPr="00EA3338" w:rsidRDefault="00330456">
            <w:pPr>
              <w:rPr>
                <w:ins w:id="2540" w:author="Trefilová Pavla" w:date="2018-08-22T09:38:00Z"/>
                <w:rFonts w:asciiTheme="minorHAnsi" w:hAnsiTheme="minorHAnsi" w:cstheme="minorHAnsi"/>
              </w:rPr>
            </w:pPr>
            <w:ins w:id="2541" w:author="Trefilová Pavla" w:date="2018-08-22T09:38:00Z">
              <w:r w:rsidRPr="00EA3338">
                <w:rPr>
                  <w:rFonts w:asciiTheme="minorHAnsi" w:hAnsiTheme="minorHAnsi" w:cstheme="minorHAnsi"/>
                </w:rPr>
                <w:t>doc. Ing. Jena Švarcová, Ph.D.</w:t>
              </w:r>
            </w:ins>
          </w:p>
        </w:tc>
        <w:tc>
          <w:tcPr>
            <w:tcW w:w="1108" w:type="dxa"/>
            <w:tcBorders>
              <w:top w:val="nil"/>
              <w:left w:val="single" w:sz="4" w:space="0" w:color="auto"/>
              <w:bottom w:val="single" w:sz="4" w:space="0" w:color="auto"/>
              <w:right w:val="single" w:sz="4" w:space="0" w:color="auto"/>
            </w:tcBorders>
            <w:shd w:val="clear" w:color="auto" w:fill="auto"/>
            <w:noWrap/>
            <w:vAlign w:val="center"/>
            <w:hideMark/>
            <w:tcPrChange w:id="2542" w:author="Trefilová Pavla" w:date="2018-09-04T08:07:00Z">
              <w:tcPr>
                <w:tcW w:w="1108" w:type="dxa"/>
                <w:gridSpan w:val="2"/>
                <w:tcBorders>
                  <w:top w:val="nil"/>
                  <w:left w:val="single" w:sz="4" w:space="0" w:color="auto"/>
                  <w:bottom w:val="single" w:sz="4" w:space="0" w:color="auto"/>
                  <w:right w:val="single" w:sz="4" w:space="0" w:color="auto"/>
                </w:tcBorders>
                <w:shd w:val="clear" w:color="auto" w:fill="auto"/>
                <w:noWrap/>
                <w:vAlign w:val="center"/>
                <w:hideMark/>
              </w:tcPr>
            </w:tcPrChange>
          </w:tcPr>
          <w:p w:rsidR="00330456" w:rsidRPr="00EA3338" w:rsidRDefault="00330456">
            <w:pPr>
              <w:jc w:val="center"/>
              <w:rPr>
                <w:ins w:id="2543" w:author="Trefilová Pavla" w:date="2018-08-22T09:38:00Z"/>
                <w:rFonts w:asciiTheme="minorHAnsi" w:hAnsiTheme="minorHAnsi" w:cstheme="minorHAnsi"/>
              </w:rPr>
            </w:pPr>
            <w:ins w:id="2544" w:author="Trefilová Pavla" w:date="2018-08-22T09:38:00Z">
              <w:r w:rsidRPr="00EA3338">
                <w:rPr>
                  <w:rFonts w:asciiTheme="minorHAnsi" w:hAnsiTheme="minorHAnsi" w:cstheme="minorHAnsi"/>
                </w:rPr>
                <w:t>1963</w:t>
              </w:r>
            </w:ins>
          </w:p>
        </w:tc>
        <w:tc>
          <w:tcPr>
            <w:tcW w:w="1214" w:type="dxa"/>
            <w:tcBorders>
              <w:top w:val="nil"/>
              <w:left w:val="nil"/>
              <w:bottom w:val="single" w:sz="4" w:space="0" w:color="auto"/>
              <w:right w:val="single" w:sz="4" w:space="0" w:color="auto"/>
            </w:tcBorders>
            <w:shd w:val="clear" w:color="auto" w:fill="auto"/>
            <w:noWrap/>
            <w:vAlign w:val="center"/>
            <w:hideMark/>
            <w:tcPrChange w:id="2545" w:author="Trefilová Pavla" w:date="2018-09-04T08:07:00Z">
              <w:tcPr>
                <w:tcW w:w="1152" w:type="dxa"/>
                <w:gridSpan w:val="2"/>
                <w:tcBorders>
                  <w:top w:val="nil"/>
                  <w:left w:val="nil"/>
                  <w:bottom w:val="single" w:sz="4" w:space="0" w:color="auto"/>
                  <w:right w:val="single" w:sz="4" w:space="0" w:color="auto"/>
                </w:tcBorders>
                <w:shd w:val="clear" w:color="auto" w:fill="auto"/>
                <w:noWrap/>
                <w:vAlign w:val="center"/>
                <w:hideMark/>
              </w:tcPr>
            </w:tcPrChange>
          </w:tcPr>
          <w:p w:rsidR="00330456" w:rsidRPr="00EA3338" w:rsidRDefault="00330456">
            <w:pPr>
              <w:jc w:val="center"/>
              <w:rPr>
                <w:ins w:id="2546" w:author="Trefilová Pavla" w:date="2018-08-22T09:38:00Z"/>
                <w:rFonts w:asciiTheme="minorHAnsi" w:hAnsiTheme="minorHAnsi" w:cstheme="minorHAnsi"/>
              </w:rPr>
            </w:pPr>
            <w:ins w:id="2547" w:author="Trefilová Pavla" w:date="2018-08-22T09:38:00Z">
              <w:r w:rsidRPr="00EA3338">
                <w:rPr>
                  <w:rFonts w:asciiTheme="minorHAnsi" w:hAnsiTheme="minorHAnsi" w:cstheme="minorHAnsi"/>
                </w:rPr>
                <w:t>40</w:t>
              </w:r>
            </w:ins>
          </w:p>
        </w:tc>
        <w:tc>
          <w:tcPr>
            <w:tcW w:w="1400" w:type="dxa"/>
            <w:tcBorders>
              <w:top w:val="nil"/>
              <w:left w:val="single" w:sz="4" w:space="0" w:color="auto"/>
              <w:bottom w:val="single" w:sz="4" w:space="0" w:color="auto"/>
              <w:right w:val="single" w:sz="12" w:space="0" w:color="auto"/>
            </w:tcBorders>
            <w:shd w:val="clear" w:color="auto" w:fill="auto"/>
            <w:noWrap/>
            <w:vAlign w:val="center"/>
            <w:hideMark/>
            <w:tcPrChange w:id="2548" w:author="Trefilová Pavla" w:date="2018-09-04T08:07:00Z">
              <w:tcPr>
                <w:tcW w:w="1400" w:type="dxa"/>
                <w:gridSpan w:val="4"/>
                <w:tcBorders>
                  <w:top w:val="nil"/>
                  <w:left w:val="single" w:sz="4" w:space="0" w:color="auto"/>
                  <w:bottom w:val="single" w:sz="4" w:space="0" w:color="auto"/>
                  <w:right w:val="single" w:sz="12" w:space="0" w:color="auto"/>
                </w:tcBorders>
                <w:shd w:val="clear" w:color="auto" w:fill="auto"/>
                <w:noWrap/>
                <w:vAlign w:val="center"/>
                <w:hideMark/>
              </w:tcPr>
            </w:tcPrChange>
          </w:tcPr>
          <w:p w:rsidR="00330456" w:rsidRPr="00EA3338" w:rsidRDefault="00330456">
            <w:pPr>
              <w:jc w:val="center"/>
              <w:rPr>
                <w:ins w:id="2549" w:author="Trefilová Pavla" w:date="2018-08-22T09:38:00Z"/>
                <w:rFonts w:asciiTheme="minorHAnsi" w:hAnsiTheme="minorHAnsi" w:cstheme="minorHAnsi"/>
              </w:rPr>
            </w:pPr>
            <w:ins w:id="2550" w:author="Michal Pilík" w:date="2018-08-22T13:30:00Z">
              <w:r w:rsidRPr="00057046">
                <w:rPr>
                  <w:rFonts w:asciiTheme="minorHAnsi" w:hAnsiTheme="minorHAnsi" w:cstheme="minorHAnsi"/>
                </w:rPr>
                <w:t>N</w:t>
              </w:r>
            </w:ins>
            <w:ins w:id="2551" w:author="Trefilová Pavla" w:date="2018-08-22T09:38:00Z">
              <w:del w:id="2552" w:author="Michal Pilík" w:date="2018-08-22T13:30:00Z">
                <w:r w:rsidRPr="00EA3338" w:rsidDel="00F252E2">
                  <w:rPr>
                    <w:rFonts w:asciiTheme="minorHAnsi" w:hAnsiTheme="minorHAnsi" w:cstheme="minorHAnsi"/>
                  </w:rPr>
                  <w:delText>NN</w:delText>
                </w:r>
              </w:del>
            </w:ins>
          </w:p>
        </w:tc>
      </w:tr>
      <w:tr w:rsidR="00C466F0" w:rsidRPr="00EA3338" w:rsidTr="00994418">
        <w:tblPrEx>
          <w:tblPrExChange w:id="2553" w:author="Trefilová Pavla" w:date="2018-09-04T08:07:00Z">
            <w:tblPrEx>
              <w:tblW w:w="7282" w:type="dxa"/>
            </w:tblPrEx>
          </w:tblPrExChange>
        </w:tblPrEx>
        <w:trPr>
          <w:trHeight w:val="330"/>
          <w:jc w:val="center"/>
          <w:ins w:id="2554" w:author="Michal Pilík" w:date="2018-08-31T09:25:00Z"/>
          <w:trPrChange w:id="2555" w:author="Trefilová Pavla" w:date="2018-09-04T08:07:00Z">
            <w:trPr>
              <w:gridAfter w:val="0"/>
              <w:trHeight w:val="33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Change w:id="2556" w:author="Trefilová Pavla" w:date="2018-09-04T08:07: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C466F0" w:rsidRPr="00EA3338" w:rsidRDefault="00C466F0">
            <w:pPr>
              <w:rPr>
                <w:ins w:id="2557" w:author="Michal Pilík" w:date="2018-08-31T09:25:00Z"/>
                <w:rFonts w:asciiTheme="minorHAnsi" w:hAnsiTheme="minorHAnsi" w:cstheme="minorHAnsi"/>
              </w:rPr>
            </w:pPr>
            <w:ins w:id="2558" w:author="Michal Pilík" w:date="2018-08-31T09:25:00Z">
              <w:r>
                <w:rPr>
                  <w:rFonts w:asciiTheme="minorHAnsi" w:hAnsiTheme="minorHAnsi" w:cstheme="minorHAnsi"/>
                </w:rPr>
                <w:t>prof. Ing. Vieroslav Molnár, Ph</w:t>
              </w:r>
              <w:del w:id="2559" w:author="Trefilová Pavla" w:date="2018-09-04T08:16:00Z">
                <w:r w:rsidDel="00120858">
                  <w:rPr>
                    <w:rFonts w:asciiTheme="minorHAnsi" w:hAnsiTheme="minorHAnsi" w:cstheme="minorHAnsi"/>
                  </w:rPr>
                  <w:delText>.</w:delText>
                </w:r>
              </w:del>
              <w:r>
                <w:rPr>
                  <w:rFonts w:asciiTheme="minorHAnsi" w:hAnsiTheme="minorHAnsi" w:cstheme="minorHAnsi"/>
                </w:rPr>
                <w:t>D.</w:t>
              </w:r>
            </w:ins>
            <w:ins w:id="2560" w:author="Michal Pilík" w:date="2018-08-31T09:26:00Z">
              <w:r w:rsidRPr="00C466F0">
                <w:rPr>
                  <w:rFonts w:asciiTheme="minorHAnsi" w:hAnsiTheme="minorHAnsi" w:cstheme="minorHAnsi"/>
                  <w:vertAlign w:val="superscript"/>
                  <w:rPrChange w:id="2561" w:author="Michal Pilík" w:date="2018-08-31T09:26:00Z">
                    <w:rPr>
                      <w:rFonts w:asciiTheme="minorHAnsi" w:hAnsiTheme="minorHAnsi" w:cstheme="minorHAnsi"/>
                    </w:rPr>
                  </w:rPrChange>
                </w:rPr>
                <w:t>2</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Change w:id="2562" w:author="Trefilová Pavla" w:date="2018-09-04T08:07:00Z">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C466F0" w:rsidRPr="00EA3338" w:rsidRDefault="00C466F0">
            <w:pPr>
              <w:jc w:val="center"/>
              <w:rPr>
                <w:ins w:id="2563" w:author="Michal Pilík" w:date="2018-08-31T09:25:00Z"/>
                <w:rFonts w:asciiTheme="minorHAnsi" w:hAnsiTheme="minorHAnsi" w:cstheme="minorHAnsi"/>
              </w:rPr>
            </w:pPr>
            <w:ins w:id="2564" w:author="Michal Pilík" w:date="2018-08-31T09:25:00Z">
              <w:r>
                <w:rPr>
                  <w:rFonts w:asciiTheme="minorHAnsi" w:hAnsiTheme="minorHAnsi" w:cstheme="minorHAnsi"/>
                </w:rPr>
                <w:t>1960</w:t>
              </w:r>
            </w:ins>
          </w:p>
        </w:tc>
        <w:tc>
          <w:tcPr>
            <w:tcW w:w="1214" w:type="dxa"/>
            <w:tcBorders>
              <w:top w:val="single" w:sz="4" w:space="0" w:color="auto"/>
              <w:left w:val="nil"/>
              <w:bottom w:val="single" w:sz="4" w:space="0" w:color="auto"/>
              <w:right w:val="single" w:sz="4" w:space="0" w:color="auto"/>
            </w:tcBorders>
            <w:shd w:val="clear" w:color="auto" w:fill="auto"/>
            <w:noWrap/>
            <w:vAlign w:val="center"/>
            <w:tcPrChange w:id="2565" w:author="Trefilová Pavla" w:date="2018-09-04T08:07:00Z">
              <w:tcPr>
                <w:tcW w:w="1214" w:type="dxa"/>
                <w:gridSpan w:val="4"/>
                <w:tcBorders>
                  <w:top w:val="single" w:sz="4" w:space="0" w:color="auto"/>
                  <w:left w:val="nil"/>
                  <w:bottom w:val="single" w:sz="4" w:space="0" w:color="auto"/>
                  <w:right w:val="single" w:sz="4" w:space="0" w:color="auto"/>
                </w:tcBorders>
                <w:shd w:val="clear" w:color="auto" w:fill="auto"/>
                <w:noWrap/>
                <w:vAlign w:val="bottom"/>
              </w:tcPr>
            </w:tcPrChange>
          </w:tcPr>
          <w:p w:rsidR="00C466F0" w:rsidRPr="00EA3338" w:rsidRDefault="00C466F0">
            <w:pPr>
              <w:jc w:val="center"/>
              <w:rPr>
                <w:ins w:id="2566" w:author="Michal Pilík" w:date="2018-08-31T09:25:00Z"/>
                <w:rFonts w:asciiTheme="minorHAnsi" w:hAnsiTheme="minorHAnsi" w:cstheme="minorHAnsi"/>
              </w:rPr>
            </w:pPr>
            <w:ins w:id="2567" w:author="Michal Pilík" w:date="2018-08-31T09:25:00Z">
              <w:r>
                <w:rPr>
                  <w:rFonts w:asciiTheme="minorHAnsi" w:hAnsiTheme="minorHAnsi" w:cstheme="minorHAnsi"/>
                </w:rPr>
                <w:t>20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Change w:id="2568" w:author="Trefilová Pavla" w:date="2018-09-04T08:07:00Z">
              <w:tcPr>
                <w:tcW w:w="1400" w:type="dxa"/>
                <w:gridSpan w:val="4"/>
                <w:tcBorders>
                  <w:top w:val="single" w:sz="4" w:space="0" w:color="auto"/>
                  <w:left w:val="single" w:sz="4" w:space="0" w:color="auto"/>
                  <w:bottom w:val="single" w:sz="4" w:space="0" w:color="auto"/>
                  <w:right w:val="single" w:sz="12" w:space="0" w:color="auto"/>
                </w:tcBorders>
                <w:shd w:val="clear" w:color="auto" w:fill="auto"/>
                <w:noWrap/>
              </w:tcPr>
            </w:tcPrChange>
          </w:tcPr>
          <w:p w:rsidR="00C466F0" w:rsidRPr="00057046" w:rsidRDefault="00994418">
            <w:pPr>
              <w:jc w:val="center"/>
              <w:rPr>
                <w:ins w:id="2569" w:author="Michal Pilík" w:date="2018-08-31T09:25:00Z"/>
                <w:rFonts w:asciiTheme="minorHAnsi" w:hAnsiTheme="minorHAnsi" w:cstheme="minorHAnsi"/>
              </w:rPr>
            </w:pPr>
            <w:ins w:id="2570" w:author="Trefilová Pavla" w:date="2018-09-04T08:08:00Z">
              <w:r>
                <w:rPr>
                  <w:rFonts w:asciiTheme="minorHAnsi" w:hAnsiTheme="minorHAnsi" w:cstheme="minorHAnsi"/>
                </w:rPr>
                <w:t>U-31.8</w:t>
              </w:r>
              <w:r w:rsidRPr="00EA3338">
                <w:rPr>
                  <w:rFonts w:asciiTheme="minorHAnsi" w:hAnsiTheme="minorHAnsi" w:cstheme="minorHAnsi"/>
                </w:rPr>
                <w:t>.2021</w:t>
              </w:r>
            </w:ins>
            <w:ins w:id="2571" w:author="Michal Pilík" w:date="2018-08-31T09:25:00Z">
              <w:del w:id="2572" w:author="Trefilová Pavla" w:date="2018-09-04T08:08:00Z">
                <w:r w:rsidR="00C466F0" w:rsidDel="00994418">
                  <w:rPr>
                    <w:rFonts w:asciiTheme="minorHAnsi" w:hAnsiTheme="minorHAnsi" w:cstheme="minorHAnsi"/>
                  </w:rPr>
                  <w:delText>N</w:delText>
                </w:r>
              </w:del>
            </w:ins>
          </w:p>
        </w:tc>
      </w:tr>
      <w:tr w:rsidR="00330456" w:rsidRPr="00EA3338" w:rsidTr="00994418">
        <w:trPr>
          <w:trHeight w:val="315"/>
          <w:jc w:val="center"/>
          <w:ins w:id="2573" w:author="Trefilová Pavla" w:date="2018-08-22T09:38:00Z"/>
          <w:trPrChange w:id="2574" w:author="Trefilová Pavla" w:date="2018-09-04T08:07:00Z">
            <w:trPr>
              <w:gridAfter w:val="0"/>
              <w:trHeight w:val="315"/>
              <w:jc w:val="center"/>
            </w:trPr>
          </w:trPrChange>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Change w:id="2575" w:author="Trefilová Pavla" w:date="2018-09-04T08:07:00Z">
              <w:tcPr>
                <w:tcW w:w="3560" w:type="dxa"/>
                <w:gridSpan w:val="2"/>
                <w:tcBorders>
                  <w:top w:val="nil"/>
                  <w:left w:val="single" w:sz="12" w:space="0" w:color="auto"/>
                  <w:bottom w:val="single" w:sz="12" w:space="0" w:color="auto"/>
                  <w:right w:val="single" w:sz="4" w:space="0" w:color="auto"/>
                </w:tcBorders>
                <w:shd w:val="clear" w:color="auto" w:fill="auto"/>
                <w:noWrap/>
                <w:vAlign w:val="bottom"/>
              </w:tcPr>
            </w:tcPrChange>
          </w:tcPr>
          <w:p w:rsidR="00330456" w:rsidRPr="00EA3338" w:rsidRDefault="00330456">
            <w:pPr>
              <w:rPr>
                <w:ins w:id="2576" w:author="Trefilová Pavla" w:date="2018-08-22T09:38:00Z"/>
                <w:rFonts w:asciiTheme="minorHAnsi" w:hAnsiTheme="minorHAnsi" w:cstheme="minorHAnsi"/>
              </w:rPr>
            </w:pPr>
            <w:ins w:id="2577" w:author="Trefilová Pavla" w:date="2018-08-22T09:41:00Z">
              <w:r w:rsidRPr="00EA3338">
                <w:rPr>
                  <w:rFonts w:asciiTheme="minorHAnsi" w:hAnsiTheme="minorHAnsi" w:cstheme="minorHAnsi"/>
                </w:rPr>
                <w:t>doc. Ing. David Tuček, Ph.D.</w:t>
              </w:r>
            </w:ins>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Change w:id="2578" w:author="Trefilová Pavla" w:date="2018-09-04T08:07:00Z">
              <w:tcPr>
                <w:tcW w:w="1108" w:type="dxa"/>
                <w:gridSpan w:val="2"/>
                <w:tcBorders>
                  <w:top w:val="nil"/>
                  <w:left w:val="single" w:sz="4" w:space="0" w:color="auto"/>
                  <w:bottom w:val="single" w:sz="12" w:space="0" w:color="auto"/>
                  <w:right w:val="single" w:sz="4" w:space="0" w:color="auto"/>
                </w:tcBorders>
                <w:shd w:val="clear" w:color="auto" w:fill="auto"/>
                <w:noWrap/>
                <w:vAlign w:val="bottom"/>
              </w:tcPr>
            </w:tcPrChange>
          </w:tcPr>
          <w:p w:rsidR="00330456" w:rsidRPr="00EA3338" w:rsidRDefault="00330456">
            <w:pPr>
              <w:jc w:val="center"/>
              <w:rPr>
                <w:ins w:id="2579" w:author="Trefilová Pavla" w:date="2018-08-22T09:38:00Z"/>
                <w:rFonts w:asciiTheme="minorHAnsi" w:hAnsiTheme="minorHAnsi" w:cstheme="minorHAnsi"/>
              </w:rPr>
            </w:pPr>
            <w:ins w:id="2580" w:author="Trefilová Pavla" w:date="2018-08-22T09:41:00Z">
              <w:r w:rsidRPr="00EA3338">
                <w:rPr>
                  <w:rFonts w:asciiTheme="minorHAnsi" w:hAnsiTheme="minorHAnsi" w:cstheme="minorHAnsi"/>
                </w:rPr>
                <w:t>1975</w:t>
              </w:r>
            </w:ins>
          </w:p>
        </w:tc>
        <w:tc>
          <w:tcPr>
            <w:tcW w:w="1214" w:type="dxa"/>
            <w:tcBorders>
              <w:top w:val="single" w:sz="4" w:space="0" w:color="auto"/>
              <w:left w:val="nil"/>
              <w:bottom w:val="single" w:sz="12" w:space="0" w:color="auto"/>
              <w:right w:val="single" w:sz="4" w:space="0" w:color="auto"/>
            </w:tcBorders>
            <w:shd w:val="clear" w:color="auto" w:fill="auto"/>
            <w:noWrap/>
            <w:vAlign w:val="center"/>
            <w:tcPrChange w:id="2581" w:author="Trefilová Pavla" w:date="2018-09-04T08:07:00Z">
              <w:tcPr>
                <w:tcW w:w="1152" w:type="dxa"/>
                <w:gridSpan w:val="2"/>
                <w:tcBorders>
                  <w:top w:val="nil"/>
                  <w:left w:val="nil"/>
                  <w:bottom w:val="single" w:sz="12" w:space="0" w:color="auto"/>
                  <w:right w:val="single" w:sz="4" w:space="0" w:color="auto"/>
                </w:tcBorders>
                <w:shd w:val="clear" w:color="auto" w:fill="auto"/>
                <w:noWrap/>
                <w:vAlign w:val="bottom"/>
              </w:tcPr>
            </w:tcPrChange>
          </w:tcPr>
          <w:p w:rsidR="00330456" w:rsidRPr="00EA3338" w:rsidRDefault="00330456">
            <w:pPr>
              <w:jc w:val="center"/>
              <w:rPr>
                <w:ins w:id="2582" w:author="Trefilová Pavla" w:date="2018-08-22T09:38:00Z"/>
                <w:rFonts w:asciiTheme="minorHAnsi" w:hAnsiTheme="minorHAnsi" w:cstheme="minorHAnsi"/>
              </w:rPr>
            </w:pPr>
            <w:ins w:id="2583" w:author="Trefilová Pavla" w:date="2018-08-22T09:41:00Z">
              <w:r w:rsidRPr="00EA3338">
                <w:rPr>
                  <w:rFonts w:asciiTheme="minorHAnsi" w:hAnsiTheme="minorHAnsi" w:cstheme="minorHAnsi"/>
                </w:rPr>
                <w:t>40</w:t>
              </w:r>
            </w:ins>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Change w:id="2584" w:author="Trefilová Pavla" w:date="2018-09-04T08:07:00Z">
              <w:tcPr>
                <w:tcW w:w="1400" w:type="dxa"/>
                <w:gridSpan w:val="4"/>
                <w:tcBorders>
                  <w:top w:val="nil"/>
                  <w:left w:val="single" w:sz="4" w:space="0" w:color="auto"/>
                  <w:bottom w:val="single" w:sz="12" w:space="0" w:color="auto"/>
                  <w:right w:val="single" w:sz="12" w:space="0" w:color="auto"/>
                </w:tcBorders>
                <w:shd w:val="clear" w:color="auto" w:fill="auto"/>
                <w:noWrap/>
                <w:vAlign w:val="bottom"/>
              </w:tcPr>
            </w:tcPrChange>
          </w:tcPr>
          <w:p w:rsidR="00330456" w:rsidRPr="00EA3338" w:rsidRDefault="00330456">
            <w:pPr>
              <w:jc w:val="center"/>
              <w:rPr>
                <w:ins w:id="2585" w:author="Trefilová Pavla" w:date="2018-08-22T09:38:00Z"/>
                <w:rFonts w:asciiTheme="minorHAnsi" w:hAnsiTheme="minorHAnsi" w:cstheme="minorHAnsi"/>
              </w:rPr>
            </w:pPr>
            <w:ins w:id="2586" w:author="Michal Pilík" w:date="2018-08-22T13:30:00Z">
              <w:r w:rsidRPr="00057046">
                <w:rPr>
                  <w:rFonts w:asciiTheme="minorHAnsi" w:hAnsiTheme="minorHAnsi" w:cstheme="minorHAnsi"/>
                </w:rPr>
                <w:t>N</w:t>
              </w:r>
            </w:ins>
            <w:ins w:id="2587" w:author="Trefilová Pavla" w:date="2018-08-22T09:41:00Z">
              <w:del w:id="2588" w:author="Michal Pilík" w:date="2018-08-22T13:30:00Z">
                <w:r w:rsidRPr="00EA3338" w:rsidDel="00F252E2">
                  <w:rPr>
                    <w:rFonts w:asciiTheme="minorHAnsi" w:hAnsiTheme="minorHAnsi" w:cstheme="minorHAnsi"/>
                  </w:rPr>
                  <w:delText>NN</w:delText>
                </w:r>
              </w:del>
            </w:ins>
          </w:p>
        </w:tc>
      </w:tr>
      <w:tr w:rsidR="005D0966" w:rsidRPr="00EA3338" w:rsidTr="00994418">
        <w:trPr>
          <w:trHeight w:val="345"/>
          <w:jc w:val="center"/>
          <w:ins w:id="2589" w:author="Trefilová Pavla" w:date="2018-08-22T09:38:00Z"/>
          <w:trPrChange w:id="2590" w:author="Trefilová Pavla" w:date="2018-09-04T08:07:00Z">
            <w:trPr>
              <w:gridAfter w:val="0"/>
              <w:trHeight w:val="345"/>
              <w:jc w:val="center"/>
            </w:trPr>
          </w:trPrChange>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2591" w:author="Trefilová Pavla" w:date="2018-09-04T08:07:00Z">
              <w:tcPr>
                <w:tcW w:w="7220" w:type="dxa"/>
                <w:gridSpan w:val="10"/>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5D0966" w:rsidRPr="00EA3338" w:rsidRDefault="005D0966">
            <w:pPr>
              <w:rPr>
                <w:ins w:id="2592" w:author="Trefilová Pavla" w:date="2018-08-22T09:38:00Z"/>
                <w:rFonts w:asciiTheme="minorHAnsi" w:hAnsiTheme="minorHAnsi" w:cstheme="minorHAnsi"/>
                <w:b/>
                <w:bCs/>
              </w:rPr>
            </w:pPr>
            <w:ins w:id="2593" w:author="Trefilová Pavla" w:date="2018-08-22T09:38:00Z">
              <w:r w:rsidRPr="00EA3338">
                <w:rPr>
                  <w:rFonts w:asciiTheme="minorHAnsi" w:hAnsiTheme="minorHAnsi" w:cstheme="minorHAnsi"/>
                  <w:b/>
                  <w:bCs/>
                </w:rPr>
                <w:t>Odborní asistenti</w:t>
              </w:r>
            </w:ins>
          </w:p>
        </w:tc>
      </w:tr>
      <w:tr w:rsidR="005D0966" w:rsidRPr="00EA3338" w:rsidTr="00994418">
        <w:trPr>
          <w:trHeight w:val="300"/>
          <w:jc w:val="center"/>
          <w:ins w:id="2594" w:author="Trefilová Pavla" w:date="2018-08-22T09:38:00Z"/>
          <w:trPrChange w:id="2595" w:author="Trefilová Pavla" w:date="2018-09-04T08:07:00Z">
            <w:trPr>
              <w:gridAfter w:val="0"/>
              <w:trHeight w:val="300"/>
              <w:jc w:val="center"/>
            </w:trPr>
          </w:trPrChange>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Change w:id="2596" w:author="Trefilová Pavla" w:date="2018-09-04T08:07:00Z">
              <w:tcPr>
                <w:tcW w:w="356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5D0966" w:rsidRPr="00EA3338" w:rsidRDefault="005D0966">
            <w:pPr>
              <w:rPr>
                <w:ins w:id="2597" w:author="Trefilová Pavla" w:date="2018-08-22T09:38:00Z"/>
                <w:rFonts w:asciiTheme="minorHAnsi" w:hAnsiTheme="minorHAnsi" w:cstheme="minorHAnsi"/>
              </w:rPr>
            </w:pPr>
            <w:ins w:id="2598" w:author="Trefilová Pavla" w:date="2018-08-22T09:41:00Z">
              <w:r w:rsidRPr="00EA3338">
                <w:rPr>
                  <w:rFonts w:asciiTheme="minorHAnsi" w:hAnsiTheme="minorHAnsi" w:cstheme="minorHAnsi"/>
                </w:rPr>
                <w:t>PhDr. Ondřej Fabián</w:t>
              </w:r>
            </w:ins>
          </w:p>
        </w:tc>
        <w:tc>
          <w:tcPr>
            <w:tcW w:w="1108" w:type="dxa"/>
            <w:tcBorders>
              <w:top w:val="single" w:sz="12" w:space="0" w:color="auto"/>
              <w:left w:val="nil"/>
              <w:bottom w:val="single" w:sz="4" w:space="0" w:color="auto"/>
              <w:right w:val="single" w:sz="4" w:space="0" w:color="auto"/>
            </w:tcBorders>
            <w:shd w:val="clear" w:color="auto" w:fill="auto"/>
            <w:noWrap/>
            <w:vAlign w:val="center"/>
            <w:tcPrChange w:id="2599" w:author="Trefilová Pavla" w:date="2018-09-04T08:07:00Z">
              <w:tcPr>
                <w:tcW w:w="1108"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5D0966" w:rsidRPr="00EA3338" w:rsidRDefault="005D0966">
            <w:pPr>
              <w:jc w:val="center"/>
              <w:rPr>
                <w:ins w:id="2600" w:author="Trefilová Pavla" w:date="2018-08-22T09:38:00Z"/>
                <w:rFonts w:asciiTheme="minorHAnsi" w:hAnsiTheme="minorHAnsi" w:cstheme="minorHAnsi"/>
              </w:rPr>
            </w:pPr>
            <w:ins w:id="2601" w:author="Trefilová Pavla" w:date="2018-08-22T09:41:00Z">
              <w:r w:rsidRPr="00EA3338">
                <w:rPr>
                  <w:rFonts w:asciiTheme="minorHAnsi" w:hAnsiTheme="minorHAnsi" w:cstheme="minorHAnsi"/>
                </w:rPr>
                <w:t>1979</w:t>
              </w:r>
            </w:ins>
          </w:p>
        </w:tc>
        <w:tc>
          <w:tcPr>
            <w:tcW w:w="1214" w:type="dxa"/>
            <w:tcBorders>
              <w:top w:val="single" w:sz="12" w:space="0" w:color="auto"/>
              <w:left w:val="nil"/>
              <w:bottom w:val="single" w:sz="4" w:space="0" w:color="auto"/>
              <w:right w:val="single" w:sz="4" w:space="0" w:color="auto"/>
            </w:tcBorders>
            <w:shd w:val="clear" w:color="auto" w:fill="auto"/>
            <w:noWrap/>
            <w:vAlign w:val="center"/>
            <w:tcPrChange w:id="2602" w:author="Trefilová Pavla" w:date="2018-09-04T08:07:00Z">
              <w:tcPr>
                <w:tcW w:w="1152"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5D0966" w:rsidRPr="00EA3338" w:rsidRDefault="005D0966">
            <w:pPr>
              <w:jc w:val="center"/>
              <w:rPr>
                <w:ins w:id="2603" w:author="Trefilová Pavla" w:date="2018-08-22T09:38:00Z"/>
                <w:rFonts w:asciiTheme="minorHAnsi" w:hAnsiTheme="minorHAnsi" w:cstheme="minorHAnsi"/>
              </w:rPr>
            </w:pPr>
            <w:ins w:id="2604" w:author="Trefilová Pavla" w:date="2018-08-22T09:41:00Z">
              <w:r w:rsidRPr="00EA3338">
                <w:rPr>
                  <w:rFonts w:asciiTheme="minorHAnsi" w:hAnsiTheme="minorHAnsi" w:cstheme="minorHAnsi"/>
                </w:rPr>
                <w:t>40</w:t>
              </w:r>
            </w:ins>
          </w:p>
        </w:tc>
        <w:tc>
          <w:tcPr>
            <w:tcW w:w="1400" w:type="dxa"/>
            <w:tcBorders>
              <w:top w:val="single" w:sz="12" w:space="0" w:color="auto"/>
              <w:left w:val="nil"/>
              <w:bottom w:val="single" w:sz="4" w:space="0" w:color="auto"/>
              <w:right w:val="single" w:sz="12" w:space="0" w:color="auto"/>
            </w:tcBorders>
            <w:shd w:val="clear" w:color="auto" w:fill="auto"/>
            <w:noWrap/>
            <w:vAlign w:val="center"/>
            <w:tcPrChange w:id="2605" w:author="Trefilová Pavla" w:date="2018-09-04T08:07:00Z">
              <w:tcPr>
                <w:tcW w:w="1400" w:type="dxa"/>
                <w:gridSpan w:val="4"/>
                <w:tcBorders>
                  <w:top w:val="single" w:sz="12" w:space="0" w:color="auto"/>
                  <w:left w:val="nil"/>
                  <w:bottom w:val="single" w:sz="4" w:space="0" w:color="auto"/>
                  <w:right w:val="single" w:sz="12" w:space="0" w:color="auto"/>
                </w:tcBorders>
                <w:shd w:val="clear" w:color="auto" w:fill="auto"/>
                <w:noWrap/>
                <w:vAlign w:val="bottom"/>
              </w:tcPr>
            </w:tcPrChange>
          </w:tcPr>
          <w:p w:rsidR="005D0966" w:rsidRPr="00EA3338" w:rsidRDefault="00330456">
            <w:pPr>
              <w:jc w:val="center"/>
              <w:rPr>
                <w:ins w:id="2606" w:author="Trefilová Pavla" w:date="2018-08-22T09:38:00Z"/>
                <w:rFonts w:asciiTheme="minorHAnsi" w:hAnsiTheme="minorHAnsi" w:cstheme="minorHAnsi"/>
              </w:rPr>
            </w:pPr>
            <w:ins w:id="2607" w:author="Michal Pilík" w:date="2018-08-22T13:30:00Z">
              <w:r>
                <w:rPr>
                  <w:rFonts w:asciiTheme="minorHAnsi" w:hAnsiTheme="minorHAnsi" w:cstheme="minorHAnsi"/>
                </w:rPr>
                <w:t>N</w:t>
              </w:r>
            </w:ins>
            <w:ins w:id="2608" w:author="Trefilová Pavla" w:date="2018-08-22T09:41:00Z">
              <w:del w:id="2609" w:author="Michal Pilík" w:date="2018-08-22T13:30:00Z">
                <w:r w:rsidR="005D0966" w:rsidRPr="00EA3338" w:rsidDel="00330456">
                  <w:rPr>
                    <w:rFonts w:asciiTheme="minorHAnsi" w:hAnsiTheme="minorHAnsi" w:cstheme="minorHAnsi"/>
                  </w:rPr>
                  <w:delText>NN</w:delText>
                </w:r>
              </w:del>
            </w:ins>
          </w:p>
        </w:tc>
      </w:tr>
      <w:tr w:rsidR="005D0966" w:rsidRPr="00EA3338" w:rsidTr="00994418">
        <w:trPr>
          <w:trHeight w:val="300"/>
          <w:jc w:val="center"/>
          <w:ins w:id="2610" w:author="Trefilová Pavla" w:date="2018-08-22T09:41:00Z"/>
          <w:trPrChange w:id="2611" w:author="Trefilová Pavla" w:date="2018-09-04T08:07:00Z">
            <w:trPr>
              <w:gridAfter w:val="0"/>
              <w:trHeight w:val="30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Change w:id="2612" w:author="Trefilová Pavla" w:date="2018-09-04T08:07:00Z">
              <w:tcPr>
                <w:tcW w:w="356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5D0966" w:rsidRPr="00EA3338" w:rsidRDefault="005D0966">
            <w:pPr>
              <w:rPr>
                <w:ins w:id="2613" w:author="Trefilová Pavla" w:date="2018-08-22T09:41:00Z"/>
                <w:rFonts w:asciiTheme="minorHAnsi" w:hAnsiTheme="minorHAnsi" w:cstheme="minorHAnsi"/>
              </w:rPr>
            </w:pPr>
            <w:ins w:id="2614" w:author="Trefilová Pavla" w:date="2018-08-22T09:41:00Z">
              <w:r w:rsidRPr="00EA3338">
                <w:rPr>
                  <w:rFonts w:asciiTheme="minorHAnsi" w:hAnsiTheme="minorHAnsi" w:cstheme="minorHAnsi"/>
                </w:rPr>
                <w:t>Ing. Lubor Homolka, Ph.D.</w:t>
              </w:r>
            </w:ins>
          </w:p>
        </w:tc>
        <w:tc>
          <w:tcPr>
            <w:tcW w:w="1108" w:type="dxa"/>
            <w:tcBorders>
              <w:top w:val="single" w:sz="4" w:space="0" w:color="auto"/>
              <w:left w:val="nil"/>
              <w:bottom w:val="single" w:sz="4" w:space="0" w:color="auto"/>
              <w:right w:val="single" w:sz="4" w:space="0" w:color="auto"/>
            </w:tcBorders>
            <w:shd w:val="clear" w:color="auto" w:fill="auto"/>
            <w:noWrap/>
            <w:vAlign w:val="center"/>
            <w:tcPrChange w:id="2615" w:author="Trefilová Pavla" w:date="2018-09-04T08:07:00Z">
              <w:tcPr>
                <w:tcW w:w="1108"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5D0966" w:rsidRPr="00EA3338" w:rsidRDefault="005D0966">
            <w:pPr>
              <w:jc w:val="center"/>
              <w:rPr>
                <w:ins w:id="2616" w:author="Trefilová Pavla" w:date="2018-08-22T09:41:00Z"/>
                <w:rFonts w:asciiTheme="minorHAnsi" w:hAnsiTheme="minorHAnsi" w:cstheme="minorHAnsi"/>
              </w:rPr>
            </w:pPr>
            <w:ins w:id="2617" w:author="Trefilová Pavla" w:date="2018-08-22T09:41:00Z">
              <w:r w:rsidRPr="00EA3338">
                <w:rPr>
                  <w:rFonts w:asciiTheme="minorHAnsi" w:hAnsiTheme="minorHAnsi" w:cstheme="minorHAnsi"/>
                </w:rPr>
                <w:t>1985</w:t>
              </w:r>
            </w:ins>
          </w:p>
        </w:tc>
        <w:tc>
          <w:tcPr>
            <w:tcW w:w="1214" w:type="dxa"/>
            <w:tcBorders>
              <w:top w:val="single" w:sz="4" w:space="0" w:color="auto"/>
              <w:left w:val="nil"/>
              <w:bottom w:val="single" w:sz="4" w:space="0" w:color="auto"/>
              <w:right w:val="single" w:sz="4" w:space="0" w:color="auto"/>
            </w:tcBorders>
            <w:shd w:val="clear" w:color="auto" w:fill="auto"/>
            <w:noWrap/>
            <w:vAlign w:val="center"/>
            <w:tcPrChange w:id="2618" w:author="Trefilová Pavla" w:date="2018-09-04T08:07:00Z">
              <w:tcPr>
                <w:tcW w:w="1152"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5D0966" w:rsidRPr="00EA3338" w:rsidRDefault="005D0966">
            <w:pPr>
              <w:jc w:val="center"/>
              <w:rPr>
                <w:ins w:id="2619" w:author="Trefilová Pavla" w:date="2018-08-22T09:41:00Z"/>
                <w:rFonts w:asciiTheme="minorHAnsi" w:hAnsiTheme="minorHAnsi" w:cstheme="minorHAnsi"/>
              </w:rPr>
            </w:pPr>
            <w:ins w:id="2620" w:author="Trefilová Pavla" w:date="2018-08-22T09:41:00Z">
              <w:r w:rsidRPr="00EA3338">
                <w:rPr>
                  <w:rFonts w:asciiTheme="minorHAnsi" w:hAnsiTheme="minorHAnsi" w:cstheme="minorHAnsi"/>
                </w:rPr>
                <w:t>40</w:t>
              </w:r>
            </w:ins>
          </w:p>
        </w:tc>
        <w:tc>
          <w:tcPr>
            <w:tcW w:w="1400" w:type="dxa"/>
            <w:tcBorders>
              <w:top w:val="single" w:sz="4" w:space="0" w:color="auto"/>
              <w:left w:val="nil"/>
              <w:bottom w:val="single" w:sz="4" w:space="0" w:color="auto"/>
              <w:right w:val="single" w:sz="12" w:space="0" w:color="auto"/>
            </w:tcBorders>
            <w:shd w:val="clear" w:color="auto" w:fill="auto"/>
            <w:noWrap/>
            <w:vAlign w:val="center"/>
            <w:tcPrChange w:id="2621" w:author="Trefilová Pavla" w:date="2018-09-04T08:07:00Z">
              <w:tcPr>
                <w:tcW w:w="1400" w:type="dxa"/>
                <w:gridSpan w:val="4"/>
                <w:tcBorders>
                  <w:top w:val="single" w:sz="12" w:space="0" w:color="auto"/>
                  <w:left w:val="nil"/>
                  <w:bottom w:val="single" w:sz="4" w:space="0" w:color="auto"/>
                  <w:right w:val="single" w:sz="12" w:space="0" w:color="auto"/>
                </w:tcBorders>
                <w:shd w:val="clear" w:color="auto" w:fill="auto"/>
                <w:noWrap/>
                <w:vAlign w:val="bottom"/>
              </w:tcPr>
            </w:tcPrChange>
          </w:tcPr>
          <w:p w:rsidR="005D0966" w:rsidRPr="00EA3338" w:rsidRDefault="005D0966">
            <w:pPr>
              <w:jc w:val="center"/>
              <w:rPr>
                <w:ins w:id="2622" w:author="Trefilová Pavla" w:date="2018-08-22T09:41:00Z"/>
                <w:rFonts w:asciiTheme="minorHAnsi" w:hAnsiTheme="minorHAnsi" w:cstheme="minorHAnsi"/>
              </w:rPr>
            </w:pPr>
            <w:ins w:id="2623" w:author="Trefilová Pavla" w:date="2018-08-22T09:41:00Z">
              <w:del w:id="2624" w:author="Michal Pilík" w:date="2018-08-22T13:30:00Z">
                <w:r w:rsidRPr="00EA3338" w:rsidDel="00330456">
                  <w:rPr>
                    <w:rFonts w:asciiTheme="minorHAnsi" w:hAnsiTheme="minorHAnsi" w:cstheme="minorHAnsi"/>
                  </w:rPr>
                  <w:delText>U - 31.8.2018</w:delText>
                </w:r>
              </w:del>
            </w:ins>
            <w:ins w:id="2625" w:author="Michal Pilík" w:date="2018-08-22T13:30:00Z">
              <w:r w:rsidR="00330456">
                <w:rPr>
                  <w:rFonts w:asciiTheme="minorHAnsi" w:hAnsiTheme="minorHAnsi" w:cstheme="minorHAnsi"/>
                </w:rPr>
                <w:t>N</w:t>
              </w:r>
            </w:ins>
          </w:p>
        </w:tc>
      </w:tr>
      <w:tr w:rsidR="005D0966" w:rsidRPr="00EA3338" w:rsidTr="00994418">
        <w:trPr>
          <w:trHeight w:val="315"/>
          <w:jc w:val="center"/>
          <w:ins w:id="2626" w:author="Trefilová Pavla" w:date="2018-08-22T09:38:00Z"/>
          <w:trPrChange w:id="2627" w:author="Trefilová Pavla" w:date="2018-09-04T08:07:00Z">
            <w:trPr>
              <w:gridBefore w:val="1"/>
              <w:trHeight w:val="315"/>
              <w:jc w:val="center"/>
            </w:trPr>
          </w:trPrChange>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Change w:id="2628" w:author="Trefilová Pavla" w:date="2018-09-04T08:07:00Z">
              <w:tcPr>
                <w:tcW w:w="7220" w:type="dxa"/>
                <w:gridSpan w:val="12"/>
                <w:tcBorders>
                  <w:top w:val="single" w:sz="12" w:space="0" w:color="auto"/>
                  <w:left w:val="single" w:sz="12" w:space="0" w:color="auto"/>
                  <w:bottom w:val="single" w:sz="12" w:space="0" w:color="auto"/>
                  <w:right w:val="single" w:sz="12" w:space="0" w:color="auto"/>
                </w:tcBorders>
                <w:shd w:val="clear" w:color="auto" w:fill="auto"/>
                <w:noWrap/>
                <w:vAlign w:val="bottom"/>
              </w:tcPr>
            </w:tcPrChange>
          </w:tcPr>
          <w:p w:rsidR="005D0966" w:rsidRPr="00EA3338" w:rsidRDefault="005D0966">
            <w:pPr>
              <w:rPr>
                <w:ins w:id="2629" w:author="Trefilová Pavla" w:date="2018-08-22T09:38:00Z"/>
                <w:rFonts w:asciiTheme="minorHAnsi" w:hAnsiTheme="minorHAnsi" w:cstheme="minorHAnsi"/>
              </w:rPr>
            </w:pPr>
            <w:ins w:id="2630" w:author="Trefilová Pavla" w:date="2018-08-22T09:38:00Z">
              <w:r w:rsidRPr="00EA3338">
                <w:rPr>
                  <w:rFonts w:asciiTheme="minorHAnsi" w:hAnsiTheme="minorHAnsi" w:cstheme="minorHAnsi"/>
                  <w:b/>
                  <w:bCs/>
                </w:rPr>
                <w:t>Lektoři</w:t>
              </w:r>
            </w:ins>
          </w:p>
        </w:tc>
      </w:tr>
      <w:tr w:rsidR="005D0966" w:rsidRPr="00EA3338" w:rsidTr="00994418">
        <w:trPr>
          <w:trHeight w:val="315"/>
          <w:jc w:val="center"/>
          <w:ins w:id="2631" w:author="Trefilová Pavla" w:date="2018-08-22T09:38:00Z"/>
          <w:trPrChange w:id="2632" w:author="Trefilová Pavla" w:date="2018-09-04T08:07:00Z">
            <w:trPr>
              <w:gridBefore w:val="1"/>
              <w:trHeight w:val="315"/>
              <w:jc w:val="center"/>
            </w:trPr>
          </w:trPrChange>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Change w:id="2633" w:author="Trefilová Pavla" w:date="2018-09-04T08:07:00Z">
              <w:tcPr>
                <w:tcW w:w="356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5D0966" w:rsidRPr="00EA3338" w:rsidRDefault="005D0966">
            <w:pPr>
              <w:rPr>
                <w:ins w:id="2634" w:author="Trefilová Pavla" w:date="2018-08-22T09:38:00Z"/>
                <w:rFonts w:asciiTheme="minorHAnsi" w:hAnsiTheme="minorHAnsi" w:cstheme="minorHAnsi"/>
              </w:rPr>
            </w:pPr>
            <w:ins w:id="2635" w:author="Trefilová Pavla" w:date="2018-08-22T09:38:00Z">
              <w:r w:rsidRPr="00EA3338">
                <w:rPr>
                  <w:rFonts w:asciiTheme="minorHAnsi" w:hAnsiTheme="minorHAnsi" w:cstheme="minorHAnsi"/>
                </w:rPr>
                <w:t>Mgr. Hana Atcheson</w:t>
              </w:r>
            </w:ins>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Change w:id="2636" w:author="Trefilová Pavla" w:date="2018-09-04T08:07:00Z">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5D0966" w:rsidRPr="00EA3338" w:rsidRDefault="005D0966">
            <w:pPr>
              <w:jc w:val="center"/>
              <w:rPr>
                <w:ins w:id="2637" w:author="Trefilová Pavla" w:date="2018-08-22T09:38:00Z"/>
                <w:rFonts w:asciiTheme="minorHAnsi" w:hAnsiTheme="minorHAnsi" w:cstheme="minorHAnsi"/>
              </w:rPr>
            </w:pPr>
            <w:ins w:id="2638" w:author="Trefilová Pavla" w:date="2018-08-22T09:38:00Z">
              <w:r w:rsidRPr="00EA3338">
                <w:rPr>
                  <w:rFonts w:asciiTheme="minorHAnsi" w:hAnsiTheme="minorHAnsi" w:cstheme="minorHAnsi"/>
                </w:rPr>
                <w:t>1971</w:t>
              </w:r>
            </w:ins>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Change w:id="2639" w:author="Trefilová Pavla" w:date="2018-09-04T08:07:00Z">
              <w:tcPr>
                <w:tcW w:w="1152" w:type="dxa"/>
                <w:gridSpan w:val="4"/>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5D0966" w:rsidRPr="00EA3338" w:rsidRDefault="005D0966">
            <w:pPr>
              <w:jc w:val="center"/>
              <w:rPr>
                <w:ins w:id="2640" w:author="Trefilová Pavla" w:date="2018-08-22T09:38:00Z"/>
                <w:rFonts w:asciiTheme="minorHAnsi" w:hAnsiTheme="minorHAnsi" w:cstheme="minorHAnsi"/>
              </w:rPr>
            </w:pPr>
            <w:ins w:id="2641" w:author="Trefilová Pavla" w:date="2018-08-22T09:38:00Z">
              <w:r w:rsidRPr="00EA3338">
                <w:rPr>
                  <w:rFonts w:asciiTheme="minorHAnsi" w:hAnsiTheme="minorHAnsi" w:cstheme="minorHAnsi"/>
                </w:rPr>
                <w:t>40</w:t>
              </w:r>
            </w:ins>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Change w:id="2642" w:author="Trefilová Pavla" w:date="2018-09-04T08:07:00Z">
              <w:tcPr>
                <w:tcW w:w="1400" w:type="dxa"/>
                <w:gridSpan w:val="4"/>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5D0966" w:rsidRPr="00EA3338" w:rsidRDefault="005D0966">
            <w:pPr>
              <w:jc w:val="center"/>
              <w:rPr>
                <w:ins w:id="2643" w:author="Trefilová Pavla" w:date="2018-08-22T09:38:00Z"/>
                <w:rFonts w:asciiTheme="minorHAnsi" w:hAnsiTheme="minorHAnsi" w:cstheme="minorHAnsi"/>
              </w:rPr>
            </w:pPr>
            <w:ins w:id="2644" w:author="Trefilová Pavla" w:date="2018-08-22T09:38:00Z">
              <w:r w:rsidRPr="00EA3338">
                <w:rPr>
                  <w:rFonts w:asciiTheme="minorHAnsi" w:hAnsiTheme="minorHAnsi" w:cstheme="minorHAnsi"/>
                </w:rPr>
                <w:t>U-31.12.2018</w:t>
              </w:r>
            </w:ins>
          </w:p>
        </w:tc>
      </w:tr>
      <w:tr w:rsidR="005D0966" w:rsidRPr="00EA3338" w:rsidTr="00994418">
        <w:trPr>
          <w:trHeight w:val="315"/>
          <w:jc w:val="center"/>
          <w:ins w:id="2645" w:author="Trefilová Pavla" w:date="2018-08-22T09:38:00Z"/>
          <w:trPrChange w:id="2646" w:author="Trefilová Pavla" w:date="2018-09-04T08:07:00Z">
            <w:trPr>
              <w:gridBefore w:val="1"/>
              <w:trHeight w:val="315"/>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Change w:id="2647" w:author="Trefilová Pavla" w:date="2018-09-04T08:07: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5D0966" w:rsidRPr="00EA3338" w:rsidRDefault="005D0966">
            <w:pPr>
              <w:rPr>
                <w:ins w:id="2648" w:author="Trefilová Pavla" w:date="2018-08-22T09:38:00Z"/>
                <w:rFonts w:asciiTheme="minorHAnsi" w:hAnsiTheme="minorHAnsi" w:cstheme="minorHAnsi"/>
              </w:rPr>
            </w:pPr>
            <w:ins w:id="2649" w:author="Trefilová Pavla" w:date="2018-08-22T09:38:00Z">
              <w:r w:rsidRPr="00EA3338">
                <w:rPr>
                  <w:rFonts w:asciiTheme="minorHAnsi" w:hAnsiTheme="minorHAnsi" w:cstheme="minorHAnsi"/>
                </w:rPr>
                <w:t>Mgr. Jana Orsavová</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Change w:id="2650" w:author="Trefilová Pavla" w:date="2018-09-04T08:07:00Z">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5D0966" w:rsidRPr="00EA3338" w:rsidRDefault="005D0966">
            <w:pPr>
              <w:jc w:val="center"/>
              <w:rPr>
                <w:ins w:id="2651" w:author="Trefilová Pavla" w:date="2018-08-22T09:38:00Z"/>
                <w:rFonts w:asciiTheme="minorHAnsi" w:hAnsiTheme="minorHAnsi" w:cstheme="minorHAnsi"/>
              </w:rPr>
            </w:pPr>
            <w:ins w:id="2652" w:author="Trefilová Pavla" w:date="2018-08-22T09:38:00Z">
              <w:r w:rsidRPr="00EA3338">
                <w:rPr>
                  <w:rFonts w:asciiTheme="minorHAnsi" w:hAnsiTheme="minorHAnsi" w:cstheme="minorHAnsi"/>
                </w:rPr>
                <w:t>1982</w:t>
              </w:r>
            </w:ins>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Change w:id="2653" w:author="Trefilová Pavla" w:date="2018-09-04T08:07:00Z">
              <w:tcPr>
                <w:tcW w:w="1152"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5D0966" w:rsidRPr="00EA3338" w:rsidRDefault="005D0966">
            <w:pPr>
              <w:jc w:val="center"/>
              <w:rPr>
                <w:ins w:id="2654" w:author="Trefilová Pavla" w:date="2018-08-22T09:38:00Z"/>
                <w:rFonts w:asciiTheme="minorHAnsi" w:hAnsiTheme="minorHAnsi" w:cstheme="minorHAnsi"/>
              </w:rPr>
            </w:pPr>
            <w:ins w:id="2655" w:author="Trefilová Pavla" w:date="2018-08-22T09:38:00Z">
              <w:r w:rsidRPr="00EA3338">
                <w:rPr>
                  <w:rFonts w:asciiTheme="minorHAnsi" w:hAnsiTheme="minorHAnsi" w:cstheme="minorHAnsi"/>
                </w:rPr>
                <w:t>40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Change w:id="2656" w:author="Trefilová Pavla" w:date="2018-09-04T08:07:00Z">
              <w:tcPr>
                <w:tcW w:w="1400" w:type="dxa"/>
                <w:gridSpan w:val="4"/>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5D0966" w:rsidRPr="00EA3338" w:rsidRDefault="005D0966">
            <w:pPr>
              <w:jc w:val="center"/>
              <w:rPr>
                <w:ins w:id="2657" w:author="Trefilová Pavla" w:date="2018-08-22T09:38:00Z"/>
                <w:rFonts w:asciiTheme="minorHAnsi" w:hAnsiTheme="minorHAnsi" w:cstheme="minorHAnsi"/>
              </w:rPr>
            </w:pPr>
            <w:ins w:id="2658" w:author="Trefilová Pavla" w:date="2018-08-22T09:38:00Z">
              <w:r w:rsidRPr="00EA3338">
                <w:rPr>
                  <w:rFonts w:asciiTheme="minorHAnsi" w:hAnsiTheme="minorHAnsi" w:cstheme="minorHAnsi"/>
                </w:rPr>
                <w:t>U-31.10.2021</w:t>
              </w:r>
            </w:ins>
          </w:p>
        </w:tc>
      </w:tr>
      <w:tr w:rsidR="005D0966" w:rsidRPr="00EA3338" w:rsidTr="00994418">
        <w:trPr>
          <w:trHeight w:val="315"/>
          <w:jc w:val="center"/>
          <w:ins w:id="2659" w:author="Trefilová Pavla" w:date="2018-08-22T09:38:00Z"/>
          <w:trPrChange w:id="2660" w:author="Trefilová Pavla" w:date="2018-09-04T08:07:00Z">
            <w:trPr>
              <w:gridBefore w:val="1"/>
              <w:trHeight w:val="315"/>
              <w:jc w:val="center"/>
            </w:trPr>
          </w:trPrChange>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Change w:id="2661" w:author="Trefilová Pavla" w:date="2018-09-04T08:07:00Z">
              <w:tcPr>
                <w:tcW w:w="3560" w:type="dxa"/>
                <w:gridSpan w:val="2"/>
                <w:tcBorders>
                  <w:top w:val="single" w:sz="4" w:space="0" w:color="auto"/>
                  <w:left w:val="single" w:sz="12" w:space="0" w:color="auto"/>
                  <w:bottom w:val="single" w:sz="12" w:space="0" w:color="auto"/>
                  <w:right w:val="single" w:sz="4" w:space="0" w:color="auto"/>
                </w:tcBorders>
                <w:shd w:val="clear" w:color="auto" w:fill="auto"/>
                <w:noWrap/>
                <w:vAlign w:val="bottom"/>
              </w:tcPr>
            </w:tcPrChange>
          </w:tcPr>
          <w:p w:rsidR="005D0966" w:rsidRPr="00EA3338" w:rsidRDefault="005D0966">
            <w:pPr>
              <w:rPr>
                <w:ins w:id="2662" w:author="Trefilová Pavla" w:date="2018-08-22T09:38:00Z"/>
                <w:rFonts w:asciiTheme="minorHAnsi" w:hAnsiTheme="minorHAnsi" w:cstheme="minorHAnsi"/>
              </w:rPr>
            </w:pPr>
            <w:ins w:id="2663" w:author="Trefilová Pavla" w:date="2018-08-22T09:38:00Z">
              <w:r w:rsidRPr="00EA3338">
                <w:rPr>
                  <w:rFonts w:asciiTheme="minorHAnsi" w:hAnsiTheme="minorHAnsi" w:cstheme="minorHAnsi"/>
                </w:rPr>
                <w:t>Ing. Dagmar Svobodová, MSc.</w:t>
              </w:r>
            </w:ins>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Change w:id="2664" w:author="Trefilová Pavla" w:date="2018-09-04T08:07:00Z">
              <w:tcPr>
                <w:tcW w:w="1108" w:type="dxa"/>
                <w:gridSpan w:val="2"/>
                <w:tcBorders>
                  <w:top w:val="single" w:sz="4" w:space="0" w:color="auto"/>
                  <w:left w:val="single" w:sz="4" w:space="0" w:color="auto"/>
                  <w:bottom w:val="single" w:sz="12" w:space="0" w:color="auto"/>
                  <w:right w:val="single" w:sz="4" w:space="0" w:color="auto"/>
                </w:tcBorders>
                <w:shd w:val="clear" w:color="auto" w:fill="auto"/>
                <w:noWrap/>
                <w:vAlign w:val="bottom"/>
              </w:tcPr>
            </w:tcPrChange>
          </w:tcPr>
          <w:p w:rsidR="005D0966" w:rsidRPr="00EA3338" w:rsidRDefault="005D0966">
            <w:pPr>
              <w:jc w:val="center"/>
              <w:rPr>
                <w:ins w:id="2665" w:author="Trefilová Pavla" w:date="2018-08-22T09:38:00Z"/>
                <w:rFonts w:asciiTheme="minorHAnsi" w:hAnsiTheme="minorHAnsi" w:cstheme="minorHAnsi"/>
              </w:rPr>
            </w:pPr>
            <w:ins w:id="2666" w:author="Trefilová Pavla" w:date="2018-08-22T09:38:00Z">
              <w:r w:rsidRPr="00EA3338">
                <w:rPr>
                  <w:rFonts w:asciiTheme="minorHAnsi" w:hAnsiTheme="minorHAnsi" w:cstheme="minorHAnsi"/>
                </w:rPr>
                <w:t>1967</w:t>
              </w:r>
            </w:ins>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Change w:id="2667" w:author="Trefilová Pavla" w:date="2018-09-04T08:07:00Z">
              <w:tcPr>
                <w:tcW w:w="1152" w:type="dxa"/>
                <w:gridSpan w:val="4"/>
                <w:tcBorders>
                  <w:top w:val="single" w:sz="4" w:space="0" w:color="auto"/>
                  <w:left w:val="single" w:sz="4" w:space="0" w:color="auto"/>
                  <w:bottom w:val="single" w:sz="12" w:space="0" w:color="auto"/>
                  <w:right w:val="single" w:sz="4" w:space="0" w:color="auto"/>
                </w:tcBorders>
                <w:shd w:val="clear" w:color="auto" w:fill="auto"/>
                <w:noWrap/>
                <w:vAlign w:val="bottom"/>
              </w:tcPr>
            </w:tcPrChange>
          </w:tcPr>
          <w:p w:rsidR="005D0966" w:rsidRPr="00EA3338" w:rsidRDefault="005D0966">
            <w:pPr>
              <w:jc w:val="center"/>
              <w:rPr>
                <w:ins w:id="2668" w:author="Trefilová Pavla" w:date="2018-08-22T09:38:00Z"/>
                <w:rFonts w:asciiTheme="minorHAnsi" w:hAnsiTheme="minorHAnsi" w:cstheme="minorHAnsi"/>
              </w:rPr>
            </w:pPr>
            <w:ins w:id="2669" w:author="Trefilová Pavla" w:date="2018-08-22T09:38:00Z">
              <w:r w:rsidRPr="00EA3338">
                <w:rPr>
                  <w:rFonts w:asciiTheme="minorHAnsi" w:hAnsiTheme="minorHAnsi" w:cstheme="minorHAnsi"/>
                </w:rPr>
                <w:t>40</w:t>
              </w:r>
            </w:ins>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Change w:id="2670" w:author="Trefilová Pavla" w:date="2018-09-04T08:07:00Z">
              <w:tcPr>
                <w:tcW w:w="1400" w:type="dxa"/>
                <w:gridSpan w:val="4"/>
                <w:tcBorders>
                  <w:top w:val="single" w:sz="4" w:space="0" w:color="auto"/>
                  <w:left w:val="single" w:sz="4" w:space="0" w:color="auto"/>
                  <w:bottom w:val="single" w:sz="12" w:space="0" w:color="auto"/>
                  <w:right w:val="single" w:sz="12" w:space="0" w:color="auto"/>
                </w:tcBorders>
                <w:shd w:val="clear" w:color="auto" w:fill="auto"/>
                <w:noWrap/>
                <w:vAlign w:val="bottom"/>
              </w:tcPr>
            </w:tcPrChange>
          </w:tcPr>
          <w:p w:rsidR="005D0966" w:rsidRPr="00EA3338" w:rsidRDefault="005D0966">
            <w:pPr>
              <w:jc w:val="center"/>
              <w:rPr>
                <w:ins w:id="2671" w:author="Trefilová Pavla" w:date="2018-08-22T09:38:00Z"/>
                <w:rFonts w:asciiTheme="minorHAnsi" w:hAnsiTheme="minorHAnsi" w:cstheme="minorHAnsi"/>
                <w:b/>
              </w:rPr>
            </w:pPr>
            <w:ins w:id="2672" w:author="Trefilová Pavla" w:date="2018-08-22T09:38:00Z">
              <w:r w:rsidRPr="00EA3338">
                <w:rPr>
                  <w:rFonts w:asciiTheme="minorHAnsi" w:hAnsiTheme="minorHAnsi" w:cstheme="minorHAnsi"/>
                </w:rPr>
                <w:t>U-</w:t>
              </w:r>
              <w:r w:rsidRPr="00EA3338">
                <w:rPr>
                  <w:rFonts w:asciiTheme="minorHAnsi" w:hAnsiTheme="minorHAnsi"/>
                </w:rPr>
                <w:t>31.1.2023</w:t>
              </w:r>
            </w:ins>
          </w:p>
        </w:tc>
      </w:tr>
    </w:tbl>
    <w:p w:rsidR="00C466F0" w:rsidRDefault="00C466F0" w:rsidP="00C466F0">
      <w:pPr>
        <w:spacing w:before="120"/>
        <w:ind w:left="992" w:right="992"/>
        <w:jc w:val="both"/>
        <w:rPr>
          <w:ins w:id="2673" w:author="Michal Pilík" w:date="2018-08-31T09:26:00Z"/>
          <w:rFonts w:asciiTheme="minorHAnsi" w:hAnsiTheme="minorHAnsi" w:cstheme="minorHAnsi"/>
        </w:rPr>
      </w:pPr>
      <w:ins w:id="2674" w:author="Michal Pilík" w:date="2018-08-31T09:26:00Z">
        <w:r w:rsidRPr="00AE48B6">
          <w:rPr>
            <w:rFonts w:asciiTheme="minorHAnsi" w:hAnsiTheme="minorHAnsi" w:cstheme="minorHAnsi"/>
            <w:vertAlign w:val="superscript"/>
          </w:rPr>
          <w:t>1</w:t>
        </w:r>
      </w:ins>
      <w:ins w:id="2675" w:author="Michal Pilík" w:date="2018-08-31T09:27:00Z">
        <w:r w:rsidR="008D3B7C">
          <w:rPr>
            <w:rFonts w:asciiTheme="minorHAnsi" w:hAnsiTheme="minorHAnsi" w:cstheme="minorHAnsi"/>
            <w:vertAlign w:val="superscript"/>
          </w:rPr>
          <w:t xml:space="preserve"> </w:t>
        </w:r>
      </w:ins>
      <w:ins w:id="2676" w:author="Michal Pilík" w:date="2018-08-31T09:26:00Z">
        <w:r w:rsidRPr="00917433">
          <w:rPr>
            <w:rFonts w:asciiTheme="minorHAnsi" w:hAnsiTheme="minorHAnsi" w:cstheme="minorHAnsi"/>
          </w:rPr>
          <w:t xml:space="preserve">doc. Sedlák bude na FaME UTB ve Zlíně zaměstnán na 50% úvazek od 1. 9. 2018. Od 1.9.2019 bude jeho pracovní poměr sjednán na 40h/týdně s pracovním poměrem na dobu neurčitou. </w:t>
        </w:r>
      </w:ins>
    </w:p>
    <w:p w:rsidR="00C466F0" w:rsidRDefault="00C466F0" w:rsidP="00C466F0">
      <w:pPr>
        <w:spacing w:after="360"/>
        <w:ind w:left="992" w:right="992"/>
        <w:jc w:val="both"/>
        <w:rPr>
          <w:ins w:id="2677" w:author="Michal Pilík" w:date="2018-08-31T09:26:00Z"/>
          <w:rFonts w:asciiTheme="minorHAnsi" w:hAnsiTheme="minorHAnsi" w:cstheme="minorHAnsi"/>
        </w:rPr>
      </w:pPr>
      <w:ins w:id="2678" w:author="Michal Pilík" w:date="2018-08-31T09:26:00Z">
        <w:r w:rsidRPr="00AE48B6">
          <w:rPr>
            <w:rFonts w:asciiTheme="minorHAnsi" w:hAnsiTheme="minorHAnsi" w:cstheme="minorHAnsi"/>
            <w:vertAlign w:val="superscript"/>
          </w:rPr>
          <w:t>2</w:t>
        </w:r>
        <w:r>
          <w:rPr>
            <w:rFonts w:asciiTheme="minorHAnsi" w:hAnsiTheme="minorHAnsi" w:cstheme="minorHAnsi"/>
          </w:rPr>
          <w:t xml:space="preserve"> prof. Molnár je zařazen v kategorii docent, protože získal profesorský titul na Slovensku v roce 2015</w:t>
        </w:r>
      </w:ins>
    </w:p>
    <w:p w:rsidR="005D0966" w:rsidRPr="00EA3338" w:rsidDel="00C466F0" w:rsidRDefault="005D0966" w:rsidP="005D0966">
      <w:pPr>
        <w:spacing w:before="120" w:after="360"/>
        <w:ind w:left="992" w:right="992"/>
        <w:jc w:val="both"/>
        <w:rPr>
          <w:ins w:id="2679" w:author="Trefilová Pavla" w:date="2018-08-22T09:38:00Z"/>
          <w:del w:id="2680" w:author="Michal Pilík" w:date="2018-08-31T09:26:00Z"/>
          <w:rFonts w:asciiTheme="minorHAnsi" w:hAnsiTheme="minorHAnsi" w:cstheme="minorHAnsi"/>
        </w:rPr>
      </w:pPr>
      <w:ins w:id="2681" w:author="Trefilová Pavla" w:date="2018-08-22T09:38:00Z">
        <w:del w:id="2682" w:author="Michal Pilík" w:date="2018-08-31T09:26:00Z">
          <w:r w:rsidRPr="00EA3338" w:rsidDel="00C466F0">
            <w:rPr>
              <w:rFonts w:asciiTheme="minorHAnsi" w:hAnsiTheme="minorHAnsi" w:cstheme="minorHAnsi"/>
            </w:rPr>
            <w:delText xml:space="preserve">*doc. Sedlák bude na FaME UTB ve Zlíně zaměstnán na 50% úvazek od 1. 9. 2018. Od 1.9.2019 bude jeho pracovní poměr sjednán na 40h/týdně s pracovním poměrem na dobu neurčitou. </w:delText>
          </w:r>
        </w:del>
      </w:ins>
    </w:p>
    <w:p w:rsidR="006808BF" w:rsidRPr="005D0966" w:rsidRDefault="006808BF">
      <w:pPr>
        <w:rPr>
          <w:b/>
          <w:rPrChange w:id="2683" w:author="Trefilová Pavla" w:date="2018-08-22T09:38:00Z">
            <w:rPr/>
          </w:rPrChange>
        </w:rPr>
      </w:pPr>
    </w:p>
    <w:p w:rsidR="006808BF" w:rsidRDefault="006808B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lastRenderedPageBreak/>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1872A0" w:rsidP="001872A0">
            <w:pPr>
              <w:jc w:val="both"/>
            </w:pPr>
            <w:r>
              <w:t>Průmyslové inženýrství</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Hana ATCHESON</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Mgr.</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1971</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5D0966" w:rsidP="001872A0">
            <w:pPr>
              <w:jc w:val="both"/>
            </w:pPr>
            <w:ins w:id="2684" w:author="Trefilová Pavla" w:date="2018-08-22T09:41:00Z">
              <w:r>
                <w:t>12/</w:t>
              </w:r>
            </w:ins>
            <w:r w:rsidR="001872A0">
              <w:t>2018</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typ prac.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182"/>
        </w:trPr>
        <w:tc>
          <w:tcPr>
            <w:tcW w:w="9859" w:type="dxa"/>
            <w:gridSpan w:val="11"/>
            <w:tcBorders>
              <w:top w:val="nil"/>
            </w:tcBorders>
          </w:tcPr>
          <w:p w:rsidR="001872A0" w:rsidRDefault="00D830DC" w:rsidP="00D830DC">
            <w:pPr>
              <w:jc w:val="both"/>
            </w:pPr>
            <w:r>
              <w:t>Angličtina</w:t>
            </w:r>
            <w:r w:rsidR="001872A0">
              <w:t xml:space="preserve"> – garant, </w:t>
            </w:r>
            <w:r>
              <w:t>vedení seminářů</w:t>
            </w:r>
            <w:r w:rsidR="001872A0">
              <w:t xml:space="preserve"> (100%)</w:t>
            </w:r>
          </w:p>
          <w:p w:rsidR="00D830DC" w:rsidRDefault="00D830DC" w:rsidP="00D830DC">
            <w:pPr>
              <w:jc w:val="both"/>
            </w:pPr>
            <w:r>
              <w:t>Akademická prezentace - garant, vedení seminářů (100%)</w:t>
            </w:r>
          </w:p>
          <w:p w:rsidR="00D830DC" w:rsidRDefault="00D830DC" w:rsidP="00D830DC">
            <w:pPr>
              <w:jc w:val="both"/>
            </w:pPr>
            <w:r>
              <w:t>Akademické psaní - garant, vedení seminářů (60%)</w:t>
            </w:r>
          </w:p>
          <w:p w:rsidR="00D830DC" w:rsidRDefault="00D830DC" w:rsidP="00D830DC">
            <w:pPr>
              <w:jc w:val="both"/>
            </w:pPr>
            <w:r>
              <w:t>Anglická obchodní korespondence - garant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1872A0">
        <w:trPr>
          <w:trHeight w:val="306"/>
        </w:trPr>
        <w:tc>
          <w:tcPr>
            <w:tcW w:w="9859" w:type="dxa"/>
            <w:gridSpan w:val="11"/>
          </w:tcPr>
          <w:p w:rsidR="001872A0" w:rsidRPr="00A818FA" w:rsidRDefault="001872A0" w:rsidP="001872A0">
            <w:pPr>
              <w:jc w:val="both"/>
            </w:pPr>
            <w:r w:rsidRPr="00A06F71">
              <w:rPr>
                <w:b/>
              </w:rPr>
              <w:t>1990−1995</w:t>
            </w:r>
            <w:r>
              <w:t xml:space="preserve">   </w:t>
            </w:r>
            <w:r w:rsidRPr="00A818FA">
              <w:t xml:space="preserve"> Pedagogická fakulta, Ka</w:t>
            </w:r>
            <w:r>
              <w:t>rlova univerzita v</w:t>
            </w:r>
            <w:del w:id="2685" w:author="Trefilová Pavla" w:date="2018-08-27T11:47:00Z">
              <w:r w:rsidDel="009E64B7">
                <w:delText xml:space="preserve"> </w:delText>
              </w:r>
            </w:del>
            <w:ins w:id="2686" w:author="Trefilová Pavla" w:date="2018-08-27T11:47:00Z">
              <w:r w:rsidR="009E64B7">
                <w:t> </w:t>
              </w:r>
            </w:ins>
            <w:r>
              <w:t>Praze</w:t>
            </w:r>
            <w:ins w:id="2687" w:author="Trefilová Pavla" w:date="2018-08-27T11:47:00Z">
              <w:r w:rsidR="009E64B7">
                <w:t>, studijní program: výuka anglického jazyka pro SŠ</w:t>
              </w:r>
            </w:ins>
            <w:r>
              <w:t xml:space="preserve"> (</w:t>
            </w:r>
            <w:r w:rsidRPr="00A06F71">
              <w:rPr>
                <w:b/>
              </w:rPr>
              <w:t>Mgr.</w:t>
            </w:r>
            <w:r>
              <w:t>)</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623FCF" w:rsidRDefault="00623FCF" w:rsidP="00623FCF">
            <w:pPr>
              <w:rPr>
                <w:ins w:id="2688" w:author="Trefilová Pavla" w:date="2018-08-21T15:27:00Z"/>
              </w:rPr>
            </w:pPr>
            <w:ins w:id="2689" w:author="Trefilová Pavla" w:date="2018-08-21T15:27:00Z">
              <w:r>
                <w:t>2004-dosud: Univerzita Tomáše Bati ve Zlíně, Fakulta humanitních studií, CJV, lektorka</w:t>
              </w:r>
            </w:ins>
          </w:p>
          <w:p w:rsidR="00623FCF" w:rsidRDefault="00623FCF" w:rsidP="00623FCF">
            <w:pPr>
              <w:rPr>
                <w:ins w:id="2690" w:author="Trefilová Pavla" w:date="2018-08-21T15:27:00Z"/>
              </w:rPr>
            </w:pPr>
            <w:ins w:id="2691" w:author="Trefilová Pavla" w:date="2018-08-21T15:27:00Z">
              <w:r>
                <w:t>2001-2004: Nevada Museum of Arts, odborné semináře a výtvarné dílny pro veřejnost</w:t>
              </w:r>
            </w:ins>
          </w:p>
          <w:p w:rsidR="00623FCF" w:rsidRDefault="00623FCF" w:rsidP="00623FCF">
            <w:pPr>
              <w:rPr>
                <w:ins w:id="2692" w:author="Trefilová Pavla" w:date="2018-08-21T15:27:00Z"/>
              </w:rPr>
            </w:pPr>
            <w:ins w:id="2693" w:author="Trefilová Pavla" w:date="2018-08-21T15:27:00Z">
              <w:r>
                <w:t>2001-2004: VSA Arts of Nevada, výtvarné dílny pro dospělé, střední školy a děti se specifickými vzdělávacími potřebami</w:t>
              </w:r>
            </w:ins>
          </w:p>
          <w:p w:rsidR="001872A0" w:rsidDel="00623FCF" w:rsidRDefault="00623FCF" w:rsidP="00623FCF">
            <w:pPr>
              <w:jc w:val="both"/>
              <w:rPr>
                <w:del w:id="2694" w:author="Trefilová Pavla" w:date="2018-08-21T15:25:00Z"/>
              </w:rPr>
            </w:pPr>
            <w:ins w:id="2695" w:author="Trefilová Pavla" w:date="2018-08-21T15:27:00Z">
              <w:r>
                <w:t>1995-1997: První obnovené reálné gymnázium, Praha, vyučující v předmětech angličtina a výtvarná výchova</w:t>
              </w:r>
            </w:ins>
            <w:del w:id="2696" w:author="Trefilová Pavla" w:date="2018-08-21T15:25:00Z">
              <w:r w:rsidR="001872A0" w:rsidDel="00623FCF">
                <w:delText>Spolupráce na grantových projektech:</w:delText>
              </w:r>
            </w:del>
          </w:p>
          <w:p w:rsidR="001872A0" w:rsidDel="00623FCF" w:rsidRDefault="001872A0" w:rsidP="001872A0">
            <w:pPr>
              <w:jc w:val="both"/>
              <w:rPr>
                <w:del w:id="2697" w:author="Trefilová Pavla" w:date="2018-08-21T15:25:00Z"/>
              </w:rPr>
            </w:pPr>
            <w:del w:id="2698" w:author="Trefilová Pavla" w:date="2018-08-21T15:25:00Z">
              <w:r w:rsidDel="00623FCF">
                <w:delText>2006-2007: Založení zkouškového centra City and Guilds, řešitelka grantu FRVŠ.</w:delText>
              </w:r>
            </w:del>
          </w:p>
          <w:p w:rsidR="001872A0" w:rsidDel="00623FCF" w:rsidRDefault="001872A0" w:rsidP="001872A0">
            <w:pPr>
              <w:jc w:val="both"/>
              <w:rPr>
                <w:del w:id="2699" w:author="Trefilová Pavla" w:date="2018-08-21T15:25:00Z"/>
              </w:rPr>
            </w:pPr>
            <w:del w:id="2700" w:author="Trefilová Pavla" w:date="2018-08-21T15:25:00Z">
              <w:r w:rsidDel="00623FCF">
                <w:delText>2007-2012 zkouškový tajemník centra při FHS, UTB Zlín.</w:delText>
              </w:r>
            </w:del>
          </w:p>
          <w:p w:rsidR="001872A0" w:rsidDel="00623FCF" w:rsidRDefault="001872A0" w:rsidP="001872A0">
            <w:pPr>
              <w:jc w:val="both"/>
              <w:rPr>
                <w:del w:id="2701" w:author="Trefilová Pavla" w:date="2018-08-21T15:25:00Z"/>
              </w:rPr>
            </w:pPr>
            <w:del w:id="2702" w:author="Trefilová Pavla" w:date="2018-08-21T15:25:00Z">
              <w:r w:rsidDel="00623FCF">
                <w:delTex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delText>
              </w:r>
            </w:del>
          </w:p>
          <w:p w:rsidR="001872A0" w:rsidDel="00623FCF" w:rsidRDefault="001872A0" w:rsidP="001872A0">
            <w:pPr>
              <w:jc w:val="both"/>
              <w:rPr>
                <w:del w:id="2703" w:author="Trefilová Pavla" w:date="2018-08-21T15:25:00Z"/>
              </w:rPr>
            </w:pPr>
            <w:del w:id="2704" w:author="Trefilová Pavla" w:date="2018-08-21T15:25:00Z">
              <w:r w:rsidDel="00623FCF">
                <w:delText xml:space="preserve">2018-2022: spoluřešitelka v rozvojovém projektu OP VVV UTB, </w:delText>
              </w:r>
              <w:r w:rsidRPr="00CC08A2" w:rsidDel="00623FCF">
                <w:delText>Rozvoj odborných, pedagogických a na praxi orientovaných kompetencí akademických pracovníků FHS</w:delText>
              </w:r>
              <w:r w:rsidDel="00623FCF">
                <w:delText>, Aktivita DA2.7</w:delText>
              </w:r>
              <w:r w:rsidRPr="00CC08A2" w:rsidDel="00623FCF">
                <w:delText>: Zvyšování jazykových kompetencí pro přednášení v</w:delText>
              </w:r>
              <w:r w:rsidDel="00623FCF">
                <w:delText> </w:delText>
              </w:r>
              <w:r w:rsidRPr="00CC08A2" w:rsidDel="00623FCF">
                <w:delText>zahraničí</w:delText>
              </w:r>
              <w:r w:rsidDel="00623FCF">
                <w:delText>.</w:delText>
              </w:r>
            </w:del>
          </w:p>
          <w:p w:rsidR="001872A0" w:rsidDel="00623FCF" w:rsidRDefault="001872A0" w:rsidP="001872A0">
            <w:pPr>
              <w:jc w:val="both"/>
              <w:rPr>
                <w:del w:id="2705" w:author="Trefilová Pavla" w:date="2018-08-21T15:25:00Z"/>
              </w:rPr>
            </w:pPr>
            <w:del w:id="2706" w:author="Trefilová Pavla" w:date="2018-08-21T15:25:00Z">
              <w:r w:rsidDel="00623FCF">
                <w:delText>Příspěvky na konferencích:</w:delText>
              </w:r>
            </w:del>
          </w:p>
          <w:p w:rsidR="001872A0" w:rsidDel="00623FCF" w:rsidRDefault="001872A0" w:rsidP="001872A0">
            <w:pPr>
              <w:jc w:val="both"/>
              <w:rPr>
                <w:del w:id="2707" w:author="Trefilová Pavla" w:date="2018-08-21T15:25:00Z"/>
              </w:rPr>
            </w:pPr>
            <w:del w:id="2708" w:author="Trefilová Pavla" w:date="2018-08-21T15:25:00Z">
              <w:r w:rsidDel="00623FCF">
                <w:delText>2007: Český Těšín, 2nd English Language Teaching in V4 Countries, konference učitelů anglického jazyka, Název příspěvku: Výuka a testování anglického jazyka v systému Moodle, Ústav jazyků, FHS, UTB ve Zlíně</w:delText>
              </w:r>
            </w:del>
          </w:p>
          <w:p w:rsidR="001872A0" w:rsidDel="00623FCF" w:rsidRDefault="001872A0" w:rsidP="001872A0">
            <w:pPr>
              <w:jc w:val="both"/>
              <w:rPr>
                <w:del w:id="2709" w:author="Trefilová Pavla" w:date="2018-08-21T15:25:00Z"/>
              </w:rPr>
            </w:pPr>
            <w:del w:id="2710" w:author="Trefilová Pavla" w:date="2018-08-21T15:25:00Z">
              <w:r w:rsidRPr="004C7CA8" w:rsidDel="00623FCF">
                <w:delText>2008: Hegskulen i Volda, Faculty of Humanites and Education, Faculty of Arts, Volda, Norsko. Pobyt v rámci programu Erasmus. Přednáška: Semiotic relations in Visual studies and Linguistics.</w:delText>
              </w:r>
            </w:del>
          </w:p>
          <w:p w:rsidR="001872A0" w:rsidDel="00623FCF" w:rsidRDefault="001872A0" w:rsidP="001872A0">
            <w:pPr>
              <w:jc w:val="both"/>
              <w:rPr>
                <w:del w:id="2711" w:author="Trefilová Pavla" w:date="2018-08-21T15:25:00Z"/>
              </w:rPr>
            </w:pPr>
            <w:del w:id="2712" w:author="Trefilová Pavla" w:date="2018-08-21T15:25:00Z">
              <w:r w:rsidRPr="004C7CA8" w:rsidDel="00623FCF">
                <w:delText>2010: Universitet Jagiellonskiego, Instytut Filologii Angielskiej, Krakow, Polsko. Pobyt v rámci programu Erasmus. Přednáška: Looking for word meaning – word meaning as a concept.</w:delText>
              </w:r>
            </w:del>
          </w:p>
          <w:p w:rsidR="001872A0" w:rsidDel="00623FCF" w:rsidRDefault="001872A0" w:rsidP="001872A0">
            <w:pPr>
              <w:jc w:val="both"/>
              <w:rPr>
                <w:del w:id="2713" w:author="Trefilová Pavla" w:date="2018-08-21T15:25:00Z"/>
              </w:rPr>
            </w:pPr>
            <w:del w:id="2714" w:author="Trefilová Pavla" w:date="2018-08-21T15:25:00Z">
              <w:r w:rsidDel="00623FCF">
                <w:delText>2011: Zlín, KÚ Zlín, Výuka pro učitele a management středních odborných škol, přednáška: Význam jazykového vzdělávání, jak se učit cizí jazyk efektivně.</w:delText>
              </w:r>
            </w:del>
          </w:p>
          <w:p w:rsidR="001872A0" w:rsidRDefault="001872A0" w:rsidP="001872A0">
            <w:pPr>
              <w:jc w:val="both"/>
            </w:pPr>
            <w:del w:id="2715" w:author="Trefilová Pavla" w:date="2018-08-21T15:25:00Z">
              <w:r w:rsidDel="00623FCF">
                <w:delText>2014: Hradec Králové, Lékařská fakulta v HK, Univerzita Karlova Praha, konference: Testování jazykových dovedností studentů v terciární sféře pro jazykovou výuku typu LSP, Název příspěvku: Jazykové testování v odborném kontextu: Anglický jazyk pro umění, design a multimédia.</w:delText>
              </w:r>
            </w:del>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1872A0">
        <w:trPr>
          <w:trHeight w:val="1105"/>
        </w:trPr>
        <w:tc>
          <w:tcPr>
            <w:tcW w:w="9859" w:type="dxa"/>
            <w:gridSpan w:val="11"/>
          </w:tcPr>
          <w:p w:rsidR="00623FCF" w:rsidRDefault="00623FCF" w:rsidP="00623FCF">
            <w:pPr>
              <w:jc w:val="both"/>
              <w:rPr>
                <w:ins w:id="2716" w:author="Trefilová Pavla" w:date="2018-08-21T15:24:00Z"/>
              </w:rPr>
            </w:pPr>
            <w:ins w:id="2717" w:author="Trefilová Pavla" w:date="2018-08-21T15:24:00Z">
              <w:r>
                <w:t xml:space="preserve">Počet vedených bakalářských prací – 17 </w:t>
              </w:r>
            </w:ins>
          </w:p>
          <w:p w:rsidR="00623FCF" w:rsidRDefault="00623FCF" w:rsidP="00623FCF">
            <w:pPr>
              <w:jc w:val="both"/>
              <w:rPr>
                <w:ins w:id="2718" w:author="Trefilová Pavla" w:date="2018-08-21T15:24:00Z"/>
              </w:rPr>
            </w:pPr>
            <w:ins w:id="2719" w:author="Trefilová Pavla" w:date="2018-08-21T15:24:00Z">
              <w:r>
                <w:t>Počet vedených diplomových prací – 0</w:t>
              </w:r>
            </w:ins>
          </w:p>
          <w:p w:rsidR="001872A0" w:rsidDel="00623FCF" w:rsidRDefault="001872A0" w:rsidP="001872A0">
            <w:pPr>
              <w:jc w:val="both"/>
              <w:rPr>
                <w:del w:id="2720" w:author="Trefilová Pavla" w:date="2018-08-21T15:24:00Z"/>
              </w:rPr>
            </w:pPr>
            <w:del w:id="2721" w:author="Trefilová Pavla" w:date="2018-08-21T15:24:00Z">
              <w:r w:rsidDel="00623FCF">
                <w:delText xml:space="preserve">Vedoucí nebo oponent bakalářských prací ve studijním programu Angličtina pro manažerskou praxi. </w:delText>
              </w:r>
            </w:del>
          </w:p>
          <w:p w:rsidR="001872A0" w:rsidRDefault="001872A0" w:rsidP="001872A0">
            <w:pPr>
              <w:jc w:val="both"/>
            </w:pPr>
            <w:r>
              <w:t xml:space="preserve">Témata obhájených prací, např: </w:t>
            </w:r>
            <w:r w:rsidRPr="00A818FA">
              <w:rPr>
                <w:lang w:val="en-GB"/>
              </w:rPr>
              <w:t>Business English Idioms, Common European Framew</w:t>
            </w:r>
            <w:r>
              <w:rPr>
                <w:lang w:val="en-GB"/>
              </w:rPr>
              <w:t>ork for Languages and Language T</w:t>
            </w:r>
            <w:r w:rsidRPr="00A818FA">
              <w:rPr>
                <w:lang w:val="en-GB"/>
              </w:rPr>
              <w:t>esting, Secondary School Leaving Exams and Cambridge Exams in the Czech Republic: A Comparison of English Language Levels, Marshall McLuhan’s Vision: Language without Communication Barriers, Verbal Humour in Advertisements: British Culture Specifics, Demarketing Strategies and an Impact of Controversial Slogan, The Promotion of Selected European Travel Destinations in British and American Press: A Linguistic Analysis</w:t>
            </w:r>
            <w:r>
              <w:rPr>
                <w:lang w:val="en-GB"/>
              </w:rPr>
              <w:t>.</w:t>
            </w:r>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3368B3" w:rsidP="001872A0">
            <w:pPr>
              <w:jc w:val="both"/>
              <w:rPr>
                <w:b/>
              </w:rPr>
            </w:pPr>
            <w:ins w:id="2722" w:author="Trefilová Pavla" w:date="2018-08-21T15:34:00Z">
              <w:r>
                <w:rPr>
                  <w:b/>
                </w:rPr>
                <w:t>0</w:t>
              </w:r>
            </w:ins>
          </w:p>
        </w:tc>
        <w:tc>
          <w:tcPr>
            <w:tcW w:w="693" w:type="dxa"/>
            <w:vMerge w:val="restart"/>
          </w:tcPr>
          <w:p w:rsidR="001872A0" w:rsidRDefault="003368B3" w:rsidP="001872A0">
            <w:pPr>
              <w:jc w:val="both"/>
              <w:rPr>
                <w:b/>
              </w:rPr>
            </w:pPr>
            <w:ins w:id="2723" w:author="Trefilová Pavla" w:date="2018-08-21T15:35:00Z">
              <w:r>
                <w:rPr>
                  <w:b/>
                </w:rPr>
                <w:t>0</w:t>
              </w:r>
            </w:ins>
          </w:p>
        </w:tc>
        <w:tc>
          <w:tcPr>
            <w:tcW w:w="694" w:type="dxa"/>
            <w:vMerge w:val="restart"/>
          </w:tcPr>
          <w:p w:rsidR="001872A0" w:rsidRDefault="003368B3" w:rsidP="001872A0">
            <w:pPr>
              <w:jc w:val="both"/>
              <w:rPr>
                <w:b/>
              </w:rPr>
            </w:pPr>
            <w:ins w:id="2724" w:author="Trefilová Pavla" w:date="2018-08-21T15:34:00Z">
              <w:r>
                <w:rPr>
                  <w:b/>
                </w:rPr>
                <w:t>0</w:t>
              </w:r>
            </w:ins>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268"/>
        </w:trPr>
        <w:tc>
          <w:tcPr>
            <w:tcW w:w="9859" w:type="dxa"/>
            <w:gridSpan w:val="11"/>
          </w:tcPr>
          <w:p w:rsidR="00623FCF" w:rsidRDefault="003368B3" w:rsidP="003368B3">
            <w:pPr>
              <w:jc w:val="both"/>
              <w:rPr>
                <w:ins w:id="2725" w:author="Trefilová Pavla" w:date="2018-08-21T15:28:00Z"/>
              </w:rPr>
            </w:pPr>
            <w:ins w:id="2726" w:author="Trefilová Pavla" w:date="2018-08-21T15:30:00Z">
              <w:r>
                <w:t xml:space="preserve">ATCHESON, H. </w:t>
              </w:r>
            </w:ins>
            <w:ins w:id="2727" w:author="Trefilová Pavla" w:date="2018-08-21T15:32:00Z">
              <w:r w:rsidRPr="003368B3">
                <w:rPr>
                  <w:i/>
                </w:rPr>
                <w:t>Language Testing in a Vocational Context:</w:t>
              </w:r>
              <w:r>
                <w:rPr>
                  <w:i/>
                </w:rPr>
                <w:t xml:space="preserve"> </w:t>
              </w:r>
              <w:r w:rsidRPr="003368B3">
                <w:rPr>
                  <w:i/>
                </w:rPr>
                <w:t>English for Art, Design and Multimedia</w:t>
              </w:r>
            </w:ins>
            <w:ins w:id="2728" w:author="Trefilová Pavla" w:date="2018-08-21T15:31:00Z">
              <w:r>
                <w:t>. Sborník příspěvků</w:t>
              </w:r>
            </w:ins>
            <w:ins w:id="2729" w:author="Trefilová Pavla" w:date="2018-08-21T15:33:00Z">
              <w:r>
                <w:t xml:space="preserve"> z konference</w:t>
              </w:r>
            </w:ins>
            <w:ins w:id="2730" w:author="Trefilová Pavla" w:date="2018-08-21T15:31:00Z">
              <w:r>
                <w:t xml:space="preserve"> </w:t>
              </w:r>
              <w:r w:rsidRPr="003368B3">
                <w:t>Testování jazykových dovedností studentů v terciární sféře pro jazykovou výuku typu LSP (Language for Specific Purposes)</w:t>
              </w:r>
              <w:r>
                <w:t xml:space="preserve">. </w:t>
              </w:r>
            </w:ins>
            <w:ins w:id="2731" w:author="Trefilová Pavla" w:date="2018-08-21T15:25:00Z">
              <w:r w:rsidR="00623FCF">
                <w:t>Hradec Králové</w:t>
              </w:r>
            </w:ins>
            <w:ins w:id="2732" w:author="Trefilová Pavla" w:date="2018-08-21T15:32:00Z">
              <w:r>
                <w:t>:</w:t>
              </w:r>
            </w:ins>
            <w:ins w:id="2733" w:author="Trefilová Pavla" w:date="2018-08-21T15:25:00Z">
              <w:r w:rsidR="00623FCF">
                <w:t xml:space="preserve"> Lékařská fakulta v HK, Univerzita Karlova Praha</w:t>
              </w:r>
            </w:ins>
            <w:ins w:id="2734" w:author="Trefilová Pavla" w:date="2018-08-21T15:32:00Z">
              <w:r>
                <w:t>. 2014. Bez ISBN</w:t>
              </w:r>
            </w:ins>
            <w:ins w:id="2735" w:author="Trefilová Pavla" w:date="2018-08-21T15:25:00Z">
              <w:r w:rsidR="00623FCF">
                <w:t xml:space="preserve"> </w:t>
              </w:r>
            </w:ins>
          </w:p>
          <w:p w:rsidR="003368B3" w:rsidRDefault="003368B3" w:rsidP="00623FCF">
            <w:pPr>
              <w:jc w:val="both"/>
              <w:rPr>
                <w:ins w:id="2736" w:author="Trefilová Pavla" w:date="2018-08-21T15:25:00Z"/>
              </w:rPr>
            </w:pPr>
          </w:p>
          <w:p w:rsidR="00623FCF" w:rsidRPr="003368B3" w:rsidRDefault="00623FCF" w:rsidP="00623FCF">
            <w:pPr>
              <w:jc w:val="both"/>
              <w:rPr>
                <w:ins w:id="2737" w:author="Trefilová Pavla" w:date="2018-08-21T15:25:00Z"/>
                <w:i/>
                <w:rPrChange w:id="2738" w:author="Trefilová Pavla" w:date="2018-08-21T15:33:00Z">
                  <w:rPr>
                    <w:ins w:id="2739" w:author="Trefilová Pavla" w:date="2018-08-21T15:25:00Z"/>
                  </w:rPr>
                </w:rPrChange>
              </w:rPr>
            </w:pPr>
            <w:ins w:id="2740" w:author="Trefilová Pavla" w:date="2018-08-21T15:25:00Z">
              <w:r w:rsidRPr="003368B3">
                <w:rPr>
                  <w:i/>
                  <w:rPrChange w:id="2741" w:author="Trefilová Pavla" w:date="2018-08-21T15:33:00Z">
                    <w:rPr/>
                  </w:rPrChange>
                </w:rPr>
                <w:t>Spolupráce na grantových projektech:</w:t>
              </w:r>
            </w:ins>
          </w:p>
          <w:p w:rsidR="00623FCF" w:rsidRDefault="00623FCF" w:rsidP="00623FCF">
            <w:pPr>
              <w:jc w:val="both"/>
              <w:rPr>
                <w:ins w:id="2742" w:author="Trefilová Pavla" w:date="2018-08-21T15:25:00Z"/>
              </w:rPr>
            </w:pPr>
            <w:ins w:id="2743" w:author="Trefilová Pavla" w:date="2018-08-21T15:25:00Z">
              <w:r>
                <w:t>2006-2007: Založení zkouškového centra City and Guilds, řešitelka grantu FRVŠ.</w:t>
              </w:r>
            </w:ins>
          </w:p>
          <w:p w:rsidR="00623FCF" w:rsidRDefault="00623FCF" w:rsidP="00623FCF">
            <w:pPr>
              <w:jc w:val="both"/>
              <w:rPr>
                <w:ins w:id="2744" w:author="Trefilová Pavla" w:date="2018-08-21T15:25:00Z"/>
              </w:rPr>
            </w:pPr>
            <w:ins w:id="2745" w:author="Trefilová Pavla" w:date="2018-08-21T15:25:00Z">
              <w:r>
                <w:t>2007-2012 zkouškový tajemník centra při FHS, UTB Zlín.</w:t>
              </w:r>
            </w:ins>
          </w:p>
          <w:p w:rsidR="00623FCF" w:rsidRDefault="00623FCF" w:rsidP="00623FCF">
            <w:pPr>
              <w:jc w:val="both"/>
              <w:rPr>
                <w:ins w:id="2746" w:author="Trefilová Pavla" w:date="2018-08-21T15:25:00Z"/>
              </w:rPr>
            </w:pPr>
            <w:ins w:id="2747" w:author="Trefilová Pavla" w:date="2018-08-21T15:25:00Z">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ins>
          </w:p>
          <w:p w:rsidR="001872A0" w:rsidRPr="003368B3" w:rsidRDefault="00623FCF" w:rsidP="001872A0">
            <w:pPr>
              <w:jc w:val="both"/>
              <w:rPr>
                <w:rPrChange w:id="2748" w:author="Trefilová Pavla" w:date="2018-08-21T15:33:00Z">
                  <w:rPr>
                    <w:b/>
                  </w:rPr>
                </w:rPrChange>
              </w:rPr>
            </w:pPr>
            <w:ins w:id="2749" w:author="Trefilová Pavla" w:date="2018-08-21T15:25:00Z">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ins>
          </w:p>
        </w:tc>
      </w:tr>
      <w:tr w:rsidR="001872A0" w:rsidTr="001872A0">
        <w:trPr>
          <w:trHeight w:val="218"/>
        </w:trPr>
        <w:tc>
          <w:tcPr>
            <w:tcW w:w="9859" w:type="dxa"/>
            <w:gridSpan w:val="11"/>
            <w:shd w:val="clear" w:color="auto" w:fill="F7CAAC"/>
          </w:tcPr>
          <w:p w:rsidR="001872A0" w:rsidRDefault="001872A0" w:rsidP="001872A0">
            <w:pPr>
              <w:rPr>
                <w:b/>
              </w:rPr>
            </w:pPr>
            <w:r>
              <w:rPr>
                <w:b/>
              </w:rPr>
              <w:t>Působení v zahraničí</w:t>
            </w:r>
          </w:p>
        </w:tc>
      </w:tr>
      <w:tr w:rsidR="001872A0" w:rsidTr="001872A0">
        <w:trPr>
          <w:trHeight w:val="56"/>
        </w:trPr>
        <w:tc>
          <w:tcPr>
            <w:tcW w:w="9859" w:type="dxa"/>
            <w:gridSpan w:val="11"/>
          </w:tcPr>
          <w:p w:rsidR="003368B3" w:rsidRPr="003368B3" w:rsidRDefault="003368B3" w:rsidP="001872A0">
            <w:pPr>
              <w:rPr>
                <w:rPrChange w:id="2750" w:author="Trefilová Pavla" w:date="2018-08-21T15:33:00Z">
                  <w:rPr>
                    <w:b/>
                  </w:rPr>
                </w:rPrChange>
              </w:rPr>
            </w:pPr>
            <w:ins w:id="2751" w:author="Trefilová Pavla" w:date="2018-08-21T15:27:00Z">
              <w:r w:rsidRPr="003368B3">
                <w:rPr>
                  <w:rPrChange w:id="2752" w:author="Trefilová Pavla" w:date="2018-08-21T15:28:00Z">
                    <w:rPr>
                      <w:b/>
                    </w:rPr>
                  </w:rPrChange>
                </w:rPr>
                <w:t>1992-1993: University of Nevada, Reno, prezenční studium, Lingvistika, Pedagogika</w:t>
              </w:r>
            </w:ins>
          </w:p>
        </w:tc>
      </w:tr>
      <w:tr w:rsidR="001872A0" w:rsidTr="001872A0">
        <w:trPr>
          <w:cantSplit/>
          <w:trHeight w:val="127"/>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3368B3" w:rsidRDefault="003368B3">
      <w:pPr>
        <w:rPr>
          <w:ins w:id="2753" w:author="Trefilová Pavla" w:date="2018-08-21T15:28:00Z"/>
        </w:rPr>
      </w:pPr>
      <w:ins w:id="2754" w:author="Trefilová Pavla" w:date="2018-08-21T15:28: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lastRenderedPageBreak/>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1872A0" w:rsidP="001872A0">
            <w:pPr>
              <w:jc w:val="both"/>
            </w:pPr>
            <w:r>
              <w:t>Průmyslové inženýrství</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Roman BOBÁK</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doc. Ing., Ph.D.</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1947</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r>
              <w:t>N</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r>
              <w:t>N</w:t>
            </w: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typ prac.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3D2501" w:rsidRDefault="003D2501"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094C44">
        <w:trPr>
          <w:trHeight w:val="187"/>
        </w:trPr>
        <w:tc>
          <w:tcPr>
            <w:tcW w:w="9859" w:type="dxa"/>
            <w:gridSpan w:val="11"/>
            <w:tcBorders>
              <w:top w:val="nil"/>
            </w:tcBorders>
          </w:tcPr>
          <w:p w:rsidR="003D2501" w:rsidRDefault="001872A0">
            <w:pPr>
              <w:jc w:val="both"/>
            </w:pPr>
            <w:r>
              <w:t>Logistické koncept - garant předmětu, vedení se</w:t>
            </w:r>
            <w:r w:rsidR="002A0DB1">
              <w:t>minářů a řízení kolokvií (</w:t>
            </w:r>
            <w:del w:id="2755" w:author="Trefilová Pavla" w:date="2018-08-29T15:22:00Z">
              <w:r w:rsidR="002A0DB1" w:rsidDel="005F7D27">
                <w:delText>1</w:delText>
              </w:r>
            </w:del>
            <w:ins w:id="2756" w:author="Trefilová Pavla" w:date="2018-08-29T15:21:00Z">
              <w:r w:rsidR="005F7D27">
                <w:t>75</w:t>
              </w:r>
            </w:ins>
            <w:del w:id="2757" w:author="Trefilová Pavla" w:date="2018-08-29T15:21:00Z">
              <w:r w:rsidR="002A0DB1" w:rsidDel="005F7D27">
                <w:delText>00</w:delText>
              </w:r>
            </w:del>
            <w:r w:rsidR="002A0DB1">
              <w: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094C44">
        <w:trPr>
          <w:trHeight w:val="889"/>
        </w:trPr>
        <w:tc>
          <w:tcPr>
            <w:tcW w:w="9859" w:type="dxa"/>
            <w:gridSpan w:val="11"/>
          </w:tcPr>
          <w:p w:rsidR="001872A0" w:rsidRPr="00371F4C" w:rsidRDefault="001872A0" w:rsidP="001872A0">
            <w:pPr>
              <w:jc w:val="both"/>
            </w:pPr>
            <w:r w:rsidRPr="00733D2C">
              <w:rPr>
                <w:b/>
              </w:rPr>
              <w:t>1966 - 1971</w:t>
            </w:r>
            <w:r>
              <w:t xml:space="preserve">     </w:t>
            </w:r>
            <w:r w:rsidRPr="00371F4C">
              <w:t xml:space="preserve">VUT v Brně, FT ve Zlíně, </w:t>
            </w:r>
            <w:ins w:id="2758" w:author="Trefilová Pavla" w:date="2018-08-22T11:33:00Z">
              <w:r w:rsidR="00CE3B07">
                <w:t xml:space="preserve">obor: </w:t>
              </w:r>
            </w:ins>
            <w:r w:rsidRPr="00371F4C">
              <w:t xml:space="preserve">Technologie kůže, gumy a plastických hmot </w:t>
            </w:r>
            <w:del w:id="2759" w:author="Trefilová Pavla" w:date="2018-08-23T11:36:00Z">
              <w:r w:rsidRPr="00371F4C" w:rsidDel="00663E25">
                <w:delText>1966 -</w:delText>
              </w:r>
              <w:r w:rsidDel="00663E25">
                <w:delText xml:space="preserve"> </w:delText>
              </w:r>
              <w:r w:rsidRPr="00371F4C" w:rsidDel="00663E25">
                <w:delText>1971</w:delText>
              </w:r>
              <w:r w:rsidDel="00663E25">
                <w:delText xml:space="preserve"> </w:delText>
              </w:r>
            </w:del>
            <w:r>
              <w:t>(</w:t>
            </w:r>
            <w:r w:rsidRPr="00733D2C">
              <w:rPr>
                <w:b/>
              </w:rPr>
              <w:t>Ing.</w:t>
            </w:r>
            <w:r>
              <w:t>)</w:t>
            </w:r>
          </w:p>
          <w:p w:rsidR="001872A0" w:rsidRPr="00371F4C" w:rsidRDefault="001872A0" w:rsidP="001872A0">
            <w:pPr>
              <w:jc w:val="both"/>
            </w:pPr>
            <w:r w:rsidRPr="00733D2C">
              <w:rPr>
                <w:b/>
              </w:rPr>
              <w:t>1979 - 1980</w:t>
            </w:r>
            <w:r>
              <w:t xml:space="preserve">     </w:t>
            </w:r>
            <w:r w:rsidRPr="00371F4C">
              <w:t>VŠE Bratislava, Ústav pre cyklicku prípravu a postgraduálné studium, Au</w:t>
            </w:r>
            <w:r>
              <w:t xml:space="preserve">tomatizované systémy riadenia </w:t>
            </w:r>
          </w:p>
          <w:p w:rsidR="001872A0" w:rsidRPr="00371F4C" w:rsidRDefault="001872A0" w:rsidP="001872A0">
            <w:pPr>
              <w:jc w:val="both"/>
            </w:pPr>
            <w:r w:rsidRPr="00733D2C">
              <w:rPr>
                <w:b/>
              </w:rPr>
              <w:t>1989 - 1990</w:t>
            </w:r>
            <w:r>
              <w:t xml:space="preserve">     </w:t>
            </w:r>
            <w:r w:rsidRPr="00371F4C">
              <w:t xml:space="preserve">VUT v Brně, FT ve Zlíně, Vybrané předměty řízení, postgraduální kurz </w:t>
            </w:r>
          </w:p>
          <w:p w:rsidR="001872A0" w:rsidRDefault="001872A0" w:rsidP="001872A0">
            <w:pPr>
              <w:jc w:val="both"/>
              <w:rPr>
                <w:b/>
              </w:rPr>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1872A0" w:rsidRPr="009D642C" w:rsidRDefault="001872A0" w:rsidP="001872A0">
            <w:pPr>
              <w:tabs>
                <w:tab w:val="left" w:pos="1358"/>
              </w:tabs>
            </w:pPr>
            <w:r w:rsidRPr="001D43E1">
              <w:rPr>
                <w:b/>
              </w:rPr>
              <w:t>1971-1988</w:t>
            </w:r>
            <w:r w:rsidRPr="001D43E1">
              <w:t xml:space="preserve">          </w:t>
            </w:r>
            <w:r w:rsidRPr="009D642C">
              <w:t>INCOMA Zlín - programátor analytik, vedoucí výzkumný pracovník (vedoucí odboru, od r. 1979)</w:t>
            </w:r>
          </w:p>
          <w:p w:rsidR="001872A0" w:rsidRPr="009D642C" w:rsidRDefault="001872A0" w:rsidP="004A634E">
            <w:pPr>
              <w:numPr>
                <w:ilvl w:val="1"/>
                <w:numId w:val="14"/>
              </w:numPr>
              <w:tabs>
                <w:tab w:val="left" w:pos="1358"/>
              </w:tabs>
              <w:ind w:left="0" w:firstLine="0"/>
            </w:pPr>
            <w:r w:rsidRPr="009D642C">
              <w:t>INCOMA Zlín - náměstek pro rozvoj (zástupce ředitele)</w:t>
            </w:r>
          </w:p>
          <w:p w:rsidR="001872A0" w:rsidRPr="009D642C" w:rsidRDefault="001872A0" w:rsidP="004A634E">
            <w:pPr>
              <w:numPr>
                <w:ilvl w:val="1"/>
                <w:numId w:val="13"/>
              </w:numPr>
              <w:tabs>
                <w:tab w:val="left" w:pos="1358"/>
                <w:tab w:val="num" w:pos="1881"/>
              </w:tabs>
              <w:ind w:left="0" w:firstLine="0"/>
            </w:pPr>
            <w:r w:rsidRPr="009D642C">
              <w:t>SVIT,</w:t>
            </w:r>
            <w:r>
              <w:t xml:space="preserve"> </w:t>
            </w:r>
            <w:r w:rsidRPr="009D642C">
              <w:t>a.s., Zlín, divize RaTŘ - vedoucí útvaru hlavního projektanta (zástupce ředitele)</w:t>
            </w:r>
          </w:p>
          <w:p w:rsidR="001872A0" w:rsidRPr="009D642C" w:rsidRDefault="001872A0" w:rsidP="004A634E">
            <w:pPr>
              <w:numPr>
                <w:ilvl w:val="1"/>
                <w:numId w:val="15"/>
              </w:numPr>
              <w:tabs>
                <w:tab w:val="left" w:pos="1358"/>
              </w:tabs>
              <w:ind w:left="0" w:firstLine="0"/>
            </w:pPr>
            <w:r w:rsidRPr="009D642C">
              <w:t>VUT v Brně, FT respektive FaME ve Zlíně - odborný asistent</w:t>
            </w:r>
          </w:p>
          <w:p w:rsidR="001872A0" w:rsidRPr="001B0A0C" w:rsidRDefault="001872A0" w:rsidP="001872A0">
            <w:pPr>
              <w:pStyle w:val="odrky"/>
              <w:numPr>
                <w:ilvl w:val="0"/>
                <w:numId w:val="0"/>
              </w:numPr>
              <w:rPr>
                <w:b/>
              </w:rPr>
            </w:pPr>
            <w:r w:rsidRPr="001D43E1">
              <w:rPr>
                <w:b/>
              </w:rPr>
              <w:t>1996-2000</w:t>
            </w:r>
            <w:r>
              <w:t xml:space="preserve">          </w:t>
            </w:r>
            <w:r w:rsidRPr="009D642C">
              <w:t xml:space="preserve">VUT v Brně, od 1. 1. 2001 UTB ve Zlíně, FaME - proděkan pro </w:t>
            </w:r>
            <w:r>
              <w:t>tvůrčí činnosti</w:t>
            </w:r>
          </w:p>
          <w:p w:rsidR="001872A0" w:rsidRDefault="001872A0" w:rsidP="004E1594">
            <w:pPr>
              <w:ind w:left="1381" w:hanging="1381"/>
            </w:pPr>
            <w:r w:rsidRPr="001D43E1">
              <w:rPr>
                <w:b/>
              </w:rPr>
              <w:t>2001-dosud</w:t>
            </w:r>
            <w:r w:rsidRPr="009D642C">
              <w:t xml:space="preserve">     </w:t>
            </w:r>
            <w:r>
              <w:t xml:space="preserve">   </w:t>
            </w:r>
            <w:r w:rsidRPr="009D642C">
              <w:t xml:space="preserve">FaME UTB ve Zlíně, docent, </w:t>
            </w:r>
            <w:r>
              <w:t xml:space="preserve">ředitel a </w:t>
            </w:r>
            <w:r w:rsidRPr="009D642C">
              <w:t>tajemník Ústavu průmyslového inženýrství a informačních systémů, proděkan pro rozvoj a kvalifikační růst</w:t>
            </w:r>
            <w:r>
              <w:t xml:space="preserve"> (do roku 2017)</w:t>
            </w: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094C44">
        <w:trPr>
          <w:trHeight w:val="158"/>
        </w:trPr>
        <w:tc>
          <w:tcPr>
            <w:tcW w:w="9859" w:type="dxa"/>
            <w:gridSpan w:val="11"/>
          </w:tcPr>
          <w:p w:rsidR="003368B3" w:rsidRDefault="001872A0" w:rsidP="003368B3">
            <w:pPr>
              <w:jc w:val="both"/>
              <w:rPr>
                <w:ins w:id="2760" w:author="Trefilová Pavla" w:date="2018-08-21T15:35:00Z"/>
              </w:rPr>
            </w:pPr>
            <w:del w:id="2761" w:author="Trefilová Pavla" w:date="2018-08-21T15:36:00Z">
              <w:r w:rsidDel="003368B3">
                <w:delText>3 bakalářské práce, 17 diplomových prací, 4 disertační práce</w:delText>
              </w:r>
            </w:del>
            <w:ins w:id="2762" w:author="Trefilová Pavla" w:date="2018-08-21T15:35:00Z">
              <w:r w:rsidR="003368B3">
                <w:t xml:space="preserve">Počet vedených bakalářských prací – 3 </w:t>
              </w:r>
            </w:ins>
          </w:p>
          <w:p w:rsidR="003368B3" w:rsidRDefault="003368B3" w:rsidP="003368B3">
            <w:pPr>
              <w:jc w:val="both"/>
              <w:rPr>
                <w:ins w:id="2763" w:author="Trefilová Pavla" w:date="2018-08-21T15:35:00Z"/>
              </w:rPr>
            </w:pPr>
            <w:ins w:id="2764" w:author="Trefilová Pavla" w:date="2018-08-21T15:35:00Z">
              <w:r>
                <w:t xml:space="preserve">Počet vedených diplomových prací – </w:t>
              </w:r>
            </w:ins>
            <w:ins w:id="2765" w:author="Trefilová Pavla" w:date="2018-08-21T15:36:00Z">
              <w:r>
                <w:t>17</w:t>
              </w:r>
            </w:ins>
          </w:p>
          <w:p w:rsidR="003368B3" w:rsidRDefault="003368B3" w:rsidP="003368B3">
            <w:pPr>
              <w:jc w:val="both"/>
            </w:pPr>
            <w:ins w:id="2766" w:author="Trefilová Pavla" w:date="2018-08-21T15:35:00Z">
              <w:r>
                <w:t>Počet vedených disertačních prací - 4</w:t>
              </w:r>
            </w:ins>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r>
              <w:t>Management a ekonomika podniku</w:t>
            </w:r>
          </w:p>
        </w:tc>
        <w:tc>
          <w:tcPr>
            <w:tcW w:w="2245" w:type="dxa"/>
            <w:gridSpan w:val="2"/>
          </w:tcPr>
          <w:p w:rsidR="001872A0" w:rsidRDefault="001872A0" w:rsidP="001872A0">
            <w:pPr>
              <w:jc w:val="both"/>
            </w:pPr>
            <w:r>
              <w:t>2004</w:t>
            </w:r>
          </w:p>
        </w:tc>
        <w:tc>
          <w:tcPr>
            <w:tcW w:w="2248" w:type="dxa"/>
            <w:gridSpan w:val="4"/>
            <w:tcBorders>
              <w:right w:val="single" w:sz="12" w:space="0" w:color="auto"/>
            </w:tcBorders>
          </w:tcPr>
          <w:p w:rsidR="001872A0" w:rsidRDefault="001872A0" w:rsidP="001872A0">
            <w:pPr>
              <w:jc w:val="both"/>
            </w:pPr>
            <w:r>
              <w:t>UTB ve Zlíně, FaME</w:t>
            </w: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AB4000" w:rsidP="001872A0">
            <w:pPr>
              <w:jc w:val="both"/>
              <w:rPr>
                <w:b/>
              </w:rPr>
            </w:pPr>
            <w:del w:id="2767" w:author="Trefilová Pavla" w:date="2018-08-21T15:19:00Z">
              <w:r w:rsidDel="00114032">
                <w:rPr>
                  <w:b/>
                </w:rPr>
                <w:delText>14</w:delText>
              </w:r>
            </w:del>
            <w:ins w:id="2768" w:author="Trefilová Pavla" w:date="2018-08-21T15:19:00Z">
              <w:r w:rsidR="00114032">
                <w:rPr>
                  <w:b/>
                </w:rPr>
                <w:t>0</w:t>
              </w:r>
            </w:ins>
          </w:p>
        </w:tc>
        <w:tc>
          <w:tcPr>
            <w:tcW w:w="693" w:type="dxa"/>
            <w:vMerge w:val="restart"/>
          </w:tcPr>
          <w:p w:rsidR="001872A0" w:rsidRDefault="001872A0" w:rsidP="001872A0">
            <w:pPr>
              <w:jc w:val="both"/>
              <w:rPr>
                <w:b/>
              </w:rPr>
            </w:pPr>
            <w:del w:id="2769" w:author="Trefilová Pavla" w:date="2018-08-21T15:20:00Z">
              <w:r w:rsidDel="00114032">
                <w:rPr>
                  <w:b/>
                </w:rPr>
                <w:delText>0</w:delText>
              </w:r>
            </w:del>
            <w:ins w:id="2770" w:author="Trefilová Pavla" w:date="2018-08-21T15:20:00Z">
              <w:r w:rsidR="00114032">
                <w:rPr>
                  <w:b/>
                </w:rPr>
                <w:t>1</w:t>
              </w:r>
            </w:ins>
          </w:p>
        </w:tc>
        <w:tc>
          <w:tcPr>
            <w:tcW w:w="694" w:type="dxa"/>
            <w:vMerge w:val="restart"/>
          </w:tcPr>
          <w:p w:rsidR="001872A0" w:rsidRDefault="001872A0" w:rsidP="001872A0">
            <w:pPr>
              <w:jc w:val="both"/>
              <w:rPr>
                <w:b/>
              </w:rPr>
            </w:pPr>
            <w:r>
              <w:rPr>
                <w:b/>
              </w:rPr>
              <w:t>17</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2347"/>
        </w:trPr>
        <w:tc>
          <w:tcPr>
            <w:tcW w:w="9859" w:type="dxa"/>
            <w:gridSpan w:val="11"/>
          </w:tcPr>
          <w:p w:rsidR="001872A0" w:rsidRPr="00303394" w:rsidRDefault="001872A0" w:rsidP="001872A0">
            <w:pPr>
              <w:jc w:val="both"/>
            </w:pPr>
            <w:r w:rsidRPr="00303394">
              <w:t xml:space="preserve">CHROMJAKOVÁ, F., TUČEK, D., BOBÁK, R. </w:t>
            </w:r>
            <w:r w:rsidRPr="00303394">
              <w:rPr>
                <w:i/>
                <w:iCs/>
              </w:rPr>
              <w:t>Projektování výrobních procesů pro průmysl 4.0</w:t>
            </w:r>
            <w:r w:rsidRPr="00303394">
              <w:t>. 1 Zlín: Univerzita Tomáše Bati ve Zlíně, 2017. 105 s. 1. ISBN 978-80-7454-680-8</w:t>
            </w:r>
            <w:r>
              <w:t xml:space="preserve"> (10%)</w:t>
            </w:r>
            <w:r w:rsidRPr="00303394">
              <w:t xml:space="preserve">. </w:t>
            </w:r>
          </w:p>
          <w:p w:rsidR="001872A0" w:rsidRPr="00303394" w:rsidRDefault="001872A0" w:rsidP="001872A0">
            <w:pPr>
              <w:jc w:val="both"/>
            </w:pPr>
            <w:r w:rsidRPr="00303394">
              <w:t xml:space="preserve">CHROMJAKOVÁ, F., BOBÁK, R., HRUŠECKÁ, D. Production process stability – core assumption of INDUSTRY 4.0 concept. In: </w:t>
            </w:r>
            <w:r w:rsidRPr="00303394">
              <w:rPr>
                <w:i/>
                <w:iCs/>
              </w:rPr>
              <w:t>The 5 th International Conference on Manufacturing, Optimization, Industrial and Material Engineering 2017</w:t>
            </w:r>
            <w:r w:rsidRPr="00303394">
              <w:t>. Milwaukee</w:t>
            </w:r>
            <w:del w:id="2771" w:author="Trefilová Pavla" w:date="2018-09-04T08:10:00Z">
              <w:r w:rsidRPr="00303394" w:rsidDel="00994418">
                <w:delText xml:space="preserve"> </w:delText>
              </w:r>
            </w:del>
            <w:r w:rsidRPr="00303394">
              <w:t>: Curran Associates, Inc., 2017, s. 143-154. ISSN 1755-1307. ISBN 978-1-5108-4561-9</w:t>
            </w:r>
            <w:r>
              <w:t xml:space="preserve"> (33%)</w:t>
            </w:r>
            <w:r w:rsidRPr="00303394">
              <w:t xml:space="preserve">. </w:t>
            </w:r>
          </w:p>
          <w:p w:rsidR="001872A0" w:rsidRPr="00303394" w:rsidRDefault="001872A0" w:rsidP="001872A0">
            <w:pPr>
              <w:jc w:val="both"/>
            </w:pPr>
            <w:r w:rsidRPr="00303394">
              <w:t xml:space="preserve">BOBÁK, R., PIVODOVÁ, P., FILLA, J. Benchmarking of production performance of plastics and rubber producers in Zlin region. In: </w:t>
            </w:r>
            <w:r w:rsidRPr="00303394">
              <w:rPr>
                <w:i/>
                <w:iCs/>
              </w:rPr>
              <w:t>Production Management and Engineering Sciences: Proceedings of the International Conference on Engineering Science and Production Management (ESPM 2015)</w:t>
            </w:r>
            <w:r w:rsidRPr="00303394">
              <w:t>. London: Taylor and Francis, 2015, s. 27-32. ISBN 978-1-138-02856-2</w:t>
            </w:r>
            <w:r>
              <w:t xml:space="preserve"> (60%)</w:t>
            </w:r>
            <w:r w:rsidRPr="00303394">
              <w:t xml:space="preserve">. </w:t>
            </w:r>
          </w:p>
          <w:p w:rsidR="001872A0" w:rsidRPr="00303394" w:rsidRDefault="001872A0" w:rsidP="001872A0">
            <w:pPr>
              <w:jc w:val="both"/>
            </w:pPr>
            <w:r w:rsidRPr="00303394">
              <w:t xml:space="preserve">BOBÁK, R., PIVODOVÁ, P. Rating of Production and Logistics Performance of Rubber and Plastics Product Manufacturers in the Zlin Region and Enterprises of the Plasstics Cluster. In: </w:t>
            </w:r>
            <w:r w:rsidRPr="00303394">
              <w:rPr>
                <w:i/>
                <w:iCs/>
              </w:rPr>
              <w:t>Proceedings of the 1st International Conference on Finance and Economics 2014</w:t>
            </w:r>
            <w:r w:rsidRPr="00303394">
              <w:t>. Zlín: Univerzita Tomáše Bati ve Zlíně, Fakulta managementu a ekonomiky, 2014, s. 57-67. ISBN 978-80-7454-405-7</w:t>
            </w:r>
            <w:r>
              <w:t xml:space="preserve"> (60%)</w:t>
            </w:r>
            <w:r w:rsidRPr="00303394">
              <w:t xml:space="preserve">. </w:t>
            </w:r>
          </w:p>
          <w:p w:rsidR="001872A0" w:rsidRPr="00303394" w:rsidRDefault="001872A0" w:rsidP="001872A0">
            <w:pPr>
              <w:jc w:val="both"/>
            </w:pPr>
            <w:r w:rsidRPr="00303394">
              <w:t>POLÁKOVÁ, V</w:t>
            </w:r>
            <w:r>
              <w:t>.,</w:t>
            </w:r>
            <w:r w:rsidRPr="00303394">
              <w:t xml:space="preserve"> BOBÁK, R. </w:t>
            </w:r>
            <w:r w:rsidRPr="00303394">
              <w:rPr>
                <w:i/>
                <w:iCs/>
              </w:rPr>
              <w:t>Priemyselné inžinierstvo ako faktor konkurencie schopnosti výrobných podnikov</w:t>
            </w:r>
            <w:r w:rsidRPr="00303394">
              <w:t>. Žilina: GEORG, 2013. 120 s. ISBN 978-80-8154-051-6</w:t>
            </w:r>
            <w:r>
              <w:t xml:space="preserve"> (40%)</w:t>
            </w:r>
            <w:r w:rsidRPr="00303394">
              <w:t xml:space="preserve">. </w:t>
            </w:r>
          </w:p>
          <w:p w:rsidR="00114032" w:rsidRDefault="001872A0" w:rsidP="00114032">
            <w:pPr>
              <w:jc w:val="both"/>
              <w:rPr>
                <w:ins w:id="2772" w:author="Trefilová Pavla" w:date="2018-08-21T15:20:00Z"/>
              </w:rPr>
            </w:pPr>
            <w:del w:id="2773" w:author="Trefilová Pavla" w:date="2018-08-21T15:21:00Z">
              <w:r w:rsidRPr="00303394" w:rsidDel="00114032">
                <w:delText xml:space="preserve">BOBÁK, R., PIVODOVÁ, P., POLÁKOVÁ, V. Production and Logistics Performance of Czech and Slovak Companies. </w:delText>
              </w:r>
              <w:r w:rsidRPr="00303394" w:rsidDel="00114032">
                <w:rPr>
                  <w:i/>
                  <w:iCs/>
                </w:rPr>
                <w:delText>Journal of Competitiveness</w:delText>
              </w:r>
              <w:r w:rsidRPr="00303394" w:rsidDel="00114032">
                <w:delText>, 2013, roč. 5, č. 1, s. 97-107. ISSN 1804-171X</w:delText>
              </w:r>
              <w:r w:rsidDel="00114032">
                <w:delText xml:space="preserve"> (34%)</w:delText>
              </w:r>
              <w:r w:rsidRPr="00303394" w:rsidDel="00114032">
                <w:delText>.</w:delText>
              </w:r>
            </w:del>
            <w:ins w:id="2774" w:author="Trefilová Pavla" w:date="2018-08-21T15:20:00Z">
              <w:r w:rsidR="00114032" w:rsidRPr="00E66B0B">
                <w:rPr>
                  <w:i/>
                </w:rPr>
                <w:t>Přehled projektové činnosti</w:t>
              </w:r>
              <w:r w:rsidR="00114032">
                <w:rPr>
                  <w:i/>
                </w:rPr>
                <w:t>:</w:t>
              </w:r>
            </w:ins>
          </w:p>
          <w:p w:rsidR="00114032" w:rsidDel="00114032" w:rsidRDefault="00114032" w:rsidP="001872A0">
            <w:pPr>
              <w:jc w:val="both"/>
              <w:rPr>
                <w:del w:id="2775" w:author="Trefilová Pavla" w:date="2018-08-21T15:20:00Z"/>
              </w:rPr>
            </w:pPr>
          </w:p>
          <w:p w:rsidR="003D2501" w:rsidRPr="003D2501" w:rsidRDefault="003D2501" w:rsidP="003D2501">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tc>
      </w:tr>
      <w:tr w:rsidR="001872A0" w:rsidTr="001872A0">
        <w:trPr>
          <w:trHeight w:val="218"/>
        </w:trPr>
        <w:tc>
          <w:tcPr>
            <w:tcW w:w="9859" w:type="dxa"/>
            <w:gridSpan w:val="11"/>
            <w:shd w:val="clear" w:color="auto" w:fill="F7CAAC"/>
          </w:tcPr>
          <w:p w:rsidR="001872A0" w:rsidRDefault="001872A0" w:rsidP="001872A0">
            <w:pPr>
              <w:rPr>
                <w:b/>
              </w:rPr>
            </w:pPr>
            <w:r>
              <w:rPr>
                <w:b/>
              </w:rPr>
              <w:t>Působení v zahraničí</w:t>
            </w:r>
          </w:p>
        </w:tc>
      </w:tr>
      <w:tr w:rsidR="001872A0" w:rsidTr="001872A0">
        <w:trPr>
          <w:trHeight w:val="127"/>
        </w:trPr>
        <w:tc>
          <w:tcPr>
            <w:tcW w:w="9859" w:type="dxa"/>
            <w:gridSpan w:val="11"/>
          </w:tcPr>
          <w:p w:rsidR="001872A0" w:rsidRPr="00303394" w:rsidRDefault="001872A0" w:rsidP="001872A0">
            <w:del w:id="2776" w:author="Trefilová Pavla" w:date="2018-08-21T15:20:00Z">
              <w:r w:rsidRPr="00303394" w:rsidDel="00114032">
                <w:delText>Krátkodobé studijní pobyty TEMPUS  Berlín 2x, Lisabon 1x</w:delText>
              </w:r>
            </w:del>
          </w:p>
        </w:tc>
      </w:tr>
      <w:tr w:rsidR="001872A0" w:rsidTr="001872A0">
        <w:trPr>
          <w:cantSplit/>
          <w:trHeight w:val="56"/>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3174E9" w:rsidRDefault="003174E9" w:rsidP="00DC52F6">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lastRenderedPageBreak/>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1872A0" w:rsidP="001872A0">
            <w:pPr>
              <w:jc w:val="both"/>
            </w:pPr>
            <w:r>
              <w:t>Průmyslové inženýrství</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Petr BRIŠ</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doc. Ing., CSc.</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1955</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r>
              <w:t>N</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r>
              <w:t>N</w:t>
            </w: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typ prac.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232"/>
        </w:trPr>
        <w:tc>
          <w:tcPr>
            <w:tcW w:w="9859" w:type="dxa"/>
            <w:gridSpan w:val="11"/>
            <w:tcBorders>
              <w:top w:val="nil"/>
            </w:tcBorders>
          </w:tcPr>
          <w:p w:rsidR="001872A0" w:rsidRPr="00B3222C" w:rsidRDefault="001872A0" w:rsidP="001872A0">
            <w:pPr>
              <w:jc w:val="both"/>
              <w:rPr>
                <w:b/>
              </w:rPr>
            </w:pPr>
            <w:r>
              <w:t>Management kvality</w:t>
            </w:r>
            <w:r w:rsidRPr="00B3222C">
              <w:t xml:space="preserve"> -</w:t>
            </w:r>
            <w:r>
              <w:rPr>
                <w:b/>
              </w:rPr>
              <w:t xml:space="preserve"> </w:t>
            </w:r>
            <w:r>
              <w:t>garant, přednášející (100%)</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8F369F">
        <w:trPr>
          <w:trHeight w:val="846"/>
        </w:trPr>
        <w:tc>
          <w:tcPr>
            <w:tcW w:w="9859" w:type="dxa"/>
            <w:gridSpan w:val="11"/>
          </w:tcPr>
          <w:p w:rsidR="001872A0" w:rsidRPr="00236A5E" w:rsidRDefault="001872A0" w:rsidP="001872A0">
            <w:pPr>
              <w:pStyle w:val="Zkladntext"/>
              <w:tabs>
                <w:tab w:val="left" w:pos="1658"/>
              </w:tabs>
              <w:spacing w:after="0"/>
              <w:jc w:val="both"/>
              <w:rPr>
                <w:lang w:eastAsia="en-US"/>
              </w:rPr>
            </w:pPr>
            <w:r w:rsidRPr="00236A5E">
              <w:t xml:space="preserve">1975 – 1980  </w:t>
            </w:r>
            <w:ins w:id="2777" w:author="Trefilová Pavla" w:date="2018-08-23T11:31:00Z">
              <w:r w:rsidR="003454F6">
                <w:rPr>
                  <w:lang w:eastAsia="en-US"/>
                </w:rPr>
                <w:t xml:space="preserve">VUT Brno, Fakulta technologická ve Zlíně, </w:t>
              </w:r>
              <w:r w:rsidR="003454F6">
                <w:t>obor: Technologie kůže, gumy a plastických hmot</w:t>
              </w:r>
            </w:ins>
            <w:del w:id="2778" w:author="Trefilová Pavla" w:date="2018-08-23T11:31:00Z">
              <w:r w:rsidRPr="00236A5E" w:rsidDel="003454F6">
                <w:rPr>
                  <w:lang w:eastAsia="en-US"/>
                </w:rPr>
                <w:delText xml:space="preserve">VUT Brno, Fakulta technologická </w:delText>
              </w:r>
              <w:r w:rsidDel="003454F6">
                <w:rPr>
                  <w:lang w:eastAsia="en-US"/>
                </w:rPr>
                <w:delText>ve Zlíně</w:delText>
              </w:r>
              <w:r w:rsidRPr="00236A5E" w:rsidDel="003454F6">
                <w:rPr>
                  <w:lang w:eastAsia="en-US"/>
                </w:rPr>
                <w:delText xml:space="preserve"> (Ing.)</w:delText>
              </w:r>
            </w:del>
            <w:ins w:id="2779" w:author="Trefilová Pavla" w:date="2018-08-23T11:31:00Z">
              <w:r w:rsidR="003454F6">
                <w:rPr>
                  <w:lang w:eastAsia="en-US"/>
                </w:rPr>
                <w:t xml:space="preserve"> (Ing.)</w:t>
              </w:r>
            </w:ins>
          </w:p>
          <w:p w:rsidR="001872A0" w:rsidRPr="00236A5E" w:rsidRDefault="001872A0" w:rsidP="001872A0">
            <w:pPr>
              <w:jc w:val="both"/>
              <w:rPr>
                <w:lang w:eastAsia="en-US"/>
              </w:rPr>
            </w:pPr>
            <w:r w:rsidRPr="00236A5E">
              <w:t xml:space="preserve">1985 – 1989  </w:t>
            </w:r>
            <w:r w:rsidRPr="00236A5E">
              <w:rPr>
                <w:lang w:eastAsia="en-US"/>
              </w:rPr>
              <w:t>Moskevský technologický institut lehkého průmyslu (Rusko) (CSc.)</w:t>
            </w:r>
          </w:p>
          <w:p w:rsidR="001872A0" w:rsidRDefault="001872A0" w:rsidP="001872A0">
            <w:pPr>
              <w:jc w:val="both"/>
              <w:rPr>
                <w:b/>
              </w:rPr>
            </w:pPr>
            <w:r w:rsidRPr="00236A5E">
              <w:t xml:space="preserve">2008   </w:t>
            </w:r>
            <w:r>
              <w:t xml:space="preserve">            </w:t>
            </w:r>
            <w:r w:rsidRPr="00236A5E">
              <w:rPr>
                <w:lang w:eastAsia="en-US"/>
              </w:rPr>
              <w:t>Certifikován  v DTO Ostrava jako Manager kvality</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tbl>
            <w:tblPr>
              <w:tblW w:w="9677" w:type="dxa"/>
              <w:tblLayout w:type="fixed"/>
              <w:tblCellMar>
                <w:left w:w="70" w:type="dxa"/>
                <w:right w:w="70" w:type="dxa"/>
              </w:tblCellMar>
              <w:tblLook w:val="04A0" w:firstRow="1" w:lastRow="0" w:firstColumn="1" w:lastColumn="0" w:noHBand="0" w:noVBand="1"/>
            </w:tblPr>
            <w:tblGrid>
              <w:gridCol w:w="1172"/>
              <w:gridCol w:w="8505"/>
            </w:tblGrid>
            <w:tr w:rsidR="000859B6" w:rsidRPr="00E3280D" w:rsidTr="000859B6">
              <w:trPr>
                <w:trHeight w:val="20"/>
              </w:trPr>
              <w:tc>
                <w:tcPr>
                  <w:tcW w:w="1172" w:type="dxa"/>
                  <w:hideMark/>
                </w:tcPr>
                <w:p w:rsidR="000859B6" w:rsidRPr="00E3280D" w:rsidRDefault="000859B6" w:rsidP="000859B6">
                  <w:pPr>
                    <w:pStyle w:val="Zkladntext"/>
                    <w:spacing w:after="0"/>
                    <w:rPr>
                      <w:lang w:eastAsia="en-US"/>
                    </w:rPr>
                  </w:pPr>
                  <w:r w:rsidRPr="00E3280D">
                    <w:rPr>
                      <w:lang w:eastAsia="en-US"/>
                    </w:rPr>
                    <w:t xml:space="preserve">1980-1982       </w:t>
                  </w:r>
                </w:p>
              </w:tc>
              <w:tc>
                <w:tcPr>
                  <w:tcW w:w="8505" w:type="dxa"/>
                  <w:hideMark/>
                </w:tcPr>
                <w:p w:rsidR="000859B6" w:rsidRPr="00E3280D" w:rsidRDefault="000859B6" w:rsidP="000859B6">
                  <w:pPr>
                    <w:pStyle w:val="Zkladntext"/>
                    <w:tabs>
                      <w:tab w:val="left" w:pos="1658"/>
                    </w:tabs>
                    <w:spacing w:after="0"/>
                    <w:rPr>
                      <w:lang w:eastAsia="en-US"/>
                    </w:rPr>
                  </w:pPr>
                  <w:r w:rsidRPr="00E3280D">
                    <w:rPr>
                      <w:lang w:eastAsia="en-US"/>
                    </w:rPr>
                    <w:t>Výzkumný ústav kožedělný Gottwaldov, samostatný výzkumný pracovník</w:t>
                  </w:r>
                </w:p>
              </w:tc>
            </w:tr>
            <w:tr w:rsidR="000859B6" w:rsidRPr="00E3280D" w:rsidTr="000859B6">
              <w:trPr>
                <w:trHeight w:val="20"/>
              </w:trPr>
              <w:tc>
                <w:tcPr>
                  <w:tcW w:w="1172" w:type="dxa"/>
                  <w:hideMark/>
                </w:tcPr>
                <w:p w:rsidR="000859B6" w:rsidRPr="00E3280D" w:rsidRDefault="000859B6" w:rsidP="000859B6">
                  <w:pPr>
                    <w:pStyle w:val="Zkladntext"/>
                    <w:spacing w:after="0"/>
                    <w:rPr>
                      <w:lang w:eastAsia="en-US"/>
                    </w:rPr>
                  </w:pPr>
                  <w:r w:rsidRPr="00E3280D">
                    <w:rPr>
                      <w:lang w:eastAsia="en-US"/>
                    </w:rPr>
                    <w:t xml:space="preserve">1982-1995       </w:t>
                  </w:r>
                </w:p>
              </w:tc>
              <w:tc>
                <w:tcPr>
                  <w:tcW w:w="8505" w:type="dxa"/>
                  <w:hideMark/>
                </w:tcPr>
                <w:p w:rsidR="000859B6" w:rsidRPr="00E3280D" w:rsidRDefault="000859B6" w:rsidP="000859B6">
                  <w:pPr>
                    <w:pStyle w:val="Zkladntext"/>
                    <w:tabs>
                      <w:tab w:val="left" w:pos="1658"/>
                    </w:tabs>
                    <w:spacing w:after="0"/>
                    <w:rPr>
                      <w:lang w:eastAsia="en-US"/>
                    </w:rPr>
                  </w:pPr>
                  <w:r w:rsidRPr="00E3280D">
                    <w:rPr>
                      <w:lang w:eastAsia="en-US"/>
                    </w:rPr>
                    <w:t xml:space="preserve">VUT Brno, FT Zlín, Ústav kožedělné technologie, Odborný asistent </w:t>
                  </w:r>
                </w:p>
              </w:tc>
            </w:tr>
            <w:tr w:rsidR="000859B6" w:rsidRPr="00E3280D" w:rsidTr="000859B6">
              <w:trPr>
                <w:trHeight w:val="20"/>
              </w:trPr>
              <w:tc>
                <w:tcPr>
                  <w:tcW w:w="1172" w:type="dxa"/>
                  <w:hideMark/>
                </w:tcPr>
                <w:p w:rsidR="000859B6" w:rsidRPr="00E3280D" w:rsidRDefault="000859B6" w:rsidP="000859B6">
                  <w:pPr>
                    <w:pStyle w:val="Zkladntext"/>
                    <w:spacing w:after="0"/>
                    <w:rPr>
                      <w:lang w:eastAsia="en-US"/>
                    </w:rPr>
                  </w:pPr>
                  <w:r w:rsidRPr="00E3280D">
                    <w:rPr>
                      <w:lang w:eastAsia="en-US"/>
                    </w:rPr>
                    <w:t>1995-1998</w:t>
                  </w:r>
                </w:p>
              </w:tc>
              <w:tc>
                <w:tcPr>
                  <w:tcW w:w="8505" w:type="dxa"/>
                  <w:hideMark/>
                </w:tcPr>
                <w:p w:rsidR="000859B6" w:rsidRPr="00E3280D" w:rsidRDefault="000859B6" w:rsidP="000859B6">
                  <w:pPr>
                    <w:pStyle w:val="Zkladntext"/>
                    <w:tabs>
                      <w:tab w:val="left" w:pos="1658"/>
                    </w:tabs>
                    <w:spacing w:after="0"/>
                    <w:rPr>
                      <w:lang w:eastAsia="en-US"/>
                    </w:rPr>
                  </w:pPr>
                  <w:r w:rsidRPr="00E3280D">
                    <w:rPr>
                      <w:lang w:eastAsia="en-US"/>
                    </w:rPr>
                    <w:t>Areta Akustika, Zlín, ředitel</w:t>
                  </w:r>
                </w:p>
              </w:tc>
            </w:tr>
            <w:tr w:rsidR="000859B6" w:rsidRPr="00E3280D" w:rsidTr="000859B6">
              <w:trPr>
                <w:trHeight w:val="80"/>
              </w:trPr>
              <w:tc>
                <w:tcPr>
                  <w:tcW w:w="1172" w:type="dxa"/>
                  <w:hideMark/>
                </w:tcPr>
                <w:p w:rsidR="000859B6" w:rsidRPr="00E3280D" w:rsidRDefault="000859B6" w:rsidP="000859B6">
                  <w:pPr>
                    <w:jc w:val="both"/>
                    <w:rPr>
                      <w:lang w:eastAsia="en-US"/>
                    </w:rPr>
                  </w:pPr>
                  <w:r w:rsidRPr="00E3280D">
                    <w:rPr>
                      <w:lang w:eastAsia="en-US"/>
                    </w:rPr>
                    <w:t xml:space="preserve">1995-2001       </w:t>
                  </w:r>
                </w:p>
              </w:tc>
              <w:tc>
                <w:tcPr>
                  <w:tcW w:w="8505" w:type="dxa"/>
                  <w:hideMark/>
                </w:tcPr>
                <w:p w:rsidR="000859B6" w:rsidRPr="00E3280D" w:rsidRDefault="000859B6" w:rsidP="000859B6">
                  <w:pPr>
                    <w:pStyle w:val="Zkladntext"/>
                    <w:tabs>
                      <w:tab w:val="left" w:pos="1658"/>
                    </w:tabs>
                    <w:spacing w:after="0"/>
                    <w:rPr>
                      <w:lang w:eastAsia="en-US"/>
                    </w:rPr>
                  </w:pPr>
                  <w:r w:rsidRPr="00E3280D">
                    <w:rPr>
                      <w:lang w:eastAsia="en-US"/>
                    </w:rPr>
                    <w:t>VUT Brno, FT Zlín, Ústav fyziky a materiálového inženýrst</w:t>
                  </w:r>
                  <w:r>
                    <w:rPr>
                      <w:lang w:eastAsia="en-US"/>
                    </w:rPr>
                    <w:t>ví, výzkumný pracovník, odborný as</w:t>
                  </w:r>
                  <w:r w:rsidRPr="00E3280D">
                    <w:rPr>
                      <w:lang w:eastAsia="en-US"/>
                    </w:rPr>
                    <w:t>istent</w:t>
                  </w:r>
                </w:p>
              </w:tc>
            </w:tr>
            <w:tr w:rsidR="000859B6" w:rsidRPr="00E3280D" w:rsidTr="000859B6">
              <w:trPr>
                <w:trHeight w:val="20"/>
              </w:trPr>
              <w:tc>
                <w:tcPr>
                  <w:tcW w:w="1172" w:type="dxa"/>
                  <w:hideMark/>
                </w:tcPr>
                <w:p w:rsidR="000859B6" w:rsidRPr="00E3280D" w:rsidRDefault="000859B6" w:rsidP="000859B6">
                  <w:pPr>
                    <w:jc w:val="both"/>
                    <w:rPr>
                      <w:lang w:eastAsia="en-US"/>
                    </w:rPr>
                  </w:pPr>
                  <w:r w:rsidRPr="00E3280D">
                    <w:rPr>
                      <w:lang w:eastAsia="en-US"/>
                    </w:rPr>
                    <w:t xml:space="preserve">2001- dosud     </w:t>
                  </w:r>
                </w:p>
              </w:tc>
              <w:tc>
                <w:tcPr>
                  <w:tcW w:w="8505" w:type="dxa"/>
                  <w:hideMark/>
                </w:tcPr>
                <w:p w:rsidR="000859B6" w:rsidRPr="00E3280D" w:rsidRDefault="000859B6" w:rsidP="000859B6">
                  <w:pPr>
                    <w:jc w:val="both"/>
                    <w:rPr>
                      <w:lang w:eastAsia="en-US"/>
                    </w:rPr>
                  </w:pPr>
                  <w:r w:rsidRPr="00E3280D">
                    <w:rPr>
                      <w:lang w:eastAsia="en-US"/>
                    </w:rPr>
                    <w:t>Univerzita Tomáše Bati ve Zlíně, FAME, docent</w:t>
                  </w:r>
                </w:p>
              </w:tc>
            </w:tr>
          </w:tbl>
          <w:p w:rsidR="001872A0" w:rsidRDefault="001872A0" w:rsidP="001872A0">
            <w:pPr>
              <w:jc w:val="both"/>
            </w:pP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E3280D">
        <w:trPr>
          <w:trHeight w:val="286"/>
        </w:trPr>
        <w:tc>
          <w:tcPr>
            <w:tcW w:w="9859" w:type="dxa"/>
            <w:gridSpan w:val="11"/>
          </w:tcPr>
          <w:p w:rsidR="003368B3" w:rsidRDefault="003368B3" w:rsidP="003368B3">
            <w:pPr>
              <w:jc w:val="both"/>
              <w:rPr>
                <w:ins w:id="2780" w:author="Trefilová Pavla" w:date="2018-08-21T15:36:00Z"/>
              </w:rPr>
            </w:pPr>
            <w:ins w:id="2781" w:author="Trefilová Pavla" w:date="2018-08-21T15:36:00Z">
              <w:r>
                <w:t>Počet vedených bakalářských prací – 45</w:t>
              </w:r>
            </w:ins>
          </w:p>
          <w:p w:rsidR="003368B3" w:rsidRDefault="003368B3" w:rsidP="003368B3">
            <w:pPr>
              <w:jc w:val="both"/>
              <w:rPr>
                <w:ins w:id="2782" w:author="Trefilová Pavla" w:date="2018-08-21T15:36:00Z"/>
              </w:rPr>
            </w:pPr>
            <w:ins w:id="2783" w:author="Trefilová Pavla" w:date="2018-08-21T15:36:00Z">
              <w:r>
                <w:t>Počet vedených diplomových prací – 83</w:t>
              </w:r>
            </w:ins>
          </w:p>
          <w:p w:rsidR="001872A0" w:rsidDel="003368B3" w:rsidRDefault="003368B3" w:rsidP="003368B3">
            <w:pPr>
              <w:jc w:val="both"/>
              <w:rPr>
                <w:del w:id="2784" w:author="Trefilová Pavla" w:date="2018-08-21T15:36:00Z"/>
              </w:rPr>
            </w:pPr>
            <w:ins w:id="2785" w:author="Trefilová Pavla" w:date="2018-08-21T15:36:00Z">
              <w:r>
                <w:t>Počet vedených disertačních prací – 5</w:t>
              </w:r>
            </w:ins>
            <w:del w:id="2786" w:author="Trefilová Pavla" w:date="2018-08-21T15:36:00Z">
              <w:r w:rsidR="001872A0" w:rsidDel="003368B3">
                <w:delText>VEDOUCÍ DOKTORANDŮ (5 OBHÁJENÝCH PRACÍ), oponent doktorských prací a habilitačních řízení, BP,DP</w:delText>
              </w:r>
            </w:del>
          </w:p>
          <w:p w:rsidR="001872A0" w:rsidRDefault="001872A0" w:rsidP="001872A0">
            <w:pPr>
              <w:jc w:val="both"/>
            </w:pPr>
            <w:del w:id="2787" w:author="Trefilová Pavla" w:date="2018-08-21T15:36:00Z">
              <w:r w:rsidDel="003368B3">
                <w:delText>Vedoucí desítek DP a BP, ročně cca10-15</w:delText>
              </w:r>
            </w:del>
          </w:p>
        </w:tc>
      </w:tr>
      <w:tr w:rsidR="001872A0" w:rsidTr="008F369F">
        <w:trPr>
          <w:cantSplit/>
          <w:trHeight w:val="92"/>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spacing w:line="276" w:lineRule="auto"/>
              <w:jc w:val="both"/>
            </w:pPr>
            <w:r>
              <w:rPr>
                <w:lang w:eastAsia="en-US"/>
              </w:rPr>
              <w:t>Řízení průmyslových systémů</w:t>
            </w:r>
          </w:p>
        </w:tc>
        <w:tc>
          <w:tcPr>
            <w:tcW w:w="2245" w:type="dxa"/>
            <w:gridSpan w:val="2"/>
          </w:tcPr>
          <w:p w:rsidR="001872A0" w:rsidRDefault="001872A0" w:rsidP="001872A0">
            <w:pPr>
              <w:jc w:val="both"/>
            </w:pPr>
            <w:r>
              <w:t>2004</w:t>
            </w:r>
          </w:p>
        </w:tc>
        <w:tc>
          <w:tcPr>
            <w:tcW w:w="2248" w:type="dxa"/>
            <w:gridSpan w:val="4"/>
            <w:tcBorders>
              <w:right w:val="single" w:sz="12" w:space="0" w:color="auto"/>
            </w:tcBorders>
          </w:tcPr>
          <w:p w:rsidR="001872A0" w:rsidRDefault="008F369F" w:rsidP="001872A0">
            <w:pPr>
              <w:jc w:val="both"/>
            </w:pPr>
            <w:r w:rsidRPr="00236A5E">
              <w:rPr>
                <w:lang w:eastAsia="en-US"/>
              </w:rPr>
              <w:t>VŠB TU Ostrava</w:t>
            </w: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3368B3" w:rsidP="001872A0">
            <w:pPr>
              <w:jc w:val="both"/>
              <w:rPr>
                <w:b/>
              </w:rPr>
            </w:pPr>
            <w:ins w:id="2788" w:author="Trefilová Pavla" w:date="2018-08-21T15:36:00Z">
              <w:r>
                <w:rPr>
                  <w:b/>
                </w:rPr>
                <w:t>52</w:t>
              </w:r>
            </w:ins>
            <w:del w:id="2789" w:author="Trefilová Pavla" w:date="2018-08-21T15:36:00Z">
              <w:r w:rsidR="001872A0" w:rsidDel="003368B3">
                <w:rPr>
                  <w:b/>
                </w:rPr>
                <w:delText>60</w:delText>
              </w:r>
            </w:del>
          </w:p>
        </w:tc>
        <w:tc>
          <w:tcPr>
            <w:tcW w:w="693" w:type="dxa"/>
            <w:vMerge w:val="restart"/>
          </w:tcPr>
          <w:p w:rsidR="001872A0" w:rsidRDefault="003368B3" w:rsidP="001872A0">
            <w:pPr>
              <w:jc w:val="both"/>
              <w:rPr>
                <w:b/>
              </w:rPr>
            </w:pPr>
            <w:ins w:id="2790" w:author="Trefilová Pavla" w:date="2018-08-21T15:36:00Z">
              <w:r>
                <w:rPr>
                  <w:b/>
                </w:rPr>
                <w:t>4</w:t>
              </w:r>
            </w:ins>
          </w:p>
        </w:tc>
        <w:tc>
          <w:tcPr>
            <w:tcW w:w="694" w:type="dxa"/>
            <w:vMerge w:val="restart"/>
          </w:tcPr>
          <w:p w:rsidR="001872A0" w:rsidRDefault="001872A0" w:rsidP="001872A0">
            <w:pPr>
              <w:jc w:val="both"/>
              <w:rPr>
                <w:b/>
              </w:rPr>
            </w:pPr>
            <w:r>
              <w:rPr>
                <w:b/>
              </w:rPr>
              <w:t>3</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694"/>
        </w:trPr>
        <w:tc>
          <w:tcPr>
            <w:tcW w:w="9859" w:type="dxa"/>
            <w:gridSpan w:val="11"/>
          </w:tcPr>
          <w:p w:rsidR="003368B3" w:rsidRPr="00363949" w:rsidRDefault="003368B3" w:rsidP="003368B3">
            <w:pPr>
              <w:pStyle w:val="Seznam"/>
              <w:tabs>
                <w:tab w:val="left" w:pos="624"/>
              </w:tabs>
              <w:ind w:left="0" w:firstLine="0"/>
              <w:jc w:val="both"/>
              <w:rPr>
                <w:ins w:id="2791" w:author="Trefilová Pavla" w:date="2018-08-21T15:37:00Z"/>
                <w:sz w:val="20"/>
              </w:rPr>
            </w:pPr>
            <w:ins w:id="2792" w:author="Trefilová Pavla" w:date="2018-08-21T15:37:00Z">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ins>
          </w:p>
          <w:p w:rsidR="003368B3" w:rsidRPr="00363949" w:rsidRDefault="003368B3" w:rsidP="003368B3">
            <w:pPr>
              <w:jc w:val="both"/>
              <w:rPr>
                <w:ins w:id="2793" w:author="Trefilová Pavla" w:date="2018-08-21T15:37:00Z"/>
              </w:rPr>
            </w:pPr>
            <w:ins w:id="2794" w:author="Trefilová Pavla" w:date="2018-08-21T15:37:00Z">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ins>
          </w:p>
          <w:p w:rsidR="003368B3" w:rsidRPr="00363949" w:rsidRDefault="003368B3" w:rsidP="003368B3">
            <w:pPr>
              <w:jc w:val="both"/>
              <w:rPr>
                <w:ins w:id="2795" w:author="Trefilová Pavla" w:date="2018-08-21T15:37:00Z"/>
              </w:rPr>
            </w:pPr>
            <w:ins w:id="2796" w:author="Trefilová Pavla" w:date="2018-08-21T15:37:00Z">
              <w:r w:rsidRPr="00363949">
                <w:t xml:space="preserve">BRIŠ, P. The Issue Of Innovations Management In Czech Companies. In </w:t>
              </w:r>
              <w:r w:rsidRPr="00363949">
                <w:rPr>
                  <w:i/>
                  <w:iCs/>
                </w:rPr>
                <w:t>Proceedings of the 6th International Scientific Conference Finance and the performance of firms in science, education, and practice</w:t>
              </w:r>
              <w:r w:rsidRPr="00363949">
                <w:t xml:space="preserve">. Zlín: Univerzita Tomáše Bati ve Zlíně, Fakulta managementu a ekonomiky, 2013, s. 136-147. ISBN 978-80-7454-246-6. </w:t>
              </w:r>
            </w:ins>
          </w:p>
          <w:p w:rsidR="003368B3" w:rsidRDefault="003368B3" w:rsidP="003368B3">
            <w:pPr>
              <w:jc w:val="both"/>
              <w:rPr>
                <w:ins w:id="2797" w:author="Trefilová Pavla" w:date="2018-08-21T15:37:00Z"/>
              </w:rPr>
            </w:pPr>
            <w:ins w:id="2798" w:author="Trefilová Pavla" w:date="2018-08-21T15:37:00Z">
              <w:r w:rsidRPr="00363949">
                <w:t xml:space="preserve">BRIŠ, P., HRUŠECKÁ, D. Customer Audits as a Quality Control Tool for Both Suppliers and Customers. </w:t>
              </w:r>
              <w:r w:rsidRPr="00363949">
                <w:rPr>
                  <w:i/>
                  <w:iCs/>
                </w:rPr>
                <w:t>World academy of science, engineering and technology</w:t>
              </w:r>
              <w:r w:rsidRPr="00363949">
                <w:t>, 2013, roč. 2013, č. 80, s. 558-561. ISSN 2010-376X (50%).</w:t>
              </w:r>
            </w:ins>
          </w:p>
          <w:p w:rsidR="003368B3" w:rsidRDefault="003368B3" w:rsidP="003368B3">
            <w:pPr>
              <w:jc w:val="both"/>
              <w:rPr>
                <w:ins w:id="2799" w:author="Trefilová Pavla" w:date="2018-08-21T15:37:00Z"/>
                <w:i/>
              </w:rPr>
            </w:pPr>
            <w:ins w:id="2800" w:author="Trefilová Pavla" w:date="2018-08-21T15:37:00Z">
              <w:r>
                <w:rPr>
                  <w:i/>
                </w:rPr>
                <w:t>Užitné vzory a patenty:</w:t>
              </w:r>
            </w:ins>
          </w:p>
          <w:p w:rsidR="003368B3" w:rsidRDefault="003368B3" w:rsidP="003368B3">
            <w:pPr>
              <w:jc w:val="both"/>
              <w:rPr>
                <w:ins w:id="2801" w:author="Trefilová Pavla" w:date="2018-08-21T15:37:00Z"/>
              </w:rPr>
            </w:pPr>
            <w:ins w:id="2802" w:author="Trefilová Pavla" w:date="2018-08-21T15:37:00Z">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ins>
          </w:p>
          <w:p w:rsidR="001872A0" w:rsidRPr="000859B6" w:rsidDel="003368B3" w:rsidRDefault="003368B3" w:rsidP="003368B3">
            <w:pPr>
              <w:pStyle w:val="Seznam"/>
              <w:tabs>
                <w:tab w:val="left" w:pos="624"/>
              </w:tabs>
              <w:ind w:left="0" w:firstLine="0"/>
              <w:jc w:val="both"/>
              <w:rPr>
                <w:del w:id="2803" w:author="Trefilová Pavla" w:date="2018-08-21T15:37:00Z"/>
                <w:sz w:val="20"/>
              </w:rPr>
            </w:pPr>
            <w:ins w:id="2804" w:author="Trefilová Pavla" w:date="2018-08-21T15:37:00Z">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ins>
            <w:del w:id="2805" w:author="Trefilová Pavla" w:date="2018-08-21T15:37:00Z">
              <w:r w:rsidR="001872A0" w:rsidRPr="000859B6" w:rsidDel="003368B3">
                <w:rPr>
                  <w:sz w:val="20"/>
                </w:rPr>
                <w:delText xml:space="preserve">CERMAKOVA, M., BRIS, P. Managing the Costs of Quality in a Czech Manufacturing Company. </w:delText>
              </w:r>
              <w:r w:rsidR="001872A0" w:rsidRPr="000859B6" w:rsidDel="003368B3">
                <w:rPr>
                  <w:i/>
                  <w:sz w:val="20"/>
                </w:rPr>
                <w:delText>Scientific Papers of the University of Pardubice</w:delText>
              </w:r>
              <w:r w:rsidR="001872A0" w:rsidRPr="000859B6" w:rsidDel="003368B3">
                <w:rPr>
                  <w:sz w:val="20"/>
                </w:rPr>
                <w:delText xml:space="preserve">. </w:delText>
              </w:r>
              <w:r w:rsidR="001872A0" w:rsidRPr="000859B6" w:rsidDel="003368B3">
                <w:rPr>
                  <w:i/>
                  <w:sz w:val="20"/>
                </w:rPr>
                <w:delText>Series D</w:delText>
              </w:r>
              <w:r w:rsidR="001872A0" w:rsidRPr="000859B6" w:rsidDel="003368B3">
                <w:rPr>
                  <w:sz w:val="20"/>
                </w:rPr>
                <w:delText>. Pardubice: Faculty of Economics &amp; Administration, Volume 24, Issue 41. 2017. ISSN 1211-555X (10%).</w:delText>
              </w:r>
            </w:del>
          </w:p>
          <w:p w:rsidR="001872A0" w:rsidRPr="000859B6" w:rsidDel="003368B3" w:rsidRDefault="001872A0" w:rsidP="001872A0">
            <w:pPr>
              <w:jc w:val="both"/>
              <w:rPr>
                <w:del w:id="2806" w:author="Trefilová Pavla" w:date="2018-08-21T15:37:00Z"/>
              </w:rPr>
            </w:pPr>
            <w:del w:id="2807" w:author="Trefilová Pavla" w:date="2018-08-21T15:37:00Z">
              <w:r w:rsidRPr="000859B6" w:rsidDel="003368B3">
                <w:delText xml:space="preserve">KOLUMBER, Š., BRIŠ, P. Improving the Competitiveness of Organizations by Using a Link between Established Quality Management System and Balanced Scorecard. In </w:delText>
              </w:r>
              <w:r w:rsidRPr="000859B6" w:rsidDel="003368B3">
                <w:rPr>
                  <w:i/>
                  <w:iCs/>
                </w:rPr>
                <w:delText>Proceedings of The 4th International Conference on Industrial Engineering and Operations Management</w:delText>
              </w:r>
              <w:r w:rsidRPr="000859B6" w:rsidDel="003368B3">
                <w:delText>. Novi: IEOM Society, 2014, s. 1982-1989. ISSN 2169-8767. ISBN 978-0-9855497-1-8 (90%).</w:delText>
              </w:r>
            </w:del>
          </w:p>
          <w:p w:rsidR="001872A0" w:rsidRPr="000859B6" w:rsidDel="003368B3" w:rsidRDefault="001872A0" w:rsidP="001872A0">
            <w:pPr>
              <w:jc w:val="both"/>
              <w:rPr>
                <w:del w:id="2808" w:author="Trefilová Pavla" w:date="2018-08-21T15:37:00Z"/>
              </w:rPr>
            </w:pPr>
            <w:del w:id="2809" w:author="Trefilová Pavla" w:date="2018-08-21T15:37:00Z">
              <w:r w:rsidRPr="000859B6" w:rsidDel="003368B3">
                <w:delText xml:space="preserve">BRIŠ, P. The Issue Of Innovations Management In Czech Companies. In </w:delText>
              </w:r>
              <w:r w:rsidRPr="000859B6" w:rsidDel="003368B3">
                <w:rPr>
                  <w:i/>
                  <w:iCs/>
                </w:rPr>
                <w:delText>Proceedings of the 6th International Scientific Conference Finance and the performance of firms in science, education, and practice</w:delText>
              </w:r>
              <w:r w:rsidRPr="000859B6" w:rsidDel="003368B3">
                <w:delText xml:space="preserve">. Zlín: Univerzita Tomáše Bati ve Zlíně, Fakulta managementu a ekonomiky, 2013, s. 136-147. ISBN 978-80-7454-246-6. </w:delText>
              </w:r>
            </w:del>
          </w:p>
          <w:p w:rsidR="001872A0" w:rsidRPr="000859B6" w:rsidDel="003368B3" w:rsidRDefault="001872A0" w:rsidP="001872A0">
            <w:pPr>
              <w:jc w:val="both"/>
              <w:rPr>
                <w:del w:id="2810" w:author="Trefilová Pavla" w:date="2018-08-21T15:37:00Z"/>
              </w:rPr>
            </w:pPr>
            <w:del w:id="2811" w:author="Trefilová Pavla" w:date="2018-08-21T15:37:00Z">
              <w:r w:rsidRPr="000859B6" w:rsidDel="003368B3">
                <w:delText xml:space="preserve">BRIŠ, P., HRUŠECKÁ, D. Customer Audits as a Quality Control Tool for Both Suppliers and Customers. </w:delText>
              </w:r>
              <w:r w:rsidRPr="000859B6" w:rsidDel="003368B3">
                <w:rPr>
                  <w:i/>
                  <w:iCs/>
                </w:rPr>
                <w:delText>World academy of science, engineering and technology</w:delText>
              </w:r>
              <w:r w:rsidRPr="000859B6" w:rsidDel="003368B3">
                <w:delText>, 2013, roč. 2013, č. 80, s. 558-561. ISSN 2010-376X (50%).</w:delText>
              </w:r>
            </w:del>
          </w:p>
          <w:p w:rsidR="001872A0" w:rsidRPr="000859B6" w:rsidDel="003368B3" w:rsidRDefault="001872A0" w:rsidP="001872A0">
            <w:pPr>
              <w:jc w:val="both"/>
              <w:rPr>
                <w:del w:id="2812" w:author="Trefilová Pavla" w:date="2018-08-21T15:37:00Z"/>
              </w:rPr>
            </w:pPr>
            <w:del w:id="2813" w:author="Trefilová Pavla" w:date="2018-08-21T15:37:00Z">
              <w:r w:rsidRPr="000859B6" w:rsidDel="003368B3">
                <w:delText xml:space="preserve">KECLÍKOVÁ, K., BRIŠ, P. Risk Management and internal audit in integraded process management of hospitals. </w:delText>
              </w:r>
              <w:r w:rsidRPr="000859B6" w:rsidDel="003368B3">
                <w:rPr>
                  <w:i/>
                </w:rPr>
                <w:delText xml:space="preserve">E+M Ekonomie a management, </w:delText>
              </w:r>
              <w:r w:rsidRPr="000859B6" w:rsidDel="003368B3">
                <w:delText>4/2011</w:delText>
              </w:r>
              <w:r w:rsidRPr="000859B6" w:rsidDel="003368B3">
                <w:rPr>
                  <w:i/>
                </w:rPr>
                <w:delText>.</w:delText>
              </w:r>
              <w:r w:rsidRPr="000859B6" w:rsidDel="003368B3">
                <w:delText xml:space="preserve"> 56-66. ISSN 1212-3609. (50%).</w:delText>
              </w:r>
            </w:del>
          </w:p>
          <w:p w:rsidR="001872A0" w:rsidRDefault="001872A0" w:rsidP="001872A0">
            <w:pPr>
              <w:jc w:val="both"/>
              <w:rPr>
                <w:b/>
              </w:rPr>
            </w:pPr>
            <w:del w:id="2814" w:author="Trefilová Pavla" w:date="2018-08-21T15:37:00Z">
              <w:r w:rsidRPr="000859B6" w:rsidDel="003368B3">
                <w:delText>Spoluautor 8 článků technického a ekonomického  charakteru (technická akustika, plasty a kaučuky, řízení kvality, inovací a rizik,) zahrnutých v DB WoS a Scopus, spoluautor 9 užitných vzorů,1 patentu, autor 9 skript (Management kvality, Nauka o zboží, Jakost a metrologie,..).</w:delText>
              </w:r>
            </w:del>
          </w:p>
        </w:tc>
      </w:tr>
      <w:tr w:rsidR="001872A0" w:rsidTr="001872A0">
        <w:trPr>
          <w:trHeight w:val="218"/>
        </w:trPr>
        <w:tc>
          <w:tcPr>
            <w:tcW w:w="9859" w:type="dxa"/>
            <w:gridSpan w:val="11"/>
            <w:shd w:val="clear" w:color="auto" w:fill="F7CAAC"/>
          </w:tcPr>
          <w:p w:rsidR="001872A0" w:rsidRDefault="001872A0" w:rsidP="001872A0">
            <w:pPr>
              <w:rPr>
                <w:b/>
              </w:rPr>
            </w:pPr>
            <w:r>
              <w:rPr>
                <w:b/>
              </w:rPr>
              <w:t>Působení v zahraničí</w:t>
            </w:r>
          </w:p>
        </w:tc>
      </w:tr>
      <w:tr w:rsidR="001872A0" w:rsidTr="00E3280D">
        <w:trPr>
          <w:trHeight w:val="269"/>
        </w:trPr>
        <w:tc>
          <w:tcPr>
            <w:tcW w:w="9859" w:type="dxa"/>
            <w:gridSpan w:val="11"/>
          </w:tcPr>
          <w:p w:rsidR="001872A0" w:rsidRDefault="001872A0" w:rsidP="001872A0">
            <w:pPr>
              <w:rPr>
                <w:b/>
              </w:rPr>
            </w:pPr>
            <w:del w:id="2815" w:author="Trefilová Pavla" w:date="2018-08-21T15:36:00Z">
              <w:r w:rsidDel="003368B3">
                <w:delText>Spolupráce se zástupci Univerzity v Bradfordu (Velká Británie - projekt SOCRATES), koordinátor dvou mezinárodních projektů 109872-CP-1-2006-1-NO-ERASMUS-TN a 230346-CP-1-2003-1-NO-ERASMUS-TNP (Victoria W. Thoresen, Hedmark University, Norsko).</w:delText>
              </w:r>
            </w:del>
          </w:p>
        </w:tc>
      </w:tr>
      <w:tr w:rsidR="001872A0" w:rsidTr="00E3280D">
        <w:trPr>
          <w:cantSplit/>
          <w:trHeight w:val="145"/>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E3280D" w:rsidRDefault="00E3280D">
      <w:r>
        <w:br w:type="page"/>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7"/>
        <w:gridCol w:w="829"/>
        <w:gridCol w:w="1721"/>
        <w:gridCol w:w="352"/>
        <w:gridCol w:w="425"/>
        <w:gridCol w:w="851"/>
        <w:gridCol w:w="1134"/>
        <w:gridCol w:w="10"/>
        <w:gridCol w:w="698"/>
        <w:gridCol w:w="709"/>
        <w:gridCol w:w="709"/>
      </w:tblGrid>
      <w:tr w:rsidR="00E3280D" w:rsidTr="00E3280D">
        <w:tc>
          <w:tcPr>
            <w:tcW w:w="10065"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627" w:type="dxa"/>
            <w:tcBorders>
              <w:top w:val="double" w:sz="4" w:space="0" w:color="auto"/>
            </w:tcBorders>
            <w:shd w:val="clear" w:color="auto" w:fill="F7CAAC"/>
          </w:tcPr>
          <w:p w:rsidR="00E3280D" w:rsidRDefault="00E3280D" w:rsidP="00E3280D">
            <w:pPr>
              <w:jc w:val="both"/>
              <w:rPr>
                <w:b/>
              </w:rPr>
            </w:pPr>
            <w:r>
              <w:rPr>
                <w:b/>
              </w:rPr>
              <w:t>Vysoká škola</w:t>
            </w:r>
          </w:p>
        </w:tc>
        <w:tc>
          <w:tcPr>
            <w:tcW w:w="7438" w:type="dxa"/>
            <w:gridSpan w:val="10"/>
          </w:tcPr>
          <w:p w:rsidR="00E3280D" w:rsidRDefault="00E3280D" w:rsidP="00E3280D">
            <w:pPr>
              <w:jc w:val="both"/>
            </w:pPr>
            <w:r>
              <w:t>Univerzita Tomáše Bati ve Zlíně</w:t>
            </w:r>
          </w:p>
        </w:tc>
      </w:tr>
      <w:tr w:rsidR="00E3280D" w:rsidTr="00E3280D">
        <w:tc>
          <w:tcPr>
            <w:tcW w:w="2627" w:type="dxa"/>
            <w:shd w:val="clear" w:color="auto" w:fill="F7CAAC"/>
          </w:tcPr>
          <w:p w:rsidR="00E3280D" w:rsidRDefault="00E3280D" w:rsidP="00E3280D">
            <w:pPr>
              <w:jc w:val="both"/>
              <w:rPr>
                <w:b/>
              </w:rPr>
            </w:pPr>
            <w:r>
              <w:rPr>
                <w:b/>
              </w:rPr>
              <w:t>Součást vysoké školy</w:t>
            </w:r>
          </w:p>
        </w:tc>
        <w:tc>
          <w:tcPr>
            <w:tcW w:w="7438" w:type="dxa"/>
            <w:gridSpan w:val="10"/>
          </w:tcPr>
          <w:p w:rsidR="00E3280D" w:rsidRDefault="00E3280D" w:rsidP="00E3280D">
            <w:pPr>
              <w:jc w:val="both"/>
            </w:pPr>
            <w:r>
              <w:t>Fakulta managementu a ekonomiky</w:t>
            </w:r>
          </w:p>
        </w:tc>
      </w:tr>
      <w:tr w:rsidR="00E3280D" w:rsidTr="00E3280D">
        <w:tc>
          <w:tcPr>
            <w:tcW w:w="2627" w:type="dxa"/>
            <w:shd w:val="clear" w:color="auto" w:fill="F7CAAC"/>
          </w:tcPr>
          <w:p w:rsidR="00E3280D" w:rsidRDefault="00E3280D" w:rsidP="00E3280D">
            <w:pPr>
              <w:jc w:val="both"/>
              <w:rPr>
                <w:b/>
              </w:rPr>
            </w:pPr>
            <w:r>
              <w:rPr>
                <w:b/>
              </w:rPr>
              <w:t>Název studijního programu</w:t>
            </w:r>
          </w:p>
        </w:tc>
        <w:tc>
          <w:tcPr>
            <w:tcW w:w="7438" w:type="dxa"/>
            <w:gridSpan w:val="10"/>
          </w:tcPr>
          <w:p w:rsidR="00E3280D" w:rsidRDefault="00E3280D" w:rsidP="00E3280D">
            <w:pPr>
              <w:jc w:val="both"/>
            </w:pPr>
            <w:r>
              <w:t>Průmyslové inženýrství</w:t>
            </w:r>
          </w:p>
        </w:tc>
      </w:tr>
      <w:tr w:rsidR="00E3280D" w:rsidTr="00E3280D">
        <w:tc>
          <w:tcPr>
            <w:tcW w:w="2627" w:type="dxa"/>
            <w:shd w:val="clear" w:color="auto" w:fill="F7CAAC"/>
          </w:tcPr>
          <w:p w:rsidR="00E3280D" w:rsidRDefault="00E3280D" w:rsidP="00E3280D">
            <w:pPr>
              <w:jc w:val="both"/>
              <w:rPr>
                <w:b/>
              </w:rPr>
            </w:pPr>
            <w:r>
              <w:rPr>
                <w:b/>
              </w:rPr>
              <w:t>Jméno a příjmení</w:t>
            </w:r>
          </w:p>
        </w:tc>
        <w:tc>
          <w:tcPr>
            <w:tcW w:w="4178" w:type="dxa"/>
            <w:gridSpan w:val="5"/>
          </w:tcPr>
          <w:p w:rsidR="00E3280D" w:rsidRDefault="00E3280D" w:rsidP="00E3280D">
            <w:pPr>
              <w:jc w:val="both"/>
            </w:pPr>
            <w:r>
              <w:t>Ladislav BUŘITA</w:t>
            </w:r>
          </w:p>
        </w:tc>
        <w:tc>
          <w:tcPr>
            <w:tcW w:w="1134" w:type="dxa"/>
            <w:shd w:val="clear" w:color="auto" w:fill="F7CAAC"/>
          </w:tcPr>
          <w:p w:rsidR="00E3280D" w:rsidRDefault="00E3280D" w:rsidP="00E3280D">
            <w:pPr>
              <w:jc w:val="both"/>
              <w:rPr>
                <w:b/>
              </w:rPr>
            </w:pPr>
            <w:r>
              <w:rPr>
                <w:b/>
              </w:rPr>
              <w:t>Tituly</w:t>
            </w:r>
          </w:p>
        </w:tc>
        <w:tc>
          <w:tcPr>
            <w:tcW w:w="2126" w:type="dxa"/>
            <w:gridSpan w:val="4"/>
          </w:tcPr>
          <w:p w:rsidR="00E3280D" w:rsidRDefault="00E3280D" w:rsidP="00E3280D">
            <w:pPr>
              <w:jc w:val="both"/>
            </w:pPr>
            <w:r>
              <w:t>prof. Ing., CSc.</w:t>
            </w:r>
          </w:p>
        </w:tc>
      </w:tr>
      <w:tr w:rsidR="00E3280D" w:rsidTr="00E3280D">
        <w:tc>
          <w:tcPr>
            <w:tcW w:w="2627"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1945</w:t>
            </w:r>
          </w:p>
        </w:tc>
        <w:tc>
          <w:tcPr>
            <w:tcW w:w="1721" w:type="dxa"/>
            <w:shd w:val="clear" w:color="auto" w:fill="F7CAAC"/>
          </w:tcPr>
          <w:p w:rsidR="00E3280D" w:rsidRDefault="00E3280D" w:rsidP="00E3280D">
            <w:pPr>
              <w:jc w:val="both"/>
              <w:rPr>
                <w:b/>
              </w:rPr>
            </w:pPr>
            <w:r>
              <w:rPr>
                <w:b/>
              </w:rPr>
              <w:t>typ vztahu k VŠ</w:t>
            </w:r>
          </w:p>
        </w:tc>
        <w:tc>
          <w:tcPr>
            <w:tcW w:w="777" w:type="dxa"/>
            <w:gridSpan w:val="2"/>
          </w:tcPr>
          <w:p w:rsidR="00E3280D" w:rsidRDefault="00E3280D" w:rsidP="00E3280D">
            <w:pPr>
              <w:jc w:val="both"/>
            </w:pPr>
            <w:r>
              <w:t>pp</w:t>
            </w:r>
          </w:p>
        </w:tc>
        <w:tc>
          <w:tcPr>
            <w:tcW w:w="851" w:type="dxa"/>
            <w:shd w:val="clear" w:color="auto" w:fill="F7CAAC"/>
          </w:tcPr>
          <w:p w:rsidR="00E3280D" w:rsidRDefault="00E3280D" w:rsidP="00E3280D">
            <w:pPr>
              <w:jc w:val="both"/>
              <w:rPr>
                <w:b/>
              </w:rPr>
            </w:pPr>
            <w:r>
              <w:rPr>
                <w:b/>
              </w:rPr>
              <w:t>rozsah</w:t>
            </w:r>
          </w:p>
        </w:tc>
        <w:tc>
          <w:tcPr>
            <w:tcW w:w="1134" w:type="dxa"/>
          </w:tcPr>
          <w:p w:rsidR="00C12CAB" w:rsidRPr="00A85B27" w:rsidRDefault="00C12CAB">
            <w:pPr>
              <w:rPr>
                <w:ins w:id="2816" w:author="Michal Pilík" w:date="2018-08-23T11:08:00Z"/>
              </w:rPr>
            </w:pPr>
            <w:ins w:id="2817" w:author="Michal Pilík" w:date="2018-08-23T11:08:00Z">
              <w:r w:rsidRPr="00A85B27">
                <w:t xml:space="preserve">28 </w:t>
              </w:r>
            </w:ins>
          </w:p>
          <w:p w:rsidR="00E3280D" w:rsidRDefault="00C12CAB">
            <w:pPr>
              <w:pPrChange w:id="2818" w:author="Michal Pilík" w:date="2018-08-23T11:08:00Z">
                <w:pPr>
                  <w:jc w:val="both"/>
                </w:pPr>
              </w:pPrChange>
            </w:pPr>
            <w:ins w:id="2819" w:author="Michal Pilík" w:date="2018-08-23T11:08:00Z">
              <w:r w:rsidRPr="00A85B27">
                <w:t>20 (od 1.10.2018)</w:t>
              </w:r>
            </w:ins>
            <w:del w:id="2820" w:author="Michal Pilík" w:date="2018-08-23T11:08:00Z">
              <w:r w:rsidR="00E3280D" w:rsidDel="00C12CAB">
                <w:delText xml:space="preserve">28 </w:delText>
              </w:r>
            </w:del>
          </w:p>
        </w:tc>
        <w:tc>
          <w:tcPr>
            <w:tcW w:w="708" w:type="dxa"/>
            <w:gridSpan w:val="2"/>
            <w:shd w:val="clear" w:color="auto" w:fill="F7CAAC"/>
          </w:tcPr>
          <w:p w:rsidR="00E3280D" w:rsidRDefault="00E3280D" w:rsidP="00E3280D">
            <w:pPr>
              <w:jc w:val="both"/>
              <w:rPr>
                <w:b/>
              </w:rPr>
            </w:pPr>
            <w:r>
              <w:rPr>
                <w:b/>
              </w:rPr>
              <w:t>do kdy</w:t>
            </w:r>
          </w:p>
        </w:tc>
        <w:tc>
          <w:tcPr>
            <w:tcW w:w="1418" w:type="dxa"/>
            <w:gridSpan w:val="2"/>
          </w:tcPr>
          <w:p w:rsidR="00E3280D" w:rsidRDefault="00E3280D">
            <w:pPr>
              <w:jc w:val="both"/>
            </w:pPr>
            <w:r>
              <w:t>0</w:t>
            </w:r>
            <w:del w:id="2821" w:author="Michal Pilík" w:date="2018-08-23T11:09:00Z">
              <w:r w:rsidDel="00C12CAB">
                <w:delText>3</w:delText>
              </w:r>
            </w:del>
            <w:ins w:id="2822" w:author="Michal Pilík" w:date="2018-08-23T11:09:00Z">
              <w:r w:rsidR="00C12CAB">
                <w:t>8</w:t>
              </w:r>
            </w:ins>
            <w:r>
              <w:t>/2019</w:t>
            </w:r>
          </w:p>
        </w:tc>
      </w:tr>
      <w:tr w:rsidR="00E3280D" w:rsidTr="00E3280D">
        <w:tc>
          <w:tcPr>
            <w:tcW w:w="5177" w:type="dxa"/>
            <w:gridSpan w:val="3"/>
            <w:shd w:val="clear" w:color="auto" w:fill="F7CAAC"/>
          </w:tcPr>
          <w:p w:rsidR="00E3280D" w:rsidRDefault="00E3280D" w:rsidP="00E3280D">
            <w:pPr>
              <w:jc w:val="both"/>
              <w:rPr>
                <w:b/>
              </w:rPr>
            </w:pPr>
            <w:r>
              <w:rPr>
                <w:b/>
              </w:rPr>
              <w:t>Typ vztahu na součásti VŠ, která uskutečňuje st. program</w:t>
            </w:r>
          </w:p>
        </w:tc>
        <w:tc>
          <w:tcPr>
            <w:tcW w:w="777" w:type="dxa"/>
            <w:gridSpan w:val="2"/>
          </w:tcPr>
          <w:p w:rsidR="00E3280D" w:rsidRDefault="00E3280D" w:rsidP="00E3280D">
            <w:pPr>
              <w:jc w:val="both"/>
            </w:pPr>
            <w:r>
              <w:t>pp</w:t>
            </w:r>
          </w:p>
        </w:tc>
        <w:tc>
          <w:tcPr>
            <w:tcW w:w="851" w:type="dxa"/>
            <w:shd w:val="clear" w:color="auto" w:fill="F7CAAC"/>
          </w:tcPr>
          <w:p w:rsidR="00E3280D" w:rsidRDefault="00E3280D" w:rsidP="00E3280D">
            <w:pPr>
              <w:jc w:val="both"/>
              <w:rPr>
                <w:b/>
              </w:rPr>
            </w:pPr>
            <w:r>
              <w:rPr>
                <w:b/>
              </w:rPr>
              <w:t>rozsah</w:t>
            </w:r>
          </w:p>
        </w:tc>
        <w:tc>
          <w:tcPr>
            <w:tcW w:w="1134" w:type="dxa"/>
          </w:tcPr>
          <w:p w:rsidR="00C12CAB" w:rsidRPr="00A85B27" w:rsidRDefault="00C12CAB">
            <w:pPr>
              <w:rPr>
                <w:ins w:id="2823" w:author="Michal Pilík" w:date="2018-08-23T11:08:00Z"/>
              </w:rPr>
            </w:pPr>
            <w:ins w:id="2824" w:author="Michal Pilík" w:date="2018-08-23T11:08:00Z">
              <w:r w:rsidRPr="00A85B27">
                <w:t xml:space="preserve">28 </w:t>
              </w:r>
            </w:ins>
          </w:p>
          <w:p w:rsidR="00E3280D" w:rsidRDefault="00C12CAB">
            <w:pPr>
              <w:pPrChange w:id="2825" w:author="Michal Pilík" w:date="2018-08-23T11:08:00Z">
                <w:pPr>
                  <w:jc w:val="both"/>
                </w:pPr>
              </w:pPrChange>
            </w:pPr>
            <w:ins w:id="2826" w:author="Michal Pilík" w:date="2018-08-23T11:08:00Z">
              <w:r w:rsidRPr="00A85B27">
                <w:t>20 (od 1.10.2018)</w:t>
              </w:r>
            </w:ins>
            <w:del w:id="2827" w:author="Michal Pilík" w:date="2018-08-23T11:08:00Z">
              <w:r w:rsidR="00E3280D" w:rsidDel="00C12CAB">
                <w:delText xml:space="preserve">28 </w:delText>
              </w:r>
            </w:del>
          </w:p>
        </w:tc>
        <w:tc>
          <w:tcPr>
            <w:tcW w:w="708" w:type="dxa"/>
            <w:gridSpan w:val="2"/>
            <w:shd w:val="clear" w:color="auto" w:fill="F7CAAC"/>
          </w:tcPr>
          <w:p w:rsidR="00E3280D" w:rsidRDefault="00E3280D" w:rsidP="00E3280D">
            <w:pPr>
              <w:jc w:val="both"/>
              <w:rPr>
                <w:b/>
              </w:rPr>
            </w:pPr>
            <w:r>
              <w:rPr>
                <w:b/>
              </w:rPr>
              <w:t>do kdy</w:t>
            </w:r>
          </w:p>
        </w:tc>
        <w:tc>
          <w:tcPr>
            <w:tcW w:w="1418" w:type="dxa"/>
            <w:gridSpan w:val="2"/>
          </w:tcPr>
          <w:p w:rsidR="00E3280D" w:rsidRDefault="00E3280D">
            <w:pPr>
              <w:jc w:val="both"/>
            </w:pPr>
            <w:r>
              <w:t>0</w:t>
            </w:r>
            <w:del w:id="2828" w:author="Michal Pilík" w:date="2018-08-23T11:09:00Z">
              <w:r w:rsidDel="00C12CAB">
                <w:delText>3</w:delText>
              </w:r>
            </w:del>
            <w:ins w:id="2829" w:author="Michal Pilík" w:date="2018-08-23T11:09:00Z">
              <w:r w:rsidR="00C12CAB">
                <w:t>8</w:t>
              </w:r>
            </w:ins>
            <w:r>
              <w:t>/2019</w:t>
            </w:r>
          </w:p>
        </w:tc>
      </w:tr>
      <w:tr w:rsidR="00E3280D" w:rsidTr="00E3280D">
        <w:tc>
          <w:tcPr>
            <w:tcW w:w="5954" w:type="dxa"/>
            <w:gridSpan w:val="5"/>
            <w:shd w:val="clear" w:color="auto" w:fill="F7CAAC"/>
          </w:tcPr>
          <w:p w:rsidR="00E3280D" w:rsidRDefault="00E3280D" w:rsidP="00E3280D">
            <w:pPr>
              <w:jc w:val="both"/>
            </w:pPr>
            <w:r>
              <w:rPr>
                <w:b/>
              </w:rPr>
              <w:t>Další současná působení jako akademický pracovník na jiných VŠ</w:t>
            </w:r>
          </w:p>
        </w:tc>
        <w:tc>
          <w:tcPr>
            <w:tcW w:w="1985" w:type="dxa"/>
            <w:gridSpan w:val="2"/>
            <w:shd w:val="clear" w:color="auto" w:fill="F7CAAC"/>
          </w:tcPr>
          <w:p w:rsidR="00E3280D" w:rsidRDefault="00E3280D" w:rsidP="00E3280D">
            <w:pPr>
              <w:jc w:val="both"/>
              <w:rPr>
                <w:b/>
              </w:rPr>
            </w:pPr>
            <w:r>
              <w:rPr>
                <w:b/>
              </w:rPr>
              <w:t>typ prac. vztahu</w:t>
            </w:r>
          </w:p>
        </w:tc>
        <w:tc>
          <w:tcPr>
            <w:tcW w:w="2126" w:type="dxa"/>
            <w:gridSpan w:val="4"/>
            <w:shd w:val="clear" w:color="auto" w:fill="F7CAAC"/>
          </w:tcPr>
          <w:p w:rsidR="00E3280D" w:rsidRDefault="00E3280D" w:rsidP="00E3280D">
            <w:pPr>
              <w:jc w:val="both"/>
              <w:rPr>
                <w:b/>
              </w:rPr>
            </w:pPr>
            <w:r>
              <w:rPr>
                <w:b/>
              </w:rPr>
              <w:t>rozsah</w:t>
            </w:r>
          </w:p>
        </w:tc>
      </w:tr>
      <w:tr w:rsidR="00E3280D" w:rsidTr="00E3280D">
        <w:tc>
          <w:tcPr>
            <w:tcW w:w="5954" w:type="dxa"/>
            <w:gridSpan w:val="5"/>
          </w:tcPr>
          <w:p w:rsidR="00E3280D" w:rsidRDefault="00E3280D" w:rsidP="00E3280D">
            <w:pPr>
              <w:jc w:val="both"/>
            </w:pPr>
            <w:r>
              <w:t>Univerzita obrany v Brně</w:t>
            </w:r>
          </w:p>
        </w:tc>
        <w:tc>
          <w:tcPr>
            <w:tcW w:w="1985" w:type="dxa"/>
            <w:gridSpan w:val="2"/>
          </w:tcPr>
          <w:p w:rsidR="00E3280D" w:rsidRDefault="00E3280D" w:rsidP="00E3280D">
            <w:pPr>
              <w:jc w:val="both"/>
            </w:pPr>
            <w:r>
              <w:t>pp</w:t>
            </w:r>
          </w:p>
        </w:tc>
        <w:tc>
          <w:tcPr>
            <w:tcW w:w="2126" w:type="dxa"/>
            <w:gridSpan w:val="4"/>
          </w:tcPr>
          <w:p w:rsidR="00E3280D" w:rsidRDefault="00E3280D" w:rsidP="00E3280D">
            <w:pPr>
              <w:jc w:val="both"/>
            </w:pPr>
            <w:r>
              <w:t>40 h/t</w:t>
            </w:r>
          </w:p>
        </w:tc>
      </w:tr>
      <w:tr w:rsidR="00E3280D" w:rsidTr="00E3280D">
        <w:tc>
          <w:tcPr>
            <w:tcW w:w="10065"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236"/>
        </w:trPr>
        <w:tc>
          <w:tcPr>
            <w:tcW w:w="10065" w:type="dxa"/>
            <w:gridSpan w:val="11"/>
            <w:tcBorders>
              <w:top w:val="nil"/>
            </w:tcBorders>
          </w:tcPr>
          <w:p w:rsidR="00E3280D" w:rsidRDefault="00E3280D" w:rsidP="00E3280D">
            <w:pPr>
              <w:jc w:val="both"/>
            </w:pPr>
            <w:r>
              <w:t>Informační technologie v průmyslovém inženýrství – garant, přednášející (100%)</w:t>
            </w:r>
          </w:p>
        </w:tc>
      </w:tr>
      <w:tr w:rsidR="00E3280D" w:rsidTr="00E3280D">
        <w:tc>
          <w:tcPr>
            <w:tcW w:w="10065"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42"/>
        </w:trPr>
        <w:tc>
          <w:tcPr>
            <w:tcW w:w="10065" w:type="dxa"/>
            <w:gridSpan w:val="11"/>
          </w:tcPr>
          <w:p w:rsidR="000A1D5A" w:rsidRDefault="000A1D5A" w:rsidP="00E3280D">
            <w:pPr>
              <w:jc w:val="both"/>
              <w:rPr>
                <w:ins w:id="2830" w:author="Trefilová Pavla" w:date="2018-08-23T14:39:00Z"/>
              </w:rPr>
            </w:pPr>
            <w:ins w:id="2831" w:author="Trefilová Pavla" w:date="2018-08-23T14:39:00Z">
              <w:r w:rsidRPr="0070680C">
                <w:rPr>
                  <w:b/>
                </w:rPr>
                <w:t>1970-1975:</w:t>
              </w:r>
              <w:r w:rsidRPr="0070680C">
                <w:t xml:space="preserve">          Vojenská akademie v Brně, obor vojenské počítače (</w:t>
              </w:r>
              <w:r w:rsidRPr="0070680C">
                <w:rPr>
                  <w:b/>
                </w:rPr>
                <w:t>Ing.</w:t>
              </w:r>
              <w:r w:rsidRPr="0070680C">
                <w:t>)</w:t>
              </w:r>
            </w:ins>
          </w:p>
          <w:p w:rsidR="00E3280D" w:rsidRPr="0070680C" w:rsidDel="000A1D5A" w:rsidRDefault="00E3280D" w:rsidP="00E3280D">
            <w:pPr>
              <w:jc w:val="both"/>
              <w:rPr>
                <w:del w:id="2832" w:author="Trefilová Pavla" w:date="2018-08-23T14:39:00Z"/>
              </w:rPr>
            </w:pPr>
            <w:del w:id="2833" w:author="Trefilová Pavla" w:date="2018-08-22T09:46:00Z">
              <w:r w:rsidRPr="0070680C" w:rsidDel="00955192">
                <w:rPr>
                  <w:b/>
                </w:rPr>
                <w:delText xml:space="preserve">12. 2. </w:delText>
              </w:r>
            </w:del>
            <w:r w:rsidRPr="0070680C">
              <w:rPr>
                <w:b/>
              </w:rPr>
              <w:t>1985:</w:t>
            </w:r>
            <w:ins w:id="2834" w:author="Trefilová Pavla" w:date="2018-08-22T10:25:00Z">
              <w:r w:rsidR="0070680C" w:rsidRPr="0070680C">
                <w:rPr>
                  <w:b/>
                </w:rPr>
                <w:t xml:space="preserve">        </w:t>
              </w:r>
            </w:ins>
            <w:r w:rsidRPr="0070680C">
              <w:t xml:space="preserve">         </w:t>
            </w:r>
            <w:ins w:id="2835" w:author="Trefilová Pavla" w:date="2018-08-22T10:25:00Z">
              <w:r w:rsidR="0070680C">
                <w:t xml:space="preserve"> </w:t>
              </w:r>
            </w:ins>
            <w:r w:rsidRPr="0070680C">
              <w:t xml:space="preserve"> Vojenská akademie v Brně, obor technická kybernetika (</w:t>
            </w:r>
            <w:r w:rsidRPr="0070680C">
              <w:rPr>
                <w:b/>
              </w:rPr>
              <w:t>CSc.</w:t>
            </w:r>
            <w:r w:rsidRPr="0070680C">
              <w:t>)</w:t>
            </w:r>
          </w:p>
          <w:p w:rsidR="00E3280D" w:rsidRPr="00F544F7" w:rsidRDefault="00E3280D">
            <w:pPr>
              <w:jc w:val="both"/>
            </w:pPr>
            <w:del w:id="2836" w:author="Trefilová Pavla" w:date="2018-08-22T09:46:00Z">
              <w:r w:rsidRPr="0070680C" w:rsidDel="00955192">
                <w:rPr>
                  <w:b/>
                </w:rPr>
                <w:delText xml:space="preserve">16. 7. </w:delText>
              </w:r>
            </w:del>
            <w:del w:id="2837" w:author="Trefilová Pavla" w:date="2018-08-23T14:39:00Z">
              <w:r w:rsidRPr="0070680C" w:rsidDel="000A1D5A">
                <w:rPr>
                  <w:b/>
                </w:rPr>
                <w:delText>1975:</w:delText>
              </w:r>
              <w:r w:rsidRPr="0070680C" w:rsidDel="000A1D5A">
                <w:delText xml:space="preserve">          Vojenská akademie v Brně, obor vojenské počítače (</w:delText>
              </w:r>
              <w:r w:rsidRPr="0070680C" w:rsidDel="000A1D5A">
                <w:rPr>
                  <w:b/>
                </w:rPr>
                <w:delText>Ing.</w:delText>
              </w:r>
              <w:r w:rsidRPr="0070680C" w:rsidDel="000A1D5A">
                <w:delText>)</w:delText>
              </w:r>
            </w:del>
          </w:p>
        </w:tc>
      </w:tr>
      <w:tr w:rsidR="00E3280D" w:rsidTr="00E3280D">
        <w:tc>
          <w:tcPr>
            <w:tcW w:w="10065"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891"/>
        </w:trPr>
        <w:tc>
          <w:tcPr>
            <w:tcW w:w="10065" w:type="dxa"/>
            <w:gridSpan w:val="11"/>
          </w:tcPr>
          <w:p w:rsidR="00E3280D" w:rsidRPr="00CB2900" w:rsidRDefault="00E3280D" w:rsidP="00E3280D">
            <w:pPr>
              <w:jc w:val="both"/>
            </w:pPr>
            <w:r w:rsidRPr="002825E9">
              <w:rPr>
                <w:b/>
              </w:rPr>
              <w:t>1975-</w:t>
            </w:r>
            <w:r w:rsidR="001A6E6A">
              <w:rPr>
                <w:b/>
              </w:rPr>
              <w:t>1</w:t>
            </w:r>
            <w:r w:rsidRPr="002825E9">
              <w:rPr>
                <w:b/>
              </w:rPr>
              <w:t>980:</w:t>
            </w:r>
            <w:r>
              <w:t xml:space="preserve">       </w:t>
            </w:r>
            <w:r w:rsidRPr="00CB2900">
              <w:t>Systémový inženýr, 21. Projektové a výpočetní středisko GŠ, Praha</w:t>
            </w:r>
          </w:p>
          <w:p w:rsidR="00E3280D" w:rsidRPr="00CB2900" w:rsidRDefault="00E3280D" w:rsidP="00E3280D">
            <w:pPr>
              <w:jc w:val="both"/>
            </w:pPr>
            <w:r w:rsidRPr="002825E9">
              <w:rPr>
                <w:b/>
              </w:rPr>
              <w:t xml:space="preserve">1981-1987:  </w:t>
            </w:r>
            <w:r>
              <w:t xml:space="preserve">     </w:t>
            </w:r>
            <w:r w:rsidRPr="00CB2900">
              <w:t>Starší vědecký pracovník (VS 090 Praha)</w:t>
            </w:r>
          </w:p>
          <w:p w:rsidR="00E3280D" w:rsidRPr="00CB2900" w:rsidRDefault="00E3280D" w:rsidP="00E3280D">
            <w:pPr>
              <w:jc w:val="both"/>
            </w:pPr>
            <w:r w:rsidRPr="00273659">
              <w:rPr>
                <w:b/>
              </w:rPr>
              <w:t>1988-dosud</w:t>
            </w:r>
            <w:r>
              <w:rPr>
                <w:b/>
              </w:rPr>
              <w:t>:</w:t>
            </w:r>
            <w:r w:rsidRPr="00CB2900">
              <w:t xml:space="preserve">  </w:t>
            </w:r>
            <w:r>
              <w:t xml:space="preserve">   </w:t>
            </w:r>
            <w:r w:rsidRPr="00CB2900">
              <w:t>Vojenská akademie v Brně a Univerzita obrany (akademický pracovník, vedoucí skupiny, vedoucí katedry)</w:t>
            </w:r>
          </w:p>
          <w:p w:rsidR="00E3280D" w:rsidRDefault="00E3280D" w:rsidP="00E3280D">
            <w:pPr>
              <w:jc w:val="both"/>
            </w:pPr>
            <w:r w:rsidRPr="00273659">
              <w:rPr>
                <w:b/>
              </w:rPr>
              <w:t>2007-dosu</w:t>
            </w:r>
            <w:r w:rsidRPr="00CB2900">
              <w:t>d</w:t>
            </w:r>
            <w:r>
              <w:t xml:space="preserve">:      </w:t>
            </w:r>
            <w:r w:rsidRPr="00CB2900">
              <w:t>Univerzita Tomáše Bati ve Zlíně (akademický pracovník)</w:t>
            </w:r>
          </w:p>
        </w:tc>
      </w:tr>
      <w:tr w:rsidR="00E3280D" w:rsidTr="00E3280D">
        <w:trPr>
          <w:trHeight w:val="250"/>
        </w:trPr>
        <w:tc>
          <w:tcPr>
            <w:tcW w:w="10065"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440"/>
        </w:trPr>
        <w:tc>
          <w:tcPr>
            <w:tcW w:w="10065" w:type="dxa"/>
            <w:gridSpan w:val="11"/>
          </w:tcPr>
          <w:p w:rsidR="00F85041" w:rsidRDefault="00F85041" w:rsidP="00C34D44">
            <w:pPr>
              <w:jc w:val="both"/>
              <w:rPr>
                <w:ins w:id="2838" w:author="Michal Pilík" w:date="2018-08-22T14:29:00Z"/>
              </w:rPr>
            </w:pPr>
            <w:ins w:id="2839" w:author="Michal Pilík" w:date="2018-08-22T14:29:00Z">
              <w:r>
                <w:t>Počet vedených prací na FaME UTB ve Zlíně:</w:t>
              </w:r>
            </w:ins>
          </w:p>
          <w:p w:rsidR="00E3280D" w:rsidDel="00C34D44" w:rsidRDefault="00E3280D" w:rsidP="00E3280D">
            <w:pPr>
              <w:jc w:val="both"/>
              <w:rPr>
                <w:del w:id="2840" w:author="Trefilová Pavla" w:date="2018-08-21T15:38:00Z"/>
              </w:rPr>
            </w:pPr>
            <w:del w:id="2841" w:author="Trefilová Pavla" w:date="2018-08-21T15:38:00Z">
              <w:r w:rsidDel="00C34D44">
                <w:delText>Školitel deseti úspěšně obhájených Ph.D studentů, v letech 2003 – 2016.</w:delText>
              </w:r>
            </w:del>
          </w:p>
          <w:p w:rsidR="00C34D44" w:rsidRDefault="00E3280D" w:rsidP="00C34D44">
            <w:pPr>
              <w:jc w:val="both"/>
              <w:rPr>
                <w:ins w:id="2842" w:author="Trefilová Pavla" w:date="2018-08-21T15:37:00Z"/>
              </w:rPr>
            </w:pPr>
            <w:del w:id="2843" w:author="Trefilová Pavla" w:date="2018-08-21T15:38:00Z">
              <w:r w:rsidDel="00C34D44">
                <w:delText>Vedoucí dvanácti diplomových a bakalářských prací.</w:delText>
              </w:r>
            </w:del>
            <w:ins w:id="2844" w:author="Trefilová Pavla" w:date="2018-08-21T15:37:00Z">
              <w:r w:rsidR="00C34D44">
                <w:t>Počet vedených bakalářských prací – 1</w:t>
              </w:r>
            </w:ins>
          </w:p>
          <w:p w:rsidR="00C34D44" w:rsidRDefault="00C34D44" w:rsidP="00C34D44">
            <w:pPr>
              <w:jc w:val="both"/>
              <w:rPr>
                <w:ins w:id="2845" w:author="Trefilová Pavla" w:date="2018-08-21T15:37:00Z"/>
              </w:rPr>
            </w:pPr>
            <w:ins w:id="2846" w:author="Trefilová Pavla" w:date="2018-08-21T15:37:00Z">
              <w:r>
                <w:t>Počet vedených diplomových prací – 2</w:t>
              </w:r>
            </w:ins>
          </w:p>
          <w:p w:rsidR="00C34D44" w:rsidRDefault="00C34D44" w:rsidP="00C34D44">
            <w:pPr>
              <w:jc w:val="both"/>
            </w:pPr>
            <w:ins w:id="2847" w:author="Trefilová Pavla" w:date="2018-08-21T15:37:00Z">
              <w:r>
                <w:t>Počet vedených disertačních prací – 1</w:t>
              </w:r>
            </w:ins>
          </w:p>
        </w:tc>
      </w:tr>
      <w:tr w:rsidR="00E3280D" w:rsidTr="00E3280D">
        <w:trPr>
          <w:cantSplit/>
        </w:trPr>
        <w:tc>
          <w:tcPr>
            <w:tcW w:w="3456"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073"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420"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116"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456" w:type="dxa"/>
            <w:gridSpan w:val="2"/>
          </w:tcPr>
          <w:p w:rsidR="00E3280D" w:rsidRDefault="00E3280D" w:rsidP="00E3280D">
            <w:pPr>
              <w:jc w:val="both"/>
            </w:pPr>
            <w:r>
              <w:t>Informatika a kybernetika</w:t>
            </w:r>
          </w:p>
        </w:tc>
        <w:tc>
          <w:tcPr>
            <w:tcW w:w="2073" w:type="dxa"/>
            <w:gridSpan w:val="2"/>
          </w:tcPr>
          <w:p w:rsidR="00E3280D" w:rsidRDefault="00E3280D" w:rsidP="00E3280D">
            <w:pPr>
              <w:jc w:val="both"/>
            </w:pPr>
            <w:r>
              <w:t>1991</w:t>
            </w:r>
          </w:p>
        </w:tc>
        <w:tc>
          <w:tcPr>
            <w:tcW w:w="2420" w:type="dxa"/>
            <w:gridSpan w:val="4"/>
            <w:tcBorders>
              <w:right w:val="single" w:sz="12" w:space="0" w:color="auto"/>
            </w:tcBorders>
          </w:tcPr>
          <w:p w:rsidR="00E3280D" w:rsidRPr="009253BA" w:rsidRDefault="00E3280D" w:rsidP="00E3280D">
            <w:pPr>
              <w:jc w:val="both"/>
            </w:pPr>
            <w:r w:rsidRPr="009253BA">
              <w:t>Vojenská akademie v Brně</w:t>
            </w:r>
          </w:p>
        </w:tc>
        <w:tc>
          <w:tcPr>
            <w:tcW w:w="698" w:type="dxa"/>
            <w:tcBorders>
              <w:left w:val="single" w:sz="12" w:space="0" w:color="auto"/>
            </w:tcBorders>
            <w:shd w:val="clear" w:color="auto" w:fill="F7CAAC"/>
          </w:tcPr>
          <w:p w:rsidR="00E3280D" w:rsidRDefault="00E3280D" w:rsidP="00E3280D">
            <w:pPr>
              <w:jc w:val="both"/>
            </w:pPr>
            <w:r>
              <w:rPr>
                <w:b/>
              </w:rPr>
              <w:t>WOS</w:t>
            </w:r>
          </w:p>
        </w:tc>
        <w:tc>
          <w:tcPr>
            <w:tcW w:w="709" w:type="dxa"/>
            <w:shd w:val="clear" w:color="auto" w:fill="F7CAAC"/>
          </w:tcPr>
          <w:p w:rsidR="00E3280D" w:rsidRDefault="00E3280D" w:rsidP="00E3280D">
            <w:pPr>
              <w:jc w:val="both"/>
              <w:rPr>
                <w:sz w:val="18"/>
              </w:rPr>
            </w:pPr>
            <w:r>
              <w:rPr>
                <w:b/>
                <w:sz w:val="18"/>
              </w:rPr>
              <w:t>Scopus</w:t>
            </w:r>
          </w:p>
        </w:tc>
        <w:tc>
          <w:tcPr>
            <w:tcW w:w="709" w:type="dxa"/>
            <w:shd w:val="clear" w:color="auto" w:fill="F7CAAC"/>
          </w:tcPr>
          <w:p w:rsidR="00E3280D" w:rsidRDefault="00E3280D" w:rsidP="00E3280D">
            <w:pPr>
              <w:jc w:val="both"/>
            </w:pPr>
            <w:r>
              <w:rPr>
                <w:b/>
                <w:sz w:val="18"/>
              </w:rPr>
              <w:t>ostatní</w:t>
            </w:r>
          </w:p>
        </w:tc>
      </w:tr>
      <w:tr w:rsidR="00E3280D" w:rsidTr="00E3280D">
        <w:trPr>
          <w:cantSplit/>
          <w:trHeight w:val="70"/>
        </w:trPr>
        <w:tc>
          <w:tcPr>
            <w:tcW w:w="3456" w:type="dxa"/>
            <w:gridSpan w:val="2"/>
            <w:shd w:val="clear" w:color="auto" w:fill="F7CAAC"/>
          </w:tcPr>
          <w:p w:rsidR="00E3280D" w:rsidRDefault="00E3280D" w:rsidP="00E3280D">
            <w:pPr>
              <w:jc w:val="both"/>
            </w:pPr>
            <w:r>
              <w:rPr>
                <w:b/>
              </w:rPr>
              <w:t>Obor jmenovacího řízení</w:t>
            </w:r>
          </w:p>
        </w:tc>
        <w:tc>
          <w:tcPr>
            <w:tcW w:w="2073" w:type="dxa"/>
            <w:gridSpan w:val="2"/>
            <w:shd w:val="clear" w:color="auto" w:fill="F7CAAC"/>
          </w:tcPr>
          <w:p w:rsidR="00E3280D" w:rsidRDefault="00E3280D" w:rsidP="00E3280D">
            <w:pPr>
              <w:jc w:val="both"/>
            </w:pPr>
            <w:r>
              <w:rPr>
                <w:b/>
              </w:rPr>
              <w:t>Rok udělení hodnosti</w:t>
            </w:r>
          </w:p>
        </w:tc>
        <w:tc>
          <w:tcPr>
            <w:tcW w:w="2420"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98" w:type="dxa"/>
            <w:vMerge w:val="restart"/>
            <w:tcBorders>
              <w:left w:val="single" w:sz="12" w:space="0" w:color="auto"/>
            </w:tcBorders>
          </w:tcPr>
          <w:p w:rsidR="00E3280D" w:rsidRDefault="00E3280D" w:rsidP="00E3280D">
            <w:pPr>
              <w:jc w:val="both"/>
              <w:rPr>
                <w:b/>
              </w:rPr>
            </w:pPr>
            <w:r>
              <w:rPr>
                <w:b/>
              </w:rPr>
              <w:t>1</w:t>
            </w:r>
          </w:p>
        </w:tc>
        <w:tc>
          <w:tcPr>
            <w:tcW w:w="709" w:type="dxa"/>
            <w:vMerge w:val="restart"/>
          </w:tcPr>
          <w:p w:rsidR="00E3280D" w:rsidRDefault="00E3280D" w:rsidP="00E3280D">
            <w:pPr>
              <w:jc w:val="both"/>
              <w:rPr>
                <w:b/>
              </w:rPr>
            </w:pPr>
            <w:r>
              <w:rPr>
                <w:b/>
              </w:rPr>
              <w:t>5</w:t>
            </w:r>
          </w:p>
        </w:tc>
        <w:tc>
          <w:tcPr>
            <w:tcW w:w="709" w:type="dxa"/>
            <w:vMerge w:val="restart"/>
          </w:tcPr>
          <w:p w:rsidR="00E3280D" w:rsidRDefault="00E3280D" w:rsidP="00E3280D">
            <w:pPr>
              <w:jc w:val="both"/>
              <w:rPr>
                <w:b/>
              </w:rPr>
            </w:pPr>
            <w:r>
              <w:rPr>
                <w:b/>
              </w:rPr>
              <w:t>76</w:t>
            </w:r>
          </w:p>
        </w:tc>
      </w:tr>
      <w:tr w:rsidR="00E3280D" w:rsidTr="00E3280D">
        <w:trPr>
          <w:trHeight w:val="324"/>
        </w:trPr>
        <w:tc>
          <w:tcPr>
            <w:tcW w:w="3456" w:type="dxa"/>
            <w:gridSpan w:val="2"/>
          </w:tcPr>
          <w:p w:rsidR="00E3280D" w:rsidRPr="009253BA" w:rsidRDefault="00E3280D" w:rsidP="00E3280D">
            <w:pPr>
              <w:jc w:val="both"/>
            </w:pPr>
            <w:r w:rsidRPr="009253BA">
              <w:t>Vojenská technika - elektrotechnická</w:t>
            </w:r>
          </w:p>
        </w:tc>
        <w:tc>
          <w:tcPr>
            <w:tcW w:w="2073" w:type="dxa"/>
            <w:gridSpan w:val="2"/>
          </w:tcPr>
          <w:p w:rsidR="00E3280D" w:rsidRDefault="00E3280D" w:rsidP="00E3280D">
            <w:pPr>
              <w:jc w:val="both"/>
            </w:pPr>
            <w:r>
              <w:t>2003</w:t>
            </w:r>
          </w:p>
        </w:tc>
        <w:tc>
          <w:tcPr>
            <w:tcW w:w="2420" w:type="dxa"/>
            <w:gridSpan w:val="4"/>
            <w:tcBorders>
              <w:right w:val="single" w:sz="12" w:space="0" w:color="auto"/>
            </w:tcBorders>
          </w:tcPr>
          <w:p w:rsidR="00E3280D" w:rsidRPr="009253BA" w:rsidRDefault="00E3280D" w:rsidP="00E3280D">
            <w:pPr>
              <w:jc w:val="both"/>
            </w:pPr>
            <w:r w:rsidRPr="009253BA">
              <w:t>Univerzita obrany v Brně</w:t>
            </w:r>
          </w:p>
        </w:tc>
        <w:tc>
          <w:tcPr>
            <w:tcW w:w="698" w:type="dxa"/>
            <w:vMerge/>
            <w:tcBorders>
              <w:left w:val="single" w:sz="12" w:space="0" w:color="auto"/>
            </w:tcBorders>
            <w:vAlign w:val="center"/>
          </w:tcPr>
          <w:p w:rsidR="00E3280D" w:rsidRDefault="00E3280D" w:rsidP="00E3280D">
            <w:pPr>
              <w:rPr>
                <w:b/>
              </w:rPr>
            </w:pPr>
          </w:p>
        </w:tc>
        <w:tc>
          <w:tcPr>
            <w:tcW w:w="709" w:type="dxa"/>
            <w:vMerge/>
            <w:vAlign w:val="center"/>
          </w:tcPr>
          <w:p w:rsidR="00E3280D" w:rsidRDefault="00E3280D" w:rsidP="00E3280D">
            <w:pPr>
              <w:rPr>
                <w:b/>
              </w:rPr>
            </w:pPr>
          </w:p>
        </w:tc>
        <w:tc>
          <w:tcPr>
            <w:tcW w:w="709" w:type="dxa"/>
            <w:vMerge/>
            <w:vAlign w:val="center"/>
          </w:tcPr>
          <w:p w:rsidR="00E3280D" w:rsidRDefault="00E3280D" w:rsidP="00E3280D">
            <w:pPr>
              <w:rPr>
                <w:b/>
              </w:rPr>
            </w:pPr>
          </w:p>
        </w:tc>
      </w:tr>
      <w:tr w:rsidR="00E3280D" w:rsidTr="00E3280D">
        <w:tc>
          <w:tcPr>
            <w:tcW w:w="10065"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729"/>
        </w:trPr>
        <w:tc>
          <w:tcPr>
            <w:tcW w:w="10065" w:type="dxa"/>
            <w:gridSpan w:val="11"/>
          </w:tcPr>
          <w:p w:rsidR="00E3280D" w:rsidRPr="00E3280D" w:rsidRDefault="00E3280D" w:rsidP="000859B6">
            <w:pPr>
              <w:pStyle w:val="Seznam"/>
              <w:ind w:left="5" w:hanging="5"/>
              <w:jc w:val="both"/>
              <w:rPr>
                <w:rStyle w:val="Siln"/>
                <w:b w:val="0"/>
                <w:sz w:val="20"/>
              </w:rPr>
            </w:pPr>
            <w:r w:rsidRPr="00E3280D">
              <w:rPr>
                <w:rStyle w:val="Siln"/>
                <w:b w:val="0"/>
                <w:sz w:val="20"/>
              </w:rPr>
              <w:t xml:space="preserve">BUŘITA, L. Information Management in Articles on WoS. In </w:t>
            </w:r>
            <w:r w:rsidRPr="00E3280D">
              <w:rPr>
                <w:rStyle w:val="Zdraznn"/>
                <w:bCs/>
                <w:sz w:val="20"/>
              </w:rPr>
              <w:t>Conference Proceedings of ICMT'17</w:t>
            </w:r>
            <w:r w:rsidRPr="00E3280D">
              <w:rPr>
                <w:rStyle w:val="Siln"/>
                <w:b w:val="0"/>
                <w:sz w:val="20"/>
              </w:rPr>
              <w:t>. Brno: Faculty of Military Technologies, University of Defence, 2017, p. 335-339. ISBN 978-1-5386-1988-9.</w:t>
            </w:r>
          </w:p>
          <w:p w:rsidR="00E3280D" w:rsidRPr="00E3280D" w:rsidRDefault="00E3280D" w:rsidP="000859B6">
            <w:pPr>
              <w:autoSpaceDE w:val="0"/>
              <w:autoSpaceDN w:val="0"/>
              <w:adjustRightInd w:val="0"/>
              <w:ind w:left="5" w:hanging="5"/>
              <w:jc w:val="both"/>
              <w:rPr>
                <w:color w:val="222222"/>
              </w:rPr>
            </w:pPr>
            <w:r w:rsidRPr="00E3280D">
              <w:rPr>
                <w:color w:val="222222"/>
              </w:rPr>
              <w:t xml:space="preserve">BUŘITA, L., CHVÁTAL, J., Information Processing at the Period of Tomas Bata and Information System. In </w:t>
            </w:r>
            <w:r w:rsidRPr="00E3280D">
              <w:rPr>
                <w:rStyle w:val="Zdraznn"/>
                <w:color w:val="222222"/>
              </w:rPr>
              <w:t>The 20th World Multi-Conference on Systematics, Cybernetics and Informatics</w:t>
            </w:r>
            <w:r w:rsidRPr="00E3280D">
              <w:rPr>
                <w:color w:val="222222"/>
              </w:rPr>
              <w:t>. Orlando, Florida, USA: International Institute of Informatics and Systematics, 2016, p. 183-188. ISBN 978-1-941763-42-1 (70%).</w:t>
            </w:r>
          </w:p>
          <w:p w:rsidR="00E3280D" w:rsidRPr="00E3280D" w:rsidRDefault="00E3280D" w:rsidP="000859B6">
            <w:pPr>
              <w:autoSpaceDE w:val="0"/>
              <w:autoSpaceDN w:val="0"/>
              <w:adjustRightInd w:val="0"/>
              <w:ind w:left="5" w:hanging="5"/>
              <w:jc w:val="both"/>
              <w:rPr>
                <w:bCs/>
                <w:color w:val="222222"/>
              </w:rPr>
            </w:pPr>
            <w:r w:rsidRPr="00E3280D">
              <w:rPr>
                <w:bCs/>
                <w:color w:val="222222"/>
              </w:rPr>
              <w:t xml:space="preserve">BUŘITA, L. Support of Processes Outside of Information System. In </w:t>
            </w:r>
            <w:r w:rsidRPr="00E3280D">
              <w:rPr>
                <w:i/>
                <w:iCs/>
                <w:color w:val="222222"/>
              </w:rPr>
              <w:t>21st International Scientific Conference Smart and Efficient Economy: Preparation for the Future Innovative Economy</w:t>
            </w:r>
            <w:r w:rsidRPr="00E3280D">
              <w:rPr>
                <w:bCs/>
                <w:color w:val="222222"/>
              </w:rPr>
              <w:t>. Brno: Brno University of Technology, Faculty of Business and Management, 2016, p. 697-704. ISBN 978-80-214-5413-2.</w:t>
            </w:r>
          </w:p>
          <w:p w:rsidR="00E3280D" w:rsidRPr="00E3280D" w:rsidRDefault="00E3280D" w:rsidP="000859B6">
            <w:pPr>
              <w:pStyle w:val="Seznam"/>
              <w:ind w:left="5" w:hanging="5"/>
              <w:jc w:val="both"/>
              <w:rPr>
                <w:sz w:val="20"/>
              </w:rPr>
            </w:pPr>
            <w:r w:rsidRPr="00E3280D">
              <w:rPr>
                <w:rStyle w:val="Siln"/>
                <w:b w:val="0"/>
                <w:sz w:val="20"/>
              </w:rPr>
              <w:t xml:space="preserve">BUŘITA, L. </w:t>
            </w:r>
            <w:r w:rsidRPr="00E3280D">
              <w:rPr>
                <w:rStyle w:val="Zdraznn"/>
                <w:bCs/>
                <w:sz w:val="20"/>
              </w:rPr>
              <w:t xml:space="preserve">Knowledge approach in information processing. </w:t>
            </w:r>
            <w:r w:rsidRPr="00E3280D">
              <w:rPr>
                <w:rStyle w:val="Siln"/>
                <w:b w:val="0"/>
                <w:sz w:val="20"/>
              </w:rPr>
              <w:t>Saarbrücken, Scholar’s Press, 2015, ISBN 978-3-639-76718-6.</w:t>
            </w:r>
          </w:p>
          <w:p w:rsidR="00E3280D" w:rsidRPr="008720D5" w:rsidRDefault="00E3280D" w:rsidP="000859B6">
            <w:pPr>
              <w:shd w:val="clear" w:color="auto" w:fill="FFFFFF"/>
              <w:ind w:left="5" w:hanging="5"/>
              <w:jc w:val="both"/>
              <w:rPr>
                <w:color w:val="222222"/>
              </w:rPr>
            </w:pPr>
            <w:r w:rsidRPr="00E3280D">
              <w:rPr>
                <w:color w:val="222222"/>
              </w:rPr>
              <w:t xml:space="preserve">BUŘITA, L., ROSMAN, P. Concept of the Cimputer Science Course and Some Aspects of ICT Integration Into Education. </w:t>
            </w:r>
            <w:r w:rsidRPr="00E3280D">
              <w:rPr>
                <w:i/>
                <w:iCs/>
                <w:color w:val="222222"/>
              </w:rPr>
              <w:t>E+M Ekonomie a Management</w:t>
            </w:r>
            <w:r w:rsidRPr="00E3280D">
              <w:rPr>
                <w:color w:val="222222"/>
              </w:rPr>
              <w:t>, 2014, vol. XVII, no. 3, p. 169-180. ISSN 1212-3609 (50%).</w:t>
            </w:r>
            <w:r w:rsidRPr="00E746BC">
              <w:rPr>
                <w:color w:val="222222"/>
              </w:rPr>
              <w:t xml:space="preserve"> </w:t>
            </w:r>
          </w:p>
        </w:tc>
      </w:tr>
      <w:tr w:rsidR="00E3280D" w:rsidTr="00E3280D">
        <w:trPr>
          <w:trHeight w:val="218"/>
        </w:trPr>
        <w:tc>
          <w:tcPr>
            <w:tcW w:w="10065" w:type="dxa"/>
            <w:gridSpan w:val="11"/>
            <w:shd w:val="clear" w:color="auto" w:fill="F7CAAC"/>
          </w:tcPr>
          <w:p w:rsidR="00E3280D" w:rsidRDefault="00E3280D" w:rsidP="00E3280D">
            <w:pPr>
              <w:rPr>
                <w:b/>
              </w:rPr>
            </w:pPr>
            <w:r>
              <w:rPr>
                <w:b/>
              </w:rPr>
              <w:t>Působení v zahraničí</w:t>
            </w:r>
          </w:p>
        </w:tc>
      </w:tr>
      <w:tr w:rsidR="00E3280D" w:rsidTr="00E3280D">
        <w:trPr>
          <w:trHeight w:val="151"/>
        </w:trPr>
        <w:tc>
          <w:tcPr>
            <w:tcW w:w="10065" w:type="dxa"/>
            <w:gridSpan w:val="11"/>
          </w:tcPr>
          <w:p w:rsidR="00E3280D" w:rsidRPr="00353B43" w:rsidRDefault="00EB4B06" w:rsidP="00EB4B06">
            <w:pPr>
              <w:jc w:val="both"/>
            </w:pPr>
            <w:del w:id="2848" w:author="Trefilová Pavla" w:date="2018-08-21T15:39:00Z">
              <w:r w:rsidDel="00C34D44">
                <w:delText>MIP/NATO, 2000-2007 (1měs/rok)</w:delText>
              </w:r>
            </w:del>
          </w:p>
        </w:tc>
      </w:tr>
      <w:tr w:rsidR="00E3280D" w:rsidTr="00E3280D">
        <w:trPr>
          <w:cantSplit/>
          <w:trHeight w:val="196"/>
        </w:trPr>
        <w:tc>
          <w:tcPr>
            <w:tcW w:w="2627" w:type="dxa"/>
            <w:shd w:val="clear" w:color="auto" w:fill="F7CAAC"/>
          </w:tcPr>
          <w:p w:rsidR="00E3280D" w:rsidRDefault="00E3280D" w:rsidP="00E3280D">
            <w:pPr>
              <w:jc w:val="both"/>
              <w:rPr>
                <w:b/>
              </w:rPr>
            </w:pPr>
            <w:r>
              <w:rPr>
                <w:b/>
              </w:rPr>
              <w:t xml:space="preserve">Podpis </w:t>
            </w:r>
          </w:p>
        </w:tc>
        <w:tc>
          <w:tcPr>
            <w:tcW w:w="4178" w:type="dxa"/>
            <w:gridSpan w:val="5"/>
          </w:tcPr>
          <w:p w:rsidR="00E3280D" w:rsidRDefault="00E3280D" w:rsidP="00E3280D">
            <w:pPr>
              <w:jc w:val="both"/>
            </w:pPr>
          </w:p>
        </w:tc>
        <w:tc>
          <w:tcPr>
            <w:tcW w:w="1144" w:type="dxa"/>
            <w:gridSpan w:val="2"/>
            <w:shd w:val="clear" w:color="auto" w:fill="F7CAAC"/>
          </w:tcPr>
          <w:p w:rsidR="00E3280D" w:rsidRDefault="00E3280D" w:rsidP="00E3280D">
            <w:pPr>
              <w:jc w:val="both"/>
            </w:pPr>
            <w:r>
              <w:rPr>
                <w:b/>
              </w:rPr>
              <w:t>datum</w:t>
            </w:r>
          </w:p>
        </w:tc>
        <w:tc>
          <w:tcPr>
            <w:tcW w:w="2116"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E3280D" w:rsidP="00E3280D">
            <w:pPr>
              <w:jc w:val="both"/>
            </w:pPr>
            <w:r>
              <w:t>Průmyslové inženýrství</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Zuzana DOHNALOVÁ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doc. Ing., Ph.D</w:t>
            </w:r>
            <w:r w:rsidR="000859B6">
              <w:t>.</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1966</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r>
              <w:t>Univerzita Palackého Olomouc</w:t>
            </w:r>
          </w:p>
        </w:tc>
        <w:tc>
          <w:tcPr>
            <w:tcW w:w="1703" w:type="dxa"/>
            <w:gridSpan w:val="2"/>
          </w:tcPr>
          <w:p w:rsidR="00E3280D" w:rsidRDefault="00E3280D" w:rsidP="00E3280D">
            <w:pPr>
              <w:jc w:val="both"/>
            </w:pPr>
            <w:r>
              <w:t>pp</w:t>
            </w:r>
          </w:p>
        </w:tc>
        <w:tc>
          <w:tcPr>
            <w:tcW w:w="2096" w:type="dxa"/>
            <w:gridSpan w:val="4"/>
          </w:tcPr>
          <w:p w:rsidR="00E3280D" w:rsidRPr="001C1E59" w:rsidRDefault="00E3280D" w:rsidP="00E3280D">
            <w:pPr>
              <w:jc w:val="both"/>
            </w:pPr>
            <w:r w:rsidRPr="001C1E59">
              <w:t>8</w:t>
            </w: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328"/>
        </w:trPr>
        <w:tc>
          <w:tcPr>
            <w:tcW w:w="9859" w:type="dxa"/>
            <w:gridSpan w:val="11"/>
            <w:tcBorders>
              <w:top w:val="nil"/>
            </w:tcBorders>
          </w:tcPr>
          <w:p w:rsidR="00E3280D" w:rsidRDefault="00E3280D" w:rsidP="00E3280D">
            <w:pPr>
              <w:jc w:val="both"/>
            </w:pPr>
            <w:r>
              <w:t>Mikroekonomie III - garant, přednášející (100%)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64"/>
        </w:trPr>
        <w:tc>
          <w:tcPr>
            <w:tcW w:w="9859" w:type="dxa"/>
            <w:gridSpan w:val="11"/>
          </w:tcPr>
          <w:p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E3280D" w:rsidRDefault="00E3280D">
            <w:pPr>
              <w:rPr>
                <w:b/>
              </w:rPr>
            </w:pPr>
            <w:r w:rsidRPr="001C1E59">
              <w:rPr>
                <w:b/>
              </w:rPr>
              <w:t>2000-2003:</w:t>
            </w:r>
            <w:r>
              <w:tab/>
            </w:r>
            <w:ins w:id="2849" w:author="Trefilová Pavla" w:date="2018-08-23T14:47:00Z">
              <w:r w:rsidR="00C8755C" w:rsidRPr="00C41EBA">
                <w:t>UTB ve Zlíně, Fakulta managementu a ekonomiky</w:t>
              </w:r>
              <w:r w:rsidR="00C8755C" w:rsidRPr="003E3FA1">
                <w:t>, obor „</w:t>
              </w:r>
              <w:r w:rsidR="00C8755C">
                <w:t xml:space="preserve">Ekonomika a management podniku“ </w:t>
              </w:r>
              <w:r w:rsidR="00C8755C" w:rsidRPr="00485D73">
                <w:rPr>
                  <w:b/>
                </w:rPr>
                <w:t>(Ph.D.)</w:t>
              </w:r>
            </w:ins>
            <w:del w:id="2850" w:author="Trefilová Pavla" w:date="2018-08-23T14:45:00Z">
              <w:r w:rsidDel="00C8755C">
                <w:delText xml:space="preserve">Doktorské studium - </w:delText>
              </w:r>
            </w:del>
            <w:del w:id="2851" w:author="Trefilová Pavla" w:date="2018-08-23T14:47:00Z">
              <w:r w:rsidRPr="00C41EBA" w:rsidDel="00C8755C">
                <w:delText xml:space="preserve">UTB ve Zlíně, Fakulta managementu a ekonomiky </w:delText>
              </w:r>
              <w:r w:rsidDel="00C8755C">
                <w:delText>(</w:delText>
              </w:r>
              <w:r w:rsidRPr="001C1E59" w:rsidDel="00C8755C">
                <w:rPr>
                  <w:b/>
                </w:rPr>
                <w:delText>Ph.D.</w:delText>
              </w:r>
              <w:r w:rsidDel="00C8755C">
                <w:delText>)</w:delText>
              </w:r>
            </w:del>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Pr="00C41EBA" w:rsidRDefault="00E3280D" w:rsidP="00E3280D">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E3280D" w:rsidRDefault="00E3280D" w:rsidP="00E3280D">
            <w:r w:rsidRPr="001C1E59">
              <w:rPr>
                <w:b/>
              </w:rPr>
              <w:t>1998 – 2001:</w:t>
            </w:r>
            <w:r w:rsidRPr="00C41EBA">
              <w:tab/>
              <w:t xml:space="preserve">Odborný asistent VUT Brno, </w:t>
            </w:r>
            <w:r>
              <w:t>Fakulta managementu a ekonomiky</w:t>
            </w:r>
          </w:p>
          <w:p w:rsidR="00E3280D" w:rsidRPr="00C41EBA" w:rsidRDefault="00E3280D" w:rsidP="00E3280D">
            <w:r w:rsidRPr="001C1E59">
              <w:rPr>
                <w:b/>
              </w:rPr>
              <w:t>2001 – dosud:</w:t>
            </w:r>
            <w:r>
              <w:t xml:space="preserve">     </w:t>
            </w:r>
            <w:r>
              <w:rPr>
                <w:color w:val="000000"/>
                <w:szCs w:val="24"/>
              </w:rPr>
              <w:t>UTB ve Zlíně, Fakulta managementu a ekonomiky, akademický pracovník</w:t>
            </w:r>
          </w:p>
          <w:p w:rsidR="00E3280D" w:rsidRPr="00C41EBA" w:rsidRDefault="00E3280D" w:rsidP="00E3280D">
            <w:r w:rsidRPr="001C1E59">
              <w:rPr>
                <w:b/>
              </w:rPr>
              <w:t>2000 – 2004:</w:t>
            </w:r>
            <w:r w:rsidRPr="00C41EBA">
              <w:tab/>
              <w:t>členka AS UTB, členka ekonomické komise AS UTB</w:t>
            </w:r>
          </w:p>
          <w:p w:rsidR="00E3280D" w:rsidRPr="00C41EBA" w:rsidRDefault="00E3280D" w:rsidP="00E3280D">
            <w:r w:rsidRPr="001C1E59">
              <w:rPr>
                <w:b/>
              </w:rPr>
              <w:t>2004 – 2007:</w:t>
            </w:r>
            <w:r w:rsidRPr="00C41EBA">
              <w:tab/>
              <w:t>místopředsedkyně AS UTB, členka ekonomické komise AS UTB</w:t>
            </w:r>
          </w:p>
          <w:p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70"/>
        </w:trPr>
        <w:tc>
          <w:tcPr>
            <w:tcW w:w="9859" w:type="dxa"/>
            <w:gridSpan w:val="11"/>
          </w:tcPr>
          <w:p w:rsidR="00C34D44" w:rsidRDefault="00C34D44" w:rsidP="00C34D44">
            <w:pPr>
              <w:jc w:val="both"/>
              <w:rPr>
                <w:ins w:id="2852" w:author="Trefilová Pavla" w:date="2018-08-21T15:40:00Z"/>
              </w:rPr>
            </w:pPr>
            <w:ins w:id="2853" w:author="Trefilová Pavla" w:date="2018-08-21T15:40:00Z">
              <w:r>
                <w:t xml:space="preserve">Počet vedených bakalářských prací – 52 </w:t>
              </w:r>
            </w:ins>
          </w:p>
          <w:p w:rsidR="00C34D44" w:rsidRDefault="00C34D44" w:rsidP="00C34D44">
            <w:pPr>
              <w:jc w:val="both"/>
              <w:rPr>
                <w:ins w:id="2854" w:author="Trefilová Pavla" w:date="2018-08-21T15:40:00Z"/>
              </w:rPr>
            </w:pPr>
            <w:ins w:id="2855" w:author="Trefilová Pavla" w:date="2018-08-21T15:40:00Z">
              <w:r>
                <w:t>Počet vedených diplomových prací – 18</w:t>
              </w:r>
            </w:ins>
          </w:p>
          <w:p w:rsidR="00E3280D" w:rsidRDefault="00C34D44" w:rsidP="00C34D44">
            <w:pPr>
              <w:jc w:val="both"/>
            </w:pPr>
            <w:ins w:id="2856" w:author="Trefilová Pavla" w:date="2018-08-21T15:40:00Z">
              <w:r>
                <w:t>Počet vedených disertačních prací - 1</w:t>
              </w:r>
            </w:ins>
            <w:del w:id="2857" w:author="Trefilová Pavla" w:date="2018-08-21T15:40:00Z">
              <w:r w:rsidR="00E56623" w:rsidDel="00C34D44">
                <w:delText>Bakalářské práce: 52, Diplomové práce: 18, Disertační práce: 1</w:delText>
              </w:r>
            </w:del>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Ekonomika a management podniku</w:t>
            </w:r>
          </w:p>
        </w:tc>
        <w:tc>
          <w:tcPr>
            <w:tcW w:w="2245" w:type="dxa"/>
            <w:gridSpan w:val="2"/>
          </w:tcPr>
          <w:p w:rsidR="00E3280D" w:rsidRDefault="00E3280D" w:rsidP="00E3280D">
            <w:pPr>
              <w:jc w:val="both"/>
            </w:pPr>
            <w:r>
              <w:t>2009</w:t>
            </w:r>
          </w:p>
        </w:tc>
        <w:tc>
          <w:tcPr>
            <w:tcW w:w="2248" w:type="dxa"/>
            <w:gridSpan w:val="4"/>
            <w:tcBorders>
              <w:right w:val="single" w:sz="12" w:space="0" w:color="auto"/>
            </w:tcBorders>
          </w:tcPr>
          <w:p w:rsidR="00E3280D" w:rsidRDefault="00E3280D" w:rsidP="00E3280D">
            <w:pPr>
              <w:jc w:val="both"/>
            </w:pPr>
            <w:r>
              <w:t>UTB ve Zlině, FAME</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both"/>
              <w:rPr>
                <w:b/>
              </w:rPr>
            </w:pPr>
            <w:ins w:id="2858" w:author="Trefilová Pavla" w:date="2018-08-21T15:40:00Z">
              <w:r>
                <w:rPr>
                  <w:b/>
                </w:rPr>
                <w:t>0</w:t>
              </w:r>
            </w:ins>
            <w:del w:id="2859" w:author="Trefilová Pavla" w:date="2018-08-21T15:40:00Z">
              <w:r w:rsidR="00E3280D" w:rsidDel="00C34D44">
                <w:rPr>
                  <w:b/>
                </w:rPr>
                <w:delText>-</w:delText>
              </w:r>
            </w:del>
          </w:p>
        </w:tc>
        <w:tc>
          <w:tcPr>
            <w:tcW w:w="693" w:type="dxa"/>
            <w:vMerge w:val="restart"/>
          </w:tcPr>
          <w:p w:rsidR="00E3280D" w:rsidRDefault="00E3280D" w:rsidP="00E3280D">
            <w:pPr>
              <w:jc w:val="both"/>
              <w:rPr>
                <w:b/>
              </w:rPr>
            </w:pPr>
            <w:r>
              <w:rPr>
                <w:b/>
              </w:rPr>
              <w:t>2</w:t>
            </w:r>
          </w:p>
        </w:tc>
        <w:tc>
          <w:tcPr>
            <w:tcW w:w="694" w:type="dxa"/>
            <w:vMerge w:val="restart"/>
          </w:tcPr>
          <w:p w:rsidR="00E3280D" w:rsidRDefault="00E3280D" w:rsidP="00E3280D">
            <w:pPr>
              <w:jc w:val="both"/>
              <w:rPr>
                <w:b/>
              </w:rPr>
            </w:pPr>
            <w:r>
              <w:rPr>
                <w:b/>
              </w:rPr>
              <w:t>12</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992"/>
        </w:trPr>
        <w:tc>
          <w:tcPr>
            <w:tcW w:w="9859" w:type="dxa"/>
            <w:gridSpan w:val="11"/>
          </w:tcPr>
          <w:p w:rsidR="00E3280D" w:rsidRPr="00BA0440" w:rsidRDefault="00E3280D" w:rsidP="00E3280D">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 (50%).</w:t>
            </w:r>
          </w:p>
          <w:p w:rsidR="00E3280D" w:rsidRPr="00BA0440" w:rsidRDefault="00E3280D" w:rsidP="00E3280D">
            <w:pPr>
              <w:jc w:val="both"/>
            </w:pPr>
            <w:r w:rsidRPr="00BA0440">
              <w:t>SOBOTKOVÁ, E</w:t>
            </w:r>
            <w:r>
              <w:t>.</w:t>
            </w:r>
            <w:r w:rsidRPr="00BA0440">
              <w:t xml:space="preserve">, DOHNALOVÁ, Z. Modern Problems of the Integration of Graduates in the Czech Labour Market. In </w:t>
            </w:r>
            <w:r w:rsidRPr="001C1E59">
              <w:rPr>
                <w:i/>
              </w:rPr>
              <w:t>Global Conference on Business, Economics, Management and Tourism in Spain</w:t>
            </w:r>
            <w:r w:rsidRPr="00BA0440">
              <w:t>. Barcelona: University</w:t>
            </w:r>
            <w:r>
              <w:t xml:space="preserve"> of Barcelona, 2013, s. 1-7 (25%).</w:t>
            </w:r>
          </w:p>
          <w:p w:rsidR="00E3280D" w:rsidRPr="00BA0440" w:rsidRDefault="00E3280D" w:rsidP="00E3280D">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rsidR="00E3280D" w:rsidDel="00C34D44" w:rsidRDefault="00E3280D" w:rsidP="00E3280D">
            <w:pPr>
              <w:jc w:val="both"/>
              <w:rPr>
                <w:del w:id="2860" w:author="Trefilová Pavla" w:date="2018-08-21T15:40:00Z"/>
              </w:rPr>
            </w:pPr>
            <w:del w:id="2861" w:author="Trefilová Pavla" w:date="2018-08-21T15:40:00Z">
              <w:r w:rsidRPr="00BA0440" w:rsidDel="00C34D44">
                <w:delText xml:space="preserve">DOHNALOVÁ, Z. </w:delText>
              </w:r>
              <w:r w:rsidRPr="001C1E59" w:rsidDel="00C34D44">
                <w:rPr>
                  <w:i/>
                </w:rPr>
                <w:delText>Metodika modulárního systému udělování zápočtů v bakalářském studiu za účelem motivace studenta formou profesní profilace v souladu s vývojovými trendy na trhu práce</w:delText>
              </w:r>
              <w:r w:rsidRPr="00BA0440" w:rsidDel="00C34D44">
                <w:delText xml:space="preserve">. UTB ve Zlíně, Fakulta managementu </w:delText>
              </w:r>
              <w:r w:rsidDel="00C34D44">
                <w:br/>
              </w:r>
              <w:r w:rsidRPr="00BA0440" w:rsidDel="00C34D44">
                <w:delText>a ekonomiky, 2015. ISBN: 975-80-7454-469-9</w:delText>
              </w:r>
              <w:r w:rsidDel="00C34D44">
                <w:delText>.</w:delText>
              </w:r>
            </w:del>
          </w:p>
          <w:p w:rsidR="00E3280D" w:rsidRPr="00BF5262" w:rsidRDefault="00E3280D" w:rsidP="00E3280D">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rsidR="00E3280D" w:rsidRDefault="00E3280D" w:rsidP="00E3280D">
            <w:pPr>
              <w:jc w:val="both"/>
              <w:rPr>
                <w:ins w:id="2862" w:author="Trefilová Pavla" w:date="2018-08-21T15:40:00Z"/>
              </w:rPr>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rsidR="00C34D44" w:rsidRDefault="00C34D44" w:rsidP="00C34D44">
            <w:pPr>
              <w:jc w:val="both"/>
              <w:rPr>
                <w:ins w:id="2863" w:author="Trefilová Pavla" w:date="2018-08-21T15:40:00Z"/>
                <w:rFonts w:ascii="Helvetica" w:hAnsi="Helvetica" w:cs="Helvetica"/>
                <w:color w:val="444444"/>
                <w:sz w:val="18"/>
                <w:szCs w:val="18"/>
                <w:shd w:val="clear" w:color="auto" w:fill="FFFFFF"/>
              </w:rPr>
            </w:pPr>
            <w:ins w:id="2864" w:author="Trefilová Pavla" w:date="2018-08-21T15:40:00Z">
              <w:r w:rsidRPr="00E66B0B">
                <w:rPr>
                  <w:i/>
                </w:rPr>
                <w:t>Přehled projektové činnosti:</w:t>
              </w:r>
            </w:ins>
          </w:p>
          <w:p w:rsidR="00C34D44" w:rsidDel="00C34D44" w:rsidRDefault="00C34D44" w:rsidP="00E3280D">
            <w:pPr>
              <w:jc w:val="both"/>
              <w:rPr>
                <w:del w:id="2865" w:author="Trefilová Pavla" w:date="2018-08-21T15:40:00Z"/>
              </w:rPr>
            </w:pPr>
          </w:p>
          <w:p w:rsidR="00E3280D" w:rsidRPr="00454FC5" w:rsidRDefault="00E3280D" w:rsidP="00E3280D">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89"/>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E3280D" w:rsidP="00E3280D">
            <w:pPr>
              <w:jc w:val="both"/>
            </w:pPr>
            <w:r>
              <w:t>Průmyslové inženýrství</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Ondřej FABIÁN</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PhDr.</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1979</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466"/>
        </w:trPr>
        <w:tc>
          <w:tcPr>
            <w:tcW w:w="9859" w:type="dxa"/>
            <w:gridSpan w:val="11"/>
            <w:tcBorders>
              <w:top w:val="nil"/>
            </w:tcBorders>
          </w:tcPr>
          <w:p w:rsidR="00E3280D" w:rsidRDefault="00E3280D" w:rsidP="00E3280D">
            <w:pPr>
              <w:jc w:val="both"/>
            </w:pPr>
            <w:r>
              <w:t>Metodologie vědecké práce – přednášející (10%)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589"/>
        </w:trPr>
        <w:tc>
          <w:tcPr>
            <w:tcW w:w="9859" w:type="dxa"/>
            <w:gridSpan w:val="11"/>
          </w:tcPr>
          <w:p w:rsidR="00E3280D" w:rsidRDefault="00E3280D" w:rsidP="00E3280D">
            <w:pPr>
              <w:jc w:val="both"/>
            </w:pPr>
            <w:r>
              <w:rPr>
                <w:b/>
              </w:rPr>
              <w:t xml:space="preserve">1999-2004: </w:t>
            </w:r>
            <w:r>
              <w:t>Univerzita Karlova v Praze, Filozofická fakulta, obor Informační studia a knihovnictví (Mgr.)</w:t>
            </w:r>
          </w:p>
          <w:p w:rsidR="00E3280D" w:rsidRPr="00E46199" w:rsidRDefault="00E3280D" w:rsidP="00E3280D">
            <w:pPr>
              <w:jc w:val="both"/>
              <w:rPr>
                <w:b/>
              </w:rPr>
            </w:pPr>
            <w:r>
              <w:rPr>
                <w:b/>
              </w:rPr>
              <w:t xml:space="preserve">2006:           </w:t>
            </w:r>
            <w:r>
              <w:t>Univerzita Karlova v Praze, Filozofická fakulta, obor Informační studia a knihovnictví (PhDr.)</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616"/>
        </w:trPr>
        <w:tc>
          <w:tcPr>
            <w:tcW w:w="9859" w:type="dxa"/>
            <w:gridSpan w:val="11"/>
          </w:tcPr>
          <w:p w:rsidR="00E3280D" w:rsidRPr="00E46199" w:rsidRDefault="00E3280D" w:rsidP="00E3280D">
            <w:pPr>
              <w:jc w:val="both"/>
            </w:pPr>
            <w:r>
              <w:rPr>
                <w:b/>
              </w:rPr>
              <w:t xml:space="preserve">2004-dosud: </w:t>
            </w:r>
            <w:r>
              <w:t>Univerzita Tomáše Bati ve Zlíně (od roku 2009 Ředitel Knihovny UTB), výuka odborných informačních předmětů na všech fakultách UTB</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288"/>
        </w:trPr>
        <w:tc>
          <w:tcPr>
            <w:tcW w:w="9859" w:type="dxa"/>
            <w:gridSpan w:val="11"/>
          </w:tcPr>
          <w:p w:rsidR="00C91E40" w:rsidRDefault="00E3280D" w:rsidP="00C91E40">
            <w:pPr>
              <w:jc w:val="both"/>
              <w:rPr>
                <w:ins w:id="2866" w:author="Trefilová Pavla" w:date="2018-08-23T08:44:00Z"/>
              </w:rPr>
            </w:pPr>
            <w:del w:id="2867" w:author="Trefilová Pavla" w:date="2018-08-23T08:44:00Z">
              <w:r w:rsidDel="00C91E40">
                <w:delText>4 bakalářské práce, 2 diplomové práce</w:delText>
              </w:r>
            </w:del>
            <w:ins w:id="2868" w:author="Trefilová Pavla" w:date="2018-08-23T08:44:00Z">
              <w:r w:rsidR="00C91E40">
                <w:t xml:space="preserve">Počet vedených bakalářských prací – 4 </w:t>
              </w:r>
            </w:ins>
          </w:p>
          <w:p w:rsidR="00C91E40" w:rsidRDefault="00C91E40" w:rsidP="00C91E40">
            <w:pPr>
              <w:jc w:val="both"/>
            </w:pPr>
            <w:ins w:id="2869" w:author="Trefilová Pavla" w:date="2018-08-23T08:44:00Z">
              <w:r>
                <w:t>Počet vedených diplomových prací – 2</w:t>
              </w:r>
            </w:ins>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center"/>
              <w:rPr>
                <w:b/>
              </w:rPr>
            </w:pPr>
            <w:ins w:id="2870" w:author="Trefilová Pavla" w:date="2018-08-21T15:44:00Z">
              <w:r>
                <w:rPr>
                  <w:b/>
                </w:rPr>
                <w:t>0</w:t>
              </w:r>
            </w:ins>
          </w:p>
        </w:tc>
        <w:tc>
          <w:tcPr>
            <w:tcW w:w="693" w:type="dxa"/>
            <w:vMerge w:val="restart"/>
          </w:tcPr>
          <w:p w:rsidR="00E3280D" w:rsidRDefault="00C34D44" w:rsidP="00E3280D">
            <w:pPr>
              <w:jc w:val="center"/>
              <w:rPr>
                <w:b/>
              </w:rPr>
            </w:pPr>
            <w:ins w:id="2871" w:author="Trefilová Pavla" w:date="2018-08-21T15:41:00Z">
              <w:r>
                <w:rPr>
                  <w:b/>
                </w:rPr>
                <w:t>5</w:t>
              </w:r>
            </w:ins>
            <w:del w:id="2872" w:author="Trefilová Pavla" w:date="2018-08-21T15:41:00Z">
              <w:r w:rsidR="00E3280D" w:rsidDel="00C34D44">
                <w:rPr>
                  <w:b/>
                </w:rPr>
                <w:delText>2</w:delText>
              </w:r>
            </w:del>
          </w:p>
        </w:tc>
        <w:tc>
          <w:tcPr>
            <w:tcW w:w="694" w:type="dxa"/>
            <w:vMerge w:val="restart"/>
          </w:tcPr>
          <w:p w:rsidR="00E3280D" w:rsidRDefault="00E3280D" w:rsidP="00E3280D">
            <w:pPr>
              <w:jc w:val="center"/>
              <w:rPr>
                <w:b/>
              </w:rPr>
            </w:pPr>
            <w:r>
              <w:rPr>
                <w:b/>
              </w:rPr>
              <w:t>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Pr="00E3280D" w:rsidRDefault="00E3280D" w:rsidP="00E3280D">
            <w:pPr>
              <w:jc w:val="both"/>
            </w:pPr>
            <w:r w:rsidRPr="00E3280D">
              <w:t xml:space="preserve">FABIÁN, O. Open access in the Czech Republic: an overview. </w:t>
            </w:r>
            <w:r w:rsidRPr="00E3280D">
              <w:rPr>
                <w:i/>
                <w:iCs/>
              </w:rPr>
              <w:t>Library Review</w:t>
            </w:r>
            <w:r>
              <w:t>. 2013, č. 4/5</w:t>
            </w:r>
            <w:r w:rsidRPr="00E3280D">
              <w:t xml:space="preserve">. ISSN 0024-2535. Dostupné z: </w:t>
            </w:r>
            <w:hyperlink r:id="rId21" w:history="1">
              <w:r w:rsidRPr="00E3280D">
                <w:t>http://www.emeraldinsight.com/journals.htm?articleid=17090935&amp;show=abstract</w:t>
              </w:r>
            </w:hyperlink>
            <w:r w:rsidRPr="00E3280D">
              <w:t xml:space="preserve">.  </w:t>
            </w:r>
          </w:p>
          <w:p w:rsidR="00E3280D" w:rsidRPr="00E3280D" w:rsidRDefault="00E3280D" w:rsidP="00E3280D">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22" w:history="1">
              <w:r w:rsidRPr="00E3280D">
                <w:t>http://www.nusl.cz/ntk/nusl-200844</w:t>
              </w:r>
            </w:hyperlink>
            <w:r w:rsidRPr="00E3280D">
              <w:t xml:space="preserve"> (20%).</w:t>
            </w:r>
          </w:p>
          <w:p w:rsidR="00E3280D" w:rsidRPr="00E3280D" w:rsidRDefault="00E3280D" w:rsidP="00E3280D">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hyperlink r:id="rId23" w:history="1">
              <w:r w:rsidRPr="00E3280D">
                <w:t>http://www.inforum.cz/sbornik/2016/7</w:t>
              </w:r>
            </w:hyperlink>
            <w:r w:rsidRPr="00E3280D">
              <w:t xml:space="preserve"> (50%).</w:t>
            </w:r>
          </w:p>
          <w:p w:rsidR="00E3280D" w:rsidRPr="00E3280D" w:rsidRDefault="00E3280D" w:rsidP="00E3280D">
            <w:pPr>
              <w:jc w:val="both"/>
            </w:pPr>
            <w:r w:rsidRPr="00E3280D">
              <w:t xml:space="preserve">FABIÁN, O. </w:t>
            </w:r>
            <w:r w:rsidRPr="00E3280D">
              <w:rPr>
                <w:i/>
                <w:iCs/>
              </w:rPr>
              <w:t>Elektronické informační zdroje</w:t>
            </w:r>
            <w:r w:rsidRPr="00E3280D">
              <w:t>. B</w:t>
            </w:r>
            <w:r>
              <w:t>r</w:t>
            </w:r>
            <w:r w:rsidRPr="00E3280D">
              <w:t>no</w:t>
            </w:r>
            <w:r>
              <w:t>:</w:t>
            </w:r>
            <w:r w:rsidRPr="00E3280D">
              <w:t xml:space="preserve"> Centrum NAKLIV, KISK FF MU, 2012</w:t>
            </w:r>
            <w:r>
              <w:t>.</w:t>
            </w:r>
            <w:r w:rsidRPr="00E3280D">
              <w:t xml:space="preserve"> Dostupné z: </w:t>
            </w:r>
            <w:hyperlink r:id="rId24" w:history="1">
              <w:r w:rsidRPr="00E3280D">
                <w:rPr>
                  <w:rStyle w:val="Hypertextovodkaz"/>
                  <w:color w:val="auto"/>
                  <w:u w:val="none"/>
                </w:rPr>
                <w:t>http://eknihy.knihovna.cz/kniha/elektronicke-informacni-zdroje</w:t>
              </w:r>
            </w:hyperlink>
            <w:r w:rsidRPr="00E3280D">
              <w:rPr>
                <w:rStyle w:val="Hypertextovodkaz"/>
                <w:color w:val="auto"/>
                <w:u w:val="none"/>
              </w:rPr>
              <w:t>.</w:t>
            </w:r>
          </w:p>
          <w:p w:rsidR="00E3280D" w:rsidRDefault="00E3280D" w:rsidP="00E3280D">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E3280D" w:rsidP="00E3280D">
            <w:pPr>
              <w:jc w:val="both"/>
            </w:pPr>
            <w:r>
              <w:t>Průmyslové inženýrství</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Lubor HOMOLKA</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Ing.,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1985</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del w:id="2873" w:author="Michal Pilík" w:date="2018-08-22T13:22:00Z">
              <w:r w:rsidDel="00734B8F">
                <w:delText>08/2018</w:delText>
              </w:r>
            </w:del>
            <w:ins w:id="2874" w:author="Michal Pilík" w:date="2018-08-22T13:22:00Z">
              <w:r w:rsidR="00734B8F">
                <w:t>N</w:t>
              </w:r>
            </w:ins>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del w:id="2875" w:author="Michal Pilík" w:date="2018-08-22T13:22:00Z">
              <w:r w:rsidDel="00734B8F">
                <w:delText>08/2018</w:delText>
              </w:r>
            </w:del>
            <w:ins w:id="2876" w:author="Michal Pilík" w:date="2018-08-22T13:22:00Z">
              <w:r w:rsidR="00734B8F">
                <w:t>N</w:t>
              </w:r>
            </w:ins>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813"/>
        </w:trPr>
        <w:tc>
          <w:tcPr>
            <w:tcW w:w="9859" w:type="dxa"/>
            <w:gridSpan w:val="11"/>
            <w:tcBorders>
              <w:top w:val="nil"/>
            </w:tcBorders>
          </w:tcPr>
          <w:p w:rsidR="00E3280D" w:rsidRDefault="00E3280D" w:rsidP="00E3280D">
            <w:pPr>
              <w:jc w:val="both"/>
            </w:pPr>
            <w:r>
              <w:t>Metodologie vědecké práce – přednášející (30%)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743"/>
        </w:trPr>
        <w:tc>
          <w:tcPr>
            <w:tcW w:w="9859" w:type="dxa"/>
            <w:gridSpan w:val="11"/>
          </w:tcPr>
          <w:p w:rsidR="00E3280D" w:rsidRPr="009C77D2" w:rsidRDefault="00BB0D0B" w:rsidP="00E3280D">
            <w:pPr>
              <w:jc w:val="both"/>
              <w:rPr>
                <w:color w:val="000000"/>
                <w:szCs w:val="24"/>
              </w:rPr>
            </w:pPr>
            <w:ins w:id="2877" w:author="Trefilová Pavla" w:date="2018-08-22T10:38:00Z">
              <w:r>
                <w:rPr>
                  <w:b/>
                </w:rPr>
                <w:t>2010-</w:t>
              </w:r>
            </w:ins>
            <w:r w:rsidR="00E3280D" w:rsidRPr="00A32BF6">
              <w:rPr>
                <w:b/>
              </w:rPr>
              <w:t>2015</w:t>
            </w:r>
            <w:r w:rsidR="00E3280D" w:rsidRPr="009C77D2">
              <w:t xml:space="preserve"> </w:t>
            </w:r>
            <w:ins w:id="2878" w:author="Trefilová Pavla" w:date="2018-08-22T10:38:00Z">
              <w:r>
                <w:t xml:space="preserve">  </w:t>
              </w:r>
            </w:ins>
            <w:r w:rsidR="00E3280D" w:rsidRPr="009C77D2">
              <w:rPr>
                <w:color w:val="000000"/>
                <w:szCs w:val="24"/>
              </w:rPr>
              <w:t>Univerzita Tomáše Bati ve Zlíně, Fakulta managementu a ekonomiky, obor Finance (</w:t>
            </w:r>
            <w:r w:rsidR="00E3280D" w:rsidRPr="00A32BF6">
              <w:rPr>
                <w:b/>
                <w:color w:val="000000"/>
                <w:szCs w:val="24"/>
              </w:rPr>
              <w:t>Ph.D.</w:t>
            </w:r>
            <w:r w:rsidR="00E3280D" w:rsidRPr="009C77D2">
              <w:rPr>
                <w:color w:val="000000"/>
                <w:szCs w:val="24"/>
              </w:rPr>
              <w:t>)</w:t>
            </w:r>
          </w:p>
          <w:p w:rsidR="00E3280D" w:rsidRPr="009C77D2" w:rsidRDefault="00BB0D0B" w:rsidP="00E3280D">
            <w:pPr>
              <w:jc w:val="both"/>
              <w:rPr>
                <w:color w:val="000000"/>
                <w:szCs w:val="24"/>
              </w:rPr>
            </w:pPr>
            <w:ins w:id="2879" w:author="Trefilová Pavla" w:date="2018-08-22T10:38:00Z">
              <w:r>
                <w:rPr>
                  <w:b/>
                </w:rPr>
                <w:t>2008-</w:t>
              </w:r>
            </w:ins>
            <w:r w:rsidR="00E3280D" w:rsidRPr="00A32BF6">
              <w:rPr>
                <w:b/>
              </w:rPr>
              <w:t>2010</w:t>
            </w:r>
            <w:r w:rsidR="00E3280D" w:rsidRPr="009C77D2">
              <w:rPr>
                <w:b/>
              </w:rPr>
              <w:t xml:space="preserve"> </w:t>
            </w:r>
            <w:ins w:id="2880" w:author="Trefilová Pavla" w:date="2018-08-22T10:38:00Z">
              <w:r>
                <w:rPr>
                  <w:b/>
                </w:rPr>
                <w:t xml:space="preserve">  </w:t>
              </w:r>
            </w:ins>
            <w:r w:rsidR="00E3280D" w:rsidRPr="009A3584">
              <w:rPr>
                <w:color w:val="000000"/>
                <w:szCs w:val="24"/>
              </w:rPr>
              <w:t>Univerzita Tomáše Bati ve Zlíně, Fakulta managementu a ekonomiky, obor</w:t>
            </w:r>
            <w:r w:rsidR="00E3280D">
              <w:rPr>
                <w:color w:val="000000"/>
                <w:szCs w:val="24"/>
              </w:rPr>
              <w:t xml:space="preserve"> Finance (</w:t>
            </w:r>
            <w:r w:rsidR="00E3280D" w:rsidRPr="00A32BF6">
              <w:rPr>
                <w:b/>
                <w:color w:val="000000"/>
                <w:szCs w:val="24"/>
              </w:rPr>
              <w:t>Ing.</w:t>
            </w:r>
            <w:r w:rsidR="00E3280D">
              <w:rPr>
                <w:color w:val="000000"/>
                <w:szCs w:val="24"/>
              </w:rPr>
              <w:t>)</w:t>
            </w:r>
          </w:p>
          <w:p w:rsidR="00E3280D" w:rsidRPr="009C77D2" w:rsidRDefault="00BB0D0B" w:rsidP="00E3280D">
            <w:pPr>
              <w:jc w:val="both"/>
              <w:rPr>
                <w:color w:val="000000"/>
                <w:szCs w:val="24"/>
              </w:rPr>
            </w:pPr>
            <w:ins w:id="2881" w:author="Trefilová Pavla" w:date="2018-08-22T10:38:00Z">
              <w:r>
                <w:rPr>
                  <w:b/>
                </w:rPr>
                <w:t>2005-</w:t>
              </w:r>
            </w:ins>
            <w:r w:rsidR="00E3280D" w:rsidRPr="00A32BF6">
              <w:rPr>
                <w:b/>
              </w:rPr>
              <w:t>2008</w:t>
            </w:r>
            <w:r w:rsidR="00E3280D" w:rsidRPr="009C77D2">
              <w:rPr>
                <w:b/>
              </w:rPr>
              <w:t xml:space="preserve"> </w:t>
            </w:r>
            <w:ins w:id="2882" w:author="Trefilová Pavla" w:date="2018-08-22T10:39:00Z">
              <w:r>
                <w:rPr>
                  <w:b/>
                </w:rPr>
                <w:t xml:space="preserve">  </w:t>
              </w:r>
            </w:ins>
            <w:r w:rsidR="00E3280D" w:rsidRPr="009A3584">
              <w:rPr>
                <w:color w:val="000000"/>
                <w:szCs w:val="24"/>
              </w:rPr>
              <w:t>Univerzita Tomáše Bati ve Zlíně, Fakulta managementu a ekonomiky, obor Ekonomika a management</w:t>
            </w:r>
            <w:r w:rsidR="00E3280D">
              <w:rPr>
                <w:color w:val="000000"/>
                <w:szCs w:val="24"/>
              </w:rPr>
              <w:t xml:space="preserve"> (</w:t>
            </w:r>
            <w:r w:rsidR="00E3280D" w:rsidRPr="00A32BF6">
              <w:rPr>
                <w:b/>
                <w:color w:val="000000"/>
                <w:szCs w:val="24"/>
              </w:rPr>
              <w:t>Bc.</w:t>
            </w:r>
            <w:r w:rsidR="00E3280D">
              <w:rPr>
                <w:color w:val="000000"/>
                <w:szCs w:val="24"/>
              </w:rP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730"/>
        </w:trPr>
        <w:tc>
          <w:tcPr>
            <w:tcW w:w="9859" w:type="dxa"/>
            <w:gridSpan w:val="11"/>
          </w:tcPr>
          <w:p w:rsidR="00E3280D" w:rsidRDefault="00E3280D" w:rsidP="00E3280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E3280D" w:rsidRDefault="00E3280D" w:rsidP="00E3280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E3280D" w:rsidRPr="00AE2EBC" w:rsidRDefault="00E3280D" w:rsidP="00E3280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03"/>
        </w:trPr>
        <w:tc>
          <w:tcPr>
            <w:tcW w:w="9859" w:type="dxa"/>
            <w:gridSpan w:val="11"/>
          </w:tcPr>
          <w:p w:rsidR="00C34D44" w:rsidRDefault="00C34D44" w:rsidP="00E3280D">
            <w:pPr>
              <w:jc w:val="both"/>
              <w:rPr>
                <w:ins w:id="2883" w:author="Trefilová Pavla" w:date="2018-08-21T15:44:00Z"/>
              </w:rPr>
            </w:pPr>
            <w:ins w:id="2884" w:author="Trefilová Pavla" w:date="2018-08-21T15:44:00Z">
              <w:r>
                <w:t xml:space="preserve">Počet vedených bakalářských prací – 1 </w:t>
              </w:r>
            </w:ins>
            <w:del w:id="2885" w:author="Trefilová Pavla" w:date="2018-08-21T15:44:00Z">
              <w:r w:rsidR="00E3280D" w:rsidDel="00C34D44">
                <w:delText xml:space="preserve">1 bakalářská práce, </w:delText>
              </w:r>
            </w:del>
          </w:p>
          <w:p w:rsidR="00E3280D" w:rsidRDefault="00E3280D">
            <w:pPr>
              <w:jc w:val="both"/>
            </w:pPr>
            <w:del w:id="2886" w:author="Trefilová Pavla" w:date="2018-08-21T15:44:00Z">
              <w:r w:rsidDel="00C34D44">
                <w:delText>1 k</w:delText>
              </w:r>
            </w:del>
            <w:ins w:id="2887" w:author="Trefilová Pavla" w:date="2018-08-21T15:44:00Z">
              <w:r w:rsidR="00C34D44">
                <w:t>K</w:t>
              </w:r>
            </w:ins>
            <w:r>
              <w:t>onzultant d</w:t>
            </w:r>
            <w:ins w:id="2888" w:author="Trefilová Pavla" w:date="2018-08-21T15:44:00Z">
              <w:r w:rsidR="00C34D44">
                <w:t xml:space="preserve">isertační </w:t>
              </w:r>
            </w:ins>
            <w:del w:id="2889" w:author="Trefilová Pavla" w:date="2018-08-21T15:44:00Z">
              <w:r w:rsidDel="00C34D44">
                <w:delText xml:space="preserve">oktorské </w:delText>
              </w:r>
            </w:del>
            <w:r>
              <w:t>práce</w:t>
            </w:r>
            <w:ins w:id="2890" w:author="Trefilová Pavla" w:date="2018-08-21T15:44:00Z">
              <w:r w:rsidR="00C34D44">
                <w:t xml:space="preserve"> - 1</w:t>
              </w:r>
            </w:ins>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E3280D" w:rsidP="00E3280D">
            <w:pPr>
              <w:jc w:val="both"/>
              <w:rPr>
                <w:b/>
              </w:rPr>
            </w:pPr>
            <w:del w:id="2891" w:author="Trefilová Pavla" w:date="2018-08-21T15:45:00Z">
              <w:r w:rsidDel="00C34D44">
                <w:rPr>
                  <w:b/>
                </w:rPr>
                <w:delText>28</w:delText>
              </w:r>
            </w:del>
            <w:ins w:id="2892" w:author="Trefilová Pavla" w:date="2018-08-21T15:45:00Z">
              <w:r w:rsidR="00C34D44">
                <w:rPr>
                  <w:b/>
                </w:rPr>
                <w:t>224</w:t>
              </w:r>
            </w:ins>
          </w:p>
        </w:tc>
        <w:tc>
          <w:tcPr>
            <w:tcW w:w="693" w:type="dxa"/>
            <w:vMerge w:val="restart"/>
          </w:tcPr>
          <w:p w:rsidR="00E3280D" w:rsidRDefault="00E3280D" w:rsidP="00E3280D">
            <w:pPr>
              <w:jc w:val="both"/>
              <w:rPr>
                <w:b/>
              </w:rPr>
            </w:pPr>
            <w:del w:id="2893" w:author="Trefilová Pavla" w:date="2018-08-21T15:45:00Z">
              <w:r w:rsidDel="00C34D44">
                <w:rPr>
                  <w:b/>
                </w:rPr>
                <w:delText>17</w:delText>
              </w:r>
            </w:del>
            <w:ins w:id="2894" w:author="Trefilová Pavla" w:date="2018-08-21T15:45:00Z">
              <w:r w:rsidR="00C34D44">
                <w:rPr>
                  <w:b/>
                </w:rPr>
                <w:t>27</w:t>
              </w:r>
            </w:ins>
          </w:p>
        </w:tc>
        <w:tc>
          <w:tcPr>
            <w:tcW w:w="694" w:type="dxa"/>
            <w:vMerge w:val="restart"/>
          </w:tcPr>
          <w:p w:rsidR="00E3280D" w:rsidRDefault="00E3280D" w:rsidP="00E3280D">
            <w:pPr>
              <w:jc w:val="both"/>
              <w:rPr>
                <w:b/>
              </w:rPr>
            </w:pPr>
            <w:r>
              <w:rPr>
                <w:b/>
              </w:rPr>
              <w:t>64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Default="00E3280D" w:rsidP="00E3280D">
            <w:pPr>
              <w:jc w:val="both"/>
            </w:pPr>
            <w:r>
              <w:t xml:space="preserve">HOMOLKA, L. Extreme value approach value approach for estimating value at risk metrics with respect to Basel II. </w:t>
            </w:r>
            <w:r>
              <w:rPr>
                <w:i/>
                <w:iCs/>
              </w:rPr>
              <w:t>International Journal of Mathematics and Computers in Simulations</w:t>
            </w:r>
            <w:r>
              <w:t>, 2013, roč. 7, č. 2, s. 171-178. ISSN 1998-0159.</w:t>
            </w:r>
          </w:p>
          <w:p w:rsidR="00E3280D" w:rsidRDefault="00E3280D" w:rsidP="00E3280D">
            <w:pPr>
              <w:jc w:val="both"/>
            </w:pPr>
            <w:r>
              <w:t xml:space="preserve">KNÁPKOVÁ, A., HOMOLKA, L., PAVELKOVÁ, D. Využití ekonomické přidané hodnoty a vliv jejího využívání na finanční výkonnost podniků. </w:t>
            </w:r>
            <w:r>
              <w:rPr>
                <w:i/>
                <w:iCs/>
              </w:rPr>
              <w:t>Trendy ekonomiky a managementu</w:t>
            </w:r>
            <w:r>
              <w:t>, 2014, roč. 8, č. 19, s. 18-26. ISSN 1802-8527 (33%).</w:t>
            </w:r>
          </w:p>
          <w:p w:rsidR="00E3280D" w:rsidRDefault="00E3280D" w:rsidP="00E3280D">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rsidR="00E3280D" w:rsidRPr="009634C1" w:rsidRDefault="00E3280D" w:rsidP="00E3280D">
            <w:pPr>
              <w:jc w:val="both"/>
              <w:rPr>
                <w:sz w:val="18"/>
              </w:rPr>
            </w:pPr>
            <w:r>
              <w:t xml:space="preserve">KNÁPKOVÁ, A., HOMOLKA, L., PAVELKOVÁ, D. Využití balanced scorecard a vliv jeho využívání na finanční výkonnost podniků v ČR. </w:t>
            </w:r>
            <w:r>
              <w:rPr>
                <w:i/>
                <w:iCs/>
              </w:rPr>
              <w:t>E+M Ekonomie a Management</w:t>
            </w:r>
            <w:r>
              <w:t>, 2014, roč. 17, č. 2, s. 146-160. ISSN 1212-3609 (33%).</w:t>
            </w:r>
          </w:p>
          <w:p w:rsidR="00E3280D" w:rsidRDefault="00E3280D" w:rsidP="00E3280D">
            <w:pPr>
              <w:jc w:val="both"/>
              <w:rPr>
                <w:b/>
              </w:rPr>
            </w:pPr>
            <w:r>
              <w:t xml:space="preserve">VIRGLEROVÁ, Z., HOMOLKA, L., SMRČKA, L., LAZÁNYI, K., KLIEŠTIK, T. KEY DETERMINANTS OF THE QUALITY OF BUSINESS ENVIRONMENT OF SMES IN THE CZECH REPUBLIC. </w:t>
            </w:r>
            <w:r>
              <w:rPr>
                <w:i/>
                <w:iCs/>
              </w:rPr>
              <w:t>E+M Ekonomie a Management</w:t>
            </w:r>
            <w:r>
              <w:t>, 2017, roč. 20, č. 2, s. 87-101. ISSN 1212-3609 (20%).</w:t>
            </w:r>
          </w:p>
        </w:tc>
      </w:tr>
      <w:tr w:rsidR="00E3280D" w:rsidTr="00E3280D">
        <w:trPr>
          <w:trHeight w:val="218"/>
        </w:trPr>
        <w:tc>
          <w:tcPr>
            <w:tcW w:w="9859" w:type="dxa"/>
            <w:gridSpan w:val="11"/>
            <w:shd w:val="clear" w:color="auto" w:fill="F7CAAC"/>
          </w:tcPr>
          <w:p w:rsidR="00E3280D" w:rsidRDefault="00E3280D" w:rsidP="00E3280D">
            <w:pPr>
              <w:rPr>
                <w:b/>
              </w:rPr>
            </w:pPr>
            <w:r>
              <w:rPr>
                <w:b/>
              </w:rPr>
              <w:t xml:space="preserve">Působení v zahraničí: </w:t>
            </w:r>
          </w:p>
        </w:tc>
      </w:tr>
      <w:tr w:rsidR="00E3280D" w:rsidTr="00E3280D">
        <w:trPr>
          <w:trHeight w:val="202"/>
        </w:trPr>
        <w:tc>
          <w:tcPr>
            <w:tcW w:w="9859" w:type="dxa"/>
            <w:gridSpan w:val="11"/>
          </w:tcPr>
          <w:p w:rsidR="00E3280D" w:rsidRPr="00B314E3" w:rsidRDefault="00955192">
            <w:ins w:id="2895" w:author="Trefilová Pavla" w:date="2018-08-22T09:42:00Z">
              <w:r>
                <w:t xml:space="preserve">2016 - </w:t>
              </w:r>
              <w:r w:rsidRPr="00B314E3">
                <w:t>Ton Duc Than University, Vietnam</w:t>
              </w:r>
              <w:r>
                <w:t xml:space="preserve"> -</w:t>
              </w:r>
              <w:r w:rsidRPr="00B314E3">
                <w:t xml:space="preserve"> </w:t>
              </w:r>
            </w:ins>
            <w:del w:id="2896" w:author="Trefilová Pavla" w:date="2018-08-22T09:42:00Z">
              <w:r w:rsidR="00E3280D" w:rsidRPr="00B314E3" w:rsidDel="00955192">
                <w:delText>P</w:delText>
              </w:r>
            </w:del>
            <w:ins w:id="2897" w:author="Trefilová Pavla" w:date="2018-08-22T09:42:00Z">
              <w:r>
                <w:t>p</w:t>
              </w:r>
            </w:ins>
            <w:r w:rsidR="00E3280D" w:rsidRPr="00B314E3">
              <w:t>řednášky a cvičení</w:t>
            </w:r>
            <w:ins w:id="2898" w:author="Trefilová Pavla" w:date="2018-08-22T09:42:00Z">
              <w:r>
                <w:t xml:space="preserve"> (</w:t>
              </w:r>
            </w:ins>
            <w:del w:id="2899" w:author="Trefilová Pavla" w:date="2018-08-22T09:42:00Z">
              <w:r w:rsidR="00E3280D" w:rsidRPr="00B314E3" w:rsidDel="00955192">
                <w:delText xml:space="preserve"> na Ton Duc Than University, Vietnam. </w:delText>
              </w:r>
            </w:del>
            <w:r w:rsidR="00E3280D" w:rsidRPr="00B314E3">
              <w:t>3 měsíce</w:t>
            </w:r>
            <w:ins w:id="2900" w:author="Trefilová Pavla" w:date="2018-08-22T09:43:00Z">
              <w:r>
                <w:t>)</w:t>
              </w:r>
            </w:ins>
            <w:del w:id="2901" w:author="Trefilová Pavla" w:date="2018-08-22T09:43:00Z">
              <w:r w:rsidR="00E3280D" w:rsidRPr="00B314E3" w:rsidDel="00955192">
                <w:delText xml:space="preserve"> 2016</w:delText>
              </w:r>
              <w:r w:rsidR="00E3280D" w:rsidDel="00955192">
                <w:delText>.</w:delText>
              </w:r>
            </w:del>
          </w:p>
        </w:tc>
      </w:tr>
      <w:tr w:rsidR="00E3280D" w:rsidTr="00E3280D">
        <w:trPr>
          <w:cantSplit/>
          <w:trHeight w:val="10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E3280D" w:rsidP="00E3280D">
            <w:pPr>
              <w:jc w:val="both"/>
            </w:pPr>
            <w:r>
              <w:t>Průmyslové inženýrství</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Felicita CHROMJAKOVÁ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prof. Ing.</w:t>
            </w:r>
            <w:r w:rsidR="00094C44">
              <w:t>,</w:t>
            </w:r>
            <w:r>
              <w:t xml:space="preserve">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1968</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 xml:space="preserve">N </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 xml:space="preserve">N </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749"/>
        </w:trPr>
        <w:tc>
          <w:tcPr>
            <w:tcW w:w="9859" w:type="dxa"/>
            <w:gridSpan w:val="11"/>
            <w:tcBorders>
              <w:top w:val="nil"/>
            </w:tcBorders>
          </w:tcPr>
          <w:p w:rsidR="00E3280D" w:rsidRDefault="00E3280D" w:rsidP="00E3280D">
            <w:pPr>
              <w:jc w:val="both"/>
            </w:pPr>
            <w:r>
              <w:t>Průmyslové inženýrství a inovativní výrobní koncepty – garant, přednášející (</w:t>
            </w:r>
            <w:del w:id="2902" w:author="Trefilová Pavla" w:date="2018-08-29T15:16:00Z">
              <w:r w:rsidDel="00831911">
                <w:delText>100</w:delText>
              </w:r>
            </w:del>
            <w:ins w:id="2903" w:author="Trefilová Pavla" w:date="2018-08-29T15:16:00Z">
              <w:r w:rsidR="00831911">
                <w:t>75</w:t>
              </w:r>
            </w:ins>
            <w:r>
              <w:t>%)</w:t>
            </w:r>
          </w:p>
          <w:p w:rsidR="00E3280D" w:rsidRDefault="00E3280D" w:rsidP="00E3280D">
            <w:pPr>
              <w:jc w:val="both"/>
            </w:pPr>
            <w:r>
              <w:t>Systémové inženýrství – garant, přednášející (</w:t>
            </w:r>
            <w:ins w:id="2904" w:author="Trefilová Pavla" w:date="2018-09-04T08:29:00Z">
              <w:r w:rsidR="005F39F0">
                <w:t>6</w:t>
              </w:r>
            </w:ins>
            <w:del w:id="2905" w:author="Trefilová Pavla" w:date="2018-09-04T08:29:00Z">
              <w:r w:rsidDel="005F39F0">
                <w:delText>10</w:delText>
              </w:r>
            </w:del>
            <w:r>
              <w:t>0%)</w:t>
            </w:r>
          </w:p>
          <w:p w:rsidR="00E3280D" w:rsidRDefault="00E3280D" w:rsidP="00E3280D">
            <w:pPr>
              <w:jc w:val="both"/>
            </w:pPr>
            <w:r>
              <w:t>Projektování v průmyslovém inženýrství – přednášející (40%)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8F369F">
        <w:trPr>
          <w:trHeight w:val="927"/>
        </w:trPr>
        <w:tc>
          <w:tcPr>
            <w:tcW w:w="9859" w:type="dxa"/>
            <w:gridSpan w:val="11"/>
          </w:tcPr>
          <w:p w:rsidR="00E3280D" w:rsidRDefault="00E3280D" w:rsidP="00663E25">
            <w:pPr>
              <w:ind w:left="1097" w:hanging="1097"/>
              <w:jc w:val="both"/>
              <w:rPr>
                <w:b/>
              </w:rPr>
            </w:pPr>
            <w:r>
              <w:rPr>
                <w:b/>
              </w:rPr>
              <w:t xml:space="preserve">1987-1993: </w:t>
            </w:r>
            <w:r>
              <w:t xml:space="preserve">Vysoká škola dopravy a spojov Žilina, Fakulta prevádzky a ekonomiky dopravy, </w:t>
            </w:r>
            <w:ins w:id="2906" w:author="Trefilová Pavla" w:date="2018-08-22T11:36:00Z">
              <w:r w:rsidR="00CE3B07">
                <w:t>obor</w:t>
              </w:r>
            </w:ins>
            <w:ins w:id="2907" w:author="Trefilová Pavla" w:date="2018-08-22T11:34:00Z">
              <w:r w:rsidR="00CE3B07">
                <w:t xml:space="preserve">: </w:t>
              </w:r>
            </w:ins>
            <w:r>
              <w:t xml:space="preserve">Prevádzka, ekonomika a riadenie cestnej dopravy </w:t>
            </w:r>
            <w:r>
              <w:rPr>
                <w:b/>
              </w:rPr>
              <w:t>(Ing.)</w:t>
            </w:r>
          </w:p>
          <w:p w:rsidR="00E3280D" w:rsidRPr="00822882" w:rsidRDefault="00E3280D" w:rsidP="00E3280D">
            <w:pPr>
              <w:jc w:val="both"/>
              <w:rPr>
                <w:b/>
              </w:rPr>
            </w:pPr>
            <w:r>
              <w:rPr>
                <w:b/>
              </w:rPr>
              <w:t xml:space="preserve">1994 – 1998: </w:t>
            </w:r>
            <w:r>
              <w:t>Žilinská univerzita, Strojnícka fakulta,</w:t>
            </w:r>
            <w:ins w:id="2908" w:author="Trefilová Pavla" w:date="2018-08-23T14:52:00Z">
              <w:r w:rsidR="008B1B92">
                <w:t xml:space="preserve"> obor:</w:t>
              </w:r>
            </w:ins>
            <w:r>
              <w:t xml:space="preserve"> Podnikový manažment </w:t>
            </w:r>
            <w:r>
              <w:rPr>
                <w:b/>
              </w:rPr>
              <w:t>(PhD.)</w:t>
            </w:r>
          </w:p>
        </w:tc>
      </w:tr>
      <w:tr w:rsidR="00E3280D" w:rsidTr="008F369F">
        <w:trPr>
          <w:trHeight w:val="146"/>
        </w:trPr>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Default="00E3280D" w:rsidP="00120858">
            <w:pPr>
              <w:tabs>
                <w:tab w:val="left" w:pos="1097"/>
              </w:tabs>
              <w:ind w:left="1097" w:hanging="1097"/>
              <w:jc w:val="both"/>
            </w:pPr>
            <w:r>
              <w:rPr>
                <w:b/>
              </w:rPr>
              <w:t>1998 – 2005</w:t>
            </w:r>
            <w:r>
              <w:t xml:space="preserve"> Žilinská univerzita v Žiline, Strojnícka fakulta, Katedra priemyselného inžinierstva – odborný asistent, docent, vedúci katedry</w:t>
            </w:r>
          </w:p>
          <w:p w:rsidR="00E3280D" w:rsidRDefault="00E3280D" w:rsidP="00120858">
            <w:pPr>
              <w:tabs>
                <w:tab w:val="left" w:pos="1097"/>
              </w:tabs>
              <w:ind w:left="1097" w:hanging="1097"/>
              <w:jc w:val="both"/>
            </w:pPr>
            <w:r>
              <w:rPr>
                <w:b/>
              </w:rPr>
              <w:t xml:space="preserve">2005 – 2014 </w:t>
            </w:r>
            <w:r>
              <w:t>Fraunhofer IPA Slovakia, Žilina, projektový manažér, konzultant</w:t>
            </w:r>
          </w:p>
          <w:p w:rsidR="00E3280D" w:rsidRPr="00080943" w:rsidRDefault="00E3280D" w:rsidP="00120858">
            <w:pPr>
              <w:tabs>
                <w:tab w:val="left" w:pos="1097"/>
              </w:tabs>
              <w:ind w:left="1097" w:hanging="1097"/>
              <w:jc w:val="both"/>
            </w:pPr>
            <w:r>
              <w:rPr>
                <w:b/>
              </w:rPr>
              <w:t xml:space="preserve">2010 – trvá </w:t>
            </w:r>
            <w:r>
              <w:t>Univerzita Tomáše Bati ve Zlíně, Fakulta managementu a ekonomiky, Ústav průmyslového inženýrství a informačních systémů – profesor, ředitel ústavu</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82"/>
        </w:trPr>
        <w:tc>
          <w:tcPr>
            <w:tcW w:w="9859" w:type="dxa"/>
            <w:gridSpan w:val="11"/>
          </w:tcPr>
          <w:p w:rsidR="00C34D44" w:rsidRDefault="00E3280D" w:rsidP="00C34D44">
            <w:pPr>
              <w:jc w:val="both"/>
              <w:rPr>
                <w:ins w:id="2909" w:author="Trefilová Pavla" w:date="2018-08-21T15:45:00Z"/>
              </w:rPr>
            </w:pPr>
            <w:del w:id="2910" w:author="Trefilová Pavla" w:date="2018-08-21T15:45:00Z">
              <w:r w:rsidDel="00C34D44">
                <w:delText>36 bakalářských prací, 217 diplomových prací</w:delText>
              </w:r>
            </w:del>
            <w:ins w:id="2911" w:author="Trefilová Pavla" w:date="2018-08-21T15:45:00Z">
              <w:r w:rsidR="00C34D44">
                <w:t>Počet vedených bakalářských prací – 36</w:t>
              </w:r>
            </w:ins>
          </w:p>
          <w:p w:rsidR="00C34D44" w:rsidRDefault="00C34D44" w:rsidP="00C34D44">
            <w:pPr>
              <w:jc w:val="both"/>
              <w:rPr>
                <w:ins w:id="2912" w:author="Trefilová Pavla" w:date="2018-08-21T15:46:00Z"/>
              </w:rPr>
            </w:pPr>
            <w:ins w:id="2913" w:author="Trefilová Pavla" w:date="2018-08-21T15:45:00Z">
              <w:r>
                <w:t>Počet vedených diplomových prací – 217</w:t>
              </w:r>
            </w:ins>
          </w:p>
          <w:p w:rsidR="00C34D44" w:rsidRDefault="00C34D44" w:rsidP="00C34D44">
            <w:pPr>
              <w:jc w:val="both"/>
            </w:pPr>
            <w:ins w:id="2914" w:author="Trefilová Pavla" w:date="2018-08-21T15:46:00Z">
              <w:r>
                <w:t xml:space="preserve">Počet vedených disertačních prací – 2 </w:t>
              </w:r>
            </w:ins>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Inžinierstvo riadenia priemyslu</w:t>
            </w:r>
          </w:p>
        </w:tc>
        <w:tc>
          <w:tcPr>
            <w:tcW w:w="2245" w:type="dxa"/>
            <w:gridSpan w:val="2"/>
          </w:tcPr>
          <w:p w:rsidR="00E3280D" w:rsidRDefault="00E3280D" w:rsidP="00E3280D">
            <w:pPr>
              <w:jc w:val="both"/>
            </w:pPr>
            <w:r>
              <w:t>2004</w:t>
            </w:r>
          </w:p>
        </w:tc>
        <w:tc>
          <w:tcPr>
            <w:tcW w:w="2248" w:type="dxa"/>
            <w:gridSpan w:val="4"/>
            <w:tcBorders>
              <w:right w:val="single" w:sz="12" w:space="0" w:color="auto"/>
            </w:tcBorders>
          </w:tcPr>
          <w:p w:rsidR="00E3280D" w:rsidRDefault="00E3280D" w:rsidP="00E3280D">
            <w:pPr>
              <w:jc w:val="both"/>
            </w:pPr>
            <w:r>
              <w:t>ŽU v Žilině</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Pr="003B5737" w:rsidRDefault="00E3280D" w:rsidP="00E3280D">
            <w:pPr>
              <w:jc w:val="both"/>
            </w:pPr>
            <w:del w:id="2915" w:author="Trefilová Pavla" w:date="2018-08-21T15:46:00Z">
              <w:r w:rsidRPr="003B5737" w:rsidDel="00C34D44">
                <w:delText>9</w:delText>
              </w:r>
            </w:del>
            <w:ins w:id="2916" w:author="Trefilová Pavla" w:date="2018-08-21T15:46:00Z">
              <w:r w:rsidR="00C34D44">
                <w:t>11</w:t>
              </w:r>
            </w:ins>
          </w:p>
        </w:tc>
        <w:tc>
          <w:tcPr>
            <w:tcW w:w="693" w:type="dxa"/>
            <w:vMerge w:val="restart"/>
          </w:tcPr>
          <w:p w:rsidR="00E3280D" w:rsidRPr="003B5737" w:rsidRDefault="00E3280D" w:rsidP="00E3280D">
            <w:pPr>
              <w:jc w:val="both"/>
            </w:pPr>
            <w:del w:id="2917" w:author="Trefilová Pavla" w:date="2018-08-21T15:46:00Z">
              <w:r w:rsidRPr="003B5737" w:rsidDel="00C34D44">
                <w:delText>1</w:delText>
              </w:r>
            </w:del>
            <w:ins w:id="2918" w:author="Trefilová Pavla" w:date="2018-08-21T15:46:00Z">
              <w:r w:rsidR="00C34D44">
                <w:t>8</w:t>
              </w:r>
            </w:ins>
          </w:p>
        </w:tc>
        <w:tc>
          <w:tcPr>
            <w:tcW w:w="694" w:type="dxa"/>
            <w:vMerge w:val="restart"/>
          </w:tcPr>
          <w:p w:rsidR="00E3280D" w:rsidRPr="003B5737" w:rsidRDefault="00E3280D" w:rsidP="00E3280D">
            <w:pPr>
              <w:jc w:val="both"/>
            </w:pPr>
            <w:r w:rsidRPr="003B5737">
              <w:t>8</w:t>
            </w:r>
          </w:p>
        </w:tc>
      </w:tr>
      <w:tr w:rsidR="00E3280D" w:rsidTr="00E3280D">
        <w:trPr>
          <w:trHeight w:val="205"/>
        </w:trPr>
        <w:tc>
          <w:tcPr>
            <w:tcW w:w="3347" w:type="dxa"/>
            <w:gridSpan w:val="2"/>
          </w:tcPr>
          <w:p w:rsidR="00E3280D" w:rsidRDefault="00E3280D" w:rsidP="00E3280D">
            <w:pPr>
              <w:jc w:val="both"/>
            </w:pPr>
            <w:r>
              <w:t>Ekonomika a management</w:t>
            </w:r>
          </w:p>
        </w:tc>
        <w:tc>
          <w:tcPr>
            <w:tcW w:w="2245" w:type="dxa"/>
            <w:gridSpan w:val="2"/>
          </w:tcPr>
          <w:p w:rsidR="00E3280D" w:rsidRDefault="00E3280D" w:rsidP="00E3280D">
            <w:pPr>
              <w:jc w:val="both"/>
            </w:pPr>
            <w:r>
              <w:t>2010</w:t>
            </w:r>
          </w:p>
        </w:tc>
        <w:tc>
          <w:tcPr>
            <w:tcW w:w="2248" w:type="dxa"/>
            <w:gridSpan w:val="4"/>
            <w:tcBorders>
              <w:right w:val="single" w:sz="12" w:space="0" w:color="auto"/>
            </w:tcBorders>
          </w:tcPr>
          <w:p w:rsidR="00E3280D" w:rsidRDefault="00E3280D" w:rsidP="00E3280D">
            <w:pPr>
              <w:jc w:val="both"/>
            </w:pPr>
            <w:r>
              <w:t>UTB ve Zlíně</w:t>
            </w: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1B365E" w:rsidRDefault="001B365E" w:rsidP="001B365E">
            <w:pPr>
              <w:jc w:val="both"/>
              <w:rPr>
                <w:ins w:id="2919" w:author="Trefilová Pavla" w:date="2018-08-22T08:51:00Z"/>
              </w:rPr>
            </w:pPr>
            <w:ins w:id="2920" w:author="Trefilová Pavla" w:date="2018-08-22T08:51:00Z">
              <w:r w:rsidRPr="001B365E">
                <w:t>STANKALLA</w:t>
              </w:r>
              <w:r>
                <w:t>, R.</w:t>
              </w:r>
              <w:r w:rsidRPr="001B365E">
                <w:t>, KOVAL</w:t>
              </w:r>
              <w:r>
                <w:t>, O.,</w:t>
              </w:r>
              <w:r w:rsidRPr="001B365E">
                <w:t xml:space="preserve"> </w:t>
              </w:r>
              <w:r>
                <w:t>CHROMJAKOVÁ, F.</w:t>
              </w:r>
              <w:r w:rsidRPr="001B365E">
                <w:t xml:space="preserve"> A review of critical success factors for the successful implementation of Lean Six Sigma and Six Sigma in manufacturing small and medium sized </w:t>
              </w:r>
              <w:r>
                <w:t xml:space="preserve">enterprises. </w:t>
              </w:r>
              <w:r w:rsidRPr="0000447D">
                <w:rPr>
                  <w:i/>
                </w:rPr>
                <w:t>Quality Engineerin</w:t>
              </w:r>
              <w:r>
                <w:t xml:space="preserve">g. 2018, p. 1-16. ISNN </w:t>
              </w:r>
              <w:r w:rsidRPr="001B365E">
                <w:t>0898</w:t>
              </w:r>
              <w:r>
                <w:t>-</w:t>
              </w:r>
              <w:r w:rsidRPr="001B365E">
                <w:t>2112</w:t>
              </w:r>
              <w:r>
                <w:t>.</w:t>
              </w:r>
              <w:r w:rsidRPr="001B365E">
                <w:t xml:space="preserve"> DOI: 10.1080/08982112.2018.1448933</w:t>
              </w:r>
              <w:r>
                <w:t xml:space="preserve"> </w:t>
              </w:r>
            </w:ins>
            <w:ins w:id="2921" w:author="Trefilová Pavla" w:date="2018-09-04T08:15:00Z">
              <w:r w:rsidR="00120858">
                <w:t xml:space="preserve"> (10%)</w:t>
              </w:r>
            </w:ins>
          </w:p>
          <w:p w:rsidR="00E3280D" w:rsidRDefault="00E3280D" w:rsidP="00E3280D">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rsidR="00E3280D" w:rsidRDefault="00E3280D" w:rsidP="00E3280D">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rsidR="00E3280D" w:rsidRDefault="00E3280D" w:rsidP="00E3280D">
            <w:pPr>
              <w:jc w:val="both"/>
            </w:pPr>
            <w:r>
              <w:t xml:space="preserve">CHROMJAKOVÁ, F. </w:t>
            </w:r>
            <w:r w:rsidRPr="00C76820">
              <w:rPr>
                <w:i/>
              </w:rPr>
              <w:t xml:space="preserve">Zvyšování výkonnosti výrobních a administrativních procesů. </w:t>
            </w:r>
            <w:r>
              <w:t>Žilina: GEORG, 2015, 106 s. ISBN 978-80-8154-122-3.</w:t>
            </w:r>
          </w:p>
          <w:p w:rsidR="00E3280D" w:rsidDel="001B365E" w:rsidRDefault="00E3280D" w:rsidP="00E3280D">
            <w:pPr>
              <w:jc w:val="both"/>
              <w:rPr>
                <w:del w:id="2922" w:author="Trefilová Pavla" w:date="2018-08-22T08:51:00Z"/>
              </w:rPr>
            </w:pPr>
            <w:r>
              <w:t xml:space="preserve">CHROMJAKOVÁ, F. </w:t>
            </w:r>
            <w:r w:rsidRPr="00C76820">
              <w:rPr>
                <w:i/>
              </w:rPr>
              <w:t>Průmyslové inženýrství – Trendy zvyšování výkonnosti štíhlým řízením procesů</w:t>
            </w:r>
            <w:r>
              <w:t>. Žilina: GEORG, 2013, 116 s. ISBN 978-80-8154-058-5.</w:t>
            </w:r>
          </w:p>
          <w:p w:rsidR="00E3280D" w:rsidRPr="00C76820" w:rsidRDefault="00E3280D">
            <w:pPr>
              <w:jc w:val="both"/>
              <w:rPr>
                <w:rFonts w:cs="Calibri"/>
                <w:lang w:val="en-US"/>
              </w:rPr>
              <w:pPrChange w:id="2923" w:author="Trefilová Pavla" w:date="2018-08-22T08:51:00Z">
                <w:pPr/>
              </w:pPrChange>
            </w:pPr>
            <w:del w:id="2924" w:author="Trefilová Pavla" w:date="2018-08-21T15:46:00Z">
              <w:r w:rsidDel="00C34D44">
                <w:delText>CHROMJAKOVÁ, F.,</w:delText>
              </w:r>
              <w:r w:rsidRPr="00C76820" w:rsidDel="00C34D44">
                <w:delText xml:space="preserve"> RAJNOHA</w:delText>
              </w:r>
              <w:r w:rsidDel="00C34D44">
                <w:delText>, R</w:delText>
              </w:r>
              <w:r w:rsidRPr="00C76820" w:rsidDel="00C34D44">
                <w:delText xml:space="preserve">. </w:delText>
              </w:r>
              <w:r w:rsidRPr="00C76820" w:rsidDel="00C34D44">
                <w:rPr>
                  <w:i/>
                </w:rPr>
                <w:delText>Řízení a organizace výrobních procesů: kompendium průmyslového inženýra.</w:delText>
              </w:r>
              <w:r w:rsidRPr="00C76820" w:rsidDel="00C34D44">
                <w:delText xml:space="preserve"> Žilina: GEORG, 2011, 138 s. ISBN 978-80-89401-26-0</w:delText>
              </w:r>
              <w:r w:rsidDel="00C34D44">
                <w:delText xml:space="preserve"> (50%)</w:delText>
              </w:r>
              <w:r w:rsidRPr="00C76820" w:rsidDel="00C34D44">
                <w:delText>.</w:delText>
              </w:r>
            </w:del>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328"/>
        </w:trPr>
        <w:tc>
          <w:tcPr>
            <w:tcW w:w="9859" w:type="dxa"/>
            <w:gridSpan w:val="11"/>
          </w:tcPr>
          <w:p w:rsidR="00E3280D" w:rsidRPr="003232CF" w:rsidRDefault="00E3280D" w:rsidP="00E3280D">
            <w:pPr>
              <w:rPr>
                <w:lang w:val="sk-SK"/>
              </w:rPr>
            </w:pPr>
            <w:del w:id="2925" w:author="Trefilová Pavla" w:date="2018-08-21T15:46:00Z">
              <w:r w:rsidDel="00C34D44">
                <w:delText>Technische Universi</w:delText>
              </w:r>
              <w:r w:rsidDel="00C34D44">
                <w:rPr>
                  <w:lang w:val="sk-SK"/>
                </w:rPr>
                <w:delText>tät Wien, Nottingham Trent University, REFA Darmstadt, WOISE Institute Coburg, Fraunhofer IPA Stuttgart – spoluřešitel projektu</w:delText>
              </w:r>
            </w:del>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0115B2" w:rsidRDefault="000115B2"/>
    <w:p w:rsidR="000115B2" w:rsidRDefault="000115B2"/>
    <w:p w:rsidR="00A52D96" w:rsidRDefault="00A52D96">
      <w:pPr>
        <w:rPr>
          <w:ins w:id="2926" w:author="Trefilová Pavla" w:date="2018-08-29T15:04:00Z"/>
        </w:rPr>
      </w:pPr>
      <w:ins w:id="2927" w:author="Trefilová Pavla" w:date="2018-08-29T15:04: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928">
          <w:tblGrid>
            <w:gridCol w:w="608"/>
            <w:gridCol w:w="1910"/>
            <w:gridCol w:w="608"/>
            <w:gridCol w:w="221"/>
            <w:gridCol w:w="1721"/>
            <w:gridCol w:w="524"/>
            <w:gridCol w:w="468"/>
            <w:gridCol w:w="994"/>
            <w:gridCol w:w="608"/>
            <w:gridCol w:w="101"/>
            <w:gridCol w:w="77"/>
            <w:gridCol w:w="608"/>
            <w:gridCol w:w="24"/>
            <w:gridCol w:w="693"/>
            <w:gridCol w:w="694"/>
            <w:gridCol w:w="608"/>
          </w:tblGrid>
        </w:tblGridChange>
      </w:tblGrid>
      <w:tr w:rsidR="00A52D96" w:rsidTr="00E65203">
        <w:trPr>
          <w:ins w:id="2929" w:author="Trefilová Pavla" w:date="2018-08-29T15:04:00Z"/>
        </w:trPr>
        <w:tc>
          <w:tcPr>
            <w:tcW w:w="9859" w:type="dxa"/>
            <w:gridSpan w:val="11"/>
            <w:tcBorders>
              <w:bottom w:val="double" w:sz="4" w:space="0" w:color="auto"/>
            </w:tcBorders>
            <w:shd w:val="clear" w:color="auto" w:fill="BDD6EE"/>
          </w:tcPr>
          <w:p w:rsidR="00A52D96" w:rsidRDefault="00A52D96" w:rsidP="00E65203">
            <w:pPr>
              <w:jc w:val="both"/>
              <w:rPr>
                <w:ins w:id="2930" w:author="Trefilová Pavla" w:date="2018-08-29T15:04:00Z"/>
                <w:b/>
                <w:sz w:val="28"/>
              </w:rPr>
            </w:pPr>
            <w:ins w:id="2931" w:author="Trefilová Pavla" w:date="2018-08-29T15:04:00Z">
              <w:r>
                <w:rPr>
                  <w:b/>
                  <w:sz w:val="28"/>
                </w:rPr>
                <w:lastRenderedPageBreak/>
                <w:t>C-I – Personální zabezpečení</w:t>
              </w:r>
            </w:ins>
          </w:p>
        </w:tc>
      </w:tr>
      <w:tr w:rsidR="00A52D96" w:rsidTr="00E65203">
        <w:trPr>
          <w:ins w:id="2932" w:author="Trefilová Pavla" w:date="2018-08-29T15:04:00Z"/>
        </w:trPr>
        <w:tc>
          <w:tcPr>
            <w:tcW w:w="2518" w:type="dxa"/>
            <w:tcBorders>
              <w:top w:val="double" w:sz="4" w:space="0" w:color="auto"/>
            </w:tcBorders>
            <w:shd w:val="clear" w:color="auto" w:fill="F7CAAC"/>
          </w:tcPr>
          <w:p w:rsidR="00A52D96" w:rsidRDefault="00A52D96" w:rsidP="00E65203">
            <w:pPr>
              <w:jc w:val="both"/>
              <w:rPr>
                <w:ins w:id="2933" w:author="Trefilová Pavla" w:date="2018-08-29T15:04:00Z"/>
                <w:b/>
              </w:rPr>
            </w:pPr>
            <w:ins w:id="2934" w:author="Trefilová Pavla" w:date="2018-08-29T15:04:00Z">
              <w:r>
                <w:rPr>
                  <w:b/>
                </w:rPr>
                <w:t>Vysoká škola</w:t>
              </w:r>
            </w:ins>
          </w:p>
        </w:tc>
        <w:tc>
          <w:tcPr>
            <w:tcW w:w="7341" w:type="dxa"/>
            <w:gridSpan w:val="10"/>
          </w:tcPr>
          <w:p w:rsidR="00A52D96" w:rsidRDefault="00A52D96" w:rsidP="00E65203">
            <w:pPr>
              <w:jc w:val="both"/>
              <w:rPr>
                <w:ins w:id="2935" w:author="Trefilová Pavla" w:date="2018-08-29T15:04:00Z"/>
              </w:rPr>
            </w:pPr>
            <w:ins w:id="2936" w:author="Trefilová Pavla" w:date="2018-08-29T15:04:00Z">
              <w:r>
                <w:t>Univerzita Tomáše Bati ve Zlíně</w:t>
              </w:r>
            </w:ins>
          </w:p>
        </w:tc>
      </w:tr>
      <w:tr w:rsidR="00A52D96" w:rsidTr="00E65203">
        <w:trPr>
          <w:ins w:id="2937" w:author="Trefilová Pavla" w:date="2018-08-29T15:04:00Z"/>
        </w:trPr>
        <w:tc>
          <w:tcPr>
            <w:tcW w:w="2518" w:type="dxa"/>
            <w:shd w:val="clear" w:color="auto" w:fill="F7CAAC"/>
          </w:tcPr>
          <w:p w:rsidR="00A52D96" w:rsidRDefault="00A52D96" w:rsidP="00E65203">
            <w:pPr>
              <w:jc w:val="both"/>
              <w:rPr>
                <w:ins w:id="2938" w:author="Trefilová Pavla" w:date="2018-08-29T15:04:00Z"/>
                <w:b/>
              </w:rPr>
            </w:pPr>
            <w:ins w:id="2939" w:author="Trefilová Pavla" w:date="2018-08-29T15:04:00Z">
              <w:r>
                <w:rPr>
                  <w:b/>
                </w:rPr>
                <w:t>Součást vysoké školy</w:t>
              </w:r>
            </w:ins>
          </w:p>
        </w:tc>
        <w:tc>
          <w:tcPr>
            <w:tcW w:w="7341" w:type="dxa"/>
            <w:gridSpan w:val="10"/>
          </w:tcPr>
          <w:p w:rsidR="00A52D96" w:rsidRDefault="00A52D96" w:rsidP="00E65203">
            <w:pPr>
              <w:jc w:val="both"/>
              <w:rPr>
                <w:ins w:id="2940" w:author="Trefilová Pavla" w:date="2018-08-29T15:04:00Z"/>
              </w:rPr>
            </w:pPr>
            <w:ins w:id="2941" w:author="Trefilová Pavla" w:date="2018-08-29T15:04:00Z">
              <w:r>
                <w:t>Fakulta managementu a ekonomiky</w:t>
              </w:r>
            </w:ins>
          </w:p>
        </w:tc>
      </w:tr>
      <w:tr w:rsidR="00A52D96" w:rsidTr="00E65203">
        <w:trPr>
          <w:ins w:id="2942" w:author="Trefilová Pavla" w:date="2018-08-29T15:04:00Z"/>
        </w:trPr>
        <w:tc>
          <w:tcPr>
            <w:tcW w:w="2518" w:type="dxa"/>
            <w:shd w:val="clear" w:color="auto" w:fill="F7CAAC"/>
          </w:tcPr>
          <w:p w:rsidR="00A52D96" w:rsidRDefault="00A52D96" w:rsidP="00E65203">
            <w:pPr>
              <w:jc w:val="both"/>
              <w:rPr>
                <w:ins w:id="2943" w:author="Trefilová Pavla" w:date="2018-08-29T15:04:00Z"/>
                <w:b/>
              </w:rPr>
            </w:pPr>
            <w:ins w:id="2944" w:author="Trefilová Pavla" w:date="2018-08-29T15:04:00Z">
              <w:r>
                <w:rPr>
                  <w:b/>
                </w:rPr>
                <w:t>Název studijního programu</w:t>
              </w:r>
            </w:ins>
          </w:p>
        </w:tc>
        <w:tc>
          <w:tcPr>
            <w:tcW w:w="7341" w:type="dxa"/>
            <w:gridSpan w:val="10"/>
          </w:tcPr>
          <w:p w:rsidR="00A52D96" w:rsidRDefault="00A52D96" w:rsidP="00E65203">
            <w:pPr>
              <w:jc w:val="both"/>
              <w:rPr>
                <w:ins w:id="2945" w:author="Trefilová Pavla" w:date="2018-08-29T15:04:00Z"/>
              </w:rPr>
            </w:pPr>
            <w:ins w:id="2946" w:author="Trefilová Pavla" w:date="2018-08-29T15:04:00Z">
              <w:r w:rsidRPr="007E1295">
                <w:t>Průmyslové inženýrství</w:t>
              </w:r>
            </w:ins>
          </w:p>
        </w:tc>
      </w:tr>
      <w:tr w:rsidR="00A52D96" w:rsidTr="00E65203">
        <w:trPr>
          <w:ins w:id="2947" w:author="Trefilová Pavla" w:date="2018-08-29T15:04:00Z"/>
        </w:trPr>
        <w:tc>
          <w:tcPr>
            <w:tcW w:w="2518" w:type="dxa"/>
            <w:shd w:val="clear" w:color="auto" w:fill="F7CAAC"/>
          </w:tcPr>
          <w:p w:rsidR="00A52D96" w:rsidRDefault="00A52D96" w:rsidP="00E65203">
            <w:pPr>
              <w:jc w:val="both"/>
              <w:rPr>
                <w:ins w:id="2948" w:author="Trefilová Pavla" w:date="2018-08-29T15:04:00Z"/>
                <w:b/>
              </w:rPr>
            </w:pPr>
            <w:ins w:id="2949" w:author="Trefilová Pavla" w:date="2018-08-29T15:04:00Z">
              <w:r>
                <w:rPr>
                  <w:b/>
                </w:rPr>
                <w:t>Jméno a příjmení</w:t>
              </w:r>
            </w:ins>
          </w:p>
        </w:tc>
        <w:tc>
          <w:tcPr>
            <w:tcW w:w="4536" w:type="dxa"/>
            <w:gridSpan w:val="5"/>
          </w:tcPr>
          <w:p w:rsidR="00A52D96" w:rsidRDefault="00A52D96" w:rsidP="00E65203">
            <w:pPr>
              <w:jc w:val="both"/>
              <w:rPr>
                <w:ins w:id="2950" w:author="Trefilová Pavla" w:date="2018-08-29T15:04:00Z"/>
              </w:rPr>
            </w:pPr>
            <w:ins w:id="2951" w:author="Trefilová Pavla" w:date="2018-08-29T15:04:00Z">
              <w:r>
                <w:t>Vieroslav MOLNÁR</w:t>
              </w:r>
            </w:ins>
          </w:p>
        </w:tc>
        <w:tc>
          <w:tcPr>
            <w:tcW w:w="709" w:type="dxa"/>
            <w:shd w:val="clear" w:color="auto" w:fill="F7CAAC"/>
          </w:tcPr>
          <w:p w:rsidR="00A52D96" w:rsidRDefault="00A52D96" w:rsidP="00E65203">
            <w:pPr>
              <w:jc w:val="both"/>
              <w:rPr>
                <w:ins w:id="2952" w:author="Trefilová Pavla" w:date="2018-08-29T15:04:00Z"/>
                <w:b/>
              </w:rPr>
            </w:pPr>
            <w:ins w:id="2953" w:author="Trefilová Pavla" w:date="2018-08-29T15:04:00Z">
              <w:r>
                <w:rPr>
                  <w:b/>
                </w:rPr>
                <w:t>Tituly</w:t>
              </w:r>
            </w:ins>
          </w:p>
        </w:tc>
        <w:tc>
          <w:tcPr>
            <w:tcW w:w="2096" w:type="dxa"/>
            <w:gridSpan w:val="4"/>
          </w:tcPr>
          <w:p w:rsidR="00A52D96" w:rsidRDefault="00A52D96" w:rsidP="00E65203">
            <w:pPr>
              <w:jc w:val="both"/>
              <w:rPr>
                <w:ins w:id="2954" w:author="Trefilová Pavla" w:date="2018-08-29T15:04:00Z"/>
              </w:rPr>
            </w:pPr>
            <w:ins w:id="2955" w:author="Trefilová Pavla" w:date="2018-08-29T15:04:00Z">
              <w:r>
                <w:t>prof. Ing., PhD.</w:t>
              </w:r>
            </w:ins>
          </w:p>
        </w:tc>
      </w:tr>
      <w:tr w:rsidR="00A52D96" w:rsidTr="00E65203">
        <w:trPr>
          <w:ins w:id="2956" w:author="Trefilová Pavla" w:date="2018-08-29T15:04:00Z"/>
        </w:trPr>
        <w:tc>
          <w:tcPr>
            <w:tcW w:w="2518" w:type="dxa"/>
            <w:shd w:val="clear" w:color="auto" w:fill="F7CAAC"/>
          </w:tcPr>
          <w:p w:rsidR="00A52D96" w:rsidRDefault="00A52D96" w:rsidP="00E65203">
            <w:pPr>
              <w:jc w:val="both"/>
              <w:rPr>
                <w:ins w:id="2957" w:author="Trefilová Pavla" w:date="2018-08-29T15:04:00Z"/>
                <w:b/>
              </w:rPr>
            </w:pPr>
            <w:ins w:id="2958" w:author="Trefilová Pavla" w:date="2018-08-29T15:04:00Z">
              <w:r>
                <w:rPr>
                  <w:b/>
                </w:rPr>
                <w:t>Rok narození</w:t>
              </w:r>
            </w:ins>
          </w:p>
        </w:tc>
        <w:tc>
          <w:tcPr>
            <w:tcW w:w="829" w:type="dxa"/>
          </w:tcPr>
          <w:p w:rsidR="00A52D96" w:rsidRDefault="00A52D96" w:rsidP="00E65203">
            <w:pPr>
              <w:jc w:val="both"/>
              <w:rPr>
                <w:ins w:id="2959" w:author="Trefilová Pavla" w:date="2018-08-29T15:04:00Z"/>
              </w:rPr>
            </w:pPr>
            <w:ins w:id="2960" w:author="Trefilová Pavla" w:date="2018-08-29T15:04:00Z">
              <w:r>
                <w:t>1960</w:t>
              </w:r>
            </w:ins>
          </w:p>
        </w:tc>
        <w:tc>
          <w:tcPr>
            <w:tcW w:w="1721" w:type="dxa"/>
            <w:shd w:val="clear" w:color="auto" w:fill="F7CAAC"/>
          </w:tcPr>
          <w:p w:rsidR="00A52D96" w:rsidRDefault="00A52D96" w:rsidP="00E65203">
            <w:pPr>
              <w:jc w:val="both"/>
              <w:rPr>
                <w:ins w:id="2961" w:author="Trefilová Pavla" w:date="2018-08-29T15:04:00Z"/>
                <w:b/>
              </w:rPr>
            </w:pPr>
            <w:ins w:id="2962" w:author="Trefilová Pavla" w:date="2018-08-29T15:04:00Z">
              <w:r>
                <w:rPr>
                  <w:b/>
                </w:rPr>
                <w:t>typ vztahu k VŠ</w:t>
              </w:r>
            </w:ins>
          </w:p>
        </w:tc>
        <w:tc>
          <w:tcPr>
            <w:tcW w:w="992" w:type="dxa"/>
            <w:gridSpan w:val="2"/>
          </w:tcPr>
          <w:p w:rsidR="00A52D96" w:rsidRDefault="004B1E4D" w:rsidP="00E65203">
            <w:pPr>
              <w:jc w:val="both"/>
              <w:rPr>
                <w:ins w:id="2963" w:author="Trefilová Pavla" w:date="2018-08-29T15:04:00Z"/>
              </w:rPr>
            </w:pPr>
            <w:ins w:id="2964" w:author="Michal Pilík" w:date="2018-08-30T08:14:00Z">
              <w:r>
                <w:t>pp</w:t>
              </w:r>
            </w:ins>
          </w:p>
        </w:tc>
        <w:tc>
          <w:tcPr>
            <w:tcW w:w="994" w:type="dxa"/>
            <w:shd w:val="clear" w:color="auto" w:fill="F7CAAC"/>
          </w:tcPr>
          <w:p w:rsidR="00A52D96" w:rsidRDefault="00A52D96" w:rsidP="00E65203">
            <w:pPr>
              <w:jc w:val="both"/>
              <w:rPr>
                <w:ins w:id="2965" w:author="Trefilová Pavla" w:date="2018-08-29T15:04:00Z"/>
                <w:b/>
              </w:rPr>
            </w:pPr>
            <w:ins w:id="2966" w:author="Trefilová Pavla" w:date="2018-08-29T15:04:00Z">
              <w:r>
                <w:rPr>
                  <w:b/>
                </w:rPr>
                <w:t>rozsah</w:t>
              </w:r>
            </w:ins>
          </w:p>
        </w:tc>
        <w:tc>
          <w:tcPr>
            <w:tcW w:w="709" w:type="dxa"/>
          </w:tcPr>
          <w:p w:rsidR="00A52D96" w:rsidRDefault="004B1E4D" w:rsidP="00E65203">
            <w:pPr>
              <w:jc w:val="both"/>
              <w:rPr>
                <w:ins w:id="2967" w:author="Trefilová Pavla" w:date="2018-08-29T15:04:00Z"/>
              </w:rPr>
            </w:pPr>
            <w:ins w:id="2968" w:author="Michal Pilík" w:date="2018-08-30T08:14:00Z">
              <w:r>
                <w:t>20</w:t>
              </w:r>
            </w:ins>
          </w:p>
        </w:tc>
        <w:tc>
          <w:tcPr>
            <w:tcW w:w="709" w:type="dxa"/>
            <w:gridSpan w:val="2"/>
            <w:shd w:val="clear" w:color="auto" w:fill="F7CAAC"/>
          </w:tcPr>
          <w:p w:rsidR="00A52D96" w:rsidRDefault="00A52D96" w:rsidP="00E65203">
            <w:pPr>
              <w:jc w:val="both"/>
              <w:rPr>
                <w:ins w:id="2969" w:author="Trefilová Pavla" w:date="2018-08-29T15:04:00Z"/>
                <w:b/>
              </w:rPr>
            </w:pPr>
            <w:ins w:id="2970" w:author="Trefilová Pavla" w:date="2018-08-29T15:04:00Z">
              <w:r>
                <w:rPr>
                  <w:b/>
                </w:rPr>
                <w:t>do kdy</w:t>
              </w:r>
            </w:ins>
          </w:p>
        </w:tc>
        <w:tc>
          <w:tcPr>
            <w:tcW w:w="1387" w:type="dxa"/>
            <w:gridSpan w:val="2"/>
          </w:tcPr>
          <w:p w:rsidR="00A52D96" w:rsidRDefault="004B1E4D" w:rsidP="00E65203">
            <w:pPr>
              <w:jc w:val="both"/>
              <w:rPr>
                <w:ins w:id="2971" w:author="Trefilová Pavla" w:date="2018-08-29T15:04:00Z"/>
              </w:rPr>
            </w:pPr>
            <w:ins w:id="2972" w:author="Michal Pilík" w:date="2018-08-30T08:14:00Z">
              <w:r>
                <w:t>08/2021</w:t>
              </w:r>
            </w:ins>
          </w:p>
        </w:tc>
      </w:tr>
      <w:tr w:rsidR="00A52D96" w:rsidTr="00E65203">
        <w:trPr>
          <w:ins w:id="2973" w:author="Trefilová Pavla" w:date="2018-08-29T15:04:00Z"/>
        </w:trPr>
        <w:tc>
          <w:tcPr>
            <w:tcW w:w="5068" w:type="dxa"/>
            <w:gridSpan w:val="3"/>
            <w:shd w:val="clear" w:color="auto" w:fill="F7CAAC"/>
          </w:tcPr>
          <w:p w:rsidR="00A52D96" w:rsidRDefault="00A52D96" w:rsidP="00E65203">
            <w:pPr>
              <w:jc w:val="both"/>
              <w:rPr>
                <w:ins w:id="2974" w:author="Trefilová Pavla" w:date="2018-08-29T15:04:00Z"/>
                <w:b/>
              </w:rPr>
            </w:pPr>
            <w:ins w:id="2975" w:author="Trefilová Pavla" w:date="2018-08-29T15:04:00Z">
              <w:r>
                <w:rPr>
                  <w:b/>
                </w:rPr>
                <w:t>Typ vztahu na součásti VŠ, která uskutečňuje st. program</w:t>
              </w:r>
            </w:ins>
          </w:p>
        </w:tc>
        <w:tc>
          <w:tcPr>
            <w:tcW w:w="992" w:type="dxa"/>
            <w:gridSpan w:val="2"/>
          </w:tcPr>
          <w:p w:rsidR="00A52D96" w:rsidRDefault="004B1E4D" w:rsidP="00E65203">
            <w:pPr>
              <w:jc w:val="both"/>
              <w:rPr>
                <w:ins w:id="2976" w:author="Trefilová Pavla" w:date="2018-08-29T15:04:00Z"/>
              </w:rPr>
            </w:pPr>
            <w:ins w:id="2977" w:author="Michal Pilík" w:date="2018-08-30T08:14:00Z">
              <w:r>
                <w:t>pp</w:t>
              </w:r>
            </w:ins>
          </w:p>
        </w:tc>
        <w:tc>
          <w:tcPr>
            <w:tcW w:w="994" w:type="dxa"/>
            <w:shd w:val="clear" w:color="auto" w:fill="F7CAAC"/>
          </w:tcPr>
          <w:p w:rsidR="00A52D96" w:rsidRDefault="00A52D96" w:rsidP="00E65203">
            <w:pPr>
              <w:jc w:val="both"/>
              <w:rPr>
                <w:ins w:id="2978" w:author="Trefilová Pavla" w:date="2018-08-29T15:04:00Z"/>
                <w:b/>
              </w:rPr>
            </w:pPr>
            <w:ins w:id="2979" w:author="Trefilová Pavla" w:date="2018-08-29T15:04:00Z">
              <w:r>
                <w:rPr>
                  <w:b/>
                </w:rPr>
                <w:t>rozsah</w:t>
              </w:r>
            </w:ins>
          </w:p>
        </w:tc>
        <w:tc>
          <w:tcPr>
            <w:tcW w:w="709" w:type="dxa"/>
          </w:tcPr>
          <w:p w:rsidR="00A52D96" w:rsidRDefault="004B1E4D" w:rsidP="00E65203">
            <w:pPr>
              <w:jc w:val="both"/>
              <w:rPr>
                <w:ins w:id="2980" w:author="Trefilová Pavla" w:date="2018-08-29T15:04:00Z"/>
              </w:rPr>
            </w:pPr>
            <w:ins w:id="2981" w:author="Michal Pilík" w:date="2018-08-30T08:14:00Z">
              <w:r>
                <w:t>10</w:t>
              </w:r>
            </w:ins>
          </w:p>
        </w:tc>
        <w:tc>
          <w:tcPr>
            <w:tcW w:w="709" w:type="dxa"/>
            <w:gridSpan w:val="2"/>
            <w:shd w:val="clear" w:color="auto" w:fill="F7CAAC"/>
          </w:tcPr>
          <w:p w:rsidR="00A52D96" w:rsidRDefault="00A52D96" w:rsidP="00E65203">
            <w:pPr>
              <w:jc w:val="both"/>
              <w:rPr>
                <w:ins w:id="2982" w:author="Trefilová Pavla" w:date="2018-08-29T15:04:00Z"/>
                <w:b/>
              </w:rPr>
            </w:pPr>
            <w:ins w:id="2983" w:author="Trefilová Pavla" w:date="2018-08-29T15:04:00Z">
              <w:r>
                <w:rPr>
                  <w:b/>
                </w:rPr>
                <w:t>do kdy</w:t>
              </w:r>
            </w:ins>
          </w:p>
        </w:tc>
        <w:tc>
          <w:tcPr>
            <w:tcW w:w="1387" w:type="dxa"/>
            <w:gridSpan w:val="2"/>
          </w:tcPr>
          <w:p w:rsidR="00A52D96" w:rsidRDefault="00120858" w:rsidP="00E65203">
            <w:pPr>
              <w:jc w:val="both"/>
              <w:rPr>
                <w:ins w:id="2984" w:author="Trefilová Pavla" w:date="2018-08-29T15:04:00Z"/>
              </w:rPr>
            </w:pPr>
            <w:ins w:id="2985" w:author="Trefilová Pavla" w:date="2018-09-04T08:16:00Z">
              <w:r>
                <w:t>0</w:t>
              </w:r>
            </w:ins>
            <w:ins w:id="2986" w:author="Michal Pilík" w:date="2018-08-30T08:14:00Z">
              <w:r w:rsidR="004B1E4D">
                <w:t>8/2021</w:t>
              </w:r>
            </w:ins>
          </w:p>
        </w:tc>
      </w:tr>
      <w:tr w:rsidR="00A52D96" w:rsidTr="00E65203">
        <w:trPr>
          <w:ins w:id="2987" w:author="Trefilová Pavla" w:date="2018-08-29T15:04:00Z"/>
        </w:trPr>
        <w:tc>
          <w:tcPr>
            <w:tcW w:w="6060" w:type="dxa"/>
            <w:gridSpan w:val="5"/>
            <w:shd w:val="clear" w:color="auto" w:fill="F7CAAC"/>
          </w:tcPr>
          <w:p w:rsidR="00A52D96" w:rsidRDefault="00A52D96" w:rsidP="00E65203">
            <w:pPr>
              <w:jc w:val="both"/>
              <w:rPr>
                <w:ins w:id="2988" w:author="Trefilová Pavla" w:date="2018-08-29T15:04:00Z"/>
              </w:rPr>
            </w:pPr>
            <w:ins w:id="2989" w:author="Trefilová Pavla" w:date="2018-08-29T15:04:00Z">
              <w:r>
                <w:rPr>
                  <w:b/>
                </w:rPr>
                <w:t>Další současná působení jako akademický pracovník na jiných VŠ</w:t>
              </w:r>
            </w:ins>
          </w:p>
        </w:tc>
        <w:tc>
          <w:tcPr>
            <w:tcW w:w="1703" w:type="dxa"/>
            <w:gridSpan w:val="2"/>
            <w:shd w:val="clear" w:color="auto" w:fill="F7CAAC"/>
          </w:tcPr>
          <w:p w:rsidR="00A52D96" w:rsidRDefault="00A52D96" w:rsidP="00E65203">
            <w:pPr>
              <w:jc w:val="both"/>
              <w:rPr>
                <w:ins w:id="2990" w:author="Trefilová Pavla" w:date="2018-08-29T15:04:00Z"/>
                <w:b/>
              </w:rPr>
            </w:pPr>
            <w:ins w:id="2991" w:author="Trefilová Pavla" w:date="2018-08-29T15:04:00Z">
              <w:r>
                <w:rPr>
                  <w:b/>
                </w:rPr>
                <w:t>typ prac. vztahu</w:t>
              </w:r>
            </w:ins>
          </w:p>
        </w:tc>
        <w:tc>
          <w:tcPr>
            <w:tcW w:w="2096" w:type="dxa"/>
            <w:gridSpan w:val="4"/>
            <w:shd w:val="clear" w:color="auto" w:fill="F7CAAC"/>
          </w:tcPr>
          <w:p w:rsidR="00A52D96" w:rsidRDefault="00A52D96" w:rsidP="00E65203">
            <w:pPr>
              <w:jc w:val="both"/>
              <w:rPr>
                <w:ins w:id="2992" w:author="Trefilová Pavla" w:date="2018-08-29T15:04:00Z"/>
                <w:b/>
              </w:rPr>
            </w:pPr>
            <w:ins w:id="2993" w:author="Trefilová Pavla" w:date="2018-08-29T15:04:00Z">
              <w:r>
                <w:rPr>
                  <w:b/>
                </w:rPr>
                <w:t>rozsah</w:t>
              </w:r>
            </w:ins>
          </w:p>
        </w:tc>
      </w:tr>
      <w:tr w:rsidR="00A52D96" w:rsidTr="00E65203">
        <w:trPr>
          <w:ins w:id="2994" w:author="Trefilová Pavla" w:date="2018-08-29T15:04:00Z"/>
        </w:trPr>
        <w:tc>
          <w:tcPr>
            <w:tcW w:w="6060" w:type="dxa"/>
            <w:gridSpan w:val="5"/>
          </w:tcPr>
          <w:p w:rsidR="00A52D96" w:rsidRDefault="00A52D96" w:rsidP="00E65203">
            <w:pPr>
              <w:jc w:val="both"/>
              <w:rPr>
                <w:ins w:id="2995" w:author="Trefilová Pavla" w:date="2018-08-29T15:04:00Z"/>
              </w:rPr>
            </w:pPr>
            <w:ins w:id="2996" w:author="Trefilová Pavla" w:date="2018-08-29T15:04:00Z">
              <w:r>
                <w:t>TU Košice</w:t>
              </w:r>
            </w:ins>
          </w:p>
        </w:tc>
        <w:tc>
          <w:tcPr>
            <w:tcW w:w="1703" w:type="dxa"/>
            <w:gridSpan w:val="2"/>
          </w:tcPr>
          <w:p w:rsidR="00A52D96" w:rsidRDefault="00A52D96" w:rsidP="00E65203">
            <w:pPr>
              <w:jc w:val="both"/>
              <w:rPr>
                <w:ins w:id="2997" w:author="Trefilová Pavla" w:date="2018-08-29T15:04:00Z"/>
              </w:rPr>
            </w:pPr>
            <w:ins w:id="2998" w:author="Trefilová Pavla" w:date="2018-08-29T15:04:00Z">
              <w:r>
                <w:t>pp</w:t>
              </w:r>
            </w:ins>
          </w:p>
        </w:tc>
        <w:tc>
          <w:tcPr>
            <w:tcW w:w="2096" w:type="dxa"/>
            <w:gridSpan w:val="4"/>
          </w:tcPr>
          <w:p w:rsidR="00A52D96" w:rsidRDefault="00A52D96" w:rsidP="00E65203">
            <w:pPr>
              <w:jc w:val="both"/>
              <w:rPr>
                <w:ins w:id="2999" w:author="Trefilová Pavla" w:date="2018-08-29T15:04:00Z"/>
              </w:rPr>
            </w:pPr>
            <w:ins w:id="3000" w:author="Trefilová Pavla" w:date="2018-08-29T15:04:00Z">
              <w:r>
                <w:t>40</w:t>
              </w:r>
            </w:ins>
          </w:p>
        </w:tc>
      </w:tr>
      <w:tr w:rsidR="00A52D96" w:rsidTr="00E65203">
        <w:trPr>
          <w:ins w:id="3001" w:author="Trefilová Pavla" w:date="2018-08-29T15:04:00Z"/>
        </w:trPr>
        <w:tc>
          <w:tcPr>
            <w:tcW w:w="6060" w:type="dxa"/>
            <w:gridSpan w:val="5"/>
          </w:tcPr>
          <w:p w:rsidR="00A52D96" w:rsidRDefault="00A52D96" w:rsidP="00E65203">
            <w:pPr>
              <w:jc w:val="both"/>
              <w:rPr>
                <w:ins w:id="3002" w:author="Trefilová Pavla" w:date="2018-08-29T15:04:00Z"/>
              </w:rPr>
            </w:pPr>
          </w:p>
        </w:tc>
        <w:tc>
          <w:tcPr>
            <w:tcW w:w="1703" w:type="dxa"/>
            <w:gridSpan w:val="2"/>
          </w:tcPr>
          <w:p w:rsidR="00A52D96" w:rsidRDefault="00A52D96" w:rsidP="00E65203">
            <w:pPr>
              <w:jc w:val="both"/>
              <w:rPr>
                <w:ins w:id="3003" w:author="Trefilová Pavla" w:date="2018-08-29T15:04:00Z"/>
              </w:rPr>
            </w:pPr>
          </w:p>
        </w:tc>
        <w:tc>
          <w:tcPr>
            <w:tcW w:w="2096" w:type="dxa"/>
            <w:gridSpan w:val="4"/>
          </w:tcPr>
          <w:p w:rsidR="00A52D96" w:rsidRDefault="00A52D96" w:rsidP="00E65203">
            <w:pPr>
              <w:jc w:val="both"/>
              <w:rPr>
                <w:ins w:id="3004" w:author="Trefilová Pavla" w:date="2018-08-29T15:04:00Z"/>
              </w:rPr>
            </w:pPr>
          </w:p>
        </w:tc>
      </w:tr>
      <w:tr w:rsidR="00A52D96" w:rsidTr="00E65203">
        <w:trPr>
          <w:ins w:id="3005" w:author="Trefilová Pavla" w:date="2018-08-29T15:04:00Z"/>
        </w:trPr>
        <w:tc>
          <w:tcPr>
            <w:tcW w:w="9859" w:type="dxa"/>
            <w:gridSpan w:val="11"/>
            <w:shd w:val="clear" w:color="auto" w:fill="F7CAAC"/>
          </w:tcPr>
          <w:p w:rsidR="00A52D96" w:rsidRDefault="00A52D96" w:rsidP="00E65203">
            <w:pPr>
              <w:jc w:val="both"/>
              <w:rPr>
                <w:ins w:id="3006" w:author="Trefilová Pavla" w:date="2018-08-29T15:04:00Z"/>
              </w:rPr>
            </w:pPr>
            <w:ins w:id="3007" w:author="Trefilová Pavla" w:date="2018-08-29T15:04:00Z">
              <w:r>
                <w:rPr>
                  <w:b/>
                </w:rPr>
                <w:t>Předměty příslušného studijního programu a způsob zapojení do jejich výuky, příp. další zapojení do uskutečňování studijního programu</w:t>
              </w:r>
            </w:ins>
          </w:p>
        </w:tc>
      </w:tr>
      <w:tr w:rsidR="00A52D96" w:rsidTr="00A52D96">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08" w:author="Trefilová Pavla" w:date="2018-08-29T15:04: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01"/>
          <w:ins w:id="3009" w:author="Trefilová Pavla" w:date="2018-08-29T15:04:00Z"/>
          <w:trPrChange w:id="3010" w:author="Trefilová Pavla" w:date="2018-08-29T15:04:00Z">
            <w:trPr>
              <w:gridBefore w:val="1"/>
              <w:trHeight w:val="324"/>
            </w:trPr>
          </w:trPrChange>
        </w:trPr>
        <w:tc>
          <w:tcPr>
            <w:tcW w:w="9859" w:type="dxa"/>
            <w:gridSpan w:val="11"/>
            <w:tcBorders>
              <w:top w:val="nil"/>
            </w:tcBorders>
            <w:tcPrChange w:id="3011" w:author="Trefilová Pavla" w:date="2018-08-29T15:04:00Z">
              <w:tcPr>
                <w:tcW w:w="9859" w:type="dxa"/>
                <w:gridSpan w:val="15"/>
                <w:tcBorders>
                  <w:top w:val="nil"/>
                </w:tcBorders>
              </w:tcPr>
            </w:tcPrChange>
          </w:tcPr>
          <w:p w:rsidR="00A52D96" w:rsidRDefault="00A52D96" w:rsidP="00E65203">
            <w:pPr>
              <w:jc w:val="both"/>
              <w:rPr>
                <w:ins w:id="3012" w:author="Trefilová Pavla" w:date="2018-08-29T15:04:00Z"/>
              </w:rPr>
            </w:pPr>
            <w:ins w:id="3013" w:author="Trefilová Pavla" w:date="2018-08-29T15:04:00Z">
              <w:r>
                <w:t xml:space="preserve">Průmyslové inženýrství a inovativní výrobní koncepty - </w:t>
              </w:r>
              <w:r>
                <w:rPr>
                  <w:rStyle w:val="FontStyle18"/>
                  <w:sz w:val="20"/>
                </w:rPr>
                <w:t xml:space="preserve">přednášky </w:t>
              </w:r>
              <w:r>
                <w:t>(25%)</w:t>
              </w:r>
            </w:ins>
          </w:p>
          <w:p w:rsidR="00A52D96" w:rsidRDefault="00A52D96" w:rsidP="00E65203">
            <w:pPr>
              <w:jc w:val="both"/>
              <w:rPr>
                <w:ins w:id="3014" w:author="Trefilová Pavla" w:date="2018-08-29T15:04:00Z"/>
              </w:rPr>
            </w:pPr>
            <w:ins w:id="3015" w:author="Trefilová Pavla" w:date="2018-08-29T15:04:00Z">
              <w:r w:rsidRPr="00EF4B69">
                <w:rPr>
                  <w:rStyle w:val="FontStyle18"/>
                  <w:sz w:val="20"/>
                </w:rPr>
                <w:t>Logistické koncepty</w:t>
              </w:r>
              <w:r>
                <w:rPr>
                  <w:rStyle w:val="FontStyle18"/>
                  <w:sz w:val="20"/>
                </w:rPr>
                <w:t xml:space="preserve"> – přednášky </w:t>
              </w:r>
              <w:r>
                <w:t>(25%)</w:t>
              </w:r>
            </w:ins>
          </w:p>
        </w:tc>
      </w:tr>
      <w:tr w:rsidR="00A52D96" w:rsidTr="00E65203">
        <w:trPr>
          <w:ins w:id="3016" w:author="Trefilová Pavla" w:date="2018-08-29T15:04:00Z"/>
        </w:trPr>
        <w:tc>
          <w:tcPr>
            <w:tcW w:w="9859" w:type="dxa"/>
            <w:gridSpan w:val="11"/>
            <w:shd w:val="clear" w:color="auto" w:fill="F7CAAC"/>
          </w:tcPr>
          <w:p w:rsidR="00A52D96" w:rsidRDefault="00A52D96" w:rsidP="00E65203">
            <w:pPr>
              <w:jc w:val="both"/>
              <w:rPr>
                <w:ins w:id="3017" w:author="Trefilová Pavla" w:date="2018-08-29T15:04:00Z"/>
              </w:rPr>
            </w:pPr>
            <w:ins w:id="3018" w:author="Trefilová Pavla" w:date="2018-08-29T15:04:00Z">
              <w:r>
                <w:rPr>
                  <w:b/>
                </w:rPr>
                <w:t xml:space="preserve">Údaje o vzdělání na VŠ </w:t>
              </w:r>
            </w:ins>
          </w:p>
        </w:tc>
      </w:tr>
      <w:tr w:rsidR="00A52D96" w:rsidTr="00E65203">
        <w:trPr>
          <w:trHeight w:val="651"/>
          <w:ins w:id="3019" w:author="Trefilová Pavla" w:date="2018-08-29T15:04:00Z"/>
        </w:trPr>
        <w:tc>
          <w:tcPr>
            <w:tcW w:w="9859" w:type="dxa"/>
            <w:gridSpan w:val="11"/>
          </w:tcPr>
          <w:p w:rsidR="00A52D96" w:rsidRPr="00B41C32" w:rsidRDefault="00A52D96" w:rsidP="00E65203">
            <w:pPr>
              <w:ind w:left="1097" w:hanging="1097"/>
              <w:jc w:val="both"/>
              <w:rPr>
                <w:ins w:id="3020" w:author="Trefilová Pavla" w:date="2018-08-29T15:04:00Z"/>
              </w:rPr>
            </w:pPr>
            <w:ins w:id="3021" w:author="Trefilová Pavla" w:date="2018-08-29T15:04:00Z">
              <w:r w:rsidRPr="00B41C32">
                <w:t>1980–1985</w:t>
              </w:r>
              <w:r>
                <w:t>:</w:t>
              </w:r>
              <w:r w:rsidRPr="00B41C32">
                <w:t xml:space="preserve"> </w:t>
              </w:r>
              <w:r>
                <w:t xml:space="preserve"> </w:t>
              </w:r>
              <w:r w:rsidRPr="00B41C32">
                <w:t>Vysoká škola technická v Košiciach, Strojnícka fakulta detašované pracovisko Prešov</w:t>
              </w:r>
              <w:r>
                <w:t xml:space="preserve">, </w:t>
              </w:r>
              <w:r w:rsidRPr="00B41C32">
                <w:t>odbor</w:t>
              </w:r>
              <w:r>
                <w:t xml:space="preserve"> P</w:t>
              </w:r>
              <w:r w:rsidRPr="00B41C32">
                <w:t>rístrojová, reg</w:t>
              </w:r>
              <w:r>
                <w:t>ulačná a manipulačná technika (</w:t>
              </w:r>
              <w:r w:rsidRPr="00734837">
                <w:rPr>
                  <w:b/>
                </w:rPr>
                <w:t>Ing</w:t>
              </w:r>
              <w:r>
                <w:t>.)</w:t>
              </w:r>
            </w:ins>
          </w:p>
          <w:p w:rsidR="00A52D96" w:rsidRPr="00734837" w:rsidRDefault="00A52D96" w:rsidP="00E65203">
            <w:pPr>
              <w:ind w:left="1097" w:hanging="1097"/>
              <w:jc w:val="both"/>
              <w:rPr>
                <w:ins w:id="3022" w:author="Trefilová Pavla" w:date="2018-08-29T15:04:00Z"/>
              </w:rPr>
            </w:pPr>
            <w:ins w:id="3023" w:author="Trefilová Pavla" w:date="2018-08-29T15:04:00Z">
              <w:r w:rsidRPr="00B41C32">
                <w:t>1986–1995</w:t>
              </w:r>
              <w:r>
                <w:t xml:space="preserve">:   </w:t>
              </w:r>
              <w:r w:rsidRPr="00B41C32">
                <w:t>Technická univerzita v</w:t>
              </w:r>
              <w:r>
                <w:t> </w:t>
              </w:r>
              <w:r w:rsidRPr="00B41C32">
                <w:t>Košiciach</w:t>
              </w:r>
              <w:r>
                <w:t xml:space="preserve">, </w:t>
              </w:r>
              <w:r w:rsidRPr="00B41C32">
                <w:t>Strojnícka fakulta</w:t>
              </w:r>
              <w:r>
                <w:t>, o</w:t>
              </w:r>
              <w:r w:rsidRPr="00B41C32">
                <w:t xml:space="preserve">dbor </w:t>
              </w:r>
              <w:r>
                <w:t>Strojárska technológia</w:t>
              </w:r>
              <w:r w:rsidRPr="00B41C32">
                <w:t xml:space="preserve"> </w:t>
              </w:r>
              <w:r>
                <w:t>(</w:t>
              </w:r>
              <w:r w:rsidRPr="00734837">
                <w:rPr>
                  <w:b/>
                </w:rPr>
                <w:t>CSc</w:t>
              </w:r>
              <w:r>
                <w:t>.)</w:t>
              </w:r>
            </w:ins>
          </w:p>
        </w:tc>
      </w:tr>
      <w:tr w:rsidR="00A52D96" w:rsidTr="00E65203">
        <w:trPr>
          <w:ins w:id="3024" w:author="Trefilová Pavla" w:date="2018-08-29T15:04:00Z"/>
        </w:trPr>
        <w:tc>
          <w:tcPr>
            <w:tcW w:w="9859" w:type="dxa"/>
            <w:gridSpan w:val="11"/>
            <w:shd w:val="clear" w:color="auto" w:fill="F7CAAC"/>
          </w:tcPr>
          <w:p w:rsidR="00A52D96" w:rsidRDefault="00A52D96" w:rsidP="00E65203">
            <w:pPr>
              <w:jc w:val="both"/>
              <w:rPr>
                <w:ins w:id="3025" w:author="Trefilová Pavla" w:date="2018-08-29T15:04:00Z"/>
                <w:b/>
              </w:rPr>
            </w:pPr>
            <w:ins w:id="3026" w:author="Trefilová Pavla" w:date="2018-08-29T15:04:00Z">
              <w:r>
                <w:rPr>
                  <w:b/>
                </w:rPr>
                <w:t>Údaje o odborném působení od absolvování VŠ</w:t>
              </w:r>
            </w:ins>
          </w:p>
        </w:tc>
      </w:tr>
      <w:tr w:rsidR="00A52D96" w:rsidTr="00E65203">
        <w:trPr>
          <w:trHeight w:val="1090"/>
          <w:ins w:id="3027" w:author="Trefilová Pavla" w:date="2018-08-29T15:04:00Z"/>
        </w:trPr>
        <w:tc>
          <w:tcPr>
            <w:tcW w:w="9859" w:type="dxa"/>
            <w:gridSpan w:val="11"/>
          </w:tcPr>
          <w:p w:rsidR="00A52D96" w:rsidRPr="00B41C32" w:rsidRDefault="00A52D96" w:rsidP="00E65203">
            <w:pPr>
              <w:ind w:left="1097" w:hanging="1134"/>
              <w:jc w:val="both"/>
              <w:rPr>
                <w:ins w:id="3028" w:author="Trefilová Pavla" w:date="2018-08-29T15:04:00Z"/>
              </w:rPr>
            </w:pPr>
            <w:ins w:id="3029" w:author="Trefilová Pavla" w:date="2018-08-29T15:04:00Z">
              <w:r w:rsidRPr="00B41C32">
                <w:t>1985–1987</w:t>
              </w:r>
              <w:r>
                <w:t>:</w:t>
              </w:r>
              <w:r w:rsidRPr="00B41C32">
                <w:t xml:space="preserve"> </w:t>
              </w:r>
              <w:r>
                <w:t xml:space="preserve">  </w:t>
              </w:r>
              <w:r w:rsidRPr="00B41C32">
                <w:t>Asistent na Katedre prístrojovej a automatizačnej techniky Strojníckej fakulty v Košiciach  detašované pracovisko Prešov, Vysoká škola technická v Koši</w:t>
              </w:r>
              <w:r>
                <w:t>ciach, Štúrova 9, 080 01 Prešov</w:t>
              </w:r>
            </w:ins>
          </w:p>
          <w:p w:rsidR="00A52D96" w:rsidRPr="00B41C32" w:rsidRDefault="00A52D96" w:rsidP="00E65203">
            <w:pPr>
              <w:ind w:left="1097" w:hanging="1134"/>
              <w:jc w:val="both"/>
              <w:rPr>
                <w:ins w:id="3030" w:author="Trefilová Pavla" w:date="2018-08-29T15:04:00Z"/>
              </w:rPr>
            </w:pPr>
            <w:ins w:id="3031" w:author="Trefilová Pavla" w:date="2018-08-29T15:04:00Z">
              <w:r w:rsidRPr="00B41C32">
                <w:t>1987–1995</w:t>
              </w:r>
              <w:r>
                <w:t>:</w:t>
              </w:r>
              <w:r w:rsidRPr="00B41C32">
                <w:t xml:space="preserve"> </w:t>
              </w:r>
              <w:r>
                <w:t xml:space="preserve">  </w:t>
              </w:r>
              <w:r w:rsidRPr="00B41C32">
                <w:t>Odborný asistent na Katedre merania a regulácie Strojníckej fakulty, TU v Ko</w:t>
              </w:r>
              <w:r>
                <w:t>šiciach, Letná 9, 043 84 Košice</w:t>
              </w:r>
            </w:ins>
          </w:p>
          <w:p w:rsidR="00A52D96" w:rsidRPr="00B41C32" w:rsidRDefault="00A52D96" w:rsidP="00E65203">
            <w:pPr>
              <w:ind w:left="1097" w:hanging="1134"/>
              <w:jc w:val="both"/>
              <w:rPr>
                <w:ins w:id="3032" w:author="Trefilová Pavla" w:date="2018-08-29T15:04:00Z"/>
              </w:rPr>
            </w:pPr>
            <w:ins w:id="3033" w:author="Trefilová Pavla" w:date="2018-08-29T15:04:00Z">
              <w:r w:rsidRPr="00B41C32">
                <w:t>1995–2001</w:t>
              </w:r>
              <w:r>
                <w:t xml:space="preserve">:   </w:t>
              </w:r>
              <w:r w:rsidRPr="00B41C32">
                <w:t>Súkromná podnikateľská sféra v 3 firmách (KDK, s.r.o., AAA Netings a.s.,</w:t>
              </w:r>
              <w:r>
                <w:t xml:space="preserve"> Victor Busisness Data, s.r.o.)</w:t>
              </w:r>
            </w:ins>
          </w:p>
          <w:p w:rsidR="00A52D96" w:rsidRPr="00B41C32" w:rsidRDefault="00A52D96" w:rsidP="00E65203">
            <w:pPr>
              <w:ind w:left="1097" w:hanging="1134"/>
              <w:jc w:val="both"/>
              <w:rPr>
                <w:ins w:id="3034" w:author="Trefilová Pavla" w:date="2018-08-29T15:04:00Z"/>
              </w:rPr>
            </w:pPr>
            <w:ins w:id="3035" w:author="Trefilová Pavla" w:date="2018-08-29T15:04:00Z">
              <w:r w:rsidRPr="00B41C32">
                <w:t>2001–2005</w:t>
              </w:r>
              <w:r>
                <w:t>:</w:t>
              </w:r>
              <w:r w:rsidRPr="00B41C32">
                <w:t xml:space="preserve"> </w:t>
              </w:r>
              <w:r>
                <w:t xml:space="preserve">  </w:t>
              </w:r>
              <w:r w:rsidRPr="00B41C32">
                <w:t>Odborný asistent na Katedre logistiky a výrobných systémov. Technická univerzita v Košiciach, Faku</w:t>
              </w:r>
              <w:r>
                <w:t>lta BERG, Letná 9, 04200 Košice</w:t>
              </w:r>
            </w:ins>
          </w:p>
          <w:p w:rsidR="00A52D96" w:rsidRDefault="00A52D96" w:rsidP="00E65203">
            <w:pPr>
              <w:ind w:left="1097" w:hanging="1134"/>
              <w:jc w:val="both"/>
              <w:rPr>
                <w:ins w:id="3036" w:author="Trefilová Pavla" w:date="2018-08-29T15:04:00Z"/>
              </w:rPr>
            </w:pPr>
            <w:ins w:id="3037" w:author="Trefilová Pavla" w:date="2018-08-29T15:04:00Z">
              <w:r w:rsidRPr="00B41C32">
                <w:t>2005– do</w:t>
              </w:r>
              <w:r>
                <w:t xml:space="preserve">sud  </w:t>
              </w:r>
              <w:r w:rsidRPr="00B41C32">
                <w:t>Docent na Ústave logistiky priemyslu a dopravy. Technická univerzita v Košiciach, Fakulta BERG, Letná 9, 04200 Košice</w:t>
              </w:r>
            </w:ins>
          </w:p>
        </w:tc>
      </w:tr>
      <w:tr w:rsidR="00A52D96" w:rsidTr="00E65203">
        <w:trPr>
          <w:trHeight w:val="250"/>
          <w:ins w:id="3038" w:author="Trefilová Pavla" w:date="2018-08-29T15:04:00Z"/>
        </w:trPr>
        <w:tc>
          <w:tcPr>
            <w:tcW w:w="9859" w:type="dxa"/>
            <w:gridSpan w:val="11"/>
            <w:shd w:val="clear" w:color="auto" w:fill="F7CAAC"/>
          </w:tcPr>
          <w:p w:rsidR="00A52D96" w:rsidRDefault="00A52D96" w:rsidP="00E65203">
            <w:pPr>
              <w:jc w:val="both"/>
              <w:rPr>
                <w:ins w:id="3039" w:author="Trefilová Pavla" w:date="2018-08-29T15:04:00Z"/>
              </w:rPr>
            </w:pPr>
            <w:ins w:id="3040" w:author="Trefilová Pavla" w:date="2018-08-29T15:04:00Z">
              <w:r>
                <w:rPr>
                  <w:b/>
                </w:rPr>
                <w:t>Zkušenosti s vedením kvalifikačních a rigorózních prací</w:t>
              </w:r>
            </w:ins>
          </w:p>
        </w:tc>
      </w:tr>
      <w:tr w:rsidR="00A52D96" w:rsidTr="00E65203">
        <w:trPr>
          <w:trHeight w:val="415"/>
          <w:ins w:id="3041" w:author="Trefilová Pavla" w:date="2018-08-29T15:04:00Z"/>
        </w:trPr>
        <w:tc>
          <w:tcPr>
            <w:tcW w:w="9859" w:type="dxa"/>
            <w:gridSpan w:val="11"/>
          </w:tcPr>
          <w:p w:rsidR="00A52D96" w:rsidRDefault="00A52D96" w:rsidP="00E65203">
            <w:pPr>
              <w:jc w:val="both"/>
              <w:rPr>
                <w:ins w:id="3042" w:author="Trefilová Pavla" w:date="2018-08-29T15:04:00Z"/>
              </w:rPr>
            </w:pPr>
            <w:ins w:id="3043" w:author="Trefilová Pavla" w:date="2018-08-29T15:04:00Z">
              <w:r>
                <w:t>Počet vedených bakalářských prací – 40</w:t>
              </w:r>
            </w:ins>
          </w:p>
          <w:p w:rsidR="00A52D96" w:rsidRDefault="00A52D96" w:rsidP="00E65203">
            <w:pPr>
              <w:jc w:val="both"/>
              <w:rPr>
                <w:ins w:id="3044" w:author="Trefilová Pavla" w:date="2018-08-29T15:04:00Z"/>
              </w:rPr>
            </w:pPr>
            <w:ins w:id="3045" w:author="Trefilová Pavla" w:date="2018-08-29T15:04:00Z">
              <w:r>
                <w:t>Počet vedených diplomových prací – 50</w:t>
              </w:r>
            </w:ins>
          </w:p>
        </w:tc>
      </w:tr>
      <w:tr w:rsidR="00A52D96" w:rsidTr="00E65203">
        <w:trPr>
          <w:cantSplit/>
          <w:ins w:id="3046" w:author="Trefilová Pavla" w:date="2018-08-29T15:04:00Z"/>
        </w:trPr>
        <w:tc>
          <w:tcPr>
            <w:tcW w:w="3347" w:type="dxa"/>
            <w:gridSpan w:val="2"/>
            <w:tcBorders>
              <w:top w:val="single" w:sz="12" w:space="0" w:color="auto"/>
            </w:tcBorders>
            <w:shd w:val="clear" w:color="auto" w:fill="F7CAAC"/>
          </w:tcPr>
          <w:p w:rsidR="00A52D96" w:rsidRDefault="00A52D96" w:rsidP="00E65203">
            <w:pPr>
              <w:jc w:val="both"/>
              <w:rPr>
                <w:ins w:id="3047" w:author="Trefilová Pavla" w:date="2018-08-29T15:04:00Z"/>
              </w:rPr>
            </w:pPr>
            <w:ins w:id="3048" w:author="Trefilová Pavla" w:date="2018-08-29T15:04:00Z">
              <w:r>
                <w:rPr>
                  <w:b/>
                </w:rPr>
                <w:t xml:space="preserve">Obor habilitačního řízení </w:t>
              </w:r>
            </w:ins>
          </w:p>
        </w:tc>
        <w:tc>
          <w:tcPr>
            <w:tcW w:w="2245" w:type="dxa"/>
            <w:gridSpan w:val="2"/>
            <w:tcBorders>
              <w:top w:val="single" w:sz="12" w:space="0" w:color="auto"/>
            </w:tcBorders>
            <w:shd w:val="clear" w:color="auto" w:fill="F7CAAC"/>
          </w:tcPr>
          <w:p w:rsidR="00A52D96" w:rsidRDefault="00A52D96" w:rsidP="00E65203">
            <w:pPr>
              <w:jc w:val="both"/>
              <w:rPr>
                <w:ins w:id="3049" w:author="Trefilová Pavla" w:date="2018-08-29T15:04:00Z"/>
              </w:rPr>
            </w:pPr>
            <w:ins w:id="3050" w:author="Trefilová Pavla" w:date="2018-08-29T15:04:00Z">
              <w:r>
                <w:rPr>
                  <w:b/>
                </w:rPr>
                <w:t>Rok udělení hodnosti</w:t>
              </w:r>
            </w:ins>
          </w:p>
        </w:tc>
        <w:tc>
          <w:tcPr>
            <w:tcW w:w="2248" w:type="dxa"/>
            <w:gridSpan w:val="4"/>
            <w:tcBorders>
              <w:top w:val="single" w:sz="12" w:space="0" w:color="auto"/>
              <w:right w:val="single" w:sz="12" w:space="0" w:color="auto"/>
            </w:tcBorders>
            <w:shd w:val="clear" w:color="auto" w:fill="F7CAAC"/>
          </w:tcPr>
          <w:p w:rsidR="00A52D96" w:rsidRDefault="00A52D96" w:rsidP="00E65203">
            <w:pPr>
              <w:jc w:val="both"/>
              <w:rPr>
                <w:ins w:id="3051" w:author="Trefilová Pavla" w:date="2018-08-29T15:04:00Z"/>
              </w:rPr>
            </w:pPr>
            <w:ins w:id="3052" w:author="Trefilová Pavla" w:date="2018-08-29T15:04:00Z">
              <w:r>
                <w:rPr>
                  <w:b/>
                </w:rPr>
                <w:t>Řízení konáno na VŠ</w:t>
              </w:r>
            </w:ins>
          </w:p>
        </w:tc>
        <w:tc>
          <w:tcPr>
            <w:tcW w:w="2019" w:type="dxa"/>
            <w:gridSpan w:val="3"/>
            <w:tcBorders>
              <w:top w:val="single" w:sz="12" w:space="0" w:color="auto"/>
              <w:left w:val="single" w:sz="12" w:space="0" w:color="auto"/>
            </w:tcBorders>
            <w:shd w:val="clear" w:color="auto" w:fill="F7CAAC"/>
          </w:tcPr>
          <w:p w:rsidR="00A52D96" w:rsidRDefault="00A52D96" w:rsidP="00E65203">
            <w:pPr>
              <w:jc w:val="both"/>
              <w:rPr>
                <w:ins w:id="3053" w:author="Trefilová Pavla" w:date="2018-08-29T15:04:00Z"/>
                <w:b/>
              </w:rPr>
            </w:pPr>
            <w:ins w:id="3054" w:author="Trefilová Pavla" w:date="2018-08-29T15:04:00Z">
              <w:r>
                <w:rPr>
                  <w:b/>
                </w:rPr>
                <w:t>Ohlasy publikací</w:t>
              </w:r>
            </w:ins>
          </w:p>
        </w:tc>
      </w:tr>
      <w:tr w:rsidR="00A52D96" w:rsidTr="00E65203">
        <w:trPr>
          <w:cantSplit/>
          <w:ins w:id="3055" w:author="Trefilová Pavla" w:date="2018-08-29T15:04:00Z"/>
        </w:trPr>
        <w:tc>
          <w:tcPr>
            <w:tcW w:w="3347" w:type="dxa"/>
            <w:gridSpan w:val="2"/>
          </w:tcPr>
          <w:p w:rsidR="00A52D96" w:rsidRDefault="00A52D96" w:rsidP="00E65203">
            <w:pPr>
              <w:rPr>
                <w:ins w:id="3056" w:author="Trefilová Pavla" w:date="2018-08-29T15:04:00Z"/>
              </w:rPr>
            </w:pPr>
            <w:ins w:id="3057" w:author="Trefilová Pavla" w:date="2018-08-29T15:04:00Z">
              <w:r>
                <w:t>B</w:t>
              </w:r>
              <w:r w:rsidRPr="00C6065D">
                <w:t>anská mechanizácia, doprava a hlbinné vŕtanie</w:t>
              </w:r>
            </w:ins>
          </w:p>
        </w:tc>
        <w:tc>
          <w:tcPr>
            <w:tcW w:w="2245" w:type="dxa"/>
            <w:gridSpan w:val="2"/>
          </w:tcPr>
          <w:p w:rsidR="00A52D96" w:rsidRDefault="00A52D96" w:rsidP="00E65203">
            <w:pPr>
              <w:jc w:val="both"/>
              <w:rPr>
                <w:ins w:id="3058" w:author="Trefilová Pavla" w:date="2018-08-29T15:04:00Z"/>
              </w:rPr>
            </w:pPr>
            <w:ins w:id="3059" w:author="Trefilová Pavla" w:date="2018-08-29T15:04:00Z">
              <w:r>
                <w:t>2005</w:t>
              </w:r>
            </w:ins>
          </w:p>
        </w:tc>
        <w:tc>
          <w:tcPr>
            <w:tcW w:w="2248" w:type="dxa"/>
            <w:gridSpan w:val="4"/>
            <w:tcBorders>
              <w:right w:val="single" w:sz="12" w:space="0" w:color="auto"/>
            </w:tcBorders>
          </w:tcPr>
          <w:p w:rsidR="00A52D96" w:rsidRDefault="00A52D96" w:rsidP="00E65203">
            <w:pPr>
              <w:rPr>
                <w:ins w:id="3060" w:author="Trefilová Pavla" w:date="2018-08-29T15:04:00Z"/>
              </w:rPr>
            </w:pPr>
            <w:ins w:id="3061" w:author="Trefilová Pavla" w:date="2018-08-29T15:04:00Z">
              <w:r w:rsidRPr="00B41C32">
                <w:t>Technická univerzita v Košiciach</w:t>
              </w:r>
            </w:ins>
          </w:p>
        </w:tc>
        <w:tc>
          <w:tcPr>
            <w:tcW w:w="632" w:type="dxa"/>
            <w:tcBorders>
              <w:left w:val="single" w:sz="12" w:space="0" w:color="auto"/>
            </w:tcBorders>
            <w:shd w:val="clear" w:color="auto" w:fill="F7CAAC"/>
          </w:tcPr>
          <w:p w:rsidR="00A52D96" w:rsidRDefault="00A52D96" w:rsidP="00E65203">
            <w:pPr>
              <w:jc w:val="both"/>
              <w:rPr>
                <w:ins w:id="3062" w:author="Trefilová Pavla" w:date="2018-08-29T15:04:00Z"/>
              </w:rPr>
            </w:pPr>
            <w:ins w:id="3063" w:author="Trefilová Pavla" w:date="2018-08-29T15:04:00Z">
              <w:r>
                <w:rPr>
                  <w:b/>
                </w:rPr>
                <w:t>WOS</w:t>
              </w:r>
            </w:ins>
          </w:p>
        </w:tc>
        <w:tc>
          <w:tcPr>
            <w:tcW w:w="693" w:type="dxa"/>
            <w:shd w:val="clear" w:color="auto" w:fill="F7CAAC"/>
          </w:tcPr>
          <w:p w:rsidR="00A52D96" w:rsidRDefault="00A52D96" w:rsidP="00E65203">
            <w:pPr>
              <w:jc w:val="both"/>
              <w:rPr>
                <w:ins w:id="3064" w:author="Trefilová Pavla" w:date="2018-08-29T15:04:00Z"/>
                <w:sz w:val="18"/>
              </w:rPr>
            </w:pPr>
            <w:ins w:id="3065" w:author="Trefilová Pavla" w:date="2018-08-29T15:04:00Z">
              <w:r>
                <w:rPr>
                  <w:b/>
                  <w:sz w:val="18"/>
                </w:rPr>
                <w:t>Scopus</w:t>
              </w:r>
            </w:ins>
          </w:p>
        </w:tc>
        <w:tc>
          <w:tcPr>
            <w:tcW w:w="694" w:type="dxa"/>
            <w:shd w:val="clear" w:color="auto" w:fill="F7CAAC"/>
          </w:tcPr>
          <w:p w:rsidR="00A52D96" w:rsidRDefault="00A52D96" w:rsidP="00E65203">
            <w:pPr>
              <w:jc w:val="both"/>
              <w:rPr>
                <w:ins w:id="3066" w:author="Trefilová Pavla" w:date="2018-08-29T15:04:00Z"/>
              </w:rPr>
            </w:pPr>
            <w:ins w:id="3067" w:author="Trefilová Pavla" w:date="2018-08-29T15:04:00Z">
              <w:r>
                <w:rPr>
                  <w:b/>
                  <w:sz w:val="18"/>
                </w:rPr>
                <w:t>ostatní</w:t>
              </w:r>
            </w:ins>
          </w:p>
        </w:tc>
      </w:tr>
      <w:tr w:rsidR="00A52D96" w:rsidTr="00E65203">
        <w:trPr>
          <w:cantSplit/>
          <w:trHeight w:val="70"/>
          <w:ins w:id="3068" w:author="Trefilová Pavla" w:date="2018-08-29T15:04:00Z"/>
        </w:trPr>
        <w:tc>
          <w:tcPr>
            <w:tcW w:w="3347" w:type="dxa"/>
            <w:gridSpan w:val="2"/>
            <w:shd w:val="clear" w:color="auto" w:fill="F7CAAC"/>
          </w:tcPr>
          <w:p w:rsidR="00A52D96" w:rsidRDefault="00A52D96" w:rsidP="00E65203">
            <w:pPr>
              <w:jc w:val="both"/>
              <w:rPr>
                <w:ins w:id="3069" w:author="Trefilová Pavla" w:date="2018-08-29T15:04:00Z"/>
              </w:rPr>
            </w:pPr>
            <w:ins w:id="3070" w:author="Trefilová Pavla" w:date="2018-08-29T15:04:00Z">
              <w:r>
                <w:rPr>
                  <w:b/>
                </w:rPr>
                <w:t>Obor jmenovacího řízení</w:t>
              </w:r>
            </w:ins>
          </w:p>
        </w:tc>
        <w:tc>
          <w:tcPr>
            <w:tcW w:w="2245" w:type="dxa"/>
            <w:gridSpan w:val="2"/>
            <w:shd w:val="clear" w:color="auto" w:fill="F7CAAC"/>
          </w:tcPr>
          <w:p w:rsidR="00A52D96" w:rsidRDefault="00A52D96" w:rsidP="00E65203">
            <w:pPr>
              <w:jc w:val="both"/>
              <w:rPr>
                <w:ins w:id="3071" w:author="Trefilová Pavla" w:date="2018-08-29T15:04:00Z"/>
              </w:rPr>
            </w:pPr>
            <w:ins w:id="3072" w:author="Trefilová Pavla" w:date="2018-08-29T15:04:00Z">
              <w:r>
                <w:rPr>
                  <w:b/>
                </w:rPr>
                <w:t>Rok udělení hodnosti</w:t>
              </w:r>
            </w:ins>
          </w:p>
        </w:tc>
        <w:tc>
          <w:tcPr>
            <w:tcW w:w="2248" w:type="dxa"/>
            <w:gridSpan w:val="4"/>
            <w:tcBorders>
              <w:right w:val="single" w:sz="12" w:space="0" w:color="auto"/>
            </w:tcBorders>
            <w:shd w:val="clear" w:color="auto" w:fill="F7CAAC"/>
          </w:tcPr>
          <w:p w:rsidR="00A52D96" w:rsidRDefault="00A52D96" w:rsidP="00E65203">
            <w:pPr>
              <w:rPr>
                <w:ins w:id="3073" w:author="Trefilová Pavla" w:date="2018-08-29T15:04:00Z"/>
              </w:rPr>
            </w:pPr>
            <w:ins w:id="3074" w:author="Trefilová Pavla" w:date="2018-08-29T15:04:00Z">
              <w:r>
                <w:rPr>
                  <w:b/>
                </w:rPr>
                <w:t>Řízení konáno na VŠ</w:t>
              </w:r>
            </w:ins>
          </w:p>
        </w:tc>
        <w:tc>
          <w:tcPr>
            <w:tcW w:w="632" w:type="dxa"/>
            <w:vMerge w:val="restart"/>
            <w:tcBorders>
              <w:left w:val="single" w:sz="12" w:space="0" w:color="auto"/>
            </w:tcBorders>
          </w:tcPr>
          <w:p w:rsidR="00A52D96" w:rsidRDefault="00A52D96" w:rsidP="00E65203">
            <w:pPr>
              <w:jc w:val="both"/>
              <w:rPr>
                <w:ins w:id="3075" w:author="Trefilová Pavla" w:date="2018-08-29T15:04:00Z"/>
                <w:b/>
              </w:rPr>
            </w:pPr>
            <w:ins w:id="3076" w:author="Trefilová Pavla" w:date="2018-08-29T15:04:00Z">
              <w:r>
                <w:rPr>
                  <w:b/>
                </w:rPr>
                <w:t>460</w:t>
              </w:r>
            </w:ins>
          </w:p>
        </w:tc>
        <w:tc>
          <w:tcPr>
            <w:tcW w:w="693" w:type="dxa"/>
            <w:vMerge w:val="restart"/>
          </w:tcPr>
          <w:p w:rsidR="00A52D96" w:rsidRDefault="00A52D96" w:rsidP="00E65203">
            <w:pPr>
              <w:jc w:val="both"/>
              <w:rPr>
                <w:ins w:id="3077" w:author="Trefilová Pavla" w:date="2018-08-29T15:04:00Z"/>
                <w:b/>
              </w:rPr>
            </w:pPr>
            <w:ins w:id="3078" w:author="Trefilová Pavla" w:date="2018-08-29T15:04:00Z">
              <w:r>
                <w:rPr>
                  <w:b/>
                </w:rPr>
                <w:t>346</w:t>
              </w:r>
            </w:ins>
          </w:p>
        </w:tc>
        <w:tc>
          <w:tcPr>
            <w:tcW w:w="694" w:type="dxa"/>
            <w:vMerge w:val="restart"/>
          </w:tcPr>
          <w:p w:rsidR="00A52D96" w:rsidRDefault="00A52D96" w:rsidP="00E65203">
            <w:pPr>
              <w:jc w:val="both"/>
              <w:rPr>
                <w:ins w:id="3079" w:author="Trefilová Pavla" w:date="2018-08-29T15:04:00Z"/>
                <w:b/>
              </w:rPr>
            </w:pPr>
            <w:ins w:id="3080" w:author="Trefilová Pavla" w:date="2018-08-29T15:04:00Z">
              <w:r>
                <w:rPr>
                  <w:b/>
                </w:rPr>
                <w:t>130</w:t>
              </w:r>
            </w:ins>
          </w:p>
        </w:tc>
      </w:tr>
      <w:tr w:rsidR="00A52D96" w:rsidTr="00E65203">
        <w:trPr>
          <w:trHeight w:val="205"/>
          <w:ins w:id="3081" w:author="Trefilová Pavla" w:date="2018-08-29T15:04:00Z"/>
        </w:trPr>
        <w:tc>
          <w:tcPr>
            <w:tcW w:w="3347" w:type="dxa"/>
            <w:gridSpan w:val="2"/>
          </w:tcPr>
          <w:p w:rsidR="00A52D96" w:rsidRDefault="00A52D96" w:rsidP="00E65203">
            <w:pPr>
              <w:jc w:val="both"/>
              <w:rPr>
                <w:ins w:id="3082" w:author="Trefilová Pavla" w:date="2018-08-29T15:04:00Z"/>
              </w:rPr>
            </w:pPr>
            <w:ins w:id="3083" w:author="Trefilová Pavla" w:date="2018-08-29T15:04:00Z">
              <w:r>
                <w:t>Logistika</w:t>
              </w:r>
            </w:ins>
          </w:p>
        </w:tc>
        <w:tc>
          <w:tcPr>
            <w:tcW w:w="2245" w:type="dxa"/>
            <w:gridSpan w:val="2"/>
          </w:tcPr>
          <w:p w:rsidR="00A52D96" w:rsidRDefault="00A52D96" w:rsidP="00E65203">
            <w:pPr>
              <w:jc w:val="both"/>
              <w:rPr>
                <w:ins w:id="3084" w:author="Trefilová Pavla" w:date="2018-08-29T15:04:00Z"/>
              </w:rPr>
            </w:pPr>
            <w:ins w:id="3085" w:author="Trefilová Pavla" w:date="2018-08-29T15:04:00Z">
              <w:r>
                <w:t>2015</w:t>
              </w:r>
            </w:ins>
          </w:p>
        </w:tc>
        <w:tc>
          <w:tcPr>
            <w:tcW w:w="2248" w:type="dxa"/>
            <w:gridSpan w:val="4"/>
            <w:tcBorders>
              <w:right w:val="single" w:sz="12" w:space="0" w:color="auto"/>
            </w:tcBorders>
          </w:tcPr>
          <w:p w:rsidR="00A52D96" w:rsidRDefault="00A52D96" w:rsidP="00E65203">
            <w:pPr>
              <w:rPr>
                <w:ins w:id="3086" w:author="Trefilová Pavla" w:date="2018-08-29T15:04:00Z"/>
              </w:rPr>
            </w:pPr>
            <w:ins w:id="3087" w:author="Trefilová Pavla" w:date="2018-08-29T15:04:00Z">
              <w:r w:rsidRPr="00B41C32">
                <w:t>Technická univerzita v Košiciach</w:t>
              </w:r>
            </w:ins>
          </w:p>
        </w:tc>
        <w:tc>
          <w:tcPr>
            <w:tcW w:w="632" w:type="dxa"/>
            <w:vMerge/>
            <w:tcBorders>
              <w:left w:val="single" w:sz="12" w:space="0" w:color="auto"/>
            </w:tcBorders>
            <w:vAlign w:val="center"/>
          </w:tcPr>
          <w:p w:rsidR="00A52D96" w:rsidRDefault="00A52D96" w:rsidP="00E65203">
            <w:pPr>
              <w:rPr>
                <w:ins w:id="3088" w:author="Trefilová Pavla" w:date="2018-08-29T15:04:00Z"/>
                <w:b/>
              </w:rPr>
            </w:pPr>
          </w:p>
        </w:tc>
        <w:tc>
          <w:tcPr>
            <w:tcW w:w="693" w:type="dxa"/>
            <w:vMerge/>
            <w:vAlign w:val="center"/>
          </w:tcPr>
          <w:p w:rsidR="00A52D96" w:rsidRDefault="00A52D96" w:rsidP="00E65203">
            <w:pPr>
              <w:rPr>
                <w:ins w:id="3089" w:author="Trefilová Pavla" w:date="2018-08-29T15:04:00Z"/>
                <w:b/>
              </w:rPr>
            </w:pPr>
          </w:p>
        </w:tc>
        <w:tc>
          <w:tcPr>
            <w:tcW w:w="694" w:type="dxa"/>
            <w:vMerge/>
            <w:vAlign w:val="center"/>
          </w:tcPr>
          <w:p w:rsidR="00A52D96" w:rsidRDefault="00A52D96" w:rsidP="00E65203">
            <w:pPr>
              <w:rPr>
                <w:ins w:id="3090" w:author="Trefilová Pavla" w:date="2018-08-29T15:04:00Z"/>
                <w:b/>
              </w:rPr>
            </w:pPr>
          </w:p>
        </w:tc>
      </w:tr>
      <w:tr w:rsidR="00A52D96" w:rsidTr="00E65203">
        <w:trPr>
          <w:ins w:id="3091" w:author="Trefilová Pavla" w:date="2018-08-29T15:04:00Z"/>
        </w:trPr>
        <w:tc>
          <w:tcPr>
            <w:tcW w:w="9859" w:type="dxa"/>
            <w:gridSpan w:val="11"/>
            <w:shd w:val="clear" w:color="auto" w:fill="F7CAAC"/>
          </w:tcPr>
          <w:p w:rsidR="00A52D96" w:rsidRDefault="00A52D96" w:rsidP="00E65203">
            <w:pPr>
              <w:jc w:val="both"/>
              <w:rPr>
                <w:ins w:id="3092" w:author="Trefilová Pavla" w:date="2018-08-29T15:04:00Z"/>
                <w:b/>
              </w:rPr>
            </w:pPr>
            <w:ins w:id="3093" w:author="Trefilová Pavla" w:date="2018-08-29T15:04:00Z">
              <w:r>
                <w:rPr>
                  <w:b/>
                </w:rPr>
                <w:t xml:space="preserve">Přehled o nejvýznamnější publikační a další tvůrčí činnosti nebo další profesní činnosti u odborníků z praxe vztahující se k zabezpečovaným předmětům </w:t>
              </w:r>
            </w:ins>
          </w:p>
        </w:tc>
      </w:tr>
      <w:tr w:rsidR="00A52D96" w:rsidTr="00E65203">
        <w:trPr>
          <w:trHeight w:val="708"/>
          <w:ins w:id="3094" w:author="Trefilová Pavla" w:date="2018-08-29T15:04:00Z"/>
        </w:trPr>
        <w:tc>
          <w:tcPr>
            <w:tcW w:w="9859" w:type="dxa"/>
            <w:gridSpan w:val="11"/>
          </w:tcPr>
          <w:p w:rsidR="00A52D96" w:rsidRPr="00FC12EF" w:rsidRDefault="00A52D96" w:rsidP="00E65203">
            <w:pPr>
              <w:widowControl w:val="0"/>
              <w:autoSpaceDE w:val="0"/>
              <w:autoSpaceDN w:val="0"/>
              <w:adjustRightInd w:val="0"/>
              <w:jc w:val="both"/>
              <w:rPr>
                <w:ins w:id="3095" w:author="Trefilová Pavla" w:date="2018-08-29T15:04:00Z"/>
                <w:lang w:val="en-US"/>
              </w:rPr>
            </w:pPr>
            <w:ins w:id="3096" w:author="Trefilová Pavla" w:date="2018-08-29T15:04:00Z">
              <w:r w:rsidRPr="00FC12EF">
                <w:rPr>
                  <w:lang w:val="en-US"/>
                </w:rPr>
                <w:t xml:space="preserve">FEDORKO, G., MOLNÁR, V., ŽIVČÁK, J., DOVICA, M., MIKUŠOVÁ, N. </w:t>
              </w:r>
              <w:r w:rsidRPr="00FC12EF">
                <w:rPr>
                  <w:bCs/>
                  <w:lang w:val="en-US"/>
                </w:rPr>
                <w:t xml:space="preserve">Failure </w:t>
              </w:r>
              <w:r>
                <w:rPr>
                  <w:bCs/>
                  <w:lang w:val="en-US"/>
                </w:rPr>
                <w:t>A</w:t>
              </w:r>
              <w:r w:rsidRPr="00FC12EF">
                <w:rPr>
                  <w:bCs/>
                  <w:lang w:val="en-US"/>
                </w:rPr>
                <w:t xml:space="preserve">nalysis of </w:t>
              </w:r>
              <w:r>
                <w:rPr>
                  <w:bCs/>
                  <w:lang w:val="en-US"/>
                </w:rPr>
                <w:t>T</w:t>
              </w:r>
              <w:r w:rsidRPr="00FC12EF">
                <w:rPr>
                  <w:bCs/>
                  <w:lang w:val="en-US"/>
                </w:rPr>
                <w:t xml:space="preserve">extile </w:t>
              </w:r>
              <w:r>
                <w:rPr>
                  <w:bCs/>
                  <w:lang w:val="en-US"/>
                </w:rPr>
                <w:t>R</w:t>
              </w:r>
              <w:r w:rsidRPr="00FC12EF">
                <w:rPr>
                  <w:bCs/>
                  <w:lang w:val="en-US"/>
                </w:rPr>
                <w:t xml:space="preserve">ubber </w:t>
              </w:r>
              <w:r>
                <w:rPr>
                  <w:bCs/>
                  <w:lang w:val="en-US"/>
                </w:rPr>
                <w:t>Conveyor B</w:t>
              </w:r>
              <w:r w:rsidRPr="00FC12EF">
                <w:rPr>
                  <w:bCs/>
                  <w:lang w:val="en-US"/>
                </w:rPr>
                <w:t xml:space="preserve">elt </w:t>
              </w:r>
              <w:r>
                <w:rPr>
                  <w:bCs/>
                  <w:lang w:val="en-US"/>
                </w:rPr>
                <w:t>D</w:t>
              </w:r>
              <w:r w:rsidRPr="00FC12EF">
                <w:rPr>
                  <w:bCs/>
                  <w:lang w:val="en-US"/>
                </w:rPr>
                <w:t xml:space="preserve">amaged by </w:t>
              </w:r>
              <w:r>
                <w:rPr>
                  <w:bCs/>
                  <w:lang w:val="en-US"/>
                </w:rPr>
                <w:t>Dynamic W</w:t>
              </w:r>
              <w:r w:rsidRPr="00FC12EF">
                <w:rPr>
                  <w:bCs/>
                  <w:lang w:val="en-US"/>
                </w:rPr>
                <w:t>ear.</w:t>
              </w:r>
              <w:r w:rsidRPr="00FC12EF">
                <w:rPr>
                  <w:lang w:val="en-US"/>
                </w:rPr>
                <w:t xml:space="preserve"> </w:t>
              </w:r>
              <w:r w:rsidRPr="00FC12EF">
                <w:rPr>
                  <w:i/>
                  <w:lang w:val="en-US"/>
                </w:rPr>
                <w:t>Engineering Failure Analysis</w:t>
              </w:r>
              <w:r w:rsidRPr="00FC12EF">
                <w:rPr>
                  <w:lang w:val="en-US"/>
                </w:rPr>
                <w:t>. 2013, Vol. 28, p. 103-114. ISSN 1350-6307. DOI</w:t>
              </w:r>
              <w:r>
                <w:rPr>
                  <w:lang w:val="en-US"/>
                </w:rPr>
                <w:t>:</w:t>
              </w:r>
              <w:r w:rsidRPr="00FC12EF">
                <w:rPr>
                  <w:lang w:val="en-US"/>
                </w:rPr>
                <w:t xml:space="preserve"> </w:t>
              </w:r>
              <w:r>
                <w:rPr>
                  <w:rStyle w:val="Hypertextovodkaz"/>
                  <w:color w:val="auto"/>
                  <w:u w:val="none"/>
                  <w:bdr w:val="none" w:sz="0" w:space="0" w:color="auto" w:frame="1"/>
                </w:rPr>
                <w:fldChar w:fldCharType="begin"/>
              </w:r>
              <w:r>
                <w:rPr>
                  <w:rStyle w:val="Hypertextovodkaz"/>
                  <w:color w:val="auto"/>
                  <w:u w:val="none"/>
                  <w:bdr w:val="none" w:sz="0" w:space="0" w:color="auto" w:frame="1"/>
                </w:rPr>
                <w:instrText xml:space="preserve"> HYPERLINK "http://dx.doi.org/10.1016%2Fj.engfailanal.2012.10.014" </w:instrText>
              </w:r>
              <w:r>
                <w:rPr>
                  <w:rStyle w:val="Hypertextovodkaz"/>
                  <w:color w:val="auto"/>
                  <w:u w:val="none"/>
                  <w:bdr w:val="none" w:sz="0" w:space="0" w:color="auto" w:frame="1"/>
                </w:rPr>
                <w:fldChar w:fldCharType="separate"/>
              </w:r>
              <w:r w:rsidRPr="00FC12EF">
                <w:rPr>
                  <w:rStyle w:val="Hypertextovodkaz"/>
                  <w:color w:val="auto"/>
                  <w:u w:val="none"/>
                  <w:bdr w:val="none" w:sz="0" w:space="0" w:color="auto" w:frame="1"/>
                </w:rPr>
                <w:t>10.1016/j.engfailanal.2012.10.014</w:t>
              </w:r>
              <w:r>
                <w:rPr>
                  <w:rStyle w:val="Hypertextovodkaz"/>
                  <w:color w:val="auto"/>
                  <w:u w:val="none"/>
                  <w:bdr w:val="none" w:sz="0" w:space="0" w:color="auto" w:frame="1"/>
                </w:rPr>
                <w:fldChar w:fldCharType="end"/>
              </w:r>
              <w:r w:rsidRPr="00FC12EF">
                <w:rPr>
                  <w:lang w:val="en-US"/>
                </w:rPr>
                <w:t xml:space="preserve"> (25%)</w:t>
              </w:r>
            </w:ins>
          </w:p>
          <w:p w:rsidR="00A52D96" w:rsidRPr="00FC12EF" w:rsidRDefault="00A52D96" w:rsidP="00E65203">
            <w:pPr>
              <w:widowControl w:val="0"/>
              <w:autoSpaceDE w:val="0"/>
              <w:autoSpaceDN w:val="0"/>
              <w:adjustRightInd w:val="0"/>
              <w:jc w:val="both"/>
              <w:rPr>
                <w:ins w:id="3097" w:author="Trefilová Pavla" w:date="2018-08-29T15:04:00Z"/>
                <w:lang w:val="en-US"/>
              </w:rPr>
            </w:pPr>
            <w:ins w:id="3098" w:author="Trefilová Pavla" w:date="2018-08-29T15:04:00Z">
              <w:r w:rsidRPr="00FC12EF">
                <w:rPr>
                  <w:lang w:val="en-US"/>
                </w:rPr>
                <w:t xml:space="preserve">MOLNÁR, V., FEDORKO, G., STEHLÍKOVÁ, B., MICHALIK, P., WEISZER, M. </w:t>
              </w:r>
              <w:r w:rsidRPr="00FC12EF">
                <w:rPr>
                  <w:bCs/>
                  <w:lang w:val="en-US"/>
                </w:rPr>
                <w:t>A</w:t>
              </w:r>
              <w:r>
                <w:rPr>
                  <w:bCs/>
                  <w:lang w:val="en-US"/>
                </w:rPr>
                <w:t xml:space="preserve"> Regression M</w:t>
              </w:r>
              <w:r w:rsidRPr="00FC12EF">
                <w:rPr>
                  <w:bCs/>
                  <w:lang w:val="en-US"/>
                </w:rPr>
                <w:t xml:space="preserve">odel for </w:t>
              </w:r>
              <w:r>
                <w:rPr>
                  <w:bCs/>
                  <w:lang w:val="en-US"/>
                </w:rPr>
                <w:t>P</w:t>
              </w:r>
              <w:r w:rsidRPr="00FC12EF">
                <w:rPr>
                  <w:bCs/>
                  <w:lang w:val="en-US"/>
                </w:rPr>
                <w:t xml:space="preserve">rediction of </w:t>
              </w:r>
              <w:r>
                <w:rPr>
                  <w:bCs/>
                  <w:lang w:val="en-US"/>
                </w:rPr>
                <w:t>P</w:t>
              </w:r>
              <w:r w:rsidRPr="00FC12EF">
                <w:rPr>
                  <w:bCs/>
                  <w:lang w:val="en-US"/>
                </w:rPr>
                <w:t xml:space="preserve">ipe </w:t>
              </w:r>
              <w:r>
                <w:rPr>
                  <w:bCs/>
                  <w:lang w:val="en-US"/>
                </w:rPr>
                <w:t>C</w:t>
              </w:r>
              <w:r w:rsidRPr="00FC12EF">
                <w:rPr>
                  <w:bCs/>
                  <w:lang w:val="en-US"/>
                </w:rPr>
                <w:t xml:space="preserve">onveyor </w:t>
              </w:r>
              <w:r>
                <w:rPr>
                  <w:bCs/>
                  <w:lang w:val="en-US"/>
                </w:rPr>
                <w:t>B</w:t>
              </w:r>
              <w:r w:rsidRPr="00FC12EF">
                <w:rPr>
                  <w:bCs/>
                  <w:lang w:val="en-US"/>
                </w:rPr>
                <w:t xml:space="preserve">elt </w:t>
              </w:r>
              <w:r>
                <w:rPr>
                  <w:bCs/>
                  <w:lang w:val="en-US"/>
                </w:rPr>
                <w:t>C</w:t>
              </w:r>
              <w:r w:rsidRPr="00FC12EF">
                <w:rPr>
                  <w:bCs/>
                  <w:lang w:val="en-US"/>
                </w:rPr>
                <w:t xml:space="preserve">ontact </w:t>
              </w:r>
              <w:r>
                <w:rPr>
                  <w:bCs/>
                  <w:lang w:val="en-US"/>
                </w:rPr>
                <w:t>F</w:t>
              </w:r>
              <w:r w:rsidRPr="00FC12EF">
                <w:rPr>
                  <w:bCs/>
                  <w:lang w:val="en-US"/>
                </w:rPr>
                <w:t xml:space="preserve">orces on </w:t>
              </w:r>
              <w:r>
                <w:rPr>
                  <w:bCs/>
                  <w:lang w:val="en-US"/>
                </w:rPr>
                <w:t>I</w:t>
              </w:r>
              <w:r w:rsidRPr="00FC12EF">
                <w:rPr>
                  <w:bCs/>
                  <w:lang w:val="en-US"/>
                </w:rPr>
                <w:t xml:space="preserve">dler </w:t>
              </w:r>
              <w:r>
                <w:rPr>
                  <w:bCs/>
                  <w:lang w:val="en-US"/>
                </w:rPr>
                <w:t>R</w:t>
              </w:r>
              <w:r w:rsidRPr="00FC12EF">
                <w:rPr>
                  <w:bCs/>
                  <w:lang w:val="en-US"/>
                </w:rPr>
                <w:t>olls.</w:t>
              </w:r>
              <w:r w:rsidRPr="00FC12EF">
                <w:rPr>
                  <w:lang w:val="en-US"/>
                </w:rPr>
                <w:t xml:space="preserve"> </w:t>
              </w:r>
              <w:r w:rsidRPr="00FC12EF">
                <w:rPr>
                  <w:i/>
                  <w:lang w:val="en-US"/>
                </w:rPr>
                <w:t>Measurement.</w:t>
              </w:r>
              <w:r w:rsidRPr="00FC12EF">
                <w:rPr>
                  <w:lang w:val="en-US"/>
                </w:rPr>
                <w:t xml:space="preserve"> 2013, Vol. 46, no. 10, p. 3910-3917. ISSN 0263-2241.</w:t>
              </w:r>
              <w:r>
                <w:rPr>
                  <w:lang w:val="en-US"/>
                </w:rPr>
                <w:t xml:space="preserve"> </w:t>
              </w:r>
              <w:r w:rsidRPr="00FC12EF">
                <w:rPr>
                  <w:lang w:val="en-US"/>
                </w:rPr>
                <w:t xml:space="preserve"> https://doi.org/10.1016/j.measurement.2013.07.045 (20%)</w:t>
              </w:r>
            </w:ins>
          </w:p>
          <w:p w:rsidR="00A52D96" w:rsidRPr="00FC12EF" w:rsidRDefault="00A52D96" w:rsidP="00E65203">
            <w:pPr>
              <w:widowControl w:val="0"/>
              <w:autoSpaceDE w:val="0"/>
              <w:autoSpaceDN w:val="0"/>
              <w:adjustRightInd w:val="0"/>
              <w:jc w:val="both"/>
              <w:rPr>
                <w:ins w:id="3099" w:author="Trefilová Pavla" w:date="2018-08-29T15:04:00Z"/>
                <w:lang w:val="en-US"/>
              </w:rPr>
            </w:pPr>
            <w:ins w:id="3100" w:author="Trefilová Pavla" w:date="2018-08-29T15:04:00Z">
              <w:r w:rsidRPr="00FC12EF">
                <w:rPr>
                  <w:lang w:val="en-US"/>
                </w:rPr>
                <w:t xml:space="preserve">MOLNÁR, V., FEDORKO, G., STEHLÍKOVÁ, B., MICHALIK, P., KOPAS, M. </w:t>
              </w:r>
              <w:r w:rsidRPr="00FC12EF">
                <w:rPr>
                  <w:bCs/>
                  <w:lang w:val="en-US"/>
                </w:rPr>
                <w:t>Mathematical Models for Indirect Measurement of Contact Forces in Hexagonal Idler Housing of Pipe Conveyor.</w:t>
              </w:r>
              <w:r w:rsidRPr="00FC12EF">
                <w:rPr>
                  <w:lang w:val="en-US"/>
                </w:rPr>
                <w:t xml:space="preserve"> </w:t>
              </w:r>
              <w:r w:rsidRPr="00FC12EF">
                <w:rPr>
                  <w:i/>
                  <w:lang w:val="en-US"/>
                </w:rPr>
                <w:t>Measurement</w:t>
              </w:r>
              <w:r w:rsidRPr="00FC12EF">
                <w:rPr>
                  <w:lang w:val="en-US"/>
                </w:rPr>
                <w:t xml:space="preserve">. 2014, Vol. 47, no. 1, p. 794-803. ISSN 0263-2241. </w:t>
              </w:r>
              <w:r>
                <w:rPr>
                  <w:rStyle w:val="Hypertextovodkaz"/>
                  <w:color w:val="auto"/>
                  <w:u w:val="none"/>
                </w:rPr>
                <w:fldChar w:fldCharType="begin"/>
              </w:r>
              <w:r>
                <w:rPr>
                  <w:rStyle w:val="Hypertextovodkaz"/>
                  <w:color w:val="auto"/>
                  <w:u w:val="none"/>
                </w:rPr>
                <w:instrText xml:space="preserve"> HYPERLINK "https://doi.org/10.1016/j.measurement.2013.10.012" \t "_blank" \o "Persistent link using digital object identifier" </w:instrText>
              </w:r>
              <w:r>
                <w:rPr>
                  <w:rStyle w:val="Hypertextovodkaz"/>
                  <w:color w:val="auto"/>
                  <w:u w:val="none"/>
                </w:rPr>
                <w:fldChar w:fldCharType="separate"/>
              </w:r>
              <w:r w:rsidRPr="00FC12EF">
                <w:rPr>
                  <w:rStyle w:val="Hypertextovodkaz"/>
                  <w:color w:val="auto"/>
                  <w:u w:val="none"/>
                </w:rPr>
                <w:t>https://doi.org/10.1016/j.measurement.2013.10.012</w:t>
              </w:r>
              <w:r>
                <w:rPr>
                  <w:rStyle w:val="Hypertextovodkaz"/>
                  <w:color w:val="auto"/>
                  <w:u w:val="none"/>
                </w:rPr>
                <w:fldChar w:fldCharType="end"/>
              </w:r>
              <w:r w:rsidRPr="00FC12EF">
                <w:rPr>
                  <w:lang w:val="en-US"/>
                </w:rPr>
                <w:t xml:space="preserve"> (25%)</w:t>
              </w:r>
            </w:ins>
          </w:p>
          <w:p w:rsidR="00A52D96" w:rsidRPr="00FC12EF" w:rsidRDefault="00A52D96" w:rsidP="00E65203">
            <w:pPr>
              <w:widowControl w:val="0"/>
              <w:autoSpaceDE w:val="0"/>
              <w:autoSpaceDN w:val="0"/>
              <w:adjustRightInd w:val="0"/>
              <w:jc w:val="both"/>
              <w:rPr>
                <w:ins w:id="3101" w:author="Trefilová Pavla" w:date="2018-08-29T15:04:00Z"/>
                <w:lang w:val="en-US"/>
              </w:rPr>
            </w:pPr>
            <w:ins w:id="3102" w:author="Trefilová Pavla" w:date="2018-08-29T15:04:00Z">
              <w:r w:rsidRPr="00FC12EF">
                <w:rPr>
                  <w:lang w:val="en-US"/>
                </w:rPr>
                <w:t xml:space="preserve">ANDREJIOVÁ, M., GRINČOVÁ, A., MARASOVÁ, D., FEDORKO, G., MOLNÁR, V.  </w:t>
              </w:r>
              <w:r>
                <w:rPr>
                  <w:bCs/>
                  <w:lang w:val="en-US"/>
                </w:rPr>
                <w:t>Using Logistic Regression in Tracing the S</w:t>
              </w:r>
              <w:r w:rsidRPr="00FC12EF">
                <w:rPr>
                  <w:bCs/>
                  <w:lang w:val="en-US"/>
                </w:rPr>
                <w:t xml:space="preserve">ignificance of </w:t>
              </w:r>
              <w:r>
                <w:rPr>
                  <w:bCs/>
                  <w:lang w:val="en-US"/>
                </w:rPr>
                <w:t>R</w:t>
              </w:r>
              <w:r w:rsidRPr="00FC12EF">
                <w:rPr>
                  <w:bCs/>
                  <w:lang w:val="en-US"/>
                </w:rPr>
                <w:t>ubber-</w:t>
              </w:r>
              <w:r>
                <w:rPr>
                  <w:bCs/>
                  <w:lang w:val="en-US"/>
                </w:rPr>
                <w:t>Textile Conveyor Belt D</w:t>
              </w:r>
              <w:r w:rsidRPr="00FC12EF">
                <w:rPr>
                  <w:bCs/>
                  <w:lang w:val="en-US"/>
                </w:rPr>
                <w:t>amage.</w:t>
              </w:r>
              <w:r w:rsidRPr="00FC12EF">
                <w:rPr>
                  <w:lang w:val="en-US"/>
                </w:rPr>
                <w:t xml:space="preserve"> </w:t>
              </w:r>
              <w:r w:rsidRPr="00FC12EF">
                <w:rPr>
                  <w:i/>
                  <w:lang w:val="en-US"/>
                </w:rPr>
                <w:t>Wear</w:t>
              </w:r>
              <w:r w:rsidRPr="00FC12EF">
                <w:rPr>
                  <w:lang w:val="en-US"/>
                </w:rPr>
                <w:t xml:space="preserve">. Vol. 318, no. 1-2 (2014), p. 145-152. ISSN 0043-1648. </w:t>
              </w:r>
              <w:r>
                <w:rPr>
                  <w:rStyle w:val="Hypertextovodkaz"/>
                  <w:color w:val="auto"/>
                  <w:u w:val="none"/>
                </w:rPr>
                <w:fldChar w:fldCharType="begin"/>
              </w:r>
              <w:r>
                <w:rPr>
                  <w:rStyle w:val="Hypertextovodkaz"/>
                  <w:color w:val="auto"/>
                  <w:u w:val="none"/>
                </w:rPr>
                <w:instrText xml:space="preserve"> HYPERLINK "https://doi.org/10.1016/j.wear.2014.06.026" \t "_blank" \o "Persistent link using digital object identifier" </w:instrText>
              </w:r>
              <w:r>
                <w:rPr>
                  <w:rStyle w:val="Hypertextovodkaz"/>
                  <w:color w:val="auto"/>
                  <w:u w:val="none"/>
                </w:rPr>
                <w:fldChar w:fldCharType="separate"/>
              </w:r>
              <w:r w:rsidRPr="00FC12EF">
                <w:rPr>
                  <w:rStyle w:val="Hypertextovodkaz"/>
                  <w:color w:val="auto"/>
                  <w:u w:val="none"/>
                </w:rPr>
                <w:t>https://doi.org/10.1016/j.wear.2014.06.026</w:t>
              </w:r>
              <w:r>
                <w:rPr>
                  <w:rStyle w:val="Hypertextovodkaz"/>
                  <w:color w:val="auto"/>
                  <w:u w:val="none"/>
                </w:rPr>
                <w:fldChar w:fldCharType="end"/>
              </w:r>
              <w:r w:rsidRPr="00FC12EF">
                <w:rPr>
                  <w:lang w:val="en-US"/>
                </w:rPr>
                <w:t xml:space="preserve"> (20%)</w:t>
              </w:r>
            </w:ins>
          </w:p>
          <w:p w:rsidR="00A52D96" w:rsidRPr="002775E6" w:rsidRDefault="00A52D96" w:rsidP="00E65203">
            <w:pPr>
              <w:widowControl w:val="0"/>
              <w:autoSpaceDE w:val="0"/>
              <w:autoSpaceDN w:val="0"/>
              <w:adjustRightInd w:val="0"/>
              <w:jc w:val="both"/>
              <w:rPr>
                <w:ins w:id="3103" w:author="Trefilová Pavla" w:date="2018-08-29T15:04:00Z"/>
                <w:lang w:val="en-US"/>
              </w:rPr>
            </w:pPr>
            <w:ins w:id="3104" w:author="Trefilová Pavla" w:date="2018-08-29T15:04:00Z">
              <w:r w:rsidRPr="001972A8">
                <w:rPr>
                  <w:lang w:val="en-US"/>
                </w:rPr>
                <w:t xml:space="preserve">MOLNÁR, V., FEDORKO, G., HUSÁKOVÁ, N., KRÁL' JR., J., </w:t>
              </w:r>
              <w:r>
                <w:rPr>
                  <w:lang w:val="en-US"/>
                </w:rPr>
                <w:t>F</w:t>
              </w:r>
              <w:r w:rsidRPr="001972A8">
                <w:rPr>
                  <w:lang w:val="en-US"/>
                </w:rPr>
                <w:t>ERDYNUS, M. Energy calculation model of an outgoing conveyor with application of a transfer chute with the damping plate</w:t>
              </w:r>
              <w:r>
                <w:rPr>
                  <w:lang w:val="en-US"/>
                </w:rPr>
                <w:t>.</w:t>
              </w:r>
              <w:r w:rsidRPr="001972A8">
                <w:rPr>
                  <w:lang w:val="en-US"/>
                </w:rPr>
                <w:t xml:space="preserve"> </w:t>
              </w:r>
              <w:r w:rsidRPr="00246DA5">
                <w:rPr>
                  <w:i/>
                  <w:lang w:val="en-US"/>
                </w:rPr>
                <w:t>Mechanical Sciences</w:t>
              </w:r>
              <w:r w:rsidRPr="001972A8">
                <w:rPr>
                  <w:lang w:val="en-US"/>
                </w:rPr>
                <w:t>,</w:t>
              </w:r>
              <w:r>
                <w:rPr>
                  <w:lang w:val="en-US"/>
                </w:rPr>
                <w:t xml:space="preserve"> 2016.</w:t>
              </w:r>
              <w:r w:rsidRPr="001972A8">
                <w:rPr>
                  <w:lang w:val="en-US"/>
                </w:rPr>
                <w:t xml:space="preserve"> </w:t>
              </w:r>
              <w:r>
                <w:rPr>
                  <w:lang w:val="en-US"/>
                </w:rPr>
                <w:t xml:space="preserve">Volume </w:t>
              </w:r>
              <w:r w:rsidRPr="001972A8">
                <w:rPr>
                  <w:lang w:val="en-US"/>
                </w:rPr>
                <w:t>7,</w:t>
              </w:r>
              <w:r>
                <w:rPr>
                  <w:lang w:val="en-US"/>
                </w:rPr>
                <w:t xml:space="preserve"> Issue 2, p. 167-177. ISBN 291-9151.</w:t>
              </w:r>
              <w:r w:rsidRPr="001972A8">
                <w:rPr>
                  <w:lang w:val="en-US"/>
                </w:rPr>
                <w:t xml:space="preserve"> https://doi.org/10.5194/ms-7-167-2016</w:t>
              </w:r>
              <w:r>
                <w:rPr>
                  <w:lang w:val="en-US"/>
                </w:rPr>
                <w:t xml:space="preserve">. </w:t>
              </w:r>
              <w:r w:rsidRPr="001972A8">
                <w:rPr>
                  <w:lang w:val="en-US"/>
                </w:rPr>
                <w:t>(25%)</w:t>
              </w:r>
            </w:ins>
          </w:p>
        </w:tc>
      </w:tr>
      <w:tr w:rsidR="00A52D96" w:rsidTr="00E65203">
        <w:trPr>
          <w:trHeight w:val="218"/>
          <w:ins w:id="3105" w:author="Trefilová Pavla" w:date="2018-08-29T15:04:00Z"/>
        </w:trPr>
        <w:tc>
          <w:tcPr>
            <w:tcW w:w="9859" w:type="dxa"/>
            <w:gridSpan w:val="11"/>
            <w:shd w:val="clear" w:color="auto" w:fill="F7CAAC"/>
          </w:tcPr>
          <w:p w:rsidR="00A52D96" w:rsidRDefault="00A52D96" w:rsidP="00E65203">
            <w:pPr>
              <w:rPr>
                <w:ins w:id="3106" w:author="Trefilová Pavla" w:date="2018-08-29T15:04:00Z"/>
                <w:b/>
              </w:rPr>
            </w:pPr>
            <w:ins w:id="3107" w:author="Trefilová Pavla" w:date="2018-08-29T15:04:00Z">
              <w:r>
                <w:rPr>
                  <w:b/>
                </w:rPr>
                <w:t>Působení v zahraničí</w:t>
              </w:r>
            </w:ins>
          </w:p>
        </w:tc>
      </w:tr>
      <w:tr w:rsidR="00A52D96" w:rsidTr="00E65203">
        <w:trPr>
          <w:trHeight w:val="328"/>
          <w:ins w:id="3108" w:author="Trefilová Pavla" w:date="2018-08-29T15:04:00Z"/>
        </w:trPr>
        <w:tc>
          <w:tcPr>
            <w:tcW w:w="9859" w:type="dxa"/>
            <w:gridSpan w:val="11"/>
          </w:tcPr>
          <w:p w:rsidR="00A52D96" w:rsidRDefault="00A52D96" w:rsidP="00E65203">
            <w:pPr>
              <w:rPr>
                <w:ins w:id="3109" w:author="Trefilová Pavla" w:date="2018-08-29T15:04:00Z"/>
                <w:b/>
              </w:rPr>
            </w:pPr>
            <w:ins w:id="3110" w:author="Trefilová Pavla" w:date="2018-08-29T15:04:00Z">
              <w:r w:rsidRPr="001972A8">
                <w:rPr>
                  <w:noProof/>
                </w:rPr>
                <w:drawing>
                  <wp:anchor distT="0" distB="0" distL="114300" distR="114300" simplePos="0" relativeHeight="251668480" behindDoc="1" locked="0" layoutInCell="1" allowOverlap="1" wp14:anchorId="7C842A61" wp14:editId="755AB40F">
                    <wp:simplePos x="0" y="0"/>
                    <wp:positionH relativeFrom="column">
                      <wp:posOffset>1792263</wp:posOffset>
                    </wp:positionH>
                    <wp:positionV relativeFrom="paragraph">
                      <wp:posOffset>149083</wp:posOffset>
                    </wp:positionV>
                    <wp:extent cx="761687" cy="409432"/>
                    <wp:effectExtent l="0" t="0" r="63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 Molnar.jpg"/>
                            <pic:cNvPicPr/>
                          </pic:nvPicPr>
                          <pic:blipFill>
                            <a:blip r:embed="rId25">
                              <a:extLst>
                                <a:ext uri="{28A0092B-C50C-407E-A947-70E740481C1C}">
                                  <a14:useLocalDpi xmlns:a14="http://schemas.microsoft.com/office/drawing/2010/main" val="0"/>
                                </a:ext>
                              </a:extLst>
                            </a:blip>
                            <a:stretch>
                              <a:fillRect/>
                            </a:stretch>
                          </pic:blipFill>
                          <pic:spPr>
                            <a:xfrm>
                              <a:off x="0" y="0"/>
                              <a:ext cx="761687" cy="409432"/>
                            </a:xfrm>
                            <a:prstGeom prst="rect">
                              <a:avLst/>
                            </a:prstGeom>
                          </pic:spPr>
                        </pic:pic>
                      </a:graphicData>
                    </a:graphic>
                    <wp14:sizeRelH relativeFrom="margin">
                      <wp14:pctWidth>0</wp14:pctWidth>
                    </wp14:sizeRelH>
                    <wp14:sizeRelV relativeFrom="margin">
                      <wp14:pctHeight>0</wp14:pctHeight>
                    </wp14:sizeRelV>
                  </wp:anchor>
                </w:drawing>
              </w:r>
            </w:ins>
          </w:p>
        </w:tc>
      </w:tr>
      <w:tr w:rsidR="00A52D96" w:rsidTr="00A52D96">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11" w:author="Trefilová Pavla" w:date="2018-08-29T15:0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127"/>
          <w:ins w:id="3112" w:author="Trefilová Pavla" w:date="2018-08-29T15:04:00Z"/>
          <w:trPrChange w:id="3113" w:author="Trefilová Pavla" w:date="2018-08-29T15:05:00Z">
            <w:trPr>
              <w:gridBefore w:val="1"/>
              <w:cantSplit/>
              <w:trHeight w:val="470"/>
            </w:trPr>
          </w:trPrChange>
        </w:trPr>
        <w:tc>
          <w:tcPr>
            <w:tcW w:w="2518" w:type="dxa"/>
            <w:shd w:val="clear" w:color="auto" w:fill="F7CAAC"/>
            <w:tcPrChange w:id="3114" w:author="Trefilová Pavla" w:date="2018-08-29T15:05:00Z">
              <w:tcPr>
                <w:tcW w:w="2518" w:type="dxa"/>
                <w:gridSpan w:val="2"/>
                <w:shd w:val="clear" w:color="auto" w:fill="F7CAAC"/>
              </w:tcPr>
            </w:tcPrChange>
          </w:tcPr>
          <w:p w:rsidR="00A52D96" w:rsidRDefault="00A52D96" w:rsidP="00E65203">
            <w:pPr>
              <w:jc w:val="both"/>
              <w:rPr>
                <w:ins w:id="3115" w:author="Trefilová Pavla" w:date="2018-08-29T15:04:00Z"/>
                <w:b/>
              </w:rPr>
            </w:pPr>
            <w:ins w:id="3116" w:author="Trefilová Pavla" w:date="2018-08-29T15:04:00Z">
              <w:r>
                <w:rPr>
                  <w:b/>
                </w:rPr>
                <w:t xml:space="preserve">Podpis </w:t>
              </w:r>
            </w:ins>
          </w:p>
        </w:tc>
        <w:tc>
          <w:tcPr>
            <w:tcW w:w="4536" w:type="dxa"/>
            <w:gridSpan w:val="5"/>
            <w:tcPrChange w:id="3117" w:author="Trefilová Pavla" w:date="2018-08-29T15:05:00Z">
              <w:tcPr>
                <w:tcW w:w="4536" w:type="dxa"/>
                <w:gridSpan w:val="6"/>
              </w:tcPr>
            </w:tcPrChange>
          </w:tcPr>
          <w:p w:rsidR="00A52D96" w:rsidRDefault="00A52D96" w:rsidP="00E65203">
            <w:pPr>
              <w:jc w:val="both"/>
              <w:rPr>
                <w:ins w:id="3118" w:author="Trefilová Pavla" w:date="2018-08-29T15:04:00Z"/>
              </w:rPr>
            </w:pPr>
          </w:p>
        </w:tc>
        <w:tc>
          <w:tcPr>
            <w:tcW w:w="786" w:type="dxa"/>
            <w:gridSpan w:val="2"/>
            <w:shd w:val="clear" w:color="auto" w:fill="F7CAAC"/>
            <w:tcPrChange w:id="3119" w:author="Trefilová Pavla" w:date="2018-08-29T15:05:00Z">
              <w:tcPr>
                <w:tcW w:w="786" w:type="dxa"/>
                <w:gridSpan w:val="3"/>
                <w:shd w:val="clear" w:color="auto" w:fill="F7CAAC"/>
              </w:tcPr>
            </w:tcPrChange>
          </w:tcPr>
          <w:p w:rsidR="00A52D96" w:rsidRDefault="00A52D96" w:rsidP="00E65203">
            <w:pPr>
              <w:jc w:val="both"/>
              <w:rPr>
                <w:ins w:id="3120" w:author="Trefilová Pavla" w:date="2018-08-29T15:04:00Z"/>
              </w:rPr>
            </w:pPr>
            <w:ins w:id="3121" w:author="Trefilová Pavla" w:date="2018-08-29T15:04:00Z">
              <w:r>
                <w:rPr>
                  <w:b/>
                </w:rPr>
                <w:t>datum</w:t>
              </w:r>
            </w:ins>
          </w:p>
        </w:tc>
        <w:tc>
          <w:tcPr>
            <w:tcW w:w="2019" w:type="dxa"/>
            <w:gridSpan w:val="3"/>
            <w:tcPrChange w:id="3122" w:author="Trefilová Pavla" w:date="2018-08-29T15:05:00Z">
              <w:tcPr>
                <w:tcW w:w="2019" w:type="dxa"/>
                <w:gridSpan w:val="4"/>
              </w:tcPr>
            </w:tcPrChange>
          </w:tcPr>
          <w:p w:rsidR="00A52D96" w:rsidRDefault="00A52D96" w:rsidP="00E65203">
            <w:pPr>
              <w:jc w:val="both"/>
              <w:rPr>
                <w:ins w:id="3123" w:author="Trefilová Pavla" w:date="2018-08-29T15:04:00Z"/>
              </w:rPr>
            </w:pPr>
          </w:p>
        </w:tc>
      </w:tr>
    </w:tbl>
    <w:p w:rsidR="008F369F" w:rsidDel="00A52D96" w:rsidRDefault="008F369F">
      <w:pPr>
        <w:rPr>
          <w:del w:id="3124" w:author="Trefilová Pavla" w:date="2018-08-29T15:05:00Z"/>
        </w:rPr>
      </w:pPr>
    </w:p>
    <w:p w:rsidR="000115B2" w:rsidDel="00A52D96" w:rsidRDefault="000115B2">
      <w:pPr>
        <w:rPr>
          <w:del w:id="3125" w:author="Trefilová Pavla" w:date="2018-08-29T15:05:00Z"/>
        </w:rPr>
      </w:pPr>
    </w:p>
    <w:p w:rsidR="000115B2" w:rsidDel="001B365E" w:rsidRDefault="000115B2">
      <w:pPr>
        <w:rPr>
          <w:del w:id="3126" w:author="Trefilová Pavla" w:date="2018-08-22T08:51:00Z"/>
        </w:rPr>
      </w:pP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0115B2" w:rsidRPr="00BA53AC" w:rsidTr="000115B2">
        <w:tc>
          <w:tcPr>
            <w:tcW w:w="9900" w:type="dxa"/>
            <w:gridSpan w:val="11"/>
            <w:tcBorders>
              <w:bottom w:val="double" w:sz="4" w:space="0" w:color="auto"/>
            </w:tcBorders>
            <w:shd w:val="clear" w:color="auto" w:fill="BDD6EE"/>
          </w:tcPr>
          <w:p w:rsidR="000115B2" w:rsidRPr="00BA53AC" w:rsidRDefault="000115B2" w:rsidP="000115B2">
            <w:pPr>
              <w:jc w:val="both"/>
              <w:rPr>
                <w:b/>
                <w:sz w:val="28"/>
              </w:rPr>
            </w:pPr>
            <w:r w:rsidRPr="00BA53AC">
              <w:rPr>
                <w:b/>
                <w:sz w:val="28"/>
              </w:rPr>
              <w:lastRenderedPageBreak/>
              <w:t>C-I – Personální zabezpečení</w:t>
            </w:r>
          </w:p>
        </w:tc>
      </w:tr>
      <w:tr w:rsidR="000115B2" w:rsidRPr="00BA53AC" w:rsidTr="000115B2">
        <w:tc>
          <w:tcPr>
            <w:tcW w:w="2529" w:type="dxa"/>
            <w:tcBorders>
              <w:top w:val="double" w:sz="4" w:space="0" w:color="auto"/>
            </w:tcBorders>
            <w:shd w:val="clear" w:color="auto" w:fill="F7CAAC"/>
          </w:tcPr>
          <w:p w:rsidR="000115B2" w:rsidRPr="00BA53AC" w:rsidRDefault="000115B2" w:rsidP="000115B2">
            <w:pPr>
              <w:jc w:val="both"/>
              <w:rPr>
                <w:b/>
              </w:rPr>
            </w:pPr>
            <w:r w:rsidRPr="00BA53AC">
              <w:rPr>
                <w:b/>
              </w:rPr>
              <w:t>Vysoká škola</w:t>
            </w:r>
          </w:p>
        </w:tc>
        <w:tc>
          <w:tcPr>
            <w:tcW w:w="7371" w:type="dxa"/>
            <w:gridSpan w:val="10"/>
          </w:tcPr>
          <w:p w:rsidR="000115B2" w:rsidRPr="00BA53AC" w:rsidRDefault="000115B2" w:rsidP="000115B2">
            <w:pPr>
              <w:jc w:val="both"/>
            </w:pPr>
            <w:r w:rsidRPr="00BA53AC">
              <w:t>Univerzita Tomáše Bati ve Zlíně</w:t>
            </w:r>
          </w:p>
        </w:tc>
      </w:tr>
      <w:tr w:rsidR="000115B2" w:rsidRPr="00BA53AC" w:rsidTr="000115B2">
        <w:tc>
          <w:tcPr>
            <w:tcW w:w="2529" w:type="dxa"/>
            <w:shd w:val="clear" w:color="auto" w:fill="F7CAAC"/>
          </w:tcPr>
          <w:p w:rsidR="000115B2" w:rsidRPr="00BA53AC" w:rsidRDefault="000115B2" w:rsidP="000115B2">
            <w:pPr>
              <w:jc w:val="both"/>
              <w:rPr>
                <w:b/>
              </w:rPr>
            </w:pPr>
            <w:r w:rsidRPr="00BA53AC">
              <w:rPr>
                <w:b/>
              </w:rPr>
              <w:t>Součást vysoké školy</w:t>
            </w:r>
          </w:p>
        </w:tc>
        <w:tc>
          <w:tcPr>
            <w:tcW w:w="7371" w:type="dxa"/>
            <w:gridSpan w:val="10"/>
          </w:tcPr>
          <w:p w:rsidR="000115B2" w:rsidRPr="00BA53AC" w:rsidRDefault="000115B2" w:rsidP="000115B2">
            <w:pPr>
              <w:jc w:val="both"/>
            </w:pPr>
            <w:r>
              <w:t>Fakulta managementu a ekonomiky</w:t>
            </w:r>
          </w:p>
        </w:tc>
      </w:tr>
      <w:tr w:rsidR="000115B2" w:rsidRPr="00BA53AC" w:rsidTr="000115B2">
        <w:tc>
          <w:tcPr>
            <w:tcW w:w="2529" w:type="dxa"/>
            <w:shd w:val="clear" w:color="auto" w:fill="F7CAAC"/>
          </w:tcPr>
          <w:p w:rsidR="000115B2" w:rsidRPr="00BA53AC" w:rsidRDefault="000115B2" w:rsidP="000115B2">
            <w:pPr>
              <w:jc w:val="both"/>
              <w:rPr>
                <w:b/>
              </w:rPr>
            </w:pPr>
            <w:r w:rsidRPr="00BA53AC">
              <w:rPr>
                <w:b/>
              </w:rPr>
              <w:t>Název studijního programu</w:t>
            </w:r>
          </w:p>
        </w:tc>
        <w:tc>
          <w:tcPr>
            <w:tcW w:w="7371" w:type="dxa"/>
            <w:gridSpan w:val="10"/>
          </w:tcPr>
          <w:p w:rsidR="000115B2" w:rsidRPr="00BA53AC" w:rsidRDefault="000115B2" w:rsidP="000115B2">
            <w:pPr>
              <w:jc w:val="both"/>
            </w:pPr>
            <w:r>
              <w:t>Průmyslové inženýrství</w:t>
            </w:r>
          </w:p>
        </w:tc>
      </w:tr>
      <w:tr w:rsidR="000115B2" w:rsidRPr="00BA53AC" w:rsidTr="000115B2">
        <w:tc>
          <w:tcPr>
            <w:tcW w:w="2529" w:type="dxa"/>
            <w:shd w:val="clear" w:color="auto" w:fill="F7CAAC"/>
          </w:tcPr>
          <w:p w:rsidR="000115B2" w:rsidRPr="00BA53AC" w:rsidRDefault="000115B2" w:rsidP="000115B2">
            <w:pPr>
              <w:jc w:val="both"/>
              <w:rPr>
                <w:b/>
              </w:rPr>
            </w:pPr>
            <w:r w:rsidRPr="00BA53AC">
              <w:rPr>
                <w:b/>
              </w:rPr>
              <w:t>Jméno a příjmení</w:t>
            </w:r>
          </w:p>
        </w:tc>
        <w:tc>
          <w:tcPr>
            <w:tcW w:w="4554" w:type="dxa"/>
            <w:gridSpan w:val="5"/>
          </w:tcPr>
          <w:p w:rsidR="000115B2" w:rsidRPr="00BA53AC" w:rsidRDefault="000115B2" w:rsidP="000115B2">
            <w:pPr>
              <w:jc w:val="both"/>
            </w:pPr>
            <w:bookmarkStart w:id="3127" w:name="Orsavová"/>
            <w:bookmarkEnd w:id="3127"/>
            <w:r w:rsidRPr="00BA53AC">
              <w:t>Jana ORSAVOVÁ</w:t>
            </w:r>
          </w:p>
        </w:tc>
        <w:tc>
          <w:tcPr>
            <w:tcW w:w="712" w:type="dxa"/>
            <w:shd w:val="clear" w:color="auto" w:fill="F7CAAC"/>
          </w:tcPr>
          <w:p w:rsidR="000115B2" w:rsidRPr="00BA53AC" w:rsidRDefault="000115B2" w:rsidP="000115B2">
            <w:pPr>
              <w:jc w:val="both"/>
              <w:rPr>
                <w:b/>
              </w:rPr>
            </w:pPr>
            <w:r w:rsidRPr="00BA53AC">
              <w:rPr>
                <w:b/>
              </w:rPr>
              <w:t>Tituly</w:t>
            </w:r>
          </w:p>
        </w:tc>
        <w:tc>
          <w:tcPr>
            <w:tcW w:w="2105" w:type="dxa"/>
            <w:gridSpan w:val="4"/>
          </w:tcPr>
          <w:p w:rsidR="000115B2" w:rsidRPr="00BA53AC" w:rsidRDefault="000115B2" w:rsidP="000115B2">
            <w:pPr>
              <w:jc w:val="both"/>
            </w:pPr>
            <w:r w:rsidRPr="00BA53AC">
              <w:t>Mgr.</w:t>
            </w:r>
          </w:p>
        </w:tc>
      </w:tr>
      <w:tr w:rsidR="000115B2" w:rsidRPr="00BA53AC" w:rsidTr="000115B2">
        <w:tc>
          <w:tcPr>
            <w:tcW w:w="2529" w:type="dxa"/>
            <w:shd w:val="clear" w:color="auto" w:fill="F7CAAC"/>
          </w:tcPr>
          <w:p w:rsidR="000115B2" w:rsidRPr="00BA53AC" w:rsidRDefault="000115B2" w:rsidP="000115B2">
            <w:pPr>
              <w:jc w:val="both"/>
              <w:rPr>
                <w:b/>
              </w:rPr>
            </w:pPr>
            <w:r w:rsidRPr="00BA53AC">
              <w:rPr>
                <w:b/>
              </w:rPr>
              <w:t>Rok narození</w:t>
            </w:r>
          </w:p>
        </w:tc>
        <w:tc>
          <w:tcPr>
            <w:tcW w:w="832" w:type="dxa"/>
          </w:tcPr>
          <w:p w:rsidR="000115B2" w:rsidRPr="00BA53AC" w:rsidRDefault="000115B2" w:rsidP="000115B2">
            <w:pPr>
              <w:jc w:val="both"/>
            </w:pPr>
            <w:r w:rsidRPr="00BA53AC">
              <w:t>1982</w:t>
            </w:r>
          </w:p>
        </w:tc>
        <w:tc>
          <w:tcPr>
            <w:tcW w:w="1728" w:type="dxa"/>
            <w:shd w:val="clear" w:color="auto" w:fill="F7CAAC"/>
          </w:tcPr>
          <w:p w:rsidR="000115B2" w:rsidRPr="00BA53AC" w:rsidRDefault="000115B2" w:rsidP="000115B2">
            <w:pPr>
              <w:jc w:val="both"/>
              <w:rPr>
                <w:b/>
              </w:rPr>
            </w:pPr>
            <w:r w:rsidRPr="00BA53AC">
              <w:rPr>
                <w:b/>
              </w:rPr>
              <w:t>typ vztahu k VŠ</w:t>
            </w:r>
          </w:p>
        </w:tc>
        <w:tc>
          <w:tcPr>
            <w:tcW w:w="996" w:type="dxa"/>
            <w:gridSpan w:val="2"/>
          </w:tcPr>
          <w:p w:rsidR="000115B2" w:rsidRPr="00BA53AC" w:rsidRDefault="000115B2" w:rsidP="000115B2">
            <w:pPr>
              <w:jc w:val="both"/>
            </w:pPr>
            <w:r>
              <w:t>pp</w:t>
            </w:r>
          </w:p>
        </w:tc>
        <w:tc>
          <w:tcPr>
            <w:tcW w:w="998" w:type="dxa"/>
            <w:shd w:val="clear" w:color="auto" w:fill="F7CAAC"/>
          </w:tcPr>
          <w:p w:rsidR="000115B2" w:rsidRPr="00BA53AC" w:rsidRDefault="000115B2" w:rsidP="000115B2">
            <w:pPr>
              <w:jc w:val="both"/>
              <w:rPr>
                <w:b/>
              </w:rPr>
            </w:pPr>
            <w:r w:rsidRPr="00BA53AC">
              <w:rPr>
                <w:b/>
              </w:rPr>
              <w:t>rozsah</w:t>
            </w:r>
          </w:p>
        </w:tc>
        <w:tc>
          <w:tcPr>
            <w:tcW w:w="712" w:type="dxa"/>
          </w:tcPr>
          <w:p w:rsidR="000115B2" w:rsidRPr="00BA53AC" w:rsidRDefault="000115B2" w:rsidP="000115B2">
            <w:pPr>
              <w:jc w:val="both"/>
            </w:pPr>
            <w:r w:rsidRPr="00BA53AC">
              <w:t>40</w:t>
            </w:r>
          </w:p>
        </w:tc>
        <w:tc>
          <w:tcPr>
            <w:tcW w:w="712" w:type="dxa"/>
            <w:gridSpan w:val="2"/>
            <w:shd w:val="clear" w:color="auto" w:fill="F7CAAC"/>
          </w:tcPr>
          <w:p w:rsidR="000115B2" w:rsidRPr="00BA53AC" w:rsidRDefault="000115B2" w:rsidP="000115B2">
            <w:pPr>
              <w:jc w:val="both"/>
              <w:rPr>
                <w:b/>
              </w:rPr>
            </w:pPr>
            <w:r w:rsidRPr="00BA53AC">
              <w:rPr>
                <w:b/>
              </w:rPr>
              <w:t>do kdy</w:t>
            </w:r>
          </w:p>
        </w:tc>
        <w:tc>
          <w:tcPr>
            <w:tcW w:w="1393" w:type="dxa"/>
            <w:gridSpan w:val="2"/>
          </w:tcPr>
          <w:p w:rsidR="000115B2" w:rsidRPr="00BA53AC" w:rsidRDefault="000115B2" w:rsidP="000115B2">
            <w:pPr>
              <w:jc w:val="both"/>
            </w:pPr>
            <w:r w:rsidRPr="00BA53AC">
              <w:t>1</w:t>
            </w:r>
            <w:r>
              <w:t>0</w:t>
            </w:r>
            <w:r w:rsidRPr="00BA53AC">
              <w:t>/20</w:t>
            </w:r>
            <w:r>
              <w:t>21</w:t>
            </w:r>
          </w:p>
        </w:tc>
      </w:tr>
      <w:tr w:rsidR="000115B2" w:rsidRPr="00BA53AC" w:rsidTr="000115B2">
        <w:tc>
          <w:tcPr>
            <w:tcW w:w="5089" w:type="dxa"/>
            <w:gridSpan w:val="3"/>
            <w:shd w:val="clear" w:color="auto" w:fill="F7CAAC"/>
          </w:tcPr>
          <w:p w:rsidR="000115B2" w:rsidRPr="00BA53AC" w:rsidRDefault="000115B2" w:rsidP="000115B2">
            <w:pPr>
              <w:jc w:val="both"/>
              <w:rPr>
                <w:b/>
              </w:rPr>
            </w:pPr>
            <w:r w:rsidRPr="00BA53AC">
              <w:rPr>
                <w:b/>
              </w:rPr>
              <w:t>Typ vztahu na součásti VŠ, která uskutečňuje st. program</w:t>
            </w:r>
          </w:p>
        </w:tc>
        <w:tc>
          <w:tcPr>
            <w:tcW w:w="996" w:type="dxa"/>
            <w:gridSpan w:val="2"/>
          </w:tcPr>
          <w:p w:rsidR="000115B2" w:rsidRPr="00BA53AC" w:rsidRDefault="000115B2" w:rsidP="000115B2">
            <w:pPr>
              <w:jc w:val="both"/>
            </w:pPr>
          </w:p>
        </w:tc>
        <w:tc>
          <w:tcPr>
            <w:tcW w:w="998" w:type="dxa"/>
            <w:shd w:val="clear" w:color="auto" w:fill="F7CAAC"/>
          </w:tcPr>
          <w:p w:rsidR="000115B2" w:rsidRPr="00BA53AC" w:rsidRDefault="000115B2" w:rsidP="000115B2">
            <w:pPr>
              <w:jc w:val="both"/>
              <w:rPr>
                <w:b/>
              </w:rPr>
            </w:pPr>
            <w:r w:rsidRPr="00BA53AC">
              <w:rPr>
                <w:b/>
              </w:rPr>
              <w:t>rozsah</w:t>
            </w:r>
          </w:p>
        </w:tc>
        <w:tc>
          <w:tcPr>
            <w:tcW w:w="712" w:type="dxa"/>
          </w:tcPr>
          <w:p w:rsidR="000115B2" w:rsidRPr="00BA53AC" w:rsidRDefault="000115B2" w:rsidP="000115B2">
            <w:pPr>
              <w:jc w:val="both"/>
            </w:pPr>
          </w:p>
        </w:tc>
        <w:tc>
          <w:tcPr>
            <w:tcW w:w="712" w:type="dxa"/>
            <w:gridSpan w:val="2"/>
            <w:shd w:val="clear" w:color="auto" w:fill="F7CAAC"/>
          </w:tcPr>
          <w:p w:rsidR="000115B2" w:rsidRPr="00BA53AC" w:rsidRDefault="000115B2" w:rsidP="000115B2">
            <w:pPr>
              <w:jc w:val="both"/>
              <w:rPr>
                <w:b/>
              </w:rPr>
            </w:pPr>
            <w:r w:rsidRPr="00BA53AC">
              <w:rPr>
                <w:b/>
              </w:rPr>
              <w:t>do kdy</w:t>
            </w:r>
          </w:p>
        </w:tc>
        <w:tc>
          <w:tcPr>
            <w:tcW w:w="1393" w:type="dxa"/>
            <w:gridSpan w:val="2"/>
          </w:tcPr>
          <w:p w:rsidR="000115B2" w:rsidRPr="00BA53AC" w:rsidRDefault="000115B2" w:rsidP="000115B2">
            <w:pPr>
              <w:jc w:val="both"/>
            </w:pPr>
          </w:p>
        </w:tc>
      </w:tr>
      <w:tr w:rsidR="000115B2" w:rsidRPr="00BA53AC" w:rsidTr="000115B2">
        <w:tc>
          <w:tcPr>
            <w:tcW w:w="6085" w:type="dxa"/>
            <w:gridSpan w:val="5"/>
            <w:shd w:val="clear" w:color="auto" w:fill="F7CAAC"/>
          </w:tcPr>
          <w:p w:rsidR="000115B2" w:rsidRPr="00BA53AC" w:rsidRDefault="000115B2" w:rsidP="000115B2">
            <w:pPr>
              <w:jc w:val="both"/>
            </w:pPr>
            <w:r w:rsidRPr="00BA53AC">
              <w:rPr>
                <w:b/>
              </w:rPr>
              <w:t>Další současná působení jako akademický pracovník na jiných VŠ</w:t>
            </w:r>
          </w:p>
        </w:tc>
        <w:tc>
          <w:tcPr>
            <w:tcW w:w="1710" w:type="dxa"/>
            <w:gridSpan w:val="2"/>
            <w:shd w:val="clear" w:color="auto" w:fill="F7CAAC"/>
          </w:tcPr>
          <w:p w:rsidR="000115B2" w:rsidRPr="00BA53AC" w:rsidRDefault="000115B2" w:rsidP="000115B2">
            <w:pPr>
              <w:jc w:val="both"/>
              <w:rPr>
                <w:b/>
              </w:rPr>
            </w:pPr>
            <w:r w:rsidRPr="00BA53AC">
              <w:rPr>
                <w:b/>
              </w:rPr>
              <w:t>typ prac. vztahu</w:t>
            </w:r>
          </w:p>
        </w:tc>
        <w:tc>
          <w:tcPr>
            <w:tcW w:w="2105" w:type="dxa"/>
            <w:gridSpan w:val="4"/>
            <w:shd w:val="clear" w:color="auto" w:fill="F7CAAC"/>
          </w:tcPr>
          <w:p w:rsidR="000115B2" w:rsidRPr="00BA53AC" w:rsidRDefault="000115B2" w:rsidP="000115B2">
            <w:pPr>
              <w:jc w:val="both"/>
              <w:rPr>
                <w:b/>
              </w:rPr>
            </w:pPr>
            <w:r w:rsidRPr="00BA53AC">
              <w:rPr>
                <w:b/>
              </w:rPr>
              <w:t>rozsah</w:t>
            </w:r>
          </w:p>
        </w:tc>
      </w:tr>
      <w:tr w:rsidR="000115B2" w:rsidRPr="00BA53AC" w:rsidTr="000115B2">
        <w:tc>
          <w:tcPr>
            <w:tcW w:w="6085" w:type="dxa"/>
            <w:gridSpan w:val="5"/>
          </w:tcPr>
          <w:p w:rsidR="000115B2" w:rsidRPr="00BA53AC" w:rsidRDefault="000115B2" w:rsidP="000115B2">
            <w:pPr>
              <w:jc w:val="both"/>
            </w:pPr>
          </w:p>
        </w:tc>
        <w:tc>
          <w:tcPr>
            <w:tcW w:w="1710" w:type="dxa"/>
            <w:gridSpan w:val="2"/>
          </w:tcPr>
          <w:p w:rsidR="000115B2" w:rsidRPr="00BA53AC" w:rsidRDefault="000115B2" w:rsidP="000115B2">
            <w:pPr>
              <w:jc w:val="both"/>
            </w:pPr>
          </w:p>
        </w:tc>
        <w:tc>
          <w:tcPr>
            <w:tcW w:w="2105" w:type="dxa"/>
            <w:gridSpan w:val="4"/>
          </w:tcPr>
          <w:p w:rsidR="000115B2" w:rsidRPr="00BA53AC" w:rsidRDefault="000115B2" w:rsidP="000115B2">
            <w:pPr>
              <w:jc w:val="both"/>
            </w:pPr>
          </w:p>
        </w:tc>
      </w:tr>
      <w:tr w:rsidR="000115B2" w:rsidRPr="00BA53AC" w:rsidTr="000115B2">
        <w:tc>
          <w:tcPr>
            <w:tcW w:w="6085" w:type="dxa"/>
            <w:gridSpan w:val="5"/>
          </w:tcPr>
          <w:p w:rsidR="000115B2" w:rsidRPr="00BA53AC" w:rsidRDefault="000115B2" w:rsidP="000115B2">
            <w:pPr>
              <w:jc w:val="both"/>
            </w:pPr>
          </w:p>
        </w:tc>
        <w:tc>
          <w:tcPr>
            <w:tcW w:w="1710" w:type="dxa"/>
            <w:gridSpan w:val="2"/>
          </w:tcPr>
          <w:p w:rsidR="000115B2" w:rsidRPr="00BA53AC" w:rsidRDefault="000115B2" w:rsidP="000115B2">
            <w:pPr>
              <w:jc w:val="both"/>
            </w:pPr>
          </w:p>
        </w:tc>
        <w:tc>
          <w:tcPr>
            <w:tcW w:w="2105" w:type="dxa"/>
            <w:gridSpan w:val="4"/>
          </w:tcPr>
          <w:p w:rsidR="000115B2" w:rsidRPr="00BA53AC" w:rsidRDefault="000115B2" w:rsidP="000115B2">
            <w:pPr>
              <w:jc w:val="both"/>
            </w:pPr>
          </w:p>
        </w:tc>
      </w:tr>
      <w:tr w:rsidR="000115B2" w:rsidRPr="00BA53AC" w:rsidTr="000115B2">
        <w:tc>
          <w:tcPr>
            <w:tcW w:w="9900" w:type="dxa"/>
            <w:gridSpan w:val="11"/>
            <w:shd w:val="clear" w:color="auto" w:fill="F7CAAC"/>
          </w:tcPr>
          <w:p w:rsidR="000115B2" w:rsidRPr="00BA53AC" w:rsidRDefault="000115B2" w:rsidP="000115B2">
            <w:pPr>
              <w:jc w:val="both"/>
            </w:pPr>
            <w:r w:rsidRPr="00BA53AC">
              <w:rPr>
                <w:b/>
              </w:rPr>
              <w:t>Předměty příslušného studijního programu a způsob zapojení do jejich výuky, příp. další zapojení do uskutečňování studijního programu</w:t>
            </w:r>
          </w:p>
        </w:tc>
      </w:tr>
      <w:tr w:rsidR="000115B2" w:rsidRPr="00BA53AC" w:rsidTr="000115B2">
        <w:trPr>
          <w:trHeight w:val="466"/>
        </w:trPr>
        <w:tc>
          <w:tcPr>
            <w:tcW w:w="9900" w:type="dxa"/>
            <w:gridSpan w:val="11"/>
            <w:tcBorders>
              <w:top w:val="nil"/>
            </w:tcBorders>
          </w:tcPr>
          <w:p w:rsidR="000115B2" w:rsidRDefault="000115B2" w:rsidP="000115B2">
            <w:pPr>
              <w:jc w:val="both"/>
            </w:pPr>
            <w:r>
              <w:t>Akademické psaní - vedení seminářů (40%)</w:t>
            </w:r>
          </w:p>
          <w:p w:rsidR="000115B2" w:rsidRPr="00BA53AC" w:rsidRDefault="000115B2" w:rsidP="000115B2">
            <w:pPr>
              <w:pStyle w:val="Zkladntext"/>
              <w:ind w:right="107"/>
            </w:pPr>
          </w:p>
        </w:tc>
      </w:tr>
      <w:tr w:rsidR="000115B2" w:rsidRPr="00BA53AC" w:rsidTr="000115B2">
        <w:tc>
          <w:tcPr>
            <w:tcW w:w="9900" w:type="dxa"/>
            <w:gridSpan w:val="11"/>
            <w:shd w:val="clear" w:color="auto" w:fill="F7CAAC"/>
          </w:tcPr>
          <w:p w:rsidR="000115B2" w:rsidRPr="00BA53AC" w:rsidRDefault="000115B2" w:rsidP="000115B2">
            <w:pPr>
              <w:jc w:val="both"/>
            </w:pPr>
            <w:r w:rsidRPr="00BA53AC">
              <w:rPr>
                <w:b/>
              </w:rPr>
              <w:t xml:space="preserve">Údaje o vzdělání na VŠ </w:t>
            </w:r>
          </w:p>
        </w:tc>
      </w:tr>
      <w:tr w:rsidR="000115B2" w:rsidRPr="00BA53AC" w:rsidTr="000115B2">
        <w:trPr>
          <w:trHeight w:val="372"/>
        </w:trPr>
        <w:tc>
          <w:tcPr>
            <w:tcW w:w="9900" w:type="dxa"/>
            <w:gridSpan w:val="11"/>
          </w:tcPr>
          <w:p w:rsidR="000115B2" w:rsidRPr="000115B2" w:rsidRDefault="00955192" w:rsidP="00955192">
            <w:pPr>
              <w:pStyle w:val="CVNormal"/>
              <w:ind w:left="1132" w:right="0" w:hanging="1135"/>
              <w:jc w:val="both"/>
              <w:rPr>
                <w:rFonts w:ascii="Times New Roman" w:hAnsi="Times New Roman"/>
                <w:szCs w:val="21"/>
              </w:rPr>
            </w:pPr>
            <w:ins w:id="3128" w:author="Trefilová Pavla" w:date="2018-08-22T09:49:00Z">
              <w:r>
                <w:rPr>
                  <w:rFonts w:ascii="Times New Roman" w:hAnsi="Times New Roman"/>
                  <w:szCs w:val="21"/>
                </w:rPr>
                <w:t xml:space="preserve">2002 - </w:t>
              </w:r>
            </w:ins>
            <w:r w:rsidR="000115B2" w:rsidRPr="000115B2">
              <w:rPr>
                <w:rFonts w:ascii="Times New Roman" w:hAnsi="Times New Roman"/>
                <w:szCs w:val="21"/>
              </w:rPr>
              <w:t xml:space="preserve">2007: UP Olomouc, PřF, SP </w:t>
            </w:r>
            <w:r w:rsidR="000115B2" w:rsidRPr="000115B2">
              <w:rPr>
                <w:rFonts w:ascii="Times New Roman" w:eastAsia="Calibri" w:hAnsi="Times New Roman"/>
                <w:szCs w:val="21"/>
              </w:rPr>
              <w:t xml:space="preserve">Chemie, </w:t>
            </w:r>
            <w:r w:rsidR="000115B2" w:rsidRPr="000115B2">
              <w:rPr>
                <w:rFonts w:ascii="Times New Roman" w:hAnsi="Times New Roman"/>
                <w:szCs w:val="21"/>
              </w:rPr>
              <w:t>obory Učitelství biologie pro střední školy a Učitelství chemie pro střední škol</w:t>
            </w:r>
            <w:ins w:id="3129" w:author="Trefilová Pavla" w:date="2018-08-22T09:49:00Z">
              <w:r>
                <w:rPr>
                  <w:rFonts w:ascii="Times New Roman" w:hAnsi="Times New Roman"/>
                  <w:szCs w:val="21"/>
                </w:rPr>
                <w:t xml:space="preserve">y </w:t>
              </w:r>
              <w:r w:rsidRPr="00955192">
                <w:rPr>
                  <w:rFonts w:ascii="Times New Roman" w:hAnsi="Times New Roman"/>
                  <w:b/>
                  <w:szCs w:val="21"/>
                  <w:rPrChange w:id="3130" w:author="Trefilová Pavla" w:date="2018-08-22T09:49:00Z">
                    <w:rPr>
                      <w:rFonts w:ascii="Times New Roman" w:hAnsi="Times New Roman"/>
                      <w:szCs w:val="21"/>
                    </w:rPr>
                  </w:rPrChange>
                </w:rPr>
                <w:t>(</w:t>
              </w:r>
            </w:ins>
            <w:del w:id="3131" w:author="Trefilová Pavla" w:date="2018-08-22T09:49:00Z">
              <w:r w:rsidR="000115B2" w:rsidRPr="00955192" w:rsidDel="00955192">
                <w:rPr>
                  <w:rFonts w:ascii="Times New Roman" w:hAnsi="Times New Roman"/>
                  <w:b/>
                  <w:szCs w:val="21"/>
                  <w:rPrChange w:id="3132" w:author="Trefilová Pavla" w:date="2018-08-22T09:49:00Z">
                    <w:rPr>
                      <w:rFonts w:ascii="Times New Roman" w:hAnsi="Times New Roman"/>
                      <w:szCs w:val="21"/>
                    </w:rPr>
                  </w:rPrChange>
                </w:rPr>
                <w:delText xml:space="preserve">y, </w:delText>
              </w:r>
            </w:del>
            <w:r w:rsidR="000115B2" w:rsidRPr="00955192">
              <w:rPr>
                <w:rFonts w:ascii="Times New Roman" w:hAnsi="Times New Roman"/>
                <w:b/>
                <w:szCs w:val="21"/>
                <w:rPrChange w:id="3133" w:author="Trefilová Pavla" w:date="2018-08-22T09:49:00Z">
                  <w:rPr>
                    <w:rFonts w:ascii="Times New Roman" w:hAnsi="Times New Roman"/>
                    <w:szCs w:val="21"/>
                  </w:rPr>
                </w:rPrChange>
              </w:rPr>
              <w:t>Mgr.</w:t>
            </w:r>
            <w:ins w:id="3134" w:author="Trefilová Pavla" w:date="2018-08-22T09:49:00Z">
              <w:r w:rsidRPr="00955192">
                <w:rPr>
                  <w:rFonts w:ascii="Times New Roman" w:hAnsi="Times New Roman"/>
                  <w:b/>
                  <w:szCs w:val="21"/>
                  <w:rPrChange w:id="3135" w:author="Trefilová Pavla" w:date="2018-08-22T09:49:00Z">
                    <w:rPr>
                      <w:rFonts w:ascii="Times New Roman" w:hAnsi="Times New Roman"/>
                      <w:szCs w:val="21"/>
                    </w:rPr>
                  </w:rPrChange>
                </w:rPr>
                <w:t>)</w:t>
              </w:r>
            </w:ins>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2014 – dosud: UTB Zlín, FT, DSP Chemie a technologie potravin, obor Technologie potravin</w:t>
            </w:r>
          </w:p>
          <w:p w:rsidR="000115B2" w:rsidRPr="00BA53AC" w:rsidRDefault="000115B2" w:rsidP="000115B2">
            <w:pPr>
              <w:pStyle w:val="CVNormal"/>
              <w:ind w:left="0" w:right="0"/>
              <w:jc w:val="both"/>
              <w:rPr>
                <w:b/>
              </w:rPr>
            </w:pPr>
          </w:p>
        </w:tc>
      </w:tr>
      <w:tr w:rsidR="000115B2" w:rsidRPr="00BA53AC" w:rsidTr="000115B2">
        <w:tc>
          <w:tcPr>
            <w:tcW w:w="9900" w:type="dxa"/>
            <w:gridSpan w:val="11"/>
            <w:shd w:val="clear" w:color="auto" w:fill="F7CAAC"/>
          </w:tcPr>
          <w:p w:rsidR="000115B2" w:rsidRPr="00BA53AC" w:rsidRDefault="000115B2" w:rsidP="000115B2">
            <w:pPr>
              <w:jc w:val="both"/>
              <w:rPr>
                <w:b/>
              </w:rPr>
            </w:pPr>
            <w:r w:rsidRPr="00BA53AC">
              <w:rPr>
                <w:b/>
              </w:rPr>
              <w:t>Údaje o odborném působení od absolvování VŠ</w:t>
            </w:r>
          </w:p>
        </w:tc>
      </w:tr>
      <w:tr w:rsidR="000115B2" w:rsidRPr="00BA53AC" w:rsidTr="000115B2">
        <w:trPr>
          <w:trHeight w:val="462"/>
        </w:trPr>
        <w:tc>
          <w:tcPr>
            <w:tcW w:w="9900" w:type="dxa"/>
            <w:gridSpan w:val="11"/>
          </w:tcPr>
          <w:p w:rsidR="000115B2" w:rsidRPr="00BA53AC" w:rsidRDefault="000115B2" w:rsidP="000115B2">
            <w:pPr>
              <w:jc w:val="both"/>
              <w:rPr>
                <w:sz w:val="21"/>
                <w:szCs w:val="21"/>
              </w:rPr>
            </w:pPr>
            <w:r w:rsidRPr="000115B2">
              <w:rPr>
                <w:szCs w:val="21"/>
              </w:rPr>
              <w:t>2014 – dosud: UTB Zlín, lektor</w:t>
            </w:r>
          </w:p>
        </w:tc>
      </w:tr>
      <w:tr w:rsidR="000115B2" w:rsidRPr="00BA53AC" w:rsidTr="000115B2">
        <w:trPr>
          <w:trHeight w:val="250"/>
        </w:trPr>
        <w:tc>
          <w:tcPr>
            <w:tcW w:w="9900" w:type="dxa"/>
            <w:gridSpan w:val="11"/>
            <w:shd w:val="clear" w:color="auto" w:fill="F7CAAC"/>
          </w:tcPr>
          <w:p w:rsidR="000115B2" w:rsidRPr="00BA53AC" w:rsidRDefault="000115B2" w:rsidP="000115B2">
            <w:pPr>
              <w:jc w:val="both"/>
            </w:pPr>
            <w:r w:rsidRPr="00BA53AC">
              <w:rPr>
                <w:b/>
              </w:rPr>
              <w:t>Zkušenosti s vedením kvalifikačních a rigorózních prací</w:t>
            </w:r>
          </w:p>
        </w:tc>
      </w:tr>
      <w:tr w:rsidR="000115B2" w:rsidRPr="00BA53AC" w:rsidTr="000115B2">
        <w:trPr>
          <w:trHeight w:val="184"/>
        </w:trPr>
        <w:tc>
          <w:tcPr>
            <w:tcW w:w="9900" w:type="dxa"/>
            <w:gridSpan w:val="11"/>
          </w:tcPr>
          <w:p w:rsidR="00C34D44" w:rsidRDefault="00C34D44" w:rsidP="00C34D44">
            <w:pPr>
              <w:jc w:val="both"/>
              <w:rPr>
                <w:ins w:id="3136" w:author="Trefilová Pavla" w:date="2018-08-21T15:46:00Z"/>
              </w:rPr>
            </w:pPr>
            <w:ins w:id="3137" w:author="Trefilová Pavla" w:date="2018-08-21T15:46:00Z">
              <w:r>
                <w:t>Počet vedených bakalářských prací – 0</w:t>
              </w:r>
            </w:ins>
          </w:p>
          <w:p w:rsidR="000115B2" w:rsidRPr="00BA53AC" w:rsidRDefault="00C34D44">
            <w:pPr>
              <w:jc w:val="both"/>
              <w:rPr>
                <w:sz w:val="21"/>
                <w:szCs w:val="21"/>
              </w:rPr>
            </w:pPr>
            <w:ins w:id="3138" w:author="Trefilová Pavla" w:date="2018-08-21T15:46:00Z">
              <w:r>
                <w:t>Počet vedených diplomových prací – 0</w:t>
              </w:r>
            </w:ins>
          </w:p>
        </w:tc>
      </w:tr>
      <w:tr w:rsidR="000115B2" w:rsidRPr="00BA53AC" w:rsidTr="000115B2">
        <w:trPr>
          <w:cantSplit/>
        </w:trPr>
        <w:tc>
          <w:tcPr>
            <w:tcW w:w="3361" w:type="dxa"/>
            <w:gridSpan w:val="2"/>
            <w:tcBorders>
              <w:top w:val="single" w:sz="12" w:space="0" w:color="auto"/>
            </w:tcBorders>
            <w:shd w:val="clear" w:color="auto" w:fill="F7CAAC"/>
          </w:tcPr>
          <w:p w:rsidR="000115B2" w:rsidRPr="00BA53AC" w:rsidRDefault="000115B2" w:rsidP="000115B2">
            <w:pPr>
              <w:jc w:val="both"/>
            </w:pPr>
            <w:r w:rsidRPr="00BA53AC">
              <w:rPr>
                <w:b/>
              </w:rPr>
              <w:t xml:space="preserve">Obor habilitačního řízení </w:t>
            </w:r>
          </w:p>
        </w:tc>
        <w:tc>
          <w:tcPr>
            <w:tcW w:w="2254" w:type="dxa"/>
            <w:gridSpan w:val="2"/>
            <w:tcBorders>
              <w:top w:val="single" w:sz="12" w:space="0" w:color="auto"/>
            </w:tcBorders>
            <w:shd w:val="clear" w:color="auto" w:fill="F7CAAC"/>
          </w:tcPr>
          <w:p w:rsidR="000115B2" w:rsidRPr="00BA53AC" w:rsidRDefault="000115B2" w:rsidP="000115B2">
            <w:pPr>
              <w:jc w:val="both"/>
            </w:pPr>
            <w:r w:rsidRPr="00BA53AC">
              <w:rPr>
                <w:b/>
              </w:rPr>
              <w:t>Rok udělení hodnosti</w:t>
            </w:r>
          </w:p>
        </w:tc>
        <w:tc>
          <w:tcPr>
            <w:tcW w:w="2257" w:type="dxa"/>
            <w:gridSpan w:val="4"/>
            <w:tcBorders>
              <w:top w:val="single" w:sz="12" w:space="0" w:color="auto"/>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2028" w:type="dxa"/>
            <w:gridSpan w:val="3"/>
            <w:tcBorders>
              <w:top w:val="single" w:sz="12" w:space="0" w:color="auto"/>
              <w:left w:val="single" w:sz="12" w:space="0" w:color="auto"/>
            </w:tcBorders>
            <w:shd w:val="clear" w:color="auto" w:fill="F7CAAC"/>
          </w:tcPr>
          <w:p w:rsidR="000115B2" w:rsidRPr="00BA53AC" w:rsidRDefault="000115B2" w:rsidP="000115B2">
            <w:pPr>
              <w:jc w:val="both"/>
              <w:rPr>
                <w:b/>
              </w:rPr>
            </w:pPr>
            <w:r w:rsidRPr="00BA53AC">
              <w:rPr>
                <w:b/>
              </w:rPr>
              <w:t>Ohlasy publikací</w:t>
            </w:r>
          </w:p>
        </w:tc>
      </w:tr>
      <w:tr w:rsidR="000115B2" w:rsidRPr="00BA53AC" w:rsidTr="000115B2">
        <w:trPr>
          <w:cantSplit/>
        </w:trPr>
        <w:tc>
          <w:tcPr>
            <w:tcW w:w="3361" w:type="dxa"/>
            <w:gridSpan w:val="2"/>
          </w:tcPr>
          <w:p w:rsidR="000115B2" w:rsidRPr="00BA53AC" w:rsidRDefault="000115B2" w:rsidP="000115B2">
            <w:pPr>
              <w:jc w:val="both"/>
            </w:pPr>
          </w:p>
        </w:tc>
        <w:tc>
          <w:tcPr>
            <w:tcW w:w="2254" w:type="dxa"/>
            <w:gridSpan w:val="2"/>
          </w:tcPr>
          <w:p w:rsidR="000115B2" w:rsidRPr="00BA53AC" w:rsidRDefault="000115B2" w:rsidP="000115B2">
            <w:pPr>
              <w:jc w:val="both"/>
            </w:pPr>
          </w:p>
        </w:tc>
        <w:tc>
          <w:tcPr>
            <w:tcW w:w="2257" w:type="dxa"/>
            <w:gridSpan w:val="4"/>
            <w:tcBorders>
              <w:right w:val="single" w:sz="12" w:space="0" w:color="auto"/>
            </w:tcBorders>
          </w:tcPr>
          <w:p w:rsidR="000115B2" w:rsidRPr="00BA53AC" w:rsidRDefault="000115B2" w:rsidP="000115B2">
            <w:pPr>
              <w:jc w:val="both"/>
            </w:pPr>
          </w:p>
        </w:tc>
        <w:tc>
          <w:tcPr>
            <w:tcW w:w="635" w:type="dxa"/>
            <w:tcBorders>
              <w:left w:val="single" w:sz="12" w:space="0" w:color="auto"/>
            </w:tcBorders>
            <w:shd w:val="clear" w:color="auto" w:fill="F7CAAC"/>
          </w:tcPr>
          <w:p w:rsidR="000115B2" w:rsidRPr="00BA53AC" w:rsidRDefault="000115B2" w:rsidP="000115B2">
            <w:pPr>
              <w:jc w:val="both"/>
            </w:pPr>
            <w:r w:rsidRPr="00BA53AC">
              <w:rPr>
                <w:b/>
              </w:rPr>
              <w:t>WOS</w:t>
            </w:r>
          </w:p>
        </w:tc>
        <w:tc>
          <w:tcPr>
            <w:tcW w:w="696" w:type="dxa"/>
            <w:shd w:val="clear" w:color="auto" w:fill="F7CAAC"/>
          </w:tcPr>
          <w:p w:rsidR="000115B2" w:rsidRPr="00BA53AC" w:rsidRDefault="000115B2" w:rsidP="000115B2">
            <w:pPr>
              <w:jc w:val="both"/>
              <w:rPr>
                <w:sz w:val="18"/>
              </w:rPr>
            </w:pPr>
            <w:r w:rsidRPr="00BA53AC">
              <w:rPr>
                <w:b/>
                <w:sz w:val="18"/>
              </w:rPr>
              <w:t>Scopus</w:t>
            </w:r>
          </w:p>
        </w:tc>
        <w:tc>
          <w:tcPr>
            <w:tcW w:w="697" w:type="dxa"/>
            <w:shd w:val="clear" w:color="auto" w:fill="F7CAAC"/>
          </w:tcPr>
          <w:p w:rsidR="000115B2" w:rsidRPr="00BA53AC" w:rsidRDefault="000115B2" w:rsidP="000115B2">
            <w:pPr>
              <w:jc w:val="both"/>
            </w:pPr>
            <w:r w:rsidRPr="00BA53AC">
              <w:rPr>
                <w:b/>
                <w:sz w:val="18"/>
              </w:rPr>
              <w:t>ostatní</w:t>
            </w:r>
          </w:p>
        </w:tc>
      </w:tr>
      <w:tr w:rsidR="000115B2" w:rsidRPr="00BA53AC" w:rsidTr="000115B2">
        <w:trPr>
          <w:cantSplit/>
          <w:trHeight w:val="70"/>
        </w:trPr>
        <w:tc>
          <w:tcPr>
            <w:tcW w:w="3361" w:type="dxa"/>
            <w:gridSpan w:val="2"/>
            <w:shd w:val="clear" w:color="auto" w:fill="F7CAAC"/>
          </w:tcPr>
          <w:p w:rsidR="000115B2" w:rsidRPr="00BA53AC" w:rsidRDefault="000115B2" w:rsidP="000115B2">
            <w:pPr>
              <w:jc w:val="both"/>
            </w:pPr>
            <w:r w:rsidRPr="00BA53AC">
              <w:rPr>
                <w:b/>
              </w:rPr>
              <w:t>Obor jmenovacího řízení</w:t>
            </w:r>
          </w:p>
        </w:tc>
        <w:tc>
          <w:tcPr>
            <w:tcW w:w="2254" w:type="dxa"/>
            <w:gridSpan w:val="2"/>
            <w:shd w:val="clear" w:color="auto" w:fill="F7CAAC"/>
          </w:tcPr>
          <w:p w:rsidR="000115B2" w:rsidRPr="00BA53AC" w:rsidRDefault="000115B2" w:rsidP="000115B2">
            <w:pPr>
              <w:jc w:val="both"/>
            </w:pPr>
            <w:r w:rsidRPr="00BA53AC">
              <w:rPr>
                <w:b/>
              </w:rPr>
              <w:t>Rok udělení hodnosti</w:t>
            </w:r>
          </w:p>
        </w:tc>
        <w:tc>
          <w:tcPr>
            <w:tcW w:w="2257" w:type="dxa"/>
            <w:gridSpan w:val="4"/>
            <w:tcBorders>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635" w:type="dxa"/>
            <w:vMerge w:val="restart"/>
            <w:tcBorders>
              <w:left w:val="single" w:sz="12" w:space="0" w:color="auto"/>
            </w:tcBorders>
          </w:tcPr>
          <w:p w:rsidR="000115B2" w:rsidRPr="00BA53AC" w:rsidRDefault="000A1871" w:rsidP="000115B2">
            <w:pPr>
              <w:jc w:val="both"/>
              <w:rPr>
                <w:b/>
              </w:rPr>
            </w:pPr>
            <w:ins w:id="3139" w:author="Trefilová Pavla" w:date="2018-08-21T15:48:00Z">
              <w:r>
                <w:rPr>
                  <w:b/>
                </w:rPr>
                <w:t>126</w:t>
              </w:r>
            </w:ins>
            <w:del w:id="3140" w:author="Trefilová Pavla" w:date="2018-08-21T15:48:00Z">
              <w:r w:rsidR="000115B2" w:rsidRPr="00BA53AC" w:rsidDel="000A1871">
                <w:rPr>
                  <w:b/>
                </w:rPr>
                <w:delText>53</w:delText>
              </w:r>
            </w:del>
          </w:p>
        </w:tc>
        <w:tc>
          <w:tcPr>
            <w:tcW w:w="696" w:type="dxa"/>
            <w:vMerge w:val="restart"/>
          </w:tcPr>
          <w:p w:rsidR="000115B2" w:rsidRPr="00BA53AC" w:rsidRDefault="000115B2" w:rsidP="000115B2">
            <w:pPr>
              <w:jc w:val="both"/>
              <w:rPr>
                <w:b/>
              </w:rPr>
            </w:pPr>
            <w:del w:id="3141" w:author="Trefilová Pavla" w:date="2018-08-21T15:48:00Z">
              <w:r w:rsidRPr="00BA53AC" w:rsidDel="000A1871">
                <w:rPr>
                  <w:b/>
                </w:rPr>
                <w:delText>61</w:delText>
              </w:r>
            </w:del>
            <w:ins w:id="3142" w:author="Trefilová Pavla" w:date="2018-08-21T15:48:00Z">
              <w:r w:rsidR="000A1871">
                <w:rPr>
                  <w:b/>
                </w:rPr>
                <w:t>160</w:t>
              </w:r>
            </w:ins>
          </w:p>
        </w:tc>
        <w:tc>
          <w:tcPr>
            <w:tcW w:w="697" w:type="dxa"/>
            <w:vMerge w:val="restart"/>
          </w:tcPr>
          <w:p w:rsidR="000115B2" w:rsidRPr="00BA53AC" w:rsidRDefault="000115B2" w:rsidP="000115B2">
            <w:pPr>
              <w:jc w:val="both"/>
              <w:rPr>
                <w:b/>
                <w:sz w:val="18"/>
                <w:szCs w:val="18"/>
              </w:rPr>
            </w:pPr>
            <w:r w:rsidRPr="00BA53AC">
              <w:rPr>
                <w:b/>
                <w:sz w:val="18"/>
                <w:szCs w:val="18"/>
              </w:rPr>
              <w:t>neevid.</w:t>
            </w:r>
          </w:p>
        </w:tc>
      </w:tr>
      <w:tr w:rsidR="000115B2" w:rsidRPr="00BA53AC" w:rsidTr="000115B2">
        <w:trPr>
          <w:trHeight w:val="205"/>
        </w:trPr>
        <w:tc>
          <w:tcPr>
            <w:tcW w:w="3361" w:type="dxa"/>
            <w:gridSpan w:val="2"/>
          </w:tcPr>
          <w:p w:rsidR="000115B2" w:rsidRPr="00BA53AC" w:rsidRDefault="000115B2" w:rsidP="000115B2">
            <w:pPr>
              <w:jc w:val="both"/>
            </w:pPr>
          </w:p>
        </w:tc>
        <w:tc>
          <w:tcPr>
            <w:tcW w:w="2254" w:type="dxa"/>
            <w:gridSpan w:val="2"/>
          </w:tcPr>
          <w:p w:rsidR="000115B2" w:rsidRPr="00BA53AC" w:rsidRDefault="000115B2" w:rsidP="000115B2">
            <w:pPr>
              <w:jc w:val="both"/>
            </w:pPr>
          </w:p>
        </w:tc>
        <w:tc>
          <w:tcPr>
            <w:tcW w:w="2257" w:type="dxa"/>
            <w:gridSpan w:val="4"/>
            <w:tcBorders>
              <w:right w:val="single" w:sz="12" w:space="0" w:color="auto"/>
            </w:tcBorders>
          </w:tcPr>
          <w:p w:rsidR="000115B2" w:rsidRPr="00BA53AC" w:rsidRDefault="000115B2" w:rsidP="000115B2">
            <w:pPr>
              <w:jc w:val="both"/>
            </w:pPr>
          </w:p>
        </w:tc>
        <w:tc>
          <w:tcPr>
            <w:tcW w:w="635" w:type="dxa"/>
            <w:vMerge/>
            <w:tcBorders>
              <w:left w:val="single" w:sz="12" w:space="0" w:color="auto"/>
            </w:tcBorders>
            <w:vAlign w:val="center"/>
          </w:tcPr>
          <w:p w:rsidR="000115B2" w:rsidRPr="00BA53AC" w:rsidRDefault="000115B2" w:rsidP="000115B2">
            <w:pPr>
              <w:rPr>
                <w:b/>
              </w:rPr>
            </w:pPr>
          </w:p>
        </w:tc>
        <w:tc>
          <w:tcPr>
            <w:tcW w:w="696" w:type="dxa"/>
            <w:vMerge/>
            <w:vAlign w:val="center"/>
          </w:tcPr>
          <w:p w:rsidR="000115B2" w:rsidRPr="00BA53AC" w:rsidRDefault="000115B2" w:rsidP="000115B2">
            <w:pPr>
              <w:rPr>
                <w:b/>
              </w:rPr>
            </w:pPr>
          </w:p>
        </w:tc>
        <w:tc>
          <w:tcPr>
            <w:tcW w:w="697" w:type="dxa"/>
            <w:vMerge/>
            <w:vAlign w:val="center"/>
          </w:tcPr>
          <w:p w:rsidR="000115B2" w:rsidRPr="00BA53AC" w:rsidRDefault="000115B2" w:rsidP="000115B2">
            <w:pPr>
              <w:rPr>
                <w:b/>
              </w:rPr>
            </w:pPr>
          </w:p>
        </w:tc>
      </w:tr>
      <w:tr w:rsidR="000115B2" w:rsidRPr="00BA53AC" w:rsidTr="000115B2">
        <w:tc>
          <w:tcPr>
            <w:tcW w:w="9900" w:type="dxa"/>
            <w:gridSpan w:val="11"/>
            <w:shd w:val="clear" w:color="auto" w:fill="F7CAAC"/>
          </w:tcPr>
          <w:p w:rsidR="000115B2" w:rsidRPr="00BA53AC" w:rsidRDefault="000115B2" w:rsidP="000115B2">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0115B2" w:rsidRPr="00BA53AC" w:rsidTr="000115B2">
        <w:trPr>
          <w:trHeight w:val="283"/>
        </w:trPr>
        <w:tc>
          <w:tcPr>
            <w:tcW w:w="9900" w:type="dxa"/>
            <w:gridSpan w:val="11"/>
          </w:tcPr>
          <w:p w:rsidR="000115B2" w:rsidRDefault="000115B2" w:rsidP="000115B2">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26" w:history="1">
              <w:r w:rsidRPr="00373FE2">
                <w:rPr>
                  <w:rStyle w:val="Hypertextovodkaz"/>
                  <w:color w:val="auto"/>
                  <w:u w:val="none"/>
                </w:rPr>
                <w:t>http://www.potravinarstvo.com/journal1/index.php/potravinarstvo/article/view/635</w:t>
              </w:r>
            </w:hyperlink>
            <w:r w:rsidRPr="00373FE2">
              <w:t>.  (5%)</w:t>
            </w:r>
          </w:p>
          <w:p w:rsidR="000115B2" w:rsidRDefault="00094C44" w:rsidP="00094C44">
            <w:pPr>
              <w:jc w:val="both"/>
              <w:outlineLvl w:val="1"/>
              <w:rPr>
                <w:bCs/>
                <w:caps/>
                <w:shd w:val="clear" w:color="auto" w:fill="F8F8F8"/>
              </w:rPr>
            </w:pPr>
            <w:r w:rsidRPr="00094C44">
              <w:t xml:space="preserve">MIŠURCOVÁ, L., ORSAVOVÁ, J., VÁVRA AMBROŽOVÁ, J. Algal polysaccharides and health. Polysaccharides: Bioactivity and Biotechnology, Switzerland: Springer International Publishing Switzerland. 2015. s. </w:t>
            </w:r>
            <w:r>
              <w:t>109-144. ISBN 978-3-319-03751-6</w:t>
            </w:r>
            <w:r w:rsidR="000115B2" w:rsidRPr="00373FE2">
              <w:rPr>
                <w:bCs/>
                <w:shd w:val="clear" w:color="auto" w:fill="F8F8F8"/>
              </w:rPr>
              <w:t xml:space="preserve">. </w:t>
            </w:r>
            <w:r w:rsidR="000115B2" w:rsidRPr="00373FE2">
              <w:rPr>
                <w:shd w:val="clear" w:color="auto" w:fill="FFFFFF"/>
              </w:rPr>
              <w:t>DOI 10.1007/978-3-319-16298-0_24</w:t>
            </w:r>
            <w:r w:rsidR="00373FE2" w:rsidRPr="00373FE2">
              <w:rPr>
                <w:shd w:val="clear" w:color="auto" w:fill="FFFFFF"/>
              </w:rPr>
              <w:t>.</w:t>
            </w:r>
            <w:r w:rsidR="00373FE2" w:rsidRPr="00373FE2">
              <w:rPr>
                <w:bCs/>
                <w:caps/>
                <w:shd w:val="clear" w:color="auto" w:fill="F8F8F8"/>
              </w:rPr>
              <w:t xml:space="preserve"> (45%)</w:t>
            </w:r>
          </w:p>
          <w:p w:rsidR="000115B2" w:rsidRPr="00094C44" w:rsidRDefault="00094C44" w:rsidP="00094C44">
            <w:pPr>
              <w:jc w:val="both"/>
              <w:outlineLvl w:val="1"/>
            </w:pPr>
            <w:r w:rsidRPr="00094C44">
              <w:t>ORSAVOVÁ, J., MIŠURCOVÁ, L., VÁVRA AMBROŽOVÁ, J., VÍCHA, R., MLČEK, J. Fatty acids composition of vegetable oils and its contribution to dietary energy intake and dependence of cardiovascular mortality on dietary intake of fatty acids. Jour</w:t>
            </w:r>
            <w:r>
              <w:t>nal of Molecular Sciences. 2015</w:t>
            </w:r>
            <w:r w:rsidR="00373FE2" w:rsidRPr="00373FE2">
              <w:t>, vol. 16, iss. 6, s. 12871-12890. ISSN 1422-0067. Dostupné z: </w:t>
            </w:r>
            <w:hyperlink r:id="rId27" w:history="1">
              <w:r w:rsidR="00373FE2" w:rsidRPr="00373FE2">
                <w:rPr>
                  <w:rStyle w:val="Hypertextovodkaz"/>
                  <w:color w:val="auto"/>
                  <w:u w:val="none"/>
                </w:rPr>
                <w:t>http://www.mdpi.com/1422-0067/16/6/12871</w:t>
              </w:r>
            </w:hyperlink>
            <w:r w:rsidR="00373FE2" w:rsidRPr="00373FE2">
              <w:t>. </w:t>
            </w:r>
            <w:r w:rsidR="00373FE2" w:rsidRPr="00373FE2">
              <w:rPr>
                <w:bCs/>
                <w:caps/>
                <w:shd w:val="clear" w:color="auto" w:fill="F8F8F8"/>
              </w:rPr>
              <w:t>(70%)</w:t>
            </w:r>
          </w:p>
          <w:p w:rsidR="000115B2" w:rsidRPr="000115B2" w:rsidRDefault="000115B2" w:rsidP="000115B2">
            <w:pPr>
              <w:jc w:val="both"/>
              <w:rPr>
                <w:bCs/>
                <w:color w:val="222222"/>
                <w:shd w:val="clear" w:color="auto" w:fill="F8F8F8"/>
              </w:rPr>
            </w:pPr>
            <w:r w:rsidRPr="000115B2">
              <w:rPr>
                <w:caps/>
              </w:rPr>
              <w:t>Mišurco</w:t>
            </w:r>
            <w:r w:rsidR="00373FE2">
              <w:rPr>
                <w:caps/>
              </w:rPr>
              <w:t>vá, L., Mlček, J., Orsavová, J.</w:t>
            </w:r>
            <w:r w:rsidRPr="000115B2">
              <w:rPr>
                <w:caps/>
              </w:rPr>
              <w:t>, Vávra Ambrožová, J.</w:t>
            </w:r>
            <w:r w:rsidRPr="000115B2">
              <w:t xml:space="preserve"> The energy contribution of vegetable oils to dietary intake of fatty acids. </w:t>
            </w:r>
            <w:r w:rsidRPr="000115B2">
              <w:rPr>
                <w:i/>
              </w:rPr>
              <w:t>4th International Conference „Science for Education – Education for Science“,</w:t>
            </w:r>
            <w:r w:rsidRPr="000115B2">
              <w:t xml:space="preserve"> 17. - 18. 9. 2015, Nitra, SK, 2015. </w:t>
            </w:r>
            <w:r w:rsidR="00373FE2">
              <w:rPr>
                <w:bCs/>
                <w:color w:val="222222"/>
                <w:shd w:val="clear" w:color="auto" w:fill="F8F8F8"/>
              </w:rPr>
              <w:t>(</w:t>
            </w:r>
            <w:r w:rsidR="00373FE2" w:rsidRPr="000115B2">
              <w:rPr>
                <w:caps/>
              </w:rPr>
              <w:t>5%</w:t>
            </w:r>
            <w:r w:rsidR="00373FE2">
              <w:rPr>
                <w:caps/>
              </w:rPr>
              <w:t>)</w:t>
            </w:r>
          </w:p>
          <w:p w:rsidR="000115B2" w:rsidRPr="00704EEC" w:rsidRDefault="000115B2" w:rsidP="00704EEC">
            <w:pPr>
              <w:pStyle w:val="Zkladntext"/>
              <w:spacing w:after="0"/>
              <w:jc w:val="both"/>
              <w:rPr>
                <w:b/>
              </w:rPr>
            </w:pPr>
            <w:r w:rsidRPr="00704EEC">
              <w:rPr>
                <w:caps/>
              </w:rPr>
              <w:t>Machů, L., Mišurcová, L., Vávra Ambrožová, J., Orsavová, J.</w:t>
            </w:r>
            <w:r w:rsidR="00704EEC" w:rsidRPr="00704EEC">
              <w:rPr>
                <w:caps/>
              </w:rPr>
              <w:t>,</w:t>
            </w:r>
            <w:r w:rsidRPr="00704EEC">
              <w:rPr>
                <w:caps/>
              </w:rPr>
              <w:t xml:space="preserve"> Mlče</w:t>
            </w:r>
            <w:r w:rsidR="00704EEC" w:rsidRPr="00704EEC">
              <w:rPr>
                <w:caps/>
              </w:rPr>
              <w:t>k, J., Sochor, J., Juríková, T.</w:t>
            </w:r>
            <w:r w:rsidR="00704EEC" w:rsidRPr="00704EEC">
              <w:t xml:space="preserve"> Phenolic C</w:t>
            </w:r>
            <w:r w:rsidRPr="00704EEC">
              <w:t xml:space="preserve">ontent and </w:t>
            </w:r>
            <w:r w:rsidR="00704EEC" w:rsidRPr="00704EEC">
              <w:t>A</w:t>
            </w:r>
            <w:r w:rsidRPr="00704EEC">
              <w:t xml:space="preserve">ntioxidant </w:t>
            </w:r>
            <w:r w:rsidR="00704EEC" w:rsidRPr="00704EEC">
              <w:t>C</w:t>
            </w:r>
            <w:r w:rsidRPr="00704EEC">
              <w:t xml:space="preserve">apacity in </w:t>
            </w:r>
            <w:r w:rsidR="00704EEC" w:rsidRPr="00704EEC">
              <w:t>Algal Food Pr</w:t>
            </w:r>
            <w:r w:rsidRPr="00704EEC">
              <w:t>oducts. </w:t>
            </w:r>
            <w:r w:rsidR="00704EEC" w:rsidRPr="00704EEC">
              <w:rPr>
                <w:i/>
                <w:iCs/>
                <w:bdr w:val="none" w:sz="0" w:space="0" w:color="auto" w:frame="1"/>
              </w:rPr>
              <w:t>Molecules</w:t>
            </w:r>
            <w:r w:rsidR="00704EEC" w:rsidRPr="00704EEC">
              <w:t>. 2015, vol. 20, iss. 1, s. 1118-1133. ISSN 1420-3049. Dostupné z: </w:t>
            </w:r>
            <w:hyperlink r:id="rId28" w:history="1">
              <w:r w:rsidR="00704EEC" w:rsidRPr="00704EEC">
                <w:rPr>
                  <w:rStyle w:val="Hypertextovodkaz"/>
                  <w:color w:val="auto"/>
                  <w:u w:val="none"/>
                </w:rPr>
                <w:t>http://www.mdpi.com/1420-3049/20/1/1118</w:t>
              </w:r>
            </w:hyperlink>
            <w:r w:rsidR="00704EEC" w:rsidRPr="00704EEC">
              <w:t>. </w:t>
            </w:r>
            <w:r w:rsidR="00704EEC" w:rsidRPr="00704EEC">
              <w:rPr>
                <w:bCs/>
                <w:shd w:val="clear" w:color="auto" w:fill="F8F8F8"/>
              </w:rPr>
              <w:t xml:space="preserve"> </w:t>
            </w:r>
            <w:r w:rsidR="00704EEC" w:rsidRPr="00704EEC">
              <w:rPr>
                <w:caps/>
              </w:rPr>
              <w:t>(65%)</w:t>
            </w:r>
          </w:p>
        </w:tc>
      </w:tr>
      <w:tr w:rsidR="000115B2" w:rsidRPr="00BA53AC" w:rsidTr="000115B2">
        <w:trPr>
          <w:trHeight w:val="218"/>
        </w:trPr>
        <w:tc>
          <w:tcPr>
            <w:tcW w:w="9900" w:type="dxa"/>
            <w:gridSpan w:val="11"/>
            <w:shd w:val="clear" w:color="auto" w:fill="F7CAAC"/>
          </w:tcPr>
          <w:p w:rsidR="000115B2" w:rsidRPr="00BA53AC" w:rsidRDefault="000115B2" w:rsidP="000115B2">
            <w:pPr>
              <w:rPr>
                <w:b/>
              </w:rPr>
            </w:pPr>
            <w:r w:rsidRPr="00BA53AC">
              <w:rPr>
                <w:b/>
              </w:rPr>
              <w:t>Působení v zahraničí</w:t>
            </w:r>
          </w:p>
        </w:tc>
      </w:tr>
      <w:tr w:rsidR="000115B2" w:rsidRPr="00BA53AC" w:rsidTr="00704EEC">
        <w:trPr>
          <w:trHeight w:val="70"/>
        </w:trPr>
        <w:tc>
          <w:tcPr>
            <w:tcW w:w="9900" w:type="dxa"/>
            <w:gridSpan w:val="11"/>
          </w:tcPr>
          <w:p w:rsidR="000115B2" w:rsidRPr="00BA53AC" w:rsidRDefault="000115B2" w:rsidP="00704EEC"/>
        </w:tc>
      </w:tr>
      <w:tr w:rsidR="000115B2" w:rsidTr="00704EEC">
        <w:trPr>
          <w:cantSplit/>
          <w:trHeight w:val="106"/>
        </w:trPr>
        <w:tc>
          <w:tcPr>
            <w:tcW w:w="2529" w:type="dxa"/>
            <w:shd w:val="clear" w:color="auto" w:fill="F7CAAC"/>
          </w:tcPr>
          <w:p w:rsidR="000115B2" w:rsidRPr="00BA53AC" w:rsidRDefault="000115B2" w:rsidP="000115B2">
            <w:pPr>
              <w:jc w:val="both"/>
              <w:rPr>
                <w:b/>
              </w:rPr>
            </w:pPr>
            <w:r w:rsidRPr="00BA53AC">
              <w:rPr>
                <w:b/>
              </w:rPr>
              <w:t xml:space="preserve">Podpis </w:t>
            </w:r>
          </w:p>
        </w:tc>
        <w:tc>
          <w:tcPr>
            <w:tcW w:w="4554" w:type="dxa"/>
            <w:gridSpan w:val="5"/>
          </w:tcPr>
          <w:p w:rsidR="000115B2" w:rsidRPr="00BA53AC" w:rsidRDefault="000115B2" w:rsidP="000115B2">
            <w:pPr>
              <w:jc w:val="both"/>
            </w:pPr>
          </w:p>
        </w:tc>
        <w:tc>
          <w:tcPr>
            <w:tcW w:w="789" w:type="dxa"/>
            <w:gridSpan w:val="2"/>
            <w:shd w:val="clear" w:color="auto" w:fill="F7CAAC"/>
          </w:tcPr>
          <w:p w:rsidR="000115B2" w:rsidRDefault="000115B2" w:rsidP="000115B2">
            <w:pPr>
              <w:jc w:val="both"/>
            </w:pPr>
            <w:r w:rsidRPr="00BA53AC">
              <w:rPr>
                <w:b/>
              </w:rPr>
              <w:t>datum</w:t>
            </w:r>
          </w:p>
        </w:tc>
        <w:tc>
          <w:tcPr>
            <w:tcW w:w="2028" w:type="dxa"/>
            <w:gridSpan w:val="3"/>
          </w:tcPr>
          <w:p w:rsidR="000115B2" w:rsidRDefault="000115B2" w:rsidP="000115B2">
            <w:pPr>
              <w:jc w:val="both"/>
            </w:pPr>
          </w:p>
        </w:tc>
      </w:tr>
    </w:tbl>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
      <w:tr w:rsidR="00BB589D" w:rsidTr="00DE4D8A">
        <w:tc>
          <w:tcPr>
            <w:tcW w:w="9859" w:type="dxa"/>
            <w:gridSpan w:val="12"/>
            <w:tcBorders>
              <w:bottom w:val="double" w:sz="4" w:space="0" w:color="auto"/>
            </w:tcBorders>
            <w:shd w:val="clear" w:color="auto" w:fill="BDD6EE"/>
          </w:tcPr>
          <w:p w:rsidR="00BB589D" w:rsidRDefault="00BB589D" w:rsidP="00DE4D8A">
            <w:pPr>
              <w:jc w:val="both"/>
              <w:rPr>
                <w:b/>
                <w:sz w:val="28"/>
              </w:rPr>
            </w:pPr>
            <w:r>
              <w:rPr>
                <w:b/>
                <w:sz w:val="28"/>
              </w:rPr>
              <w:lastRenderedPageBreak/>
              <w:t>C-I – Personální zabezpečení</w:t>
            </w:r>
          </w:p>
        </w:tc>
      </w:tr>
      <w:tr w:rsidR="00BB589D" w:rsidTr="00DE4D8A">
        <w:tc>
          <w:tcPr>
            <w:tcW w:w="2518" w:type="dxa"/>
            <w:tcBorders>
              <w:top w:val="double" w:sz="4" w:space="0" w:color="auto"/>
            </w:tcBorders>
            <w:shd w:val="clear" w:color="auto" w:fill="F7CAAC"/>
          </w:tcPr>
          <w:p w:rsidR="00BB589D" w:rsidRDefault="00BB589D" w:rsidP="00DE4D8A">
            <w:pPr>
              <w:jc w:val="both"/>
              <w:rPr>
                <w:b/>
              </w:rPr>
            </w:pPr>
            <w:r>
              <w:rPr>
                <w:b/>
              </w:rPr>
              <w:t>Vysoká škola</w:t>
            </w:r>
          </w:p>
        </w:tc>
        <w:tc>
          <w:tcPr>
            <w:tcW w:w="7341" w:type="dxa"/>
            <w:gridSpan w:val="11"/>
          </w:tcPr>
          <w:p w:rsidR="00BB589D" w:rsidRDefault="00BB589D" w:rsidP="00DE4D8A">
            <w:pPr>
              <w:jc w:val="both"/>
            </w:pPr>
            <w:r>
              <w:t>Univerzita Tomáše Bati ve Zlíně</w:t>
            </w:r>
          </w:p>
        </w:tc>
      </w:tr>
      <w:tr w:rsidR="00BB589D" w:rsidTr="00DE4D8A">
        <w:tc>
          <w:tcPr>
            <w:tcW w:w="2518" w:type="dxa"/>
            <w:shd w:val="clear" w:color="auto" w:fill="F7CAAC"/>
          </w:tcPr>
          <w:p w:rsidR="00BB589D" w:rsidRDefault="00BB589D" w:rsidP="00DE4D8A">
            <w:pPr>
              <w:jc w:val="both"/>
              <w:rPr>
                <w:b/>
              </w:rPr>
            </w:pPr>
            <w:r>
              <w:rPr>
                <w:b/>
              </w:rPr>
              <w:t>Součást vysoké školy</w:t>
            </w:r>
          </w:p>
        </w:tc>
        <w:tc>
          <w:tcPr>
            <w:tcW w:w="7341" w:type="dxa"/>
            <w:gridSpan w:val="11"/>
          </w:tcPr>
          <w:p w:rsidR="00BB589D" w:rsidRDefault="00BB589D" w:rsidP="00DE4D8A">
            <w:pPr>
              <w:jc w:val="both"/>
            </w:pPr>
            <w:r>
              <w:t>Fakulta managementu a ekonomiky</w:t>
            </w:r>
          </w:p>
        </w:tc>
      </w:tr>
      <w:tr w:rsidR="00BB589D" w:rsidTr="00DE4D8A">
        <w:tc>
          <w:tcPr>
            <w:tcW w:w="2518" w:type="dxa"/>
            <w:shd w:val="clear" w:color="auto" w:fill="F7CAAC"/>
          </w:tcPr>
          <w:p w:rsidR="00BB589D" w:rsidRDefault="00BB589D" w:rsidP="00DE4D8A">
            <w:pPr>
              <w:jc w:val="both"/>
              <w:rPr>
                <w:b/>
              </w:rPr>
            </w:pPr>
            <w:r>
              <w:rPr>
                <w:b/>
              </w:rPr>
              <w:t>Název studijního programu</w:t>
            </w:r>
          </w:p>
        </w:tc>
        <w:tc>
          <w:tcPr>
            <w:tcW w:w="7341" w:type="dxa"/>
            <w:gridSpan w:val="11"/>
          </w:tcPr>
          <w:p w:rsidR="00BB589D" w:rsidRDefault="00BB589D" w:rsidP="00DE4D8A">
            <w:pPr>
              <w:jc w:val="both"/>
            </w:pPr>
            <w:r>
              <w:t>Průmyslové inženýrství</w:t>
            </w:r>
          </w:p>
        </w:tc>
      </w:tr>
      <w:tr w:rsidR="00BB589D" w:rsidTr="00DE4D8A">
        <w:tc>
          <w:tcPr>
            <w:tcW w:w="2518" w:type="dxa"/>
            <w:shd w:val="clear" w:color="auto" w:fill="F7CAAC"/>
          </w:tcPr>
          <w:p w:rsidR="00BB589D" w:rsidRDefault="00BB589D" w:rsidP="00DE4D8A">
            <w:pPr>
              <w:jc w:val="both"/>
              <w:rPr>
                <w:b/>
              </w:rPr>
            </w:pPr>
            <w:r>
              <w:rPr>
                <w:b/>
              </w:rPr>
              <w:t>Jméno a příjmení</w:t>
            </w:r>
          </w:p>
        </w:tc>
        <w:tc>
          <w:tcPr>
            <w:tcW w:w="4536" w:type="dxa"/>
            <w:gridSpan w:val="5"/>
          </w:tcPr>
          <w:p w:rsidR="00BB589D" w:rsidRDefault="00BB589D" w:rsidP="00DE4D8A">
            <w:pPr>
              <w:jc w:val="both"/>
            </w:pPr>
            <w:r>
              <w:t>Drahomíra PAVELKOVÁ</w:t>
            </w:r>
          </w:p>
        </w:tc>
        <w:tc>
          <w:tcPr>
            <w:tcW w:w="709" w:type="dxa"/>
            <w:shd w:val="clear" w:color="auto" w:fill="F7CAAC"/>
          </w:tcPr>
          <w:p w:rsidR="00BB589D" w:rsidRDefault="00BB589D" w:rsidP="00DE4D8A">
            <w:pPr>
              <w:jc w:val="both"/>
              <w:rPr>
                <w:b/>
              </w:rPr>
            </w:pPr>
            <w:r>
              <w:rPr>
                <w:b/>
              </w:rPr>
              <w:t>Tituly</w:t>
            </w:r>
          </w:p>
        </w:tc>
        <w:tc>
          <w:tcPr>
            <w:tcW w:w="2096" w:type="dxa"/>
            <w:gridSpan w:val="5"/>
          </w:tcPr>
          <w:p w:rsidR="00BB589D" w:rsidRDefault="00BB589D" w:rsidP="00DE4D8A">
            <w:pPr>
              <w:jc w:val="both"/>
            </w:pPr>
            <w:r>
              <w:t xml:space="preserve">prof. Dr. Ing. </w:t>
            </w:r>
          </w:p>
        </w:tc>
      </w:tr>
      <w:tr w:rsidR="00BB589D" w:rsidTr="00DE4D8A">
        <w:tc>
          <w:tcPr>
            <w:tcW w:w="2518" w:type="dxa"/>
            <w:shd w:val="clear" w:color="auto" w:fill="F7CAAC"/>
          </w:tcPr>
          <w:p w:rsidR="00BB589D" w:rsidRDefault="00BB589D" w:rsidP="00DE4D8A">
            <w:pPr>
              <w:jc w:val="both"/>
              <w:rPr>
                <w:b/>
              </w:rPr>
            </w:pPr>
            <w:r>
              <w:rPr>
                <w:b/>
              </w:rPr>
              <w:t>Rok narození</w:t>
            </w:r>
          </w:p>
        </w:tc>
        <w:tc>
          <w:tcPr>
            <w:tcW w:w="829" w:type="dxa"/>
          </w:tcPr>
          <w:p w:rsidR="00BB589D" w:rsidRDefault="00BB589D" w:rsidP="00DE4D8A">
            <w:pPr>
              <w:jc w:val="both"/>
            </w:pPr>
            <w:r>
              <w:t>1963</w:t>
            </w:r>
          </w:p>
        </w:tc>
        <w:tc>
          <w:tcPr>
            <w:tcW w:w="1721" w:type="dxa"/>
            <w:shd w:val="clear" w:color="auto" w:fill="F7CAAC"/>
          </w:tcPr>
          <w:p w:rsidR="00BB589D" w:rsidRDefault="00BB589D" w:rsidP="00DE4D8A">
            <w:pPr>
              <w:jc w:val="both"/>
              <w:rPr>
                <w:b/>
              </w:rPr>
            </w:pPr>
            <w:r>
              <w:rPr>
                <w:b/>
              </w:rPr>
              <w:t>typ vztahu k VŠ</w:t>
            </w:r>
          </w:p>
        </w:tc>
        <w:tc>
          <w:tcPr>
            <w:tcW w:w="992" w:type="dxa"/>
            <w:gridSpan w:val="2"/>
          </w:tcPr>
          <w:p w:rsidR="00BB589D" w:rsidRDefault="00BB589D" w:rsidP="00DE4D8A">
            <w:pPr>
              <w:jc w:val="both"/>
            </w:pPr>
            <w:r>
              <w:t>pp</w:t>
            </w:r>
          </w:p>
        </w:tc>
        <w:tc>
          <w:tcPr>
            <w:tcW w:w="994" w:type="dxa"/>
            <w:shd w:val="clear" w:color="auto" w:fill="F7CAAC"/>
          </w:tcPr>
          <w:p w:rsidR="00BB589D" w:rsidRDefault="00BB589D" w:rsidP="00DE4D8A">
            <w:pPr>
              <w:jc w:val="both"/>
              <w:rPr>
                <w:b/>
              </w:rPr>
            </w:pPr>
            <w:r>
              <w:rPr>
                <w:b/>
              </w:rPr>
              <w:t>rozsah</w:t>
            </w:r>
          </w:p>
        </w:tc>
        <w:tc>
          <w:tcPr>
            <w:tcW w:w="709" w:type="dxa"/>
          </w:tcPr>
          <w:p w:rsidR="00BB589D" w:rsidRDefault="00BB589D" w:rsidP="00DE4D8A">
            <w:pPr>
              <w:jc w:val="both"/>
            </w:pPr>
            <w:r>
              <w:t>40</w:t>
            </w:r>
          </w:p>
        </w:tc>
        <w:tc>
          <w:tcPr>
            <w:tcW w:w="775" w:type="dxa"/>
            <w:gridSpan w:val="3"/>
            <w:shd w:val="clear" w:color="auto" w:fill="F7CAAC"/>
          </w:tcPr>
          <w:p w:rsidR="00BB589D" w:rsidRDefault="00BB589D" w:rsidP="00DE4D8A">
            <w:pPr>
              <w:jc w:val="both"/>
              <w:rPr>
                <w:b/>
              </w:rPr>
            </w:pPr>
            <w:r>
              <w:rPr>
                <w:b/>
              </w:rPr>
              <w:t>do kdy</w:t>
            </w:r>
          </w:p>
        </w:tc>
        <w:tc>
          <w:tcPr>
            <w:tcW w:w="1321" w:type="dxa"/>
            <w:gridSpan w:val="2"/>
          </w:tcPr>
          <w:p w:rsidR="00BB589D" w:rsidRDefault="00BB589D" w:rsidP="00DE4D8A">
            <w:pPr>
              <w:jc w:val="both"/>
            </w:pPr>
            <w:r>
              <w:t>N</w:t>
            </w:r>
          </w:p>
        </w:tc>
      </w:tr>
      <w:tr w:rsidR="00BB589D" w:rsidTr="00DE4D8A">
        <w:tc>
          <w:tcPr>
            <w:tcW w:w="5068" w:type="dxa"/>
            <w:gridSpan w:val="3"/>
            <w:shd w:val="clear" w:color="auto" w:fill="F7CAAC"/>
          </w:tcPr>
          <w:p w:rsidR="00BB589D" w:rsidRDefault="00BB589D" w:rsidP="00DE4D8A">
            <w:pPr>
              <w:jc w:val="both"/>
              <w:rPr>
                <w:b/>
              </w:rPr>
            </w:pPr>
            <w:r>
              <w:rPr>
                <w:b/>
              </w:rPr>
              <w:t>Typ vztahu na součásti VŠ, která uskutečňuje st. program</w:t>
            </w:r>
          </w:p>
        </w:tc>
        <w:tc>
          <w:tcPr>
            <w:tcW w:w="992" w:type="dxa"/>
            <w:gridSpan w:val="2"/>
          </w:tcPr>
          <w:p w:rsidR="00BB589D" w:rsidRDefault="00BB589D" w:rsidP="00DE4D8A">
            <w:pPr>
              <w:jc w:val="both"/>
            </w:pPr>
            <w:r>
              <w:t>pp</w:t>
            </w:r>
          </w:p>
        </w:tc>
        <w:tc>
          <w:tcPr>
            <w:tcW w:w="994" w:type="dxa"/>
            <w:shd w:val="clear" w:color="auto" w:fill="F7CAAC"/>
          </w:tcPr>
          <w:p w:rsidR="00BB589D" w:rsidRDefault="00BB589D" w:rsidP="00DE4D8A">
            <w:pPr>
              <w:jc w:val="both"/>
              <w:rPr>
                <w:b/>
              </w:rPr>
            </w:pPr>
            <w:r>
              <w:rPr>
                <w:b/>
              </w:rPr>
              <w:t>rozsah</w:t>
            </w:r>
          </w:p>
        </w:tc>
        <w:tc>
          <w:tcPr>
            <w:tcW w:w="709" w:type="dxa"/>
          </w:tcPr>
          <w:p w:rsidR="00BB589D" w:rsidRDefault="00BB589D" w:rsidP="00DE4D8A">
            <w:pPr>
              <w:jc w:val="both"/>
            </w:pPr>
            <w:r>
              <w:t>40</w:t>
            </w:r>
          </w:p>
        </w:tc>
        <w:tc>
          <w:tcPr>
            <w:tcW w:w="775" w:type="dxa"/>
            <w:gridSpan w:val="3"/>
            <w:shd w:val="clear" w:color="auto" w:fill="F7CAAC"/>
          </w:tcPr>
          <w:p w:rsidR="00BB589D" w:rsidRDefault="00BB589D" w:rsidP="00DE4D8A">
            <w:pPr>
              <w:jc w:val="both"/>
              <w:rPr>
                <w:b/>
              </w:rPr>
            </w:pPr>
            <w:r>
              <w:rPr>
                <w:b/>
              </w:rPr>
              <w:t>do kdy</w:t>
            </w:r>
          </w:p>
        </w:tc>
        <w:tc>
          <w:tcPr>
            <w:tcW w:w="1321" w:type="dxa"/>
            <w:gridSpan w:val="2"/>
          </w:tcPr>
          <w:p w:rsidR="00BB589D" w:rsidRDefault="00BB589D" w:rsidP="00DE4D8A">
            <w:pPr>
              <w:jc w:val="both"/>
            </w:pPr>
            <w:r>
              <w:t>N</w:t>
            </w:r>
          </w:p>
        </w:tc>
      </w:tr>
      <w:tr w:rsidR="00BB589D" w:rsidTr="00DE4D8A">
        <w:tc>
          <w:tcPr>
            <w:tcW w:w="6060" w:type="dxa"/>
            <w:gridSpan w:val="5"/>
            <w:shd w:val="clear" w:color="auto" w:fill="F7CAAC"/>
          </w:tcPr>
          <w:p w:rsidR="00BB589D" w:rsidRDefault="00BB589D" w:rsidP="00DE4D8A">
            <w:pPr>
              <w:jc w:val="both"/>
            </w:pPr>
            <w:r>
              <w:rPr>
                <w:b/>
              </w:rPr>
              <w:t>Další současná působení jako akademický pracovník na jiných VŠ</w:t>
            </w:r>
          </w:p>
        </w:tc>
        <w:tc>
          <w:tcPr>
            <w:tcW w:w="1703" w:type="dxa"/>
            <w:gridSpan w:val="2"/>
            <w:shd w:val="clear" w:color="auto" w:fill="F7CAAC"/>
          </w:tcPr>
          <w:p w:rsidR="00BB589D" w:rsidRDefault="00BB589D" w:rsidP="00DE4D8A">
            <w:pPr>
              <w:jc w:val="both"/>
              <w:rPr>
                <w:b/>
              </w:rPr>
            </w:pPr>
            <w:r>
              <w:rPr>
                <w:b/>
              </w:rPr>
              <w:t>typ prac. vztahu</w:t>
            </w:r>
          </w:p>
        </w:tc>
        <w:tc>
          <w:tcPr>
            <w:tcW w:w="2096" w:type="dxa"/>
            <w:gridSpan w:val="5"/>
            <w:shd w:val="clear" w:color="auto" w:fill="F7CAAC"/>
          </w:tcPr>
          <w:p w:rsidR="00BB589D" w:rsidRDefault="00BB589D" w:rsidP="00DE4D8A">
            <w:pPr>
              <w:jc w:val="both"/>
              <w:rPr>
                <w:b/>
              </w:rPr>
            </w:pPr>
            <w:r>
              <w:rPr>
                <w:b/>
              </w:rPr>
              <w:t>rozsah</w:t>
            </w:r>
          </w:p>
        </w:tc>
      </w:tr>
      <w:tr w:rsidR="00BB589D" w:rsidTr="00DE4D8A">
        <w:tc>
          <w:tcPr>
            <w:tcW w:w="6060" w:type="dxa"/>
            <w:gridSpan w:val="5"/>
          </w:tcPr>
          <w:p w:rsidR="00BB589D" w:rsidRDefault="00BB589D" w:rsidP="00DE4D8A">
            <w:pPr>
              <w:jc w:val="both"/>
            </w:pPr>
          </w:p>
        </w:tc>
        <w:tc>
          <w:tcPr>
            <w:tcW w:w="1703" w:type="dxa"/>
            <w:gridSpan w:val="2"/>
          </w:tcPr>
          <w:p w:rsidR="00BB589D" w:rsidRDefault="00BB589D" w:rsidP="00DE4D8A">
            <w:pPr>
              <w:jc w:val="both"/>
            </w:pPr>
          </w:p>
        </w:tc>
        <w:tc>
          <w:tcPr>
            <w:tcW w:w="2096" w:type="dxa"/>
            <w:gridSpan w:val="5"/>
          </w:tcPr>
          <w:p w:rsidR="00BB589D" w:rsidRDefault="00BB589D" w:rsidP="00DE4D8A">
            <w:pPr>
              <w:jc w:val="both"/>
            </w:pPr>
          </w:p>
        </w:tc>
      </w:tr>
      <w:tr w:rsidR="00BB589D" w:rsidTr="00DE4D8A">
        <w:tc>
          <w:tcPr>
            <w:tcW w:w="9859" w:type="dxa"/>
            <w:gridSpan w:val="12"/>
            <w:shd w:val="clear" w:color="auto" w:fill="F7CAAC"/>
          </w:tcPr>
          <w:p w:rsidR="00BB589D" w:rsidRDefault="00BB589D" w:rsidP="00DE4D8A">
            <w:pPr>
              <w:jc w:val="both"/>
            </w:pPr>
            <w:r>
              <w:rPr>
                <w:b/>
              </w:rPr>
              <w:t>Předměty příslušného studijního programu a způsob zapojení do jejich výuky, příp. další zapojení do uskutečňování studijního programu</w:t>
            </w:r>
          </w:p>
        </w:tc>
      </w:tr>
      <w:tr w:rsidR="00BB589D" w:rsidTr="00094C44">
        <w:trPr>
          <w:trHeight w:val="140"/>
        </w:trPr>
        <w:tc>
          <w:tcPr>
            <w:tcW w:w="9859" w:type="dxa"/>
            <w:gridSpan w:val="12"/>
            <w:tcBorders>
              <w:top w:val="nil"/>
            </w:tcBorders>
          </w:tcPr>
          <w:p w:rsidR="00BB589D" w:rsidRDefault="00BB589D" w:rsidP="00BB589D">
            <w:pPr>
              <w:jc w:val="both"/>
            </w:pPr>
            <w:r>
              <w:t>Metodologie vědecké a výzkumné práce - garant, přednášející (60%)</w:t>
            </w:r>
          </w:p>
        </w:tc>
      </w:tr>
      <w:tr w:rsidR="00BB589D" w:rsidTr="00DE4D8A">
        <w:tc>
          <w:tcPr>
            <w:tcW w:w="9859" w:type="dxa"/>
            <w:gridSpan w:val="12"/>
            <w:shd w:val="clear" w:color="auto" w:fill="F7CAAC"/>
          </w:tcPr>
          <w:p w:rsidR="00BB589D" w:rsidRDefault="00BB589D" w:rsidP="00DE4D8A">
            <w:pPr>
              <w:jc w:val="both"/>
            </w:pPr>
            <w:r>
              <w:rPr>
                <w:b/>
              </w:rPr>
              <w:t xml:space="preserve">Údaje o vzdělání na VŠ </w:t>
            </w:r>
          </w:p>
        </w:tc>
      </w:tr>
      <w:tr w:rsidR="00BB589D" w:rsidTr="00BB589D">
        <w:trPr>
          <w:trHeight w:val="709"/>
        </w:trPr>
        <w:tc>
          <w:tcPr>
            <w:tcW w:w="9859" w:type="dxa"/>
            <w:gridSpan w:val="12"/>
          </w:tcPr>
          <w:p w:rsidR="00BB589D" w:rsidRPr="00726559" w:rsidRDefault="00BB589D" w:rsidP="00DE4D8A">
            <w:r w:rsidRPr="0035472E">
              <w:rPr>
                <w:b/>
              </w:rPr>
              <w:t>1982 – 1987:</w:t>
            </w:r>
            <w:r>
              <w:t xml:space="preserve">  </w:t>
            </w:r>
            <w:r w:rsidRPr="00726559">
              <w:t xml:space="preserve"> Slovenská technická univerzita v Bratislavě, Chemickotechnologická fakulta - specializace: Ekonomika </w:t>
            </w:r>
            <w:r>
              <w:br/>
              <w:t xml:space="preserve">                        </w:t>
            </w:r>
            <w:r w:rsidRPr="00726559">
              <w:t>a řízení chemického a potravinářského průmyslu</w:t>
            </w:r>
            <w:r>
              <w:t xml:space="preserve"> (</w:t>
            </w:r>
            <w:r w:rsidRPr="0035472E">
              <w:rPr>
                <w:b/>
              </w:rPr>
              <w:t>Ing.</w:t>
            </w:r>
            <w:r>
              <w:t>)</w:t>
            </w:r>
          </w:p>
          <w:p w:rsidR="00BB589D" w:rsidRPr="00DC2A60" w:rsidRDefault="00BB589D" w:rsidP="00DE4D8A">
            <w:r w:rsidRPr="0035472E">
              <w:rPr>
                <w:b/>
              </w:rPr>
              <w:t>1994-1998:</w:t>
            </w:r>
            <w:r>
              <w:t xml:space="preserve">     </w:t>
            </w:r>
            <w:r w:rsidRPr="00726559">
              <w:t>VUT Br</w:t>
            </w:r>
            <w:r>
              <w:t>no, Fakulta podnikatelská, obor Ekonomika a řízení podniku (</w:t>
            </w:r>
            <w:r w:rsidRPr="0035472E">
              <w:rPr>
                <w:b/>
              </w:rPr>
              <w:t>Ph.D.</w:t>
            </w:r>
            <w:r>
              <w:t>)</w:t>
            </w:r>
          </w:p>
        </w:tc>
      </w:tr>
      <w:tr w:rsidR="00BB589D" w:rsidTr="00DE4D8A">
        <w:tc>
          <w:tcPr>
            <w:tcW w:w="9859" w:type="dxa"/>
            <w:gridSpan w:val="12"/>
            <w:shd w:val="clear" w:color="auto" w:fill="F7CAAC"/>
          </w:tcPr>
          <w:p w:rsidR="00BB589D" w:rsidRDefault="00BB589D" w:rsidP="00DE4D8A">
            <w:pPr>
              <w:jc w:val="both"/>
              <w:rPr>
                <w:b/>
              </w:rPr>
            </w:pPr>
            <w:r>
              <w:rPr>
                <w:b/>
              </w:rPr>
              <w:t>Údaje o odborném působení od absolvování VŠ</w:t>
            </w:r>
          </w:p>
        </w:tc>
      </w:tr>
      <w:tr w:rsidR="00BB589D" w:rsidTr="00DE4D8A">
        <w:trPr>
          <w:trHeight w:val="1090"/>
        </w:trPr>
        <w:tc>
          <w:tcPr>
            <w:tcW w:w="9859" w:type="dxa"/>
            <w:gridSpan w:val="12"/>
          </w:tcPr>
          <w:p w:rsidR="00BB589D" w:rsidRPr="00726559" w:rsidRDefault="00BB589D" w:rsidP="00DE4D8A">
            <w:pPr>
              <w:rPr>
                <w:b/>
                <w:bCs/>
              </w:rPr>
            </w:pPr>
            <w:r w:rsidRPr="0035472E">
              <w:rPr>
                <w:b/>
              </w:rPr>
              <w:t>1988 – 1992:</w:t>
            </w:r>
            <w:r>
              <w:t xml:space="preserve">   </w:t>
            </w:r>
            <w:r w:rsidRPr="00726559">
              <w:t>VŠE Bratislava, asistentka – Katedra vědeckotechnického rozvoje</w:t>
            </w:r>
            <w:r w:rsidRPr="00726559">
              <w:rPr>
                <w:b/>
                <w:bCs/>
              </w:rPr>
              <w:t>,</w:t>
            </w:r>
            <w:r w:rsidRPr="00726559">
              <w:t xml:space="preserve"> odb. asistentka Katedra managementu</w:t>
            </w:r>
          </w:p>
          <w:p w:rsidR="00BB589D" w:rsidRPr="00726559" w:rsidRDefault="00BB589D" w:rsidP="00DE4D8A">
            <w:r w:rsidRPr="0035472E">
              <w:rPr>
                <w:b/>
              </w:rPr>
              <w:t>1992 – 2000:</w:t>
            </w:r>
            <w:r>
              <w:t xml:space="preserve">   </w:t>
            </w:r>
            <w:r w:rsidRPr="00726559">
              <w:t>VUT Brno, FaME ve Zlíně, odborná asistentka, ředitelka Ústavu managementu</w:t>
            </w:r>
          </w:p>
          <w:p w:rsidR="00BB589D" w:rsidRDefault="00BB589D" w:rsidP="00DE4D8A">
            <w:pPr>
              <w:jc w:val="both"/>
            </w:pPr>
            <w:r w:rsidRPr="0035472E">
              <w:rPr>
                <w:b/>
              </w:rPr>
              <w:t>2001-dosud:</w:t>
            </w:r>
            <w:r w:rsidRPr="00726559">
              <w:t xml:space="preserve">   </w:t>
            </w:r>
            <w:r>
              <w:t xml:space="preserve"> UTB ve Zlíně, Fakulta managementu a ekonomiky</w:t>
            </w:r>
            <w:r w:rsidR="00094C44">
              <w:t xml:space="preserve">, </w:t>
            </w:r>
            <w:r w:rsidRPr="00726559">
              <w:t>ředitel</w:t>
            </w:r>
            <w:r>
              <w:t xml:space="preserve">ka Ústavu financí a účetnictví </w:t>
            </w:r>
          </w:p>
          <w:p w:rsidR="00BB589D" w:rsidRDefault="00BB589D" w:rsidP="00DE4D8A">
            <w:pPr>
              <w:jc w:val="both"/>
            </w:pPr>
            <w:r>
              <w:t xml:space="preserve">                         proděkanka pro </w:t>
            </w:r>
            <w:r w:rsidRPr="00726559">
              <w:t>kombi</w:t>
            </w:r>
            <w:r>
              <w:t>nované formy studia a CŽV (2002-</w:t>
            </w:r>
            <w:r w:rsidRPr="00726559">
              <w:t xml:space="preserve">2004) </w:t>
            </w:r>
          </w:p>
          <w:p w:rsidR="00BB589D" w:rsidRDefault="00BB589D" w:rsidP="00DE4D8A">
            <w:r>
              <w:t xml:space="preserve">                         prorektorka </w:t>
            </w:r>
            <w:r w:rsidRPr="00726559">
              <w:t>UTB pro tvůrčí činnosti</w:t>
            </w:r>
            <w:r>
              <w:rPr>
                <w:rFonts w:ascii="MingLiU" w:eastAsia="MingLiU" w:hAnsi="MingLiU" w:cs="MingLiU"/>
              </w:rPr>
              <w:t xml:space="preserve"> </w:t>
            </w:r>
            <w:r w:rsidRPr="00726559">
              <w:t>(2004 - 2007</w:t>
            </w:r>
            <w:r>
              <w:t>)</w:t>
            </w:r>
          </w:p>
          <w:p w:rsidR="00BB589D" w:rsidRDefault="00BB589D" w:rsidP="00DE4D8A">
            <w:r>
              <w:t xml:space="preserve">                         </w:t>
            </w:r>
            <w:r w:rsidRPr="00726559">
              <w:t>děkanka Fakulty managementu a</w:t>
            </w:r>
            <w:r>
              <w:t xml:space="preserve"> ekonomiky (</w:t>
            </w:r>
            <w:r w:rsidRPr="00726559">
              <w:t>2008</w:t>
            </w:r>
            <w:r>
              <w:t>-2015</w:t>
            </w:r>
            <w:r w:rsidRPr="00726559">
              <w:t>)</w:t>
            </w:r>
          </w:p>
          <w:p w:rsidR="00BB589D" w:rsidRDefault="00BB589D" w:rsidP="00DE4D8A">
            <w:r>
              <w:t xml:space="preserve">                         prorektorka UTB pro pedagogickou činnost (2016-2017)</w:t>
            </w:r>
          </w:p>
        </w:tc>
      </w:tr>
      <w:tr w:rsidR="00BB589D" w:rsidTr="00DE4D8A">
        <w:trPr>
          <w:trHeight w:val="250"/>
        </w:trPr>
        <w:tc>
          <w:tcPr>
            <w:tcW w:w="9859" w:type="dxa"/>
            <w:gridSpan w:val="12"/>
            <w:shd w:val="clear" w:color="auto" w:fill="F7CAAC"/>
          </w:tcPr>
          <w:p w:rsidR="00BB589D" w:rsidRDefault="00BB589D" w:rsidP="00DE4D8A">
            <w:pPr>
              <w:jc w:val="both"/>
            </w:pPr>
            <w:r>
              <w:rPr>
                <w:b/>
              </w:rPr>
              <w:t>Zkušenosti s vedením kvalifikačních a rigorózních prací</w:t>
            </w:r>
          </w:p>
        </w:tc>
      </w:tr>
      <w:tr w:rsidR="00BB589D" w:rsidTr="00094C44">
        <w:trPr>
          <w:trHeight w:val="222"/>
        </w:trPr>
        <w:tc>
          <w:tcPr>
            <w:tcW w:w="9859" w:type="dxa"/>
            <w:gridSpan w:val="12"/>
          </w:tcPr>
          <w:p w:rsidR="000A1871" w:rsidRDefault="000A1871" w:rsidP="000A1871">
            <w:pPr>
              <w:tabs>
                <w:tab w:val="left" w:pos="5610"/>
              </w:tabs>
              <w:jc w:val="both"/>
              <w:rPr>
                <w:ins w:id="3143" w:author="Trefilová Pavla" w:date="2018-08-21T15:49:00Z"/>
              </w:rPr>
            </w:pPr>
            <w:ins w:id="3144" w:author="Trefilová Pavla" w:date="2018-08-21T15:49:00Z">
              <w:r>
                <w:t xml:space="preserve">Počet vedených bakalářských prací – 65 </w:t>
              </w:r>
            </w:ins>
          </w:p>
          <w:p w:rsidR="000A1871" w:rsidRDefault="000A1871" w:rsidP="000A1871">
            <w:pPr>
              <w:tabs>
                <w:tab w:val="left" w:pos="5610"/>
              </w:tabs>
              <w:jc w:val="both"/>
              <w:rPr>
                <w:ins w:id="3145" w:author="Trefilová Pavla" w:date="2018-08-21T15:49:00Z"/>
              </w:rPr>
            </w:pPr>
            <w:ins w:id="3146" w:author="Trefilová Pavla" w:date="2018-08-21T15:49:00Z">
              <w:r>
                <w:t>Počet vedených diplomových prací – 150</w:t>
              </w:r>
            </w:ins>
          </w:p>
          <w:p w:rsidR="00BB589D" w:rsidRDefault="000A1871" w:rsidP="000A1871">
            <w:pPr>
              <w:jc w:val="both"/>
            </w:pPr>
            <w:ins w:id="3147" w:author="Trefilová Pavla" w:date="2018-08-21T15:49:00Z">
              <w:r>
                <w:t>Počet vedených disertačních prací – 13</w:t>
              </w:r>
            </w:ins>
            <w:del w:id="3148" w:author="Trefilová Pavla" w:date="2018-08-21T15:49:00Z">
              <w:r w:rsidR="00BB589D" w:rsidDel="000A1871">
                <w:delText>65 bakalářských prací, 150 diplomových prací, 13 obhájených disertačních prací</w:delText>
              </w:r>
            </w:del>
          </w:p>
        </w:tc>
      </w:tr>
      <w:tr w:rsidR="00BB589D" w:rsidTr="00DE4D8A">
        <w:trPr>
          <w:cantSplit/>
          <w:trHeight w:val="216"/>
        </w:trPr>
        <w:tc>
          <w:tcPr>
            <w:tcW w:w="3347" w:type="dxa"/>
            <w:gridSpan w:val="2"/>
            <w:tcBorders>
              <w:top w:val="single" w:sz="12" w:space="0" w:color="auto"/>
            </w:tcBorders>
            <w:shd w:val="clear" w:color="auto" w:fill="F7CAAC"/>
          </w:tcPr>
          <w:p w:rsidR="00BB589D" w:rsidRDefault="00BB589D"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589D" w:rsidRDefault="00BB589D"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589D" w:rsidRDefault="00BB589D" w:rsidP="00DE4D8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BB589D" w:rsidRDefault="00BB589D" w:rsidP="00DE4D8A">
            <w:pPr>
              <w:jc w:val="both"/>
              <w:rPr>
                <w:b/>
              </w:rPr>
            </w:pPr>
            <w:r>
              <w:rPr>
                <w:b/>
              </w:rPr>
              <w:t>Ohlasy publikací</w:t>
            </w:r>
          </w:p>
        </w:tc>
      </w:tr>
      <w:tr w:rsidR="00BB589D" w:rsidTr="00DE4D8A">
        <w:trPr>
          <w:cantSplit/>
        </w:trPr>
        <w:tc>
          <w:tcPr>
            <w:tcW w:w="3347" w:type="dxa"/>
            <w:gridSpan w:val="2"/>
          </w:tcPr>
          <w:p w:rsidR="00BB589D" w:rsidRDefault="00BB589D" w:rsidP="00DE4D8A">
            <w:pPr>
              <w:jc w:val="both"/>
            </w:pPr>
            <w:r w:rsidRPr="00726559">
              <w:t>Podniková ekonomika a management</w:t>
            </w:r>
          </w:p>
        </w:tc>
        <w:tc>
          <w:tcPr>
            <w:tcW w:w="2245" w:type="dxa"/>
            <w:gridSpan w:val="2"/>
          </w:tcPr>
          <w:p w:rsidR="00BB589D" w:rsidRDefault="00BB589D" w:rsidP="00DE4D8A">
            <w:pPr>
              <w:jc w:val="both"/>
            </w:pPr>
            <w:r>
              <w:t>2002</w:t>
            </w:r>
          </w:p>
        </w:tc>
        <w:tc>
          <w:tcPr>
            <w:tcW w:w="2248" w:type="dxa"/>
            <w:gridSpan w:val="4"/>
            <w:tcBorders>
              <w:right w:val="single" w:sz="12" w:space="0" w:color="auto"/>
            </w:tcBorders>
          </w:tcPr>
          <w:p w:rsidR="00BB589D" w:rsidRDefault="00BB589D" w:rsidP="00DE4D8A">
            <w:r w:rsidRPr="00726559">
              <w:t>Technická univerzit</w:t>
            </w:r>
            <w:r>
              <w:t>a Liberec</w:t>
            </w:r>
          </w:p>
        </w:tc>
        <w:tc>
          <w:tcPr>
            <w:tcW w:w="632" w:type="dxa"/>
            <w:tcBorders>
              <w:left w:val="single" w:sz="12" w:space="0" w:color="auto"/>
            </w:tcBorders>
            <w:shd w:val="clear" w:color="auto" w:fill="F7CAAC"/>
          </w:tcPr>
          <w:p w:rsidR="00BB589D" w:rsidRDefault="00BB589D" w:rsidP="00DE4D8A">
            <w:pPr>
              <w:jc w:val="both"/>
            </w:pPr>
            <w:r>
              <w:rPr>
                <w:b/>
              </w:rPr>
              <w:t>WOS</w:t>
            </w:r>
          </w:p>
        </w:tc>
        <w:tc>
          <w:tcPr>
            <w:tcW w:w="693" w:type="dxa"/>
            <w:gridSpan w:val="2"/>
            <w:shd w:val="clear" w:color="auto" w:fill="F7CAAC"/>
          </w:tcPr>
          <w:p w:rsidR="00BB589D" w:rsidRDefault="00BB589D" w:rsidP="00DE4D8A">
            <w:pPr>
              <w:jc w:val="both"/>
              <w:rPr>
                <w:sz w:val="18"/>
              </w:rPr>
            </w:pPr>
            <w:r>
              <w:rPr>
                <w:b/>
                <w:sz w:val="18"/>
              </w:rPr>
              <w:t>Scopus</w:t>
            </w:r>
          </w:p>
        </w:tc>
        <w:tc>
          <w:tcPr>
            <w:tcW w:w="694" w:type="dxa"/>
            <w:shd w:val="clear" w:color="auto" w:fill="F7CAAC"/>
          </w:tcPr>
          <w:p w:rsidR="00BB589D" w:rsidRDefault="00BB589D" w:rsidP="00DE4D8A">
            <w:pPr>
              <w:jc w:val="both"/>
            </w:pPr>
            <w:r>
              <w:rPr>
                <w:b/>
                <w:sz w:val="18"/>
              </w:rPr>
              <w:t>ostatní</w:t>
            </w:r>
          </w:p>
        </w:tc>
      </w:tr>
      <w:tr w:rsidR="00BB589D" w:rsidTr="00DE4D8A">
        <w:trPr>
          <w:cantSplit/>
          <w:trHeight w:val="70"/>
        </w:trPr>
        <w:tc>
          <w:tcPr>
            <w:tcW w:w="3347" w:type="dxa"/>
            <w:gridSpan w:val="2"/>
            <w:shd w:val="clear" w:color="auto" w:fill="F7CAAC"/>
          </w:tcPr>
          <w:p w:rsidR="00BB589D" w:rsidRDefault="00BB589D" w:rsidP="00DE4D8A">
            <w:pPr>
              <w:jc w:val="both"/>
            </w:pPr>
            <w:r>
              <w:rPr>
                <w:b/>
              </w:rPr>
              <w:t>Obor jmenovacího řízení</w:t>
            </w:r>
          </w:p>
        </w:tc>
        <w:tc>
          <w:tcPr>
            <w:tcW w:w="2245" w:type="dxa"/>
            <w:gridSpan w:val="2"/>
            <w:shd w:val="clear" w:color="auto" w:fill="F7CAAC"/>
          </w:tcPr>
          <w:p w:rsidR="00BB589D" w:rsidRDefault="00BB589D" w:rsidP="00DE4D8A">
            <w:pPr>
              <w:jc w:val="both"/>
            </w:pPr>
            <w:r>
              <w:rPr>
                <w:b/>
              </w:rPr>
              <w:t>Rok udělení hodnosti</w:t>
            </w:r>
          </w:p>
        </w:tc>
        <w:tc>
          <w:tcPr>
            <w:tcW w:w="2248" w:type="dxa"/>
            <w:gridSpan w:val="4"/>
            <w:tcBorders>
              <w:right w:val="single" w:sz="12" w:space="0" w:color="auto"/>
            </w:tcBorders>
            <w:shd w:val="clear" w:color="auto" w:fill="F7CAAC"/>
          </w:tcPr>
          <w:p w:rsidR="00BB589D" w:rsidRDefault="00BB589D" w:rsidP="00DE4D8A">
            <w:pPr>
              <w:jc w:val="both"/>
            </w:pPr>
            <w:r>
              <w:rPr>
                <w:b/>
              </w:rPr>
              <w:t>Řízení konáno na VŠ</w:t>
            </w:r>
          </w:p>
        </w:tc>
        <w:tc>
          <w:tcPr>
            <w:tcW w:w="632" w:type="dxa"/>
            <w:vMerge w:val="restart"/>
            <w:tcBorders>
              <w:left w:val="single" w:sz="12" w:space="0" w:color="auto"/>
            </w:tcBorders>
          </w:tcPr>
          <w:p w:rsidR="00BB589D" w:rsidRDefault="00BB589D" w:rsidP="00DE4D8A">
            <w:pPr>
              <w:jc w:val="both"/>
              <w:rPr>
                <w:b/>
              </w:rPr>
            </w:pPr>
            <w:del w:id="3149" w:author="Trefilová Pavla" w:date="2018-08-21T15:48:00Z">
              <w:r w:rsidDel="000A1871">
                <w:rPr>
                  <w:b/>
                </w:rPr>
                <w:delText>37</w:delText>
              </w:r>
            </w:del>
            <w:ins w:id="3150" w:author="Trefilová Pavla" w:date="2018-08-21T15:48:00Z">
              <w:r w:rsidR="000A1871">
                <w:rPr>
                  <w:b/>
                </w:rPr>
                <w:t>48</w:t>
              </w:r>
            </w:ins>
          </w:p>
        </w:tc>
        <w:tc>
          <w:tcPr>
            <w:tcW w:w="693" w:type="dxa"/>
            <w:gridSpan w:val="2"/>
            <w:vMerge w:val="restart"/>
          </w:tcPr>
          <w:p w:rsidR="00BB589D" w:rsidRDefault="00BB589D" w:rsidP="00DE4D8A">
            <w:pPr>
              <w:jc w:val="both"/>
              <w:rPr>
                <w:b/>
              </w:rPr>
            </w:pPr>
            <w:del w:id="3151" w:author="Trefilová Pavla" w:date="2018-08-21T15:48:00Z">
              <w:r w:rsidDel="000A1871">
                <w:rPr>
                  <w:b/>
                </w:rPr>
                <w:delText>41</w:delText>
              </w:r>
            </w:del>
            <w:ins w:id="3152" w:author="Trefilová Pavla" w:date="2018-08-21T15:48:00Z">
              <w:r w:rsidR="000A1871">
                <w:rPr>
                  <w:b/>
                </w:rPr>
                <w:t>48</w:t>
              </w:r>
            </w:ins>
          </w:p>
        </w:tc>
        <w:tc>
          <w:tcPr>
            <w:tcW w:w="694" w:type="dxa"/>
            <w:vMerge w:val="restart"/>
          </w:tcPr>
          <w:p w:rsidR="00BB589D" w:rsidRDefault="00BB589D" w:rsidP="00DE4D8A">
            <w:pPr>
              <w:jc w:val="both"/>
              <w:rPr>
                <w:b/>
              </w:rPr>
            </w:pPr>
            <w:r>
              <w:rPr>
                <w:b/>
              </w:rPr>
              <w:t>790</w:t>
            </w:r>
          </w:p>
        </w:tc>
      </w:tr>
      <w:tr w:rsidR="00BB589D" w:rsidTr="00DE4D8A">
        <w:trPr>
          <w:trHeight w:val="205"/>
        </w:trPr>
        <w:tc>
          <w:tcPr>
            <w:tcW w:w="3347" w:type="dxa"/>
            <w:gridSpan w:val="2"/>
          </w:tcPr>
          <w:p w:rsidR="00BB589D" w:rsidRDefault="00BB589D" w:rsidP="00DE4D8A">
            <w:pPr>
              <w:jc w:val="both"/>
            </w:pPr>
            <w:r w:rsidRPr="00726559">
              <w:t>Management a ekonomika podniku</w:t>
            </w:r>
          </w:p>
        </w:tc>
        <w:tc>
          <w:tcPr>
            <w:tcW w:w="2245" w:type="dxa"/>
            <w:gridSpan w:val="2"/>
          </w:tcPr>
          <w:p w:rsidR="00BB589D" w:rsidRDefault="00BB589D" w:rsidP="00DE4D8A">
            <w:pPr>
              <w:jc w:val="both"/>
            </w:pPr>
            <w:r>
              <w:t>2010</w:t>
            </w:r>
          </w:p>
        </w:tc>
        <w:tc>
          <w:tcPr>
            <w:tcW w:w="2248" w:type="dxa"/>
            <w:gridSpan w:val="4"/>
            <w:tcBorders>
              <w:right w:val="single" w:sz="12" w:space="0" w:color="auto"/>
            </w:tcBorders>
          </w:tcPr>
          <w:p w:rsidR="00BB589D" w:rsidRDefault="00094C44" w:rsidP="00DE4D8A">
            <w:pPr>
              <w:jc w:val="both"/>
            </w:pPr>
            <w:r>
              <w:t>UTB</w:t>
            </w:r>
            <w:r w:rsidR="00BB589D" w:rsidRPr="00726559">
              <w:t xml:space="preserve"> ve Zlíně</w:t>
            </w:r>
          </w:p>
        </w:tc>
        <w:tc>
          <w:tcPr>
            <w:tcW w:w="632" w:type="dxa"/>
            <w:vMerge/>
            <w:tcBorders>
              <w:left w:val="single" w:sz="12" w:space="0" w:color="auto"/>
            </w:tcBorders>
            <w:vAlign w:val="center"/>
          </w:tcPr>
          <w:p w:rsidR="00BB589D" w:rsidRDefault="00BB589D" w:rsidP="00DE4D8A">
            <w:pPr>
              <w:rPr>
                <w:b/>
              </w:rPr>
            </w:pPr>
          </w:p>
        </w:tc>
        <w:tc>
          <w:tcPr>
            <w:tcW w:w="693" w:type="dxa"/>
            <w:gridSpan w:val="2"/>
            <w:vMerge/>
            <w:vAlign w:val="center"/>
          </w:tcPr>
          <w:p w:rsidR="00BB589D" w:rsidRDefault="00BB589D" w:rsidP="00DE4D8A">
            <w:pPr>
              <w:rPr>
                <w:b/>
              </w:rPr>
            </w:pPr>
          </w:p>
        </w:tc>
        <w:tc>
          <w:tcPr>
            <w:tcW w:w="694" w:type="dxa"/>
            <w:vMerge/>
            <w:vAlign w:val="center"/>
          </w:tcPr>
          <w:p w:rsidR="00BB589D" w:rsidRDefault="00BB589D" w:rsidP="00DE4D8A">
            <w:pPr>
              <w:rPr>
                <w:b/>
              </w:rPr>
            </w:pPr>
          </w:p>
        </w:tc>
      </w:tr>
      <w:tr w:rsidR="00BB589D" w:rsidTr="00DE4D8A">
        <w:tc>
          <w:tcPr>
            <w:tcW w:w="9859" w:type="dxa"/>
            <w:gridSpan w:val="12"/>
            <w:shd w:val="clear" w:color="auto" w:fill="F7CAAC"/>
          </w:tcPr>
          <w:p w:rsidR="00BB589D" w:rsidRDefault="00BB589D"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589D" w:rsidTr="00116AD1">
        <w:trPr>
          <w:trHeight w:val="416"/>
        </w:trPr>
        <w:tc>
          <w:tcPr>
            <w:tcW w:w="9859" w:type="dxa"/>
            <w:gridSpan w:val="12"/>
          </w:tcPr>
          <w:p w:rsidR="004A634E" w:rsidRPr="005201FA" w:rsidRDefault="004A634E" w:rsidP="004A634E">
            <w:pPr>
              <w:jc w:val="both"/>
              <w:rPr>
                <w:b/>
                <w:lang w:val="sk-SK"/>
              </w:rPr>
            </w:pPr>
            <w:r w:rsidRPr="005201FA">
              <w:rPr>
                <w:lang w:val="sk-SK"/>
              </w:rPr>
              <w:t xml:space="preserve">PAVELKOVÁ, D. et al. </w:t>
            </w:r>
            <w:r w:rsidRPr="005201FA">
              <w:rPr>
                <w:i/>
                <w:lang w:val="sk-SK"/>
              </w:rPr>
              <w:t>Internationalisation of Cluster Organisations: Strategy, Policy and Competitiveness</w:t>
            </w:r>
            <w:r w:rsidRPr="005201FA">
              <w:rPr>
                <w:lang w:val="sk-SK"/>
              </w:rPr>
              <w:t xml:space="preserve">. 1 Cambridge: Cambridge Scholars Publishing, 2016. 214s. 1. ISBN 978-1-4438-8726-7 (40%). </w:t>
            </w:r>
          </w:p>
          <w:p w:rsidR="004A634E" w:rsidRPr="005201FA" w:rsidRDefault="004A634E" w:rsidP="004A634E">
            <w:pPr>
              <w:jc w:val="both"/>
              <w:rPr>
                <w:b/>
              </w:rPr>
            </w:pPr>
            <w:r w:rsidRPr="005201FA">
              <w:t xml:space="preserve">PAVELKOVÁ, D., BEDNÁŘ, P., BIALIC-DAVENDRA, M.L., KNÁPKOVÁ, A. Internationalisation Activities of the Cluster Organisations: Factors Which Influence Them. </w:t>
            </w:r>
            <w:r w:rsidRPr="005201FA">
              <w:rPr>
                <w:i/>
                <w:iCs/>
              </w:rPr>
              <w:t>Transformations in Business &amp; Economics</w:t>
            </w:r>
            <w:r w:rsidRPr="005201FA">
              <w:t xml:space="preserve">, 2015, roč. 14, č. 3, s. 316-332. ISSN 1648-4460 (40%). </w:t>
            </w:r>
          </w:p>
          <w:p w:rsidR="004A634E" w:rsidRPr="005201FA" w:rsidRDefault="004A634E" w:rsidP="004A634E">
            <w:pPr>
              <w:jc w:val="both"/>
            </w:pPr>
            <w:r w:rsidRPr="005201FA">
              <w:t xml:space="preserve">JIRČÍKOVÁ, E., PAVELKOVÁ, D., BIALIC-DAVENDRA, M.L., HOMOLKA, L. The age of clusters and its influence on their activity preferences. </w:t>
            </w:r>
            <w:r w:rsidRPr="005201FA">
              <w:rPr>
                <w:i/>
                <w:iCs/>
              </w:rPr>
              <w:t>Technological and Economic Development of Economy</w:t>
            </w:r>
            <w:del w:id="3153" w:author="Trefilová Pavla" w:date="2018-08-21T15:50:00Z">
              <w:r w:rsidRPr="005201FA" w:rsidDel="000A1871">
                <w:delText>,</w:delText>
              </w:r>
            </w:del>
            <w:ins w:id="3154" w:author="Trefilová Pavla" w:date="2018-08-21T15:50:00Z">
              <w:r w:rsidR="000A1871">
                <w:t>,</w:t>
              </w:r>
            </w:ins>
            <w:r w:rsidRPr="005201FA">
              <w:t xml:space="preserve"> 19(4), pp. 621-637. 2013. DOI: 10.3846/20294913.2013.837115 (30%).</w:t>
            </w:r>
          </w:p>
          <w:p w:rsidR="004A634E" w:rsidRPr="006F04B9" w:rsidRDefault="004A634E" w:rsidP="004A634E">
            <w:pPr>
              <w:jc w:val="both"/>
              <w:rPr>
                <w:b/>
              </w:rPr>
            </w:pPr>
            <w:r w:rsidRPr="006F04B9">
              <w:t xml:space="preserve">KNÁPKOVÁ, A., HOMOLKA, L., PAVELKOVÁ, D. Využití Balanced Scorecard a vliv jeho využívání na finanční výkonnost podniků v ČR. </w:t>
            </w:r>
            <w:r w:rsidRPr="006F04B9">
              <w:rPr>
                <w:i/>
                <w:iCs/>
              </w:rPr>
              <w:t>E+M Ekonomie a Management</w:t>
            </w:r>
            <w:r w:rsidRPr="006F04B9">
              <w:t xml:space="preserve">, 2014, roč. 17, č. 2, s. 146-160. ISSN 1212-3609. </w:t>
            </w:r>
            <w:r w:rsidRPr="006F04B9">
              <w:rPr>
                <w:shd w:val="clear" w:color="auto" w:fill="FFFFFF"/>
              </w:rPr>
              <w:t>https://dspace.tul.cz/handle/15240/7065</w:t>
            </w:r>
            <w:r w:rsidRPr="006F04B9">
              <w:t xml:space="preserve"> (33%). </w:t>
            </w:r>
          </w:p>
          <w:p w:rsidR="004A634E" w:rsidRDefault="004A634E" w:rsidP="004A634E">
            <w:pPr>
              <w:tabs>
                <w:tab w:val="left" w:pos="1134"/>
              </w:tabs>
              <w:jc w:val="both"/>
              <w:rPr>
                <w:color w:val="000000"/>
              </w:rPr>
            </w:pPr>
            <w:r w:rsidRPr="006F04B9">
              <w:rPr>
                <w:color w:val="000000"/>
              </w:rPr>
              <w:t>PAVELKOVÁ, D. et al.  Passenger Car Sales Projections: Measuring the Accuracy of a Sales Forecasting Model. </w:t>
            </w:r>
            <w:r w:rsidRPr="006F04B9">
              <w:rPr>
                <w:i/>
                <w:iCs/>
                <w:color w:val="000000"/>
              </w:rPr>
              <w:t>Ekonomický časopis/Journal of Economics</w:t>
            </w:r>
            <w:r w:rsidRPr="006F04B9">
              <w:rPr>
                <w:color w:val="000000"/>
              </w:rPr>
              <w:t>, roč. 66, č. 3, s. 227 – 249, 2018.  ISSN 0013-3035. (30 %)</w:t>
            </w:r>
          </w:p>
          <w:p w:rsidR="000A1871" w:rsidRDefault="000A1871" w:rsidP="000A1871">
            <w:pPr>
              <w:jc w:val="both"/>
              <w:rPr>
                <w:ins w:id="3155" w:author="Trefilová Pavla" w:date="2018-08-21T15:50:00Z"/>
                <w:i/>
                <w:color w:val="FF0000"/>
              </w:rPr>
            </w:pPr>
            <w:ins w:id="3156" w:author="Trefilová Pavla" w:date="2018-08-21T15:50:00Z">
              <w:r w:rsidRPr="00E66B0B">
                <w:rPr>
                  <w:i/>
                </w:rPr>
                <w:t>Přehled projektové činnosti:</w:t>
              </w:r>
              <w:r w:rsidRPr="00E66B0B">
                <w:rPr>
                  <w:i/>
                  <w:color w:val="FF0000"/>
                </w:rPr>
                <w:t xml:space="preserve"> </w:t>
              </w:r>
            </w:ins>
          </w:p>
          <w:p w:rsidR="00EB4B06" w:rsidRDefault="00EB4B06" w:rsidP="00EB4B06">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del w:id="3157" w:author="Trefilová Pavla" w:date="2018-09-04T08:17:00Z">
              <w:r w:rsidDel="00120858">
                <w:delText>.</w:delText>
              </w:r>
            </w:del>
          </w:p>
          <w:p w:rsidR="00EB4B06" w:rsidRDefault="00EB4B06" w:rsidP="00EB4B06">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del w:id="3158" w:author="Trefilová Pavla" w:date="2018-09-04T08:17:00Z">
              <w:r w:rsidRPr="00DC71A4" w:rsidDel="00120858">
                <w:delText>.</w:delText>
              </w:r>
            </w:del>
          </w:p>
          <w:p w:rsidR="00EB4B06" w:rsidRDefault="00EB4B06" w:rsidP="00EB4B06">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del w:id="3159" w:author="Trefilová Pavla" w:date="2018-09-04T08:17:00Z">
              <w:r w:rsidRPr="00264F69" w:rsidDel="00120858">
                <w:delText>.</w:delText>
              </w:r>
            </w:del>
          </w:p>
          <w:p w:rsidR="00EB4B06" w:rsidRDefault="00EB4B06" w:rsidP="00EB4B06">
            <w:pPr>
              <w:tabs>
                <w:tab w:val="left" w:pos="1134"/>
              </w:tabs>
              <w:jc w:val="both"/>
            </w:pPr>
            <w:r w:rsidRPr="00264F69">
              <w:t xml:space="preserve">GA ČR 102/07/1495 Hodnocení přínosů vyspělých technologií </w:t>
            </w:r>
            <w:r>
              <w:t xml:space="preserve">2007-2010 </w:t>
            </w:r>
            <w:r w:rsidRPr="00264F69">
              <w:t>(spoluřešitel)</w:t>
            </w:r>
            <w:del w:id="3160" w:author="Trefilová Pavla" w:date="2018-09-04T08:17:00Z">
              <w:r w:rsidDel="00120858">
                <w:delText>.</w:delText>
              </w:r>
            </w:del>
          </w:p>
          <w:p w:rsidR="00EB4B06" w:rsidRDefault="00EB4B06" w:rsidP="00EB4B06">
            <w:pPr>
              <w:tabs>
                <w:tab w:val="left" w:pos="1134"/>
              </w:tabs>
              <w:jc w:val="both"/>
            </w:pPr>
            <w:r>
              <w:t>GA ČR 402/06/1526 Měření a řízení výkonnosti klastrů 2006-2009 (hlavní řešitel)</w:t>
            </w:r>
            <w:del w:id="3161" w:author="Trefilová Pavla" w:date="2018-09-04T08:17:00Z">
              <w:r w:rsidDel="00120858">
                <w:delText>.</w:delText>
              </w:r>
            </w:del>
          </w:p>
          <w:p w:rsidR="00BB589D" w:rsidRPr="00DC71A4" w:rsidRDefault="00EB4B06" w:rsidP="00EB4B06">
            <w:pPr>
              <w:tabs>
                <w:tab w:val="left" w:pos="1134"/>
              </w:tabs>
              <w:jc w:val="both"/>
            </w:pPr>
            <w:r w:rsidRPr="00264F69">
              <w:t xml:space="preserve">GA ČR 402/03/0555 Faktory ovlivňující tvorbu ekonomické přidané hodnoty v plastikářském a gumárenském průmyslu </w:t>
            </w:r>
            <w:r>
              <w:t xml:space="preserve">2003-2005 </w:t>
            </w:r>
            <w:r w:rsidRPr="00264F69">
              <w:t>(hlavní řešitel)</w:t>
            </w:r>
          </w:p>
        </w:tc>
      </w:tr>
      <w:tr w:rsidR="00BB589D" w:rsidTr="00DE4D8A">
        <w:trPr>
          <w:trHeight w:val="218"/>
        </w:trPr>
        <w:tc>
          <w:tcPr>
            <w:tcW w:w="9859" w:type="dxa"/>
            <w:gridSpan w:val="12"/>
            <w:shd w:val="clear" w:color="auto" w:fill="F7CAAC"/>
          </w:tcPr>
          <w:p w:rsidR="00BB589D" w:rsidRDefault="00BB589D" w:rsidP="00DE4D8A">
            <w:pPr>
              <w:rPr>
                <w:b/>
              </w:rPr>
            </w:pPr>
            <w:r>
              <w:rPr>
                <w:b/>
              </w:rPr>
              <w:lastRenderedPageBreak/>
              <w:t>Působení v zahraničí</w:t>
            </w:r>
          </w:p>
        </w:tc>
      </w:tr>
      <w:tr w:rsidR="00BB589D" w:rsidTr="00BB589D">
        <w:trPr>
          <w:trHeight w:val="56"/>
        </w:trPr>
        <w:tc>
          <w:tcPr>
            <w:tcW w:w="9859" w:type="dxa"/>
            <w:gridSpan w:val="12"/>
          </w:tcPr>
          <w:p w:rsidR="004A634E" w:rsidRPr="00DC2A60" w:rsidRDefault="00BB589D" w:rsidP="00EB4B06">
            <w:r w:rsidRPr="00DC2A60">
              <w:t xml:space="preserve">Červen-srpen 1985 </w:t>
            </w:r>
            <w:r>
              <w:t xml:space="preserve">- </w:t>
            </w:r>
            <w:r w:rsidRPr="00DC2A60">
              <w:t>Japonsko, Yokohama National University</w:t>
            </w:r>
          </w:p>
        </w:tc>
      </w:tr>
      <w:tr w:rsidR="00BB589D" w:rsidTr="00BB589D">
        <w:trPr>
          <w:cantSplit/>
          <w:trHeight w:val="56"/>
        </w:trPr>
        <w:tc>
          <w:tcPr>
            <w:tcW w:w="2518" w:type="dxa"/>
            <w:shd w:val="clear" w:color="auto" w:fill="F7CAAC"/>
          </w:tcPr>
          <w:p w:rsidR="00BB589D" w:rsidRDefault="00BB589D" w:rsidP="00DE4D8A">
            <w:pPr>
              <w:jc w:val="both"/>
              <w:rPr>
                <w:b/>
              </w:rPr>
            </w:pPr>
            <w:r>
              <w:rPr>
                <w:b/>
              </w:rPr>
              <w:t xml:space="preserve">Podpis </w:t>
            </w:r>
          </w:p>
        </w:tc>
        <w:tc>
          <w:tcPr>
            <w:tcW w:w="4536" w:type="dxa"/>
            <w:gridSpan w:val="5"/>
          </w:tcPr>
          <w:p w:rsidR="00BB589D" w:rsidRDefault="00BB589D" w:rsidP="00DE4D8A">
            <w:pPr>
              <w:jc w:val="both"/>
            </w:pPr>
          </w:p>
        </w:tc>
        <w:tc>
          <w:tcPr>
            <w:tcW w:w="786" w:type="dxa"/>
            <w:gridSpan w:val="2"/>
            <w:shd w:val="clear" w:color="auto" w:fill="F7CAAC"/>
          </w:tcPr>
          <w:p w:rsidR="00BB589D" w:rsidRDefault="00BB589D" w:rsidP="00DE4D8A">
            <w:pPr>
              <w:jc w:val="both"/>
            </w:pPr>
            <w:r>
              <w:rPr>
                <w:b/>
              </w:rPr>
              <w:t>datum</w:t>
            </w:r>
          </w:p>
        </w:tc>
        <w:tc>
          <w:tcPr>
            <w:tcW w:w="2019" w:type="dxa"/>
            <w:gridSpan w:val="4"/>
          </w:tcPr>
          <w:p w:rsidR="00BB589D" w:rsidRDefault="00BB589D" w:rsidP="00DE4D8A">
            <w:pPr>
              <w:jc w:val="both"/>
            </w:pPr>
          </w:p>
        </w:tc>
      </w:tr>
    </w:tbl>
    <w:p w:rsidR="004A634E" w:rsidRDefault="004A634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lastRenderedPageBreak/>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BB0129" w:rsidP="00DE4D8A">
            <w:pPr>
              <w:jc w:val="both"/>
            </w:pPr>
            <w:r>
              <w:t>Průmyslové inženýrství</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Josef SEDLÁK</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w:t>
            </w:r>
            <w:r w:rsidR="00094C44">
              <w:t>,</w:t>
            </w:r>
            <w:r>
              <w:t xml:space="preserve">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1981</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64388C" w:rsidP="00DE4D8A">
            <w:pPr>
              <w:jc w:val="both"/>
            </w:pPr>
            <w:r>
              <w:t>20</w:t>
            </w:r>
            <w:r w:rsidR="00BB0129">
              <w:t xml:space="preserve"> bud</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0859B6"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64388C" w:rsidP="00DE4D8A">
            <w:pPr>
              <w:jc w:val="both"/>
            </w:pPr>
            <w:r>
              <w:t>20</w:t>
            </w:r>
            <w:r w:rsidR="000859B6">
              <w:t xml:space="preserve"> bud</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64388C"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typ prac. vztahu</w:t>
            </w:r>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64388C" w:rsidP="00DE4D8A">
            <w:pPr>
              <w:jc w:val="both"/>
            </w:pPr>
            <w:r>
              <w:t>VUT Brno</w:t>
            </w:r>
          </w:p>
        </w:tc>
        <w:tc>
          <w:tcPr>
            <w:tcW w:w="1703" w:type="dxa"/>
            <w:gridSpan w:val="2"/>
          </w:tcPr>
          <w:p w:rsidR="00BB0129" w:rsidRDefault="0064388C" w:rsidP="00DE4D8A">
            <w:pPr>
              <w:jc w:val="both"/>
            </w:pPr>
            <w:r>
              <w:t>pp</w:t>
            </w:r>
          </w:p>
        </w:tc>
        <w:tc>
          <w:tcPr>
            <w:tcW w:w="2096" w:type="dxa"/>
            <w:gridSpan w:val="4"/>
          </w:tcPr>
          <w:p w:rsidR="00BB0129" w:rsidRDefault="0064388C" w:rsidP="00DE4D8A">
            <w:pPr>
              <w:jc w:val="both"/>
            </w:pPr>
            <w:r>
              <w:t>40</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DE4D8A">
        <w:trPr>
          <w:trHeight w:val="466"/>
        </w:trPr>
        <w:tc>
          <w:tcPr>
            <w:tcW w:w="9859" w:type="dxa"/>
            <w:gridSpan w:val="11"/>
            <w:tcBorders>
              <w:top w:val="nil"/>
            </w:tcBorders>
          </w:tcPr>
          <w:p w:rsidR="00BB0129" w:rsidRDefault="00BB0129" w:rsidP="00DE4D8A">
            <w:pPr>
              <w:jc w:val="both"/>
              <w:rPr>
                <w:ins w:id="3162" w:author="Trefilová Pavla" w:date="2018-09-04T08:30:00Z"/>
              </w:rPr>
            </w:pPr>
            <w:r>
              <w:t>Pokročilé metody plánování a řízení výroby – přednášející (40%)</w:t>
            </w:r>
          </w:p>
          <w:p w:rsidR="005F39F0" w:rsidRDefault="005F39F0" w:rsidP="00DE4D8A">
            <w:pPr>
              <w:jc w:val="both"/>
            </w:pPr>
            <w:ins w:id="3163" w:author="Trefilová Pavla" w:date="2018-09-04T08:30:00Z">
              <w:r>
                <w:t>Systémové inženýrství – přednášející (40%)</w:t>
              </w:r>
            </w:ins>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DE4D8A">
        <w:trPr>
          <w:trHeight w:val="603"/>
        </w:trPr>
        <w:tc>
          <w:tcPr>
            <w:tcW w:w="9859" w:type="dxa"/>
            <w:gridSpan w:val="11"/>
          </w:tcPr>
          <w:p w:rsidR="00BB0129" w:rsidRPr="00B634A9" w:rsidRDefault="00BB0129" w:rsidP="00DE4D8A">
            <w:pPr>
              <w:tabs>
                <w:tab w:val="left" w:pos="1324"/>
              </w:tabs>
              <w:ind w:left="1324" w:hanging="1324"/>
              <w:jc w:val="both"/>
            </w:pPr>
            <w:r>
              <w:rPr>
                <w:b/>
              </w:rPr>
              <w:t>1999 – 2004</w:t>
            </w:r>
            <w:r w:rsidRPr="00B634A9">
              <w:rPr>
                <w:b/>
              </w:rPr>
              <w:t>:</w:t>
            </w:r>
            <w:r w:rsidRPr="00246388">
              <w:t xml:space="preserve"> </w:t>
            </w:r>
            <w:r>
              <w:t xml:space="preserve">Vysoké učení technické v Brně, FSI, </w:t>
            </w:r>
            <w:ins w:id="3164" w:author="Trefilová Pavla" w:date="2018-08-23T14:52:00Z">
              <w:r w:rsidR="008B1B92">
                <w:t xml:space="preserve">obor: </w:t>
              </w:r>
            </w:ins>
            <w:r>
              <w:t>Strojírenská technologie (Ing.)</w:t>
            </w:r>
          </w:p>
          <w:p w:rsidR="00BB0129" w:rsidRDefault="00BB0129" w:rsidP="00DE4D8A">
            <w:pPr>
              <w:tabs>
                <w:tab w:val="left" w:pos="1324"/>
              </w:tabs>
              <w:ind w:left="1324" w:hanging="1324"/>
              <w:jc w:val="both"/>
              <w:rPr>
                <w:b/>
              </w:rPr>
            </w:pPr>
            <w:r>
              <w:rPr>
                <w:b/>
              </w:rPr>
              <w:t>2004 – 2008</w:t>
            </w:r>
            <w:r w:rsidRPr="00B634A9">
              <w:rPr>
                <w:b/>
              </w:rPr>
              <w:t>:</w:t>
            </w:r>
            <w:r w:rsidRPr="00246388">
              <w:t xml:space="preserve"> </w:t>
            </w:r>
            <w:r>
              <w:t xml:space="preserve">Vysoké učení technické v Brně, FSI, </w:t>
            </w:r>
            <w:ins w:id="3165" w:author="Trefilová Pavla" w:date="2018-08-23T14:52:00Z">
              <w:r w:rsidR="008B1B92">
                <w:t xml:space="preserve">obor: </w:t>
              </w:r>
            </w:ins>
            <w:r>
              <w:t>Strojírenská technologie (Ph.D.)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DE4D8A">
        <w:trPr>
          <w:trHeight w:val="1090"/>
        </w:trPr>
        <w:tc>
          <w:tcPr>
            <w:tcW w:w="9859" w:type="dxa"/>
            <w:gridSpan w:val="11"/>
          </w:tcPr>
          <w:p w:rsidR="00BB0129" w:rsidRDefault="00BB0129" w:rsidP="00DE4D8A">
            <w:pPr>
              <w:tabs>
                <w:tab w:val="left" w:pos="1324"/>
              </w:tabs>
              <w:ind w:left="1324" w:hanging="1324"/>
              <w:jc w:val="both"/>
              <w:rPr>
                <w:b/>
              </w:rPr>
            </w:pPr>
            <w:r>
              <w:rPr>
                <w:b/>
              </w:rPr>
              <w:t>08/2005 – 10/2007</w:t>
            </w:r>
            <w:r w:rsidR="00704F50">
              <w:rPr>
                <w:b/>
              </w:rPr>
              <w:t xml:space="preserve"> </w:t>
            </w:r>
            <w:r>
              <w:rPr>
                <w:b/>
              </w:rPr>
              <w:t xml:space="preserve"> </w:t>
            </w:r>
            <w:r w:rsidRPr="00A148BE">
              <w:t>Technický pracovník Ústav strojírenské technologie, odbor technologie obrábění, FSI VUT v Brně</w:t>
            </w:r>
          </w:p>
          <w:p w:rsidR="00BB0129" w:rsidRDefault="00704F50" w:rsidP="00DE4D8A">
            <w:pPr>
              <w:tabs>
                <w:tab w:val="left" w:pos="1324"/>
              </w:tabs>
              <w:ind w:left="1324" w:hanging="1324"/>
              <w:jc w:val="both"/>
              <w:rPr>
                <w:b/>
              </w:rPr>
            </w:pPr>
            <w:r>
              <w:rPr>
                <w:b/>
              </w:rPr>
              <w:t xml:space="preserve">10/2007 – 09/2008 </w:t>
            </w:r>
            <w:r w:rsidR="00BB0129">
              <w:rPr>
                <w:b/>
              </w:rPr>
              <w:t xml:space="preserve"> </w:t>
            </w:r>
            <w:r w:rsidR="00BB0129" w:rsidRPr="00A148BE">
              <w:t>asistent, Ústav strojírenské technologie, odbor technologie obrábění, FSI VUT v Brně</w:t>
            </w:r>
          </w:p>
          <w:p w:rsidR="00BB0129" w:rsidRPr="00A148BE" w:rsidRDefault="00704F50" w:rsidP="00DE4D8A">
            <w:pPr>
              <w:tabs>
                <w:tab w:val="left" w:pos="1324"/>
              </w:tabs>
              <w:ind w:left="1324" w:hanging="1324"/>
              <w:jc w:val="both"/>
            </w:pPr>
            <w:r>
              <w:rPr>
                <w:b/>
              </w:rPr>
              <w:t xml:space="preserve">09/2008 – 02/2014 </w:t>
            </w:r>
            <w:r w:rsidR="00BB0129">
              <w:rPr>
                <w:b/>
              </w:rPr>
              <w:t xml:space="preserve"> </w:t>
            </w:r>
            <w:r w:rsidR="00BB0129" w:rsidRPr="00A148BE">
              <w:t>odborný asistent, Ústav strojírenské technologie, odbor technologie obrábění, FSI VUT v Brně</w:t>
            </w:r>
          </w:p>
          <w:p w:rsidR="00BB0129" w:rsidRPr="00A148BE" w:rsidRDefault="00BB0129" w:rsidP="00DE4D8A">
            <w:pPr>
              <w:tabs>
                <w:tab w:val="left" w:pos="1324"/>
              </w:tabs>
              <w:ind w:left="1324" w:hanging="1324"/>
              <w:jc w:val="both"/>
              <w:rPr>
                <w:b/>
              </w:rPr>
            </w:pPr>
            <w:r>
              <w:rPr>
                <w:b/>
              </w:rPr>
              <w:t xml:space="preserve">02/2014 </w:t>
            </w:r>
            <w:r w:rsidR="00704F50">
              <w:rPr>
                <w:b/>
              </w:rPr>
              <w:t xml:space="preserve">– dosud    </w:t>
            </w:r>
            <w:r>
              <w:rPr>
                <w:b/>
              </w:rPr>
              <w:t xml:space="preserve"> </w:t>
            </w:r>
            <w:r w:rsidRPr="00A148BE">
              <w:t>docent, Ústav strojírenské technologie, odbor technologie obrábění, FSI VUT v Brně</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DE4D8A">
        <w:trPr>
          <w:trHeight w:val="357"/>
        </w:trPr>
        <w:tc>
          <w:tcPr>
            <w:tcW w:w="9859" w:type="dxa"/>
            <w:gridSpan w:val="11"/>
          </w:tcPr>
          <w:p w:rsidR="000A1871" w:rsidRDefault="000A1871" w:rsidP="000A1871">
            <w:pPr>
              <w:jc w:val="both"/>
              <w:rPr>
                <w:ins w:id="3166" w:author="Trefilová Pavla" w:date="2018-08-21T15:51:00Z"/>
              </w:rPr>
            </w:pPr>
            <w:ins w:id="3167" w:author="Trefilová Pavla" w:date="2018-08-21T15:51:00Z">
              <w:r>
                <w:t xml:space="preserve">Počet vedených bakalářských prací – 54 </w:t>
              </w:r>
            </w:ins>
          </w:p>
          <w:p w:rsidR="00BB0129" w:rsidRDefault="000A1871" w:rsidP="000A1871">
            <w:pPr>
              <w:jc w:val="both"/>
            </w:pPr>
            <w:ins w:id="3168" w:author="Trefilová Pavla" w:date="2018-08-21T15:51:00Z">
              <w:r>
                <w:t>Počet vedených diplomových prací – 44</w:t>
              </w:r>
            </w:ins>
            <w:del w:id="3169" w:author="Trefilová Pavla" w:date="2018-08-21T15:51:00Z">
              <w:r w:rsidR="00BB0129" w:rsidDel="000A1871">
                <w:delText>545 bakalářských prací, 44 diplomové práce</w:delText>
              </w:r>
            </w:del>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Strojírenská technologie</w:t>
            </w:r>
          </w:p>
        </w:tc>
        <w:tc>
          <w:tcPr>
            <w:tcW w:w="2245" w:type="dxa"/>
            <w:gridSpan w:val="2"/>
          </w:tcPr>
          <w:p w:rsidR="00BB0129" w:rsidRDefault="00BB0129" w:rsidP="00DE4D8A">
            <w:pPr>
              <w:jc w:val="both"/>
            </w:pPr>
            <w:r>
              <w:t>2014</w:t>
            </w:r>
          </w:p>
        </w:tc>
        <w:tc>
          <w:tcPr>
            <w:tcW w:w="2248" w:type="dxa"/>
            <w:gridSpan w:val="4"/>
            <w:tcBorders>
              <w:right w:val="single" w:sz="12" w:space="0" w:color="auto"/>
            </w:tcBorders>
          </w:tcPr>
          <w:p w:rsidR="00BB0129" w:rsidRDefault="00BB0129" w:rsidP="00DE4D8A">
            <w:pPr>
              <w:jc w:val="both"/>
            </w:pPr>
            <w:r>
              <w:t>VUT v Brně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BB0129" w:rsidP="00DE4D8A">
            <w:pPr>
              <w:jc w:val="both"/>
              <w:rPr>
                <w:b/>
              </w:rPr>
            </w:pPr>
            <w:del w:id="3170" w:author="Trefilová Pavla" w:date="2018-08-21T15:51:00Z">
              <w:r w:rsidDel="000A1871">
                <w:rPr>
                  <w:b/>
                </w:rPr>
                <w:delText>4</w:delText>
              </w:r>
            </w:del>
            <w:ins w:id="3171" w:author="Trefilová Pavla" w:date="2018-08-21T15:51:00Z">
              <w:r w:rsidR="000A1871">
                <w:rPr>
                  <w:b/>
                </w:rPr>
                <w:t>15</w:t>
              </w:r>
            </w:ins>
          </w:p>
        </w:tc>
        <w:tc>
          <w:tcPr>
            <w:tcW w:w="693" w:type="dxa"/>
            <w:vMerge w:val="restart"/>
          </w:tcPr>
          <w:p w:rsidR="00BB0129" w:rsidRDefault="00BB0129" w:rsidP="00DE4D8A">
            <w:pPr>
              <w:jc w:val="both"/>
              <w:rPr>
                <w:b/>
              </w:rPr>
            </w:pPr>
            <w:del w:id="3172" w:author="Trefilová Pavla" w:date="2018-08-21T15:51:00Z">
              <w:r w:rsidDel="000A1871">
                <w:rPr>
                  <w:b/>
                </w:rPr>
                <w:delText>25</w:delText>
              </w:r>
            </w:del>
            <w:ins w:id="3173" w:author="Trefilová Pavla" w:date="2018-08-21T15:51:00Z">
              <w:r w:rsidR="000A1871">
                <w:rPr>
                  <w:b/>
                </w:rPr>
                <w:t>64</w:t>
              </w:r>
            </w:ins>
          </w:p>
        </w:tc>
        <w:tc>
          <w:tcPr>
            <w:tcW w:w="694" w:type="dxa"/>
            <w:vMerge w:val="restart"/>
          </w:tcPr>
          <w:p w:rsidR="00BB0129" w:rsidRDefault="00BB0129" w:rsidP="00DE4D8A">
            <w:pPr>
              <w:jc w:val="both"/>
              <w:rPr>
                <w:b/>
              </w:rPr>
            </w:pPr>
            <w:r>
              <w:rPr>
                <w:b/>
              </w:rPr>
              <w:t>16</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2121"/>
        </w:trPr>
        <w:tc>
          <w:tcPr>
            <w:tcW w:w="9859" w:type="dxa"/>
            <w:gridSpan w:val="11"/>
          </w:tcPr>
          <w:p w:rsidR="00CA0F95" w:rsidRPr="00BB0129" w:rsidRDefault="00CA0F95" w:rsidP="00CA0F95">
            <w:pPr>
              <w:jc w:val="both"/>
            </w:pPr>
            <w:r w:rsidRPr="00BB0129">
              <w:t xml:space="preserve">SEDLÁK, J., ŘÍČAN, D., PÍŠKA, M. Study of Materials Produced by Powder Metallurgy Using Classical and Modern Additive Laser Technology. </w:t>
            </w:r>
            <w:r w:rsidRPr="00BB0129">
              <w:rPr>
                <w:i/>
              </w:rPr>
              <w:t>Procedia Engineering</w:t>
            </w:r>
            <w:r w:rsidRPr="00BB0129">
              <w:t xml:space="preserve">, 2015, Vol. 2015, No. 1, p. 1232-1241. ISSN 1877-7058. </w:t>
            </w:r>
            <w:hyperlink r:id="rId29" w:tgtFrame="_blank" w:tooltip="Persistent link using digital object identifier" w:history="1">
              <w:r w:rsidRPr="00BB0129">
                <w:rPr>
                  <w:rStyle w:val="Hypertextovodkaz"/>
                  <w:color w:val="auto"/>
                  <w:u w:val="none"/>
                </w:rPr>
                <w:t>https://doi.org/10.1016/j.proeng.2015.01.488</w:t>
              </w:r>
            </w:hyperlink>
            <w:ins w:id="3174" w:author="Trefilová Pavla" w:date="2018-09-04T10:43:00Z">
              <w:r w:rsidR="00C85E77">
                <w:rPr>
                  <w:rStyle w:val="Hypertextovodkaz"/>
                  <w:color w:val="auto"/>
                  <w:u w:val="none"/>
                </w:rPr>
                <w:t xml:space="preserve"> (50%)</w:t>
              </w:r>
            </w:ins>
          </w:p>
          <w:p w:rsidR="00CA0F95" w:rsidRPr="00BB0129" w:rsidRDefault="00CA0F95" w:rsidP="00CA0F95">
            <w:pPr>
              <w:jc w:val="both"/>
              <w:rPr>
                <w:spacing w:val="4"/>
                <w:shd w:val="clear" w:color="auto" w:fill="FFFFFF"/>
              </w:rPr>
            </w:pPr>
            <w:r w:rsidRPr="00BB0129">
              <w:rPr>
                <w:spacing w:val="4"/>
                <w:shd w:val="clear" w:color="auto" w:fill="FFFFFF"/>
              </w:rPr>
              <w:t>SEDLÁK, J.</w:t>
            </w:r>
            <w:r>
              <w:rPr>
                <w:spacing w:val="4"/>
                <w:shd w:val="clear" w:color="auto" w:fill="FFFFFF"/>
              </w:rPr>
              <w:t>, SLANÝ, M.,</w:t>
            </w:r>
            <w:r w:rsidRPr="00BB0129">
              <w:rPr>
                <w:spacing w:val="4"/>
                <w:shd w:val="clear" w:color="auto" w:fill="FFFFFF"/>
              </w:rPr>
              <w:t xml:space="preserve"> FIALA, Z.</w:t>
            </w:r>
            <w:r>
              <w:rPr>
                <w:spacing w:val="4"/>
                <w:shd w:val="clear" w:color="auto" w:fill="FFFFFF"/>
              </w:rPr>
              <w:t>,</w:t>
            </w:r>
            <w:r w:rsidRPr="00BB0129">
              <w:rPr>
                <w:spacing w:val="4"/>
                <w:shd w:val="clear" w:color="auto" w:fill="FFFFFF"/>
              </w:rPr>
              <w:t xml:space="preserve"> JAROŠ, A. Production Method of Implant Prototype of Knee- Joint Femoral Component. </w:t>
            </w:r>
            <w:r w:rsidRPr="00BB0129">
              <w:rPr>
                <w:i/>
                <w:iCs/>
                <w:spacing w:val="4"/>
                <w:shd w:val="clear" w:color="auto" w:fill="FFFFFF"/>
              </w:rPr>
              <w:t>Manufacturing TECHNOLOGY, </w:t>
            </w:r>
            <w:r w:rsidRPr="00BB0129">
              <w:rPr>
                <w:spacing w:val="4"/>
                <w:shd w:val="clear" w:color="auto" w:fill="FFFFFF"/>
              </w:rPr>
              <w:t>2015, roč. 15, č. 2, </w:t>
            </w:r>
            <w:r w:rsidRPr="00BB0129">
              <w:t>s. 195-204. </w:t>
            </w:r>
            <w:r w:rsidRPr="00BB0129">
              <w:rPr>
                <w:spacing w:val="4"/>
                <w:shd w:val="clear" w:color="auto" w:fill="FFFFFF"/>
              </w:rPr>
              <w:t>ISSN 1213- 2489.</w:t>
            </w:r>
            <w:ins w:id="3175" w:author="Trefilová Pavla" w:date="2018-09-04T10:43:00Z">
              <w:r w:rsidR="00C85E77">
                <w:rPr>
                  <w:spacing w:val="4"/>
                  <w:shd w:val="clear" w:color="auto" w:fill="FFFFFF"/>
                </w:rPr>
                <w:t xml:space="preserve"> (40%)</w:t>
              </w:r>
            </w:ins>
          </w:p>
          <w:p w:rsidR="00CA0F95" w:rsidRPr="00BB0129" w:rsidRDefault="00CA0F95" w:rsidP="00CA0F95">
            <w:pPr>
              <w:jc w:val="both"/>
              <w:rPr>
                <w:spacing w:val="4"/>
                <w:shd w:val="clear" w:color="auto" w:fill="FFFFFF"/>
              </w:rPr>
            </w:pPr>
            <w:r w:rsidRPr="00BB0129">
              <w:rPr>
                <w:spacing w:val="4"/>
                <w:shd w:val="clear" w:color="auto" w:fill="FFFFFF"/>
              </w:rPr>
              <w:t>SEDLÁK, J.</w:t>
            </w:r>
            <w:r>
              <w:rPr>
                <w:spacing w:val="4"/>
                <w:shd w:val="clear" w:color="auto" w:fill="FFFFFF"/>
              </w:rPr>
              <w:t>, TROPP, P.,</w:t>
            </w:r>
            <w:r w:rsidRPr="00BB0129">
              <w:rPr>
                <w:spacing w:val="4"/>
                <w:shd w:val="clear" w:color="auto" w:fill="FFFFFF"/>
              </w:rPr>
              <w:t xml:space="preserve"> CHLADIL, J.</w:t>
            </w:r>
            <w:r>
              <w:rPr>
                <w:spacing w:val="4"/>
                <w:shd w:val="clear" w:color="auto" w:fill="FFFFFF"/>
              </w:rPr>
              <w:t>,</w:t>
            </w:r>
            <w:r w:rsidRPr="00BB0129">
              <w:rPr>
                <w:spacing w:val="4"/>
                <w:shd w:val="clear" w:color="auto" w:fill="FFFFFF"/>
              </w:rPr>
              <w:t xml:space="preserve"> KOUŘIL, K.</w:t>
            </w:r>
            <w:r>
              <w:rPr>
                <w:spacing w:val="4"/>
                <w:shd w:val="clear" w:color="auto" w:fill="FFFFFF"/>
              </w:rPr>
              <w:t>, POLZER, A.,</w:t>
            </w:r>
            <w:r w:rsidRPr="00BB0129">
              <w:rPr>
                <w:spacing w:val="4"/>
                <w:shd w:val="clear" w:color="auto" w:fill="FFFFFF"/>
              </w:rPr>
              <w:t xml:space="preserve"> OSIČKA, K. Analysis of Selected Aspects of Turned Bearing Rings Regarding Required Workpiece Quality. </w:t>
            </w:r>
            <w:r w:rsidRPr="00BB0129">
              <w:rPr>
                <w:i/>
                <w:iCs/>
                <w:spacing w:val="4"/>
                <w:shd w:val="clear" w:color="auto" w:fill="FFFFFF"/>
              </w:rPr>
              <w:t>Manufacturing TECHNOLOGY, </w:t>
            </w:r>
            <w:r w:rsidRPr="00BB0129">
              <w:rPr>
                <w:spacing w:val="4"/>
                <w:shd w:val="clear" w:color="auto" w:fill="FFFFFF"/>
              </w:rPr>
              <w:t>2016, roč. 2016, č. 3, </w:t>
            </w:r>
            <w:r w:rsidRPr="00BB0129">
              <w:t>s. 612-622. </w:t>
            </w:r>
            <w:r>
              <w:rPr>
                <w:spacing w:val="4"/>
                <w:shd w:val="clear" w:color="auto" w:fill="FFFFFF"/>
              </w:rPr>
              <w:t>ISSN</w:t>
            </w:r>
            <w:r w:rsidRPr="00BB0129">
              <w:rPr>
                <w:spacing w:val="4"/>
                <w:shd w:val="clear" w:color="auto" w:fill="FFFFFF"/>
              </w:rPr>
              <w:t xml:space="preserve"> 1213-2489.</w:t>
            </w:r>
            <w:ins w:id="3176" w:author="Trefilová Pavla" w:date="2018-09-04T10:43:00Z">
              <w:r w:rsidR="00C85E77">
                <w:rPr>
                  <w:spacing w:val="4"/>
                  <w:shd w:val="clear" w:color="auto" w:fill="FFFFFF"/>
                </w:rPr>
                <w:t xml:space="preserve"> (50%)</w:t>
              </w:r>
            </w:ins>
          </w:p>
          <w:p w:rsidR="00CA0F95" w:rsidRPr="00BB0129" w:rsidRDefault="00CA0F95" w:rsidP="00CA0F95">
            <w:pPr>
              <w:jc w:val="both"/>
              <w:rPr>
                <w:spacing w:val="4"/>
                <w:shd w:val="clear" w:color="auto" w:fill="FFFFFF"/>
              </w:rPr>
            </w:pPr>
            <w:r>
              <w:rPr>
                <w:spacing w:val="4"/>
                <w:shd w:val="clear" w:color="auto" w:fill="FFFFFF"/>
              </w:rPr>
              <w:t>SEDLÁK, J.,</w:t>
            </w:r>
            <w:r w:rsidRPr="00BB0129">
              <w:rPr>
                <w:spacing w:val="4"/>
                <w:shd w:val="clear" w:color="auto" w:fill="FFFFFF"/>
              </w:rPr>
              <w:t xml:space="preserve"> MUZIKANT, D.</w:t>
            </w:r>
            <w:r>
              <w:rPr>
                <w:spacing w:val="4"/>
                <w:shd w:val="clear" w:color="auto" w:fill="FFFFFF"/>
              </w:rPr>
              <w:t>,</w:t>
            </w:r>
            <w:r w:rsidRPr="00BB0129">
              <w:rPr>
                <w:spacing w:val="4"/>
                <w:shd w:val="clear" w:color="auto" w:fill="FFFFFF"/>
              </w:rPr>
              <w:t xml:space="preserve"> VALÁŠEK, P.</w:t>
            </w:r>
            <w:r>
              <w:rPr>
                <w:spacing w:val="4"/>
                <w:shd w:val="clear" w:color="auto" w:fill="FFFFFF"/>
              </w:rPr>
              <w:t>,</w:t>
            </w:r>
            <w:r w:rsidRPr="00BB0129">
              <w:rPr>
                <w:spacing w:val="4"/>
                <w:shd w:val="clear" w:color="auto" w:fill="FFFFFF"/>
              </w:rPr>
              <w:t xml:space="preserve"> KOUŘIL, K. Production of High Frequency Elliptic and Hyperbolic Optic Mirrors. </w:t>
            </w:r>
            <w:r w:rsidRPr="00BB0129">
              <w:rPr>
                <w:i/>
                <w:iCs/>
                <w:spacing w:val="4"/>
                <w:shd w:val="clear" w:color="auto" w:fill="FFFFFF"/>
              </w:rPr>
              <w:t>Manufacturing TECHNOLOGY, </w:t>
            </w:r>
            <w:r w:rsidRPr="00BB0129">
              <w:rPr>
                <w:spacing w:val="4"/>
                <w:shd w:val="clear" w:color="auto" w:fill="FFFFFF"/>
              </w:rPr>
              <w:t>2017, roč. 2017, č. 1, </w:t>
            </w:r>
            <w:r w:rsidRPr="00BB0129">
              <w:t>s. 86-94. </w:t>
            </w:r>
            <w:r>
              <w:rPr>
                <w:spacing w:val="4"/>
                <w:shd w:val="clear" w:color="auto" w:fill="FFFFFF"/>
              </w:rPr>
              <w:t>ISSN</w:t>
            </w:r>
            <w:r w:rsidRPr="00BB0129">
              <w:rPr>
                <w:spacing w:val="4"/>
                <w:shd w:val="clear" w:color="auto" w:fill="FFFFFF"/>
              </w:rPr>
              <w:t xml:space="preserve"> 1213-2489.</w:t>
            </w:r>
            <w:ins w:id="3177" w:author="Trefilová Pavla" w:date="2018-09-04T10:43:00Z">
              <w:r w:rsidR="00C85E77">
                <w:rPr>
                  <w:spacing w:val="4"/>
                  <w:shd w:val="clear" w:color="auto" w:fill="FFFFFF"/>
                </w:rPr>
                <w:t xml:space="preserve"> (90%)</w:t>
              </w:r>
            </w:ins>
          </w:p>
          <w:p w:rsidR="00BB0129" w:rsidRPr="003959DE" w:rsidRDefault="00CA0F95" w:rsidP="00094C44">
            <w:pPr>
              <w:jc w:val="both"/>
              <w:rPr>
                <w:szCs w:val="24"/>
              </w:rPr>
            </w:pPr>
            <w:r w:rsidRPr="00BB0129">
              <w:rPr>
                <w:spacing w:val="4"/>
                <w:shd w:val="clear" w:color="auto" w:fill="FFFFFF"/>
              </w:rPr>
              <w:t>SEDLÁK, J.</w:t>
            </w:r>
            <w:r>
              <w:rPr>
                <w:spacing w:val="4"/>
                <w:shd w:val="clear" w:color="auto" w:fill="FFFFFF"/>
              </w:rPr>
              <w:t>,</w:t>
            </w:r>
            <w:r w:rsidRPr="00BB0129">
              <w:rPr>
                <w:spacing w:val="4"/>
                <w:shd w:val="clear" w:color="auto" w:fill="FFFFFF"/>
              </w:rPr>
              <w:t xml:space="preserve"> DRÁBEK, T.</w:t>
            </w:r>
            <w:r>
              <w:rPr>
                <w:spacing w:val="4"/>
                <w:shd w:val="clear" w:color="auto" w:fill="FFFFFF"/>
              </w:rPr>
              <w:t>,</w:t>
            </w:r>
            <w:r w:rsidRPr="00BB0129">
              <w:rPr>
                <w:spacing w:val="4"/>
                <w:shd w:val="clear" w:color="auto" w:fill="FFFFFF"/>
              </w:rPr>
              <w:t xml:space="preserve"> MOURALOVÁ, K.</w:t>
            </w:r>
            <w:r>
              <w:rPr>
                <w:spacing w:val="4"/>
                <w:shd w:val="clear" w:color="auto" w:fill="FFFFFF"/>
              </w:rPr>
              <w:t>,</w:t>
            </w:r>
            <w:r w:rsidRPr="00BB0129">
              <w:rPr>
                <w:spacing w:val="4"/>
                <w:shd w:val="clear" w:color="auto" w:fill="FFFFFF"/>
              </w:rPr>
              <w:t xml:space="preserve"> CHLADIL, J.</w:t>
            </w:r>
            <w:r>
              <w:rPr>
                <w:spacing w:val="4"/>
                <w:shd w:val="clear" w:color="auto" w:fill="FFFFFF"/>
              </w:rPr>
              <w:t>,</w:t>
            </w:r>
            <w:r w:rsidRPr="00BB0129">
              <w:rPr>
                <w:spacing w:val="4"/>
                <w:shd w:val="clear" w:color="auto" w:fill="FFFFFF"/>
              </w:rPr>
              <w:t xml:space="preserve"> KOUŘIL, K. Machining Issues of Titanium Alloys. </w:t>
            </w:r>
            <w:r w:rsidRPr="00BB0129">
              <w:rPr>
                <w:i/>
                <w:iCs/>
                <w:spacing w:val="4"/>
                <w:shd w:val="clear" w:color="auto" w:fill="FFFFFF"/>
              </w:rPr>
              <w:t>International Journal of Metalcasting, </w:t>
            </w:r>
            <w:r w:rsidRPr="00BB0129">
              <w:rPr>
                <w:spacing w:val="4"/>
                <w:shd w:val="clear" w:color="auto" w:fill="FFFFFF"/>
              </w:rPr>
              <w:t>2015, roč. 9, č. 2, </w:t>
            </w:r>
            <w:r w:rsidRPr="00BB0129">
              <w:t>s. 41-50. </w:t>
            </w:r>
            <w:r>
              <w:rPr>
                <w:spacing w:val="4"/>
                <w:shd w:val="clear" w:color="auto" w:fill="FFFFFF"/>
              </w:rPr>
              <w:t>ISSN</w:t>
            </w:r>
            <w:r w:rsidRPr="00BB0129">
              <w:rPr>
                <w:spacing w:val="4"/>
                <w:shd w:val="clear" w:color="auto" w:fill="FFFFFF"/>
              </w:rPr>
              <w:t xml:space="preserve"> 1939-5981. </w:t>
            </w:r>
            <w:ins w:id="3178" w:author="Trefilová Pavla" w:date="2018-09-04T10:43:00Z">
              <w:r w:rsidR="00C85E77">
                <w:rPr>
                  <w:spacing w:val="4"/>
                  <w:shd w:val="clear" w:color="auto" w:fill="FFFFFF"/>
                </w:rPr>
                <w:fldChar w:fldCharType="begin"/>
              </w:r>
              <w:r w:rsidR="00C85E77">
                <w:rPr>
                  <w:spacing w:val="4"/>
                  <w:shd w:val="clear" w:color="auto" w:fill="FFFFFF"/>
                </w:rPr>
                <w:instrText xml:space="preserve"> HYPERLINK "</w:instrText>
              </w:r>
            </w:ins>
            <w:r w:rsidR="00C85E77" w:rsidRPr="00BB0129">
              <w:rPr>
                <w:spacing w:val="4"/>
                <w:shd w:val="clear" w:color="auto" w:fill="FFFFFF"/>
              </w:rPr>
              <w:instrText>https://doi.org/10.1007/BF03355614</w:instrText>
            </w:r>
            <w:ins w:id="3179" w:author="Trefilová Pavla" w:date="2018-09-04T10:43:00Z">
              <w:r w:rsidR="00C85E77">
                <w:rPr>
                  <w:spacing w:val="4"/>
                  <w:shd w:val="clear" w:color="auto" w:fill="FFFFFF"/>
                </w:rPr>
                <w:instrText xml:space="preserve">" </w:instrText>
              </w:r>
              <w:r w:rsidR="00C85E77">
                <w:rPr>
                  <w:spacing w:val="4"/>
                  <w:shd w:val="clear" w:color="auto" w:fill="FFFFFF"/>
                </w:rPr>
                <w:fldChar w:fldCharType="separate"/>
              </w:r>
            </w:ins>
            <w:r w:rsidR="00C85E77" w:rsidRPr="003109A1">
              <w:rPr>
                <w:rStyle w:val="Hypertextovodkaz"/>
                <w:spacing w:val="4"/>
                <w:shd w:val="clear" w:color="auto" w:fill="FFFFFF"/>
              </w:rPr>
              <w:t>https://doi.org/10.1007/BF03355614</w:t>
            </w:r>
            <w:ins w:id="3180" w:author="Trefilová Pavla" w:date="2018-09-04T10:43:00Z">
              <w:r w:rsidR="00C85E77">
                <w:rPr>
                  <w:spacing w:val="4"/>
                  <w:shd w:val="clear" w:color="auto" w:fill="FFFFFF"/>
                </w:rPr>
                <w:fldChar w:fldCharType="end"/>
              </w:r>
              <w:r w:rsidR="00C85E77">
                <w:rPr>
                  <w:spacing w:val="4"/>
                  <w:shd w:val="clear" w:color="auto" w:fill="FFFFFF"/>
                </w:rPr>
                <w:t xml:space="preserve"> (60%)</w:t>
              </w:r>
            </w:ins>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26"/>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BB0129" w:rsidRDefault="00BB0129" w:rsidP="00DC52F6">
      <w:pPr>
        <w:spacing w:after="160" w:line="259" w:lineRule="auto"/>
      </w:pPr>
    </w:p>
    <w:p w:rsidR="00BB0129" w:rsidRDefault="00BB012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0B96" w:rsidRPr="00310B96" w:rsidTr="00310B96">
        <w:tc>
          <w:tcPr>
            <w:tcW w:w="9859" w:type="dxa"/>
            <w:gridSpan w:val="11"/>
            <w:tcBorders>
              <w:bottom w:val="double" w:sz="4" w:space="0" w:color="auto"/>
            </w:tcBorders>
            <w:shd w:val="clear" w:color="auto" w:fill="BDD6EE"/>
          </w:tcPr>
          <w:p w:rsidR="00310B96" w:rsidRPr="00310B96" w:rsidRDefault="00310B96" w:rsidP="00310B96">
            <w:pPr>
              <w:jc w:val="both"/>
              <w:rPr>
                <w:b/>
                <w:sz w:val="28"/>
              </w:rPr>
            </w:pPr>
            <w:r w:rsidRPr="00310B96">
              <w:rPr>
                <w:b/>
                <w:sz w:val="28"/>
              </w:rPr>
              <w:lastRenderedPageBreak/>
              <w:t>C-I – Personální zabezpečení</w:t>
            </w:r>
          </w:p>
        </w:tc>
      </w:tr>
      <w:tr w:rsidR="00310B96" w:rsidRPr="00310B96" w:rsidTr="00310B96">
        <w:tc>
          <w:tcPr>
            <w:tcW w:w="2518" w:type="dxa"/>
            <w:tcBorders>
              <w:top w:val="double" w:sz="4" w:space="0" w:color="auto"/>
            </w:tcBorders>
            <w:shd w:val="clear" w:color="auto" w:fill="F7CAAC"/>
          </w:tcPr>
          <w:p w:rsidR="00310B96" w:rsidRPr="00310B96" w:rsidRDefault="00310B96" w:rsidP="00310B96">
            <w:pPr>
              <w:jc w:val="both"/>
              <w:rPr>
                <w:b/>
              </w:rPr>
            </w:pPr>
            <w:r w:rsidRPr="00310B96">
              <w:rPr>
                <w:b/>
              </w:rPr>
              <w:t>Vysoká škola</w:t>
            </w:r>
          </w:p>
        </w:tc>
        <w:tc>
          <w:tcPr>
            <w:tcW w:w="7341" w:type="dxa"/>
            <w:gridSpan w:val="10"/>
          </w:tcPr>
          <w:p w:rsidR="00310B96" w:rsidRPr="00310B96" w:rsidRDefault="00310B96" w:rsidP="00310B96">
            <w:pPr>
              <w:jc w:val="both"/>
            </w:pPr>
            <w:r w:rsidRPr="00310B96">
              <w:t>Univerzita Tomáše Bati ve Zlíně</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Součást vysoké školy</w:t>
            </w:r>
          </w:p>
        </w:tc>
        <w:tc>
          <w:tcPr>
            <w:tcW w:w="7341" w:type="dxa"/>
            <w:gridSpan w:val="10"/>
          </w:tcPr>
          <w:p w:rsidR="00310B96" w:rsidRPr="00310B96" w:rsidRDefault="00310B96" w:rsidP="00310B96">
            <w:pPr>
              <w:jc w:val="both"/>
            </w:pPr>
            <w:r w:rsidRPr="00310B96">
              <w:t>Fakulta managementu a ekonomiky</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Název studijního programu</w:t>
            </w:r>
          </w:p>
        </w:tc>
        <w:tc>
          <w:tcPr>
            <w:tcW w:w="7341" w:type="dxa"/>
            <w:gridSpan w:val="10"/>
          </w:tcPr>
          <w:p w:rsidR="00310B96" w:rsidRPr="00310B96" w:rsidRDefault="00310B96" w:rsidP="00310B96">
            <w:pPr>
              <w:jc w:val="both"/>
            </w:pPr>
            <w:r w:rsidRPr="00310B96">
              <w:t>Průmyslové inženýrství</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Jméno a příjmení</w:t>
            </w:r>
          </w:p>
        </w:tc>
        <w:tc>
          <w:tcPr>
            <w:tcW w:w="4536" w:type="dxa"/>
            <w:gridSpan w:val="5"/>
          </w:tcPr>
          <w:p w:rsidR="00310B96" w:rsidRPr="00310B96" w:rsidRDefault="00310B96" w:rsidP="00310B96">
            <w:pPr>
              <w:jc w:val="both"/>
            </w:pPr>
            <w:r w:rsidRPr="00310B96">
              <w:t>Dagmar SVOBODOVÁ</w:t>
            </w:r>
          </w:p>
        </w:tc>
        <w:tc>
          <w:tcPr>
            <w:tcW w:w="709" w:type="dxa"/>
            <w:shd w:val="clear" w:color="auto" w:fill="F7CAAC"/>
          </w:tcPr>
          <w:p w:rsidR="00310B96" w:rsidRPr="00310B96" w:rsidRDefault="00310B96" w:rsidP="00310B96">
            <w:pPr>
              <w:jc w:val="both"/>
              <w:rPr>
                <w:b/>
              </w:rPr>
            </w:pPr>
            <w:r w:rsidRPr="00310B96">
              <w:rPr>
                <w:b/>
              </w:rPr>
              <w:t>Tituly</w:t>
            </w:r>
          </w:p>
        </w:tc>
        <w:tc>
          <w:tcPr>
            <w:tcW w:w="2096" w:type="dxa"/>
            <w:gridSpan w:val="4"/>
          </w:tcPr>
          <w:p w:rsidR="00310B96" w:rsidRPr="00310B96" w:rsidRDefault="00310B96" w:rsidP="00310B96">
            <w:pPr>
              <w:jc w:val="both"/>
            </w:pPr>
            <w:r w:rsidRPr="00310B96">
              <w:t>Ing. MSc.</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Rok narození</w:t>
            </w:r>
          </w:p>
        </w:tc>
        <w:tc>
          <w:tcPr>
            <w:tcW w:w="829" w:type="dxa"/>
          </w:tcPr>
          <w:p w:rsidR="00310B96" w:rsidRPr="00310B96" w:rsidRDefault="00310B96" w:rsidP="00310B96">
            <w:pPr>
              <w:jc w:val="both"/>
            </w:pPr>
            <w:r w:rsidRPr="00310B96">
              <w:t>1967</w:t>
            </w:r>
          </w:p>
        </w:tc>
        <w:tc>
          <w:tcPr>
            <w:tcW w:w="1721" w:type="dxa"/>
            <w:shd w:val="clear" w:color="auto" w:fill="F7CAAC"/>
          </w:tcPr>
          <w:p w:rsidR="00310B96" w:rsidRPr="00310B96" w:rsidRDefault="00310B96" w:rsidP="00310B96">
            <w:pPr>
              <w:jc w:val="both"/>
              <w:rPr>
                <w:b/>
              </w:rPr>
            </w:pPr>
            <w:r w:rsidRPr="00310B96">
              <w:rPr>
                <w:b/>
              </w:rPr>
              <w:t>typ vztahu k VŠ</w:t>
            </w:r>
          </w:p>
        </w:tc>
        <w:tc>
          <w:tcPr>
            <w:tcW w:w="992" w:type="dxa"/>
            <w:gridSpan w:val="2"/>
          </w:tcPr>
          <w:p w:rsidR="00310B96" w:rsidRPr="00310B96" w:rsidRDefault="00310B96" w:rsidP="00310B96">
            <w:pPr>
              <w:jc w:val="both"/>
            </w:pPr>
            <w:r>
              <w:t>pp</w:t>
            </w: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r>
              <w:t>40</w:t>
            </w: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10B96" w:rsidP="00310B96">
            <w:pPr>
              <w:jc w:val="both"/>
            </w:pPr>
            <w:r w:rsidRPr="00310B96">
              <w:t>31.1.2023</w:t>
            </w:r>
          </w:p>
        </w:tc>
      </w:tr>
      <w:tr w:rsidR="00310B96" w:rsidRPr="00310B96" w:rsidTr="00310B96">
        <w:tc>
          <w:tcPr>
            <w:tcW w:w="5068" w:type="dxa"/>
            <w:gridSpan w:val="3"/>
            <w:shd w:val="clear" w:color="auto" w:fill="F7CAAC"/>
          </w:tcPr>
          <w:p w:rsidR="00310B96" w:rsidRPr="00310B96" w:rsidRDefault="00310B96" w:rsidP="00310B96">
            <w:pPr>
              <w:jc w:val="both"/>
              <w:rPr>
                <w:b/>
              </w:rPr>
            </w:pPr>
            <w:r w:rsidRPr="00310B96">
              <w:rPr>
                <w:b/>
              </w:rPr>
              <w:t>Typ vztahu na součásti VŠ, která uskutečňuje st. program</w:t>
            </w:r>
          </w:p>
        </w:tc>
        <w:tc>
          <w:tcPr>
            <w:tcW w:w="992" w:type="dxa"/>
            <w:gridSpan w:val="2"/>
          </w:tcPr>
          <w:p w:rsidR="00310B96" w:rsidRPr="00310B96" w:rsidRDefault="00310B96" w:rsidP="00310B96">
            <w:pPr>
              <w:jc w:val="both"/>
            </w:pP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10B96" w:rsidP="00310B96">
            <w:pPr>
              <w:jc w:val="both"/>
            </w:pPr>
          </w:p>
        </w:tc>
      </w:tr>
      <w:tr w:rsidR="00310B96" w:rsidRPr="00310B96" w:rsidTr="00310B96">
        <w:tc>
          <w:tcPr>
            <w:tcW w:w="6060" w:type="dxa"/>
            <w:gridSpan w:val="5"/>
            <w:shd w:val="clear" w:color="auto" w:fill="F7CAAC"/>
          </w:tcPr>
          <w:p w:rsidR="00310B96" w:rsidRPr="00310B96" w:rsidRDefault="00310B96" w:rsidP="00310B96">
            <w:pPr>
              <w:jc w:val="both"/>
            </w:pPr>
            <w:r w:rsidRPr="00310B96">
              <w:rPr>
                <w:b/>
              </w:rPr>
              <w:t>Další současná působení jako akademický pracovník na jiných VŠ</w:t>
            </w:r>
          </w:p>
        </w:tc>
        <w:tc>
          <w:tcPr>
            <w:tcW w:w="1703" w:type="dxa"/>
            <w:gridSpan w:val="2"/>
            <w:shd w:val="clear" w:color="auto" w:fill="F7CAAC"/>
          </w:tcPr>
          <w:p w:rsidR="00310B96" w:rsidRPr="00310B96" w:rsidRDefault="00310B96" w:rsidP="00310B96">
            <w:pPr>
              <w:jc w:val="both"/>
              <w:rPr>
                <w:b/>
              </w:rPr>
            </w:pPr>
            <w:r w:rsidRPr="00310B96">
              <w:rPr>
                <w:b/>
              </w:rPr>
              <w:t>typ prac. vztahu</w:t>
            </w:r>
          </w:p>
        </w:tc>
        <w:tc>
          <w:tcPr>
            <w:tcW w:w="2096" w:type="dxa"/>
            <w:gridSpan w:val="4"/>
            <w:shd w:val="clear" w:color="auto" w:fill="F7CAAC"/>
          </w:tcPr>
          <w:p w:rsidR="00310B96" w:rsidRPr="00310B96" w:rsidRDefault="00310B96" w:rsidP="00310B96">
            <w:pPr>
              <w:jc w:val="both"/>
              <w:rPr>
                <w:b/>
              </w:rPr>
            </w:pPr>
            <w:r w:rsidRPr="00310B96">
              <w:rPr>
                <w:b/>
              </w:rPr>
              <w:t>rozsah</w:t>
            </w: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9859" w:type="dxa"/>
            <w:gridSpan w:val="11"/>
            <w:shd w:val="clear" w:color="auto" w:fill="F7CAAC"/>
          </w:tcPr>
          <w:p w:rsidR="00310B96" w:rsidRPr="00310B96" w:rsidRDefault="00310B96" w:rsidP="00310B96">
            <w:pPr>
              <w:jc w:val="both"/>
            </w:pPr>
            <w:r w:rsidRPr="00310B96">
              <w:rPr>
                <w:b/>
              </w:rPr>
              <w:t>Předměty příslušného studijního programu a způsob zapojení do jejich výuky, příp. další zapojení do uskutečňování studijního programu</w:t>
            </w:r>
          </w:p>
        </w:tc>
      </w:tr>
      <w:tr w:rsidR="00310B96" w:rsidRPr="00310B96" w:rsidTr="00310B96">
        <w:trPr>
          <w:trHeight w:val="433"/>
        </w:trPr>
        <w:tc>
          <w:tcPr>
            <w:tcW w:w="9859" w:type="dxa"/>
            <w:gridSpan w:val="11"/>
            <w:tcBorders>
              <w:top w:val="nil"/>
            </w:tcBorders>
          </w:tcPr>
          <w:p w:rsidR="00310B96" w:rsidRPr="004D3398" w:rsidRDefault="00310B96" w:rsidP="00310B96">
            <w:pPr>
              <w:jc w:val="both"/>
              <w:rPr>
                <w:b/>
              </w:rPr>
            </w:pPr>
            <w:r w:rsidRPr="00310B96">
              <w:t>Anglická obchodní korespondence</w:t>
            </w:r>
            <w:r w:rsidR="004D3398">
              <w:t xml:space="preserve"> - </w:t>
            </w:r>
            <w:r w:rsidR="004D3398" w:rsidRPr="00893B79">
              <w:rPr>
                <w:rStyle w:val="Hypertextovodkaz"/>
                <w:color w:val="auto"/>
                <w:u w:val="none"/>
              </w:rPr>
              <w:t>vedení seminářů (100%)</w:t>
            </w:r>
          </w:p>
        </w:tc>
      </w:tr>
      <w:tr w:rsidR="00310B96" w:rsidRPr="00310B96" w:rsidTr="00310B96">
        <w:tc>
          <w:tcPr>
            <w:tcW w:w="9859" w:type="dxa"/>
            <w:gridSpan w:val="11"/>
            <w:shd w:val="clear" w:color="auto" w:fill="F7CAAC"/>
          </w:tcPr>
          <w:p w:rsidR="00310B96" w:rsidRPr="00310B96" w:rsidRDefault="00310B96" w:rsidP="00310B96">
            <w:pPr>
              <w:jc w:val="both"/>
            </w:pPr>
            <w:r w:rsidRPr="00310B96">
              <w:rPr>
                <w:b/>
              </w:rPr>
              <w:t xml:space="preserve">Údaje o vzdělání na VŠ </w:t>
            </w:r>
          </w:p>
        </w:tc>
      </w:tr>
      <w:tr w:rsidR="00310B96" w:rsidRPr="00310B96" w:rsidTr="00310B96">
        <w:trPr>
          <w:trHeight w:val="655"/>
        </w:trPr>
        <w:tc>
          <w:tcPr>
            <w:tcW w:w="9859" w:type="dxa"/>
            <w:gridSpan w:val="11"/>
          </w:tcPr>
          <w:p w:rsidR="00310B96" w:rsidRPr="00310B96" w:rsidRDefault="00310B96" w:rsidP="00310B96">
            <w:r w:rsidRPr="00310B96">
              <w:t xml:space="preserve">1985 - 1989: VUT, Fakulta technologická ve Zlíně, </w:t>
            </w:r>
            <w:r>
              <w:t xml:space="preserve">obor: </w:t>
            </w:r>
            <w:r w:rsidRPr="00310B96">
              <w:t>gumárenská a plastikářská technologie</w:t>
            </w:r>
            <w:r>
              <w:t xml:space="preserve"> (Ing.)</w:t>
            </w:r>
            <w:r w:rsidRPr="00310B96">
              <w:br/>
              <w:t>2003 - 2004: University of Connecticut, USA</w:t>
            </w:r>
            <w:r>
              <w:t>, o</w:t>
            </w:r>
            <w:r w:rsidRPr="00310B96">
              <w:t>bor: Věda o polymerech (Polymer Science)</w:t>
            </w:r>
            <w:r>
              <w:t xml:space="preserve"> (</w:t>
            </w:r>
            <w:r w:rsidRPr="00310B96">
              <w:t>Master of Science M.S.</w:t>
            </w:r>
            <w:r>
              <w:t>)</w:t>
            </w:r>
          </w:p>
        </w:tc>
      </w:tr>
      <w:tr w:rsidR="00310B96" w:rsidRPr="00310B96" w:rsidTr="00310B96">
        <w:tc>
          <w:tcPr>
            <w:tcW w:w="9859" w:type="dxa"/>
            <w:gridSpan w:val="11"/>
            <w:shd w:val="clear" w:color="auto" w:fill="F7CAAC"/>
          </w:tcPr>
          <w:p w:rsidR="00310B96" w:rsidRPr="00310B96" w:rsidRDefault="00310B96" w:rsidP="00310B96">
            <w:pPr>
              <w:jc w:val="both"/>
              <w:rPr>
                <w:b/>
              </w:rPr>
            </w:pPr>
            <w:r w:rsidRPr="00310B96">
              <w:rPr>
                <w:b/>
              </w:rPr>
              <w:t>Údaje o odborném působení od absolvování VŠ</w:t>
            </w:r>
          </w:p>
        </w:tc>
      </w:tr>
      <w:tr w:rsidR="00310B96" w:rsidRPr="00310B96" w:rsidTr="004D3398">
        <w:trPr>
          <w:trHeight w:val="385"/>
        </w:trPr>
        <w:tc>
          <w:tcPr>
            <w:tcW w:w="9859" w:type="dxa"/>
            <w:gridSpan w:val="11"/>
          </w:tcPr>
          <w:p w:rsidR="00310B96" w:rsidRPr="00310B96" w:rsidRDefault="00310B96" w:rsidP="00310B96">
            <w:pPr>
              <w:jc w:val="both"/>
            </w:pPr>
            <w:r w:rsidRPr="00310B96">
              <w:t>2006 – současnost: akademický pracovník FHS UTB, výuka odborné a akademické angličtiny na fakultách FT, FAI a FAME</w:t>
            </w:r>
          </w:p>
        </w:tc>
      </w:tr>
      <w:tr w:rsidR="00310B96" w:rsidRPr="00310B96" w:rsidTr="00310B96">
        <w:trPr>
          <w:trHeight w:val="250"/>
        </w:trPr>
        <w:tc>
          <w:tcPr>
            <w:tcW w:w="9859" w:type="dxa"/>
            <w:gridSpan w:val="11"/>
            <w:shd w:val="clear" w:color="auto" w:fill="F7CAAC"/>
          </w:tcPr>
          <w:p w:rsidR="00310B96" w:rsidRPr="00310B96" w:rsidRDefault="00310B96" w:rsidP="00310B96">
            <w:pPr>
              <w:jc w:val="both"/>
            </w:pPr>
            <w:r w:rsidRPr="00310B96">
              <w:rPr>
                <w:b/>
              </w:rPr>
              <w:t>Zkušenosti s vedením kvalifikačních a rigorózních prací</w:t>
            </w:r>
          </w:p>
        </w:tc>
      </w:tr>
      <w:tr w:rsidR="00310B96" w:rsidRPr="00310B96" w:rsidTr="00310B96">
        <w:trPr>
          <w:trHeight w:val="286"/>
        </w:trPr>
        <w:tc>
          <w:tcPr>
            <w:tcW w:w="9859" w:type="dxa"/>
            <w:gridSpan w:val="11"/>
          </w:tcPr>
          <w:p w:rsidR="000A1871" w:rsidRDefault="004D3398" w:rsidP="000A1871">
            <w:pPr>
              <w:jc w:val="both"/>
              <w:rPr>
                <w:ins w:id="3181" w:author="Trefilová Pavla" w:date="2018-08-21T15:51:00Z"/>
              </w:rPr>
            </w:pPr>
            <w:del w:id="3182" w:author="Trefilová Pavla" w:date="2018-08-21T15:52:00Z">
              <w:r w:rsidDel="000A1871">
                <w:delText>13 bakalářských prací</w:delText>
              </w:r>
            </w:del>
            <w:ins w:id="3183" w:author="Trefilová Pavla" w:date="2018-08-21T15:51:00Z">
              <w:r w:rsidR="000A1871">
                <w:t xml:space="preserve">Počet vedených bakalářských prací – 13 </w:t>
              </w:r>
            </w:ins>
          </w:p>
          <w:p w:rsidR="000A1871" w:rsidRPr="00310B96" w:rsidRDefault="000A1871" w:rsidP="000A1871">
            <w:pPr>
              <w:jc w:val="both"/>
            </w:pPr>
            <w:ins w:id="3184" w:author="Trefilová Pavla" w:date="2018-08-21T15:51:00Z">
              <w:r>
                <w:t>Počet vedených diplomových prací – 0</w:t>
              </w:r>
            </w:ins>
          </w:p>
        </w:tc>
      </w:tr>
      <w:tr w:rsidR="00310B96" w:rsidRPr="00310B96" w:rsidTr="00310B96">
        <w:trPr>
          <w:cantSplit/>
        </w:trPr>
        <w:tc>
          <w:tcPr>
            <w:tcW w:w="3347" w:type="dxa"/>
            <w:gridSpan w:val="2"/>
            <w:tcBorders>
              <w:top w:val="single" w:sz="12" w:space="0" w:color="auto"/>
            </w:tcBorders>
            <w:shd w:val="clear" w:color="auto" w:fill="F7CAAC"/>
          </w:tcPr>
          <w:p w:rsidR="00310B96" w:rsidRPr="00310B96" w:rsidRDefault="00310B96" w:rsidP="00310B96">
            <w:pPr>
              <w:jc w:val="both"/>
            </w:pPr>
            <w:r w:rsidRPr="00310B96">
              <w:rPr>
                <w:b/>
              </w:rPr>
              <w:t xml:space="preserve">Obor habilitačního řízení </w:t>
            </w:r>
          </w:p>
        </w:tc>
        <w:tc>
          <w:tcPr>
            <w:tcW w:w="2245" w:type="dxa"/>
            <w:gridSpan w:val="2"/>
            <w:tcBorders>
              <w:top w:val="single" w:sz="12" w:space="0" w:color="auto"/>
            </w:tcBorders>
            <w:shd w:val="clear" w:color="auto" w:fill="F7CAAC"/>
          </w:tcPr>
          <w:p w:rsidR="00310B96" w:rsidRPr="00310B96" w:rsidRDefault="00310B96" w:rsidP="00310B96">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rsidR="00310B96" w:rsidRPr="00310B96" w:rsidRDefault="00310B96" w:rsidP="00310B96">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rsidR="00310B96" w:rsidRPr="00310B96" w:rsidRDefault="00310B96" w:rsidP="00310B96">
            <w:pPr>
              <w:jc w:val="both"/>
              <w:rPr>
                <w:b/>
              </w:rPr>
            </w:pPr>
            <w:r w:rsidRPr="00310B96">
              <w:rPr>
                <w:b/>
              </w:rPr>
              <w:t>Ohlasy publikací</w:t>
            </w:r>
          </w:p>
        </w:tc>
      </w:tr>
      <w:tr w:rsidR="00310B96" w:rsidRPr="00310B96" w:rsidTr="00310B96">
        <w:trPr>
          <w:cantSplit/>
        </w:trPr>
        <w:tc>
          <w:tcPr>
            <w:tcW w:w="3347" w:type="dxa"/>
            <w:gridSpan w:val="2"/>
          </w:tcPr>
          <w:p w:rsidR="00310B96" w:rsidRPr="00310B96" w:rsidRDefault="00310B96" w:rsidP="00310B96">
            <w:pPr>
              <w:jc w:val="both"/>
            </w:pPr>
          </w:p>
        </w:tc>
        <w:tc>
          <w:tcPr>
            <w:tcW w:w="2245" w:type="dxa"/>
            <w:gridSpan w:val="2"/>
          </w:tcPr>
          <w:p w:rsidR="00310B96" w:rsidRPr="00310B96" w:rsidRDefault="00310B96" w:rsidP="00310B96">
            <w:pPr>
              <w:jc w:val="both"/>
            </w:pPr>
          </w:p>
        </w:tc>
        <w:tc>
          <w:tcPr>
            <w:tcW w:w="2248" w:type="dxa"/>
            <w:gridSpan w:val="4"/>
            <w:tcBorders>
              <w:right w:val="single" w:sz="12" w:space="0" w:color="auto"/>
            </w:tcBorders>
          </w:tcPr>
          <w:p w:rsidR="00310B96" w:rsidRPr="00310B96" w:rsidRDefault="00310B96" w:rsidP="00310B96">
            <w:pPr>
              <w:jc w:val="both"/>
            </w:pPr>
          </w:p>
        </w:tc>
        <w:tc>
          <w:tcPr>
            <w:tcW w:w="632" w:type="dxa"/>
            <w:tcBorders>
              <w:left w:val="single" w:sz="12" w:space="0" w:color="auto"/>
            </w:tcBorders>
            <w:shd w:val="clear" w:color="auto" w:fill="F7CAAC"/>
          </w:tcPr>
          <w:p w:rsidR="00310B96" w:rsidRPr="00310B96" w:rsidRDefault="00310B96" w:rsidP="00310B96">
            <w:pPr>
              <w:jc w:val="both"/>
            </w:pPr>
            <w:r w:rsidRPr="00310B96">
              <w:rPr>
                <w:b/>
              </w:rPr>
              <w:t>WOS</w:t>
            </w:r>
          </w:p>
        </w:tc>
        <w:tc>
          <w:tcPr>
            <w:tcW w:w="693" w:type="dxa"/>
            <w:shd w:val="clear" w:color="auto" w:fill="F7CAAC"/>
          </w:tcPr>
          <w:p w:rsidR="00310B96" w:rsidRPr="00310B96" w:rsidRDefault="00310B96" w:rsidP="00310B96">
            <w:pPr>
              <w:jc w:val="both"/>
              <w:rPr>
                <w:sz w:val="18"/>
              </w:rPr>
            </w:pPr>
            <w:r w:rsidRPr="00310B96">
              <w:rPr>
                <w:b/>
                <w:sz w:val="18"/>
              </w:rPr>
              <w:t>Scopus</w:t>
            </w:r>
          </w:p>
        </w:tc>
        <w:tc>
          <w:tcPr>
            <w:tcW w:w="694" w:type="dxa"/>
            <w:shd w:val="clear" w:color="auto" w:fill="F7CAAC"/>
          </w:tcPr>
          <w:p w:rsidR="00310B96" w:rsidRPr="00310B96" w:rsidRDefault="00310B96" w:rsidP="00310B96">
            <w:pPr>
              <w:jc w:val="both"/>
            </w:pPr>
            <w:r w:rsidRPr="00310B96">
              <w:rPr>
                <w:b/>
                <w:sz w:val="18"/>
              </w:rPr>
              <w:t>ostatní</w:t>
            </w:r>
          </w:p>
        </w:tc>
      </w:tr>
      <w:tr w:rsidR="00310B96" w:rsidRPr="00310B96" w:rsidTr="00310B96">
        <w:trPr>
          <w:cantSplit/>
          <w:trHeight w:val="70"/>
        </w:trPr>
        <w:tc>
          <w:tcPr>
            <w:tcW w:w="3347" w:type="dxa"/>
            <w:gridSpan w:val="2"/>
            <w:shd w:val="clear" w:color="auto" w:fill="F7CAAC"/>
          </w:tcPr>
          <w:p w:rsidR="00310B96" w:rsidRPr="00310B96" w:rsidRDefault="00310B96" w:rsidP="00310B96">
            <w:pPr>
              <w:jc w:val="both"/>
            </w:pPr>
            <w:r w:rsidRPr="00310B96">
              <w:rPr>
                <w:b/>
              </w:rPr>
              <w:t>Obor jmenovacího řízení</w:t>
            </w:r>
          </w:p>
        </w:tc>
        <w:tc>
          <w:tcPr>
            <w:tcW w:w="2245" w:type="dxa"/>
            <w:gridSpan w:val="2"/>
            <w:shd w:val="clear" w:color="auto" w:fill="F7CAAC"/>
          </w:tcPr>
          <w:p w:rsidR="00310B96" w:rsidRPr="00310B96" w:rsidRDefault="00310B96" w:rsidP="00310B96">
            <w:pPr>
              <w:jc w:val="both"/>
            </w:pPr>
            <w:r w:rsidRPr="00310B96">
              <w:rPr>
                <w:b/>
              </w:rPr>
              <w:t>Rok udělení hodnosti</w:t>
            </w:r>
          </w:p>
        </w:tc>
        <w:tc>
          <w:tcPr>
            <w:tcW w:w="2248" w:type="dxa"/>
            <w:gridSpan w:val="4"/>
            <w:tcBorders>
              <w:right w:val="single" w:sz="12" w:space="0" w:color="auto"/>
            </w:tcBorders>
            <w:shd w:val="clear" w:color="auto" w:fill="F7CAAC"/>
          </w:tcPr>
          <w:p w:rsidR="00310B96" w:rsidRPr="00310B96" w:rsidRDefault="00310B96" w:rsidP="00310B96">
            <w:pPr>
              <w:jc w:val="both"/>
            </w:pPr>
            <w:r w:rsidRPr="00310B96">
              <w:rPr>
                <w:b/>
              </w:rPr>
              <w:t>Řízení konáno na VŠ</w:t>
            </w:r>
          </w:p>
        </w:tc>
        <w:tc>
          <w:tcPr>
            <w:tcW w:w="632" w:type="dxa"/>
            <w:vMerge w:val="restart"/>
            <w:tcBorders>
              <w:left w:val="single" w:sz="12" w:space="0" w:color="auto"/>
            </w:tcBorders>
          </w:tcPr>
          <w:p w:rsidR="00310B96" w:rsidRPr="00310B96" w:rsidRDefault="007E71B0" w:rsidP="009230CE">
            <w:pPr>
              <w:jc w:val="both"/>
              <w:rPr>
                <w:b/>
              </w:rPr>
            </w:pPr>
            <w:del w:id="3185" w:author="Trefilová Pavla" w:date="2018-08-21T15:53:00Z">
              <w:r w:rsidDel="000A1871">
                <w:rPr>
                  <w:b/>
                  <w:sz w:val="18"/>
                </w:rPr>
                <w:delText>161</w:delText>
              </w:r>
              <w:r w:rsidR="009230CE" w:rsidRPr="009230CE" w:rsidDel="000A1871">
                <w:rPr>
                  <w:b/>
                  <w:sz w:val="18"/>
                </w:rPr>
                <w:delText xml:space="preserve"> h-index 9</w:delText>
              </w:r>
            </w:del>
            <w:ins w:id="3186" w:author="Trefilová Pavla" w:date="2018-08-21T15:53:00Z">
              <w:r w:rsidR="000A1871">
                <w:rPr>
                  <w:b/>
                  <w:sz w:val="18"/>
                </w:rPr>
                <w:t>170</w:t>
              </w:r>
            </w:ins>
            <w:r w:rsidR="009230CE">
              <w:rPr>
                <w:b/>
              </w:rPr>
              <w:t xml:space="preserve"> </w:t>
            </w:r>
          </w:p>
        </w:tc>
        <w:tc>
          <w:tcPr>
            <w:tcW w:w="693" w:type="dxa"/>
            <w:vMerge w:val="restart"/>
          </w:tcPr>
          <w:p w:rsidR="00310B96" w:rsidRPr="00310B96" w:rsidRDefault="007E71B0" w:rsidP="007E71B0">
            <w:pPr>
              <w:jc w:val="both"/>
              <w:rPr>
                <w:b/>
              </w:rPr>
            </w:pPr>
            <w:del w:id="3187" w:author="Trefilová Pavla" w:date="2018-08-21T15:53:00Z">
              <w:r w:rsidDel="000A1871">
                <w:rPr>
                  <w:b/>
                  <w:sz w:val="18"/>
                </w:rPr>
                <w:delText>182</w:delText>
              </w:r>
              <w:r w:rsidR="009230CE" w:rsidRPr="009230CE" w:rsidDel="000A1871">
                <w:rPr>
                  <w:b/>
                  <w:sz w:val="18"/>
                </w:rPr>
                <w:delText xml:space="preserve"> h-index 9</w:delText>
              </w:r>
            </w:del>
            <w:ins w:id="3188" w:author="Trefilová Pavla" w:date="2018-08-21T15:53:00Z">
              <w:r w:rsidR="000A1871">
                <w:rPr>
                  <w:b/>
                  <w:sz w:val="18"/>
                </w:rPr>
                <w:t>193</w:t>
              </w:r>
            </w:ins>
          </w:p>
        </w:tc>
        <w:tc>
          <w:tcPr>
            <w:tcW w:w="694" w:type="dxa"/>
            <w:vMerge w:val="restart"/>
          </w:tcPr>
          <w:p w:rsidR="00310B96" w:rsidRPr="00310B96" w:rsidRDefault="000A1871" w:rsidP="00310B96">
            <w:pPr>
              <w:jc w:val="both"/>
              <w:rPr>
                <w:b/>
              </w:rPr>
            </w:pPr>
            <w:ins w:id="3189" w:author="Trefilová Pavla" w:date="2018-08-21T15:53:00Z">
              <w:r>
                <w:rPr>
                  <w:b/>
                </w:rPr>
                <w:t>0</w:t>
              </w:r>
            </w:ins>
          </w:p>
        </w:tc>
      </w:tr>
      <w:tr w:rsidR="00310B96" w:rsidRPr="00310B96" w:rsidTr="00310B96">
        <w:trPr>
          <w:trHeight w:val="205"/>
        </w:trPr>
        <w:tc>
          <w:tcPr>
            <w:tcW w:w="3347" w:type="dxa"/>
            <w:gridSpan w:val="2"/>
          </w:tcPr>
          <w:p w:rsidR="00310B96" w:rsidRPr="00310B96" w:rsidRDefault="00310B96" w:rsidP="00310B96">
            <w:pPr>
              <w:jc w:val="both"/>
            </w:pPr>
          </w:p>
        </w:tc>
        <w:tc>
          <w:tcPr>
            <w:tcW w:w="2245" w:type="dxa"/>
            <w:gridSpan w:val="2"/>
          </w:tcPr>
          <w:p w:rsidR="00310B96" w:rsidRPr="00310B96" w:rsidRDefault="00310B96" w:rsidP="00310B96">
            <w:pPr>
              <w:jc w:val="both"/>
            </w:pPr>
          </w:p>
        </w:tc>
        <w:tc>
          <w:tcPr>
            <w:tcW w:w="2248" w:type="dxa"/>
            <w:gridSpan w:val="4"/>
            <w:tcBorders>
              <w:right w:val="single" w:sz="12" w:space="0" w:color="auto"/>
            </w:tcBorders>
          </w:tcPr>
          <w:p w:rsidR="00310B96" w:rsidRPr="00310B96" w:rsidRDefault="00310B96" w:rsidP="00310B96">
            <w:pPr>
              <w:jc w:val="both"/>
            </w:pPr>
          </w:p>
        </w:tc>
        <w:tc>
          <w:tcPr>
            <w:tcW w:w="632" w:type="dxa"/>
            <w:vMerge/>
            <w:tcBorders>
              <w:left w:val="single" w:sz="12" w:space="0" w:color="auto"/>
            </w:tcBorders>
            <w:vAlign w:val="center"/>
          </w:tcPr>
          <w:p w:rsidR="00310B96" w:rsidRPr="00310B96" w:rsidRDefault="00310B96" w:rsidP="00310B96">
            <w:pPr>
              <w:rPr>
                <w:b/>
              </w:rPr>
            </w:pPr>
          </w:p>
        </w:tc>
        <w:tc>
          <w:tcPr>
            <w:tcW w:w="693" w:type="dxa"/>
            <w:vMerge/>
            <w:vAlign w:val="center"/>
          </w:tcPr>
          <w:p w:rsidR="00310B96" w:rsidRPr="00310B96" w:rsidRDefault="00310B96" w:rsidP="00310B96">
            <w:pPr>
              <w:rPr>
                <w:b/>
              </w:rPr>
            </w:pPr>
          </w:p>
        </w:tc>
        <w:tc>
          <w:tcPr>
            <w:tcW w:w="694" w:type="dxa"/>
            <w:vMerge/>
            <w:vAlign w:val="center"/>
          </w:tcPr>
          <w:p w:rsidR="00310B96" w:rsidRPr="00310B96" w:rsidRDefault="00310B96" w:rsidP="00310B96">
            <w:pPr>
              <w:rPr>
                <w:b/>
              </w:rPr>
            </w:pPr>
          </w:p>
        </w:tc>
      </w:tr>
      <w:tr w:rsidR="00310B96" w:rsidRPr="00310B96" w:rsidTr="00310B96">
        <w:tc>
          <w:tcPr>
            <w:tcW w:w="9859" w:type="dxa"/>
            <w:gridSpan w:val="11"/>
            <w:shd w:val="clear" w:color="auto" w:fill="F7CAAC"/>
          </w:tcPr>
          <w:p w:rsidR="00310B96" w:rsidRPr="00310B96" w:rsidRDefault="00310B96" w:rsidP="00310B96">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310B96" w:rsidRPr="00310B96" w:rsidTr="00310B96">
        <w:trPr>
          <w:trHeight w:val="2347"/>
        </w:trPr>
        <w:tc>
          <w:tcPr>
            <w:tcW w:w="9859" w:type="dxa"/>
            <w:gridSpan w:val="11"/>
          </w:tcPr>
          <w:p w:rsidR="00310B96" w:rsidRPr="004D3398" w:rsidRDefault="00310B96" w:rsidP="00917728">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00A94756" w:rsidRPr="004D3398">
              <w:rPr>
                <w:lang w:val="en-US"/>
              </w:rPr>
              <w:t xml:space="preserve">. 2015, Vol. 81, s. 119-128. ISSN </w:t>
            </w:r>
            <w:r w:rsidR="00A94756" w:rsidRPr="004D3398">
              <w:t>0032-3861. DOI:</w:t>
            </w:r>
            <w:r w:rsidRPr="004D3398">
              <w:rPr>
                <w:lang w:val="en-US"/>
              </w:rPr>
              <w:t xml:space="preserve"> </w:t>
            </w:r>
            <w:hyperlink r:id="rId30" w:history="1">
              <w:r w:rsidR="004D3398" w:rsidRPr="004D3398">
                <w:rPr>
                  <w:rStyle w:val="Hypertextovodkaz"/>
                  <w:color w:val="auto"/>
                  <w:u w:val="none"/>
                </w:rPr>
                <w:t>https://doi.org/10.1016/j.polymer.2015.10.057</w:t>
              </w:r>
            </w:hyperlink>
            <w:r w:rsidRPr="004D3398">
              <w:rPr>
                <w:lang w:val="en-US"/>
              </w:rPr>
              <w:t>.</w:t>
            </w:r>
            <w:r w:rsidR="00917728" w:rsidRPr="004D3398">
              <w:rPr>
                <w:lang w:val="en-US"/>
              </w:rPr>
              <w:t xml:space="preserve"> (10%)</w:t>
            </w:r>
          </w:p>
          <w:p w:rsidR="00A94756" w:rsidRPr="004D3398" w:rsidRDefault="00A94756" w:rsidP="00917728">
            <w:pPr>
              <w:jc w:val="both"/>
              <w:rPr>
                <w:highlight w:val="yellow"/>
                <w:lang w:val="en-US"/>
              </w:rPr>
            </w:pPr>
            <w:r w:rsidRPr="004D3398">
              <w:t>THERAVALAPPIL, R</w:t>
            </w:r>
            <w:r w:rsidR="00917728" w:rsidRPr="004D3398">
              <w:t>.,</w:t>
            </w:r>
            <w:r w:rsidRPr="004D3398">
              <w:t xml:space="preserve"> SVOBODA, </w:t>
            </w:r>
            <w:r w:rsidR="00917728" w:rsidRPr="004D3398">
              <w:t xml:space="preserve">P., </w:t>
            </w:r>
            <w:r w:rsidRPr="004D3398">
              <w:t>VILČÁKOVÁ</w:t>
            </w:r>
            <w:r w:rsidR="00917728" w:rsidRPr="004D3398">
              <w:t>, J.</w:t>
            </w:r>
            <w:r w:rsidRPr="004D3398">
              <w:t>, POONGAVALAPPIL</w:t>
            </w:r>
            <w:r w:rsidR="00917728" w:rsidRPr="004D3398">
              <w:t>, S.</w:t>
            </w:r>
            <w:r w:rsidRPr="004D3398">
              <w:t>, SLOBODIAN</w:t>
            </w:r>
            <w:r w:rsidR="00917728" w:rsidRPr="004D3398">
              <w:t xml:space="preserve">, P., </w:t>
            </w:r>
            <w:r w:rsidRPr="004D3398">
              <w:t>SVOBODOVÁ</w:t>
            </w:r>
            <w:r w:rsidR="00917728" w:rsidRPr="004D3398">
              <w:t>, D</w:t>
            </w:r>
            <w:r w:rsidRPr="004D3398">
              <w:t>.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w:t>
            </w:r>
            <w:r w:rsidR="00917728" w:rsidRPr="004D3398">
              <w:t xml:space="preserve">DOI: </w:t>
            </w:r>
            <w:hyperlink r:id="rId31" w:history="1">
              <w:r w:rsidR="004D3398" w:rsidRPr="004D3398">
                <w:rPr>
                  <w:rStyle w:val="Hypertextovodkaz"/>
                  <w:color w:val="auto"/>
                  <w:u w:val="none"/>
                </w:rPr>
                <w:t>https://doi.org/10.1016/j.matdes.2014.04.029</w:t>
              </w:r>
            </w:hyperlink>
            <w:r w:rsidR="004D3398" w:rsidRPr="004D3398">
              <w:rPr>
                <w:lang w:val="en-US"/>
              </w:rPr>
              <w:t xml:space="preserve"> </w:t>
            </w:r>
            <w:r w:rsidR="00917728" w:rsidRPr="004D3398">
              <w:rPr>
                <w:lang w:val="en-US"/>
              </w:rPr>
              <w:t>(10%)</w:t>
            </w:r>
            <w:r w:rsidR="00917728" w:rsidRPr="004D3398">
              <w:t xml:space="preserve"> </w:t>
            </w:r>
          </w:p>
          <w:p w:rsidR="00A94756" w:rsidRPr="004D3398" w:rsidRDefault="00917728" w:rsidP="00917728">
            <w:pPr>
              <w:jc w:val="both"/>
              <w:rPr>
                <w:highlight w:val="yellow"/>
                <w:lang w:val="en-US"/>
              </w:rPr>
            </w:pPr>
            <w:r w:rsidRPr="004D3398">
              <w:rPr>
                <w:bCs/>
              </w:rPr>
              <w:t>POONGAVALAPPIL</w:t>
            </w:r>
            <w:r w:rsidRPr="004D3398">
              <w:t xml:space="preserve">, </w:t>
            </w:r>
            <w:r w:rsidRPr="004D3398">
              <w:rPr>
                <w:bCs/>
              </w:rPr>
              <w:t>S.,</w:t>
            </w:r>
            <w:r w:rsidRPr="004D3398">
              <w:t xml:space="preserve"> </w:t>
            </w:r>
            <w:r w:rsidRPr="004D3398">
              <w:rPr>
                <w:bCs/>
              </w:rPr>
              <w:t>SVOBODA</w:t>
            </w:r>
            <w:r w:rsidRPr="004D3398">
              <w:t xml:space="preserve">, </w:t>
            </w:r>
            <w:r w:rsidRPr="004D3398">
              <w:rPr>
                <w:bCs/>
              </w:rPr>
              <w:t>P.,</w:t>
            </w:r>
            <w:r w:rsidRPr="004D3398">
              <w:t xml:space="preserve"> </w:t>
            </w:r>
            <w:r w:rsidRPr="004D3398">
              <w:rPr>
                <w:bCs/>
              </w:rPr>
              <w:t>THERAVALAPPIL</w:t>
            </w:r>
            <w:r w:rsidRPr="004D3398">
              <w:t xml:space="preserve">, </w:t>
            </w:r>
            <w:r w:rsidRPr="004D3398">
              <w:rPr>
                <w:bCs/>
              </w:rPr>
              <w:t>R.,</w:t>
            </w:r>
            <w:r w:rsidRPr="004D3398">
              <w:t xml:space="preserve"> </w:t>
            </w:r>
            <w:r w:rsidRPr="004D3398">
              <w:rPr>
                <w:bCs/>
              </w:rPr>
              <w:t>SVOBODOVÁ</w:t>
            </w:r>
            <w:r w:rsidRPr="004D3398">
              <w:t xml:space="preserve">, </w:t>
            </w:r>
            <w:r w:rsidRPr="004D3398">
              <w:rPr>
                <w:bCs/>
              </w:rPr>
              <w:t>D.,</w:t>
            </w:r>
            <w:r w:rsidRPr="004D3398">
              <w:t xml:space="preserve"> </w:t>
            </w:r>
            <w:r w:rsidRPr="004D3398">
              <w:rPr>
                <w:bCs/>
              </w:rPr>
              <w:t>DANĚK</w:t>
            </w:r>
            <w:r w:rsidRPr="004D3398">
              <w:t xml:space="preserve">, </w:t>
            </w:r>
            <w:r w:rsidRPr="004D3398">
              <w:rPr>
                <w:bCs/>
              </w:rPr>
              <w:t>M.,</w:t>
            </w:r>
            <w:r w:rsidRPr="004D3398">
              <w:t xml:space="preserve"> </w:t>
            </w:r>
            <w:r w:rsidRPr="004D3398">
              <w:rPr>
                <w:bCs/>
              </w:rPr>
              <w:t>ZATLOUKAL</w:t>
            </w:r>
            <w:r w:rsidRPr="004D3398">
              <w:t xml:space="preserve">, </w:t>
            </w:r>
            <w:r w:rsidRPr="004D3398">
              <w:rPr>
                <w:bCs/>
              </w:rPr>
              <w:t>M</w:t>
            </w:r>
            <w:r w:rsidRPr="004D3398">
              <w:t xml:space="preserve">. Study on the influence of electron beam irradiation on the thermal, mechanical, and rheological properties of ethylene-octene copolymer with high comonomer content. </w:t>
            </w:r>
            <w:r w:rsidRPr="004D3398">
              <w:rPr>
                <w:i/>
                <w:iCs/>
              </w:rPr>
              <w:t>Journal of Applied Polymer Science</w:t>
            </w:r>
            <w:r w:rsidRPr="004D3398">
              <w:t>, 2013, roč. 128, č. 5, s. 3026-3033. ISSN 0021-8995. DOI</w:t>
            </w:r>
            <w:r w:rsidR="004D3398" w:rsidRPr="004D3398">
              <w:t>:</w:t>
            </w:r>
            <w:r w:rsidRPr="004D3398">
              <w:t xml:space="preserve"> </w:t>
            </w:r>
            <w:hyperlink r:id="rId32" w:history="1">
              <w:r w:rsidRPr="004D3398">
                <w:rPr>
                  <w:rStyle w:val="Hypertextovodkaz"/>
                  <w:color w:val="auto"/>
                  <w:u w:val="none"/>
                </w:rPr>
                <w:t>https://doi.org/10.1002/app.38479</w:t>
              </w:r>
            </w:hyperlink>
            <w:r w:rsidRPr="004D3398">
              <w:t xml:space="preserve"> (5%)</w:t>
            </w:r>
          </w:p>
          <w:p w:rsidR="00A94756" w:rsidRPr="004D3398" w:rsidDel="00955192" w:rsidRDefault="00917728" w:rsidP="00310B96">
            <w:pPr>
              <w:rPr>
                <w:del w:id="3190" w:author="Trefilová Pavla" w:date="2018-08-22T09:55:00Z"/>
                <w:highlight w:val="yellow"/>
                <w:lang w:val="en-US"/>
              </w:rPr>
            </w:pPr>
            <w:r w:rsidRPr="004D3398">
              <w:rPr>
                <w:bCs/>
              </w:rPr>
              <w:t>SVOBODA</w:t>
            </w:r>
            <w:r w:rsidRPr="004D3398">
              <w:t xml:space="preserve">, </w:t>
            </w:r>
            <w:r w:rsidRPr="004D3398">
              <w:rPr>
                <w:bCs/>
              </w:rPr>
              <w:t>P.,</w:t>
            </w:r>
            <w:r w:rsidRPr="004D3398">
              <w:t xml:space="preserve"> </w:t>
            </w:r>
            <w:r w:rsidRPr="004D3398">
              <w:rPr>
                <w:bCs/>
              </w:rPr>
              <w:t>POONGAVALAPPIL</w:t>
            </w:r>
            <w:r w:rsidRPr="004D3398">
              <w:t xml:space="preserve">, </w:t>
            </w:r>
            <w:r w:rsidRPr="004D3398">
              <w:rPr>
                <w:bCs/>
              </w:rPr>
              <w:t>S.,</w:t>
            </w:r>
            <w:r w:rsidRPr="004D3398">
              <w:t xml:space="preserve"> </w:t>
            </w:r>
            <w:r w:rsidRPr="004D3398">
              <w:rPr>
                <w:bCs/>
              </w:rPr>
              <w:t>THERAVALAPPIL</w:t>
            </w:r>
            <w:r w:rsidRPr="004D3398">
              <w:t xml:space="preserve">, </w:t>
            </w:r>
            <w:r w:rsidRPr="004D3398">
              <w:rPr>
                <w:bCs/>
              </w:rPr>
              <w:t>R.,</w:t>
            </w:r>
            <w:r w:rsidRPr="004D3398">
              <w:t xml:space="preserve"> </w:t>
            </w:r>
            <w:r w:rsidRPr="004D3398">
              <w:rPr>
                <w:bCs/>
              </w:rPr>
              <w:t>SVOBODOVÁ</w:t>
            </w:r>
            <w:r w:rsidRPr="004D3398">
              <w:t xml:space="preserve">, </w:t>
            </w:r>
            <w:r w:rsidRPr="004D3398">
              <w:rPr>
                <w:bCs/>
              </w:rPr>
              <w:t>D.,</w:t>
            </w:r>
            <w:r w:rsidRPr="004D3398">
              <w:t xml:space="preserve"> </w:t>
            </w:r>
            <w:r w:rsidRPr="004D3398">
              <w:rPr>
                <w:bCs/>
              </w:rPr>
              <w:t>MOKREJŠ</w:t>
            </w:r>
            <w:r w:rsidRPr="004D3398">
              <w:t xml:space="preserve">, </w:t>
            </w:r>
            <w:r w:rsidRPr="004D3398">
              <w:rPr>
                <w:bCs/>
              </w:rPr>
              <w:t>P.</w:t>
            </w:r>
            <w:r w:rsidRPr="004D3398">
              <w:t xml:space="preserve"> Effect of octene content on peroxide crosslinking of ethylene-octene copolymers. </w:t>
            </w:r>
            <w:r w:rsidRPr="004D3398">
              <w:rPr>
                <w:i/>
                <w:iCs/>
              </w:rPr>
              <w:t>POLYMER INTERNATIONAL</w:t>
            </w:r>
            <w:r w:rsidRPr="004D3398">
              <w:t xml:space="preserve">, 2013, roč. 62, č. 2, s. 184-189. ISSN 0959-8103 </w:t>
            </w:r>
            <w:r w:rsidR="004D3398" w:rsidRPr="004D3398">
              <w:t xml:space="preserve">DOI: </w:t>
            </w:r>
            <w:hyperlink r:id="rId33" w:history="1">
              <w:r w:rsidR="004D3398" w:rsidRPr="004D3398">
                <w:rPr>
                  <w:rStyle w:val="Hypertextovodkaz"/>
                  <w:color w:val="auto"/>
                  <w:u w:val="none"/>
                </w:rPr>
                <w:t>https://doi.org/10.1002/pi.4277</w:t>
              </w:r>
            </w:hyperlink>
            <w:r w:rsidR="004D3398" w:rsidRPr="004D3398">
              <w:t xml:space="preserve"> </w:t>
            </w:r>
            <w:r w:rsidRPr="004D3398">
              <w:t>(5%)</w:t>
            </w:r>
          </w:p>
          <w:p w:rsidR="00310B96" w:rsidRPr="004D3398" w:rsidRDefault="004D3398" w:rsidP="00310B96">
            <w:pPr>
              <w:rPr>
                <w:highlight w:val="yellow"/>
                <w:lang w:val="en-US"/>
              </w:rPr>
            </w:pPr>
            <w:del w:id="3191" w:author="Trefilová Pavla" w:date="2018-08-21T15:54:00Z">
              <w:r w:rsidRPr="004D3398" w:rsidDel="000A1871">
                <w:delText>THERAVALAPPIL, R., SVOBODA, P., POONGAVALAPPIL, S., SVOBODOVÁ, D. Creep and Dynamic mechanical analysis studies of peroxide-crosslinked ethylene-octene copolymer. </w:delText>
              </w:r>
              <w:r w:rsidRPr="004D3398" w:rsidDel="000A1871">
                <w:rPr>
                  <w:i/>
                  <w:iCs/>
                  <w:bdr w:val="none" w:sz="0" w:space="0" w:color="auto" w:frame="1"/>
                </w:rPr>
                <w:delText>Macromolecular Materials and Engineering</w:delText>
              </w:r>
              <w:r w:rsidRPr="004D3398" w:rsidDel="000A1871">
                <w:delText xml:space="preserve">. 2012, vol. 297, iss. 8, s. 761-767. ISSN 1438-7492. DOI: </w:delText>
              </w:r>
              <w:r w:rsidR="00623FCF" w:rsidDel="000A1871">
                <w:rPr>
                  <w:rStyle w:val="Hypertextovodkaz"/>
                  <w:color w:val="auto"/>
                  <w:u w:val="none"/>
                </w:rPr>
                <w:fldChar w:fldCharType="begin"/>
              </w:r>
              <w:r w:rsidR="00623FCF" w:rsidDel="000A1871">
                <w:rPr>
                  <w:rStyle w:val="Hypertextovodkaz"/>
                  <w:color w:val="auto"/>
                  <w:u w:val="none"/>
                </w:rPr>
                <w:delInstrText xml:space="preserve"> HYPERLINK "https://doi.org/10.1002/mame.201100289" </w:delInstrText>
              </w:r>
              <w:r w:rsidR="00623FCF" w:rsidDel="000A1871">
                <w:rPr>
                  <w:rStyle w:val="Hypertextovodkaz"/>
                  <w:color w:val="auto"/>
                  <w:u w:val="none"/>
                </w:rPr>
                <w:fldChar w:fldCharType="separate"/>
              </w:r>
              <w:r w:rsidRPr="004D3398" w:rsidDel="000A1871">
                <w:rPr>
                  <w:rStyle w:val="Hypertextovodkaz"/>
                  <w:color w:val="auto"/>
                  <w:u w:val="none"/>
                </w:rPr>
                <w:delText>https://doi.org/10.1002/mame.201100289</w:delText>
              </w:r>
              <w:r w:rsidR="00623FCF" w:rsidDel="000A1871">
                <w:rPr>
                  <w:rStyle w:val="Hypertextovodkaz"/>
                  <w:color w:val="auto"/>
                  <w:u w:val="none"/>
                </w:rPr>
                <w:fldChar w:fldCharType="end"/>
              </w:r>
              <w:r w:rsidRPr="004D3398" w:rsidDel="000A1871">
                <w:delText> (5%)</w:delText>
              </w:r>
            </w:del>
          </w:p>
        </w:tc>
      </w:tr>
      <w:tr w:rsidR="00310B96" w:rsidRPr="00310B96" w:rsidTr="00310B96">
        <w:trPr>
          <w:trHeight w:val="218"/>
        </w:trPr>
        <w:tc>
          <w:tcPr>
            <w:tcW w:w="9859" w:type="dxa"/>
            <w:gridSpan w:val="11"/>
            <w:shd w:val="clear" w:color="auto" w:fill="F7CAAC"/>
          </w:tcPr>
          <w:p w:rsidR="00310B96" w:rsidRPr="00310B96" w:rsidRDefault="00310B96" w:rsidP="00310B96">
            <w:pPr>
              <w:rPr>
                <w:b/>
              </w:rPr>
            </w:pPr>
            <w:r w:rsidRPr="00310B96">
              <w:rPr>
                <w:b/>
              </w:rPr>
              <w:t>Působení v zahraničí</w:t>
            </w:r>
          </w:p>
        </w:tc>
      </w:tr>
      <w:tr w:rsidR="00310B96" w:rsidRPr="00310B96" w:rsidTr="00310B96">
        <w:trPr>
          <w:trHeight w:val="328"/>
        </w:trPr>
        <w:tc>
          <w:tcPr>
            <w:tcW w:w="9859" w:type="dxa"/>
            <w:gridSpan w:val="11"/>
          </w:tcPr>
          <w:p w:rsidR="00310B96" w:rsidRPr="00310B96" w:rsidRDefault="00310B96" w:rsidP="00310B96">
            <w:pPr>
              <w:jc w:val="both"/>
            </w:pPr>
            <w:r w:rsidRPr="00310B96">
              <w:t>Studijní a poznávací pobyty v zahraničí</w:t>
            </w:r>
          </w:p>
          <w:p w:rsidR="00310B96" w:rsidRPr="00310B96" w:rsidRDefault="005F39F0">
            <w:pPr>
              <w:ind w:left="105"/>
              <w:contextualSpacing/>
              <w:jc w:val="both"/>
              <w:pPrChange w:id="3192" w:author="Trefilová Pavla" w:date="2018-09-04T08:23:00Z">
                <w:pPr>
                  <w:numPr>
                    <w:numId w:val="40"/>
                  </w:numPr>
                  <w:ind w:left="780" w:hanging="420"/>
                  <w:contextualSpacing/>
                  <w:jc w:val="both"/>
                </w:pPr>
              </w:pPrChange>
            </w:pPr>
            <w:ins w:id="3193" w:author="Trefilová Pavla" w:date="2018-09-04T08:23:00Z">
              <w:r>
                <w:t>1992</w:t>
              </w:r>
            </w:ins>
            <w:r w:rsidR="00310B96" w:rsidRPr="00310B96">
              <w:t>–</w:t>
            </w:r>
            <w:del w:id="3194" w:author="Trefilová Pavla" w:date="2018-09-04T08:23:00Z">
              <w:r w:rsidR="00310B96" w:rsidRPr="00310B96" w:rsidDel="005F39F0">
                <w:delText xml:space="preserve"> </w:delText>
              </w:r>
            </w:del>
            <w:r w:rsidR="00310B96" w:rsidRPr="00310B96">
              <w:t xml:space="preserve">1996, 1999-2000 – studijně-poznávací pobyty v Japonsku ve městech Tokio, Kawasaki </w:t>
            </w:r>
          </w:p>
          <w:p w:rsidR="00310B96" w:rsidRPr="00310B96" w:rsidRDefault="00310B96">
            <w:pPr>
              <w:ind w:firstLine="105"/>
              <w:jc w:val="both"/>
              <w:pPrChange w:id="3195" w:author="Trefilová Pavla" w:date="2018-09-04T08:23:00Z">
                <w:pPr>
                  <w:numPr>
                    <w:numId w:val="41"/>
                  </w:numPr>
                  <w:ind w:left="780" w:hanging="420"/>
                  <w:contextualSpacing/>
                  <w:jc w:val="both"/>
                </w:pPr>
              </w:pPrChange>
            </w:pPr>
            <w:del w:id="3196" w:author="Trefilová Pavla" w:date="2018-09-04T08:23:00Z">
              <w:r w:rsidRPr="00310B96" w:rsidDel="005F39F0">
                <w:delText xml:space="preserve">- </w:delText>
              </w:r>
            </w:del>
            <w:ins w:id="3197" w:author="Trefilová Pavla" w:date="2018-09-04T08:23:00Z">
              <w:r w:rsidR="005F39F0">
                <w:t>2000-</w:t>
              </w:r>
            </w:ins>
            <w:r w:rsidRPr="00310B96">
              <w:t>2005 – studijně-poznávací pobyt v USA, státy Ohio a Connecticut</w:t>
            </w:r>
          </w:p>
          <w:p w:rsidR="00310B96" w:rsidRPr="00310B96" w:rsidDel="00955192" w:rsidRDefault="00310B96" w:rsidP="005F39F0">
            <w:pPr>
              <w:ind w:left="105"/>
              <w:jc w:val="both"/>
              <w:rPr>
                <w:del w:id="3198" w:author="Trefilová Pavla" w:date="2018-08-22T09:43:00Z"/>
              </w:rPr>
            </w:pPr>
            <w:r w:rsidRPr="00310B96">
              <w:t>2002-2004 – studium na University of Connecticut, CT, USA </w:t>
            </w:r>
          </w:p>
          <w:p w:rsidR="00310B96" w:rsidRPr="00310B96" w:rsidDel="000A1871" w:rsidRDefault="00310B96" w:rsidP="005F39F0">
            <w:pPr>
              <w:ind w:left="105"/>
              <w:jc w:val="both"/>
              <w:rPr>
                <w:del w:id="3199" w:author="Trefilová Pavla" w:date="2018-08-21T15:54:00Z"/>
              </w:rPr>
            </w:pPr>
            <w:del w:id="3200" w:author="Trefilová Pavla" w:date="2018-08-21T15:54:00Z">
              <w:r w:rsidRPr="00310B96" w:rsidDel="000A1871">
                <w:delText xml:space="preserve">Přednáškový pobyt v zahraničí </w:delText>
              </w:r>
            </w:del>
          </w:p>
          <w:p w:rsidR="00310B96" w:rsidRPr="00310B96" w:rsidRDefault="00310B96">
            <w:pPr>
              <w:ind w:left="105"/>
              <w:jc w:val="both"/>
              <w:rPr>
                <w:b/>
              </w:rPr>
              <w:pPrChange w:id="3201" w:author="Trefilová Pavla" w:date="2018-08-22T09:43:00Z">
                <w:pPr/>
              </w:pPrChange>
            </w:pPr>
            <w:del w:id="3202" w:author="Trefilová Pavla" w:date="2018-08-21T15:54:00Z">
              <w:r w:rsidRPr="00310B96" w:rsidDel="000A1871">
                <w:delText>2015 Irsko, Letterkenny Institute of Technology, School of Business, Department of Law nad Humanities, Erasmus Plus</w:delText>
              </w:r>
            </w:del>
          </w:p>
        </w:tc>
      </w:tr>
      <w:tr w:rsidR="00310B96" w:rsidRPr="00310B96" w:rsidTr="004D3398">
        <w:trPr>
          <w:cantSplit/>
          <w:trHeight w:val="92"/>
        </w:trPr>
        <w:tc>
          <w:tcPr>
            <w:tcW w:w="2518" w:type="dxa"/>
            <w:shd w:val="clear" w:color="auto" w:fill="F7CAAC"/>
          </w:tcPr>
          <w:p w:rsidR="00310B96" w:rsidRPr="00310B96" w:rsidRDefault="00310B96" w:rsidP="00310B96">
            <w:pPr>
              <w:jc w:val="both"/>
              <w:rPr>
                <w:b/>
              </w:rPr>
            </w:pPr>
            <w:r w:rsidRPr="00310B96">
              <w:rPr>
                <w:b/>
              </w:rPr>
              <w:t xml:space="preserve">Podpis </w:t>
            </w:r>
          </w:p>
        </w:tc>
        <w:tc>
          <w:tcPr>
            <w:tcW w:w="4536" w:type="dxa"/>
            <w:gridSpan w:val="5"/>
          </w:tcPr>
          <w:p w:rsidR="00310B96" w:rsidRPr="00310B96" w:rsidRDefault="00310B96" w:rsidP="00310B96">
            <w:pPr>
              <w:jc w:val="both"/>
            </w:pPr>
          </w:p>
        </w:tc>
        <w:tc>
          <w:tcPr>
            <w:tcW w:w="786" w:type="dxa"/>
            <w:gridSpan w:val="2"/>
            <w:shd w:val="clear" w:color="auto" w:fill="F7CAAC"/>
          </w:tcPr>
          <w:p w:rsidR="00310B96" w:rsidRPr="00310B96" w:rsidRDefault="00310B96" w:rsidP="00310B96">
            <w:pPr>
              <w:jc w:val="both"/>
            </w:pPr>
            <w:r w:rsidRPr="00310B96">
              <w:rPr>
                <w:b/>
              </w:rPr>
              <w:t>datum</w:t>
            </w:r>
          </w:p>
        </w:tc>
        <w:tc>
          <w:tcPr>
            <w:tcW w:w="2019" w:type="dxa"/>
            <w:gridSpan w:val="3"/>
          </w:tcPr>
          <w:p w:rsidR="00310B96" w:rsidRPr="00310B96" w:rsidRDefault="00310B96" w:rsidP="00310B96">
            <w:pPr>
              <w:jc w:val="both"/>
            </w:pPr>
          </w:p>
        </w:tc>
      </w:tr>
    </w:tbl>
    <w:p w:rsidR="00310B96" w:rsidRDefault="00310B96"/>
    <w:p w:rsidR="000A1871" w:rsidRDefault="000A1871">
      <w:pPr>
        <w:rPr>
          <w:ins w:id="3203" w:author="Trefilová Pavla" w:date="2018-08-21T15:54:00Z"/>
        </w:rPr>
      </w:pPr>
      <w:ins w:id="3204" w:author="Trefilová Pavla" w:date="2018-08-21T15:54: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lastRenderedPageBreak/>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BB0129" w:rsidP="00DE4D8A">
            <w:pPr>
              <w:jc w:val="both"/>
            </w:pPr>
            <w:r>
              <w:t>Průmyslové inženýrství</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Jena ŠVARCOVÁ</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1963</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typ prac. vztahu</w:t>
            </w:r>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BB0129">
        <w:trPr>
          <w:trHeight w:val="232"/>
        </w:trPr>
        <w:tc>
          <w:tcPr>
            <w:tcW w:w="9859" w:type="dxa"/>
            <w:gridSpan w:val="11"/>
            <w:tcBorders>
              <w:top w:val="nil"/>
            </w:tcBorders>
          </w:tcPr>
          <w:p w:rsidR="00BB0129" w:rsidRDefault="00BB0129" w:rsidP="00DE4D8A">
            <w:pPr>
              <w:jc w:val="both"/>
            </w:pPr>
            <w:r>
              <w:t>Makroekonomie III  - garant, přednášející (100%)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8F369F">
        <w:trPr>
          <w:trHeight w:val="594"/>
        </w:trPr>
        <w:tc>
          <w:tcPr>
            <w:tcW w:w="9859" w:type="dxa"/>
            <w:gridSpan w:val="11"/>
          </w:tcPr>
          <w:p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rsidR="008F369F" w:rsidRPr="008F369F" w:rsidRDefault="00BB0129" w:rsidP="00DE4D8A">
            <w:pPr>
              <w:jc w:val="both"/>
            </w:pPr>
            <w:r w:rsidRPr="00D52BAB">
              <w:rPr>
                <w:b/>
              </w:rPr>
              <w:t>2001-2005:</w:t>
            </w:r>
            <w:r>
              <w:tab/>
            </w:r>
            <w:ins w:id="3205" w:author="Trefilová Pavla" w:date="2018-08-23T14:52:00Z">
              <w:r w:rsidR="008B1B92" w:rsidRPr="00C41EBA">
                <w:t>UTB ve Zlíně, Fakulta managementu a ekonomiky</w:t>
              </w:r>
              <w:r w:rsidR="008B1B92" w:rsidRPr="003E3FA1">
                <w:t>, obor „</w:t>
              </w:r>
              <w:r w:rsidR="008B1B92">
                <w:t xml:space="preserve">Ekonomika a management podniku“ </w:t>
              </w:r>
              <w:r w:rsidR="008B1B92" w:rsidRPr="00485D73">
                <w:rPr>
                  <w:b/>
                </w:rPr>
                <w:t>(Ph.D.)</w:t>
              </w:r>
            </w:ins>
            <w:del w:id="3206" w:author="Trefilová Pavla" w:date="2018-08-23T14:52:00Z">
              <w:r w:rsidRPr="00F111F6" w:rsidDel="008B1B92">
                <w:delText>UTB ve Zlíně</w:delText>
              </w:r>
              <w:r w:rsidDel="008B1B92">
                <w:delText>, Fakulta managementu a ekonomiky (</w:delText>
              </w:r>
              <w:r w:rsidRPr="00D52BAB" w:rsidDel="008B1B92">
                <w:rPr>
                  <w:b/>
                </w:rPr>
                <w:delText>Ph.D.</w:delText>
              </w:r>
              <w:r w:rsidDel="008B1B92">
                <w:delText>)</w:delText>
              </w:r>
            </w:del>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BB0129">
        <w:trPr>
          <w:trHeight w:val="461"/>
        </w:trPr>
        <w:tc>
          <w:tcPr>
            <w:tcW w:w="9859" w:type="dxa"/>
            <w:gridSpan w:val="11"/>
          </w:tcPr>
          <w:p w:rsidR="00BB0129" w:rsidRDefault="00BB0129" w:rsidP="00DE4D8A">
            <w:pPr>
              <w:jc w:val="both"/>
            </w:pPr>
            <w:r w:rsidRPr="00D52BAB">
              <w:rPr>
                <w:b/>
              </w:rPr>
              <w:t>1985 - 1994</w:t>
            </w:r>
            <w:r>
              <w:tab/>
              <w:t>Z</w:t>
            </w:r>
            <w:r w:rsidRPr="00F111F6">
              <w:t>PS a.s. Zlín</w:t>
            </w:r>
            <w:r>
              <w:t xml:space="preserve">, </w:t>
            </w:r>
            <w:r w:rsidRPr="00994CB1">
              <w:t>odborný referent</w:t>
            </w:r>
          </w:p>
          <w:p w:rsidR="00BB0129" w:rsidRDefault="00BB0129" w:rsidP="00DE4D8A">
            <w:pPr>
              <w:jc w:val="both"/>
            </w:pPr>
            <w:r w:rsidRPr="00D52BAB">
              <w:rPr>
                <w:b/>
              </w:rPr>
              <w:t>1992 - dosud</w:t>
            </w:r>
            <w:r>
              <w:tab/>
              <w:t>m</w:t>
            </w:r>
            <w:r w:rsidRPr="00F111F6">
              <w:t xml:space="preserve">ajitelka nakladatelství odborné literatury </w:t>
            </w:r>
          </w:p>
          <w:p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BB0129">
        <w:trPr>
          <w:trHeight w:val="65"/>
        </w:trPr>
        <w:tc>
          <w:tcPr>
            <w:tcW w:w="9859" w:type="dxa"/>
            <w:gridSpan w:val="11"/>
          </w:tcPr>
          <w:p w:rsidR="00C91E40" w:rsidRDefault="00BB0129" w:rsidP="00C91E40">
            <w:pPr>
              <w:jc w:val="both"/>
              <w:rPr>
                <w:ins w:id="3207" w:author="Trefilová Pavla" w:date="2018-08-23T08:42:00Z"/>
              </w:rPr>
            </w:pPr>
            <w:del w:id="3208" w:author="Trefilová Pavla" w:date="2018-08-23T08:43:00Z">
              <w:r w:rsidDel="00C91E40">
                <w:delText>Vedoucí nebo školitel úspěšně obhájených prací: 30 bakalářských prací, 5 diplomových prací, 1 disertační práce</w:delText>
              </w:r>
            </w:del>
            <w:ins w:id="3209" w:author="Trefilová Pavla" w:date="2018-08-23T08:42:00Z">
              <w:r w:rsidR="00C91E40">
                <w:t>Počet vedených bakalářských prací – 30</w:t>
              </w:r>
            </w:ins>
          </w:p>
          <w:p w:rsidR="00C91E40" w:rsidRDefault="00C91E40" w:rsidP="00C91E40">
            <w:pPr>
              <w:jc w:val="both"/>
              <w:rPr>
                <w:ins w:id="3210" w:author="Trefilová Pavla" w:date="2018-08-23T08:42:00Z"/>
              </w:rPr>
            </w:pPr>
            <w:ins w:id="3211" w:author="Trefilová Pavla" w:date="2018-08-23T08:42:00Z">
              <w:r>
                <w:t>Počet vedených diplomových prací – 5</w:t>
              </w:r>
            </w:ins>
          </w:p>
          <w:p w:rsidR="00C91E40" w:rsidRDefault="00C91E40" w:rsidP="00C91E40">
            <w:pPr>
              <w:jc w:val="both"/>
            </w:pPr>
            <w:ins w:id="3212" w:author="Trefilová Pavla" w:date="2018-08-23T08:43:00Z">
              <w:r>
                <w:t xml:space="preserve">Počet vedených disertačních prací – 1 </w:t>
              </w:r>
            </w:ins>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Management a ekonomika podniku</w:t>
            </w:r>
          </w:p>
        </w:tc>
        <w:tc>
          <w:tcPr>
            <w:tcW w:w="2245" w:type="dxa"/>
            <w:gridSpan w:val="2"/>
          </w:tcPr>
          <w:p w:rsidR="00BB0129" w:rsidRDefault="00BB0129" w:rsidP="00DE4D8A">
            <w:pPr>
              <w:jc w:val="both"/>
            </w:pPr>
            <w:r>
              <w:t>2010</w:t>
            </w:r>
          </w:p>
        </w:tc>
        <w:tc>
          <w:tcPr>
            <w:tcW w:w="2248" w:type="dxa"/>
            <w:gridSpan w:val="4"/>
            <w:tcBorders>
              <w:right w:val="single" w:sz="12" w:space="0" w:color="auto"/>
            </w:tcBorders>
          </w:tcPr>
          <w:p w:rsidR="00BB0129" w:rsidRDefault="00BB0129" w:rsidP="00DE4D8A">
            <w:pPr>
              <w:jc w:val="both"/>
            </w:pPr>
            <w:r>
              <w:t>UTB ve Zlíně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0A1871" w:rsidP="00DE4D8A">
            <w:pPr>
              <w:jc w:val="both"/>
              <w:rPr>
                <w:b/>
              </w:rPr>
            </w:pPr>
            <w:ins w:id="3213" w:author="Trefilová Pavla" w:date="2018-08-21T15:54:00Z">
              <w:r>
                <w:rPr>
                  <w:b/>
                </w:rPr>
                <w:t>8</w:t>
              </w:r>
            </w:ins>
            <w:del w:id="3214" w:author="Trefilová Pavla" w:date="2018-08-21T15:54:00Z">
              <w:r w:rsidR="00BB0129" w:rsidDel="000A1871">
                <w:rPr>
                  <w:b/>
                </w:rPr>
                <w:delText>1</w:delText>
              </w:r>
            </w:del>
          </w:p>
        </w:tc>
        <w:tc>
          <w:tcPr>
            <w:tcW w:w="693" w:type="dxa"/>
            <w:vMerge w:val="restart"/>
          </w:tcPr>
          <w:p w:rsidR="00BB0129" w:rsidRDefault="00BB0129" w:rsidP="00DE4D8A">
            <w:pPr>
              <w:jc w:val="both"/>
              <w:rPr>
                <w:b/>
              </w:rPr>
            </w:pPr>
            <w:r>
              <w:rPr>
                <w:b/>
              </w:rPr>
              <w:t>12</w:t>
            </w:r>
          </w:p>
        </w:tc>
        <w:tc>
          <w:tcPr>
            <w:tcW w:w="694" w:type="dxa"/>
            <w:vMerge w:val="restart"/>
          </w:tcPr>
          <w:p w:rsidR="00BB0129" w:rsidRDefault="00BB0129" w:rsidP="00DE4D8A">
            <w:pPr>
              <w:jc w:val="both"/>
              <w:rPr>
                <w:b/>
              </w:rPr>
            </w:pPr>
            <w:r>
              <w:rPr>
                <w:b/>
              </w:rPr>
              <w:t>98</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566"/>
        </w:trPr>
        <w:tc>
          <w:tcPr>
            <w:tcW w:w="9859" w:type="dxa"/>
            <w:gridSpan w:val="11"/>
          </w:tcPr>
          <w:p w:rsidR="00CA0F95" w:rsidRPr="00CA0F95" w:rsidRDefault="00CA0F95" w:rsidP="00CA0F95">
            <w:pPr>
              <w:pStyle w:val="Prosttext"/>
              <w:jc w:val="both"/>
              <w:rPr>
                <w:rFonts w:ascii="Times New Roman" w:hAnsi="Times New Roman" w:cs="Times New Roman"/>
                <w:sz w:val="20"/>
                <w:szCs w:val="20"/>
              </w:rPr>
            </w:pPr>
            <w:r w:rsidRPr="00CA0F95">
              <w:rPr>
                <w:rFonts w:ascii="Times New Roman" w:hAnsi="Times New Roman" w:cs="Times New Roman"/>
                <w:sz w:val="20"/>
                <w:szCs w:val="20"/>
              </w:rPr>
              <w:t>POVOLNÁ, L., ŠVARCOVÁ, J.. The macroeconomic context of investments in the field of machine tools in the Czech Republic</w:t>
            </w:r>
            <w:r w:rsidRPr="00CA0F95">
              <w:rPr>
                <w:rFonts w:ascii="Times New Roman" w:hAnsi="Times New Roman" w:cs="Times New Roman"/>
                <w:i/>
                <w:sz w:val="20"/>
                <w:szCs w:val="20"/>
              </w:rPr>
              <w:t>. Journal of Competitiveness</w:t>
            </w:r>
            <w:r w:rsidRPr="00CA0F95">
              <w:rPr>
                <w:rFonts w:ascii="Times New Roman" w:hAnsi="Times New Roman" w:cs="Times New Roman"/>
                <w:sz w:val="20"/>
                <w:szCs w:val="20"/>
              </w:rPr>
              <w:t xml:space="preserve">. 2017, vol. 9, iss. 2, s. 110-122. ISSN 1804-171X. Dostupné z: </w:t>
            </w:r>
          </w:p>
          <w:p w:rsidR="00CA0F95" w:rsidRPr="00CA0F95" w:rsidRDefault="00392E86" w:rsidP="00CA0F95">
            <w:pPr>
              <w:pStyle w:val="Prosttext"/>
              <w:jc w:val="both"/>
              <w:rPr>
                <w:rFonts w:ascii="Times New Roman" w:hAnsi="Times New Roman" w:cs="Times New Roman"/>
                <w:sz w:val="20"/>
                <w:szCs w:val="20"/>
              </w:rPr>
            </w:pPr>
            <w:hyperlink r:id="rId34" w:history="1">
              <w:r w:rsidR="00CA0F95" w:rsidRPr="00CA0F95">
                <w:rPr>
                  <w:rStyle w:val="Hypertextovodkaz"/>
                  <w:rFonts w:ascii="Times New Roman" w:hAnsi="Times New Roman" w:cs="Times New Roman"/>
                  <w:color w:val="auto"/>
                  <w:sz w:val="20"/>
                  <w:szCs w:val="20"/>
                  <w:u w:val="none"/>
                </w:rPr>
                <w:t>https://search.proquest.com/docview/1916720788?pq-origsite=gscholar</w:t>
              </w:r>
            </w:hyperlink>
            <w:r w:rsidR="00CA0F95" w:rsidRPr="00CA0F95">
              <w:rPr>
                <w:rFonts w:ascii="Times New Roman" w:hAnsi="Times New Roman" w:cs="Times New Roman"/>
                <w:sz w:val="20"/>
                <w:szCs w:val="20"/>
              </w:rPr>
              <w:t xml:space="preserve"> (20%).</w:t>
            </w:r>
          </w:p>
          <w:p w:rsidR="00CA0F95" w:rsidRPr="00CA0F95" w:rsidRDefault="00CA0F95" w:rsidP="00CA0F95">
            <w:pPr>
              <w:pStyle w:val="Prosttext"/>
              <w:jc w:val="both"/>
              <w:rPr>
                <w:rFonts w:ascii="Times New Roman" w:hAnsi="Times New Roman" w:cs="Times New Roman"/>
                <w:sz w:val="20"/>
                <w:szCs w:val="20"/>
              </w:rPr>
            </w:pPr>
            <w:r w:rsidRPr="00CA0F95">
              <w:rPr>
                <w:rFonts w:ascii="Times New Roman" w:hAnsi="Times New Roman" w:cs="Times New Roman"/>
                <w:sz w:val="20"/>
                <w:szCs w:val="20"/>
              </w:rPr>
              <w:t xml:space="preserve">ŠVARCOVÁ, J. Macroeconomic consequences of contemporary career planning of university students in the Czech Republic. </w:t>
            </w:r>
            <w:r w:rsidRPr="00CA0F95">
              <w:rPr>
                <w:rFonts w:ascii="Times New Roman" w:hAnsi="Times New Roman" w:cs="Times New Roman"/>
                <w:i/>
                <w:sz w:val="20"/>
                <w:szCs w:val="20"/>
              </w:rPr>
              <w:t>International Journal of Interdisciplinary Social and Community Studies</w:t>
            </w:r>
            <w:r w:rsidRPr="00CA0F95">
              <w:rPr>
                <w:rFonts w:ascii="Times New Roman" w:hAnsi="Times New Roman" w:cs="Times New Roman"/>
                <w:sz w:val="20"/>
                <w:szCs w:val="20"/>
              </w:rPr>
              <w:t xml:space="preserve">. 2016, vol. 11, iss. 1, s. 31-42. ISSN 2324-7576. Dostupné z: </w:t>
            </w:r>
            <w:hyperlink r:id="rId35" w:history="1">
              <w:r w:rsidRPr="00CA0F95">
                <w:rPr>
                  <w:rStyle w:val="Hypertextovodkaz"/>
                  <w:rFonts w:ascii="Times New Roman" w:hAnsi="Times New Roman" w:cs="Times New Roman"/>
                  <w:color w:val="auto"/>
                  <w:sz w:val="20"/>
                  <w:szCs w:val="20"/>
                  <w:u w:val="none"/>
                </w:rPr>
                <w:t>https://cgscholar.com/bookstore/works/macroeconomic-consequences-of-contemporary-career-planning-of-university-students-in-the-czech-republic-vol-11-issue-1-2016-b3d9534a-18d1-427c-9716-920dc58ecfba</w:t>
              </w:r>
            </w:hyperlink>
            <w:r w:rsidRPr="00CA0F95">
              <w:rPr>
                <w:rFonts w:ascii="Times New Roman" w:hAnsi="Times New Roman" w:cs="Times New Roman"/>
                <w:sz w:val="20"/>
                <w:szCs w:val="20"/>
              </w:rPr>
              <w:t>.</w:t>
            </w:r>
          </w:p>
          <w:p w:rsidR="00CA0F95" w:rsidRPr="00CA0F95" w:rsidRDefault="00CA0F95" w:rsidP="00CA0F95">
            <w:pPr>
              <w:pStyle w:val="Prosttext"/>
              <w:jc w:val="both"/>
              <w:rPr>
                <w:rFonts w:ascii="Times New Roman" w:hAnsi="Times New Roman" w:cs="Times New Roman"/>
                <w:sz w:val="20"/>
                <w:szCs w:val="20"/>
              </w:rPr>
            </w:pPr>
            <w:r w:rsidRPr="00CA0F95">
              <w:rPr>
                <w:rFonts w:ascii="Times New Roman" w:hAnsi="Times New Roman" w:cs="Times New Roman"/>
                <w:sz w:val="20"/>
                <w:szCs w:val="20"/>
              </w:rPr>
              <w:t xml:space="preserve">ŠVARCOVÁ, J., GABRHEL, V. Educational Mobility and Educational Aspirations of High School Students in the Czech Republic. </w:t>
            </w:r>
            <w:r w:rsidRPr="00CA0F95">
              <w:rPr>
                <w:rFonts w:ascii="Times New Roman" w:hAnsi="Times New Roman" w:cs="Times New Roman"/>
                <w:i/>
                <w:sz w:val="20"/>
                <w:szCs w:val="20"/>
              </w:rPr>
              <w:t>The International Journal of Interdisciplinary Educational Studies</w:t>
            </w:r>
            <w:r w:rsidRPr="00CA0F95">
              <w:rPr>
                <w:rFonts w:ascii="Times New Roman" w:hAnsi="Times New Roman" w:cs="Times New Roman"/>
                <w:sz w:val="20"/>
                <w:szCs w:val="20"/>
              </w:rPr>
              <w:t xml:space="preserve">. 2014, vol. 8, iss.2, s. 1-12. </w:t>
            </w:r>
          </w:p>
          <w:p w:rsidR="00CA0F95" w:rsidRPr="00CA0F95" w:rsidRDefault="00CA0F95" w:rsidP="00CA0F95">
            <w:pPr>
              <w:pStyle w:val="Prosttext"/>
              <w:jc w:val="both"/>
              <w:rPr>
                <w:rFonts w:ascii="Times New Roman" w:hAnsi="Times New Roman" w:cs="Times New Roman"/>
                <w:sz w:val="20"/>
                <w:szCs w:val="20"/>
              </w:rPr>
            </w:pPr>
            <w:r w:rsidRPr="00CA0F95">
              <w:rPr>
                <w:rFonts w:ascii="Times New Roman" w:hAnsi="Times New Roman" w:cs="Times New Roman"/>
                <w:sz w:val="20"/>
                <w:szCs w:val="20"/>
              </w:rPr>
              <w:t>doi:10.18848/2327-011X/CGP/v08i02/59376 (50%).</w:t>
            </w:r>
          </w:p>
          <w:p w:rsidR="00CA0F95" w:rsidRPr="00CA0F95" w:rsidRDefault="00CA0F95" w:rsidP="00CA0F95">
            <w:pPr>
              <w:pStyle w:val="Prosttext"/>
              <w:jc w:val="both"/>
              <w:rPr>
                <w:rFonts w:ascii="Times New Roman" w:hAnsi="Times New Roman" w:cs="Times New Roman"/>
                <w:sz w:val="20"/>
                <w:szCs w:val="20"/>
              </w:rPr>
            </w:pPr>
            <w:r w:rsidRPr="00CA0F95">
              <w:rPr>
                <w:rFonts w:ascii="Times New Roman" w:hAnsi="Times New Roman" w:cs="Times New Roman"/>
                <w:sz w:val="20"/>
                <w:szCs w:val="20"/>
              </w:rPr>
              <w:t xml:space="preserve">ŠVARCOVÁ, J., STAVJANÍČKOVÁ, I. Cluster analysis of professional focus of future HR managers. </w:t>
            </w:r>
            <w:r w:rsidRPr="00CA0F95">
              <w:rPr>
                <w:rFonts w:ascii="Times New Roman" w:hAnsi="Times New Roman" w:cs="Times New Roman"/>
                <w:i/>
                <w:sz w:val="20"/>
                <w:szCs w:val="20"/>
              </w:rPr>
              <w:t>WSEAS Transactions on Business and Economics</w:t>
            </w:r>
            <w:r w:rsidRPr="00CA0F95">
              <w:rPr>
                <w:rFonts w:ascii="Times New Roman" w:hAnsi="Times New Roman" w:cs="Times New Roman"/>
                <w:sz w:val="20"/>
                <w:szCs w:val="20"/>
              </w:rPr>
              <w:t xml:space="preserve">. 2013, vol. 10, iss. 3, s. 249-258. ISSN 1109-9526. Dostupné z: </w:t>
            </w:r>
            <w:hyperlink r:id="rId36" w:history="1">
              <w:r w:rsidRPr="00CA0F95">
                <w:rPr>
                  <w:rStyle w:val="Hypertextovodkaz"/>
                  <w:rFonts w:ascii="Times New Roman" w:hAnsi="Times New Roman" w:cs="Times New Roman"/>
                  <w:color w:val="auto"/>
                  <w:sz w:val="20"/>
                  <w:szCs w:val="20"/>
                  <w:u w:val="none"/>
                </w:rPr>
                <w:t>http://wseas.org/cms.action?id=6931</w:t>
              </w:r>
            </w:hyperlink>
            <w:r w:rsidRPr="00CA0F95">
              <w:rPr>
                <w:rFonts w:ascii="Times New Roman" w:hAnsi="Times New Roman" w:cs="Times New Roman"/>
                <w:sz w:val="20"/>
                <w:szCs w:val="20"/>
              </w:rPr>
              <w:t xml:space="preserve"> (50%).</w:t>
            </w:r>
          </w:p>
          <w:p w:rsidR="00CA0F95" w:rsidRPr="00CA0F95" w:rsidRDefault="00CA0F95" w:rsidP="00CA0F95">
            <w:pPr>
              <w:pStyle w:val="Prosttext"/>
              <w:jc w:val="both"/>
              <w:rPr>
                <w:rFonts w:ascii="Times New Roman" w:hAnsi="Times New Roman" w:cs="Times New Roman"/>
                <w:sz w:val="20"/>
                <w:szCs w:val="20"/>
              </w:rPr>
            </w:pPr>
            <w:r w:rsidRPr="00CA0F95">
              <w:rPr>
                <w:rFonts w:ascii="Times New Roman" w:hAnsi="Times New Roman" w:cs="Times New Roman"/>
                <w:sz w:val="20"/>
                <w:szCs w:val="20"/>
              </w:rPr>
              <w:t>ŠVARCOVÁ, J., DOHNALOVÁ, Z. Human resource management for a new generation: The professional orientation of young people in the Czech Republic does not match the current labor market Demands</w:t>
            </w:r>
            <w:r w:rsidRPr="00CA0F95">
              <w:rPr>
                <w:rFonts w:ascii="Times New Roman" w:hAnsi="Times New Roman" w:cs="Times New Roman"/>
                <w:i/>
                <w:sz w:val="20"/>
                <w:szCs w:val="20"/>
              </w:rPr>
              <w:t>. International Journal of Knowledge, Culture and Change Management</w:t>
            </w:r>
            <w:r w:rsidRPr="00CA0F95">
              <w:rPr>
                <w:rFonts w:ascii="Times New Roman" w:hAnsi="Times New Roman" w:cs="Times New Roman"/>
                <w:sz w:val="20"/>
                <w:szCs w:val="20"/>
              </w:rPr>
              <w:t xml:space="preserve">. 2012, vol. 11, iss. 4, s. 365-372. ISSN 1447-9524. Dostupné z: </w:t>
            </w:r>
          </w:p>
          <w:p w:rsidR="00CA0F95" w:rsidRPr="00CA0F95" w:rsidRDefault="00392E86" w:rsidP="00CA0F95">
            <w:pPr>
              <w:pStyle w:val="Prosttext"/>
              <w:jc w:val="both"/>
              <w:rPr>
                <w:rFonts w:ascii="Times New Roman" w:hAnsi="Times New Roman" w:cs="Times New Roman"/>
                <w:sz w:val="20"/>
                <w:szCs w:val="20"/>
              </w:rPr>
            </w:pPr>
            <w:hyperlink r:id="rId37" w:history="1">
              <w:r w:rsidR="00CA0F95" w:rsidRPr="00CA0F95">
                <w:rPr>
                  <w:rStyle w:val="Hypertextovodkaz"/>
                  <w:rFonts w:ascii="Times New Roman" w:hAnsi="Times New Roman" w:cs="Times New Roman"/>
                  <w:color w:val="auto"/>
                  <w:sz w:val="20"/>
                  <w:szCs w:val="20"/>
                  <w:u w:val="none"/>
                </w:rPr>
                <w:t>https://cgscholar.com/bookstore/works/human-resource-management-for-a-new-generation</w:t>
              </w:r>
            </w:hyperlink>
            <w:r w:rsidR="00CA0F95" w:rsidRPr="00CA0F95">
              <w:rPr>
                <w:rFonts w:ascii="Times New Roman" w:hAnsi="Times New Roman" w:cs="Times New Roman"/>
                <w:sz w:val="20"/>
                <w:szCs w:val="20"/>
              </w:rPr>
              <w:t xml:space="preserve"> (50%).</w:t>
            </w:r>
          </w:p>
          <w:p w:rsidR="000A1871" w:rsidRPr="00E66B0B" w:rsidRDefault="000A1871" w:rsidP="000A1871">
            <w:pPr>
              <w:jc w:val="both"/>
              <w:rPr>
                <w:ins w:id="3215" w:author="Trefilová Pavla" w:date="2018-08-21T15:55:00Z"/>
              </w:rPr>
            </w:pPr>
            <w:ins w:id="3216" w:author="Trefilová Pavla" w:date="2018-08-21T15:55:00Z">
              <w:r w:rsidRPr="00E66B0B">
                <w:rPr>
                  <w:i/>
                </w:rPr>
                <w:t>Přehled projektové činnosti:</w:t>
              </w:r>
              <w:r w:rsidRPr="00E66B0B">
                <w:rPr>
                  <w:i/>
                  <w:color w:val="FF0000"/>
                </w:rPr>
                <w:t xml:space="preserve"> </w:t>
              </w:r>
            </w:ins>
          </w:p>
          <w:p w:rsidR="00CA0F95" w:rsidRPr="00CA0F95" w:rsidDel="000A1871" w:rsidRDefault="00CA0F95" w:rsidP="00CA0F95">
            <w:pPr>
              <w:pStyle w:val="Prosttext"/>
              <w:jc w:val="both"/>
              <w:rPr>
                <w:del w:id="3217" w:author="Trefilová Pavla" w:date="2018-08-21T15:55:00Z"/>
                <w:rFonts w:ascii="Times New Roman" w:hAnsi="Times New Roman" w:cs="Times New Roman"/>
                <w:sz w:val="20"/>
                <w:szCs w:val="20"/>
              </w:rPr>
            </w:pPr>
            <w:del w:id="3218" w:author="Trefilová Pavla" w:date="2018-08-21T15:55:00Z">
              <w:r w:rsidRPr="00CA0F95" w:rsidDel="000A1871">
                <w:rPr>
                  <w:rFonts w:ascii="Times New Roman" w:hAnsi="Times New Roman" w:cs="Times New Roman"/>
                  <w:sz w:val="20"/>
                  <w:szCs w:val="20"/>
                </w:rPr>
                <w:delText xml:space="preserve">ŠVARCOVÁ, J., GABRHEL, V. Vzdělanostní aspirace a vzdělanostní mobilita studentů středních škol v České republice. </w:delText>
              </w:r>
              <w:r w:rsidRPr="00CA0F95" w:rsidDel="000A1871">
                <w:rPr>
                  <w:rFonts w:ascii="Times New Roman" w:hAnsi="Times New Roman" w:cs="Times New Roman"/>
                  <w:i/>
                  <w:sz w:val="20"/>
                  <w:szCs w:val="20"/>
                </w:rPr>
                <w:delText>E+M Ekonomie a Management. 2012</w:delText>
              </w:r>
              <w:r w:rsidRPr="00CA0F95" w:rsidDel="000A1871">
                <w:rPr>
                  <w:rFonts w:ascii="Times New Roman" w:hAnsi="Times New Roman" w:cs="Times New Roman"/>
                  <w:sz w:val="20"/>
                  <w:szCs w:val="20"/>
                </w:rPr>
                <w:delText xml:space="preserve">, vol. 15, iss. 2, s. 1-14.  ISSN 1212-3609. Dostupné z: </w:delText>
              </w:r>
            </w:del>
          </w:p>
          <w:p w:rsidR="00BB0129" w:rsidDel="000A1871" w:rsidRDefault="00623FCF" w:rsidP="00CA0F95">
            <w:pPr>
              <w:jc w:val="both"/>
              <w:rPr>
                <w:del w:id="3219" w:author="Trefilová Pavla" w:date="2018-08-21T15:55:00Z"/>
              </w:rPr>
            </w:pPr>
            <w:del w:id="3220" w:author="Trefilová Pavla" w:date="2018-08-21T15:55:00Z">
              <w:r w:rsidDel="000A1871">
                <w:rPr>
                  <w:rStyle w:val="Hypertextovodkaz"/>
                  <w:color w:val="auto"/>
                  <w:u w:val="none"/>
                </w:rPr>
                <w:fldChar w:fldCharType="begin"/>
              </w:r>
              <w:r w:rsidDel="000A1871">
                <w:rPr>
                  <w:rStyle w:val="Hypertextovodkaz"/>
                  <w:color w:val="auto"/>
                  <w:u w:val="none"/>
                </w:rPr>
                <w:delInstrText xml:space="preserve"> HYPERLINK "http://www.ekonomie-management.cz/archiv/vyhledavani/detail/823-educational-aspirations-and-educational-mobility-of-high-school-students-in-the-czech-republic/" </w:delInstrText>
              </w:r>
              <w:r w:rsidDel="000A1871">
                <w:rPr>
                  <w:rStyle w:val="Hypertextovodkaz"/>
                  <w:color w:val="auto"/>
                  <w:u w:val="none"/>
                </w:rPr>
                <w:fldChar w:fldCharType="separate"/>
              </w:r>
              <w:r w:rsidR="00CA0F95" w:rsidRPr="00CA0F95" w:rsidDel="000A1871">
                <w:rPr>
                  <w:rStyle w:val="Hypertextovodkaz"/>
                  <w:color w:val="auto"/>
                  <w:u w:val="none"/>
                </w:rPr>
                <w:delText>http://www.ekonomie-management.cz/archiv/vyhledavani/detail/823-educational-aspirations-and-educational-mobility-of-high-school-students-in-the-czech-republic/</w:delText>
              </w:r>
              <w:r w:rsidDel="000A1871">
                <w:rPr>
                  <w:rStyle w:val="Hypertextovodkaz"/>
                  <w:color w:val="auto"/>
                  <w:u w:val="none"/>
                </w:rPr>
                <w:fldChar w:fldCharType="end"/>
              </w:r>
              <w:r w:rsidR="00CA0F95" w:rsidRPr="00CA0F95" w:rsidDel="000A1871">
                <w:delText xml:space="preserve"> (50%)</w:delText>
              </w:r>
            </w:del>
          </w:p>
          <w:p w:rsidR="008F0D00" w:rsidRDefault="008F0D00" w:rsidP="008F0D00">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8F0D00" w:rsidRPr="002D3B7D" w:rsidRDefault="008F0D00" w:rsidP="008F0D00">
            <w:pPr>
              <w:tabs>
                <w:tab w:val="left" w:pos="473"/>
                <w:tab w:val="left" w:pos="8844"/>
                <w:tab w:val="left" w:pos="9066"/>
              </w:tabs>
              <w:jc w:val="both"/>
            </w:pPr>
            <w:r w:rsidRPr="002D3B7D">
              <w:t>GA ČR P407/12/0821 Vytvoření českého nástroje pro měření akademických tacitních znalostí 2012-2014 (</w:t>
            </w:r>
            <w:r w:rsidR="008F369F" w:rsidRPr="002D3B7D">
              <w:t>člen řešitelského týmu</w:t>
            </w:r>
            <w:r w:rsidRPr="002D3B7D">
              <w:t>).</w:t>
            </w:r>
          </w:p>
          <w:p w:rsidR="008F0D00" w:rsidRDefault="008F0D00" w:rsidP="008F0D00">
            <w:pPr>
              <w:jc w:val="both"/>
              <w:rPr>
                <w:b/>
              </w:rPr>
            </w:pPr>
            <w:r w:rsidRPr="002D3B7D">
              <w:rPr>
                <w:szCs w:val="22"/>
              </w:rPr>
              <w:t xml:space="preserve">GA ČR 406/08/0459 </w:t>
            </w:r>
            <w:r w:rsidRPr="002D3B7D">
              <w:t>Rozvoj tacitních znalostí manažerů 2008-2010 (člen řešitelského týmu).</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74"/>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0A1871" w:rsidRDefault="000A1871">
      <w:pPr>
        <w:rPr>
          <w:ins w:id="3221" w:author="Trefilová Pavla" w:date="2018-08-21T15:55:00Z"/>
        </w:rPr>
      </w:pPr>
      <w:ins w:id="3222" w:author="Trefilová Pavla" w:date="2018-08-21T15:55: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3223">
          <w:tblGrid>
            <w:gridCol w:w="266"/>
            <w:gridCol w:w="2252"/>
            <w:gridCol w:w="829"/>
            <w:gridCol w:w="1721"/>
            <w:gridCol w:w="524"/>
            <w:gridCol w:w="468"/>
            <w:gridCol w:w="994"/>
            <w:gridCol w:w="709"/>
            <w:gridCol w:w="77"/>
            <w:gridCol w:w="632"/>
            <w:gridCol w:w="693"/>
            <w:gridCol w:w="694"/>
            <w:gridCol w:w="266"/>
          </w:tblGrid>
        </w:tblGridChange>
      </w:tblGrid>
      <w:tr w:rsidR="006C473B" w:rsidDel="005A2BAB" w:rsidTr="00DE4D8A">
        <w:trPr>
          <w:del w:id="3224" w:author="Michal Pilík" w:date="2018-09-03T08:56:00Z"/>
        </w:trPr>
        <w:tc>
          <w:tcPr>
            <w:tcW w:w="9859" w:type="dxa"/>
            <w:gridSpan w:val="11"/>
            <w:tcBorders>
              <w:bottom w:val="double" w:sz="4" w:space="0" w:color="auto"/>
            </w:tcBorders>
            <w:shd w:val="clear" w:color="auto" w:fill="BDD6EE"/>
          </w:tcPr>
          <w:p w:rsidR="006C473B" w:rsidDel="005A2BAB" w:rsidRDefault="006C473B" w:rsidP="00DE4D8A">
            <w:pPr>
              <w:jc w:val="both"/>
              <w:rPr>
                <w:del w:id="3225" w:author="Michal Pilík" w:date="2018-09-03T08:56:00Z"/>
                <w:b/>
                <w:sz w:val="28"/>
              </w:rPr>
            </w:pPr>
            <w:del w:id="3226" w:author="Michal Pilík" w:date="2018-09-03T08:56:00Z">
              <w:r w:rsidDel="005A2BAB">
                <w:rPr>
                  <w:b/>
                  <w:sz w:val="28"/>
                </w:rPr>
                <w:delText>C-I – Personální zabezpečení</w:delText>
              </w:r>
            </w:del>
          </w:p>
        </w:tc>
      </w:tr>
      <w:tr w:rsidR="006C473B" w:rsidDel="005A2BAB" w:rsidTr="00DE4D8A">
        <w:trPr>
          <w:del w:id="3227" w:author="Michal Pilík" w:date="2018-09-03T08:56:00Z"/>
        </w:trPr>
        <w:tc>
          <w:tcPr>
            <w:tcW w:w="2518" w:type="dxa"/>
            <w:tcBorders>
              <w:top w:val="double" w:sz="4" w:space="0" w:color="auto"/>
            </w:tcBorders>
            <w:shd w:val="clear" w:color="auto" w:fill="F7CAAC"/>
          </w:tcPr>
          <w:p w:rsidR="006C473B" w:rsidDel="005A2BAB" w:rsidRDefault="006C473B" w:rsidP="00DE4D8A">
            <w:pPr>
              <w:jc w:val="both"/>
              <w:rPr>
                <w:del w:id="3228" w:author="Michal Pilík" w:date="2018-09-03T08:56:00Z"/>
                <w:b/>
              </w:rPr>
            </w:pPr>
            <w:del w:id="3229" w:author="Michal Pilík" w:date="2018-09-03T08:56:00Z">
              <w:r w:rsidDel="005A2BAB">
                <w:rPr>
                  <w:b/>
                </w:rPr>
                <w:delText>Vysoká škola</w:delText>
              </w:r>
            </w:del>
          </w:p>
        </w:tc>
        <w:tc>
          <w:tcPr>
            <w:tcW w:w="7341" w:type="dxa"/>
            <w:gridSpan w:val="10"/>
          </w:tcPr>
          <w:p w:rsidR="006C473B" w:rsidDel="005A2BAB" w:rsidRDefault="006C473B" w:rsidP="00DE4D8A">
            <w:pPr>
              <w:jc w:val="both"/>
              <w:rPr>
                <w:del w:id="3230" w:author="Michal Pilík" w:date="2018-09-03T08:56:00Z"/>
              </w:rPr>
            </w:pPr>
            <w:del w:id="3231" w:author="Michal Pilík" w:date="2018-09-03T08:56:00Z">
              <w:r w:rsidDel="005A2BAB">
                <w:delText>Univerzita Tomáše Bati ve Zlíně</w:delText>
              </w:r>
            </w:del>
          </w:p>
        </w:tc>
      </w:tr>
      <w:tr w:rsidR="006C473B" w:rsidDel="005A2BAB" w:rsidTr="00DE4D8A">
        <w:trPr>
          <w:del w:id="3232" w:author="Michal Pilík" w:date="2018-09-03T08:56:00Z"/>
        </w:trPr>
        <w:tc>
          <w:tcPr>
            <w:tcW w:w="2518" w:type="dxa"/>
            <w:shd w:val="clear" w:color="auto" w:fill="F7CAAC"/>
          </w:tcPr>
          <w:p w:rsidR="006C473B" w:rsidDel="005A2BAB" w:rsidRDefault="006C473B" w:rsidP="00DE4D8A">
            <w:pPr>
              <w:jc w:val="both"/>
              <w:rPr>
                <w:del w:id="3233" w:author="Michal Pilík" w:date="2018-09-03T08:56:00Z"/>
                <w:b/>
              </w:rPr>
            </w:pPr>
            <w:del w:id="3234" w:author="Michal Pilík" w:date="2018-09-03T08:56:00Z">
              <w:r w:rsidDel="005A2BAB">
                <w:rPr>
                  <w:b/>
                </w:rPr>
                <w:delText>Součást vysoké školy</w:delText>
              </w:r>
            </w:del>
          </w:p>
        </w:tc>
        <w:tc>
          <w:tcPr>
            <w:tcW w:w="7341" w:type="dxa"/>
            <w:gridSpan w:val="10"/>
          </w:tcPr>
          <w:p w:rsidR="006C473B" w:rsidDel="005A2BAB" w:rsidRDefault="006C473B" w:rsidP="00DE4D8A">
            <w:pPr>
              <w:jc w:val="both"/>
              <w:rPr>
                <w:del w:id="3235" w:author="Michal Pilík" w:date="2018-09-03T08:56:00Z"/>
              </w:rPr>
            </w:pPr>
            <w:del w:id="3236" w:author="Michal Pilík" w:date="2018-09-03T08:56:00Z">
              <w:r w:rsidDel="005A2BAB">
                <w:delText>Fakulta managementu a ekonomiky</w:delText>
              </w:r>
            </w:del>
          </w:p>
        </w:tc>
      </w:tr>
      <w:tr w:rsidR="006C473B" w:rsidDel="005A2BAB" w:rsidTr="00DE4D8A">
        <w:trPr>
          <w:del w:id="3237" w:author="Michal Pilík" w:date="2018-09-03T08:56:00Z"/>
        </w:trPr>
        <w:tc>
          <w:tcPr>
            <w:tcW w:w="2518" w:type="dxa"/>
            <w:shd w:val="clear" w:color="auto" w:fill="F7CAAC"/>
          </w:tcPr>
          <w:p w:rsidR="006C473B" w:rsidDel="005A2BAB" w:rsidRDefault="006C473B" w:rsidP="00DE4D8A">
            <w:pPr>
              <w:jc w:val="both"/>
              <w:rPr>
                <w:del w:id="3238" w:author="Michal Pilík" w:date="2018-09-03T08:56:00Z"/>
                <w:b/>
              </w:rPr>
            </w:pPr>
            <w:del w:id="3239" w:author="Michal Pilík" w:date="2018-09-03T08:56:00Z">
              <w:r w:rsidDel="005A2BAB">
                <w:rPr>
                  <w:b/>
                </w:rPr>
                <w:delText>Název studijního programu</w:delText>
              </w:r>
            </w:del>
          </w:p>
        </w:tc>
        <w:tc>
          <w:tcPr>
            <w:tcW w:w="7341" w:type="dxa"/>
            <w:gridSpan w:val="10"/>
          </w:tcPr>
          <w:p w:rsidR="006C473B" w:rsidDel="005A2BAB" w:rsidRDefault="006C473B" w:rsidP="00DE4D8A">
            <w:pPr>
              <w:jc w:val="both"/>
              <w:rPr>
                <w:del w:id="3240" w:author="Michal Pilík" w:date="2018-09-03T08:56:00Z"/>
              </w:rPr>
            </w:pPr>
            <w:del w:id="3241" w:author="Michal Pilík" w:date="2018-09-03T08:56:00Z">
              <w:r w:rsidDel="005A2BAB">
                <w:delText>Průmyslové inženýrství</w:delText>
              </w:r>
            </w:del>
          </w:p>
        </w:tc>
      </w:tr>
      <w:tr w:rsidR="006C473B" w:rsidDel="005A2BAB" w:rsidTr="00DE4D8A">
        <w:trPr>
          <w:del w:id="3242" w:author="Michal Pilík" w:date="2018-09-03T08:56:00Z"/>
        </w:trPr>
        <w:tc>
          <w:tcPr>
            <w:tcW w:w="2518" w:type="dxa"/>
            <w:shd w:val="clear" w:color="auto" w:fill="F7CAAC"/>
          </w:tcPr>
          <w:p w:rsidR="006C473B" w:rsidDel="005A2BAB" w:rsidRDefault="006C473B" w:rsidP="00DE4D8A">
            <w:pPr>
              <w:jc w:val="both"/>
              <w:rPr>
                <w:del w:id="3243" w:author="Michal Pilík" w:date="2018-09-03T08:56:00Z"/>
                <w:b/>
              </w:rPr>
            </w:pPr>
            <w:del w:id="3244" w:author="Michal Pilík" w:date="2018-09-03T08:56:00Z">
              <w:r w:rsidDel="005A2BAB">
                <w:rPr>
                  <w:b/>
                </w:rPr>
                <w:delText>Jméno a příjmení</w:delText>
              </w:r>
            </w:del>
          </w:p>
        </w:tc>
        <w:tc>
          <w:tcPr>
            <w:tcW w:w="4536" w:type="dxa"/>
            <w:gridSpan w:val="5"/>
          </w:tcPr>
          <w:p w:rsidR="006C473B" w:rsidDel="005A2BAB" w:rsidRDefault="006C473B" w:rsidP="00DE4D8A">
            <w:pPr>
              <w:jc w:val="both"/>
              <w:rPr>
                <w:del w:id="3245" w:author="Michal Pilík" w:date="2018-09-03T08:56:00Z"/>
              </w:rPr>
            </w:pPr>
            <w:del w:id="3246" w:author="Michal Pilík" w:date="2018-09-03T08:56:00Z">
              <w:r w:rsidDel="005A2BAB">
                <w:delText>David TUČEK</w:delText>
              </w:r>
            </w:del>
          </w:p>
        </w:tc>
        <w:tc>
          <w:tcPr>
            <w:tcW w:w="709" w:type="dxa"/>
            <w:shd w:val="clear" w:color="auto" w:fill="F7CAAC"/>
          </w:tcPr>
          <w:p w:rsidR="006C473B" w:rsidDel="005A2BAB" w:rsidRDefault="006C473B" w:rsidP="00DE4D8A">
            <w:pPr>
              <w:jc w:val="both"/>
              <w:rPr>
                <w:del w:id="3247" w:author="Michal Pilík" w:date="2018-09-03T08:56:00Z"/>
                <w:b/>
              </w:rPr>
            </w:pPr>
            <w:del w:id="3248" w:author="Michal Pilík" w:date="2018-09-03T08:56:00Z">
              <w:r w:rsidDel="005A2BAB">
                <w:rPr>
                  <w:b/>
                </w:rPr>
                <w:delText>Tituly</w:delText>
              </w:r>
            </w:del>
          </w:p>
        </w:tc>
        <w:tc>
          <w:tcPr>
            <w:tcW w:w="2096" w:type="dxa"/>
            <w:gridSpan w:val="4"/>
          </w:tcPr>
          <w:p w:rsidR="006C473B" w:rsidDel="005A2BAB" w:rsidRDefault="006C473B" w:rsidP="00DE4D8A">
            <w:pPr>
              <w:jc w:val="both"/>
              <w:rPr>
                <w:del w:id="3249" w:author="Michal Pilík" w:date="2018-09-03T08:56:00Z"/>
              </w:rPr>
            </w:pPr>
            <w:del w:id="3250" w:author="Michal Pilík" w:date="2018-09-03T08:56:00Z">
              <w:r w:rsidDel="005A2BAB">
                <w:delText>doc. Ing., Ph.D.</w:delText>
              </w:r>
            </w:del>
          </w:p>
        </w:tc>
      </w:tr>
      <w:tr w:rsidR="006C473B" w:rsidDel="005A2BAB" w:rsidTr="00DE4D8A">
        <w:trPr>
          <w:del w:id="3251" w:author="Michal Pilík" w:date="2018-09-03T08:56:00Z"/>
        </w:trPr>
        <w:tc>
          <w:tcPr>
            <w:tcW w:w="2518" w:type="dxa"/>
            <w:shd w:val="clear" w:color="auto" w:fill="F7CAAC"/>
          </w:tcPr>
          <w:p w:rsidR="006C473B" w:rsidDel="005A2BAB" w:rsidRDefault="006C473B" w:rsidP="00DE4D8A">
            <w:pPr>
              <w:jc w:val="both"/>
              <w:rPr>
                <w:del w:id="3252" w:author="Michal Pilík" w:date="2018-09-03T08:56:00Z"/>
                <w:b/>
              </w:rPr>
            </w:pPr>
            <w:del w:id="3253" w:author="Michal Pilík" w:date="2018-09-03T08:56:00Z">
              <w:r w:rsidDel="005A2BAB">
                <w:rPr>
                  <w:b/>
                </w:rPr>
                <w:delText>Rok narození</w:delText>
              </w:r>
            </w:del>
          </w:p>
        </w:tc>
        <w:tc>
          <w:tcPr>
            <w:tcW w:w="829" w:type="dxa"/>
          </w:tcPr>
          <w:p w:rsidR="006C473B" w:rsidDel="005A2BAB" w:rsidRDefault="006C473B" w:rsidP="00DE4D8A">
            <w:pPr>
              <w:jc w:val="both"/>
              <w:rPr>
                <w:del w:id="3254" w:author="Michal Pilík" w:date="2018-09-03T08:56:00Z"/>
              </w:rPr>
            </w:pPr>
            <w:del w:id="3255" w:author="Michal Pilík" w:date="2018-09-03T08:56:00Z">
              <w:r w:rsidDel="005A2BAB">
                <w:delText>1975</w:delText>
              </w:r>
            </w:del>
          </w:p>
        </w:tc>
        <w:tc>
          <w:tcPr>
            <w:tcW w:w="1721" w:type="dxa"/>
            <w:shd w:val="clear" w:color="auto" w:fill="F7CAAC"/>
          </w:tcPr>
          <w:p w:rsidR="006C473B" w:rsidDel="005A2BAB" w:rsidRDefault="006C473B" w:rsidP="00DE4D8A">
            <w:pPr>
              <w:jc w:val="both"/>
              <w:rPr>
                <w:del w:id="3256" w:author="Michal Pilík" w:date="2018-09-03T08:56:00Z"/>
                <w:b/>
              </w:rPr>
            </w:pPr>
            <w:del w:id="3257" w:author="Michal Pilík" w:date="2018-09-03T08:56:00Z">
              <w:r w:rsidDel="005A2BAB">
                <w:rPr>
                  <w:b/>
                </w:rPr>
                <w:delText>typ vztahu k VŠ</w:delText>
              </w:r>
            </w:del>
          </w:p>
        </w:tc>
        <w:tc>
          <w:tcPr>
            <w:tcW w:w="992" w:type="dxa"/>
            <w:gridSpan w:val="2"/>
          </w:tcPr>
          <w:p w:rsidR="006C473B" w:rsidDel="005A2BAB" w:rsidRDefault="006C473B" w:rsidP="00DE4D8A">
            <w:pPr>
              <w:jc w:val="both"/>
              <w:rPr>
                <w:del w:id="3258" w:author="Michal Pilík" w:date="2018-09-03T08:56:00Z"/>
              </w:rPr>
            </w:pPr>
            <w:del w:id="3259" w:author="Michal Pilík" w:date="2018-09-03T08:56:00Z">
              <w:r w:rsidDel="005A2BAB">
                <w:delText>pp</w:delText>
              </w:r>
            </w:del>
          </w:p>
        </w:tc>
        <w:tc>
          <w:tcPr>
            <w:tcW w:w="994" w:type="dxa"/>
            <w:shd w:val="clear" w:color="auto" w:fill="F7CAAC"/>
          </w:tcPr>
          <w:p w:rsidR="006C473B" w:rsidDel="005A2BAB" w:rsidRDefault="006C473B" w:rsidP="00DE4D8A">
            <w:pPr>
              <w:jc w:val="both"/>
              <w:rPr>
                <w:del w:id="3260" w:author="Michal Pilík" w:date="2018-09-03T08:56:00Z"/>
                <w:b/>
              </w:rPr>
            </w:pPr>
            <w:del w:id="3261" w:author="Michal Pilík" w:date="2018-09-03T08:56:00Z">
              <w:r w:rsidDel="005A2BAB">
                <w:rPr>
                  <w:b/>
                </w:rPr>
                <w:delText>rozsah</w:delText>
              </w:r>
            </w:del>
          </w:p>
        </w:tc>
        <w:tc>
          <w:tcPr>
            <w:tcW w:w="709" w:type="dxa"/>
          </w:tcPr>
          <w:p w:rsidR="006C473B" w:rsidDel="005A2BAB" w:rsidRDefault="006C473B" w:rsidP="00DE4D8A">
            <w:pPr>
              <w:jc w:val="both"/>
              <w:rPr>
                <w:del w:id="3262" w:author="Michal Pilík" w:date="2018-09-03T08:56:00Z"/>
              </w:rPr>
            </w:pPr>
            <w:del w:id="3263" w:author="Michal Pilík" w:date="2018-09-03T08:56:00Z">
              <w:r w:rsidDel="005A2BAB">
                <w:delText>40</w:delText>
              </w:r>
            </w:del>
          </w:p>
        </w:tc>
        <w:tc>
          <w:tcPr>
            <w:tcW w:w="709" w:type="dxa"/>
            <w:gridSpan w:val="2"/>
            <w:shd w:val="clear" w:color="auto" w:fill="F7CAAC"/>
          </w:tcPr>
          <w:p w:rsidR="006C473B" w:rsidDel="005A2BAB" w:rsidRDefault="006C473B" w:rsidP="00DE4D8A">
            <w:pPr>
              <w:jc w:val="both"/>
              <w:rPr>
                <w:del w:id="3264" w:author="Michal Pilík" w:date="2018-09-03T08:56:00Z"/>
                <w:b/>
              </w:rPr>
            </w:pPr>
            <w:del w:id="3265" w:author="Michal Pilík" w:date="2018-09-03T08:56:00Z">
              <w:r w:rsidDel="005A2BAB">
                <w:rPr>
                  <w:b/>
                </w:rPr>
                <w:delText>do kdy</w:delText>
              </w:r>
            </w:del>
          </w:p>
        </w:tc>
        <w:tc>
          <w:tcPr>
            <w:tcW w:w="1387" w:type="dxa"/>
            <w:gridSpan w:val="2"/>
          </w:tcPr>
          <w:p w:rsidR="006C473B" w:rsidDel="005A2BAB" w:rsidRDefault="006C473B" w:rsidP="00DE4D8A">
            <w:pPr>
              <w:jc w:val="both"/>
              <w:rPr>
                <w:del w:id="3266" w:author="Michal Pilík" w:date="2018-09-03T08:56:00Z"/>
              </w:rPr>
            </w:pPr>
            <w:del w:id="3267" w:author="Michal Pilík" w:date="2018-09-03T08:56:00Z">
              <w:r w:rsidDel="005A2BAB">
                <w:delText>N</w:delText>
              </w:r>
            </w:del>
          </w:p>
        </w:tc>
      </w:tr>
      <w:tr w:rsidR="006C473B" w:rsidDel="005A2BAB" w:rsidTr="00DE4D8A">
        <w:trPr>
          <w:del w:id="3268" w:author="Michal Pilík" w:date="2018-09-03T08:56:00Z"/>
        </w:trPr>
        <w:tc>
          <w:tcPr>
            <w:tcW w:w="5068" w:type="dxa"/>
            <w:gridSpan w:val="3"/>
            <w:shd w:val="clear" w:color="auto" w:fill="F7CAAC"/>
          </w:tcPr>
          <w:p w:rsidR="006C473B" w:rsidDel="005A2BAB" w:rsidRDefault="006C473B" w:rsidP="00DE4D8A">
            <w:pPr>
              <w:jc w:val="both"/>
              <w:rPr>
                <w:del w:id="3269" w:author="Michal Pilík" w:date="2018-09-03T08:56:00Z"/>
                <w:b/>
              </w:rPr>
            </w:pPr>
            <w:del w:id="3270" w:author="Michal Pilík" w:date="2018-09-03T08:56:00Z">
              <w:r w:rsidDel="005A2BAB">
                <w:rPr>
                  <w:b/>
                </w:rPr>
                <w:delText>Typ vztahu na součásti VŠ, která uskutečňuje st. program</w:delText>
              </w:r>
            </w:del>
          </w:p>
        </w:tc>
        <w:tc>
          <w:tcPr>
            <w:tcW w:w="992" w:type="dxa"/>
            <w:gridSpan w:val="2"/>
          </w:tcPr>
          <w:p w:rsidR="006C473B" w:rsidDel="005A2BAB" w:rsidRDefault="006C473B" w:rsidP="00DE4D8A">
            <w:pPr>
              <w:jc w:val="both"/>
              <w:rPr>
                <w:del w:id="3271" w:author="Michal Pilík" w:date="2018-09-03T08:56:00Z"/>
              </w:rPr>
            </w:pPr>
            <w:del w:id="3272" w:author="Michal Pilík" w:date="2018-09-03T08:56:00Z">
              <w:r w:rsidDel="005A2BAB">
                <w:delText>pp</w:delText>
              </w:r>
            </w:del>
          </w:p>
        </w:tc>
        <w:tc>
          <w:tcPr>
            <w:tcW w:w="994" w:type="dxa"/>
            <w:shd w:val="clear" w:color="auto" w:fill="F7CAAC"/>
          </w:tcPr>
          <w:p w:rsidR="006C473B" w:rsidDel="005A2BAB" w:rsidRDefault="006C473B" w:rsidP="00DE4D8A">
            <w:pPr>
              <w:jc w:val="both"/>
              <w:rPr>
                <w:del w:id="3273" w:author="Michal Pilík" w:date="2018-09-03T08:56:00Z"/>
                <w:b/>
              </w:rPr>
            </w:pPr>
            <w:del w:id="3274" w:author="Michal Pilík" w:date="2018-09-03T08:56:00Z">
              <w:r w:rsidDel="005A2BAB">
                <w:rPr>
                  <w:b/>
                </w:rPr>
                <w:delText>rozsah</w:delText>
              </w:r>
            </w:del>
          </w:p>
        </w:tc>
        <w:tc>
          <w:tcPr>
            <w:tcW w:w="709" w:type="dxa"/>
          </w:tcPr>
          <w:p w:rsidR="006C473B" w:rsidDel="005A2BAB" w:rsidRDefault="006C473B" w:rsidP="00DE4D8A">
            <w:pPr>
              <w:jc w:val="both"/>
              <w:rPr>
                <w:del w:id="3275" w:author="Michal Pilík" w:date="2018-09-03T08:56:00Z"/>
              </w:rPr>
            </w:pPr>
            <w:del w:id="3276" w:author="Michal Pilík" w:date="2018-09-03T08:56:00Z">
              <w:r w:rsidDel="005A2BAB">
                <w:delText>40</w:delText>
              </w:r>
            </w:del>
          </w:p>
        </w:tc>
        <w:tc>
          <w:tcPr>
            <w:tcW w:w="709" w:type="dxa"/>
            <w:gridSpan w:val="2"/>
            <w:shd w:val="clear" w:color="auto" w:fill="F7CAAC"/>
          </w:tcPr>
          <w:p w:rsidR="006C473B" w:rsidDel="005A2BAB" w:rsidRDefault="006C473B" w:rsidP="00DE4D8A">
            <w:pPr>
              <w:jc w:val="both"/>
              <w:rPr>
                <w:del w:id="3277" w:author="Michal Pilík" w:date="2018-09-03T08:56:00Z"/>
                <w:b/>
              </w:rPr>
            </w:pPr>
            <w:del w:id="3278" w:author="Michal Pilík" w:date="2018-09-03T08:56:00Z">
              <w:r w:rsidDel="005A2BAB">
                <w:rPr>
                  <w:b/>
                </w:rPr>
                <w:delText>do kdy</w:delText>
              </w:r>
            </w:del>
          </w:p>
        </w:tc>
        <w:tc>
          <w:tcPr>
            <w:tcW w:w="1387" w:type="dxa"/>
            <w:gridSpan w:val="2"/>
          </w:tcPr>
          <w:p w:rsidR="006C473B" w:rsidDel="005A2BAB" w:rsidRDefault="006C473B" w:rsidP="00DE4D8A">
            <w:pPr>
              <w:jc w:val="both"/>
              <w:rPr>
                <w:del w:id="3279" w:author="Michal Pilík" w:date="2018-09-03T08:56:00Z"/>
              </w:rPr>
            </w:pPr>
            <w:del w:id="3280" w:author="Michal Pilík" w:date="2018-09-03T08:56:00Z">
              <w:r w:rsidDel="005A2BAB">
                <w:delText xml:space="preserve">N </w:delText>
              </w:r>
            </w:del>
          </w:p>
        </w:tc>
      </w:tr>
      <w:tr w:rsidR="006C473B" w:rsidDel="005A2BAB" w:rsidTr="00DE4D8A">
        <w:trPr>
          <w:del w:id="3281" w:author="Michal Pilík" w:date="2018-09-03T08:56:00Z"/>
        </w:trPr>
        <w:tc>
          <w:tcPr>
            <w:tcW w:w="6060" w:type="dxa"/>
            <w:gridSpan w:val="5"/>
            <w:shd w:val="clear" w:color="auto" w:fill="F7CAAC"/>
          </w:tcPr>
          <w:p w:rsidR="006C473B" w:rsidDel="005A2BAB" w:rsidRDefault="006C473B" w:rsidP="00DE4D8A">
            <w:pPr>
              <w:jc w:val="both"/>
              <w:rPr>
                <w:del w:id="3282" w:author="Michal Pilík" w:date="2018-09-03T08:56:00Z"/>
              </w:rPr>
            </w:pPr>
            <w:del w:id="3283" w:author="Michal Pilík" w:date="2018-09-03T08:56:00Z">
              <w:r w:rsidDel="005A2BAB">
                <w:rPr>
                  <w:b/>
                </w:rPr>
                <w:delText>Další současná působení jako akademický pracovník na jiných VŠ</w:delText>
              </w:r>
            </w:del>
          </w:p>
        </w:tc>
        <w:tc>
          <w:tcPr>
            <w:tcW w:w="1703" w:type="dxa"/>
            <w:gridSpan w:val="2"/>
            <w:shd w:val="clear" w:color="auto" w:fill="F7CAAC"/>
          </w:tcPr>
          <w:p w:rsidR="006C473B" w:rsidDel="005A2BAB" w:rsidRDefault="006C473B" w:rsidP="00DE4D8A">
            <w:pPr>
              <w:jc w:val="both"/>
              <w:rPr>
                <w:del w:id="3284" w:author="Michal Pilík" w:date="2018-09-03T08:56:00Z"/>
                <w:b/>
              </w:rPr>
            </w:pPr>
            <w:del w:id="3285" w:author="Michal Pilík" w:date="2018-09-03T08:56:00Z">
              <w:r w:rsidDel="005A2BAB">
                <w:rPr>
                  <w:b/>
                </w:rPr>
                <w:delText>typ prac. vztahu</w:delText>
              </w:r>
            </w:del>
          </w:p>
        </w:tc>
        <w:tc>
          <w:tcPr>
            <w:tcW w:w="2096" w:type="dxa"/>
            <w:gridSpan w:val="4"/>
            <w:shd w:val="clear" w:color="auto" w:fill="F7CAAC"/>
          </w:tcPr>
          <w:p w:rsidR="006C473B" w:rsidDel="005A2BAB" w:rsidRDefault="006C473B" w:rsidP="00DE4D8A">
            <w:pPr>
              <w:jc w:val="both"/>
              <w:rPr>
                <w:del w:id="3286" w:author="Michal Pilík" w:date="2018-09-03T08:56:00Z"/>
                <w:b/>
              </w:rPr>
            </w:pPr>
            <w:del w:id="3287" w:author="Michal Pilík" w:date="2018-09-03T08:56:00Z">
              <w:r w:rsidDel="005A2BAB">
                <w:rPr>
                  <w:b/>
                </w:rPr>
                <w:delText>rozsah</w:delText>
              </w:r>
            </w:del>
          </w:p>
        </w:tc>
      </w:tr>
      <w:tr w:rsidR="006C473B" w:rsidDel="005A2BAB" w:rsidTr="00DE4D8A">
        <w:trPr>
          <w:del w:id="3288" w:author="Michal Pilík" w:date="2018-09-03T08:56:00Z"/>
        </w:trPr>
        <w:tc>
          <w:tcPr>
            <w:tcW w:w="6060" w:type="dxa"/>
            <w:gridSpan w:val="5"/>
          </w:tcPr>
          <w:p w:rsidR="006C473B" w:rsidDel="005A2BAB" w:rsidRDefault="006C473B" w:rsidP="00DE4D8A">
            <w:pPr>
              <w:jc w:val="both"/>
              <w:rPr>
                <w:del w:id="3289" w:author="Michal Pilík" w:date="2018-09-03T08:56:00Z"/>
              </w:rPr>
            </w:pPr>
            <w:del w:id="3290" w:author="Michal Pilík" w:date="2018-09-03T08:56:00Z">
              <w:r w:rsidDel="005A2BAB">
                <w:delText>VŠE Praha</w:delText>
              </w:r>
            </w:del>
          </w:p>
        </w:tc>
        <w:tc>
          <w:tcPr>
            <w:tcW w:w="1703" w:type="dxa"/>
            <w:gridSpan w:val="2"/>
          </w:tcPr>
          <w:p w:rsidR="006C473B" w:rsidDel="005A2BAB" w:rsidRDefault="006C473B" w:rsidP="00DE4D8A">
            <w:pPr>
              <w:jc w:val="both"/>
              <w:rPr>
                <w:del w:id="3291" w:author="Michal Pilík" w:date="2018-09-03T08:56:00Z"/>
              </w:rPr>
            </w:pPr>
            <w:del w:id="3292" w:author="Michal Pilík" w:date="2018-09-03T08:56:00Z">
              <w:r w:rsidDel="005A2BAB">
                <w:delText>pp</w:delText>
              </w:r>
            </w:del>
          </w:p>
        </w:tc>
        <w:tc>
          <w:tcPr>
            <w:tcW w:w="2096" w:type="dxa"/>
            <w:gridSpan w:val="4"/>
          </w:tcPr>
          <w:p w:rsidR="006C473B" w:rsidDel="005A2BAB" w:rsidRDefault="006C473B" w:rsidP="00DE4D8A">
            <w:pPr>
              <w:jc w:val="both"/>
              <w:rPr>
                <w:del w:id="3293" w:author="Michal Pilík" w:date="2018-09-03T08:56:00Z"/>
              </w:rPr>
            </w:pPr>
            <w:del w:id="3294" w:author="Michal Pilík" w:date="2018-09-03T08:56:00Z">
              <w:r w:rsidDel="005A2BAB">
                <w:delText>4</w:delText>
              </w:r>
            </w:del>
          </w:p>
        </w:tc>
      </w:tr>
      <w:tr w:rsidR="006C473B" w:rsidDel="005A2BAB" w:rsidTr="00DE4D8A">
        <w:trPr>
          <w:del w:id="3295" w:author="Michal Pilík" w:date="2018-09-03T08:56:00Z"/>
        </w:trPr>
        <w:tc>
          <w:tcPr>
            <w:tcW w:w="6060" w:type="dxa"/>
            <w:gridSpan w:val="5"/>
          </w:tcPr>
          <w:p w:rsidR="006C473B" w:rsidDel="005A2BAB" w:rsidRDefault="006C473B" w:rsidP="00DE4D8A">
            <w:pPr>
              <w:jc w:val="both"/>
              <w:rPr>
                <w:del w:id="3296" w:author="Michal Pilík" w:date="2018-09-03T08:56:00Z"/>
              </w:rPr>
            </w:pPr>
          </w:p>
        </w:tc>
        <w:tc>
          <w:tcPr>
            <w:tcW w:w="1703" w:type="dxa"/>
            <w:gridSpan w:val="2"/>
          </w:tcPr>
          <w:p w:rsidR="006C473B" w:rsidDel="005A2BAB" w:rsidRDefault="006C473B" w:rsidP="00DE4D8A">
            <w:pPr>
              <w:jc w:val="both"/>
              <w:rPr>
                <w:del w:id="3297" w:author="Michal Pilík" w:date="2018-09-03T08:56:00Z"/>
              </w:rPr>
            </w:pPr>
          </w:p>
        </w:tc>
        <w:tc>
          <w:tcPr>
            <w:tcW w:w="2096" w:type="dxa"/>
            <w:gridSpan w:val="4"/>
          </w:tcPr>
          <w:p w:rsidR="006C473B" w:rsidDel="005A2BAB" w:rsidRDefault="006C473B" w:rsidP="00DE4D8A">
            <w:pPr>
              <w:jc w:val="both"/>
              <w:rPr>
                <w:del w:id="3298" w:author="Michal Pilík" w:date="2018-09-03T08:56:00Z"/>
              </w:rPr>
            </w:pPr>
          </w:p>
        </w:tc>
      </w:tr>
      <w:tr w:rsidR="006C473B" w:rsidDel="005A2BAB" w:rsidTr="00DE4D8A">
        <w:trPr>
          <w:del w:id="3299" w:author="Michal Pilík" w:date="2018-09-03T08:56:00Z"/>
        </w:trPr>
        <w:tc>
          <w:tcPr>
            <w:tcW w:w="9859" w:type="dxa"/>
            <w:gridSpan w:val="11"/>
            <w:shd w:val="clear" w:color="auto" w:fill="F7CAAC"/>
          </w:tcPr>
          <w:p w:rsidR="006C473B" w:rsidDel="005A2BAB" w:rsidRDefault="006C473B" w:rsidP="00DE4D8A">
            <w:pPr>
              <w:jc w:val="both"/>
              <w:rPr>
                <w:del w:id="3300" w:author="Michal Pilík" w:date="2018-09-03T08:56:00Z"/>
              </w:rPr>
            </w:pPr>
            <w:del w:id="3301" w:author="Michal Pilík" w:date="2018-09-03T08:56:00Z">
              <w:r w:rsidDel="005A2BAB">
                <w:rPr>
                  <w:b/>
                </w:rPr>
                <w:delText>Předměty příslušného studijního programu a způsob zapojení do jejich výuky, příp. další zapojení do uskutečňování studijního programu</w:delText>
              </w:r>
            </w:del>
          </w:p>
        </w:tc>
      </w:tr>
      <w:tr w:rsidR="006C473B" w:rsidDel="005A2BAB" w:rsidTr="00DE4D8A">
        <w:trPr>
          <w:trHeight w:val="480"/>
          <w:del w:id="3302" w:author="Michal Pilík" w:date="2018-09-03T08:56:00Z"/>
        </w:trPr>
        <w:tc>
          <w:tcPr>
            <w:tcW w:w="9859" w:type="dxa"/>
            <w:gridSpan w:val="11"/>
            <w:tcBorders>
              <w:top w:val="nil"/>
            </w:tcBorders>
          </w:tcPr>
          <w:p w:rsidR="006C473B" w:rsidDel="005A2BAB" w:rsidRDefault="006C473B" w:rsidP="00DE4D8A">
            <w:pPr>
              <w:jc w:val="both"/>
              <w:rPr>
                <w:del w:id="3303" w:author="Michal Pilík" w:date="2018-09-03T08:56:00Z"/>
              </w:rPr>
            </w:pPr>
            <w:del w:id="3304" w:author="Michal Pilík" w:date="2018-09-03T08:56:00Z">
              <w:r w:rsidDel="005A2BAB">
                <w:delText>Procesní a projektový management – přednášky 60%</w:delText>
              </w:r>
            </w:del>
          </w:p>
          <w:p w:rsidR="006C473B" w:rsidDel="005A2BAB" w:rsidRDefault="006C473B" w:rsidP="00DE4D8A">
            <w:pPr>
              <w:jc w:val="both"/>
              <w:rPr>
                <w:del w:id="3305" w:author="Michal Pilík" w:date="2018-09-03T08:56:00Z"/>
              </w:rPr>
            </w:pPr>
            <w:del w:id="3306" w:author="Michal Pilík" w:date="2018-09-03T08:56:00Z">
              <w:r w:rsidDel="005A2BAB">
                <w:delText>Pokročilé metody plánování a řízení výroby – přednášky 100%</w:delText>
              </w:r>
            </w:del>
          </w:p>
        </w:tc>
      </w:tr>
      <w:tr w:rsidR="006C473B" w:rsidDel="005A2BAB" w:rsidTr="00DE4D8A">
        <w:trPr>
          <w:del w:id="3307" w:author="Michal Pilík" w:date="2018-09-03T08:56:00Z"/>
        </w:trPr>
        <w:tc>
          <w:tcPr>
            <w:tcW w:w="9859" w:type="dxa"/>
            <w:gridSpan w:val="11"/>
            <w:shd w:val="clear" w:color="auto" w:fill="F7CAAC"/>
          </w:tcPr>
          <w:p w:rsidR="006C473B" w:rsidDel="005A2BAB" w:rsidRDefault="006C473B" w:rsidP="00DE4D8A">
            <w:pPr>
              <w:jc w:val="both"/>
              <w:rPr>
                <w:del w:id="3308" w:author="Michal Pilík" w:date="2018-09-03T08:56:00Z"/>
              </w:rPr>
            </w:pPr>
            <w:del w:id="3309" w:author="Michal Pilík" w:date="2018-09-03T08:56:00Z">
              <w:r w:rsidDel="005A2BAB">
                <w:rPr>
                  <w:b/>
                </w:rPr>
                <w:delText xml:space="preserve">Údaje o vzdělání na VŠ </w:delText>
              </w:r>
            </w:del>
          </w:p>
        </w:tc>
      </w:tr>
      <w:tr w:rsidR="006C473B" w:rsidDel="005A2BAB" w:rsidTr="006C473B">
        <w:trPr>
          <w:trHeight w:val="922"/>
          <w:del w:id="3310" w:author="Michal Pilík" w:date="2018-09-03T08:56:00Z"/>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6C473B" w:rsidRPr="006B56DF" w:rsidDel="005A2BAB" w:rsidTr="005E6D5A">
              <w:trPr>
                <w:trHeight w:val="1074"/>
                <w:del w:id="3311" w:author="Michal Pilík" w:date="2018-09-03T08:56:00Z"/>
              </w:trPr>
              <w:tc>
                <w:tcPr>
                  <w:tcW w:w="1239" w:type="dxa"/>
                </w:tcPr>
                <w:p w:rsidR="006C473B" w:rsidRPr="00894A67" w:rsidDel="005A2BAB" w:rsidRDefault="006C473B" w:rsidP="00DE4D8A">
                  <w:pPr>
                    <w:rPr>
                      <w:del w:id="3312" w:author="Michal Pilík" w:date="2018-09-03T08:56:00Z"/>
                      <w:b/>
                    </w:rPr>
                  </w:pPr>
                  <w:del w:id="3313" w:author="Michal Pilík" w:date="2018-09-03T08:56:00Z">
                    <w:r w:rsidRPr="00894A67" w:rsidDel="005A2BAB">
                      <w:rPr>
                        <w:b/>
                      </w:rPr>
                      <w:delText>1994 - 1998</w:delText>
                    </w:r>
                  </w:del>
                </w:p>
                <w:p w:rsidR="006C473B" w:rsidRPr="00894A67" w:rsidDel="005A2BAB" w:rsidRDefault="006C473B" w:rsidP="00DE4D8A">
                  <w:pPr>
                    <w:rPr>
                      <w:del w:id="3314" w:author="Michal Pilík" w:date="2018-09-03T08:56:00Z"/>
                      <w:b/>
                    </w:rPr>
                  </w:pPr>
                  <w:del w:id="3315" w:author="Michal Pilík" w:date="2018-09-03T08:56:00Z">
                    <w:r w:rsidRPr="00894A67" w:rsidDel="005A2BAB">
                      <w:rPr>
                        <w:b/>
                      </w:rPr>
                      <w:delText>1998 - 2002</w:delText>
                    </w:r>
                  </w:del>
                </w:p>
                <w:p w:rsidR="006C473B" w:rsidRPr="00894A67" w:rsidDel="005A2BAB" w:rsidRDefault="006C473B" w:rsidP="00DE4D8A">
                  <w:pPr>
                    <w:rPr>
                      <w:del w:id="3316" w:author="Michal Pilík" w:date="2018-09-03T08:56:00Z"/>
                    </w:rPr>
                  </w:pPr>
                </w:p>
              </w:tc>
              <w:tc>
                <w:tcPr>
                  <w:tcW w:w="8505" w:type="dxa"/>
                </w:tcPr>
                <w:p w:rsidR="006C473B" w:rsidRPr="00894A67" w:rsidDel="005A2BAB" w:rsidRDefault="006C473B" w:rsidP="00DE4D8A">
                  <w:pPr>
                    <w:jc w:val="both"/>
                    <w:rPr>
                      <w:del w:id="3317" w:author="Michal Pilík" w:date="2018-09-03T08:56:00Z"/>
                      <w:b/>
                      <w:bCs/>
                    </w:rPr>
                  </w:pPr>
                  <w:del w:id="3318" w:author="Michal Pilík" w:date="2018-09-03T08:56:00Z">
                    <w:r w:rsidRPr="00894A67" w:rsidDel="005A2BAB">
                      <w:delText>VUT Brno, Fakulta Technologická, ve studijním oboru: 32-12-8: Technologie a management</w:delText>
                    </w:r>
                    <w:r w:rsidRPr="00894A67" w:rsidDel="005A2BAB">
                      <w:rPr>
                        <w:b/>
                      </w:rPr>
                      <w:delText xml:space="preserve"> </w:delText>
                    </w:r>
                    <w:r w:rsidDel="005A2BAB">
                      <w:rPr>
                        <w:b/>
                      </w:rPr>
                      <w:delText>(Ing.)</w:delText>
                    </w:r>
                  </w:del>
                </w:p>
                <w:p w:rsidR="006C473B" w:rsidRPr="00894A67" w:rsidDel="005A2BAB" w:rsidRDefault="006C473B" w:rsidP="00094C44">
                  <w:pPr>
                    <w:jc w:val="both"/>
                    <w:rPr>
                      <w:del w:id="3319" w:author="Michal Pilík" w:date="2018-09-03T08:56:00Z"/>
                    </w:rPr>
                  </w:pPr>
                  <w:del w:id="3320" w:author="Michal Pilík" w:date="2018-09-03T08:56:00Z">
                    <w:r w:rsidRPr="00894A67" w:rsidDel="005A2BAB">
                      <w:delText xml:space="preserve">VUT Brno, Fakulta podnikatelská, doktorské studium, ve studijním oboru: Řízení </w:delText>
                    </w:r>
                    <w:r w:rsidDel="005A2BAB">
                      <w:br/>
                    </w:r>
                    <w:r w:rsidRPr="00894A67" w:rsidDel="005A2BAB">
                      <w:delText>a ekonomika podniku – ukončeno státní doktorskou zkouškou (2001) v doktorském studijním programu: 6208 V Ekonomika a management</w:delText>
                    </w:r>
                    <w:r w:rsidDel="005A2BAB">
                      <w:rPr>
                        <w:b/>
                      </w:rPr>
                      <w:delText xml:space="preserve"> (Ph.D.)</w:delText>
                    </w:r>
                  </w:del>
                </w:p>
              </w:tc>
            </w:tr>
          </w:tbl>
          <w:p w:rsidR="006C473B" w:rsidDel="005A2BAB" w:rsidRDefault="006C473B" w:rsidP="00DE4D8A">
            <w:pPr>
              <w:jc w:val="both"/>
              <w:rPr>
                <w:del w:id="3321" w:author="Michal Pilík" w:date="2018-09-03T08:56:00Z"/>
                <w:b/>
              </w:rPr>
            </w:pPr>
          </w:p>
        </w:tc>
      </w:tr>
      <w:tr w:rsidR="006C473B" w:rsidDel="005A2BAB" w:rsidTr="00DE4D8A">
        <w:trPr>
          <w:del w:id="3322" w:author="Michal Pilík" w:date="2018-09-03T08:56:00Z"/>
        </w:trPr>
        <w:tc>
          <w:tcPr>
            <w:tcW w:w="9859" w:type="dxa"/>
            <w:gridSpan w:val="11"/>
            <w:shd w:val="clear" w:color="auto" w:fill="F7CAAC"/>
          </w:tcPr>
          <w:p w:rsidR="006C473B" w:rsidDel="005A2BAB" w:rsidRDefault="006C473B" w:rsidP="00DE4D8A">
            <w:pPr>
              <w:jc w:val="both"/>
              <w:rPr>
                <w:del w:id="3323" w:author="Michal Pilík" w:date="2018-09-03T08:56:00Z"/>
                <w:b/>
              </w:rPr>
            </w:pPr>
            <w:del w:id="3324" w:author="Michal Pilík" w:date="2018-09-03T08:56:00Z">
              <w:r w:rsidDel="005A2BAB">
                <w:rPr>
                  <w:b/>
                </w:rPr>
                <w:delText>Údaje o odborném působení od absolvování VŠ</w:delText>
              </w:r>
            </w:del>
          </w:p>
        </w:tc>
      </w:tr>
      <w:tr w:rsidR="006C473B" w:rsidDel="005A2BAB" w:rsidTr="00DE4D8A">
        <w:trPr>
          <w:trHeight w:val="1090"/>
          <w:del w:id="3325" w:author="Michal Pilík" w:date="2018-09-03T08:56:00Z"/>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6C473B" w:rsidRPr="001A3EAD" w:rsidDel="005A2BAB" w:rsidTr="00094C44">
              <w:trPr>
                <w:trHeight w:val="1503"/>
                <w:del w:id="3326" w:author="Michal Pilík" w:date="2018-09-03T08:56:00Z"/>
              </w:trPr>
              <w:tc>
                <w:tcPr>
                  <w:tcW w:w="1314" w:type="dxa"/>
                </w:tcPr>
                <w:p w:rsidR="006C473B" w:rsidRPr="00894A67" w:rsidDel="005A2BAB" w:rsidRDefault="006C473B" w:rsidP="00DE4D8A">
                  <w:pPr>
                    <w:ind w:left="7"/>
                    <w:rPr>
                      <w:del w:id="3327" w:author="Michal Pilík" w:date="2018-09-03T08:56:00Z"/>
                      <w:b/>
                    </w:rPr>
                  </w:pPr>
                  <w:del w:id="3328" w:author="Michal Pilík" w:date="2018-09-03T08:56:00Z">
                    <w:r w:rsidRPr="00894A67" w:rsidDel="005A2BAB">
                      <w:rPr>
                        <w:b/>
                        <w:bCs/>
                      </w:rPr>
                      <w:delText xml:space="preserve">1998 </w:delText>
                    </w:r>
                    <w:r w:rsidRPr="00894A67" w:rsidDel="005A2BAB">
                      <w:rPr>
                        <w:b/>
                      </w:rPr>
                      <w:delText>-</w:delText>
                    </w:r>
                    <w:r w:rsidRPr="00894A67" w:rsidDel="005A2BAB">
                      <w:rPr>
                        <w:b/>
                        <w:bCs/>
                      </w:rPr>
                      <w:delText xml:space="preserve"> 2001  </w:delText>
                    </w:r>
                  </w:del>
                </w:p>
                <w:p w:rsidR="006C473B" w:rsidRPr="00894A67" w:rsidDel="005A2BAB" w:rsidRDefault="006C473B" w:rsidP="00DE4D8A">
                  <w:pPr>
                    <w:ind w:left="7"/>
                    <w:rPr>
                      <w:del w:id="3329" w:author="Michal Pilík" w:date="2018-09-03T08:56:00Z"/>
                      <w:b/>
                    </w:rPr>
                  </w:pPr>
                  <w:del w:id="3330" w:author="Michal Pilík" w:date="2018-09-03T08:56:00Z">
                    <w:r w:rsidRPr="00894A67" w:rsidDel="005A2BAB">
                      <w:rPr>
                        <w:b/>
                      </w:rPr>
                      <w:delText xml:space="preserve">2002 - 2003  </w:delText>
                    </w:r>
                  </w:del>
                </w:p>
                <w:p w:rsidR="006C473B" w:rsidRPr="00894A67" w:rsidDel="005A2BAB" w:rsidRDefault="006C473B" w:rsidP="00DE4D8A">
                  <w:pPr>
                    <w:ind w:left="7"/>
                    <w:rPr>
                      <w:del w:id="3331" w:author="Michal Pilík" w:date="2018-09-03T08:56:00Z"/>
                      <w:b/>
                    </w:rPr>
                  </w:pPr>
                  <w:del w:id="3332" w:author="Michal Pilík" w:date="2018-09-03T08:56:00Z">
                    <w:r w:rsidRPr="00894A67" w:rsidDel="005A2BAB">
                      <w:rPr>
                        <w:b/>
                      </w:rPr>
                      <w:delText xml:space="preserve">2002 - 2004  </w:delText>
                    </w:r>
                  </w:del>
                </w:p>
                <w:p w:rsidR="006C473B" w:rsidRPr="00894A67" w:rsidDel="005A2BAB" w:rsidRDefault="006C473B" w:rsidP="00DE4D8A">
                  <w:pPr>
                    <w:ind w:left="7"/>
                    <w:rPr>
                      <w:del w:id="3333" w:author="Michal Pilík" w:date="2018-09-03T08:56:00Z"/>
                      <w:b/>
                    </w:rPr>
                  </w:pPr>
                  <w:del w:id="3334" w:author="Michal Pilík" w:date="2018-09-03T08:56:00Z">
                    <w:r w:rsidRPr="00894A67" w:rsidDel="005A2BAB">
                      <w:rPr>
                        <w:b/>
                      </w:rPr>
                      <w:delText xml:space="preserve">2003 - 2007  </w:delText>
                    </w:r>
                  </w:del>
                </w:p>
                <w:p w:rsidR="006C473B" w:rsidRPr="00894A67" w:rsidDel="005A2BAB" w:rsidRDefault="006C473B" w:rsidP="00DE4D8A">
                  <w:pPr>
                    <w:ind w:left="7"/>
                    <w:rPr>
                      <w:del w:id="3335" w:author="Michal Pilík" w:date="2018-09-03T08:56:00Z"/>
                      <w:b/>
                    </w:rPr>
                  </w:pPr>
                  <w:del w:id="3336" w:author="Michal Pilík" w:date="2018-09-03T08:56:00Z">
                    <w:r w:rsidRPr="00894A67" w:rsidDel="005A2BAB">
                      <w:rPr>
                        <w:b/>
                      </w:rPr>
                      <w:delText>2004 - 2015</w:delText>
                    </w:r>
                  </w:del>
                </w:p>
                <w:p w:rsidR="006C473B" w:rsidRPr="00894A67" w:rsidDel="005A2BAB" w:rsidRDefault="006C473B" w:rsidP="00DE4D8A">
                  <w:pPr>
                    <w:rPr>
                      <w:del w:id="3337" w:author="Michal Pilík" w:date="2018-09-03T08:56:00Z"/>
                    </w:rPr>
                  </w:pPr>
                  <w:del w:id="3338" w:author="Michal Pilík" w:date="2018-09-03T08:56:00Z">
                    <w:r w:rsidRPr="00894A67" w:rsidDel="005A2BAB">
                      <w:rPr>
                        <w:b/>
                      </w:rPr>
                      <w:delText>2007 - dosud</w:delText>
                    </w:r>
                  </w:del>
                </w:p>
              </w:tc>
              <w:tc>
                <w:tcPr>
                  <w:tcW w:w="8430" w:type="dxa"/>
                </w:tcPr>
                <w:p w:rsidR="006C473B" w:rsidRPr="00894A67" w:rsidDel="005A2BAB" w:rsidRDefault="006C473B" w:rsidP="000859B6">
                  <w:pPr>
                    <w:rPr>
                      <w:del w:id="3339" w:author="Michal Pilík" w:date="2018-09-03T08:56:00Z"/>
                    </w:rPr>
                  </w:pPr>
                  <w:del w:id="3340" w:author="Michal Pilík" w:date="2018-09-03T08:56:00Z">
                    <w:r w:rsidRPr="00894A67" w:rsidDel="005A2BAB">
                      <w:delText>interní doktorand VUT Brno - na FaME ve Zlíně</w:delText>
                    </w:r>
                  </w:del>
                </w:p>
                <w:p w:rsidR="006C473B" w:rsidRPr="00894A67" w:rsidDel="005A2BAB" w:rsidRDefault="006C473B" w:rsidP="000859B6">
                  <w:pPr>
                    <w:rPr>
                      <w:del w:id="3341" w:author="Michal Pilík" w:date="2018-09-03T08:56:00Z"/>
                    </w:rPr>
                  </w:pPr>
                  <w:del w:id="3342" w:author="Michal Pilík" w:date="2018-09-03T08:56:00Z">
                    <w:r w:rsidRPr="00894A67" w:rsidDel="005A2BAB">
                      <w:delText>výuka na UTB ve Zlíně (FT, FaME) - externí pracovník</w:delText>
                    </w:r>
                  </w:del>
                </w:p>
                <w:p w:rsidR="006C473B" w:rsidRPr="00894A67" w:rsidDel="005A2BAB" w:rsidRDefault="006C473B" w:rsidP="000859B6">
                  <w:pPr>
                    <w:rPr>
                      <w:del w:id="3343" w:author="Michal Pilík" w:date="2018-09-03T08:56:00Z"/>
                    </w:rPr>
                  </w:pPr>
                  <w:del w:id="3344" w:author="Michal Pilík" w:date="2018-09-03T08:56:00Z">
                    <w:r w:rsidRPr="00894A67" w:rsidDel="005A2BAB">
                      <w:delText>velkoobchod potravin - Tupl Hulín, vedení nákupu</w:delText>
                    </w:r>
                  </w:del>
                </w:p>
                <w:p w:rsidR="006C473B" w:rsidRPr="00894A67" w:rsidDel="005A2BAB" w:rsidRDefault="006C473B" w:rsidP="000859B6">
                  <w:pPr>
                    <w:rPr>
                      <w:del w:id="3345" w:author="Michal Pilík" w:date="2018-09-03T08:56:00Z"/>
                    </w:rPr>
                  </w:pPr>
                  <w:del w:id="3346" w:author="Michal Pilík" w:date="2018-09-03T08:56:00Z">
                    <w:r w:rsidRPr="00894A67" w:rsidDel="005A2BAB">
                      <w:delText>odborný asistent - FaME, UTB ve Zlíně, Ústav průmyslového inženýrství a informačních systémů</w:delText>
                    </w:r>
                  </w:del>
                </w:p>
                <w:p w:rsidR="006C473B" w:rsidRPr="00894A67" w:rsidDel="005A2BAB" w:rsidRDefault="006C473B" w:rsidP="000859B6">
                  <w:pPr>
                    <w:rPr>
                      <w:del w:id="3347" w:author="Michal Pilík" w:date="2018-09-03T08:56:00Z"/>
                    </w:rPr>
                  </w:pPr>
                  <w:del w:id="3348" w:author="Michal Pilík" w:date="2018-09-03T08:56:00Z">
                    <w:r w:rsidRPr="00894A67" w:rsidDel="005A2BAB">
                      <w:delText>jednatel spol. GISTECH s.r.o. (digitální zpracování dat)</w:delText>
                    </w:r>
                  </w:del>
                </w:p>
                <w:p w:rsidR="006C473B" w:rsidDel="005A2BAB" w:rsidRDefault="006C473B" w:rsidP="000859B6">
                  <w:pPr>
                    <w:jc w:val="both"/>
                    <w:rPr>
                      <w:del w:id="3349" w:author="Michal Pilík" w:date="2018-09-03T08:56:00Z"/>
                    </w:rPr>
                  </w:pPr>
                  <w:del w:id="3350" w:author="Michal Pilík" w:date="2018-09-03T08:56:00Z">
                    <w:r w:rsidRPr="00894A67" w:rsidDel="005A2BAB">
                      <w:delText>docent - FaME, UTB ve Zlíně, Ústav průmyslového inženýrství a informačních systémů</w:delText>
                    </w:r>
                  </w:del>
                </w:p>
                <w:p w:rsidR="00F81A66" w:rsidDel="005A2BAB" w:rsidRDefault="00F81A66" w:rsidP="000859B6">
                  <w:pPr>
                    <w:jc w:val="both"/>
                    <w:rPr>
                      <w:del w:id="3351" w:author="Michal Pilík" w:date="2018-09-03T08:56:00Z"/>
                    </w:rPr>
                  </w:pPr>
                </w:p>
                <w:p w:rsidR="00F81A66" w:rsidDel="005A2BAB" w:rsidRDefault="00F81A66" w:rsidP="00F81A66">
                  <w:pPr>
                    <w:jc w:val="both"/>
                    <w:rPr>
                      <w:del w:id="3352" w:author="Michal Pilík" w:date="2018-09-03T08:56:00Z"/>
                    </w:rPr>
                  </w:pPr>
                  <w:del w:id="3353" w:author="Michal Pilík" w:date="2018-09-03T08:56:00Z">
                    <w:r w:rsidDel="005A2BAB">
                      <w:delText>Garance současně akreditovaných studijních programů a oborů:</w:delText>
                    </w:r>
                  </w:del>
                </w:p>
                <w:p w:rsidR="00F81A66" w:rsidRPr="00267087" w:rsidDel="005A2BAB" w:rsidRDefault="00F81A66" w:rsidP="00F81A66">
                  <w:pPr>
                    <w:pStyle w:val="Odstavecseseznamem"/>
                    <w:widowControl w:val="0"/>
                    <w:numPr>
                      <w:ilvl w:val="0"/>
                      <w:numId w:val="48"/>
                    </w:numPr>
                    <w:autoSpaceDE w:val="0"/>
                    <w:autoSpaceDN w:val="0"/>
                    <w:adjustRightInd w:val="0"/>
                    <w:jc w:val="both"/>
                    <w:rPr>
                      <w:del w:id="3354" w:author="Michal Pilík" w:date="2018-09-03T08:56:00Z"/>
                    </w:rPr>
                  </w:pPr>
                  <w:del w:id="3355" w:author="Michal Pilík" w:date="2018-09-03T08:56:00Z">
                    <w:r w:rsidRPr="00267087" w:rsidDel="005A2BAB">
                      <w:delText>Garant bakalářského studijního programu Systémové inženýrství a informatika</w:delText>
                    </w:r>
                  </w:del>
                </w:p>
                <w:p w:rsidR="00F81A66" w:rsidRPr="00894A67" w:rsidDel="005A2BAB" w:rsidRDefault="00F81A66" w:rsidP="00F81A66">
                  <w:pPr>
                    <w:pStyle w:val="Odstavecseseznamem"/>
                    <w:widowControl w:val="0"/>
                    <w:numPr>
                      <w:ilvl w:val="0"/>
                      <w:numId w:val="48"/>
                    </w:numPr>
                    <w:autoSpaceDE w:val="0"/>
                    <w:autoSpaceDN w:val="0"/>
                    <w:adjustRightInd w:val="0"/>
                    <w:jc w:val="both"/>
                    <w:rPr>
                      <w:del w:id="3356" w:author="Michal Pilík" w:date="2018-09-03T08:56:00Z"/>
                    </w:rPr>
                  </w:pPr>
                  <w:del w:id="3357" w:author="Michal Pilík" w:date="2018-09-03T08:56:00Z">
                    <w:r w:rsidRPr="00267087" w:rsidDel="005A2BAB">
                      <w:delText>Garant magisterského studijního programu Systémové inženýrství a informatika</w:delText>
                    </w:r>
                  </w:del>
                </w:p>
              </w:tc>
            </w:tr>
          </w:tbl>
          <w:p w:rsidR="006C473B" w:rsidDel="005A2BAB" w:rsidRDefault="006C473B" w:rsidP="00DE4D8A">
            <w:pPr>
              <w:jc w:val="both"/>
              <w:rPr>
                <w:del w:id="3358" w:author="Michal Pilík" w:date="2018-09-03T08:56:00Z"/>
              </w:rPr>
            </w:pPr>
          </w:p>
        </w:tc>
      </w:tr>
      <w:tr w:rsidR="006C473B" w:rsidDel="005A2BAB" w:rsidTr="00DE4D8A">
        <w:trPr>
          <w:trHeight w:val="250"/>
          <w:del w:id="3359" w:author="Michal Pilík" w:date="2018-09-03T08:56:00Z"/>
        </w:trPr>
        <w:tc>
          <w:tcPr>
            <w:tcW w:w="9859" w:type="dxa"/>
            <w:gridSpan w:val="11"/>
            <w:shd w:val="clear" w:color="auto" w:fill="F7CAAC"/>
          </w:tcPr>
          <w:p w:rsidR="006C473B" w:rsidDel="005A2BAB" w:rsidRDefault="006C473B" w:rsidP="00DE4D8A">
            <w:pPr>
              <w:jc w:val="both"/>
              <w:rPr>
                <w:del w:id="3360" w:author="Michal Pilík" w:date="2018-09-03T08:56:00Z"/>
              </w:rPr>
            </w:pPr>
            <w:del w:id="3361" w:author="Michal Pilík" w:date="2018-09-03T08:56:00Z">
              <w:r w:rsidDel="005A2BAB">
                <w:rPr>
                  <w:b/>
                </w:rPr>
                <w:delText>Zkušenosti s vedením kvalifikačních a rigorózních prací</w:delText>
              </w:r>
            </w:del>
          </w:p>
        </w:tc>
      </w:tr>
      <w:tr w:rsidR="006C473B" w:rsidDel="005A2BAB" w:rsidTr="006C473B">
        <w:trPr>
          <w:trHeight w:val="332"/>
          <w:del w:id="3362" w:author="Michal Pilík" w:date="2018-09-03T08:56:00Z"/>
        </w:trPr>
        <w:tc>
          <w:tcPr>
            <w:tcW w:w="9859" w:type="dxa"/>
            <w:gridSpan w:val="11"/>
          </w:tcPr>
          <w:p w:rsidR="000A1871" w:rsidDel="005A2BAB" w:rsidRDefault="000A1871" w:rsidP="000A1871">
            <w:pPr>
              <w:jc w:val="both"/>
              <w:rPr>
                <w:ins w:id="3363" w:author="Trefilová Pavla" w:date="2018-08-21T15:55:00Z"/>
                <w:del w:id="3364" w:author="Michal Pilík" w:date="2018-09-03T08:56:00Z"/>
              </w:rPr>
            </w:pPr>
            <w:ins w:id="3365" w:author="Trefilová Pavla" w:date="2018-08-21T15:55:00Z">
              <w:del w:id="3366" w:author="Michal Pilík" w:date="2018-09-03T08:56:00Z">
                <w:r w:rsidDel="005A2BAB">
                  <w:delText>Počet vedených bakalářských prací – 3</w:delText>
                </w:r>
              </w:del>
            </w:ins>
          </w:p>
          <w:p w:rsidR="000A1871" w:rsidDel="005A2BAB" w:rsidRDefault="000A1871" w:rsidP="000A1871">
            <w:pPr>
              <w:jc w:val="both"/>
              <w:rPr>
                <w:ins w:id="3367" w:author="Trefilová Pavla" w:date="2018-08-21T15:55:00Z"/>
                <w:del w:id="3368" w:author="Michal Pilík" w:date="2018-09-03T08:56:00Z"/>
              </w:rPr>
            </w:pPr>
            <w:ins w:id="3369" w:author="Trefilová Pavla" w:date="2018-08-21T15:55:00Z">
              <w:del w:id="3370" w:author="Michal Pilík" w:date="2018-09-03T08:56:00Z">
                <w:r w:rsidDel="005A2BAB">
                  <w:delText>Počet vedených diplomových prací – 61</w:delText>
                </w:r>
              </w:del>
            </w:ins>
          </w:p>
          <w:p w:rsidR="006D602A" w:rsidDel="005A2BAB" w:rsidRDefault="000A1871" w:rsidP="000A1871">
            <w:pPr>
              <w:jc w:val="both"/>
              <w:rPr>
                <w:del w:id="3371" w:author="Michal Pilík" w:date="2018-09-03T08:56:00Z"/>
              </w:rPr>
            </w:pPr>
            <w:ins w:id="3372" w:author="Trefilová Pavla" w:date="2018-08-21T15:55:00Z">
              <w:del w:id="3373" w:author="Michal Pilík" w:date="2018-09-03T08:56:00Z">
                <w:r w:rsidDel="005A2BAB">
                  <w:delText xml:space="preserve">Počet vedených disertačních prací </w:delText>
                </w:r>
              </w:del>
            </w:ins>
            <w:ins w:id="3374" w:author="Trefilová Pavla" w:date="2018-08-23T08:43:00Z">
              <w:del w:id="3375" w:author="Michal Pilík" w:date="2018-09-03T08:56:00Z">
                <w:r w:rsidR="00C91E40" w:rsidDel="005A2BAB">
                  <w:delText>–</w:delText>
                </w:r>
              </w:del>
            </w:ins>
            <w:ins w:id="3376" w:author="Trefilová Pavla" w:date="2018-08-21T15:55:00Z">
              <w:del w:id="3377" w:author="Michal Pilík" w:date="2018-09-03T08:56:00Z">
                <w:r w:rsidDel="005A2BAB">
                  <w:delText xml:space="preserve"> 5</w:delText>
                </w:r>
              </w:del>
            </w:ins>
            <w:ins w:id="3378" w:author="Trefilová Pavla" w:date="2018-08-23T08:43:00Z">
              <w:del w:id="3379" w:author="Michal Pilík" w:date="2018-09-03T08:56:00Z">
                <w:r w:rsidR="00C91E40" w:rsidDel="005A2BAB">
                  <w:delText xml:space="preserve"> </w:delText>
                </w:r>
              </w:del>
            </w:ins>
            <w:del w:id="3380" w:author="Michal Pilík" w:date="2018-09-03T08:56:00Z">
              <w:r w:rsidR="006C473B" w:rsidDel="005A2BAB">
                <w:delText xml:space="preserve">Vedení cca </w:delText>
              </w:r>
              <w:r w:rsidR="006C473B" w:rsidRPr="00CA021A" w:rsidDel="005A2BAB">
                <w:delText xml:space="preserve">50 </w:delText>
              </w:r>
              <w:r w:rsidR="006C473B" w:rsidDel="005A2BAB">
                <w:delText xml:space="preserve">obhájených </w:delText>
              </w:r>
              <w:r w:rsidR="006C473B" w:rsidRPr="00CA021A" w:rsidDel="005A2BAB">
                <w:delText>diplom</w:delText>
              </w:r>
              <w:r w:rsidR="006C473B" w:rsidDel="005A2BAB">
                <w:delText>ových a bakalářských pracích a 4</w:delText>
              </w:r>
              <w:r w:rsidR="006C473B" w:rsidRPr="00CA021A" w:rsidDel="005A2BAB">
                <w:delText xml:space="preserve"> disertační</w:delText>
              </w:r>
              <w:r w:rsidR="006C473B" w:rsidDel="005A2BAB">
                <w:delText>ch prací</w:delText>
              </w:r>
              <w:r w:rsidR="006C473B" w:rsidRPr="00CA021A" w:rsidDel="005A2BAB">
                <w:delText>. Nyní je školitelem Ph.D. pro</w:delText>
              </w:r>
              <w:r w:rsidR="006C473B" w:rsidDel="005A2BAB">
                <w:delText>gramu management a ekonomika u 5</w:delText>
              </w:r>
              <w:r w:rsidR="006C473B" w:rsidRPr="00CA021A" w:rsidDel="005A2BAB">
                <w:delText xml:space="preserve"> studentů.</w:delText>
              </w:r>
            </w:del>
          </w:p>
        </w:tc>
      </w:tr>
      <w:tr w:rsidR="006C473B" w:rsidDel="005A2BAB" w:rsidTr="00DE4D8A">
        <w:trPr>
          <w:cantSplit/>
          <w:del w:id="3381" w:author="Michal Pilík" w:date="2018-09-03T08:56:00Z"/>
        </w:trPr>
        <w:tc>
          <w:tcPr>
            <w:tcW w:w="3347" w:type="dxa"/>
            <w:gridSpan w:val="2"/>
            <w:tcBorders>
              <w:top w:val="single" w:sz="12" w:space="0" w:color="auto"/>
            </w:tcBorders>
            <w:shd w:val="clear" w:color="auto" w:fill="F7CAAC"/>
          </w:tcPr>
          <w:p w:rsidR="006C473B" w:rsidDel="005A2BAB" w:rsidRDefault="006C473B" w:rsidP="00DE4D8A">
            <w:pPr>
              <w:jc w:val="both"/>
              <w:rPr>
                <w:del w:id="3382" w:author="Michal Pilík" w:date="2018-09-03T08:56:00Z"/>
              </w:rPr>
            </w:pPr>
            <w:del w:id="3383" w:author="Michal Pilík" w:date="2018-09-03T08:56:00Z">
              <w:r w:rsidDel="005A2BAB">
                <w:rPr>
                  <w:b/>
                </w:rPr>
                <w:delText xml:space="preserve">Obor habilitačního řízení </w:delText>
              </w:r>
            </w:del>
          </w:p>
        </w:tc>
        <w:tc>
          <w:tcPr>
            <w:tcW w:w="2245" w:type="dxa"/>
            <w:gridSpan w:val="2"/>
            <w:tcBorders>
              <w:top w:val="single" w:sz="12" w:space="0" w:color="auto"/>
            </w:tcBorders>
            <w:shd w:val="clear" w:color="auto" w:fill="F7CAAC"/>
          </w:tcPr>
          <w:p w:rsidR="006C473B" w:rsidDel="005A2BAB" w:rsidRDefault="006C473B" w:rsidP="00DE4D8A">
            <w:pPr>
              <w:jc w:val="both"/>
              <w:rPr>
                <w:del w:id="3384" w:author="Michal Pilík" w:date="2018-09-03T08:56:00Z"/>
              </w:rPr>
            </w:pPr>
            <w:del w:id="3385" w:author="Michal Pilík" w:date="2018-09-03T08:56:00Z">
              <w:r w:rsidDel="005A2BAB">
                <w:rPr>
                  <w:b/>
                </w:rPr>
                <w:delText>Rok udělení hodnosti</w:delText>
              </w:r>
            </w:del>
          </w:p>
        </w:tc>
        <w:tc>
          <w:tcPr>
            <w:tcW w:w="2248" w:type="dxa"/>
            <w:gridSpan w:val="4"/>
            <w:tcBorders>
              <w:top w:val="single" w:sz="12" w:space="0" w:color="auto"/>
              <w:right w:val="single" w:sz="12" w:space="0" w:color="auto"/>
            </w:tcBorders>
            <w:shd w:val="clear" w:color="auto" w:fill="F7CAAC"/>
          </w:tcPr>
          <w:p w:rsidR="006C473B" w:rsidDel="005A2BAB" w:rsidRDefault="006C473B" w:rsidP="00DE4D8A">
            <w:pPr>
              <w:jc w:val="both"/>
              <w:rPr>
                <w:del w:id="3386" w:author="Michal Pilík" w:date="2018-09-03T08:56:00Z"/>
              </w:rPr>
            </w:pPr>
            <w:del w:id="3387" w:author="Michal Pilík" w:date="2018-09-03T08:56:00Z">
              <w:r w:rsidDel="005A2BAB">
                <w:rPr>
                  <w:b/>
                </w:rPr>
                <w:delText>Řízení konáno na VŠ</w:delText>
              </w:r>
            </w:del>
          </w:p>
        </w:tc>
        <w:tc>
          <w:tcPr>
            <w:tcW w:w="2019" w:type="dxa"/>
            <w:gridSpan w:val="3"/>
            <w:tcBorders>
              <w:top w:val="single" w:sz="12" w:space="0" w:color="auto"/>
              <w:left w:val="single" w:sz="12" w:space="0" w:color="auto"/>
            </w:tcBorders>
            <w:shd w:val="clear" w:color="auto" w:fill="F7CAAC"/>
          </w:tcPr>
          <w:p w:rsidR="006C473B" w:rsidDel="005A2BAB" w:rsidRDefault="006C473B" w:rsidP="00DE4D8A">
            <w:pPr>
              <w:jc w:val="both"/>
              <w:rPr>
                <w:del w:id="3388" w:author="Michal Pilík" w:date="2018-09-03T08:56:00Z"/>
                <w:b/>
              </w:rPr>
            </w:pPr>
            <w:del w:id="3389" w:author="Michal Pilík" w:date="2018-09-03T08:56:00Z">
              <w:r w:rsidDel="005A2BAB">
                <w:rPr>
                  <w:b/>
                </w:rPr>
                <w:delText>Ohlasy publikací</w:delText>
              </w:r>
            </w:del>
          </w:p>
        </w:tc>
      </w:tr>
      <w:tr w:rsidR="006C473B" w:rsidDel="005A2BAB" w:rsidTr="00DE4D8A">
        <w:trPr>
          <w:cantSplit/>
          <w:del w:id="3390" w:author="Michal Pilík" w:date="2018-09-03T08:56:00Z"/>
        </w:trPr>
        <w:tc>
          <w:tcPr>
            <w:tcW w:w="3347" w:type="dxa"/>
            <w:gridSpan w:val="2"/>
          </w:tcPr>
          <w:p w:rsidR="006C473B" w:rsidRPr="00894A67" w:rsidDel="005A2BAB" w:rsidRDefault="008F369F" w:rsidP="00DE4D8A">
            <w:pPr>
              <w:jc w:val="both"/>
              <w:rPr>
                <w:del w:id="3391" w:author="Michal Pilík" w:date="2018-09-03T08:56:00Z"/>
              </w:rPr>
            </w:pPr>
            <w:del w:id="3392" w:author="Michal Pilík" w:date="2018-09-03T08:56:00Z">
              <w:r w:rsidDel="005A2BAB">
                <w:delText>Management a ekonomika podniku</w:delText>
              </w:r>
            </w:del>
          </w:p>
        </w:tc>
        <w:tc>
          <w:tcPr>
            <w:tcW w:w="2245" w:type="dxa"/>
            <w:gridSpan w:val="2"/>
          </w:tcPr>
          <w:p w:rsidR="006C473B" w:rsidRPr="00894A67" w:rsidDel="005A2BAB" w:rsidRDefault="006C473B" w:rsidP="00DE4D8A">
            <w:pPr>
              <w:jc w:val="both"/>
              <w:rPr>
                <w:del w:id="3393" w:author="Michal Pilík" w:date="2018-09-03T08:56:00Z"/>
              </w:rPr>
            </w:pPr>
            <w:del w:id="3394" w:author="Michal Pilík" w:date="2018-09-03T08:56:00Z">
              <w:r w:rsidRPr="00894A67" w:rsidDel="005A2BAB">
                <w:delText>2007</w:delText>
              </w:r>
            </w:del>
          </w:p>
        </w:tc>
        <w:tc>
          <w:tcPr>
            <w:tcW w:w="2248" w:type="dxa"/>
            <w:gridSpan w:val="4"/>
            <w:tcBorders>
              <w:right w:val="single" w:sz="12" w:space="0" w:color="auto"/>
            </w:tcBorders>
          </w:tcPr>
          <w:p w:rsidR="006C473B" w:rsidRPr="00894A67" w:rsidDel="005A2BAB" w:rsidRDefault="006C473B" w:rsidP="00DE4D8A">
            <w:pPr>
              <w:jc w:val="both"/>
              <w:rPr>
                <w:del w:id="3395" w:author="Michal Pilík" w:date="2018-09-03T08:56:00Z"/>
              </w:rPr>
            </w:pPr>
            <w:del w:id="3396" w:author="Michal Pilík" w:date="2018-09-03T08:56:00Z">
              <w:r w:rsidRPr="00894A67" w:rsidDel="005A2BAB">
                <w:delText>FaME UTB ve Zlíně</w:delText>
              </w:r>
            </w:del>
          </w:p>
        </w:tc>
        <w:tc>
          <w:tcPr>
            <w:tcW w:w="632" w:type="dxa"/>
            <w:tcBorders>
              <w:left w:val="single" w:sz="12" w:space="0" w:color="auto"/>
            </w:tcBorders>
            <w:shd w:val="clear" w:color="auto" w:fill="F7CAAC"/>
          </w:tcPr>
          <w:p w:rsidR="006C473B" w:rsidDel="005A2BAB" w:rsidRDefault="006C473B" w:rsidP="00DE4D8A">
            <w:pPr>
              <w:jc w:val="both"/>
              <w:rPr>
                <w:del w:id="3397" w:author="Michal Pilík" w:date="2018-09-03T08:56:00Z"/>
              </w:rPr>
            </w:pPr>
            <w:del w:id="3398" w:author="Michal Pilík" w:date="2018-09-03T08:56:00Z">
              <w:r w:rsidDel="005A2BAB">
                <w:rPr>
                  <w:b/>
                </w:rPr>
                <w:delText>WOS</w:delText>
              </w:r>
            </w:del>
          </w:p>
        </w:tc>
        <w:tc>
          <w:tcPr>
            <w:tcW w:w="693" w:type="dxa"/>
            <w:shd w:val="clear" w:color="auto" w:fill="F7CAAC"/>
          </w:tcPr>
          <w:p w:rsidR="006C473B" w:rsidDel="005A2BAB" w:rsidRDefault="006C473B" w:rsidP="00DE4D8A">
            <w:pPr>
              <w:jc w:val="both"/>
              <w:rPr>
                <w:del w:id="3399" w:author="Michal Pilík" w:date="2018-09-03T08:56:00Z"/>
                <w:sz w:val="18"/>
              </w:rPr>
            </w:pPr>
            <w:del w:id="3400" w:author="Michal Pilík" w:date="2018-09-03T08:56:00Z">
              <w:r w:rsidDel="005A2BAB">
                <w:rPr>
                  <w:b/>
                  <w:sz w:val="18"/>
                </w:rPr>
                <w:delText>Scopus</w:delText>
              </w:r>
            </w:del>
          </w:p>
        </w:tc>
        <w:tc>
          <w:tcPr>
            <w:tcW w:w="694" w:type="dxa"/>
            <w:shd w:val="clear" w:color="auto" w:fill="F7CAAC"/>
          </w:tcPr>
          <w:p w:rsidR="006C473B" w:rsidDel="005A2BAB" w:rsidRDefault="006C473B" w:rsidP="00DE4D8A">
            <w:pPr>
              <w:jc w:val="both"/>
              <w:rPr>
                <w:del w:id="3401" w:author="Michal Pilík" w:date="2018-09-03T08:56:00Z"/>
              </w:rPr>
            </w:pPr>
            <w:del w:id="3402" w:author="Michal Pilík" w:date="2018-09-03T08:56:00Z">
              <w:r w:rsidDel="005A2BAB">
                <w:rPr>
                  <w:b/>
                  <w:sz w:val="18"/>
                </w:rPr>
                <w:delText>ostatní</w:delText>
              </w:r>
            </w:del>
          </w:p>
        </w:tc>
      </w:tr>
      <w:tr w:rsidR="006C473B" w:rsidDel="005A2BAB" w:rsidTr="00DE4D8A">
        <w:trPr>
          <w:cantSplit/>
          <w:trHeight w:val="70"/>
          <w:del w:id="3403" w:author="Michal Pilík" w:date="2018-09-03T08:56:00Z"/>
        </w:trPr>
        <w:tc>
          <w:tcPr>
            <w:tcW w:w="3347" w:type="dxa"/>
            <w:gridSpan w:val="2"/>
            <w:shd w:val="clear" w:color="auto" w:fill="F7CAAC"/>
          </w:tcPr>
          <w:p w:rsidR="006C473B" w:rsidDel="005A2BAB" w:rsidRDefault="006C473B" w:rsidP="00DE4D8A">
            <w:pPr>
              <w:jc w:val="both"/>
              <w:rPr>
                <w:del w:id="3404" w:author="Michal Pilík" w:date="2018-09-03T08:56:00Z"/>
              </w:rPr>
            </w:pPr>
            <w:del w:id="3405" w:author="Michal Pilík" w:date="2018-09-03T08:56:00Z">
              <w:r w:rsidDel="005A2BAB">
                <w:rPr>
                  <w:b/>
                </w:rPr>
                <w:delText>Obor jmenovacího řízení</w:delText>
              </w:r>
            </w:del>
          </w:p>
        </w:tc>
        <w:tc>
          <w:tcPr>
            <w:tcW w:w="2245" w:type="dxa"/>
            <w:gridSpan w:val="2"/>
            <w:shd w:val="clear" w:color="auto" w:fill="F7CAAC"/>
          </w:tcPr>
          <w:p w:rsidR="006C473B" w:rsidDel="005A2BAB" w:rsidRDefault="006C473B" w:rsidP="00DE4D8A">
            <w:pPr>
              <w:jc w:val="both"/>
              <w:rPr>
                <w:del w:id="3406" w:author="Michal Pilík" w:date="2018-09-03T08:56:00Z"/>
              </w:rPr>
            </w:pPr>
            <w:del w:id="3407" w:author="Michal Pilík" w:date="2018-09-03T08:56:00Z">
              <w:r w:rsidDel="005A2BAB">
                <w:rPr>
                  <w:b/>
                </w:rPr>
                <w:delText>Rok udělení hodnosti</w:delText>
              </w:r>
            </w:del>
          </w:p>
        </w:tc>
        <w:tc>
          <w:tcPr>
            <w:tcW w:w="2248" w:type="dxa"/>
            <w:gridSpan w:val="4"/>
            <w:tcBorders>
              <w:right w:val="single" w:sz="12" w:space="0" w:color="auto"/>
            </w:tcBorders>
            <w:shd w:val="clear" w:color="auto" w:fill="F7CAAC"/>
          </w:tcPr>
          <w:p w:rsidR="006C473B" w:rsidDel="005A2BAB" w:rsidRDefault="006C473B" w:rsidP="00DE4D8A">
            <w:pPr>
              <w:jc w:val="both"/>
              <w:rPr>
                <w:del w:id="3408" w:author="Michal Pilík" w:date="2018-09-03T08:56:00Z"/>
              </w:rPr>
            </w:pPr>
            <w:del w:id="3409" w:author="Michal Pilík" w:date="2018-09-03T08:56:00Z">
              <w:r w:rsidDel="005A2BAB">
                <w:rPr>
                  <w:b/>
                </w:rPr>
                <w:delText>Řízení konáno na VŠ</w:delText>
              </w:r>
            </w:del>
          </w:p>
        </w:tc>
        <w:tc>
          <w:tcPr>
            <w:tcW w:w="632" w:type="dxa"/>
            <w:vMerge w:val="restart"/>
            <w:tcBorders>
              <w:left w:val="single" w:sz="12" w:space="0" w:color="auto"/>
            </w:tcBorders>
          </w:tcPr>
          <w:p w:rsidR="006C473B" w:rsidRPr="00C91951" w:rsidDel="005A2BAB" w:rsidRDefault="006C473B" w:rsidP="00DE4D8A">
            <w:pPr>
              <w:jc w:val="both"/>
              <w:rPr>
                <w:del w:id="3410" w:author="Michal Pilík" w:date="2018-09-03T08:56:00Z"/>
                <w:b/>
              </w:rPr>
            </w:pPr>
            <w:del w:id="3411" w:author="Michal Pilík" w:date="2018-09-03T08:56:00Z">
              <w:r w:rsidRPr="00C91951" w:rsidDel="005A2BAB">
                <w:rPr>
                  <w:b/>
                </w:rPr>
                <w:delText>17</w:delText>
              </w:r>
            </w:del>
            <w:ins w:id="3412" w:author="Trefilová Pavla" w:date="2018-08-21T15:55:00Z">
              <w:del w:id="3413" w:author="Michal Pilík" w:date="2018-09-03T08:56:00Z">
                <w:r w:rsidR="000A1871" w:rsidDel="005A2BAB">
                  <w:rPr>
                    <w:b/>
                  </w:rPr>
                  <w:delText>27</w:delText>
                </w:r>
              </w:del>
            </w:ins>
          </w:p>
        </w:tc>
        <w:tc>
          <w:tcPr>
            <w:tcW w:w="693" w:type="dxa"/>
            <w:vMerge w:val="restart"/>
          </w:tcPr>
          <w:p w:rsidR="006C473B" w:rsidRPr="00C91951" w:rsidDel="005A2BAB" w:rsidRDefault="006C473B" w:rsidP="00DE4D8A">
            <w:pPr>
              <w:jc w:val="both"/>
              <w:rPr>
                <w:del w:id="3414" w:author="Michal Pilík" w:date="2018-09-03T08:56:00Z"/>
                <w:b/>
              </w:rPr>
            </w:pPr>
            <w:del w:id="3415" w:author="Michal Pilík" w:date="2018-09-03T08:56:00Z">
              <w:r w:rsidRPr="00C91951" w:rsidDel="005A2BAB">
                <w:rPr>
                  <w:b/>
                </w:rPr>
                <w:delText>33</w:delText>
              </w:r>
            </w:del>
            <w:ins w:id="3416" w:author="Trefilová Pavla" w:date="2018-08-21T15:56:00Z">
              <w:del w:id="3417" w:author="Michal Pilík" w:date="2018-09-03T08:56:00Z">
                <w:r w:rsidR="000A1871" w:rsidDel="005A2BAB">
                  <w:rPr>
                    <w:b/>
                  </w:rPr>
                  <w:delText>48</w:delText>
                </w:r>
              </w:del>
            </w:ins>
          </w:p>
        </w:tc>
        <w:tc>
          <w:tcPr>
            <w:tcW w:w="694" w:type="dxa"/>
            <w:vMerge w:val="restart"/>
          </w:tcPr>
          <w:p w:rsidR="006C473B" w:rsidRPr="00FB2F40" w:rsidDel="005A2BAB" w:rsidRDefault="006C473B" w:rsidP="00DE4D8A">
            <w:pPr>
              <w:jc w:val="both"/>
              <w:rPr>
                <w:del w:id="3418" w:author="Michal Pilík" w:date="2018-09-03T08:56:00Z"/>
                <w:b/>
                <w:highlight w:val="yellow"/>
              </w:rPr>
            </w:pPr>
            <w:del w:id="3419" w:author="Michal Pilík" w:date="2018-09-03T08:56:00Z">
              <w:r w:rsidRPr="00C91951" w:rsidDel="005A2BAB">
                <w:rPr>
                  <w:b/>
                </w:rPr>
                <w:delText>70</w:delText>
              </w:r>
            </w:del>
          </w:p>
        </w:tc>
      </w:tr>
      <w:tr w:rsidR="006C473B" w:rsidDel="005A2BAB" w:rsidTr="00DE4D8A">
        <w:trPr>
          <w:trHeight w:val="205"/>
          <w:del w:id="3420" w:author="Michal Pilík" w:date="2018-09-03T08:56:00Z"/>
        </w:trPr>
        <w:tc>
          <w:tcPr>
            <w:tcW w:w="3347" w:type="dxa"/>
            <w:gridSpan w:val="2"/>
          </w:tcPr>
          <w:p w:rsidR="006C473B" w:rsidDel="005A2BAB" w:rsidRDefault="006C473B" w:rsidP="00DE4D8A">
            <w:pPr>
              <w:jc w:val="both"/>
              <w:rPr>
                <w:del w:id="3421" w:author="Michal Pilík" w:date="2018-09-03T08:56:00Z"/>
              </w:rPr>
            </w:pPr>
          </w:p>
        </w:tc>
        <w:tc>
          <w:tcPr>
            <w:tcW w:w="2245" w:type="dxa"/>
            <w:gridSpan w:val="2"/>
          </w:tcPr>
          <w:p w:rsidR="006C473B" w:rsidDel="005A2BAB" w:rsidRDefault="006C473B" w:rsidP="00DE4D8A">
            <w:pPr>
              <w:jc w:val="both"/>
              <w:rPr>
                <w:del w:id="3422" w:author="Michal Pilík" w:date="2018-09-03T08:56:00Z"/>
              </w:rPr>
            </w:pPr>
          </w:p>
        </w:tc>
        <w:tc>
          <w:tcPr>
            <w:tcW w:w="2248" w:type="dxa"/>
            <w:gridSpan w:val="4"/>
            <w:tcBorders>
              <w:right w:val="single" w:sz="12" w:space="0" w:color="auto"/>
            </w:tcBorders>
          </w:tcPr>
          <w:p w:rsidR="006C473B" w:rsidDel="005A2BAB" w:rsidRDefault="006C473B" w:rsidP="00DE4D8A">
            <w:pPr>
              <w:jc w:val="both"/>
              <w:rPr>
                <w:del w:id="3423" w:author="Michal Pilík" w:date="2018-09-03T08:56:00Z"/>
              </w:rPr>
            </w:pPr>
          </w:p>
        </w:tc>
        <w:tc>
          <w:tcPr>
            <w:tcW w:w="632" w:type="dxa"/>
            <w:vMerge/>
            <w:tcBorders>
              <w:left w:val="single" w:sz="12" w:space="0" w:color="auto"/>
            </w:tcBorders>
            <w:vAlign w:val="center"/>
          </w:tcPr>
          <w:p w:rsidR="006C473B" w:rsidDel="005A2BAB" w:rsidRDefault="006C473B" w:rsidP="00DE4D8A">
            <w:pPr>
              <w:rPr>
                <w:del w:id="3424" w:author="Michal Pilík" w:date="2018-09-03T08:56:00Z"/>
                <w:b/>
              </w:rPr>
            </w:pPr>
          </w:p>
        </w:tc>
        <w:tc>
          <w:tcPr>
            <w:tcW w:w="693" w:type="dxa"/>
            <w:vMerge/>
            <w:vAlign w:val="center"/>
          </w:tcPr>
          <w:p w:rsidR="006C473B" w:rsidDel="005A2BAB" w:rsidRDefault="006C473B" w:rsidP="00DE4D8A">
            <w:pPr>
              <w:rPr>
                <w:del w:id="3425" w:author="Michal Pilík" w:date="2018-09-03T08:56:00Z"/>
                <w:b/>
              </w:rPr>
            </w:pPr>
          </w:p>
        </w:tc>
        <w:tc>
          <w:tcPr>
            <w:tcW w:w="694" w:type="dxa"/>
            <w:vMerge/>
            <w:vAlign w:val="center"/>
          </w:tcPr>
          <w:p w:rsidR="006C473B" w:rsidDel="005A2BAB" w:rsidRDefault="006C473B" w:rsidP="00DE4D8A">
            <w:pPr>
              <w:rPr>
                <w:del w:id="3426" w:author="Michal Pilík" w:date="2018-09-03T08:56:00Z"/>
                <w:b/>
              </w:rPr>
            </w:pPr>
          </w:p>
        </w:tc>
      </w:tr>
      <w:tr w:rsidR="006C473B" w:rsidDel="005A2BAB" w:rsidTr="00DE4D8A">
        <w:trPr>
          <w:del w:id="3427" w:author="Michal Pilík" w:date="2018-09-03T08:56:00Z"/>
        </w:trPr>
        <w:tc>
          <w:tcPr>
            <w:tcW w:w="9859" w:type="dxa"/>
            <w:gridSpan w:val="11"/>
            <w:shd w:val="clear" w:color="auto" w:fill="F7CAAC"/>
          </w:tcPr>
          <w:p w:rsidR="006C473B" w:rsidDel="005A2BAB" w:rsidRDefault="006C473B" w:rsidP="00DE4D8A">
            <w:pPr>
              <w:jc w:val="both"/>
              <w:rPr>
                <w:del w:id="3428" w:author="Michal Pilík" w:date="2018-09-03T08:56:00Z"/>
                <w:b/>
              </w:rPr>
            </w:pPr>
            <w:del w:id="3429" w:author="Michal Pilík" w:date="2018-09-03T08:56:00Z">
              <w:r w:rsidDel="005A2BAB">
                <w:rPr>
                  <w:b/>
                </w:rPr>
                <w:delText xml:space="preserve">Přehled o nejvýznamnější publikační a další tvůrčí činnosti nebo další profesní činnosti u odborníků z praxe vztahující se k zabezpečovaným předmětům </w:delText>
              </w:r>
            </w:del>
          </w:p>
        </w:tc>
      </w:tr>
      <w:tr w:rsidR="006C473B" w:rsidDel="005A2BAB" w:rsidTr="00DE4D8A">
        <w:trPr>
          <w:trHeight w:val="2347"/>
          <w:del w:id="3430" w:author="Michal Pilík" w:date="2018-09-03T08:56:00Z"/>
        </w:trPr>
        <w:tc>
          <w:tcPr>
            <w:tcW w:w="9859" w:type="dxa"/>
            <w:gridSpan w:val="11"/>
          </w:tcPr>
          <w:p w:rsidR="002668F7" w:rsidDel="005A2BAB" w:rsidRDefault="002668F7" w:rsidP="002668F7">
            <w:pPr>
              <w:jc w:val="both"/>
              <w:rPr>
                <w:del w:id="3431" w:author="Michal Pilík" w:date="2018-09-03T08:56:00Z"/>
              </w:rPr>
            </w:pPr>
            <w:del w:id="3432" w:author="Michal Pilík" w:date="2018-09-03T08:56:00Z">
              <w:r w:rsidDel="005A2BAB">
                <w:delText>TUČKOVÁ, Z., MOLNÁR, V., FEDORKO, G., TUČEK, D. Proposal and verification of a methodology for the measurement of local muscular load via datalogger</w:delText>
              </w:r>
              <w:r w:rsidRPr="002668F7" w:rsidDel="005A2BAB">
                <w:delText xml:space="preserve">. </w:delText>
              </w:r>
              <w:r w:rsidR="00CC3198" w:rsidDel="005A2BAB">
                <w:fldChar w:fldCharType="begin"/>
              </w:r>
              <w:r w:rsidR="00CC3198" w:rsidDel="005A2BAB">
                <w:delInstrText xml:space="preserve"> HYPERLINK "https://www.scopus.com/sourceid/15424?origin=recordpage" \o "Go to the information page for this source" </w:delInstrText>
              </w:r>
              <w:r w:rsidR="00CC3198" w:rsidDel="005A2BAB">
                <w:fldChar w:fldCharType="separate"/>
              </w:r>
              <w:r w:rsidRPr="002668F7" w:rsidDel="005A2BAB">
                <w:rPr>
                  <w:rStyle w:val="Hypertextovodkaz"/>
                  <w:i/>
                  <w:iCs/>
                  <w:color w:val="auto"/>
                  <w:u w:val="none"/>
                </w:rPr>
                <w:delText>Measurement:</w:delText>
              </w:r>
              <w:r w:rsidRPr="002668F7" w:rsidDel="005A2BAB">
                <w:rPr>
                  <w:rStyle w:val="Hypertextovodkaz"/>
                  <w:color w:val="auto"/>
                  <w:u w:val="none"/>
                </w:rPr>
                <w:delText xml:space="preserve"> </w:delText>
              </w:r>
              <w:r w:rsidRPr="002668F7" w:rsidDel="005A2BAB">
                <w:rPr>
                  <w:rStyle w:val="Hypertextovodkaz"/>
                  <w:i/>
                  <w:color w:val="auto"/>
                  <w:u w:val="none"/>
                </w:rPr>
                <w:delText>Journal of the International Measurement Confederation</w:delText>
              </w:r>
              <w:r w:rsidR="00CC3198" w:rsidDel="005A2BAB">
                <w:rPr>
                  <w:rStyle w:val="Hypertextovodkaz"/>
                  <w:i/>
                  <w:color w:val="auto"/>
                  <w:u w:val="none"/>
                </w:rPr>
                <w:fldChar w:fldCharType="end"/>
              </w:r>
              <w:r w:rsidRPr="002668F7" w:rsidDel="005A2BAB">
                <w:delText xml:space="preserve">. </w:delText>
              </w:r>
              <w:r w:rsidDel="005A2BAB">
                <w:delText>2018. Vol. 121, s. 73 – 82. ISSN 0263-2241 (35%)</w:delText>
              </w:r>
            </w:del>
          </w:p>
          <w:p w:rsidR="00A36C44" w:rsidRPr="00D513FF" w:rsidDel="005A2BAB" w:rsidRDefault="00A36C44" w:rsidP="00A36C44">
            <w:pPr>
              <w:autoSpaceDE w:val="0"/>
              <w:autoSpaceDN w:val="0"/>
              <w:jc w:val="both"/>
              <w:rPr>
                <w:del w:id="3433" w:author="Michal Pilík" w:date="2018-09-03T08:56:00Z"/>
              </w:rPr>
            </w:pPr>
            <w:del w:id="3434" w:author="Michal Pilík" w:date="2018-09-03T08:56:00Z">
              <w:r w:rsidRPr="00D513FF" w:rsidDel="005A2BAB">
                <w:delText xml:space="preserve">TUČEK D., TUČKOVÁ, Z., JELÍNKOVÁ, D. </w:delText>
              </w:r>
              <w:r w:rsidRPr="00FA0D23" w:rsidDel="005A2BAB">
                <w:rPr>
                  <w:iCs/>
                </w:rPr>
                <w:delText>Performance Measurement of Energy Processes in Czech Production Plants</w:delText>
              </w:r>
              <w:r w:rsidRPr="00FA0D23" w:rsidDel="005A2BAB">
                <w:rPr>
                  <w:i/>
                </w:rPr>
                <w:delText xml:space="preserve">. </w:delText>
              </w:r>
              <w:r w:rsidRPr="00FA0D23" w:rsidDel="005A2BAB">
                <w:rPr>
                  <w:i/>
                  <w:iCs/>
                  <w:bdr w:val="none" w:sz="0" w:space="0" w:color="auto" w:frame="1"/>
                </w:rPr>
                <w:delText>FME Transactions</w:delText>
              </w:r>
              <w:r w:rsidRPr="00FA0D23" w:rsidDel="005A2BAB">
                <w:delText>. 2017, vol. 45, iss. 4, s. 670-677. ISSN 1451-2092.</w:delText>
              </w:r>
              <w:r w:rsidRPr="00FA0D23" w:rsidDel="005A2BAB">
                <w:rPr>
                  <w:rFonts w:ascii="Arial" w:hAnsi="Arial" w:cs="Arial"/>
                </w:rPr>
                <w:delText> </w:delText>
              </w:r>
              <w:r w:rsidRPr="00D513FF" w:rsidDel="005A2BAB">
                <w:delText>doi:10.5937/fmet1704670T</w:delText>
              </w:r>
              <w:r w:rsidDel="005A2BAB">
                <w:delText xml:space="preserve"> (45%)</w:delText>
              </w:r>
              <w:r w:rsidRPr="00D513FF" w:rsidDel="005A2BAB">
                <w:delText xml:space="preserve">. </w:delText>
              </w:r>
            </w:del>
          </w:p>
          <w:p w:rsidR="00A36C44" w:rsidRPr="006C473B" w:rsidDel="005A2BAB" w:rsidRDefault="00A36C44" w:rsidP="00A36C44">
            <w:pPr>
              <w:autoSpaceDE w:val="0"/>
              <w:autoSpaceDN w:val="0"/>
              <w:jc w:val="both"/>
              <w:rPr>
                <w:del w:id="3435" w:author="Michal Pilík" w:date="2018-09-03T08:56:00Z"/>
              </w:rPr>
            </w:pPr>
            <w:del w:id="3436" w:author="Michal Pilík" w:date="2018-09-03T08:56:00Z">
              <w:r w:rsidRPr="006C473B" w:rsidDel="005A2BAB">
                <w:delText xml:space="preserve">TUČEK, D., HRABAL, M., OPLETALOVÁ. M. Teaching business process management: Improving the process of process modelling course. </w:delText>
              </w:r>
              <w:r w:rsidRPr="006C473B" w:rsidDel="005A2BAB">
                <w:rPr>
                  <w:i/>
                  <w:iCs/>
                </w:rPr>
                <w:delText>Journal of Applied Engineering Science.</w:delText>
              </w:r>
              <w:r w:rsidRPr="006C473B" w:rsidDel="005A2BAB">
                <w:delText xml:space="preserve"> 2017, Vol. 15, no. 2, p. 1</w:delText>
              </w:r>
              <w:r w:rsidDel="005A2BAB">
                <w:delText>13-121. ISSN 1451-4117.</w:delText>
              </w:r>
              <w:r w:rsidRPr="006C473B" w:rsidDel="005A2BAB">
                <w:delText xml:space="preserve"> DOI:10.5937/jaes15-12172 (10%).</w:delText>
              </w:r>
            </w:del>
          </w:p>
          <w:p w:rsidR="00A36C44" w:rsidRPr="006C473B" w:rsidDel="005A2BAB" w:rsidRDefault="00A36C44" w:rsidP="00A36C44">
            <w:pPr>
              <w:pStyle w:val="Nadpis1"/>
              <w:keepLines w:val="0"/>
              <w:spacing w:before="0"/>
              <w:jc w:val="both"/>
              <w:rPr>
                <w:del w:id="3437" w:author="Michal Pilík" w:date="2018-09-03T08:56:00Z"/>
                <w:rFonts w:ascii="Times New Roman" w:eastAsia="Times New Roman" w:hAnsi="Times New Roman" w:cs="Times New Roman"/>
                <w:b w:val="0"/>
                <w:caps/>
                <w:color w:val="auto"/>
                <w:kern w:val="36"/>
                <w:sz w:val="20"/>
                <w:szCs w:val="20"/>
              </w:rPr>
            </w:pPr>
            <w:del w:id="3438" w:author="Michal Pilík" w:date="2018-09-03T08:56:00Z">
              <w:r w:rsidRPr="006C473B" w:rsidDel="005A2BAB">
                <w:rPr>
                  <w:rFonts w:ascii="Times New Roman" w:eastAsia="Times New Roman" w:hAnsi="Times New Roman" w:cs="Times New Roman"/>
                  <w:b w:val="0"/>
                  <w:color w:val="auto"/>
                  <w:sz w:val="20"/>
                  <w:szCs w:val="20"/>
                </w:rPr>
                <w:delText xml:space="preserve">GAVUROVÁ, B., TKÁČOVÁ, A., TUČEK, D. Determinants of public fund´s savings formation via public procurement process. </w:delText>
              </w:r>
              <w:r w:rsidRPr="006C473B" w:rsidDel="005A2BAB">
                <w:rPr>
                  <w:rFonts w:ascii="Times New Roman" w:eastAsia="Times New Roman" w:hAnsi="Times New Roman" w:cs="Times New Roman"/>
                  <w:b w:val="0"/>
                  <w:i/>
                  <w:iCs/>
                  <w:color w:val="auto"/>
                  <w:sz w:val="20"/>
                  <w:szCs w:val="20"/>
                </w:rPr>
                <w:delText>Administratie si Management Public</w:delText>
              </w:r>
              <w:r w:rsidRPr="006C473B" w:rsidDel="005A2BAB">
                <w:rPr>
                  <w:rFonts w:ascii="Times New Roman" w:eastAsia="Times New Roman" w:hAnsi="Times New Roman" w:cs="Times New Roman"/>
                  <w:b w:val="0"/>
                  <w:color w:val="auto"/>
                  <w:sz w:val="20"/>
                  <w:szCs w:val="20"/>
                </w:rPr>
                <w:delText>, 2017, roč. 2017, č. 28, s. 25-44. ISSN 1583-9583 (34%)</w:delText>
              </w:r>
            </w:del>
          </w:p>
          <w:p w:rsidR="00A36C44" w:rsidRPr="006C473B" w:rsidDel="005A2BAB" w:rsidRDefault="00A36C44" w:rsidP="00A36C44">
            <w:pPr>
              <w:pStyle w:val="Nadpis1"/>
              <w:keepLines w:val="0"/>
              <w:spacing w:before="0"/>
              <w:jc w:val="both"/>
              <w:rPr>
                <w:del w:id="3439" w:author="Michal Pilík" w:date="2018-09-03T08:56:00Z"/>
                <w:rFonts w:ascii="Times New Roman" w:eastAsia="Times New Roman" w:hAnsi="Times New Roman" w:cs="Times New Roman"/>
                <w:b w:val="0"/>
                <w:color w:val="auto"/>
                <w:kern w:val="36"/>
                <w:sz w:val="20"/>
                <w:szCs w:val="20"/>
              </w:rPr>
            </w:pPr>
            <w:del w:id="3440" w:author="Michal Pilík" w:date="2018-09-03T08:56:00Z">
              <w:r w:rsidRPr="006C473B" w:rsidDel="005A2BAB">
                <w:rPr>
                  <w:rFonts w:ascii="Times New Roman" w:eastAsia="Times New Roman" w:hAnsi="Times New Roman" w:cs="Times New Roman"/>
                  <w:b w:val="0"/>
                  <w:caps/>
                  <w:color w:val="auto"/>
                  <w:kern w:val="36"/>
                  <w:sz w:val="20"/>
                  <w:szCs w:val="20"/>
                </w:rPr>
                <w:delText>TUČEK, D.,</w:delText>
              </w:r>
              <w:r w:rsidRPr="006C473B" w:rsidDel="005A2BAB">
                <w:rPr>
                  <w:rFonts w:ascii="Times New Roman" w:eastAsia="Times New Roman" w:hAnsi="Times New Roman" w:cs="Times New Roman"/>
                  <w:b w:val="0"/>
                  <w:color w:val="auto"/>
                  <w:kern w:val="36"/>
                  <w:sz w:val="20"/>
                  <w:szCs w:val="20"/>
                </w:rPr>
                <w:delText xml:space="preserve"> New strategy for Business Process Management – quantitative research in Czech Republic</w:delText>
              </w:r>
              <w:r w:rsidRPr="006C473B" w:rsidDel="005A2BAB">
                <w:rPr>
                  <w:rFonts w:ascii="Times New Roman" w:eastAsia="Times New Roman" w:hAnsi="Times New Roman" w:cs="Times New Roman"/>
                  <w:b w:val="0"/>
                  <w:caps/>
                  <w:color w:val="auto"/>
                  <w:kern w:val="36"/>
                  <w:sz w:val="20"/>
                  <w:szCs w:val="20"/>
                  <w:lang w:val="sl-SI"/>
                </w:rPr>
                <w:delText xml:space="preserve">. </w:delText>
              </w:r>
              <w:r w:rsidRPr="006C473B" w:rsidDel="005A2BAB">
                <w:rPr>
                  <w:rFonts w:ascii="Times New Roman" w:eastAsia="Times New Roman" w:hAnsi="Times New Roman" w:cs="Times New Roman"/>
                  <w:b w:val="0"/>
                  <w:i/>
                  <w:iCs/>
                  <w:color w:val="auto"/>
                  <w:kern w:val="36"/>
                  <w:sz w:val="20"/>
                  <w:szCs w:val="20"/>
                </w:rPr>
                <w:delText>International Advances in Economic Research. 2016.</w:delText>
              </w:r>
              <w:r w:rsidDel="005A2BAB">
                <w:rPr>
                  <w:rFonts w:ascii="Times New Roman" w:eastAsia="Times New Roman" w:hAnsi="Times New Roman" w:cs="Times New Roman"/>
                  <w:b w:val="0"/>
                  <w:color w:val="auto"/>
                  <w:kern w:val="36"/>
                  <w:sz w:val="20"/>
                  <w:szCs w:val="20"/>
                </w:rPr>
                <w:delText xml:space="preserve"> ISSN</w:delText>
              </w:r>
              <w:r w:rsidRPr="006C473B" w:rsidDel="005A2BAB">
                <w:rPr>
                  <w:rFonts w:ascii="Times New Roman" w:eastAsia="Times New Roman" w:hAnsi="Times New Roman" w:cs="Times New Roman"/>
                  <w:b w:val="0"/>
                  <w:color w:val="auto"/>
                  <w:kern w:val="36"/>
                  <w:sz w:val="20"/>
                  <w:szCs w:val="20"/>
                </w:rPr>
                <w:delText xml:space="preserve"> 1573-966X</w:delText>
              </w:r>
              <w:r w:rsidDel="005A2BAB">
                <w:rPr>
                  <w:rFonts w:ascii="Times New Roman" w:eastAsia="Times New Roman" w:hAnsi="Times New Roman" w:cs="Times New Roman"/>
                  <w:b w:val="0"/>
                  <w:color w:val="auto"/>
                  <w:kern w:val="36"/>
                  <w:sz w:val="20"/>
                  <w:szCs w:val="20"/>
                </w:rPr>
                <w:delText>.</w:delText>
              </w:r>
              <w:r w:rsidRPr="006C473B" w:rsidDel="005A2BAB">
                <w:rPr>
                  <w:rFonts w:ascii="Times New Roman" w:eastAsia="Times New Roman" w:hAnsi="Times New Roman" w:cs="Times New Roman"/>
                  <w:b w:val="0"/>
                  <w:color w:val="auto"/>
                  <w:kern w:val="36"/>
                  <w:sz w:val="20"/>
                  <w:szCs w:val="20"/>
                </w:rPr>
                <w:delText xml:space="preserve"> DOI: 10.1007/s11294-016</w:delText>
              </w:r>
              <w:r w:rsidRPr="006C473B" w:rsidDel="005A2BAB">
                <w:rPr>
                  <w:rFonts w:ascii="Times New Roman" w:eastAsia="Times New Roman" w:hAnsi="Times New Roman" w:cs="Times New Roman"/>
                  <w:b w:val="0"/>
                  <w:caps/>
                  <w:color w:val="auto"/>
                  <w:kern w:val="36"/>
                  <w:sz w:val="20"/>
                  <w:szCs w:val="20"/>
                </w:rPr>
                <w:delText>-9613-9.</w:delText>
              </w:r>
            </w:del>
          </w:p>
          <w:p w:rsidR="00A36C44" w:rsidRPr="006C473B" w:rsidDel="005A2BAB" w:rsidRDefault="00A36C44" w:rsidP="00A36C44">
            <w:pPr>
              <w:autoSpaceDE w:val="0"/>
              <w:autoSpaceDN w:val="0"/>
              <w:ind w:right="78"/>
              <w:jc w:val="both"/>
              <w:rPr>
                <w:del w:id="3441" w:author="Michal Pilík" w:date="2018-09-03T08:56:00Z"/>
              </w:rPr>
            </w:pPr>
            <w:del w:id="3442" w:author="Michal Pilík" w:date="2018-09-03T08:56:00Z">
              <w:r w:rsidRPr="006C473B" w:rsidDel="005A2BAB">
                <w:delText xml:space="preserve">TUČEK, D., NOVÁK, I. </w:delText>
              </w:r>
              <w:r w:rsidRPr="006C473B" w:rsidDel="005A2BAB">
                <w:rPr>
                  <w:i/>
                  <w:iCs/>
                </w:rPr>
                <w:delText>Process optimalisation with effective interconnection of production system models in Plant Simulation</w:delText>
              </w:r>
              <w:r w:rsidDel="005A2BAB">
                <w:delText>.</w:delText>
              </w:r>
              <w:r w:rsidRPr="006C473B" w:rsidDel="005A2BAB">
                <w:delText xml:space="preserve"> Scientific Papers of the University of Pardubice, Series D, Faculty of Economics and Administration, 2016, pp. 196-206. ISSN 1211-555X (90%).</w:delText>
              </w:r>
            </w:del>
          </w:p>
          <w:p w:rsidR="006C473B" w:rsidRPr="00EB4B06" w:rsidDel="005A2BAB" w:rsidRDefault="006C473B" w:rsidP="00DE4D8A">
            <w:pPr>
              <w:jc w:val="both"/>
              <w:rPr>
                <w:del w:id="3443" w:author="Michal Pilík" w:date="2018-09-03T08:56:00Z"/>
              </w:rPr>
            </w:pPr>
            <w:del w:id="3444" w:author="Michal Pilík" w:date="2018-09-03T08:56:00Z">
              <w:r w:rsidRPr="00EB4B06" w:rsidDel="005A2BAB">
                <w:delText xml:space="preserve">Užitný vzor a patent </w:delText>
              </w:r>
            </w:del>
          </w:p>
          <w:p w:rsidR="006C473B" w:rsidRPr="00EB4B06" w:rsidDel="005A2BAB" w:rsidRDefault="006C473B" w:rsidP="006C473B">
            <w:pPr>
              <w:jc w:val="both"/>
              <w:rPr>
                <w:del w:id="3445" w:author="Michal Pilík" w:date="2018-09-03T08:56:00Z"/>
              </w:rPr>
            </w:pPr>
            <w:del w:id="3446" w:author="Michal Pilík" w:date="2018-09-03T08:56:00Z">
              <w:r w:rsidRPr="00EB4B06" w:rsidDel="005A2BAB">
                <w:delText>Ergonomické zařízení na měření lokální svalové zátěže – Užitný vzor č. 29172 v. r. 2015, Patent v r. 2017 č. 306627</w:delText>
              </w:r>
            </w:del>
          </w:p>
          <w:p w:rsidR="006C473B" w:rsidRPr="006D602A" w:rsidDel="005A2BAB" w:rsidRDefault="006C473B" w:rsidP="006C473B">
            <w:pPr>
              <w:jc w:val="both"/>
              <w:rPr>
                <w:del w:id="3447" w:author="Michal Pilík" w:date="2018-09-03T08:56:00Z"/>
                <w:b/>
              </w:rPr>
            </w:pPr>
            <w:del w:id="3448" w:author="Michal Pilík" w:date="2018-09-03T08:56:00Z">
              <w:r w:rsidRPr="006D602A" w:rsidDel="005A2BAB">
                <w:rPr>
                  <w:b/>
                </w:rPr>
                <w:delText>Projektová činnost</w:delText>
              </w:r>
            </w:del>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6C473B" w:rsidRPr="00894A67" w:rsidDel="005A2BAB" w:rsidTr="006C473B">
              <w:trPr>
                <w:trHeight w:val="2830"/>
                <w:del w:id="3449" w:author="Michal Pilík" w:date="2018-09-03T08:56:00Z"/>
              </w:trPr>
              <w:tc>
                <w:tcPr>
                  <w:tcW w:w="1515" w:type="dxa"/>
                </w:tcPr>
                <w:p w:rsidR="006C473B" w:rsidRPr="00894A67" w:rsidDel="005A2BAB" w:rsidRDefault="006C473B" w:rsidP="006C473B">
                  <w:pPr>
                    <w:jc w:val="both"/>
                    <w:rPr>
                      <w:del w:id="3450" w:author="Michal Pilík" w:date="2018-09-03T08:56:00Z"/>
                    </w:rPr>
                  </w:pPr>
                  <w:del w:id="3451" w:author="Michal Pilík" w:date="2018-09-03T08:56:00Z">
                    <w:r w:rsidRPr="00894A67" w:rsidDel="005A2BAB">
                      <w:delText>2010 - 2012</w:delText>
                    </w:r>
                  </w:del>
                </w:p>
                <w:p w:rsidR="006C473B" w:rsidRPr="00894A67" w:rsidDel="005A2BAB" w:rsidRDefault="006C473B" w:rsidP="006C473B">
                  <w:pPr>
                    <w:ind w:left="7"/>
                    <w:jc w:val="both"/>
                    <w:rPr>
                      <w:del w:id="3452" w:author="Michal Pilík" w:date="2018-09-03T08:56:00Z"/>
                    </w:rPr>
                  </w:pPr>
                </w:p>
                <w:p w:rsidR="006C473B" w:rsidRPr="00894A67" w:rsidDel="005A2BAB" w:rsidRDefault="006C473B" w:rsidP="006C473B">
                  <w:pPr>
                    <w:ind w:left="7"/>
                    <w:jc w:val="both"/>
                    <w:rPr>
                      <w:del w:id="3453" w:author="Michal Pilík" w:date="2018-09-03T08:56:00Z"/>
                    </w:rPr>
                  </w:pPr>
                </w:p>
                <w:p w:rsidR="006C473B" w:rsidRPr="00894A67" w:rsidDel="005A2BAB" w:rsidRDefault="006C473B" w:rsidP="006C473B">
                  <w:pPr>
                    <w:ind w:left="7"/>
                    <w:jc w:val="both"/>
                    <w:rPr>
                      <w:del w:id="3454" w:author="Michal Pilík" w:date="2018-09-03T08:56:00Z"/>
                    </w:rPr>
                  </w:pPr>
                </w:p>
                <w:p w:rsidR="006C473B" w:rsidRPr="00894A67" w:rsidDel="005A2BAB" w:rsidRDefault="006C473B" w:rsidP="006C473B">
                  <w:pPr>
                    <w:jc w:val="both"/>
                    <w:rPr>
                      <w:del w:id="3455" w:author="Michal Pilík" w:date="2018-09-03T08:56:00Z"/>
                    </w:rPr>
                  </w:pPr>
                </w:p>
                <w:p w:rsidR="006C473B" w:rsidRPr="00894A67" w:rsidDel="005A2BAB" w:rsidRDefault="006C473B" w:rsidP="006C473B">
                  <w:pPr>
                    <w:jc w:val="both"/>
                    <w:rPr>
                      <w:del w:id="3456" w:author="Michal Pilík" w:date="2018-09-03T08:56:00Z"/>
                    </w:rPr>
                  </w:pPr>
                  <w:del w:id="3457" w:author="Michal Pilík" w:date="2018-09-03T08:56:00Z">
                    <w:r w:rsidRPr="00894A67" w:rsidDel="005A2BAB">
                      <w:delText>2012</w:delText>
                    </w:r>
                  </w:del>
                </w:p>
                <w:p w:rsidR="006C473B" w:rsidRPr="00894A67" w:rsidDel="005A2BAB" w:rsidRDefault="006C473B" w:rsidP="006C473B">
                  <w:pPr>
                    <w:jc w:val="both"/>
                    <w:rPr>
                      <w:del w:id="3458" w:author="Michal Pilík" w:date="2018-09-03T08:56:00Z"/>
                    </w:rPr>
                  </w:pPr>
                </w:p>
                <w:p w:rsidR="006C473B" w:rsidRPr="00894A67" w:rsidDel="005A2BAB" w:rsidRDefault="006C473B" w:rsidP="006C473B">
                  <w:pPr>
                    <w:jc w:val="both"/>
                    <w:rPr>
                      <w:del w:id="3459" w:author="Michal Pilík" w:date="2018-09-03T08:56:00Z"/>
                    </w:rPr>
                  </w:pPr>
                  <w:del w:id="3460" w:author="Michal Pilík" w:date="2018-09-03T08:56:00Z">
                    <w:r w:rsidRPr="00894A67" w:rsidDel="005A2BAB">
                      <w:delText>2009 - 2012</w:delText>
                    </w:r>
                  </w:del>
                </w:p>
                <w:p w:rsidR="006C473B" w:rsidRPr="00894A67" w:rsidDel="005A2BAB" w:rsidRDefault="006C473B" w:rsidP="006C473B">
                  <w:pPr>
                    <w:jc w:val="both"/>
                    <w:rPr>
                      <w:del w:id="3461" w:author="Michal Pilík" w:date="2018-09-03T08:56:00Z"/>
                    </w:rPr>
                  </w:pPr>
                </w:p>
                <w:p w:rsidR="006C473B" w:rsidRPr="00894A67" w:rsidDel="005A2BAB" w:rsidRDefault="006C473B" w:rsidP="006C473B">
                  <w:pPr>
                    <w:jc w:val="both"/>
                    <w:rPr>
                      <w:del w:id="3462" w:author="Michal Pilík" w:date="2018-09-03T08:56:00Z"/>
                    </w:rPr>
                  </w:pPr>
                </w:p>
                <w:p w:rsidR="006C473B" w:rsidRPr="00894A67" w:rsidDel="005A2BAB" w:rsidRDefault="006C473B" w:rsidP="006C473B">
                  <w:pPr>
                    <w:jc w:val="both"/>
                    <w:rPr>
                      <w:del w:id="3463" w:author="Michal Pilík" w:date="2018-09-03T08:56:00Z"/>
                    </w:rPr>
                  </w:pPr>
                  <w:del w:id="3464" w:author="Michal Pilík" w:date="2018-09-03T08:56:00Z">
                    <w:r w:rsidRPr="00894A67" w:rsidDel="005A2BAB">
                      <w:delText>2013 - 2015</w:delText>
                    </w:r>
                  </w:del>
                </w:p>
                <w:p w:rsidR="006C473B" w:rsidRPr="00894A67" w:rsidDel="005A2BAB" w:rsidRDefault="006C473B" w:rsidP="006C473B">
                  <w:pPr>
                    <w:jc w:val="both"/>
                    <w:rPr>
                      <w:del w:id="3465" w:author="Michal Pilík" w:date="2018-09-03T08:56:00Z"/>
                    </w:rPr>
                  </w:pPr>
                </w:p>
                <w:p w:rsidR="006C473B" w:rsidRPr="00894A67" w:rsidDel="005A2BAB" w:rsidRDefault="006C473B" w:rsidP="006C473B">
                  <w:pPr>
                    <w:jc w:val="both"/>
                    <w:rPr>
                      <w:del w:id="3466" w:author="Michal Pilík" w:date="2018-09-03T08:56:00Z"/>
                    </w:rPr>
                  </w:pPr>
                  <w:del w:id="3467" w:author="Michal Pilík" w:date="2018-09-03T08:56:00Z">
                    <w:r w:rsidRPr="00894A67" w:rsidDel="005A2BAB">
                      <w:delText>2013 - 2015</w:delText>
                    </w:r>
                  </w:del>
                </w:p>
              </w:tc>
              <w:tc>
                <w:tcPr>
                  <w:tcW w:w="8162" w:type="dxa"/>
                </w:tcPr>
                <w:p w:rsidR="006C473B" w:rsidRPr="00894A67" w:rsidDel="005A2BAB" w:rsidRDefault="006C473B" w:rsidP="006C473B">
                  <w:pPr>
                    <w:jc w:val="both"/>
                    <w:rPr>
                      <w:del w:id="3468" w:author="Michal Pilík" w:date="2018-09-03T08:56:00Z"/>
                    </w:rPr>
                  </w:pPr>
                  <w:del w:id="3469" w:author="Michal Pilík" w:date="2018-09-03T08:56:00Z">
                    <w:r w:rsidRPr="00894A67" w:rsidDel="005A2BAB">
                      <w:delTex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delText>
                    </w:r>
                  </w:del>
                </w:p>
                <w:p w:rsidR="006C473B" w:rsidRPr="00894A67" w:rsidDel="005A2BAB" w:rsidRDefault="006C473B" w:rsidP="006C473B">
                  <w:pPr>
                    <w:jc w:val="both"/>
                    <w:rPr>
                      <w:del w:id="3470" w:author="Michal Pilík" w:date="2018-09-03T08:56:00Z"/>
                    </w:rPr>
                  </w:pPr>
                  <w:del w:id="3471" w:author="Michal Pilík" w:date="2018-09-03T08:56:00Z">
                    <w:r w:rsidRPr="00894A67" w:rsidDel="005A2BAB">
                      <w:delText>Individuální projekt národní KVALITA, Pilotní metodik ověřování projektu: Kvalita (IPN projekt MŠMT ČR)</w:delText>
                    </w:r>
                  </w:del>
                </w:p>
                <w:p w:rsidR="006C473B" w:rsidRPr="00894A67" w:rsidDel="005A2BAB" w:rsidRDefault="006C473B" w:rsidP="006C473B">
                  <w:pPr>
                    <w:jc w:val="both"/>
                    <w:rPr>
                      <w:del w:id="3472" w:author="Michal Pilík" w:date="2018-09-03T08:56:00Z"/>
                    </w:rPr>
                  </w:pPr>
                  <w:del w:id="3473" w:author="Michal Pilík" w:date="2018-09-03T08:56:00Z">
                    <w:r w:rsidRPr="00894A67" w:rsidDel="005A2BAB">
                      <w:delText>Optimalizace procesů údržby energetiky ve společnosti Barum Continental Otrokovice s využitím nástrojů Lean Production  a Business Process Managementu - vedení projektu</w:delText>
                    </w:r>
                  </w:del>
                </w:p>
                <w:p w:rsidR="006C473B" w:rsidRPr="00894A67" w:rsidDel="005A2BAB" w:rsidRDefault="006C473B" w:rsidP="006C473B">
                  <w:pPr>
                    <w:jc w:val="both"/>
                    <w:rPr>
                      <w:del w:id="3474" w:author="Michal Pilík" w:date="2018-09-03T08:56:00Z"/>
                    </w:rPr>
                  </w:pPr>
                  <w:del w:id="3475" w:author="Michal Pilík" w:date="2018-09-03T08:56:00Z">
                    <w:r w:rsidRPr="00894A67" w:rsidDel="005A2BAB">
                      <w:delText>Individuální projekt národní KREDO (Kvalita, relevance, efektivita, diverzifikace a otevřenost) Expert konzultant, (IPN projekt MŠMT ČR)</w:delText>
                    </w:r>
                  </w:del>
                </w:p>
                <w:p w:rsidR="006C473B" w:rsidRPr="00894A67" w:rsidDel="005A2BAB" w:rsidRDefault="006C473B" w:rsidP="006C473B">
                  <w:pPr>
                    <w:jc w:val="both"/>
                    <w:rPr>
                      <w:del w:id="3476" w:author="Michal Pilík" w:date="2018-09-03T08:56:00Z"/>
                    </w:rPr>
                  </w:pPr>
                  <w:del w:id="3477" w:author="Michal Pilík" w:date="2018-09-03T08:56:00Z">
                    <w:r w:rsidRPr="00894A67" w:rsidDel="005A2BAB">
                      <w:delText>Projekt procesních analýz ve společnosti Meopta Přerov - vedení projektu</w:delText>
                    </w:r>
                  </w:del>
                </w:p>
                <w:p w:rsidR="006C473B" w:rsidRPr="00894A67" w:rsidDel="005A2BAB" w:rsidRDefault="006C473B" w:rsidP="006C473B">
                  <w:pPr>
                    <w:jc w:val="both"/>
                    <w:rPr>
                      <w:del w:id="3478" w:author="Michal Pilík" w:date="2018-09-03T08:56:00Z"/>
                    </w:rPr>
                  </w:pPr>
                  <w:del w:id="3479" w:author="Michal Pilík" w:date="2018-09-03T08:56:00Z">
                    <w:r w:rsidRPr="00894A67" w:rsidDel="005A2BAB">
                      <w:delText>Zlepšování projektů – VaV Ergonomie drobné svalové zátěže, vědeckovýzkumný projekt OPPI – MPO, řešený pro Moravskoslezský automobilový klastr, o. s. -</w:delText>
                    </w:r>
                    <w:r w:rsidDel="005A2BAB">
                      <w:delText xml:space="preserve"> </w:delText>
                    </w:r>
                    <w:r w:rsidRPr="00894A67" w:rsidDel="005A2BAB">
                      <w:delText>hlavní řešitel</w:delText>
                    </w:r>
                  </w:del>
                </w:p>
              </w:tc>
            </w:tr>
          </w:tbl>
          <w:p w:rsidR="006C473B" w:rsidRPr="00894A67" w:rsidDel="005A2BAB" w:rsidRDefault="006C473B" w:rsidP="00DE4D8A">
            <w:pPr>
              <w:jc w:val="both"/>
              <w:rPr>
                <w:del w:id="3480" w:author="Michal Pilík" w:date="2018-09-03T08:56:00Z"/>
                <w:b/>
              </w:rPr>
            </w:pPr>
          </w:p>
        </w:tc>
      </w:tr>
      <w:tr w:rsidR="006C473B" w:rsidDel="005A2BAB" w:rsidTr="00DE4D8A">
        <w:trPr>
          <w:trHeight w:val="218"/>
          <w:del w:id="3481" w:author="Michal Pilík" w:date="2018-09-03T08:56:00Z"/>
        </w:trPr>
        <w:tc>
          <w:tcPr>
            <w:tcW w:w="9859" w:type="dxa"/>
            <w:gridSpan w:val="11"/>
            <w:shd w:val="clear" w:color="auto" w:fill="F7CAAC"/>
          </w:tcPr>
          <w:p w:rsidR="006C473B" w:rsidDel="005A2BAB" w:rsidRDefault="006C473B" w:rsidP="00DE4D8A">
            <w:pPr>
              <w:rPr>
                <w:del w:id="3482" w:author="Michal Pilík" w:date="2018-09-03T08:56:00Z"/>
                <w:b/>
              </w:rPr>
            </w:pPr>
            <w:del w:id="3483" w:author="Michal Pilík" w:date="2018-09-03T08:56:00Z">
              <w:r w:rsidDel="005A2BAB">
                <w:rPr>
                  <w:b/>
                </w:rPr>
                <w:delText>Působení v zahraničí</w:delText>
              </w:r>
            </w:del>
          </w:p>
        </w:tc>
      </w:tr>
      <w:tr w:rsidR="006C473B" w:rsidDel="005A2BAB" w:rsidTr="00DE4D8A">
        <w:trPr>
          <w:trHeight w:val="328"/>
          <w:del w:id="3484" w:author="Michal Pilík" w:date="2018-09-03T08:56:00Z"/>
        </w:trPr>
        <w:tc>
          <w:tcPr>
            <w:tcW w:w="9859" w:type="dxa"/>
            <w:gridSpan w:val="11"/>
          </w:tcPr>
          <w:tbl>
            <w:tblPr>
              <w:tblW w:w="0" w:type="auto"/>
              <w:tblLayout w:type="fixed"/>
              <w:tblCellMar>
                <w:left w:w="70" w:type="dxa"/>
                <w:right w:w="70" w:type="dxa"/>
              </w:tblCellMar>
              <w:tblLook w:val="0000" w:firstRow="0" w:lastRow="0" w:firstColumn="0" w:lastColumn="0" w:noHBand="0" w:noVBand="0"/>
            </w:tblPr>
            <w:tblGrid>
              <w:gridCol w:w="1515"/>
              <w:gridCol w:w="8162"/>
            </w:tblGrid>
            <w:tr w:rsidR="006C473B" w:rsidRPr="00FB7B24" w:rsidDel="005A2BAB" w:rsidTr="006C473B">
              <w:trPr>
                <w:trHeight w:val="1503"/>
                <w:del w:id="3485" w:author="Michal Pilík" w:date="2018-09-03T08:56:00Z"/>
              </w:trPr>
              <w:tc>
                <w:tcPr>
                  <w:tcW w:w="1515" w:type="dxa"/>
                </w:tcPr>
                <w:p w:rsidR="006C473B" w:rsidRPr="00894A67" w:rsidDel="005A2BAB" w:rsidRDefault="006C473B" w:rsidP="00DE4D8A">
                  <w:pPr>
                    <w:rPr>
                      <w:del w:id="3486" w:author="Michal Pilík" w:date="2018-09-03T08:56:00Z"/>
                    </w:rPr>
                  </w:pPr>
                  <w:del w:id="3487" w:author="Michal Pilík" w:date="2018-09-03T08:56:00Z">
                    <w:r w:rsidRPr="00894A67" w:rsidDel="005A2BAB">
                      <w:delText>2005 (krátkodobé – 1 týden)</w:delText>
                    </w:r>
                  </w:del>
                </w:p>
                <w:p w:rsidR="006C473B" w:rsidRPr="00894A67" w:rsidDel="005A2BAB" w:rsidRDefault="006C473B" w:rsidP="00DE4D8A">
                  <w:pPr>
                    <w:rPr>
                      <w:del w:id="3488" w:author="Michal Pilík" w:date="2018-09-03T08:56:00Z"/>
                    </w:rPr>
                  </w:pPr>
                  <w:del w:id="3489" w:author="Michal Pilík" w:date="2018-09-03T08:56:00Z">
                    <w:r w:rsidRPr="00894A67" w:rsidDel="005A2BAB">
                      <w:delText>2006</w:delText>
                    </w:r>
                  </w:del>
                </w:p>
                <w:p w:rsidR="006C473B" w:rsidRPr="00894A67" w:rsidDel="005A2BAB" w:rsidRDefault="006C473B" w:rsidP="00DE4D8A">
                  <w:pPr>
                    <w:rPr>
                      <w:del w:id="3490" w:author="Michal Pilík" w:date="2018-09-03T08:56:00Z"/>
                    </w:rPr>
                  </w:pPr>
                  <w:del w:id="3491" w:author="Michal Pilík" w:date="2018-09-03T08:56:00Z">
                    <w:r w:rsidRPr="00894A67" w:rsidDel="005A2BAB">
                      <w:delText>(krátkodobé – 1 týden)</w:delText>
                    </w:r>
                  </w:del>
                </w:p>
                <w:p w:rsidR="006C473B" w:rsidRPr="00894A67" w:rsidDel="005A2BAB" w:rsidRDefault="006C473B" w:rsidP="00DE4D8A">
                  <w:pPr>
                    <w:rPr>
                      <w:del w:id="3492" w:author="Michal Pilík" w:date="2018-09-03T08:56:00Z"/>
                    </w:rPr>
                  </w:pPr>
                </w:p>
                <w:p w:rsidR="006C473B" w:rsidRPr="00894A67" w:rsidDel="005A2BAB" w:rsidRDefault="006C473B" w:rsidP="00DE4D8A">
                  <w:pPr>
                    <w:rPr>
                      <w:del w:id="3493" w:author="Michal Pilík" w:date="2018-09-03T08:56:00Z"/>
                    </w:rPr>
                  </w:pPr>
                </w:p>
                <w:p w:rsidR="006C473B" w:rsidRPr="00894A67" w:rsidDel="005A2BAB" w:rsidRDefault="006C473B" w:rsidP="00DE4D8A">
                  <w:pPr>
                    <w:rPr>
                      <w:del w:id="3494" w:author="Michal Pilík" w:date="2018-09-03T08:56:00Z"/>
                    </w:rPr>
                  </w:pPr>
                  <w:del w:id="3495" w:author="Michal Pilík" w:date="2018-09-03T08:56:00Z">
                    <w:r w:rsidRPr="00894A67" w:rsidDel="005A2BAB">
                      <w:delText>2009(krátkodobé – 1 týden)</w:delText>
                    </w:r>
                  </w:del>
                </w:p>
                <w:p w:rsidR="006C473B" w:rsidRPr="00894A67" w:rsidDel="005A2BAB" w:rsidRDefault="006C473B" w:rsidP="00DE4D8A">
                  <w:pPr>
                    <w:rPr>
                      <w:del w:id="3496" w:author="Michal Pilík" w:date="2018-09-03T08:56:00Z"/>
                    </w:rPr>
                  </w:pPr>
                  <w:del w:id="3497" w:author="Michal Pilík" w:date="2018-09-03T08:56:00Z">
                    <w:r w:rsidRPr="00894A67" w:rsidDel="005A2BAB">
                      <w:delText>2014(krátkodobé – 1 týden)</w:delText>
                    </w:r>
                  </w:del>
                </w:p>
              </w:tc>
              <w:tc>
                <w:tcPr>
                  <w:tcW w:w="8162" w:type="dxa"/>
                </w:tcPr>
                <w:p w:rsidR="006C473B" w:rsidDel="005A2BAB" w:rsidRDefault="006C473B" w:rsidP="00DE4D8A">
                  <w:pPr>
                    <w:spacing w:line="240" w:lineRule="atLeast"/>
                    <w:jc w:val="both"/>
                    <w:rPr>
                      <w:del w:id="3498" w:author="Michal Pilík" w:date="2018-09-03T08:56:00Z"/>
                    </w:rPr>
                  </w:pPr>
                  <w:del w:id="3499" w:author="Michal Pilík" w:date="2018-09-03T08:56:00Z">
                    <w:r w:rsidRPr="00894A67" w:rsidDel="005A2BAB">
                      <w:delText>Beja – Portugalsko, Escola Superior de Tecnologia e Gestäo, Instituto Politécnico de Beja, Teachers mobility. Výuka v AJ na zahraniční vysoké škole v rámci projektu Sokrates/ Erasmus, (Lectures: Business Process Reengineering)</w:delText>
                    </w:r>
                  </w:del>
                </w:p>
                <w:p w:rsidR="006C473B" w:rsidRPr="00894A67" w:rsidDel="005A2BAB" w:rsidRDefault="006C473B" w:rsidP="00DE4D8A">
                  <w:pPr>
                    <w:rPr>
                      <w:del w:id="3500" w:author="Michal Pilík" w:date="2018-09-03T08:56:00Z"/>
                    </w:rPr>
                  </w:pPr>
                  <w:del w:id="3501" w:author="Michal Pilík" w:date="2018-09-03T08:56:00Z">
                    <w:r w:rsidRPr="00894A67" w:rsidDel="005A2BAB">
                      <w:delText>Porto – Portugalsko, Polytechnic Institute of Porto, ISCAP – School of Accounting and Administration, ESTGF – School of Management and Technology, ESEIG – School of Management and Industrial Studies,  Teachers mobility. Výuka v AJ na zahraniční vysoké škole v rámci projektu Sokrates/ Erasmus, (Lectures: Production and Operations Management)</w:delText>
                    </w:r>
                  </w:del>
                </w:p>
                <w:p w:rsidR="006C473B" w:rsidDel="005A2BAB" w:rsidRDefault="006C473B" w:rsidP="00DE4D8A">
                  <w:pPr>
                    <w:rPr>
                      <w:del w:id="3502" w:author="Michal Pilík" w:date="2018-09-03T08:56:00Z"/>
                      <w:noProof/>
                    </w:rPr>
                  </w:pPr>
                </w:p>
                <w:p w:rsidR="006C473B" w:rsidRPr="00894A67" w:rsidDel="005A2BAB" w:rsidRDefault="006C473B" w:rsidP="00DE4D8A">
                  <w:pPr>
                    <w:rPr>
                      <w:del w:id="3503" w:author="Michal Pilík" w:date="2018-09-03T08:56:00Z"/>
                    </w:rPr>
                  </w:pPr>
                  <w:del w:id="3504" w:author="Michal Pilík" w:date="2018-09-03T08:56:00Z">
                    <w:r w:rsidRPr="00894A67" w:rsidDel="005A2BAB">
                      <w:rPr>
                        <w:noProof/>
                      </w:rPr>
                      <w:delText xml:space="preserve">Yasar University, Izmir, Turkey </w:delText>
                    </w:r>
                    <w:r w:rsidRPr="00894A67" w:rsidDel="005A2BAB">
                      <w:delText>(Lectures: Lean Production  and Business Process Management)</w:delText>
                    </w:r>
                  </w:del>
                </w:p>
                <w:p w:rsidR="006C473B" w:rsidDel="005A2BAB" w:rsidRDefault="006C473B" w:rsidP="00DE4D8A">
                  <w:pPr>
                    <w:rPr>
                      <w:del w:id="3505" w:author="Michal Pilík" w:date="2018-09-03T08:56:00Z"/>
                    </w:rPr>
                  </w:pPr>
                </w:p>
                <w:p w:rsidR="006C473B" w:rsidRPr="00894A67" w:rsidDel="005A2BAB" w:rsidRDefault="006C473B" w:rsidP="00DE4D8A">
                  <w:pPr>
                    <w:rPr>
                      <w:del w:id="3506" w:author="Michal Pilík" w:date="2018-09-03T08:56:00Z"/>
                    </w:rPr>
                  </w:pPr>
                  <w:del w:id="3507" w:author="Michal Pilík" w:date="2018-09-03T08:56:00Z">
                    <w:r w:rsidRPr="00894A67" w:rsidDel="005A2BAB">
                      <w:delText>University of the Peloponnese, Faculty of Management and Economics, Greece</w:delText>
                    </w:r>
                  </w:del>
                </w:p>
                <w:p w:rsidR="006C473B" w:rsidRPr="00894A67" w:rsidDel="005A2BAB" w:rsidRDefault="006C473B" w:rsidP="00DE4D8A">
                  <w:pPr>
                    <w:rPr>
                      <w:del w:id="3508" w:author="Michal Pilík" w:date="2018-09-03T08:56:00Z"/>
                    </w:rPr>
                  </w:pPr>
                  <w:del w:id="3509" w:author="Michal Pilík" w:date="2018-09-03T08:56:00Z">
                    <w:r w:rsidRPr="00894A67" w:rsidDel="005A2BAB">
                      <w:delText>(Lectures: Lean Management and Business Process Management)</w:delText>
                    </w:r>
                  </w:del>
                </w:p>
              </w:tc>
            </w:tr>
          </w:tbl>
          <w:p w:rsidR="006C473B" w:rsidDel="005A2BAB" w:rsidRDefault="006C473B" w:rsidP="00DE4D8A">
            <w:pPr>
              <w:rPr>
                <w:del w:id="3510" w:author="Michal Pilík" w:date="2018-09-03T08:56:00Z"/>
                <w:b/>
              </w:rPr>
            </w:pPr>
          </w:p>
        </w:tc>
      </w:tr>
      <w:tr w:rsidR="006C473B" w:rsidDel="005A2BAB" w:rsidTr="006C473B">
        <w:trPr>
          <w:cantSplit/>
          <w:trHeight w:val="56"/>
          <w:del w:id="3511" w:author="Michal Pilík" w:date="2018-09-03T08:56:00Z"/>
        </w:trPr>
        <w:tc>
          <w:tcPr>
            <w:tcW w:w="2518" w:type="dxa"/>
            <w:shd w:val="clear" w:color="auto" w:fill="F7CAAC"/>
          </w:tcPr>
          <w:p w:rsidR="006C473B" w:rsidDel="005A2BAB" w:rsidRDefault="006C473B" w:rsidP="00DE4D8A">
            <w:pPr>
              <w:jc w:val="both"/>
              <w:rPr>
                <w:del w:id="3512" w:author="Michal Pilík" w:date="2018-09-03T08:56:00Z"/>
                <w:b/>
              </w:rPr>
            </w:pPr>
            <w:del w:id="3513" w:author="Michal Pilík" w:date="2018-09-03T08:56:00Z">
              <w:r w:rsidDel="005A2BAB">
                <w:rPr>
                  <w:b/>
                </w:rPr>
                <w:delText xml:space="preserve">Podpis </w:delText>
              </w:r>
            </w:del>
          </w:p>
        </w:tc>
        <w:tc>
          <w:tcPr>
            <w:tcW w:w="4536" w:type="dxa"/>
            <w:gridSpan w:val="5"/>
          </w:tcPr>
          <w:p w:rsidR="006C473B" w:rsidDel="005A2BAB" w:rsidRDefault="006C473B" w:rsidP="00DE4D8A">
            <w:pPr>
              <w:jc w:val="both"/>
              <w:rPr>
                <w:del w:id="3514" w:author="Michal Pilík" w:date="2018-09-03T08:56:00Z"/>
              </w:rPr>
            </w:pPr>
          </w:p>
        </w:tc>
        <w:tc>
          <w:tcPr>
            <w:tcW w:w="786" w:type="dxa"/>
            <w:gridSpan w:val="2"/>
            <w:shd w:val="clear" w:color="auto" w:fill="F7CAAC"/>
          </w:tcPr>
          <w:p w:rsidR="006C473B" w:rsidDel="005A2BAB" w:rsidRDefault="006C473B" w:rsidP="00DE4D8A">
            <w:pPr>
              <w:jc w:val="both"/>
              <w:rPr>
                <w:del w:id="3515" w:author="Michal Pilík" w:date="2018-09-03T08:56:00Z"/>
              </w:rPr>
            </w:pPr>
            <w:del w:id="3516" w:author="Michal Pilík" w:date="2018-09-03T08:56:00Z">
              <w:r w:rsidDel="005A2BAB">
                <w:rPr>
                  <w:b/>
                </w:rPr>
                <w:delText>datum</w:delText>
              </w:r>
            </w:del>
          </w:p>
        </w:tc>
        <w:tc>
          <w:tcPr>
            <w:tcW w:w="2019" w:type="dxa"/>
            <w:gridSpan w:val="3"/>
          </w:tcPr>
          <w:p w:rsidR="006C473B" w:rsidDel="005A2BAB" w:rsidRDefault="006C473B" w:rsidP="00DE4D8A">
            <w:pPr>
              <w:jc w:val="both"/>
              <w:rPr>
                <w:del w:id="3517" w:author="Michal Pilík" w:date="2018-09-03T08:56:00Z"/>
              </w:rPr>
            </w:pPr>
          </w:p>
        </w:tc>
      </w:tr>
      <w:tr w:rsidR="005A2BAB" w:rsidTr="002B0A33">
        <w:trPr>
          <w:ins w:id="3518" w:author="Michal Pilík" w:date="2018-09-03T08:56:00Z"/>
        </w:trPr>
        <w:tc>
          <w:tcPr>
            <w:tcW w:w="9859" w:type="dxa"/>
            <w:gridSpan w:val="11"/>
            <w:tcBorders>
              <w:bottom w:val="double" w:sz="4" w:space="0" w:color="auto"/>
            </w:tcBorders>
            <w:shd w:val="clear" w:color="auto" w:fill="BDD6EE"/>
          </w:tcPr>
          <w:p w:rsidR="005A2BAB" w:rsidRDefault="005A2BAB" w:rsidP="002B0A33">
            <w:pPr>
              <w:jc w:val="both"/>
              <w:rPr>
                <w:ins w:id="3519" w:author="Michal Pilík" w:date="2018-09-03T08:56:00Z"/>
                <w:b/>
                <w:sz w:val="28"/>
              </w:rPr>
            </w:pPr>
            <w:ins w:id="3520" w:author="Michal Pilík" w:date="2018-09-03T08:56:00Z">
              <w:r>
                <w:rPr>
                  <w:b/>
                  <w:sz w:val="28"/>
                </w:rPr>
                <w:lastRenderedPageBreak/>
                <w:t>C-I – Personální zabezpečení</w:t>
              </w:r>
            </w:ins>
          </w:p>
        </w:tc>
      </w:tr>
      <w:tr w:rsidR="005A2BAB" w:rsidTr="002B0A33">
        <w:trPr>
          <w:ins w:id="3521" w:author="Michal Pilík" w:date="2018-09-03T08:56:00Z"/>
        </w:trPr>
        <w:tc>
          <w:tcPr>
            <w:tcW w:w="2518" w:type="dxa"/>
            <w:tcBorders>
              <w:top w:val="double" w:sz="4" w:space="0" w:color="auto"/>
            </w:tcBorders>
            <w:shd w:val="clear" w:color="auto" w:fill="F7CAAC"/>
          </w:tcPr>
          <w:p w:rsidR="005A2BAB" w:rsidRDefault="005A2BAB" w:rsidP="002B0A33">
            <w:pPr>
              <w:jc w:val="both"/>
              <w:rPr>
                <w:ins w:id="3522" w:author="Michal Pilík" w:date="2018-09-03T08:56:00Z"/>
                <w:b/>
              </w:rPr>
            </w:pPr>
            <w:ins w:id="3523" w:author="Michal Pilík" w:date="2018-09-03T08:56:00Z">
              <w:r>
                <w:rPr>
                  <w:b/>
                </w:rPr>
                <w:t>Vysoká škola</w:t>
              </w:r>
            </w:ins>
          </w:p>
        </w:tc>
        <w:tc>
          <w:tcPr>
            <w:tcW w:w="7341" w:type="dxa"/>
            <w:gridSpan w:val="10"/>
          </w:tcPr>
          <w:p w:rsidR="005A2BAB" w:rsidRDefault="005A2BAB" w:rsidP="002B0A33">
            <w:pPr>
              <w:jc w:val="both"/>
              <w:rPr>
                <w:ins w:id="3524" w:author="Michal Pilík" w:date="2018-09-03T08:56:00Z"/>
              </w:rPr>
            </w:pPr>
            <w:ins w:id="3525" w:author="Michal Pilík" w:date="2018-09-03T08:56:00Z">
              <w:r>
                <w:t>Univerzita Tomáše Bati ve Zlíně</w:t>
              </w:r>
            </w:ins>
          </w:p>
        </w:tc>
      </w:tr>
      <w:tr w:rsidR="005A2BAB" w:rsidTr="002B0A33">
        <w:trPr>
          <w:ins w:id="3526" w:author="Michal Pilík" w:date="2018-09-03T08:56:00Z"/>
        </w:trPr>
        <w:tc>
          <w:tcPr>
            <w:tcW w:w="2518" w:type="dxa"/>
            <w:shd w:val="clear" w:color="auto" w:fill="F7CAAC"/>
          </w:tcPr>
          <w:p w:rsidR="005A2BAB" w:rsidRDefault="005A2BAB" w:rsidP="002B0A33">
            <w:pPr>
              <w:jc w:val="both"/>
              <w:rPr>
                <w:ins w:id="3527" w:author="Michal Pilík" w:date="2018-09-03T08:56:00Z"/>
                <w:b/>
              </w:rPr>
            </w:pPr>
            <w:ins w:id="3528" w:author="Michal Pilík" w:date="2018-09-03T08:56:00Z">
              <w:r>
                <w:rPr>
                  <w:b/>
                </w:rPr>
                <w:t>Součást vysoké školy</w:t>
              </w:r>
            </w:ins>
          </w:p>
        </w:tc>
        <w:tc>
          <w:tcPr>
            <w:tcW w:w="7341" w:type="dxa"/>
            <w:gridSpan w:val="10"/>
          </w:tcPr>
          <w:p w:rsidR="005A2BAB" w:rsidRDefault="005A2BAB" w:rsidP="002B0A33">
            <w:pPr>
              <w:jc w:val="both"/>
              <w:rPr>
                <w:ins w:id="3529" w:author="Michal Pilík" w:date="2018-09-03T08:56:00Z"/>
              </w:rPr>
            </w:pPr>
            <w:ins w:id="3530" w:author="Michal Pilík" w:date="2018-09-03T08:56:00Z">
              <w:r>
                <w:t>Fakulta managementu a ekonomiky</w:t>
              </w:r>
            </w:ins>
          </w:p>
        </w:tc>
      </w:tr>
      <w:tr w:rsidR="005A2BAB" w:rsidTr="002B0A33">
        <w:trPr>
          <w:ins w:id="3531" w:author="Michal Pilík" w:date="2018-09-03T08:56:00Z"/>
        </w:trPr>
        <w:tc>
          <w:tcPr>
            <w:tcW w:w="2518" w:type="dxa"/>
            <w:shd w:val="clear" w:color="auto" w:fill="F7CAAC"/>
          </w:tcPr>
          <w:p w:rsidR="005A2BAB" w:rsidRDefault="005A2BAB" w:rsidP="002B0A33">
            <w:pPr>
              <w:jc w:val="both"/>
              <w:rPr>
                <w:ins w:id="3532" w:author="Michal Pilík" w:date="2018-09-03T08:56:00Z"/>
                <w:b/>
              </w:rPr>
            </w:pPr>
            <w:ins w:id="3533" w:author="Michal Pilík" w:date="2018-09-03T08:56:00Z">
              <w:r>
                <w:rPr>
                  <w:b/>
                </w:rPr>
                <w:t>Název studijního programu</w:t>
              </w:r>
            </w:ins>
          </w:p>
        </w:tc>
        <w:tc>
          <w:tcPr>
            <w:tcW w:w="7341" w:type="dxa"/>
            <w:gridSpan w:val="10"/>
          </w:tcPr>
          <w:p w:rsidR="005A2BAB" w:rsidRDefault="005A2BAB" w:rsidP="002B0A33">
            <w:pPr>
              <w:jc w:val="both"/>
              <w:rPr>
                <w:ins w:id="3534" w:author="Michal Pilík" w:date="2018-09-03T08:56:00Z"/>
              </w:rPr>
            </w:pPr>
            <w:ins w:id="3535" w:author="Michal Pilík" w:date="2018-09-03T08:56:00Z">
              <w:r>
                <w:t>Průmyslové inženýrství</w:t>
              </w:r>
            </w:ins>
          </w:p>
        </w:tc>
      </w:tr>
      <w:tr w:rsidR="005A2BAB" w:rsidTr="002B0A33">
        <w:trPr>
          <w:ins w:id="3536" w:author="Michal Pilík" w:date="2018-09-03T08:56:00Z"/>
        </w:trPr>
        <w:tc>
          <w:tcPr>
            <w:tcW w:w="2518" w:type="dxa"/>
            <w:shd w:val="clear" w:color="auto" w:fill="F7CAAC"/>
          </w:tcPr>
          <w:p w:rsidR="005A2BAB" w:rsidRDefault="005A2BAB" w:rsidP="002B0A33">
            <w:pPr>
              <w:jc w:val="both"/>
              <w:rPr>
                <w:ins w:id="3537" w:author="Michal Pilík" w:date="2018-09-03T08:56:00Z"/>
                <w:b/>
              </w:rPr>
            </w:pPr>
            <w:ins w:id="3538" w:author="Michal Pilík" w:date="2018-09-03T08:56:00Z">
              <w:r>
                <w:rPr>
                  <w:b/>
                </w:rPr>
                <w:t>Jméno a příjmení</w:t>
              </w:r>
            </w:ins>
          </w:p>
        </w:tc>
        <w:tc>
          <w:tcPr>
            <w:tcW w:w="4536" w:type="dxa"/>
            <w:gridSpan w:val="5"/>
          </w:tcPr>
          <w:p w:rsidR="005A2BAB" w:rsidRDefault="005A2BAB" w:rsidP="002B0A33">
            <w:pPr>
              <w:jc w:val="both"/>
              <w:rPr>
                <w:ins w:id="3539" w:author="Michal Pilík" w:date="2018-09-03T08:56:00Z"/>
              </w:rPr>
            </w:pPr>
            <w:ins w:id="3540" w:author="Michal Pilík" w:date="2018-09-03T08:56:00Z">
              <w:r>
                <w:t>David TUČEK</w:t>
              </w:r>
            </w:ins>
          </w:p>
        </w:tc>
        <w:tc>
          <w:tcPr>
            <w:tcW w:w="709" w:type="dxa"/>
            <w:shd w:val="clear" w:color="auto" w:fill="F7CAAC"/>
          </w:tcPr>
          <w:p w:rsidR="005A2BAB" w:rsidRDefault="005A2BAB" w:rsidP="002B0A33">
            <w:pPr>
              <w:jc w:val="both"/>
              <w:rPr>
                <w:ins w:id="3541" w:author="Michal Pilík" w:date="2018-09-03T08:56:00Z"/>
                <w:b/>
              </w:rPr>
            </w:pPr>
            <w:ins w:id="3542" w:author="Michal Pilík" w:date="2018-09-03T08:56:00Z">
              <w:r>
                <w:rPr>
                  <w:b/>
                </w:rPr>
                <w:t>Tituly</w:t>
              </w:r>
            </w:ins>
          </w:p>
        </w:tc>
        <w:tc>
          <w:tcPr>
            <w:tcW w:w="2096" w:type="dxa"/>
            <w:gridSpan w:val="4"/>
          </w:tcPr>
          <w:p w:rsidR="005A2BAB" w:rsidRDefault="005A2BAB" w:rsidP="002B0A33">
            <w:pPr>
              <w:jc w:val="both"/>
              <w:rPr>
                <w:ins w:id="3543" w:author="Michal Pilík" w:date="2018-09-03T08:56:00Z"/>
              </w:rPr>
            </w:pPr>
            <w:ins w:id="3544" w:author="Michal Pilík" w:date="2018-09-03T08:56:00Z">
              <w:r>
                <w:t>doc. Ing., Ph.D.</w:t>
              </w:r>
            </w:ins>
          </w:p>
        </w:tc>
      </w:tr>
      <w:tr w:rsidR="005A2BAB" w:rsidTr="002B0A33">
        <w:trPr>
          <w:ins w:id="3545" w:author="Michal Pilík" w:date="2018-09-03T08:56:00Z"/>
        </w:trPr>
        <w:tc>
          <w:tcPr>
            <w:tcW w:w="2518" w:type="dxa"/>
            <w:shd w:val="clear" w:color="auto" w:fill="F7CAAC"/>
          </w:tcPr>
          <w:p w:rsidR="005A2BAB" w:rsidRDefault="005A2BAB" w:rsidP="002B0A33">
            <w:pPr>
              <w:jc w:val="both"/>
              <w:rPr>
                <w:ins w:id="3546" w:author="Michal Pilík" w:date="2018-09-03T08:56:00Z"/>
                <w:b/>
              </w:rPr>
            </w:pPr>
            <w:ins w:id="3547" w:author="Michal Pilík" w:date="2018-09-03T08:56:00Z">
              <w:r>
                <w:rPr>
                  <w:b/>
                </w:rPr>
                <w:t>Rok narození</w:t>
              </w:r>
            </w:ins>
          </w:p>
        </w:tc>
        <w:tc>
          <w:tcPr>
            <w:tcW w:w="829" w:type="dxa"/>
          </w:tcPr>
          <w:p w:rsidR="005A2BAB" w:rsidRDefault="005A2BAB" w:rsidP="002B0A33">
            <w:pPr>
              <w:jc w:val="both"/>
              <w:rPr>
                <w:ins w:id="3548" w:author="Michal Pilík" w:date="2018-09-03T08:56:00Z"/>
              </w:rPr>
            </w:pPr>
            <w:ins w:id="3549" w:author="Michal Pilík" w:date="2018-09-03T08:56:00Z">
              <w:r>
                <w:t>1975</w:t>
              </w:r>
            </w:ins>
          </w:p>
        </w:tc>
        <w:tc>
          <w:tcPr>
            <w:tcW w:w="1721" w:type="dxa"/>
            <w:shd w:val="clear" w:color="auto" w:fill="F7CAAC"/>
          </w:tcPr>
          <w:p w:rsidR="005A2BAB" w:rsidRDefault="005A2BAB" w:rsidP="002B0A33">
            <w:pPr>
              <w:jc w:val="both"/>
              <w:rPr>
                <w:ins w:id="3550" w:author="Michal Pilík" w:date="2018-09-03T08:56:00Z"/>
                <w:b/>
              </w:rPr>
            </w:pPr>
            <w:ins w:id="3551" w:author="Michal Pilík" w:date="2018-09-03T08:56:00Z">
              <w:r>
                <w:rPr>
                  <w:b/>
                </w:rPr>
                <w:t>typ vztahu k VŠ</w:t>
              </w:r>
            </w:ins>
          </w:p>
        </w:tc>
        <w:tc>
          <w:tcPr>
            <w:tcW w:w="992" w:type="dxa"/>
            <w:gridSpan w:val="2"/>
          </w:tcPr>
          <w:p w:rsidR="005A2BAB" w:rsidRDefault="005A2BAB" w:rsidP="002B0A33">
            <w:pPr>
              <w:jc w:val="both"/>
              <w:rPr>
                <w:ins w:id="3552" w:author="Michal Pilík" w:date="2018-09-03T08:56:00Z"/>
              </w:rPr>
            </w:pPr>
            <w:ins w:id="3553" w:author="Michal Pilík" w:date="2018-09-03T08:56:00Z">
              <w:r>
                <w:t>pp</w:t>
              </w:r>
            </w:ins>
          </w:p>
        </w:tc>
        <w:tc>
          <w:tcPr>
            <w:tcW w:w="994" w:type="dxa"/>
            <w:shd w:val="clear" w:color="auto" w:fill="F7CAAC"/>
          </w:tcPr>
          <w:p w:rsidR="005A2BAB" w:rsidRDefault="005A2BAB" w:rsidP="002B0A33">
            <w:pPr>
              <w:jc w:val="both"/>
              <w:rPr>
                <w:ins w:id="3554" w:author="Michal Pilík" w:date="2018-09-03T08:56:00Z"/>
                <w:b/>
              </w:rPr>
            </w:pPr>
            <w:ins w:id="3555" w:author="Michal Pilík" w:date="2018-09-03T08:56:00Z">
              <w:r>
                <w:rPr>
                  <w:b/>
                </w:rPr>
                <w:t>rozsah</w:t>
              </w:r>
            </w:ins>
          </w:p>
        </w:tc>
        <w:tc>
          <w:tcPr>
            <w:tcW w:w="709" w:type="dxa"/>
          </w:tcPr>
          <w:p w:rsidR="005A2BAB" w:rsidRDefault="005A2BAB" w:rsidP="002B0A33">
            <w:pPr>
              <w:jc w:val="both"/>
              <w:rPr>
                <w:ins w:id="3556" w:author="Michal Pilík" w:date="2018-09-03T08:56:00Z"/>
              </w:rPr>
            </w:pPr>
            <w:ins w:id="3557" w:author="Michal Pilík" w:date="2018-09-03T08:56:00Z">
              <w:r>
                <w:t>40</w:t>
              </w:r>
            </w:ins>
          </w:p>
        </w:tc>
        <w:tc>
          <w:tcPr>
            <w:tcW w:w="709" w:type="dxa"/>
            <w:gridSpan w:val="2"/>
            <w:shd w:val="clear" w:color="auto" w:fill="F7CAAC"/>
          </w:tcPr>
          <w:p w:rsidR="005A2BAB" w:rsidRDefault="005A2BAB" w:rsidP="002B0A33">
            <w:pPr>
              <w:jc w:val="both"/>
              <w:rPr>
                <w:ins w:id="3558" w:author="Michal Pilík" w:date="2018-09-03T08:56:00Z"/>
                <w:b/>
              </w:rPr>
            </w:pPr>
            <w:ins w:id="3559" w:author="Michal Pilík" w:date="2018-09-03T08:56:00Z">
              <w:r>
                <w:rPr>
                  <w:b/>
                </w:rPr>
                <w:t>do kdy</w:t>
              </w:r>
            </w:ins>
          </w:p>
        </w:tc>
        <w:tc>
          <w:tcPr>
            <w:tcW w:w="1387" w:type="dxa"/>
            <w:gridSpan w:val="2"/>
          </w:tcPr>
          <w:p w:rsidR="005A2BAB" w:rsidRDefault="005A2BAB" w:rsidP="002B0A33">
            <w:pPr>
              <w:jc w:val="both"/>
              <w:rPr>
                <w:ins w:id="3560" w:author="Michal Pilík" w:date="2018-09-03T08:56:00Z"/>
              </w:rPr>
            </w:pPr>
            <w:ins w:id="3561" w:author="Michal Pilík" w:date="2018-09-03T08:56:00Z">
              <w:r>
                <w:t>N</w:t>
              </w:r>
            </w:ins>
          </w:p>
        </w:tc>
      </w:tr>
      <w:tr w:rsidR="005A2BAB" w:rsidTr="002B0A33">
        <w:trPr>
          <w:ins w:id="3562" w:author="Michal Pilík" w:date="2018-09-03T08:56:00Z"/>
        </w:trPr>
        <w:tc>
          <w:tcPr>
            <w:tcW w:w="5068" w:type="dxa"/>
            <w:gridSpan w:val="3"/>
            <w:shd w:val="clear" w:color="auto" w:fill="F7CAAC"/>
          </w:tcPr>
          <w:p w:rsidR="005A2BAB" w:rsidRDefault="005A2BAB" w:rsidP="002B0A33">
            <w:pPr>
              <w:jc w:val="both"/>
              <w:rPr>
                <w:ins w:id="3563" w:author="Michal Pilík" w:date="2018-09-03T08:56:00Z"/>
                <w:b/>
              </w:rPr>
            </w:pPr>
            <w:ins w:id="3564" w:author="Michal Pilík" w:date="2018-09-03T08:56:00Z">
              <w:r>
                <w:rPr>
                  <w:b/>
                </w:rPr>
                <w:t>Typ vztahu na součásti VŠ, která uskutečňuje st. program</w:t>
              </w:r>
            </w:ins>
          </w:p>
        </w:tc>
        <w:tc>
          <w:tcPr>
            <w:tcW w:w="992" w:type="dxa"/>
            <w:gridSpan w:val="2"/>
          </w:tcPr>
          <w:p w:rsidR="005A2BAB" w:rsidRDefault="005A2BAB" w:rsidP="002B0A33">
            <w:pPr>
              <w:jc w:val="both"/>
              <w:rPr>
                <w:ins w:id="3565" w:author="Michal Pilík" w:date="2018-09-03T08:56:00Z"/>
              </w:rPr>
            </w:pPr>
            <w:ins w:id="3566" w:author="Michal Pilík" w:date="2018-09-03T08:56:00Z">
              <w:r>
                <w:t>pp</w:t>
              </w:r>
            </w:ins>
          </w:p>
        </w:tc>
        <w:tc>
          <w:tcPr>
            <w:tcW w:w="994" w:type="dxa"/>
            <w:shd w:val="clear" w:color="auto" w:fill="F7CAAC"/>
          </w:tcPr>
          <w:p w:rsidR="005A2BAB" w:rsidRDefault="005A2BAB" w:rsidP="002B0A33">
            <w:pPr>
              <w:jc w:val="both"/>
              <w:rPr>
                <w:ins w:id="3567" w:author="Michal Pilík" w:date="2018-09-03T08:56:00Z"/>
                <w:b/>
              </w:rPr>
            </w:pPr>
            <w:ins w:id="3568" w:author="Michal Pilík" w:date="2018-09-03T08:56:00Z">
              <w:r>
                <w:rPr>
                  <w:b/>
                </w:rPr>
                <w:t>rozsah</w:t>
              </w:r>
            </w:ins>
          </w:p>
        </w:tc>
        <w:tc>
          <w:tcPr>
            <w:tcW w:w="709" w:type="dxa"/>
          </w:tcPr>
          <w:p w:rsidR="005A2BAB" w:rsidRDefault="005A2BAB" w:rsidP="002B0A33">
            <w:pPr>
              <w:jc w:val="both"/>
              <w:rPr>
                <w:ins w:id="3569" w:author="Michal Pilík" w:date="2018-09-03T08:56:00Z"/>
              </w:rPr>
            </w:pPr>
            <w:ins w:id="3570" w:author="Michal Pilík" w:date="2018-09-03T08:56:00Z">
              <w:r>
                <w:t>40</w:t>
              </w:r>
            </w:ins>
          </w:p>
        </w:tc>
        <w:tc>
          <w:tcPr>
            <w:tcW w:w="709" w:type="dxa"/>
            <w:gridSpan w:val="2"/>
            <w:shd w:val="clear" w:color="auto" w:fill="F7CAAC"/>
          </w:tcPr>
          <w:p w:rsidR="005A2BAB" w:rsidRDefault="005A2BAB" w:rsidP="002B0A33">
            <w:pPr>
              <w:jc w:val="both"/>
              <w:rPr>
                <w:ins w:id="3571" w:author="Michal Pilík" w:date="2018-09-03T08:56:00Z"/>
                <w:b/>
              </w:rPr>
            </w:pPr>
            <w:ins w:id="3572" w:author="Michal Pilík" w:date="2018-09-03T08:56:00Z">
              <w:r>
                <w:rPr>
                  <w:b/>
                </w:rPr>
                <w:t>do kdy</w:t>
              </w:r>
            </w:ins>
          </w:p>
        </w:tc>
        <w:tc>
          <w:tcPr>
            <w:tcW w:w="1387" w:type="dxa"/>
            <w:gridSpan w:val="2"/>
          </w:tcPr>
          <w:p w:rsidR="005A2BAB" w:rsidRDefault="005A2BAB" w:rsidP="002B0A33">
            <w:pPr>
              <w:jc w:val="both"/>
              <w:rPr>
                <w:ins w:id="3573" w:author="Michal Pilík" w:date="2018-09-03T08:56:00Z"/>
              </w:rPr>
            </w:pPr>
            <w:ins w:id="3574" w:author="Michal Pilík" w:date="2018-09-03T08:56:00Z">
              <w:r>
                <w:t xml:space="preserve">N </w:t>
              </w:r>
            </w:ins>
          </w:p>
        </w:tc>
      </w:tr>
      <w:tr w:rsidR="005A2BAB" w:rsidTr="002B0A33">
        <w:trPr>
          <w:ins w:id="3575" w:author="Michal Pilík" w:date="2018-09-03T08:56:00Z"/>
        </w:trPr>
        <w:tc>
          <w:tcPr>
            <w:tcW w:w="6060" w:type="dxa"/>
            <w:gridSpan w:val="5"/>
            <w:shd w:val="clear" w:color="auto" w:fill="F7CAAC"/>
          </w:tcPr>
          <w:p w:rsidR="005A2BAB" w:rsidRDefault="005A2BAB" w:rsidP="002B0A33">
            <w:pPr>
              <w:jc w:val="both"/>
              <w:rPr>
                <w:ins w:id="3576" w:author="Michal Pilík" w:date="2018-09-03T08:56:00Z"/>
              </w:rPr>
            </w:pPr>
            <w:ins w:id="3577" w:author="Michal Pilík" w:date="2018-09-03T08:56:00Z">
              <w:r>
                <w:rPr>
                  <w:b/>
                </w:rPr>
                <w:t>Další současná působení jako akademický pracovník na jiných VŠ</w:t>
              </w:r>
            </w:ins>
          </w:p>
        </w:tc>
        <w:tc>
          <w:tcPr>
            <w:tcW w:w="1703" w:type="dxa"/>
            <w:gridSpan w:val="2"/>
            <w:shd w:val="clear" w:color="auto" w:fill="F7CAAC"/>
          </w:tcPr>
          <w:p w:rsidR="005A2BAB" w:rsidRDefault="005A2BAB" w:rsidP="002B0A33">
            <w:pPr>
              <w:jc w:val="both"/>
              <w:rPr>
                <w:ins w:id="3578" w:author="Michal Pilík" w:date="2018-09-03T08:56:00Z"/>
                <w:b/>
              </w:rPr>
            </w:pPr>
            <w:ins w:id="3579" w:author="Michal Pilík" w:date="2018-09-03T08:56:00Z">
              <w:r>
                <w:rPr>
                  <w:b/>
                </w:rPr>
                <w:t>typ prac. vztahu</w:t>
              </w:r>
            </w:ins>
          </w:p>
        </w:tc>
        <w:tc>
          <w:tcPr>
            <w:tcW w:w="2096" w:type="dxa"/>
            <w:gridSpan w:val="4"/>
            <w:shd w:val="clear" w:color="auto" w:fill="F7CAAC"/>
          </w:tcPr>
          <w:p w:rsidR="005A2BAB" w:rsidRDefault="005A2BAB" w:rsidP="002B0A33">
            <w:pPr>
              <w:jc w:val="both"/>
              <w:rPr>
                <w:ins w:id="3580" w:author="Michal Pilík" w:date="2018-09-03T08:56:00Z"/>
                <w:b/>
              </w:rPr>
            </w:pPr>
            <w:ins w:id="3581" w:author="Michal Pilík" w:date="2018-09-03T08:56:00Z">
              <w:r>
                <w:rPr>
                  <w:b/>
                </w:rPr>
                <w:t>rozsah</w:t>
              </w:r>
            </w:ins>
          </w:p>
        </w:tc>
      </w:tr>
      <w:tr w:rsidR="005A2BAB" w:rsidTr="002B0A33">
        <w:trPr>
          <w:ins w:id="3582" w:author="Michal Pilík" w:date="2018-09-03T08:56:00Z"/>
        </w:trPr>
        <w:tc>
          <w:tcPr>
            <w:tcW w:w="6060" w:type="dxa"/>
            <w:gridSpan w:val="5"/>
          </w:tcPr>
          <w:p w:rsidR="005A2BAB" w:rsidRDefault="005A2BAB" w:rsidP="002B0A33">
            <w:pPr>
              <w:jc w:val="both"/>
              <w:rPr>
                <w:ins w:id="3583" w:author="Michal Pilík" w:date="2018-09-03T08:56:00Z"/>
              </w:rPr>
            </w:pPr>
            <w:ins w:id="3584" w:author="Michal Pilík" w:date="2018-09-03T08:56:00Z">
              <w:r>
                <w:t>VŠE Praha (GAČR)</w:t>
              </w:r>
            </w:ins>
          </w:p>
        </w:tc>
        <w:tc>
          <w:tcPr>
            <w:tcW w:w="1703" w:type="dxa"/>
            <w:gridSpan w:val="2"/>
          </w:tcPr>
          <w:p w:rsidR="005A2BAB" w:rsidRDefault="005A2BAB" w:rsidP="002B0A33">
            <w:pPr>
              <w:jc w:val="both"/>
              <w:rPr>
                <w:ins w:id="3585" w:author="Michal Pilík" w:date="2018-09-03T08:56:00Z"/>
              </w:rPr>
            </w:pPr>
            <w:ins w:id="3586" w:author="Michal Pilík" w:date="2018-09-03T08:56:00Z">
              <w:r>
                <w:t>pp</w:t>
              </w:r>
            </w:ins>
          </w:p>
        </w:tc>
        <w:tc>
          <w:tcPr>
            <w:tcW w:w="2096" w:type="dxa"/>
            <w:gridSpan w:val="4"/>
          </w:tcPr>
          <w:p w:rsidR="005A2BAB" w:rsidRDefault="005A2BAB" w:rsidP="002B0A33">
            <w:pPr>
              <w:jc w:val="both"/>
              <w:rPr>
                <w:ins w:id="3587" w:author="Michal Pilík" w:date="2018-09-03T08:56:00Z"/>
              </w:rPr>
            </w:pPr>
            <w:ins w:id="3588" w:author="Michal Pilík" w:date="2018-09-03T08:56:00Z">
              <w:r>
                <w:t>4</w:t>
              </w:r>
            </w:ins>
          </w:p>
        </w:tc>
      </w:tr>
      <w:tr w:rsidR="005A2BAB" w:rsidTr="002B0A33">
        <w:trPr>
          <w:ins w:id="3589" w:author="Michal Pilík" w:date="2018-09-03T08:56:00Z"/>
        </w:trPr>
        <w:tc>
          <w:tcPr>
            <w:tcW w:w="6060" w:type="dxa"/>
            <w:gridSpan w:val="5"/>
          </w:tcPr>
          <w:p w:rsidR="005A2BAB" w:rsidRDefault="005A2BAB" w:rsidP="002B0A33">
            <w:pPr>
              <w:jc w:val="both"/>
              <w:rPr>
                <w:ins w:id="3590" w:author="Michal Pilík" w:date="2018-09-03T08:56:00Z"/>
              </w:rPr>
            </w:pPr>
            <w:ins w:id="3591" w:author="Michal Pilík" w:date="2018-09-03T08:56:00Z">
              <w:r>
                <w:t>ČVUT Praha</w:t>
              </w:r>
            </w:ins>
          </w:p>
        </w:tc>
        <w:tc>
          <w:tcPr>
            <w:tcW w:w="1703" w:type="dxa"/>
            <w:gridSpan w:val="2"/>
          </w:tcPr>
          <w:p w:rsidR="005A2BAB" w:rsidRDefault="005A2BAB" w:rsidP="002B0A33">
            <w:pPr>
              <w:jc w:val="both"/>
              <w:rPr>
                <w:ins w:id="3592" w:author="Michal Pilík" w:date="2018-09-03T08:56:00Z"/>
              </w:rPr>
            </w:pPr>
            <w:ins w:id="3593" w:author="Michal Pilík" w:date="2018-09-03T08:56:00Z">
              <w:r>
                <w:t>pp</w:t>
              </w:r>
            </w:ins>
          </w:p>
        </w:tc>
        <w:tc>
          <w:tcPr>
            <w:tcW w:w="2096" w:type="dxa"/>
            <w:gridSpan w:val="4"/>
          </w:tcPr>
          <w:p w:rsidR="005A2BAB" w:rsidRDefault="005A2BAB" w:rsidP="002B0A33">
            <w:pPr>
              <w:jc w:val="both"/>
              <w:rPr>
                <w:ins w:id="3594" w:author="Michal Pilík" w:date="2018-09-03T08:56:00Z"/>
              </w:rPr>
            </w:pPr>
            <w:ins w:id="3595" w:author="Michal Pilík" w:date="2018-09-03T08:56:00Z">
              <w:r>
                <w:t>4</w:t>
              </w:r>
            </w:ins>
          </w:p>
        </w:tc>
      </w:tr>
      <w:tr w:rsidR="005A2BAB" w:rsidTr="002B0A33">
        <w:trPr>
          <w:ins w:id="3596" w:author="Michal Pilík" w:date="2018-09-03T08:56:00Z"/>
        </w:trPr>
        <w:tc>
          <w:tcPr>
            <w:tcW w:w="9859" w:type="dxa"/>
            <w:gridSpan w:val="11"/>
            <w:shd w:val="clear" w:color="auto" w:fill="F7CAAC"/>
          </w:tcPr>
          <w:p w:rsidR="005A2BAB" w:rsidRDefault="005A2BAB" w:rsidP="002B0A33">
            <w:pPr>
              <w:jc w:val="both"/>
              <w:rPr>
                <w:ins w:id="3597" w:author="Michal Pilík" w:date="2018-09-03T08:56:00Z"/>
              </w:rPr>
            </w:pPr>
            <w:ins w:id="3598" w:author="Michal Pilík" w:date="2018-09-03T08:56:00Z">
              <w:r>
                <w:rPr>
                  <w:b/>
                </w:rPr>
                <w:t>Předměty příslušného studijního programu a způsob zapojení do jejich výuky, příp. další zapojení do uskutečňování studijního programu</w:t>
              </w:r>
            </w:ins>
          </w:p>
        </w:tc>
      </w:tr>
      <w:tr w:rsidR="005A2BAB" w:rsidTr="002B0A33">
        <w:trPr>
          <w:trHeight w:val="480"/>
          <w:ins w:id="3599" w:author="Michal Pilík" w:date="2018-09-03T08:56:00Z"/>
        </w:trPr>
        <w:tc>
          <w:tcPr>
            <w:tcW w:w="9859" w:type="dxa"/>
            <w:gridSpan w:val="11"/>
            <w:tcBorders>
              <w:top w:val="nil"/>
            </w:tcBorders>
          </w:tcPr>
          <w:p w:rsidR="005F39F0" w:rsidRDefault="005F39F0" w:rsidP="005F39F0">
            <w:pPr>
              <w:jc w:val="both"/>
              <w:rPr>
                <w:ins w:id="3600" w:author="Trefilová Pavla" w:date="2018-09-04T08:24:00Z"/>
              </w:rPr>
            </w:pPr>
            <w:ins w:id="3601" w:author="Trefilová Pavla" w:date="2018-09-04T08:24:00Z">
              <w:r>
                <w:t>Grant studijního programu</w:t>
              </w:r>
            </w:ins>
          </w:p>
          <w:p w:rsidR="005A2BAB" w:rsidRDefault="005A2BAB" w:rsidP="002B0A33">
            <w:pPr>
              <w:jc w:val="both"/>
              <w:rPr>
                <w:ins w:id="3602" w:author="Michal Pilík" w:date="2018-09-03T08:56:00Z"/>
              </w:rPr>
            </w:pPr>
            <w:ins w:id="3603" w:author="Michal Pilík" w:date="2018-09-03T08:56:00Z">
              <w:r>
                <w:t>Procesní a projektový management – přednášky 60%</w:t>
              </w:r>
            </w:ins>
          </w:p>
          <w:p w:rsidR="005A2BAB" w:rsidRDefault="005A2BAB" w:rsidP="002B0A33">
            <w:pPr>
              <w:jc w:val="both"/>
              <w:rPr>
                <w:ins w:id="3604" w:author="Michal Pilík" w:date="2018-09-03T08:56:00Z"/>
              </w:rPr>
            </w:pPr>
            <w:ins w:id="3605" w:author="Michal Pilík" w:date="2018-09-03T08:56:00Z">
              <w:r>
                <w:t>Pokročilé metody plánování a řízení výroby – přednášky 60%</w:t>
              </w:r>
            </w:ins>
          </w:p>
        </w:tc>
      </w:tr>
      <w:tr w:rsidR="005A2BAB" w:rsidTr="002B0A33">
        <w:trPr>
          <w:ins w:id="3606" w:author="Michal Pilík" w:date="2018-09-03T08:56:00Z"/>
        </w:trPr>
        <w:tc>
          <w:tcPr>
            <w:tcW w:w="9859" w:type="dxa"/>
            <w:gridSpan w:val="11"/>
            <w:shd w:val="clear" w:color="auto" w:fill="F7CAAC"/>
          </w:tcPr>
          <w:p w:rsidR="005A2BAB" w:rsidRDefault="005A2BAB" w:rsidP="002B0A33">
            <w:pPr>
              <w:jc w:val="both"/>
              <w:rPr>
                <w:ins w:id="3607" w:author="Michal Pilík" w:date="2018-09-03T08:56:00Z"/>
              </w:rPr>
            </w:pPr>
            <w:ins w:id="3608" w:author="Michal Pilík" w:date="2018-09-03T08:56:00Z">
              <w:r>
                <w:rPr>
                  <w:b/>
                </w:rPr>
                <w:t xml:space="preserve">Údaje o vzdělání na VŠ </w:t>
              </w:r>
            </w:ins>
          </w:p>
        </w:tc>
      </w:tr>
      <w:tr w:rsidR="005A2BAB" w:rsidTr="005F39F0">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09" w:author="Trefilová Pavla" w:date="2018-09-04T08:24: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55"/>
          <w:ins w:id="3610" w:author="Michal Pilík" w:date="2018-09-03T08:56:00Z"/>
          <w:trPrChange w:id="3611" w:author="Trefilová Pavla" w:date="2018-09-04T08:24:00Z">
            <w:trPr>
              <w:gridBefore w:val="1"/>
              <w:trHeight w:val="922"/>
            </w:trPr>
          </w:trPrChange>
        </w:trPr>
        <w:tc>
          <w:tcPr>
            <w:tcW w:w="9859" w:type="dxa"/>
            <w:gridSpan w:val="11"/>
            <w:tcPrChange w:id="3612" w:author="Trefilová Pavla" w:date="2018-09-04T08:24:00Z">
              <w:tcPr>
                <w:tcW w:w="9859" w:type="dxa"/>
                <w:gridSpan w:val="12"/>
              </w:tcPr>
            </w:tcPrChange>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5A2BAB" w:rsidRPr="006B56DF" w:rsidTr="002B0A33">
              <w:trPr>
                <w:trHeight w:val="1074"/>
                <w:ins w:id="3613" w:author="Michal Pilík" w:date="2018-09-03T08:56:00Z"/>
              </w:trPr>
              <w:tc>
                <w:tcPr>
                  <w:tcW w:w="1239" w:type="dxa"/>
                </w:tcPr>
                <w:p w:rsidR="005A2BAB" w:rsidRPr="00894A67" w:rsidRDefault="005A2BAB" w:rsidP="002B0A33">
                  <w:pPr>
                    <w:rPr>
                      <w:ins w:id="3614" w:author="Michal Pilík" w:date="2018-09-03T08:56:00Z"/>
                      <w:b/>
                    </w:rPr>
                  </w:pPr>
                  <w:ins w:id="3615" w:author="Michal Pilík" w:date="2018-09-03T08:56:00Z">
                    <w:r w:rsidRPr="00894A67">
                      <w:rPr>
                        <w:b/>
                      </w:rPr>
                      <w:t>1994 - 1998</w:t>
                    </w:r>
                  </w:ins>
                </w:p>
                <w:p w:rsidR="005A2BAB" w:rsidRPr="00894A67" w:rsidRDefault="005A2BAB" w:rsidP="002B0A33">
                  <w:pPr>
                    <w:rPr>
                      <w:ins w:id="3616" w:author="Michal Pilík" w:date="2018-09-03T08:56:00Z"/>
                      <w:b/>
                    </w:rPr>
                  </w:pPr>
                  <w:ins w:id="3617" w:author="Michal Pilík" w:date="2018-09-03T08:56:00Z">
                    <w:r w:rsidRPr="00894A67">
                      <w:rPr>
                        <w:b/>
                      </w:rPr>
                      <w:t>1998 - 2002</w:t>
                    </w:r>
                  </w:ins>
                </w:p>
                <w:p w:rsidR="005A2BAB" w:rsidRPr="00894A67" w:rsidRDefault="005A2BAB" w:rsidP="002B0A33">
                  <w:pPr>
                    <w:rPr>
                      <w:ins w:id="3618" w:author="Michal Pilík" w:date="2018-09-03T08:56:00Z"/>
                    </w:rPr>
                  </w:pPr>
                </w:p>
              </w:tc>
              <w:tc>
                <w:tcPr>
                  <w:tcW w:w="8505" w:type="dxa"/>
                </w:tcPr>
                <w:p w:rsidR="005A2BAB" w:rsidRPr="00894A67" w:rsidRDefault="005A2BAB" w:rsidP="002B0A33">
                  <w:pPr>
                    <w:jc w:val="both"/>
                    <w:rPr>
                      <w:ins w:id="3619" w:author="Michal Pilík" w:date="2018-09-03T08:56:00Z"/>
                      <w:b/>
                      <w:bCs/>
                    </w:rPr>
                  </w:pPr>
                  <w:ins w:id="3620" w:author="Michal Pilík" w:date="2018-09-03T08:56:00Z">
                    <w:r w:rsidRPr="00894A67">
                      <w:t>VUT Brno, Fakulta Technologická, ve studijním oboru: 32-12-8: Technologie a management</w:t>
                    </w:r>
                    <w:r w:rsidRPr="00894A67">
                      <w:rPr>
                        <w:b/>
                      </w:rPr>
                      <w:t xml:space="preserve"> </w:t>
                    </w:r>
                    <w:r>
                      <w:rPr>
                        <w:b/>
                      </w:rPr>
                      <w:t>(Ing.)</w:t>
                    </w:r>
                  </w:ins>
                </w:p>
                <w:p w:rsidR="005A2BAB" w:rsidRPr="00894A67" w:rsidRDefault="005A2BAB" w:rsidP="002B0A33">
                  <w:pPr>
                    <w:jc w:val="both"/>
                    <w:rPr>
                      <w:ins w:id="3621" w:author="Michal Pilík" w:date="2018-09-03T08:56:00Z"/>
                    </w:rPr>
                  </w:pPr>
                  <w:ins w:id="3622" w:author="Michal Pilík" w:date="2018-09-03T08:56:00Z">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ins>
                </w:p>
              </w:tc>
            </w:tr>
          </w:tbl>
          <w:p w:rsidR="005A2BAB" w:rsidRDefault="005A2BAB" w:rsidP="002B0A33">
            <w:pPr>
              <w:jc w:val="both"/>
              <w:rPr>
                <w:ins w:id="3623" w:author="Michal Pilík" w:date="2018-09-03T08:56:00Z"/>
                <w:b/>
              </w:rPr>
            </w:pPr>
          </w:p>
        </w:tc>
      </w:tr>
      <w:tr w:rsidR="005A2BAB" w:rsidTr="002B0A33">
        <w:trPr>
          <w:ins w:id="3624" w:author="Michal Pilík" w:date="2018-09-03T08:56:00Z"/>
        </w:trPr>
        <w:tc>
          <w:tcPr>
            <w:tcW w:w="9859" w:type="dxa"/>
            <w:gridSpan w:val="11"/>
            <w:shd w:val="clear" w:color="auto" w:fill="F7CAAC"/>
          </w:tcPr>
          <w:p w:rsidR="005A2BAB" w:rsidRDefault="005A2BAB" w:rsidP="002B0A33">
            <w:pPr>
              <w:jc w:val="both"/>
              <w:rPr>
                <w:ins w:id="3625" w:author="Michal Pilík" w:date="2018-09-03T08:56:00Z"/>
                <w:b/>
              </w:rPr>
            </w:pPr>
            <w:ins w:id="3626" w:author="Michal Pilík" w:date="2018-09-03T08:56:00Z">
              <w:r>
                <w:rPr>
                  <w:b/>
                </w:rPr>
                <w:t>Údaje o odborném působení od absolvování VŠ</w:t>
              </w:r>
            </w:ins>
          </w:p>
        </w:tc>
      </w:tr>
      <w:tr w:rsidR="005A2BAB" w:rsidTr="002B0A33">
        <w:trPr>
          <w:trHeight w:val="1090"/>
          <w:ins w:id="3627" w:author="Michal Pilík" w:date="2018-09-03T08:56:00Z"/>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5A2BAB" w:rsidRPr="001A3EAD" w:rsidTr="002B0A33">
              <w:trPr>
                <w:trHeight w:val="1503"/>
                <w:ins w:id="3628" w:author="Michal Pilík" w:date="2018-09-03T08:56:00Z"/>
              </w:trPr>
              <w:tc>
                <w:tcPr>
                  <w:tcW w:w="1314" w:type="dxa"/>
                </w:tcPr>
                <w:p w:rsidR="005A2BAB" w:rsidRPr="00894A67" w:rsidRDefault="005A2BAB" w:rsidP="002B0A33">
                  <w:pPr>
                    <w:ind w:left="7"/>
                    <w:rPr>
                      <w:ins w:id="3629" w:author="Michal Pilík" w:date="2018-09-03T08:56:00Z"/>
                      <w:b/>
                    </w:rPr>
                  </w:pPr>
                  <w:ins w:id="3630" w:author="Michal Pilík" w:date="2018-09-03T08:56:00Z">
                    <w:r w:rsidRPr="00894A67">
                      <w:rPr>
                        <w:b/>
                        <w:bCs/>
                      </w:rPr>
                      <w:t xml:space="preserve">1998 </w:t>
                    </w:r>
                    <w:r w:rsidRPr="00894A67">
                      <w:rPr>
                        <w:b/>
                      </w:rPr>
                      <w:t>-</w:t>
                    </w:r>
                    <w:r w:rsidRPr="00894A67">
                      <w:rPr>
                        <w:b/>
                        <w:bCs/>
                      </w:rPr>
                      <w:t xml:space="preserve"> 2001  </w:t>
                    </w:r>
                  </w:ins>
                </w:p>
                <w:p w:rsidR="005A2BAB" w:rsidRPr="00894A67" w:rsidRDefault="005A2BAB" w:rsidP="002B0A33">
                  <w:pPr>
                    <w:ind w:left="7"/>
                    <w:rPr>
                      <w:ins w:id="3631" w:author="Michal Pilík" w:date="2018-09-03T08:56:00Z"/>
                      <w:b/>
                    </w:rPr>
                  </w:pPr>
                  <w:ins w:id="3632" w:author="Michal Pilík" w:date="2018-09-03T08:56:00Z">
                    <w:r w:rsidRPr="00894A67">
                      <w:rPr>
                        <w:b/>
                      </w:rPr>
                      <w:t xml:space="preserve">2002 - 2003  </w:t>
                    </w:r>
                  </w:ins>
                </w:p>
                <w:p w:rsidR="005A2BAB" w:rsidRPr="00894A67" w:rsidRDefault="005A2BAB" w:rsidP="002B0A33">
                  <w:pPr>
                    <w:ind w:left="7"/>
                    <w:rPr>
                      <w:ins w:id="3633" w:author="Michal Pilík" w:date="2018-09-03T08:56:00Z"/>
                      <w:b/>
                    </w:rPr>
                  </w:pPr>
                  <w:ins w:id="3634" w:author="Michal Pilík" w:date="2018-09-03T08:56:00Z">
                    <w:r w:rsidRPr="00894A67">
                      <w:rPr>
                        <w:b/>
                      </w:rPr>
                      <w:t xml:space="preserve">2002 - 2004  </w:t>
                    </w:r>
                  </w:ins>
                </w:p>
                <w:p w:rsidR="005A2BAB" w:rsidRPr="00894A67" w:rsidRDefault="005A2BAB" w:rsidP="002B0A33">
                  <w:pPr>
                    <w:ind w:left="7"/>
                    <w:rPr>
                      <w:ins w:id="3635" w:author="Michal Pilík" w:date="2018-09-03T08:56:00Z"/>
                      <w:b/>
                    </w:rPr>
                  </w:pPr>
                  <w:ins w:id="3636" w:author="Michal Pilík" w:date="2018-09-03T08:56:00Z">
                    <w:r w:rsidRPr="00894A67">
                      <w:rPr>
                        <w:b/>
                      </w:rPr>
                      <w:t xml:space="preserve">2003 - 2007  </w:t>
                    </w:r>
                  </w:ins>
                </w:p>
                <w:p w:rsidR="005A2BAB" w:rsidRPr="00894A67" w:rsidRDefault="005A2BAB" w:rsidP="002B0A33">
                  <w:pPr>
                    <w:ind w:left="7"/>
                    <w:rPr>
                      <w:ins w:id="3637" w:author="Michal Pilík" w:date="2018-09-03T08:56:00Z"/>
                      <w:b/>
                    </w:rPr>
                  </w:pPr>
                  <w:ins w:id="3638" w:author="Michal Pilík" w:date="2018-09-03T08:56:00Z">
                    <w:r w:rsidRPr="00894A67">
                      <w:rPr>
                        <w:b/>
                      </w:rPr>
                      <w:t>2004 - 2015</w:t>
                    </w:r>
                  </w:ins>
                </w:p>
                <w:p w:rsidR="005A2BAB" w:rsidRPr="00894A67" w:rsidRDefault="005A2BAB" w:rsidP="002B0A33">
                  <w:pPr>
                    <w:rPr>
                      <w:ins w:id="3639" w:author="Michal Pilík" w:date="2018-09-03T08:56:00Z"/>
                    </w:rPr>
                  </w:pPr>
                  <w:ins w:id="3640" w:author="Michal Pilík" w:date="2018-09-03T08:56:00Z">
                    <w:r w:rsidRPr="00894A67">
                      <w:rPr>
                        <w:b/>
                      </w:rPr>
                      <w:t>2007 - dosud</w:t>
                    </w:r>
                  </w:ins>
                </w:p>
              </w:tc>
              <w:tc>
                <w:tcPr>
                  <w:tcW w:w="8430" w:type="dxa"/>
                </w:tcPr>
                <w:p w:rsidR="005A2BAB" w:rsidRPr="00894A67" w:rsidRDefault="005A2BAB" w:rsidP="002B0A33">
                  <w:pPr>
                    <w:rPr>
                      <w:ins w:id="3641" w:author="Michal Pilík" w:date="2018-09-03T08:56:00Z"/>
                    </w:rPr>
                  </w:pPr>
                  <w:ins w:id="3642" w:author="Michal Pilík" w:date="2018-09-03T08:56:00Z">
                    <w:r w:rsidRPr="00894A67">
                      <w:t>interní doktorand VUT Brno - na FaME ve Zlíně</w:t>
                    </w:r>
                  </w:ins>
                </w:p>
                <w:p w:rsidR="005A2BAB" w:rsidRPr="00894A67" w:rsidRDefault="005A2BAB" w:rsidP="002B0A33">
                  <w:pPr>
                    <w:rPr>
                      <w:ins w:id="3643" w:author="Michal Pilík" w:date="2018-09-03T08:56:00Z"/>
                    </w:rPr>
                  </w:pPr>
                  <w:ins w:id="3644" w:author="Michal Pilík" w:date="2018-09-03T08:56:00Z">
                    <w:r w:rsidRPr="00894A67">
                      <w:t>výuka na UTB ve Zlíně (FT, FaME) - externí pracovník</w:t>
                    </w:r>
                  </w:ins>
                </w:p>
                <w:p w:rsidR="005A2BAB" w:rsidRPr="00894A67" w:rsidRDefault="005A2BAB" w:rsidP="002B0A33">
                  <w:pPr>
                    <w:rPr>
                      <w:ins w:id="3645" w:author="Michal Pilík" w:date="2018-09-03T08:56:00Z"/>
                    </w:rPr>
                  </w:pPr>
                  <w:ins w:id="3646" w:author="Michal Pilík" w:date="2018-09-03T08:56:00Z">
                    <w:r w:rsidRPr="00894A67">
                      <w:t>velkoobchod potravin - Tupl Hulín, vedení nákupu</w:t>
                    </w:r>
                  </w:ins>
                </w:p>
                <w:p w:rsidR="005A2BAB" w:rsidRPr="00894A67" w:rsidRDefault="005A2BAB" w:rsidP="002B0A33">
                  <w:pPr>
                    <w:rPr>
                      <w:ins w:id="3647" w:author="Michal Pilík" w:date="2018-09-03T08:56:00Z"/>
                    </w:rPr>
                  </w:pPr>
                  <w:ins w:id="3648" w:author="Michal Pilík" w:date="2018-09-03T08:56:00Z">
                    <w:r w:rsidRPr="00894A67">
                      <w:t>odborný asistent - FaME, UTB ve Zlíně, Ústav průmyslového inženýrství a informačních systémů</w:t>
                    </w:r>
                  </w:ins>
                </w:p>
                <w:p w:rsidR="005A2BAB" w:rsidRPr="00894A67" w:rsidRDefault="005A2BAB" w:rsidP="002B0A33">
                  <w:pPr>
                    <w:rPr>
                      <w:ins w:id="3649" w:author="Michal Pilík" w:date="2018-09-03T08:56:00Z"/>
                    </w:rPr>
                  </w:pPr>
                  <w:ins w:id="3650" w:author="Michal Pilík" w:date="2018-09-03T08:56:00Z">
                    <w:r w:rsidRPr="00894A67">
                      <w:t>jednatel spol. GISTECH s.r.o. (digitální zpracování dat)</w:t>
                    </w:r>
                  </w:ins>
                </w:p>
                <w:p w:rsidR="005A2BAB" w:rsidRDefault="005A2BAB" w:rsidP="002B0A33">
                  <w:pPr>
                    <w:jc w:val="both"/>
                    <w:rPr>
                      <w:ins w:id="3651" w:author="Michal Pilík" w:date="2018-09-03T08:56:00Z"/>
                    </w:rPr>
                  </w:pPr>
                  <w:ins w:id="3652" w:author="Michal Pilík" w:date="2018-09-03T08:56:00Z">
                    <w:r w:rsidRPr="00894A67">
                      <w:t>docent - FaME, UTB ve Zlíně, Ústav průmyslového inženýrství a informačních systémů</w:t>
                    </w:r>
                  </w:ins>
                </w:p>
                <w:p w:rsidR="005A2BAB" w:rsidRDefault="005A2BAB" w:rsidP="002B0A33">
                  <w:pPr>
                    <w:jc w:val="both"/>
                    <w:rPr>
                      <w:ins w:id="3653" w:author="Michal Pilík" w:date="2018-09-03T08:56:00Z"/>
                    </w:rPr>
                  </w:pPr>
                </w:p>
                <w:p w:rsidR="005A2BAB" w:rsidRDefault="005A2BAB" w:rsidP="002B0A33">
                  <w:pPr>
                    <w:jc w:val="both"/>
                    <w:rPr>
                      <w:ins w:id="3654" w:author="Michal Pilík" w:date="2018-09-03T08:56:00Z"/>
                    </w:rPr>
                  </w:pPr>
                  <w:ins w:id="3655" w:author="Michal Pilík" w:date="2018-09-03T08:56:00Z">
                    <w:r>
                      <w:t>Garance současně akreditovaných studijních programů a oborů:</w:t>
                    </w:r>
                  </w:ins>
                </w:p>
                <w:p w:rsidR="005A2BAB" w:rsidRPr="00267087" w:rsidRDefault="005A2BAB" w:rsidP="002B0A33">
                  <w:pPr>
                    <w:pStyle w:val="Odstavecseseznamem"/>
                    <w:widowControl w:val="0"/>
                    <w:numPr>
                      <w:ilvl w:val="0"/>
                      <w:numId w:val="48"/>
                    </w:numPr>
                    <w:autoSpaceDE w:val="0"/>
                    <w:autoSpaceDN w:val="0"/>
                    <w:adjustRightInd w:val="0"/>
                    <w:jc w:val="both"/>
                    <w:rPr>
                      <w:ins w:id="3656" w:author="Michal Pilík" w:date="2018-09-03T08:56:00Z"/>
                    </w:rPr>
                  </w:pPr>
                  <w:ins w:id="3657" w:author="Michal Pilík" w:date="2018-09-03T08:56:00Z">
                    <w:r w:rsidRPr="00267087">
                      <w:t>Garant bakalářského studijního programu Systémové inženýrství a informatika</w:t>
                    </w:r>
                  </w:ins>
                </w:p>
                <w:p w:rsidR="005A2BAB" w:rsidRPr="00894A67" w:rsidRDefault="005A2BAB" w:rsidP="002B0A33">
                  <w:pPr>
                    <w:pStyle w:val="Odstavecseseznamem"/>
                    <w:widowControl w:val="0"/>
                    <w:numPr>
                      <w:ilvl w:val="0"/>
                      <w:numId w:val="48"/>
                    </w:numPr>
                    <w:autoSpaceDE w:val="0"/>
                    <w:autoSpaceDN w:val="0"/>
                    <w:adjustRightInd w:val="0"/>
                    <w:jc w:val="both"/>
                    <w:rPr>
                      <w:ins w:id="3658" w:author="Michal Pilík" w:date="2018-09-03T08:56:00Z"/>
                    </w:rPr>
                  </w:pPr>
                  <w:ins w:id="3659" w:author="Michal Pilík" w:date="2018-09-03T08:56:00Z">
                    <w:r w:rsidRPr="00267087">
                      <w:t>Garant magisterského studijního programu Systémové inženýrství a informatika</w:t>
                    </w:r>
                  </w:ins>
                </w:p>
              </w:tc>
            </w:tr>
          </w:tbl>
          <w:p w:rsidR="005A2BAB" w:rsidRDefault="005A2BAB" w:rsidP="002B0A33">
            <w:pPr>
              <w:jc w:val="both"/>
              <w:rPr>
                <w:ins w:id="3660" w:author="Michal Pilík" w:date="2018-09-03T08:56:00Z"/>
              </w:rPr>
            </w:pPr>
          </w:p>
        </w:tc>
      </w:tr>
      <w:tr w:rsidR="005A2BAB" w:rsidTr="002B0A33">
        <w:trPr>
          <w:trHeight w:val="250"/>
          <w:ins w:id="3661" w:author="Michal Pilík" w:date="2018-09-03T08:56:00Z"/>
        </w:trPr>
        <w:tc>
          <w:tcPr>
            <w:tcW w:w="9859" w:type="dxa"/>
            <w:gridSpan w:val="11"/>
            <w:shd w:val="clear" w:color="auto" w:fill="F7CAAC"/>
          </w:tcPr>
          <w:p w:rsidR="005A2BAB" w:rsidRDefault="005A2BAB" w:rsidP="002B0A33">
            <w:pPr>
              <w:jc w:val="both"/>
              <w:rPr>
                <w:ins w:id="3662" w:author="Michal Pilík" w:date="2018-09-03T08:56:00Z"/>
              </w:rPr>
            </w:pPr>
            <w:ins w:id="3663" w:author="Michal Pilík" w:date="2018-09-03T08:56:00Z">
              <w:r>
                <w:rPr>
                  <w:b/>
                </w:rPr>
                <w:t>Zkušenosti s vedením kvalifikačních a rigorózních prací</w:t>
              </w:r>
            </w:ins>
          </w:p>
        </w:tc>
      </w:tr>
      <w:tr w:rsidR="005A2BAB" w:rsidTr="002B0A33">
        <w:trPr>
          <w:trHeight w:val="332"/>
          <w:ins w:id="3664" w:author="Michal Pilík" w:date="2018-09-03T08:56:00Z"/>
        </w:trPr>
        <w:tc>
          <w:tcPr>
            <w:tcW w:w="9859" w:type="dxa"/>
            <w:gridSpan w:val="11"/>
          </w:tcPr>
          <w:p w:rsidR="005A2BAB" w:rsidRDefault="005A2BAB" w:rsidP="002B0A33">
            <w:pPr>
              <w:jc w:val="both"/>
              <w:rPr>
                <w:ins w:id="3665" w:author="Michal Pilík" w:date="2018-09-03T08:56:00Z"/>
              </w:rPr>
            </w:pPr>
            <w:ins w:id="3666" w:author="Michal Pilík" w:date="2018-09-03T08:56:00Z">
              <w:r>
                <w:t>Počet vedených bakalářských prací – 3</w:t>
              </w:r>
            </w:ins>
          </w:p>
          <w:p w:rsidR="005A2BAB" w:rsidRDefault="005A2BAB" w:rsidP="002B0A33">
            <w:pPr>
              <w:jc w:val="both"/>
              <w:rPr>
                <w:ins w:id="3667" w:author="Michal Pilík" w:date="2018-09-03T08:56:00Z"/>
              </w:rPr>
            </w:pPr>
            <w:ins w:id="3668" w:author="Michal Pilík" w:date="2018-09-03T08:56:00Z">
              <w:r>
                <w:t>Počet vedených diplomových prací – 61</w:t>
              </w:r>
            </w:ins>
          </w:p>
          <w:p w:rsidR="005A2BAB" w:rsidRDefault="005A2BAB" w:rsidP="002B0A33">
            <w:pPr>
              <w:jc w:val="both"/>
              <w:rPr>
                <w:ins w:id="3669" w:author="Michal Pilík" w:date="2018-09-03T08:56:00Z"/>
              </w:rPr>
            </w:pPr>
            <w:ins w:id="3670" w:author="Michal Pilík" w:date="2018-09-03T08:56:00Z">
              <w:r>
                <w:t xml:space="preserve">Počet vedených disertačních prací – 5 </w:t>
              </w:r>
            </w:ins>
          </w:p>
        </w:tc>
      </w:tr>
      <w:tr w:rsidR="005A2BAB" w:rsidTr="002B0A33">
        <w:trPr>
          <w:cantSplit/>
          <w:ins w:id="3671" w:author="Michal Pilík" w:date="2018-09-03T08:56:00Z"/>
        </w:trPr>
        <w:tc>
          <w:tcPr>
            <w:tcW w:w="3347" w:type="dxa"/>
            <w:gridSpan w:val="2"/>
            <w:tcBorders>
              <w:top w:val="single" w:sz="12" w:space="0" w:color="auto"/>
            </w:tcBorders>
            <w:shd w:val="clear" w:color="auto" w:fill="F7CAAC"/>
          </w:tcPr>
          <w:p w:rsidR="005A2BAB" w:rsidRDefault="005A2BAB" w:rsidP="002B0A33">
            <w:pPr>
              <w:jc w:val="both"/>
              <w:rPr>
                <w:ins w:id="3672" w:author="Michal Pilík" w:date="2018-09-03T08:56:00Z"/>
              </w:rPr>
            </w:pPr>
            <w:ins w:id="3673" w:author="Michal Pilík" w:date="2018-09-03T08:56:00Z">
              <w:r>
                <w:rPr>
                  <w:b/>
                </w:rPr>
                <w:t xml:space="preserve">Obor habilitačního řízení </w:t>
              </w:r>
            </w:ins>
          </w:p>
        </w:tc>
        <w:tc>
          <w:tcPr>
            <w:tcW w:w="2245" w:type="dxa"/>
            <w:gridSpan w:val="2"/>
            <w:tcBorders>
              <w:top w:val="single" w:sz="12" w:space="0" w:color="auto"/>
            </w:tcBorders>
            <w:shd w:val="clear" w:color="auto" w:fill="F7CAAC"/>
          </w:tcPr>
          <w:p w:rsidR="005A2BAB" w:rsidRDefault="005A2BAB" w:rsidP="002B0A33">
            <w:pPr>
              <w:jc w:val="both"/>
              <w:rPr>
                <w:ins w:id="3674" w:author="Michal Pilík" w:date="2018-09-03T08:56:00Z"/>
              </w:rPr>
            </w:pPr>
            <w:ins w:id="3675" w:author="Michal Pilík" w:date="2018-09-03T08:56:00Z">
              <w:r>
                <w:rPr>
                  <w:b/>
                </w:rPr>
                <w:t>Rok udělení hodnosti</w:t>
              </w:r>
            </w:ins>
          </w:p>
        </w:tc>
        <w:tc>
          <w:tcPr>
            <w:tcW w:w="2248" w:type="dxa"/>
            <w:gridSpan w:val="4"/>
            <w:tcBorders>
              <w:top w:val="single" w:sz="12" w:space="0" w:color="auto"/>
              <w:right w:val="single" w:sz="12" w:space="0" w:color="auto"/>
            </w:tcBorders>
            <w:shd w:val="clear" w:color="auto" w:fill="F7CAAC"/>
          </w:tcPr>
          <w:p w:rsidR="005A2BAB" w:rsidRDefault="005A2BAB" w:rsidP="002B0A33">
            <w:pPr>
              <w:jc w:val="both"/>
              <w:rPr>
                <w:ins w:id="3676" w:author="Michal Pilík" w:date="2018-09-03T08:56:00Z"/>
              </w:rPr>
            </w:pPr>
            <w:ins w:id="3677" w:author="Michal Pilík" w:date="2018-09-03T08:56:00Z">
              <w:r>
                <w:rPr>
                  <w:b/>
                </w:rPr>
                <w:t>Řízení konáno na VŠ</w:t>
              </w:r>
            </w:ins>
          </w:p>
        </w:tc>
        <w:tc>
          <w:tcPr>
            <w:tcW w:w="2019" w:type="dxa"/>
            <w:gridSpan w:val="3"/>
            <w:tcBorders>
              <w:top w:val="single" w:sz="12" w:space="0" w:color="auto"/>
              <w:left w:val="single" w:sz="12" w:space="0" w:color="auto"/>
            </w:tcBorders>
            <w:shd w:val="clear" w:color="auto" w:fill="F7CAAC"/>
          </w:tcPr>
          <w:p w:rsidR="005A2BAB" w:rsidRDefault="005A2BAB" w:rsidP="002B0A33">
            <w:pPr>
              <w:jc w:val="both"/>
              <w:rPr>
                <w:ins w:id="3678" w:author="Michal Pilík" w:date="2018-09-03T08:56:00Z"/>
                <w:b/>
              </w:rPr>
            </w:pPr>
            <w:ins w:id="3679" w:author="Michal Pilík" w:date="2018-09-03T08:56:00Z">
              <w:r>
                <w:rPr>
                  <w:b/>
                </w:rPr>
                <w:t>Ohlasy publikací</w:t>
              </w:r>
            </w:ins>
          </w:p>
        </w:tc>
      </w:tr>
      <w:tr w:rsidR="005A2BAB" w:rsidTr="002B0A33">
        <w:trPr>
          <w:cantSplit/>
          <w:ins w:id="3680" w:author="Michal Pilík" w:date="2018-09-03T08:56:00Z"/>
        </w:trPr>
        <w:tc>
          <w:tcPr>
            <w:tcW w:w="3347" w:type="dxa"/>
            <w:gridSpan w:val="2"/>
          </w:tcPr>
          <w:p w:rsidR="005A2BAB" w:rsidRPr="00894A67" w:rsidRDefault="005A2BAB" w:rsidP="002B0A33">
            <w:pPr>
              <w:jc w:val="both"/>
              <w:rPr>
                <w:ins w:id="3681" w:author="Michal Pilík" w:date="2018-09-03T08:56:00Z"/>
              </w:rPr>
            </w:pPr>
            <w:ins w:id="3682" w:author="Michal Pilík" w:date="2018-09-03T08:56:00Z">
              <w:r>
                <w:t>Management a ekonomika podniku</w:t>
              </w:r>
            </w:ins>
          </w:p>
        </w:tc>
        <w:tc>
          <w:tcPr>
            <w:tcW w:w="2245" w:type="dxa"/>
            <w:gridSpan w:val="2"/>
          </w:tcPr>
          <w:p w:rsidR="005A2BAB" w:rsidRPr="00894A67" w:rsidRDefault="005A2BAB" w:rsidP="002B0A33">
            <w:pPr>
              <w:jc w:val="both"/>
              <w:rPr>
                <w:ins w:id="3683" w:author="Michal Pilík" w:date="2018-09-03T08:56:00Z"/>
              </w:rPr>
            </w:pPr>
            <w:ins w:id="3684" w:author="Michal Pilík" w:date="2018-09-03T08:56:00Z">
              <w:r w:rsidRPr="00894A67">
                <w:t>2007</w:t>
              </w:r>
            </w:ins>
          </w:p>
        </w:tc>
        <w:tc>
          <w:tcPr>
            <w:tcW w:w="2248" w:type="dxa"/>
            <w:gridSpan w:val="4"/>
            <w:tcBorders>
              <w:right w:val="single" w:sz="12" w:space="0" w:color="auto"/>
            </w:tcBorders>
          </w:tcPr>
          <w:p w:rsidR="005A2BAB" w:rsidRPr="00894A67" w:rsidRDefault="005A2BAB" w:rsidP="002B0A33">
            <w:pPr>
              <w:jc w:val="both"/>
              <w:rPr>
                <w:ins w:id="3685" w:author="Michal Pilík" w:date="2018-09-03T08:56:00Z"/>
              </w:rPr>
            </w:pPr>
            <w:ins w:id="3686" w:author="Michal Pilík" w:date="2018-09-03T08:56:00Z">
              <w:r w:rsidRPr="00894A67">
                <w:t>FaME UTB ve Zlíně</w:t>
              </w:r>
            </w:ins>
          </w:p>
        </w:tc>
        <w:tc>
          <w:tcPr>
            <w:tcW w:w="632" w:type="dxa"/>
            <w:tcBorders>
              <w:left w:val="single" w:sz="12" w:space="0" w:color="auto"/>
            </w:tcBorders>
            <w:shd w:val="clear" w:color="auto" w:fill="F7CAAC"/>
          </w:tcPr>
          <w:p w:rsidR="005A2BAB" w:rsidRDefault="005A2BAB" w:rsidP="002B0A33">
            <w:pPr>
              <w:jc w:val="both"/>
              <w:rPr>
                <w:ins w:id="3687" w:author="Michal Pilík" w:date="2018-09-03T08:56:00Z"/>
              </w:rPr>
            </w:pPr>
            <w:ins w:id="3688" w:author="Michal Pilík" w:date="2018-09-03T08:56:00Z">
              <w:r>
                <w:rPr>
                  <w:b/>
                </w:rPr>
                <w:t>WOS</w:t>
              </w:r>
            </w:ins>
          </w:p>
        </w:tc>
        <w:tc>
          <w:tcPr>
            <w:tcW w:w="693" w:type="dxa"/>
            <w:shd w:val="clear" w:color="auto" w:fill="F7CAAC"/>
          </w:tcPr>
          <w:p w:rsidR="005A2BAB" w:rsidRDefault="005A2BAB" w:rsidP="002B0A33">
            <w:pPr>
              <w:jc w:val="both"/>
              <w:rPr>
                <w:ins w:id="3689" w:author="Michal Pilík" w:date="2018-09-03T08:56:00Z"/>
                <w:sz w:val="18"/>
              </w:rPr>
            </w:pPr>
            <w:ins w:id="3690" w:author="Michal Pilík" w:date="2018-09-03T08:56:00Z">
              <w:r>
                <w:rPr>
                  <w:b/>
                  <w:sz w:val="18"/>
                </w:rPr>
                <w:t>Scopus</w:t>
              </w:r>
            </w:ins>
          </w:p>
        </w:tc>
        <w:tc>
          <w:tcPr>
            <w:tcW w:w="694" w:type="dxa"/>
            <w:shd w:val="clear" w:color="auto" w:fill="F7CAAC"/>
          </w:tcPr>
          <w:p w:rsidR="005A2BAB" w:rsidRDefault="005A2BAB" w:rsidP="002B0A33">
            <w:pPr>
              <w:jc w:val="both"/>
              <w:rPr>
                <w:ins w:id="3691" w:author="Michal Pilík" w:date="2018-09-03T08:56:00Z"/>
              </w:rPr>
            </w:pPr>
            <w:ins w:id="3692" w:author="Michal Pilík" w:date="2018-09-03T08:56:00Z">
              <w:r>
                <w:rPr>
                  <w:b/>
                  <w:sz w:val="18"/>
                </w:rPr>
                <w:t>ostatní</w:t>
              </w:r>
            </w:ins>
          </w:p>
        </w:tc>
      </w:tr>
      <w:tr w:rsidR="005A2BAB" w:rsidTr="002B0A33">
        <w:trPr>
          <w:cantSplit/>
          <w:trHeight w:val="70"/>
          <w:ins w:id="3693" w:author="Michal Pilík" w:date="2018-09-03T08:56:00Z"/>
        </w:trPr>
        <w:tc>
          <w:tcPr>
            <w:tcW w:w="3347" w:type="dxa"/>
            <w:gridSpan w:val="2"/>
            <w:shd w:val="clear" w:color="auto" w:fill="F7CAAC"/>
          </w:tcPr>
          <w:p w:rsidR="005A2BAB" w:rsidRDefault="005A2BAB" w:rsidP="002B0A33">
            <w:pPr>
              <w:jc w:val="both"/>
              <w:rPr>
                <w:ins w:id="3694" w:author="Michal Pilík" w:date="2018-09-03T08:56:00Z"/>
              </w:rPr>
            </w:pPr>
            <w:ins w:id="3695" w:author="Michal Pilík" w:date="2018-09-03T08:56:00Z">
              <w:r>
                <w:rPr>
                  <w:b/>
                </w:rPr>
                <w:t>Obor jmenovacího řízení</w:t>
              </w:r>
            </w:ins>
          </w:p>
        </w:tc>
        <w:tc>
          <w:tcPr>
            <w:tcW w:w="2245" w:type="dxa"/>
            <w:gridSpan w:val="2"/>
            <w:shd w:val="clear" w:color="auto" w:fill="F7CAAC"/>
          </w:tcPr>
          <w:p w:rsidR="005A2BAB" w:rsidRDefault="005A2BAB" w:rsidP="002B0A33">
            <w:pPr>
              <w:jc w:val="both"/>
              <w:rPr>
                <w:ins w:id="3696" w:author="Michal Pilík" w:date="2018-09-03T08:56:00Z"/>
              </w:rPr>
            </w:pPr>
            <w:ins w:id="3697" w:author="Michal Pilík" w:date="2018-09-03T08:56:00Z">
              <w:r>
                <w:rPr>
                  <w:b/>
                </w:rPr>
                <w:t>Rok udělení hodnosti</w:t>
              </w:r>
            </w:ins>
          </w:p>
        </w:tc>
        <w:tc>
          <w:tcPr>
            <w:tcW w:w="2248" w:type="dxa"/>
            <w:gridSpan w:val="4"/>
            <w:tcBorders>
              <w:right w:val="single" w:sz="12" w:space="0" w:color="auto"/>
            </w:tcBorders>
            <w:shd w:val="clear" w:color="auto" w:fill="F7CAAC"/>
          </w:tcPr>
          <w:p w:rsidR="005A2BAB" w:rsidRDefault="005A2BAB" w:rsidP="002B0A33">
            <w:pPr>
              <w:jc w:val="both"/>
              <w:rPr>
                <w:ins w:id="3698" w:author="Michal Pilík" w:date="2018-09-03T08:56:00Z"/>
              </w:rPr>
            </w:pPr>
            <w:ins w:id="3699" w:author="Michal Pilík" w:date="2018-09-03T08:56:00Z">
              <w:r>
                <w:rPr>
                  <w:b/>
                </w:rPr>
                <w:t>Řízení konáno na VŠ</w:t>
              </w:r>
            </w:ins>
          </w:p>
        </w:tc>
        <w:tc>
          <w:tcPr>
            <w:tcW w:w="632" w:type="dxa"/>
            <w:vMerge w:val="restart"/>
            <w:tcBorders>
              <w:left w:val="single" w:sz="12" w:space="0" w:color="auto"/>
            </w:tcBorders>
          </w:tcPr>
          <w:p w:rsidR="005A2BAB" w:rsidRPr="00C91951" w:rsidRDefault="005A2BAB" w:rsidP="002B0A33">
            <w:pPr>
              <w:jc w:val="both"/>
              <w:rPr>
                <w:ins w:id="3700" w:author="Michal Pilík" w:date="2018-09-03T08:56:00Z"/>
                <w:b/>
              </w:rPr>
            </w:pPr>
            <w:ins w:id="3701" w:author="Michal Pilík" w:date="2018-09-03T08:56:00Z">
              <w:r>
                <w:rPr>
                  <w:b/>
                </w:rPr>
                <w:t>27</w:t>
              </w:r>
            </w:ins>
          </w:p>
        </w:tc>
        <w:tc>
          <w:tcPr>
            <w:tcW w:w="693" w:type="dxa"/>
            <w:vMerge w:val="restart"/>
          </w:tcPr>
          <w:p w:rsidR="005A2BAB" w:rsidRPr="00C91951" w:rsidRDefault="005A2BAB" w:rsidP="002B0A33">
            <w:pPr>
              <w:jc w:val="both"/>
              <w:rPr>
                <w:ins w:id="3702" w:author="Michal Pilík" w:date="2018-09-03T08:56:00Z"/>
                <w:b/>
              </w:rPr>
            </w:pPr>
            <w:ins w:id="3703" w:author="Michal Pilík" w:date="2018-09-03T08:56:00Z">
              <w:r>
                <w:rPr>
                  <w:b/>
                </w:rPr>
                <w:t>48</w:t>
              </w:r>
            </w:ins>
          </w:p>
        </w:tc>
        <w:tc>
          <w:tcPr>
            <w:tcW w:w="694" w:type="dxa"/>
            <w:vMerge w:val="restart"/>
          </w:tcPr>
          <w:p w:rsidR="005A2BAB" w:rsidRPr="00FB2F40" w:rsidRDefault="005A2BAB" w:rsidP="002B0A33">
            <w:pPr>
              <w:jc w:val="both"/>
              <w:rPr>
                <w:ins w:id="3704" w:author="Michal Pilík" w:date="2018-09-03T08:56:00Z"/>
                <w:b/>
                <w:highlight w:val="yellow"/>
              </w:rPr>
            </w:pPr>
            <w:ins w:id="3705" w:author="Michal Pilík" w:date="2018-09-03T08:56:00Z">
              <w:r w:rsidRPr="00C91951">
                <w:rPr>
                  <w:b/>
                </w:rPr>
                <w:t>70</w:t>
              </w:r>
            </w:ins>
          </w:p>
        </w:tc>
      </w:tr>
      <w:tr w:rsidR="005A2BAB" w:rsidTr="002B0A33">
        <w:trPr>
          <w:trHeight w:val="205"/>
          <w:ins w:id="3706" w:author="Michal Pilík" w:date="2018-09-03T08:56:00Z"/>
        </w:trPr>
        <w:tc>
          <w:tcPr>
            <w:tcW w:w="3347" w:type="dxa"/>
            <w:gridSpan w:val="2"/>
          </w:tcPr>
          <w:p w:rsidR="005A2BAB" w:rsidRDefault="005A2BAB" w:rsidP="002B0A33">
            <w:pPr>
              <w:jc w:val="both"/>
              <w:rPr>
                <w:ins w:id="3707" w:author="Michal Pilík" w:date="2018-09-03T08:56:00Z"/>
              </w:rPr>
            </w:pPr>
          </w:p>
        </w:tc>
        <w:tc>
          <w:tcPr>
            <w:tcW w:w="2245" w:type="dxa"/>
            <w:gridSpan w:val="2"/>
          </w:tcPr>
          <w:p w:rsidR="005A2BAB" w:rsidRDefault="005A2BAB" w:rsidP="002B0A33">
            <w:pPr>
              <w:jc w:val="both"/>
              <w:rPr>
                <w:ins w:id="3708" w:author="Michal Pilík" w:date="2018-09-03T08:56:00Z"/>
              </w:rPr>
            </w:pPr>
          </w:p>
        </w:tc>
        <w:tc>
          <w:tcPr>
            <w:tcW w:w="2248" w:type="dxa"/>
            <w:gridSpan w:val="4"/>
            <w:tcBorders>
              <w:right w:val="single" w:sz="12" w:space="0" w:color="auto"/>
            </w:tcBorders>
          </w:tcPr>
          <w:p w:rsidR="005A2BAB" w:rsidRDefault="005A2BAB" w:rsidP="002B0A33">
            <w:pPr>
              <w:jc w:val="both"/>
              <w:rPr>
                <w:ins w:id="3709" w:author="Michal Pilík" w:date="2018-09-03T08:56:00Z"/>
              </w:rPr>
            </w:pPr>
          </w:p>
        </w:tc>
        <w:tc>
          <w:tcPr>
            <w:tcW w:w="632" w:type="dxa"/>
            <w:vMerge/>
            <w:tcBorders>
              <w:left w:val="single" w:sz="12" w:space="0" w:color="auto"/>
            </w:tcBorders>
            <w:vAlign w:val="center"/>
          </w:tcPr>
          <w:p w:rsidR="005A2BAB" w:rsidRDefault="005A2BAB" w:rsidP="002B0A33">
            <w:pPr>
              <w:rPr>
                <w:ins w:id="3710" w:author="Michal Pilík" w:date="2018-09-03T08:56:00Z"/>
                <w:b/>
              </w:rPr>
            </w:pPr>
          </w:p>
        </w:tc>
        <w:tc>
          <w:tcPr>
            <w:tcW w:w="693" w:type="dxa"/>
            <w:vMerge/>
            <w:vAlign w:val="center"/>
          </w:tcPr>
          <w:p w:rsidR="005A2BAB" w:rsidRDefault="005A2BAB" w:rsidP="002B0A33">
            <w:pPr>
              <w:rPr>
                <w:ins w:id="3711" w:author="Michal Pilík" w:date="2018-09-03T08:56:00Z"/>
                <w:b/>
              </w:rPr>
            </w:pPr>
          </w:p>
        </w:tc>
        <w:tc>
          <w:tcPr>
            <w:tcW w:w="694" w:type="dxa"/>
            <w:vMerge/>
            <w:vAlign w:val="center"/>
          </w:tcPr>
          <w:p w:rsidR="005A2BAB" w:rsidRDefault="005A2BAB" w:rsidP="002B0A33">
            <w:pPr>
              <w:rPr>
                <w:ins w:id="3712" w:author="Michal Pilík" w:date="2018-09-03T08:56:00Z"/>
                <w:b/>
              </w:rPr>
            </w:pPr>
          </w:p>
        </w:tc>
      </w:tr>
      <w:tr w:rsidR="005A2BAB" w:rsidTr="002B0A33">
        <w:trPr>
          <w:ins w:id="3713" w:author="Michal Pilík" w:date="2018-09-03T08:56:00Z"/>
        </w:trPr>
        <w:tc>
          <w:tcPr>
            <w:tcW w:w="9859" w:type="dxa"/>
            <w:gridSpan w:val="11"/>
            <w:shd w:val="clear" w:color="auto" w:fill="F7CAAC"/>
          </w:tcPr>
          <w:p w:rsidR="005A2BAB" w:rsidRDefault="005A2BAB" w:rsidP="002B0A33">
            <w:pPr>
              <w:jc w:val="both"/>
              <w:rPr>
                <w:ins w:id="3714" w:author="Michal Pilík" w:date="2018-09-03T08:56:00Z"/>
                <w:b/>
              </w:rPr>
            </w:pPr>
            <w:ins w:id="3715" w:author="Michal Pilík" w:date="2018-09-03T08:56:00Z">
              <w:r>
                <w:rPr>
                  <w:b/>
                </w:rPr>
                <w:t xml:space="preserve">Přehled o nejvýznamnější publikační a další tvůrčí činnosti nebo další profesní činnosti u odborníků z praxe vztahující se k zabezpečovaným předmětům </w:t>
              </w:r>
            </w:ins>
          </w:p>
        </w:tc>
      </w:tr>
      <w:tr w:rsidR="005A2BAB" w:rsidTr="002B0A33">
        <w:trPr>
          <w:trHeight w:val="2347"/>
          <w:ins w:id="3716" w:author="Michal Pilík" w:date="2018-09-03T08:56:00Z"/>
        </w:trPr>
        <w:tc>
          <w:tcPr>
            <w:tcW w:w="9859" w:type="dxa"/>
            <w:gridSpan w:val="11"/>
          </w:tcPr>
          <w:p w:rsidR="005A2BAB" w:rsidRDefault="005A2BAB" w:rsidP="002B0A33">
            <w:pPr>
              <w:jc w:val="both"/>
              <w:rPr>
                <w:ins w:id="3717" w:author="Michal Pilík" w:date="2018-09-03T08:56:00Z"/>
              </w:rPr>
            </w:pPr>
            <w:ins w:id="3718" w:author="Michal Pilík" w:date="2018-09-03T08:56:00Z">
              <w:r>
                <w:t>TUČKOVÁ, Z., MOLNÁR, V., FEDORKO, G., TUČEK, D. Proposal and verification of a methodology for the measurement of local muscular load via datalogger</w:t>
              </w:r>
              <w:r w:rsidRPr="002668F7">
                <w:t xml:space="preserve">. </w:t>
              </w:r>
              <w:r>
                <w:fldChar w:fldCharType="begin"/>
              </w:r>
              <w:r>
                <w:instrText xml:space="preserve"> HYPERLINK "https://www.scopus.com/sourceid/15424?origin=recordpage" \o "Go to the information page for this source" </w:instrText>
              </w:r>
              <w:r>
                <w:fldChar w:fldCharType="separate"/>
              </w:r>
              <w:r w:rsidRPr="002668F7">
                <w:rPr>
                  <w:rStyle w:val="Hypertextovodkaz"/>
                  <w:i/>
                  <w:iCs/>
                  <w:color w:val="auto"/>
                  <w:u w:val="none"/>
                </w:rPr>
                <w:t>Measurement:</w:t>
              </w:r>
              <w:r w:rsidRPr="002668F7">
                <w:rPr>
                  <w:rStyle w:val="Hypertextovodkaz"/>
                  <w:color w:val="auto"/>
                  <w:u w:val="none"/>
                </w:rPr>
                <w:t xml:space="preserve"> </w:t>
              </w:r>
              <w:r w:rsidRPr="002668F7">
                <w:rPr>
                  <w:rStyle w:val="Hypertextovodkaz"/>
                  <w:i/>
                  <w:color w:val="auto"/>
                  <w:u w:val="none"/>
                </w:rPr>
                <w:t>Journal of the International Measurement Confederation</w:t>
              </w:r>
              <w:r>
                <w:rPr>
                  <w:rStyle w:val="Hypertextovodkaz"/>
                  <w:i/>
                  <w:color w:val="auto"/>
                  <w:u w:val="none"/>
                </w:rPr>
                <w:fldChar w:fldCharType="end"/>
              </w:r>
              <w:r w:rsidRPr="002668F7">
                <w:t xml:space="preserve">. </w:t>
              </w:r>
              <w:r>
                <w:t>2018. Vol. 121, s. 73 – 82. ISSN 0263-2241 (35%)</w:t>
              </w:r>
            </w:ins>
          </w:p>
          <w:p w:rsidR="005A2BAB" w:rsidRPr="00D513FF" w:rsidRDefault="005A2BAB" w:rsidP="002B0A33">
            <w:pPr>
              <w:autoSpaceDE w:val="0"/>
              <w:autoSpaceDN w:val="0"/>
              <w:jc w:val="both"/>
              <w:rPr>
                <w:ins w:id="3719" w:author="Michal Pilík" w:date="2018-09-03T08:56:00Z"/>
              </w:rPr>
            </w:pPr>
            <w:ins w:id="3720" w:author="Michal Pilík" w:date="2018-09-03T08:56:00Z">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ins>
          </w:p>
          <w:p w:rsidR="005A2BAB" w:rsidRPr="006C473B" w:rsidRDefault="005A2BAB" w:rsidP="002B0A33">
            <w:pPr>
              <w:autoSpaceDE w:val="0"/>
              <w:autoSpaceDN w:val="0"/>
              <w:jc w:val="both"/>
              <w:rPr>
                <w:ins w:id="3721" w:author="Michal Pilík" w:date="2018-09-03T08:56:00Z"/>
              </w:rPr>
            </w:pPr>
            <w:ins w:id="3722" w:author="Michal Pilík" w:date="2018-09-03T08:56:00Z">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ins>
          </w:p>
          <w:p w:rsidR="005A2BAB" w:rsidRPr="006C473B" w:rsidRDefault="005A2BAB" w:rsidP="002B0A33">
            <w:pPr>
              <w:pStyle w:val="Nadpis1"/>
              <w:keepLines w:val="0"/>
              <w:spacing w:before="0"/>
              <w:jc w:val="both"/>
              <w:rPr>
                <w:ins w:id="3723" w:author="Michal Pilík" w:date="2018-09-03T08:56:00Z"/>
                <w:rFonts w:ascii="Times New Roman" w:eastAsia="Times New Roman" w:hAnsi="Times New Roman" w:cs="Times New Roman"/>
                <w:b w:val="0"/>
                <w:caps/>
                <w:color w:val="auto"/>
                <w:kern w:val="36"/>
                <w:sz w:val="20"/>
                <w:szCs w:val="20"/>
              </w:rPr>
            </w:pPr>
            <w:ins w:id="3724" w:author="Michal Pilík" w:date="2018-09-03T08:56:00Z">
              <w:r w:rsidRPr="006C473B">
                <w:rPr>
                  <w:rFonts w:ascii="Times New Roman" w:eastAsia="Times New Roman" w:hAnsi="Times New Roman" w:cs="Times New Roman"/>
                  <w:b w:val="0"/>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b w:val="0"/>
                  <w:i/>
                  <w:iCs/>
                  <w:color w:val="auto"/>
                  <w:sz w:val="20"/>
                  <w:szCs w:val="20"/>
                </w:rPr>
                <w:t>Administratie si Management Public</w:t>
              </w:r>
              <w:r w:rsidRPr="006C473B">
                <w:rPr>
                  <w:rFonts w:ascii="Times New Roman" w:eastAsia="Times New Roman" w:hAnsi="Times New Roman" w:cs="Times New Roman"/>
                  <w:b w:val="0"/>
                  <w:color w:val="auto"/>
                  <w:sz w:val="20"/>
                  <w:szCs w:val="20"/>
                </w:rPr>
                <w:t>, 2017, roč. 2017, č. 28, s. 25-44. ISSN 1583-9583 (34%)</w:t>
              </w:r>
            </w:ins>
          </w:p>
          <w:p w:rsidR="005A2BAB" w:rsidRPr="006C473B" w:rsidRDefault="005A2BAB" w:rsidP="002B0A33">
            <w:pPr>
              <w:autoSpaceDE w:val="0"/>
              <w:autoSpaceDN w:val="0"/>
              <w:ind w:right="78"/>
              <w:jc w:val="both"/>
              <w:rPr>
                <w:ins w:id="3725" w:author="Michal Pilík" w:date="2018-09-03T08:56:00Z"/>
              </w:rPr>
            </w:pPr>
            <w:ins w:id="3726" w:author="Michal Pilík" w:date="2018-09-03T08:56:00Z">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ins>
          </w:p>
          <w:p w:rsidR="005A2BAB" w:rsidRPr="005F39F0" w:rsidRDefault="005A2BAB" w:rsidP="002B0A33">
            <w:pPr>
              <w:jc w:val="both"/>
              <w:rPr>
                <w:ins w:id="3727" w:author="Michal Pilík" w:date="2018-09-03T08:56:00Z"/>
                <w:i/>
                <w:rPrChange w:id="3728" w:author="Trefilová Pavla" w:date="2018-09-04T08:25:00Z">
                  <w:rPr>
                    <w:ins w:id="3729" w:author="Michal Pilík" w:date="2018-09-03T08:56:00Z"/>
                  </w:rPr>
                </w:rPrChange>
              </w:rPr>
            </w:pPr>
            <w:ins w:id="3730" w:author="Michal Pilík" w:date="2018-09-03T08:56:00Z">
              <w:r w:rsidRPr="005F39F0">
                <w:rPr>
                  <w:i/>
                  <w:rPrChange w:id="3731" w:author="Trefilová Pavla" w:date="2018-09-04T08:25:00Z">
                    <w:rPr/>
                  </w:rPrChange>
                </w:rPr>
                <w:t xml:space="preserve">Užitný vzor a patent </w:t>
              </w:r>
            </w:ins>
          </w:p>
          <w:p w:rsidR="005A2BAB" w:rsidRPr="00EB4B06" w:rsidRDefault="005A2BAB" w:rsidP="002B0A33">
            <w:pPr>
              <w:jc w:val="both"/>
              <w:rPr>
                <w:ins w:id="3732" w:author="Michal Pilík" w:date="2018-09-03T08:56:00Z"/>
              </w:rPr>
            </w:pPr>
            <w:ins w:id="3733" w:author="Michal Pilík" w:date="2018-09-03T08:56:00Z">
              <w:r w:rsidRPr="00EB4B06">
                <w:t>Ergonomické zařízení na měření lokální svalové zátěže – Užitný vzor č. 29172 v. r. 2015, Patent v r. 2017 č. 306627</w:t>
              </w:r>
            </w:ins>
          </w:p>
          <w:p w:rsidR="005A2BAB" w:rsidRPr="005F39F0" w:rsidRDefault="005A2BAB" w:rsidP="002B0A33">
            <w:pPr>
              <w:jc w:val="both"/>
              <w:rPr>
                <w:ins w:id="3734" w:author="Michal Pilík" w:date="2018-09-03T08:56:00Z"/>
                <w:i/>
                <w:rPrChange w:id="3735" w:author="Trefilová Pavla" w:date="2018-09-04T08:25:00Z">
                  <w:rPr>
                    <w:ins w:id="3736" w:author="Michal Pilík" w:date="2018-09-03T08:56:00Z"/>
                    <w:b/>
                  </w:rPr>
                </w:rPrChange>
              </w:rPr>
            </w:pPr>
            <w:ins w:id="3737" w:author="Michal Pilík" w:date="2018-09-03T08:56:00Z">
              <w:r w:rsidRPr="005F39F0">
                <w:rPr>
                  <w:i/>
                  <w:rPrChange w:id="3738" w:author="Trefilová Pavla" w:date="2018-09-04T08:25:00Z">
                    <w:rPr>
                      <w:b/>
                    </w:rPr>
                  </w:rPrChange>
                </w:rPr>
                <w:lastRenderedPageBreak/>
                <w:t>Projektová činnost</w:t>
              </w:r>
            </w:ins>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5A2BAB" w:rsidRPr="00894A67" w:rsidTr="002B0A33">
              <w:trPr>
                <w:trHeight w:val="2830"/>
                <w:ins w:id="3739" w:author="Michal Pilík" w:date="2018-09-03T08:56:00Z"/>
              </w:trPr>
              <w:tc>
                <w:tcPr>
                  <w:tcW w:w="1515" w:type="dxa"/>
                </w:tcPr>
                <w:p w:rsidR="005A2BAB" w:rsidRPr="00894A67" w:rsidRDefault="005A2BAB" w:rsidP="002B0A33">
                  <w:pPr>
                    <w:jc w:val="both"/>
                    <w:rPr>
                      <w:ins w:id="3740" w:author="Michal Pilík" w:date="2018-09-03T08:56:00Z"/>
                    </w:rPr>
                  </w:pPr>
                  <w:ins w:id="3741" w:author="Michal Pilík" w:date="2018-09-03T08:56:00Z">
                    <w:r w:rsidRPr="00894A67">
                      <w:t>2010 - 2012</w:t>
                    </w:r>
                  </w:ins>
                </w:p>
                <w:p w:rsidR="005A2BAB" w:rsidRPr="00894A67" w:rsidRDefault="005A2BAB" w:rsidP="002B0A33">
                  <w:pPr>
                    <w:ind w:left="7"/>
                    <w:jc w:val="both"/>
                    <w:rPr>
                      <w:ins w:id="3742" w:author="Michal Pilík" w:date="2018-09-03T08:56:00Z"/>
                    </w:rPr>
                  </w:pPr>
                </w:p>
                <w:p w:rsidR="005A2BAB" w:rsidRPr="00894A67" w:rsidRDefault="005A2BAB" w:rsidP="002B0A33">
                  <w:pPr>
                    <w:ind w:left="7"/>
                    <w:jc w:val="both"/>
                    <w:rPr>
                      <w:ins w:id="3743" w:author="Michal Pilík" w:date="2018-09-03T08:56:00Z"/>
                    </w:rPr>
                  </w:pPr>
                </w:p>
                <w:p w:rsidR="005A2BAB" w:rsidRPr="00894A67" w:rsidRDefault="005A2BAB" w:rsidP="002B0A33">
                  <w:pPr>
                    <w:ind w:left="7"/>
                    <w:jc w:val="both"/>
                    <w:rPr>
                      <w:ins w:id="3744" w:author="Michal Pilík" w:date="2018-09-03T08:56:00Z"/>
                    </w:rPr>
                  </w:pPr>
                </w:p>
                <w:p w:rsidR="005A2BAB" w:rsidRPr="00894A67" w:rsidRDefault="005A2BAB" w:rsidP="002B0A33">
                  <w:pPr>
                    <w:jc w:val="both"/>
                    <w:rPr>
                      <w:ins w:id="3745" w:author="Michal Pilík" w:date="2018-09-03T08:56:00Z"/>
                    </w:rPr>
                  </w:pPr>
                </w:p>
                <w:p w:rsidR="005A2BAB" w:rsidRPr="00894A67" w:rsidRDefault="005A2BAB" w:rsidP="002B0A33">
                  <w:pPr>
                    <w:jc w:val="both"/>
                    <w:rPr>
                      <w:ins w:id="3746" w:author="Michal Pilík" w:date="2018-09-03T08:56:00Z"/>
                    </w:rPr>
                  </w:pPr>
                  <w:ins w:id="3747" w:author="Michal Pilík" w:date="2018-09-03T08:56:00Z">
                    <w:r w:rsidRPr="00894A67">
                      <w:t>2012</w:t>
                    </w:r>
                  </w:ins>
                </w:p>
                <w:p w:rsidR="005A2BAB" w:rsidRPr="00894A67" w:rsidRDefault="005A2BAB" w:rsidP="002B0A33">
                  <w:pPr>
                    <w:jc w:val="both"/>
                    <w:rPr>
                      <w:ins w:id="3748" w:author="Michal Pilík" w:date="2018-09-03T08:56:00Z"/>
                    </w:rPr>
                  </w:pPr>
                </w:p>
                <w:p w:rsidR="005A2BAB" w:rsidRPr="00894A67" w:rsidRDefault="005A2BAB" w:rsidP="002B0A33">
                  <w:pPr>
                    <w:jc w:val="both"/>
                    <w:rPr>
                      <w:ins w:id="3749" w:author="Michal Pilík" w:date="2018-09-03T08:56:00Z"/>
                    </w:rPr>
                  </w:pPr>
                  <w:ins w:id="3750" w:author="Michal Pilík" w:date="2018-09-03T08:56:00Z">
                    <w:r w:rsidRPr="00894A67">
                      <w:t>2009 - 2012</w:t>
                    </w:r>
                  </w:ins>
                </w:p>
                <w:p w:rsidR="005A2BAB" w:rsidRPr="00894A67" w:rsidRDefault="005A2BAB" w:rsidP="002B0A33">
                  <w:pPr>
                    <w:jc w:val="both"/>
                    <w:rPr>
                      <w:ins w:id="3751" w:author="Michal Pilík" w:date="2018-09-03T08:56:00Z"/>
                    </w:rPr>
                  </w:pPr>
                </w:p>
                <w:p w:rsidR="005A2BAB" w:rsidRPr="00894A67" w:rsidRDefault="005A2BAB" w:rsidP="002B0A33">
                  <w:pPr>
                    <w:jc w:val="both"/>
                    <w:rPr>
                      <w:ins w:id="3752" w:author="Michal Pilík" w:date="2018-09-03T08:56:00Z"/>
                    </w:rPr>
                  </w:pPr>
                </w:p>
                <w:p w:rsidR="005A2BAB" w:rsidRPr="00894A67" w:rsidRDefault="005A2BAB" w:rsidP="002B0A33">
                  <w:pPr>
                    <w:jc w:val="both"/>
                    <w:rPr>
                      <w:ins w:id="3753" w:author="Michal Pilík" w:date="2018-09-03T08:56:00Z"/>
                    </w:rPr>
                  </w:pPr>
                  <w:ins w:id="3754" w:author="Michal Pilík" w:date="2018-09-03T08:56:00Z">
                    <w:r w:rsidRPr="00894A67">
                      <w:t>2013 - 2015</w:t>
                    </w:r>
                  </w:ins>
                </w:p>
                <w:p w:rsidR="005A2BAB" w:rsidRPr="00894A67" w:rsidRDefault="005A2BAB" w:rsidP="002B0A33">
                  <w:pPr>
                    <w:jc w:val="both"/>
                    <w:rPr>
                      <w:ins w:id="3755" w:author="Michal Pilík" w:date="2018-09-03T08:56:00Z"/>
                    </w:rPr>
                  </w:pPr>
                </w:p>
                <w:p w:rsidR="005A2BAB" w:rsidRDefault="005A2BAB" w:rsidP="002B0A33">
                  <w:pPr>
                    <w:jc w:val="both"/>
                    <w:rPr>
                      <w:ins w:id="3756" w:author="Michal Pilík" w:date="2018-09-03T08:56:00Z"/>
                    </w:rPr>
                  </w:pPr>
                  <w:ins w:id="3757" w:author="Michal Pilík" w:date="2018-09-03T08:56:00Z">
                    <w:r w:rsidRPr="00894A67">
                      <w:t xml:space="preserve">2013 </w:t>
                    </w:r>
                    <w:r>
                      <w:t>–</w:t>
                    </w:r>
                    <w:r w:rsidRPr="00894A67">
                      <w:t xml:space="preserve"> 2015</w:t>
                    </w:r>
                  </w:ins>
                </w:p>
                <w:p w:rsidR="005A2BAB" w:rsidRDefault="005A2BAB" w:rsidP="002B0A33">
                  <w:pPr>
                    <w:jc w:val="both"/>
                    <w:rPr>
                      <w:ins w:id="3758" w:author="Michal Pilík" w:date="2018-09-03T08:56:00Z"/>
                    </w:rPr>
                  </w:pPr>
                </w:p>
                <w:p w:rsidR="005A2BAB" w:rsidRDefault="005A2BAB" w:rsidP="002B0A33">
                  <w:pPr>
                    <w:jc w:val="both"/>
                    <w:rPr>
                      <w:ins w:id="3759" w:author="Michal Pilík" w:date="2018-09-03T08:56:00Z"/>
                    </w:rPr>
                  </w:pPr>
                  <w:ins w:id="3760" w:author="Michal Pilík" w:date="2018-09-03T08:56:00Z">
                    <w:r>
                      <w:t>2017- 2020</w:t>
                    </w:r>
                  </w:ins>
                </w:p>
                <w:p w:rsidR="005A2BAB" w:rsidRPr="00894A67" w:rsidRDefault="005A2BAB" w:rsidP="002B0A33">
                  <w:pPr>
                    <w:jc w:val="both"/>
                    <w:rPr>
                      <w:ins w:id="3761" w:author="Michal Pilík" w:date="2018-09-03T08:56:00Z"/>
                    </w:rPr>
                  </w:pPr>
                </w:p>
              </w:tc>
              <w:tc>
                <w:tcPr>
                  <w:tcW w:w="8162" w:type="dxa"/>
                </w:tcPr>
                <w:p w:rsidR="005A2BAB" w:rsidRPr="00894A67" w:rsidRDefault="005A2BAB" w:rsidP="002B0A33">
                  <w:pPr>
                    <w:jc w:val="both"/>
                    <w:rPr>
                      <w:ins w:id="3762" w:author="Michal Pilík" w:date="2018-09-03T08:56:00Z"/>
                    </w:rPr>
                  </w:pPr>
                  <w:ins w:id="3763" w:author="Michal Pilík" w:date="2018-09-03T08:56:00Z">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ins>
                </w:p>
                <w:p w:rsidR="005A2BAB" w:rsidRPr="00894A67" w:rsidRDefault="005A2BAB" w:rsidP="002B0A33">
                  <w:pPr>
                    <w:jc w:val="both"/>
                    <w:rPr>
                      <w:ins w:id="3764" w:author="Michal Pilík" w:date="2018-09-03T08:56:00Z"/>
                    </w:rPr>
                  </w:pPr>
                  <w:ins w:id="3765" w:author="Michal Pilík" w:date="2018-09-03T08:56:00Z">
                    <w:r w:rsidRPr="00894A67">
                      <w:t>Individuální projekt národní KVALITA, Pilotní metodik ověřování projektu: Kvalita (IPN projekt MŠMT ČR)</w:t>
                    </w:r>
                  </w:ins>
                </w:p>
                <w:p w:rsidR="005A2BAB" w:rsidRPr="00894A67" w:rsidRDefault="005A2BAB" w:rsidP="002B0A33">
                  <w:pPr>
                    <w:jc w:val="both"/>
                    <w:rPr>
                      <w:ins w:id="3766" w:author="Michal Pilík" w:date="2018-09-03T08:56:00Z"/>
                    </w:rPr>
                  </w:pPr>
                  <w:ins w:id="3767" w:author="Michal Pilík" w:date="2018-09-03T08:56:00Z">
                    <w:r w:rsidRPr="00894A67">
                      <w:t>Optimalizace procesů údržby energetiky ve společnosti Barum Continental Otrokovice s využitím nástrojů Lean Production  a Business Process Managementu - vedení projektu</w:t>
                    </w:r>
                  </w:ins>
                </w:p>
                <w:p w:rsidR="005A2BAB" w:rsidRPr="00894A67" w:rsidRDefault="005A2BAB" w:rsidP="002B0A33">
                  <w:pPr>
                    <w:jc w:val="both"/>
                    <w:rPr>
                      <w:ins w:id="3768" w:author="Michal Pilík" w:date="2018-09-03T08:56:00Z"/>
                    </w:rPr>
                  </w:pPr>
                  <w:ins w:id="3769" w:author="Michal Pilík" w:date="2018-09-03T08:56:00Z">
                    <w:r w:rsidRPr="00894A67">
                      <w:t>Individuální projekt národní KREDO (Kvalita, relevance, efektivita, diverzifikace a otevřenost) Expert konzultant, (IPN projekt MŠMT ČR)</w:t>
                    </w:r>
                  </w:ins>
                </w:p>
                <w:p w:rsidR="005A2BAB" w:rsidRPr="00894A67" w:rsidRDefault="005A2BAB" w:rsidP="002B0A33">
                  <w:pPr>
                    <w:jc w:val="both"/>
                    <w:rPr>
                      <w:ins w:id="3770" w:author="Michal Pilík" w:date="2018-09-03T08:56:00Z"/>
                    </w:rPr>
                  </w:pPr>
                  <w:ins w:id="3771" w:author="Michal Pilík" w:date="2018-09-03T08:56:00Z">
                    <w:r w:rsidRPr="00894A67">
                      <w:t>Projekt procesních analýz ve společnosti Meopta Přerov - vedení projektu</w:t>
                    </w:r>
                  </w:ins>
                </w:p>
                <w:p w:rsidR="005A2BAB" w:rsidRDefault="005A2BAB" w:rsidP="002B0A33">
                  <w:pPr>
                    <w:jc w:val="both"/>
                    <w:rPr>
                      <w:ins w:id="3772" w:author="Michal Pilík" w:date="2018-09-03T08:56:00Z"/>
                    </w:rPr>
                  </w:pPr>
                  <w:ins w:id="3773" w:author="Michal Pilík" w:date="2018-09-03T08:56:00Z">
                    <w:r w:rsidRPr="00894A67">
                      <w:t>Zlepšování projektů – VaV Ergonomie drobné svalové zátěže, vědeckovýzkumný projekt OPPI – MPO, řešený pro Moravskoslezský automobilový klastr, o. s. -</w:t>
                    </w:r>
                    <w:r>
                      <w:t xml:space="preserve"> </w:t>
                    </w:r>
                    <w:r w:rsidRPr="00894A67">
                      <w:t>hlavní řešitel</w:t>
                    </w:r>
                  </w:ins>
                </w:p>
                <w:p w:rsidR="005A2BAB" w:rsidRPr="00B60DA0" w:rsidRDefault="005A2BAB" w:rsidP="002B0A33">
                  <w:pPr>
                    <w:spacing w:before="40" w:line="254" w:lineRule="atLeast"/>
                    <w:jc w:val="both"/>
                    <w:outlineLvl w:val="2"/>
                    <w:rPr>
                      <w:ins w:id="3774" w:author="Michal Pilík" w:date="2018-09-03T08:56:00Z"/>
                    </w:rPr>
                  </w:pPr>
                  <w:ins w:id="3775" w:author="Michal Pilík" w:date="2018-09-03T08:56:00Z">
                    <w:r>
                      <w:t>Člen řešitelského týmu:</w:t>
                    </w:r>
                    <w:r w:rsidRPr="00B60DA0">
                      <w:t xml:space="preserve"> grantového projektu Grantové agentury České republiky GAČR č. 17-11321S Název projektu: Behaiviorální důvody úpadku firem: Experimentální přístup (GA309027).</w:t>
                    </w:r>
                  </w:ins>
                </w:p>
                <w:p w:rsidR="005A2BAB" w:rsidRPr="00894A67" w:rsidRDefault="005A2BAB" w:rsidP="002B0A33">
                  <w:pPr>
                    <w:jc w:val="both"/>
                    <w:rPr>
                      <w:ins w:id="3776" w:author="Michal Pilík" w:date="2018-09-03T08:56:00Z"/>
                    </w:rPr>
                  </w:pPr>
                </w:p>
              </w:tc>
            </w:tr>
          </w:tbl>
          <w:p w:rsidR="005A2BAB" w:rsidRPr="00894A67" w:rsidRDefault="005A2BAB" w:rsidP="002B0A33">
            <w:pPr>
              <w:jc w:val="both"/>
              <w:rPr>
                <w:ins w:id="3777" w:author="Michal Pilík" w:date="2018-09-03T08:56:00Z"/>
                <w:b/>
              </w:rPr>
            </w:pPr>
          </w:p>
        </w:tc>
      </w:tr>
      <w:tr w:rsidR="005A2BAB" w:rsidTr="002B0A33">
        <w:trPr>
          <w:trHeight w:val="218"/>
          <w:ins w:id="3778" w:author="Michal Pilík" w:date="2018-09-03T08:56:00Z"/>
        </w:trPr>
        <w:tc>
          <w:tcPr>
            <w:tcW w:w="9859" w:type="dxa"/>
            <w:gridSpan w:val="11"/>
            <w:shd w:val="clear" w:color="auto" w:fill="F7CAAC"/>
          </w:tcPr>
          <w:p w:rsidR="005A2BAB" w:rsidRDefault="005A2BAB" w:rsidP="002B0A33">
            <w:pPr>
              <w:rPr>
                <w:ins w:id="3779" w:author="Michal Pilík" w:date="2018-09-03T08:56:00Z"/>
                <w:b/>
              </w:rPr>
            </w:pPr>
            <w:ins w:id="3780" w:author="Michal Pilík" w:date="2018-09-03T08:56:00Z">
              <w:r>
                <w:rPr>
                  <w:b/>
                </w:rPr>
                <w:lastRenderedPageBreak/>
                <w:t>Působení v zahraničí</w:t>
              </w:r>
            </w:ins>
          </w:p>
        </w:tc>
      </w:tr>
      <w:tr w:rsidR="005A2BAB" w:rsidTr="002B0A33">
        <w:trPr>
          <w:trHeight w:val="328"/>
          <w:ins w:id="3781" w:author="Michal Pilík" w:date="2018-09-03T08:56:00Z"/>
        </w:trPr>
        <w:tc>
          <w:tcPr>
            <w:tcW w:w="9859" w:type="dxa"/>
            <w:gridSpan w:val="11"/>
          </w:tcPr>
          <w:p w:rsidR="005A2BAB" w:rsidRDefault="005A2BAB" w:rsidP="002B0A33">
            <w:pPr>
              <w:rPr>
                <w:ins w:id="3782" w:author="Michal Pilík" w:date="2018-09-03T08:56:00Z"/>
                <w:b/>
              </w:rPr>
            </w:pPr>
          </w:p>
        </w:tc>
      </w:tr>
      <w:tr w:rsidR="005A2BAB" w:rsidTr="002B0A33">
        <w:trPr>
          <w:cantSplit/>
          <w:trHeight w:val="56"/>
          <w:ins w:id="3783" w:author="Michal Pilík" w:date="2018-09-03T08:56:00Z"/>
        </w:trPr>
        <w:tc>
          <w:tcPr>
            <w:tcW w:w="2518" w:type="dxa"/>
            <w:shd w:val="clear" w:color="auto" w:fill="F7CAAC"/>
          </w:tcPr>
          <w:p w:rsidR="005A2BAB" w:rsidRDefault="005A2BAB" w:rsidP="002B0A33">
            <w:pPr>
              <w:jc w:val="both"/>
              <w:rPr>
                <w:ins w:id="3784" w:author="Michal Pilík" w:date="2018-09-03T08:56:00Z"/>
                <w:b/>
              </w:rPr>
            </w:pPr>
            <w:ins w:id="3785" w:author="Michal Pilík" w:date="2018-09-03T08:56:00Z">
              <w:r>
                <w:rPr>
                  <w:b/>
                </w:rPr>
                <w:t xml:space="preserve">Podpis </w:t>
              </w:r>
            </w:ins>
          </w:p>
        </w:tc>
        <w:tc>
          <w:tcPr>
            <w:tcW w:w="4536" w:type="dxa"/>
            <w:gridSpan w:val="5"/>
          </w:tcPr>
          <w:p w:rsidR="005A2BAB" w:rsidRDefault="005A2BAB" w:rsidP="002B0A33">
            <w:pPr>
              <w:jc w:val="both"/>
              <w:rPr>
                <w:ins w:id="3786" w:author="Michal Pilík" w:date="2018-09-03T08:56:00Z"/>
              </w:rPr>
            </w:pPr>
          </w:p>
        </w:tc>
        <w:tc>
          <w:tcPr>
            <w:tcW w:w="786" w:type="dxa"/>
            <w:gridSpan w:val="2"/>
            <w:shd w:val="clear" w:color="auto" w:fill="F7CAAC"/>
          </w:tcPr>
          <w:p w:rsidR="005A2BAB" w:rsidRDefault="005A2BAB" w:rsidP="002B0A33">
            <w:pPr>
              <w:jc w:val="both"/>
              <w:rPr>
                <w:ins w:id="3787" w:author="Michal Pilík" w:date="2018-09-03T08:56:00Z"/>
              </w:rPr>
            </w:pPr>
            <w:ins w:id="3788" w:author="Michal Pilík" w:date="2018-09-03T08:56:00Z">
              <w:r>
                <w:rPr>
                  <w:b/>
                </w:rPr>
                <w:t>datum</w:t>
              </w:r>
            </w:ins>
          </w:p>
        </w:tc>
        <w:tc>
          <w:tcPr>
            <w:tcW w:w="2019" w:type="dxa"/>
            <w:gridSpan w:val="3"/>
          </w:tcPr>
          <w:p w:rsidR="005A2BAB" w:rsidRDefault="005A2BAB" w:rsidP="002B0A33">
            <w:pPr>
              <w:jc w:val="both"/>
              <w:rPr>
                <w:ins w:id="3789" w:author="Michal Pilík" w:date="2018-09-03T08:56:00Z"/>
              </w:rPr>
            </w:pPr>
          </w:p>
        </w:tc>
      </w:tr>
    </w:tbl>
    <w:p w:rsidR="002A0DB1" w:rsidRDefault="002A0DB1" w:rsidP="00DC52F6">
      <w:pPr>
        <w:spacing w:after="160" w:line="259" w:lineRule="auto"/>
      </w:pPr>
    </w:p>
    <w:p w:rsidR="002A0DB1" w:rsidRDefault="002A0DB1">
      <w:r>
        <w:br w:type="page"/>
      </w:r>
    </w:p>
    <w:p w:rsidR="00F001D9" w:rsidRDefault="00F001D9" w:rsidP="00F001D9">
      <w:pPr>
        <w:spacing w:after="160" w:line="259" w:lineRule="auto"/>
        <w:jc w:val="center"/>
        <w:rPr>
          <w:rFonts w:asciiTheme="minorHAnsi" w:hAnsiTheme="minorHAnsi"/>
          <w:sz w:val="48"/>
          <w:szCs w:val="48"/>
        </w:rPr>
      </w:pPr>
    </w:p>
    <w:p w:rsidR="0034361F" w:rsidRDefault="0034361F" w:rsidP="0034361F">
      <w:pPr>
        <w:spacing w:before="4000" w:after="360"/>
        <w:jc w:val="center"/>
        <w:rPr>
          <w:rFonts w:asciiTheme="minorHAnsi" w:hAnsiTheme="minorHAnsi"/>
          <w:b/>
          <w:sz w:val="52"/>
          <w:szCs w:val="52"/>
        </w:rPr>
      </w:pPr>
      <w:r w:rsidRPr="00BC3E72">
        <w:rPr>
          <w:rFonts w:asciiTheme="minorHAnsi" w:hAnsiTheme="minorHAnsi"/>
          <w:b/>
          <w:sz w:val="52"/>
          <w:szCs w:val="52"/>
        </w:rPr>
        <w:t xml:space="preserve">CI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Pr>
          <w:rFonts w:asciiTheme="minorHAnsi" w:hAnsiTheme="minorHAnsi"/>
          <w:b/>
          <w:sz w:val="52"/>
          <w:szCs w:val="52"/>
        </w:rPr>
        <w:t>Průmyslové inženýrství</w:t>
      </w:r>
    </w:p>
    <w:p w:rsidR="0034361F" w:rsidRPr="0034361F" w:rsidRDefault="0034361F" w:rsidP="0034361F">
      <w:pPr>
        <w:spacing w:after="3400"/>
        <w:jc w:val="center"/>
        <w:rPr>
          <w:i/>
        </w:rPr>
      </w:pPr>
      <w:r w:rsidRPr="0034361F">
        <w:rPr>
          <w:rFonts w:asciiTheme="minorHAnsi" w:hAnsiTheme="minorHAnsi"/>
          <w:b/>
          <w:i/>
          <w:sz w:val="52"/>
          <w:szCs w:val="52"/>
        </w:rPr>
        <w:t>Složení oborové rady</w:t>
      </w:r>
    </w:p>
    <w:p w:rsidR="00940858" w:rsidRDefault="00940858">
      <w:r>
        <w:br w:type="page"/>
      </w:r>
    </w:p>
    <w:tbl>
      <w:tblPr>
        <w:tblW w:w="98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3"/>
        <w:gridCol w:w="693"/>
        <w:gridCol w:w="694"/>
      </w:tblGrid>
      <w:tr w:rsidR="00FD314B" w:rsidTr="00FD314B">
        <w:tc>
          <w:tcPr>
            <w:tcW w:w="9860" w:type="dxa"/>
            <w:gridSpan w:val="11"/>
            <w:tcBorders>
              <w:top w:val="single" w:sz="4" w:space="0" w:color="auto"/>
              <w:left w:val="single" w:sz="4" w:space="0" w:color="auto"/>
              <w:bottom w:val="double" w:sz="4" w:space="0" w:color="auto"/>
              <w:right w:val="single" w:sz="4" w:space="0" w:color="auto"/>
            </w:tcBorders>
            <w:shd w:val="clear" w:color="auto" w:fill="BDD6EE"/>
          </w:tcPr>
          <w:p w:rsidR="00FD314B" w:rsidRDefault="00FD314B" w:rsidP="00FD314B">
            <w:pPr>
              <w:jc w:val="both"/>
              <w:rPr>
                <w:b/>
                <w:sz w:val="28"/>
              </w:rPr>
            </w:pPr>
            <w:r>
              <w:lastRenderedPageBreak/>
              <w:br w:type="page"/>
            </w:r>
            <w:r>
              <w:br w:type="page"/>
            </w:r>
            <w:r>
              <w:rPr>
                <w:b/>
                <w:sz w:val="28"/>
              </w:rPr>
              <w:t>C-I – Personální zabezpečení</w:t>
            </w:r>
          </w:p>
        </w:tc>
      </w:tr>
      <w:tr w:rsidR="00FD314B" w:rsidTr="00FD314B">
        <w:tc>
          <w:tcPr>
            <w:tcW w:w="2518" w:type="dxa"/>
            <w:tcBorders>
              <w:top w:val="double" w:sz="4" w:space="0" w:color="auto"/>
            </w:tcBorders>
            <w:shd w:val="clear" w:color="auto" w:fill="F7CAAC"/>
          </w:tcPr>
          <w:p w:rsidR="00FD314B" w:rsidRDefault="00FD314B" w:rsidP="00FD314B">
            <w:pPr>
              <w:jc w:val="both"/>
              <w:rPr>
                <w:b/>
              </w:rPr>
            </w:pPr>
            <w:r>
              <w:rPr>
                <w:b/>
              </w:rPr>
              <w:t>Vysoká škola</w:t>
            </w:r>
          </w:p>
        </w:tc>
        <w:tc>
          <w:tcPr>
            <w:tcW w:w="7342" w:type="dxa"/>
            <w:gridSpan w:val="10"/>
          </w:tcPr>
          <w:p w:rsidR="00FD314B" w:rsidRDefault="00FD314B" w:rsidP="00FD314B">
            <w:pPr>
              <w:jc w:val="both"/>
            </w:pPr>
            <w:r>
              <w:t>Univerzita Tomáše Bati ve Zlíně</w:t>
            </w:r>
          </w:p>
        </w:tc>
      </w:tr>
      <w:tr w:rsidR="00FD314B" w:rsidTr="00FD314B">
        <w:tc>
          <w:tcPr>
            <w:tcW w:w="2518" w:type="dxa"/>
            <w:shd w:val="clear" w:color="auto" w:fill="F7CAAC"/>
          </w:tcPr>
          <w:p w:rsidR="00FD314B" w:rsidRDefault="00FD314B" w:rsidP="00FD314B">
            <w:pPr>
              <w:jc w:val="both"/>
              <w:rPr>
                <w:b/>
              </w:rPr>
            </w:pPr>
            <w:r>
              <w:rPr>
                <w:b/>
              </w:rPr>
              <w:t>Součást vysoké školy</w:t>
            </w:r>
          </w:p>
        </w:tc>
        <w:tc>
          <w:tcPr>
            <w:tcW w:w="7342" w:type="dxa"/>
            <w:gridSpan w:val="10"/>
          </w:tcPr>
          <w:p w:rsidR="00FD314B" w:rsidRDefault="00FD314B" w:rsidP="00FD314B">
            <w:pPr>
              <w:jc w:val="both"/>
            </w:pPr>
            <w:r>
              <w:t>Fakulta managementu a ekonomiky</w:t>
            </w:r>
          </w:p>
        </w:tc>
      </w:tr>
      <w:tr w:rsidR="00FD314B" w:rsidTr="00FD314B">
        <w:tc>
          <w:tcPr>
            <w:tcW w:w="2518" w:type="dxa"/>
            <w:shd w:val="clear" w:color="auto" w:fill="F7CAAC"/>
          </w:tcPr>
          <w:p w:rsidR="00FD314B" w:rsidRDefault="00FD314B" w:rsidP="00FD314B">
            <w:pPr>
              <w:jc w:val="both"/>
              <w:rPr>
                <w:b/>
              </w:rPr>
            </w:pPr>
            <w:r>
              <w:rPr>
                <w:b/>
              </w:rPr>
              <w:t>Název studijního programu</w:t>
            </w:r>
          </w:p>
        </w:tc>
        <w:tc>
          <w:tcPr>
            <w:tcW w:w="7342" w:type="dxa"/>
            <w:gridSpan w:val="10"/>
          </w:tcPr>
          <w:p w:rsidR="00FD314B" w:rsidRDefault="00191A85" w:rsidP="00FD314B">
            <w:pPr>
              <w:jc w:val="both"/>
            </w:pPr>
            <w:ins w:id="3790" w:author="Trefilová Pavla" w:date="2018-09-04T10:36:00Z">
              <w:r w:rsidRPr="007E1295">
                <w:t>Průmyslové inženýrství</w:t>
              </w:r>
            </w:ins>
            <w:del w:id="3791" w:author="Trefilová Pavla" w:date="2018-09-04T10:36:00Z">
              <w:r w:rsidR="00FD314B" w:rsidDel="00191A85">
                <w:delText>Ekonomika a management</w:delText>
              </w:r>
            </w:del>
          </w:p>
        </w:tc>
      </w:tr>
      <w:tr w:rsidR="00FD314B" w:rsidTr="00FD314B">
        <w:tc>
          <w:tcPr>
            <w:tcW w:w="2518" w:type="dxa"/>
            <w:shd w:val="clear" w:color="auto" w:fill="F7CAAC"/>
          </w:tcPr>
          <w:p w:rsidR="00FD314B" w:rsidRDefault="00FD314B" w:rsidP="00FD314B">
            <w:pPr>
              <w:jc w:val="both"/>
              <w:rPr>
                <w:b/>
              </w:rPr>
            </w:pPr>
            <w:r>
              <w:rPr>
                <w:b/>
              </w:rPr>
              <w:t>Jméno a příjmení</w:t>
            </w:r>
          </w:p>
        </w:tc>
        <w:tc>
          <w:tcPr>
            <w:tcW w:w="4536" w:type="dxa"/>
            <w:gridSpan w:val="5"/>
          </w:tcPr>
          <w:p w:rsidR="00FD314B" w:rsidRPr="00990A91" w:rsidRDefault="00FD314B" w:rsidP="00FD314B">
            <w:pPr>
              <w:jc w:val="both"/>
            </w:pPr>
            <w:r w:rsidRPr="00990A91">
              <w:t xml:space="preserve">Josef </w:t>
            </w:r>
            <w:r>
              <w:t>BASL</w:t>
            </w:r>
          </w:p>
        </w:tc>
        <w:tc>
          <w:tcPr>
            <w:tcW w:w="709" w:type="dxa"/>
            <w:shd w:val="clear" w:color="auto" w:fill="F7CAAC"/>
          </w:tcPr>
          <w:p w:rsidR="00FD314B" w:rsidRDefault="00FD314B" w:rsidP="00FD314B">
            <w:pPr>
              <w:jc w:val="both"/>
              <w:rPr>
                <w:b/>
              </w:rPr>
            </w:pPr>
            <w:r>
              <w:rPr>
                <w:b/>
              </w:rPr>
              <w:t>Tituly</w:t>
            </w:r>
          </w:p>
        </w:tc>
        <w:tc>
          <w:tcPr>
            <w:tcW w:w="2097" w:type="dxa"/>
            <w:gridSpan w:val="4"/>
          </w:tcPr>
          <w:p w:rsidR="00FD314B" w:rsidRDefault="00FD314B" w:rsidP="00FD314B">
            <w:pPr>
              <w:jc w:val="both"/>
            </w:pPr>
            <w:r>
              <w:t>prof. Ing., CSc.</w:t>
            </w:r>
          </w:p>
        </w:tc>
      </w:tr>
      <w:tr w:rsidR="00FD314B" w:rsidTr="00FD314B">
        <w:tc>
          <w:tcPr>
            <w:tcW w:w="2518" w:type="dxa"/>
            <w:shd w:val="clear" w:color="auto" w:fill="F7CAAC"/>
          </w:tcPr>
          <w:p w:rsidR="00FD314B" w:rsidRDefault="00FD314B" w:rsidP="00FD314B">
            <w:pPr>
              <w:jc w:val="both"/>
              <w:rPr>
                <w:b/>
              </w:rPr>
            </w:pPr>
            <w:r>
              <w:rPr>
                <w:b/>
              </w:rPr>
              <w:t>Rok narození</w:t>
            </w:r>
          </w:p>
        </w:tc>
        <w:tc>
          <w:tcPr>
            <w:tcW w:w="829" w:type="dxa"/>
          </w:tcPr>
          <w:p w:rsidR="00FD314B" w:rsidRDefault="00FD314B" w:rsidP="00FD314B">
            <w:pPr>
              <w:jc w:val="both"/>
            </w:pPr>
            <w:r>
              <w:t>1961</w:t>
            </w:r>
          </w:p>
        </w:tc>
        <w:tc>
          <w:tcPr>
            <w:tcW w:w="1721" w:type="dxa"/>
            <w:shd w:val="clear" w:color="auto" w:fill="F7CAAC"/>
          </w:tcPr>
          <w:p w:rsidR="00FD314B" w:rsidRDefault="00FD314B" w:rsidP="00FD314B">
            <w:pPr>
              <w:jc w:val="both"/>
              <w:rPr>
                <w:b/>
              </w:rPr>
            </w:pPr>
            <w:r>
              <w:rPr>
                <w:b/>
              </w:rPr>
              <w:t>typ vztahu k VŠ</w:t>
            </w:r>
          </w:p>
        </w:tc>
        <w:tc>
          <w:tcPr>
            <w:tcW w:w="992" w:type="dxa"/>
            <w:gridSpan w:val="2"/>
          </w:tcPr>
          <w:p w:rsidR="00FD314B" w:rsidRDefault="00FD314B" w:rsidP="00FD314B">
            <w:pPr>
              <w:jc w:val="both"/>
            </w:pP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p>
        </w:tc>
        <w:tc>
          <w:tcPr>
            <w:tcW w:w="710" w:type="dxa"/>
            <w:gridSpan w:val="2"/>
            <w:shd w:val="clear" w:color="auto" w:fill="F7CAAC"/>
          </w:tcPr>
          <w:p w:rsidR="00FD314B" w:rsidRDefault="00FD314B" w:rsidP="00FD314B">
            <w:pPr>
              <w:jc w:val="both"/>
              <w:rPr>
                <w:b/>
              </w:rPr>
            </w:pPr>
            <w:r>
              <w:rPr>
                <w:b/>
              </w:rPr>
              <w:t>do kdy</w:t>
            </w:r>
          </w:p>
        </w:tc>
        <w:tc>
          <w:tcPr>
            <w:tcW w:w="1387" w:type="dxa"/>
            <w:gridSpan w:val="2"/>
          </w:tcPr>
          <w:p w:rsidR="00FD314B" w:rsidRDefault="00FD314B" w:rsidP="00FD314B">
            <w:pPr>
              <w:jc w:val="both"/>
            </w:pPr>
          </w:p>
        </w:tc>
      </w:tr>
      <w:tr w:rsidR="00FD314B" w:rsidTr="00FD314B">
        <w:tc>
          <w:tcPr>
            <w:tcW w:w="5068" w:type="dxa"/>
            <w:gridSpan w:val="3"/>
            <w:shd w:val="clear" w:color="auto" w:fill="F7CAAC"/>
          </w:tcPr>
          <w:p w:rsidR="00FD314B" w:rsidRDefault="00FD314B" w:rsidP="00FD314B">
            <w:pPr>
              <w:jc w:val="both"/>
              <w:rPr>
                <w:b/>
              </w:rPr>
            </w:pPr>
            <w:r>
              <w:rPr>
                <w:b/>
              </w:rPr>
              <w:t>Typ vztahu na součásti VŠ, která uskutečňuje st. program</w:t>
            </w:r>
          </w:p>
        </w:tc>
        <w:tc>
          <w:tcPr>
            <w:tcW w:w="992" w:type="dxa"/>
            <w:gridSpan w:val="2"/>
          </w:tcPr>
          <w:p w:rsidR="00FD314B" w:rsidRDefault="00FD314B" w:rsidP="00FD314B">
            <w:pPr>
              <w:jc w:val="both"/>
            </w:pP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p>
        </w:tc>
        <w:tc>
          <w:tcPr>
            <w:tcW w:w="710" w:type="dxa"/>
            <w:gridSpan w:val="2"/>
            <w:shd w:val="clear" w:color="auto" w:fill="F7CAAC"/>
          </w:tcPr>
          <w:p w:rsidR="00FD314B" w:rsidRDefault="00FD314B" w:rsidP="00FD314B">
            <w:pPr>
              <w:jc w:val="both"/>
              <w:rPr>
                <w:b/>
              </w:rPr>
            </w:pPr>
            <w:r>
              <w:rPr>
                <w:b/>
              </w:rPr>
              <w:t>do kdy</w:t>
            </w:r>
          </w:p>
        </w:tc>
        <w:tc>
          <w:tcPr>
            <w:tcW w:w="1387" w:type="dxa"/>
            <w:gridSpan w:val="2"/>
          </w:tcPr>
          <w:p w:rsidR="00FD314B" w:rsidRDefault="00FD314B" w:rsidP="00FD314B">
            <w:pPr>
              <w:jc w:val="both"/>
            </w:pPr>
          </w:p>
        </w:tc>
      </w:tr>
      <w:tr w:rsidR="00FD314B" w:rsidTr="00FD314B">
        <w:tc>
          <w:tcPr>
            <w:tcW w:w="6060" w:type="dxa"/>
            <w:gridSpan w:val="5"/>
            <w:shd w:val="clear" w:color="auto" w:fill="F7CAAC"/>
          </w:tcPr>
          <w:p w:rsidR="00FD314B" w:rsidRDefault="00FD314B" w:rsidP="00FD314B">
            <w:pPr>
              <w:jc w:val="both"/>
            </w:pPr>
            <w:r>
              <w:rPr>
                <w:b/>
              </w:rPr>
              <w:t>Další současná působení jako akademický pracovník na jiných VŠ</w:t>
            </w:r>
          </w:p>
        </w:tc>
        <w:tc>
          <w:tcPr>
            <w:tcW w:w="1703" w:type="dxa"/>
            <w:gridSpan w:val="2"/>
            <w:shd w:val="clear" w:color="auto" w:fill="F7CAAC"/>
          </w:tcPr>
          <w:p w:rsidR="00FD314B" w:rsidRDefault="00FD314B" w:rsidP="00FD314B">
            <w:pPr>
              <w:jc w:val="both"/>
              <w:rPr>
                <w:b/>
              </w:rPr>
            </w:pPr>
            <w:r>
              <w:rPr>
                <w:b/>
              </w:rPr>
              <w:t>typ prac. vztahu</w:t>
            </w:r>
          </w:p>
        </w:tc>
        <w:tc>
          <w:tcPr>
            <w:tcW w:w="2097" w:type="dxa"/>
            <w:gridSpan w:val="4"/>
            <w:shd w:val="clear" w:color="auto" w:fill="F7CAAC"/>
          </w:tcPr>
          <w:p w:rsidR="00FD314B" w:rsidRDefault="00FD314B" w:rsidP="00FD314B">
            <w:pPr>
              <w:jc w:val="both"/>
              <w:rPr>
                <w:b/>
              </w:rPr>
            </w:pPr>
            <w:r>
              <w:rPr>
                <w:b/>
              </w:rPr>
              <w:t>rozsah</w:t>
            </w:r>
          </w:p>
        </w:tc>
      </w:tr>
      <w:tr w:rsidR="00FD314B" w:rsidTr="00FD314B">
        <w:tc>
          <w:tcPr>
            <w:tcW w:w="6060" w:type="dxa"/>
            <w:gridSpan w:val="5"/>
          </w:tcPr>
          <w:p w:rsidR="00FD314B" w:rsidRDefault="00FD314B" w:rsidP="00FD314B">
            <w:pPr>
              <w:jc w:val="both"/>
            </w:pPr>
            <w:r>
              <w:t>Západočeská univerzita v Plzni</w:t>
            </w:r>
          </w:p>
        </w:tc>
        <w:tc>
          <w:tcPr>
            <w:tcW w:w="1703" w:type="dxa"/>
            <w:gridSpan w:val="2"/>
          </w:tcPr>
          <w:p w:rsidR="00FD314B" w:rsidRDefault="00FD314B" w:rsidP="00FD314B">
            <w:pPr>
              <w:jc w:val="both"/>
            </w:pPr>
            <w:r>
              <w:t>pp</w:t>
            </w:r>
          </w:p>
        </w:tc>
        <w:tc>
          <w:tcPr>
            <w:tcW w:w="2097" w:type="dxa"/>
            <w:gridSpan w:val="4"/>
          </w:tcPr>
          <w:p w:rsidR="00FD314B" w:rsidRDefault="00FD314B" w:rsidP="00FD314B">
            <w:pPr>
              <w:jc w:val="both"/>
            </w:pPr>
            <w:r>
              <w:t>40</w:t>
            </w:r>
          </w:p>
        </w:tc>
      </w:tr>
      <w:tr w:rsidR="00FD314B" w:rsidTr="00FD314B">
        <w:tc>
          <w:tcPr>
            <w:tcW w:w="6060" w:type="dxa"/>
            <w:gridSpan w:val="5"/>
          </w:tcPr>
          <w:p w:rsidR="00FD314B" w:rsidRDefault="00FD314B" w:rsidP="00FD314B">
            <w:pPr>
              <w:jc w:val="both"/>
            </w:pPr>
          </w:p>
        </w:tc>
        <w:tc>
          <w:tcPr>
            <w:tcW w:w="1703" w:type="dxa"/>
            <w:gridSpan w:val="2"/>
          </w:tcPr>
          <w:p w:rsidR="00FD314B" w:rsidRDefault="00FD314B" w:rsidP="00FD314B">
            <w:pPr>
              <w:jc w:val="both"/>
            </w:pPr>
          </w:p>
        </w:tc>
        <w:tc>
          <w:tcPr>
            <w:tcW w:w="2097" w:type="dxa"/>
            <w:gridSpan w:val="4"/>
          </w:tcPr>
          <w:p w:rsidR="00FD314B" w:rsidRDefault="00FD314B" w:rsidP="00FD314B">
            <w:pPr>
              <w:jc w:val="both"/>
            </w:pPr>
          </w:p>
        </w:tc>
      </w:tr>
      <w:tr w:rsidR="00FD314B" w:rsidTr="00FD314B">
        <w:tc>
          <w:tcPr>
            <w:tcW w:w="9860" w:type="dxa"/>
            <w:gridSpan w:val="11"/>
            <w:shd w:val="clear" w:color="auto" w:fill="F7CAAC"/>
          </w:tcPr>
          <w:p w:rsidR="00FD314B" w:rsidRDefault="00FD314B" w:rsidP="00FD314B">
            <w:pPr>
              <w:jc w:val="both"/>
            </w:pPr>
            <w:r>
              <w:rPr>
                <w:b/>
              </w:rPr>
              <w:t>Předměty příslušného studijního programu a způsob zapojení do jejich výuky, příp. další zapojení do uskutečňování studijního programu</w:t>
            </w:r>
          </w:p>
        </w:tc>
      </w:tr>
      <w:tr w:rsidR="00FD314B" w:rsidTr="00FD314B">
        <w:trPr>
          <w:trHeight w:val="388"/>
        </w:trPr>
        <w:tc>
          <w:tcPr>
            <w:tcW w:w="9860" w:type="dxa"/>
            <w:gridSpan w:val="11"/>
            <w:tcBorders>
              <w:top w:val="nil"/>
            </w:tcBorders>
          </w:tcPr>
          <w:p w:rsidR="00FD314B" w:rsidRPr="00E4191A" w:rsidRDefault="00FD314B" w:rsidP="00FD314B">
            <w:pPr>
              <w:pStyle w:val="Normlnweb"/>
              <w:spacing w:before="0" w:beforeAutospacing="0" w:after="0" w:afterAutospacing="0"/>
              <w:ind w:left="464"/>
              <w:jc w:val="both"/>
              <w:rPr>
                <w:sz w:val="20"/>
                <w:szCs w:val="20"/>
              </w:rPr>
            </w:pPr>
          </w:p>
        </w:tc>
      </w:tr>
      <w:tr w:rsidR="00FD314B" w:rsidTr="00FD314B">
        <w:tc>
          <w:tcPr>
            <w:tcW w:w="9860" w:type="dxa"/>
            <w:gridSpan w:val="11"/>
            <w:shd w:val="clear" w:color="auto" w:fill="F7CAAC"/>
          </w:tcPr>
          <w:p w:rsidR="00FD314B" w:rsidRDefault="00FD314B" w:rsidP="00FD314B">
            <w:pPr>
              <w:jc w:val="both"/>
            </w:pPr>
            <w:r>
              <w:rPr>
                <w:b/>
              </w:rPr>
              <w:t xml:space="preserve">Údaje o vzdělání na VŠ </w:t>
            </w:r>
          </w:p>
        </w:tc>
      </w:tr>
      <w:tr w:rsidR="00FD314B" w:rsidTr="00FD314B">
        <w:trPr>
          <w:trHeight w:val="453"/>
        </w:trPr>
        <w:tc>
          <w:tcPr>
            <w:tcW w:w="9860" w:type="dxa"/>
            <w:gridSpan w:val="11"/>
          </w:tcPr>
          <w:p w:rsidR="00FD314B" w:rsidRPr="00EF7B54" w:rsidRDefault="00955192" w:rsidP="00FD314B">
            <w:pPr>
              <w:pStyle w:val="Normlnweb"/>
              <w:spacing w:before="0" w:beforeAutospacing="0" w:after="0" w:afterAutospacing="0"/>
              <w:ind w:left="180" w:hanging="180"/>
              <w:jc w:val="both"/>
              <w:rPr>
                <w:sz w:val="20"/>
                <w:szCs w:val="20"/>
              </w:rPr>
            </w:pPr>
            <w:ins w:id="3792" w:author="Trefilová Pavla" w:date="2018-08-22T09:56:00Z">
              <w:r>
                <w:rPr>
                  <w:sz w:val="20"/>
                  <w:szCs w:val="20"/>
                </w:rPr>
                <w:t>1978-</w:t>
              </w:r>
            </w:ins>
            <w:r w:rsidR="00FD314B" w:rsidRPr="00EF7B54">
              <w:rPr>
                <w:sz w:val="20"/>
                <w:szCs w:val="20"/>
              </w:rPr>
              <w:t>1983</w:t>
            </w:r>
            <w:ins w:id="3793" w:author="Trefilová Pavla" w:date="2018-08-22T09:56:00Z">
              <w:r>
                <w:rPr>
                  <w:sz w:val="20"/>
                  <w:szCs w:val="20"/>
                </w:rPr>
                <w:t xml:space="preserve">  </w:t>
              </w:r>
            </w:ins>
            <w:del w:id="3794" w:author="Trefilová Pavla" w:date="2018-08-22T09:56:00Z">
              <w:r w:rsidR="00FD314B" w:rsidRPr="00EF7B54" w:rsidDel="00955192">
                <w:rPr>
                  <w:sz w:val="20"/>
                  <w:szCs w:val="20"/>
                </w:rPr>
                <w:tab/>
              </w:r>
            </w:del>
            <w:r w:rsidR="00FD314B" w:rsidRPr="00EF7B54">
              <w:rPr>
                <w:sz w:val="20"/>
                <w:szCs w:val="20"/>
              </w:rPr>
              <w:t>VŠSE Plzeň</w:t>
            </w:r>
            <w:r w:rsidR="00FD314B">
              <w:rPr>
                <w:sz w:val="20"/>
                <w:szCs w:val="20"/>
              </w:rPr>
              <w:t>,</w:t>
            </w:r>
            <w:r w:rsidR="00FD314B" w:rsidRPr="00EF7B54">
              <w:rPr>
                <w:sz w:val="20"/>
                <w:szCs w:val="20"/>
              </w:rPr>
              <w:t xml:space="preserve"> </w:t>
            </w:r>
            <w:r w:rsidR="00FD314B">
              <w:rPr>
                <w:sz w:val="20"/>
                <w:szCs w:val="20"/>
              </w:rPr>
              <w:t>F</w:t>
            </w:r>
            <w:r w:rsidR="00FD314B" w:rsidRPr="00EF7B54">
              <w:rPr>
                <w:sz w:val="20"/>
                <w:szCs w:val="20"/>
              </w:rPr>
              <w:t>akulta strojní</w:t>
            </w:r>
            <w:r w:rsidR="00FD314B">
              <w:rPr>
                <w:sz w:val="20"/>
                <w:szCs w:val="20"/>
              </w:rPr>
              <w:t xml:space="preserve">, </w:t>
            </w:r>
            <w:r w:rsidR="00FD314B" w:rsidRPr="00EF7B54">
              <w:rPr>
                <w:sz w:val="20"/>
                <w:szCs w:val="20"/>
              </w:rPr>
              <w:t>obor Automatizované systémy řízení výr</w:t>
            </w:r>
            <w:r w:rsidR="00FD314B">
              <w:rPr>
                <w:sz w:val="20"/>
                <w:szCs w:val="20"/>
              </w:rPr>
              <w:t>obních</w:t>
            </w:r>
            <w:r w:rsidR="00FD314B" w:rsidRPr="00EF7B54">
              <w:rPr>
                <w:sz w:val="20"/>
                <w:szCs w:val="20"/>
              </w:rPr>
              <w:t xml:space="preserve"> procesů</w:t>
            </w:r>
            <w:r w:rsidR="00FD314B">
              <w:rPr>
                <w:sz w:val="20"/>
                <w:szCs w:val="20"/>
              </w:rPr>
              <w:t xml:space="preserve"> </w:t>
            </w:r>
            <w:r w:rsidR="00FD314B" w:rsidRPr="00734837">
              <w:rPr>
                <w:b/>
                <w:sz w:val="20"/>
                <w:szCs w:val="20"/>
              </w:rPr>
              <w:t>(Ing.)</w:t>
            </w:r>
          </w:p>
          <w:p w:rsidR="00FD314B" w:rsidRPr="00EF7B54" w:rsidRDefault="00FD314B">
            <w:pPr>
              <w:pStyle w:val="Normlnweb"/>
              <w:numPr>
                <w:ilvl w:val="0"/>
                <w:numId w:val="13"/>
              </w:numPr>
              <w:tabs>
                <w:tab w:val="clear" w:pos="2175"/>
                <w:tab w:val="num" w:pos="956"/>
              </w:tabs>
              <w:spacing w:before="0" w:beforeAutospacing="0" w:after="0" w:afterAutospacing="0"/>
              <w:jc w:val="both"/>
              <w:rPr>
                <w:sz w:val="20"/>
                <w:szCs w:val="20"/>
              </w:rPr>
              <w:pPrChange w:id="3795" w:author="Trefilová Pavla" w:date="2018-08-22T09:56:00Z">
                <w:pPr>
                  <w:pStyle w:val="Normlnweb"/>
                  <w:spacing w:before="0" w:beforeAutospacing="0" w:after="0" w:afterAutospacing="0"/>
                  <w:ind w:left="180" w:hanging="180"/>
                  <w:jc w:val="both"/>
                </w:pPr>
              </w:pPrChange>
            </w:pPr>
            <w:del w:id="3796" w:author="Trefilová Pavla" w:date="2018-08-22T09:56:00Z">
              <w:r w:rsidRPr="00EF7B54" w:rsidDel="00955192">
                <w:rPr>
                  <w:sz w:val="20"/>
                  <w:szCs w:val="20"/>
                </w:rPr>
                <w:delText>1992</w:delText>
              </w:r>
              <w:r w:rsidRPr="00EF7B54" w:rsidDel="00955192">
                <w:rPr>
                  <w:sz w:val="20"/>
                  <w:szCs w:val="20"/>
                </w:rPr>
                <w:tab/>
              </w:r>
            </w:del>
            <w:r w:rsidRPr="00EF7B54">
              <w:rPr>
                <w:sz w:val="20"/>
                <w:szCs w:val="20"/>
              </w:rPr>
              <w:t>VŠSE Plzeň</w:t>
            </w:r>
            <w:r>
              <w:rPr>
                <w:sz w:val="20"/>
                <w:szCs w:val="20"/>
              </w:rPr>
              <w:t>,</w:t>
            </w:r>
            <w:r w:rsidRPr="00EF7B54">
              <w:rPr>
                <w:sz w:val="20"/>
                <w:szCs w:val="20"/>
              </w:rPr>
              <w:t xml:space="preserve"> </w:t>
            </w:r>
            <w:r>
              <w:rPr>
                <w:sz w:val="20"/>
                <w:szCs w:val="20"/>
              </w:rPr>
              <w:t>F</w:t>
            </w:r>
            <w:r w:rsidRPr="00EF7B54">
              <w:rPr>
                <w:sz w:val="20"/>
                <w:szCs w:val="20"/>
              </w:rPr>
              <w:t>akulta strojní</w:t>
            </w:r>
            <w:r>
              <w:rPr>
                <w:sz w:val="20"/>
                <w:szCs w:val="20"/>
              </w:rPr>
              <w:t xml:space="preserve">, </w:t>
            </w:r>
            <w:r w:rsidRPr="00EF7B54">
              <w:rPr>
                <w:sz w:val="20"/>
                <w:szCs w:val="20"/>
              </w:rPr>
              <w:t>obor Strojírenská technolog</w:t>
            </w:r>
            <w:r>
              <w:rPr>
                <w:sz w:val="20"/>
                <w:szCs w:val="20"/>
              </w:rPr>
              <w:t xml:space="preserve">ie </w:t>
            </w:r>
            <w:r w:rsidRPr="00734837">
              <w:rPr>
                <w:b/>
                <w:sz w:val="20"/>
                <w:szCs w:val="20"/>
              </w:rPr>
              <w:t>(CSc.)</w:t>
            </w:r>
          </w:p>
        </w:tc>
      </w:tr>
      <w:tr w:rsidR="00FD314B" w:rsidTr="00FD314B">
        <w:tc>
          <w:tcPr>
            <w:tcW w:w="9860" w:type="dxa"/>
            <w:gridSpan w:val="11"/>
            <w:shd w:val="clear" w:color="auto" w:fill="F7CAAC"/>
          </w:tcPr>
          <w:p w:rsidR="00FD314B" w:rsidRDefault="00FD314B" w:rsidP="00FD314B">
            <w:pPr>
              <w:jc w:val="both"/>
              <w:rPr>
                <w:b/>
              </w:rPr>
            </w:pPr>
            <w:r>
              <w:rPr>
                <w:b/>
              </w:rPr>
              <w:t>Údaje o odborném působení od absolvování VŠ</w:t>
            </w:r>
          </w:p>
        </w:tc>
      </w:tr>
      <w:tr w:rsidR="00FD314B" w:rsidTr="00FD314B">
        <w:trPr>
          <w:trHeight w:val="907"/>
        </w:trPr>
        <w:tc>
          <w:tcPr>
            <w:tcW w:w="9860" w:type="dxa"/>
            <w:gridSpan w:val="11"/>
          </w:tcPr>
          <w:p w:rsidR="00FD314B" w:rsidRPr="00EF7B54" w:rsidRDefault="00FD314B" w:rsidP="00FD314B">
            <w:pPr>
              <w:pStyle w:val="Normlnweb"/>
              <w:spacing w:before="0" w:beforeAutospacing="0" w:after="0" w:afterAutospacing="0"/>
              <w:ind w:left="180" w:hanging="180"/>
              <w:jc w:val="both"/>
              <w:rPr>
                <w:sz w:val="20"/>
                <w:szCs w:val="20"/>
              </w:rPr>
            </w:pPr>
            <w:r w:rsidRPr="00EF7B54">
              <w:rPr>
                <w:sz w:val="20"/>
                <w:szCs w:val="20"/>
              </w:rPr>
              <w:t>1984 – 1992</w:t>
            </w:r>
            <w:r w:rsidRPr="00EF7B54">
              <w:rPr>
                <w:sz w:val="20"/>
                <w:szCs w:val="20"/>
              </w:rPr>
              <w:tab/>
              <w:t>VŠSE Plzeň</w:t>
            </w:r>
            <w:r>
              <w:rPr>
                <w:sz w:val="20"/>
                <w:szCs w:val="20"/>
              </w:rPr>
              <w:t>, K</w:t>
            </w:r>
            <w:r w:rsidRPr="00EF7B54">
              <w:rPr>
                <w:sz w:val="20"/>
                <w:szCs w:val="20"/>
              </w:rPr>
              <w:t>atedra organizace a řízení</w:t>
            </w:r>
          </w:p>
          <w:p w:rsidR="00FD314B" w:rsidRPr="00EF7B54" w:rsidRDefault="00FD314B" w:rsidP="00FD314B">
            <w:pPr>
              <w:pStyle w:val="Normlnweb"/>
              <w:spacing w:before="0" w:beforeAutospacing="0" w:after="0" w:afterAutospacing="0"/>
              <w:ind w:left="180" w:hanging="180"/>
              <w:jc w:val="both"/>
              <w:rPr>
                <w:sz w:val="20"/>
                <w:szCs w:val="20"/>
              </w:rPr>
            </w:pPr>
            <w:r w:rsidRPr="00EF7B54">
              <w:rPr>
                <w:sz w:val="20"/>
                <w:szCs w:val="20"/>
              </w:rPr>
              <w:t>1992 – dosud</w:t>
            </w:r>
            <w:r w:rsidRPr="00EF7B54">
              <w:rPr>
                <w:sz w:val="20"/>
                <w:szCs w:val="20"/>
              </w:rPr>
              <w:tab/>
              <w:t>ZČU Plzeň</w:t>
            </w:r>
            <w:r>
              <w:rPr>
                <w:sz w:val="20"/>
                <w:szCs w:val="20"/>
              </w:rPr>
              <w:t>,</w:t>
            </w:r>
            <w:r w:rsidRPr="00EF7B54">
              <w:rPr>
                <w:sz w:val="20"/>
                <w:szCs w:val="20"/>
              </w:rPr>
              <w:t xml:space="preserve"> </w:t>
            </w:r>
            <w:r>
              <w:rPr>
                <w:sz w:val="20"/>
                <w:szCs w:val="20"/>
              </w:rPr>
              <w:t>K</w:t>
            </w:r>
            <w:r w:rsidRPr="00EF7B54">
              <w:rPr>
                <w:sz w:val="20"/>
                <w:szCs w:val="20"/>
              </w:rPr>
              <w:t>atedra počítačově integrované v</w:t>
            </w:r>
            <w:r>
              <w:rPr>
                <w:sz w:val="20"/>
                <w:szCs w:val="20"/>
              </w:rPr>
              <w:t>ýroby, později přejmenována na K</w:t>
            </w:r>
            <w:r w:rsidRPr="00EF7B54">
              <w:rPr>
                <w:sz w:val="20"/>
                <w:szCs w:val="20"/>
              </w:rPr>
              <w:t>atedru průmyslovéh</w:t>
            </w:r>
            <w:r>
              <w:rPr>
                <w:sz w:val="20"/>
                <w:szCs w:val="20"/>
              </w:rPr>
              <w:t xml:space="preserve">o </w:t>
            </w:r>
            <w:r>
              <w:rPr>
                <w:sz w:val="20"/>
                <w:szCs w:val="20"/>
              </w:rPr>
              <w:tab/>
            </w:r>
            <w:r>
              <w:rPr>
                <w:sz w:val="20"/>
                <w:szCs w:val="20"/>
              </w:rPr>
              <w:tab/>
              <w:t>inženýrství a managementu</w:t>
            </w:r>
          </w:p>
          <w:p w:rsidR="00FD314B" w:rsidRPr="00590B24" w:rsidRDefault="00FD314B" w:rsidP="00FD314B">
            <w:pPr>
              <w:pStyle w:val="Normlnweb"/>
              <w:spacing w:before="0" w:beforeAutospacing="0" w:after="0" w:afterAutospacing="0"/>
              <w:ind w:left="180" w:hanging="180"/>
              <w:jc w:val="both"/>
              <w:rPr>
                <w:sz w:val="20"/>
                <w:szCs w:val="20"/>
              </w:rPr>
            </w:pPr>
            <w:r w:rsidRPr="00EF7B54">
              <w:rPr>
                <w:sz w:val="20"/>
                <w:szCs w:val="20"/>
              </w:rPr>
              <w:t xml:space="preserve"> 2003 – dosud</w:t>
            </w:r>
            <w:r w:rsidRPr="00EF7B54">
              <w:rPr>
                <w:sz w:val="20"/>
                <w:szCs w:val="20"/>
              </w:rPr>
              <w:tab/>
              <w:t>VŠE Praha</w:t>
            </w:r>
            <w:r>
              <w:rPr>
                <w:sz w:val="20"/>
                <w:szCs w:val="20"/>
              </w:rPr>
              <w:t>,</w:t>
            </w:r>
            <w:r w:rsidRPr="00EF7B54">
              <w:rPr>
                <w:sz w:val="20"/>
                <w:szCs w:val="20"/>
              </w:rPr>
              <w:t xml:space="preserve"> </w:t>
            </w:r>
            <w:r>
              <w:rPr>
                <w:sz w:val="20"/>
                <w:szCs w:val="20"/>
              </w:rPr>
              <w:t>K</w:t>
            </w:r>
            <w:r w:rsidRPr="00EF7B54">
              <w:rPr>
                <w:sz w:val="20"/>
                <w:szCs w:val="20"/>
              </w:rPr>
              <w:t>a</w:t>
            </w:r>
            <w:r>
              <w:rPr>
                <w:sz w:val="20"/>
                <w:szCs w:val="20"/>
              </w:rPr>
              <w:t>tedra informačních technologií</w:t>
            </w:r>
          </w:p>
        </w:tc>
      </w:tr>
      <w:tr w:rsidR="00FD314B" w:rsidTr="00FD314B">
        <w:trPr>
          <w:trHeight w:val="250"/>
        </w:trPr>
        <w:tc>
          <w:tcPr>
            <w:tcW w:w="9860" w:type="dxa"/>
            <w:gridSpan w:val="11"/>
            <w:shd w:val="clear" w:color="auto" w:fill="F7CAAC"/>
          </w:tcPr>
          <w:p w:rsidR="00FD314B" w:rsidRDefault="00FD314B" w:rsidP="00FD314B">
            <w:pPr>
              <w:jc w:val="both"/>
            </w:pPr>
            <w:r>
              <w:rPr>
                <w:b/>
              </w:rPr>
              <w:t>Zkušenosti s vedením kvalifikačních a rigorózních prací</w:t>
            </w:r>
          </w:p>
        </w:tc>
      </w:tr>
      <w:tr w:rsidR="00FD314B" w:rsidTr="00FD314B">
        <w:trPr>
          <w:trHeight w:val="113"/>
        </w:trPr>
        <w:tc>
          <w:tcPr>
            <w:tcW w:w="9860" w:type="dxa"/>
            <w:gridSpan w:val="11"/>
          </w:tcPr>
          <w:p w:rsidR="00955192" w:rsidRPr="00955192" w:rsidRDefault="00FD314B">
            <w:pPr>
              <w:pStyle w:val="Normlnweb"/>
              <w:spacing w:before="0" w:beforeAutospacing="0" w:after="0" w:afterAutospacing="0"/>
              <w:jc w:val="both"/>
              <w:rPr>
                <w:ins w:id="3797" w:author="Trefilová Pavla" w:date="2018-08-22T09:57:00Z"/>
              </w:rPr>
              <w:pPrChange w:id="3798" w:author="Trefilová Pavla" w:date="2018-08-22T09:57:00Z">
                <w:pPr>
                  <w:jc w:val="both"/>
                </w:pPr>
              </w:pPrChange>
            </w:pPr>
            <w:del w:id="3799" w:author="Trefilová Pavla" w:date="2018-08-22T09:57:00Z">
              <w:r w:rsidRPr="00955192" w:rsidDel="00955192">
                <w:rPr>
                  <w:sz w:val="20"/>
                  <w:szCs w:val="20"/>
                </w:rPr>
                <w:delText>Vedení úspěšně obhájených prací: 8 bakalářských, 65diplomových, 9 doktorských. V současné době školitel 3 doktorandů.</w:delText>
              </w:r>
            </w:del>
            <w:ins w:id="3800" w:author="Trefilová Pavla" w:date="2018-08-22T09:57:00Z">
              <w:r w:rsidR="00955192" w:rsidRPr="00955192">
                <w:rPr>
                  <w:sz w:val="20"/>
                  <w:szCs w:val="20"/>
                </w:rPr>
                <w:t>Počet vedených bakalářských prací – 8</w:t>
              </w:r>
            </w:ins>
          </w:p>
          <w:p w:rsidR="00955192" w:rsidRPr="00955192" w:rsidRDefault="00955192" w:rsidP="00955192">
            <w:pPr>
              <w:jc w:val="both"/>
              <w:rPr>
                <w:ins w:id="3801" w:author="Trefilová Pavla" w:date="2018-08-22T09:57:00Z"/>
              </w:rPr>
            </w:pPr>
            <w:ins w:id="3802" w:author="Trefilová Pavla" w:date="2018-08-22T09:57:00Z">
              <w:r w:rsidRPr="00955192">
                <w:t>Počet vedených diplomových prací – 65</w:t>
              </w:r>
            </w:ins>
          </w:p>
          <w:p w:rsidR="00955192" w:rsidRPr="00E4191A" w:rsidRDefault="00955192">
            <w:pPr>
              <w:pStyle w:val="Normlnweb"/>
              <w:spacing w:before="0" w:beforeAutospacing="0" w:after="0" w:afterAutospacing="0"/>
              <w:jc w:val="both"/>
              <w:rPr>
                <w:sz w:val="20"/>
                <w:szCs w:val="20"/>
              </w:rPr>
            </w:pPr>
            <w:ins w:id="3803" w:author="Trefilová Pavla" w:date="2018-08-22T09:57:00Z">
              <w:r w:rsidRPr="00955192">
                <w:rPr>
                  <w:sz w:val="20"/>
                  <w:rPrChange w:id="3804" w:author="Trefilová Pavla" w:date="2018-08-22T09:57:00Z">
                    <w:rPr/>
                  </w:rPrChange>
                </w:rPr>
                <w:t>Počet vedených disertačních prací - 9</w:t>
              </w:r>
            </w:ins>
          </w:p>
        </w:tc>
      </w:tr>
      <w:tr w:rsidR="00FD314B" w:rsidTr="00FD314B">
        <w:tc>
          <w:tcPr>
            <w:tcW w:w="3347" w:type="dxa"/>
            <w:gridSpan w:val="2"/>
            <w:tcBorders>
              <w:top w:val="single" w:sz="12" w:space="0" w:color="auto"/>
            </w:tcBorders>
            <w:shd w:val="clear" w:color="auto" w:fill="F7CAAC"/>
          </w:tcPr>
          <w:p w:rsidR="00FD314B" w:rsidRDefault="00FD314B" w:rsidP="00FD314B">
            <w:pPr>
              <w:jc w:val="both"/>
            </w:pPr>
            <w:r>
              <w:rPr>
                <w:b/>
              </w:rPr>
              <w:t xml:space="preserve">Obor habilitačního řízení </w:t>
            </w:r>
          </w:p>
        </w:tc>
        <w:tc>
          <w:tcPr>
            <w:tcW w:w="2245" w:type="dxa"/>
            <w:gridSpan w:val="2"/>
            <w:tcBorders>
              <w:top w:val="single" w:sz="12" w:space="0" w:color="auto"/>
            </w:tcBorders>
            <w:shd w:val="clear" w:color="auto" w:fill="F7CAAC"/>
          </w:tcPr>
          <w:p w:rsidR="00FD314B" w:rsidRDefault="00FD314B" w:rsidP="00FD314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D314B" w:rsidRDefault="00FD314B" w:rsidP="00FD314B">
            <w:pPr>
              <w:jc w:val="both"/>
            </w:pPr>
            <w:r>
              <w:rPr>
                <w:b/>
              </w:rPr>
              <w:t>Řízení konáno na VŠ</w:t>
            </w:r>
          </w:p>
        </w:tc>
        <w:tc>
          <w:tcPr>
            <w:tcW w:w="2020" w:type="dxa"/>
            <w:gridSpan w:val="3"/>
            <w:tcBorders>
              <w:top w:val="single" w:sz="12" w:space="0" w:color="auto"/>
              <w:left w:val="single" w:sz="12" w:space="0" w:color="auto"/>
            </w:tcBorders>
            <w:shd w:val="clear" w:color="auto" w:fill="F7CAAC"/>
          </w:tcPr>
          <w:p w:rsidR="00FD314B" w:rsidRDefault="00FD314B" w:rsidP="00FD314B">
            <w:pPr>
              <w:jc w:val="both"/>
              <w:rPr>
                <w:b/>
              </w:rPr>
            </w:pPr>
            <w:r>
              <w:rPr>
                <w:b/>
              </w:rPr>
              <w:t>Ohlasy publikací</w:t>
            </w:r>
          </w:p>
        </w:tc>
      </w:tr>
      <w:tr w:rsidR="00FD314B" w:rsidTr="00FD314B">
        <w:tc>
          <w:tcPr>
            <w:tcW w:w="3347" w:type="dxa"/>
            <w:gridSpan w:val="2"/>
          </w:tcPr>
          <w:p w:rsidR="00FD314B" w:rsidRDefault="00FD314B" w:rsidP="00FD314B">
            <w:r>
              <w:t xml:space="preserve">Počítačově integrované výrobní systémy </w:t>
            </w:r>
          </w:p>
        </w:tc>
        <w:tc>
          <w:tcPr>
            <w:tcW w:w="2245" w:type="dxa"/>
            <w:gridSpan w:val="2"/>
          </w:tcPr>
          <w:p w:rsidR="00FD314B" w:rsidRDefault="00FD314B" w:rsidP="00FD314B">
            <w:pPr>
              <w:jc w:val="both"/>
            </w:pPr>
            <w:r>
              <w:t>1995</w:t>
            </w:r>
          </w:p>
        </w:tc>
        <w:tc>
          <w:tcPr>
            <w:tcW w:w="2248" w:type="dxa"/>
            <w:gridSpan w:val="4"/>
            <w:tcBorders>
              <w:right w:val="single" w:sz="12" w:space="0" w:color="auto"/>
            </w:tcBorders>
          </w:tcPr>
          <w:p w:rsidR="00FD314B" w:rsidRDefault="00FD314B" w:rsidP="00FD314B">
            <w:pPr>
              <w:jc w:val="both"/>
            </w:pPr>
            <w:r>
              <w:t>ZČU Plzeň</w:t>
            </w:r>
          </w:p>
        </w:tc>
        <w:tc>
          <w:tcPr>
            <w:tcW w:w="633" w:type="dxa"/>
            <w:tcBorders>
              <w:left w:val="single" w:sz="12" w:space="0" w:color="auto"/>
            </w:tcBorders>
            <w:shd w:val="clear" w:color="auto" w:fill="F7CAAC"/>
          </w:tcPr>
          <w:p w:rsidR="00FD314B" w:rsidRDefault="00FD314B" w:rsidP="00FD314B">
            <w:pPr>
              <w:jc w:val="both"/>
            </w:pPr>
            <w:r>
              <w:rPr>
                <w:b/>
              </w:rPr>
              <w:t>WOS</w:t>
            </w:r>
          </w:p>
        </w:tc>
        <w:tc>
          <w:tcPr>
            <w:tcW w:w="693" w:type="dxa"/>
            <w:shd w:val="clear" w:color="auto" w:fill="F7CAAC"/>
          </w:tcPr>
          <w:p w:rsidR="00FD314B" w:rsidRDefault="00FD314B" w:rsidP="00FD314B">
            <w:pPr>
              <w:jc w:val="both"/>
              <w:rPr>
                <w:sz w:val="18"/>
              </w:rPr>
            </w:pPr>
            <w:r>
              <w:rPr>
                <w:b/>
                <w:sz w:val="18"/>
              </w:rPr>
              <w:t>Scopus</w:t>
            </w:r>
          </w:p>
        </w:tc>
        <w:tc>
          <w:tcPr>
            <w:tcW w:w="694" w:type="dxa"/>
            <w:shd w:val="clear" w:color="auto" w:fill="F7CAAC"/>
          </w:tcPr>
          <w:p w:rsidR="00FD314B" w:rsidRDefault="00FD314B" w:rsidP="00FD314B">
            <w:pPr>
              <w:jc w:val="both"/>
            </w:pPr>
            <w:r>
              <w:rPr>
                <w:b/>
                <w:sz w:val="18"/>
              </w:rPr>
              <w:t>ostatní</w:t>
            </w:r>
          </w:p>
        </w:tc>
      </w:tr>
      <w:tr w:rsidR="00FD314B" w:rsidTr="00FD314B">
        <w:trPr>
          <w:trHeight w:val="70"/>
        </w:trPr>
        <w:tc>
          <w:tcPr>
            <w:tcW w:w="3347" w:type="dxa"/>
            <w:gridSpan w:val="2"/>
            <w:shd w:val="clear" w:color="auto" w:fill="F7CAAC"/>
          </w:tcPr>
          <w:p w:rsidR="00FD314B" w:rsidRDefault="00FD314B" w:rsidP="00FD314B">
            <w:pPr>
              <w:jc w:val="both"/>
            </w:pPr>
            <w:r>
              <w:rPr>
                <w:b/>
              </w:rPr>
              <w:t>Obor jmenovacího řízení</w:t>
            </w:r>
          </w:p>
        </w:tc>
        <w:tc>
          <w:tcPr>
            <w:tcW w:w="2245" w:type="dxa"/>
            <w:gridSpan w:val="2"/>
            <w:shd w:val="clear" w:color="auto" w:fill="F7CAAC"/>
          </w:tcPr>
          <w:p w:rsidR="00FD314B" w:rsidRDefault="00FD314B" w:rsidP="00FD314B">
            <w:pPr>
              <w:jc w:val="both"/>
            </w:pPr>
            <w:r>
              <w:rPr>
                <w:b/>
              </w:rPr>
              <w:t>Rok udělení hodnosti</w:t>
            </w:r>
          </w:p>
        </w:tc>
        <w:tc>
          <w:tcPr>
            <w:tcW w:w="2248" w:type="dxa"/>
            <w:gridSpan w:val="4"/>
            <w:tcBorders>
              <w:right w:val="single" w:sz="12" w:space="0" w:color="auto"/>
            </w:tcBorders>
            <w:shd w:val="clear" w:color="auto" w:fill="F7CAAC"/>
          </w:tcPr>
          <w:p w:rsidR="00FD314B" w:rsidRDefault="00FD314B" w:rsidP="00FD314B">
            <w:pPr>
              <w:jc w:val="both"/>
            </w:pPr>
            <w:r>
              <w:rPr>
                <w:b/>
              </w:rPr>
              <w:t>Řízení konáno na VŠ</w:t>
            </w:r>
          </w:p>
        </w:tc>
        <w:tc>
          <w:tcPr>
            <w:tcW w:w="633" w:type="dxa"/>
            <w:vMerge w:val="restart"/>
            <w:tcBorders>
              <w:left w:val="single" w:sz="12" w:space="0" w:color="auto"/>
            </w:tcBorders>
          </w:tcPr>
          <w:p w:rsidR="00FD314B" w:rsidRDefault="005D0BA6" w:rsidP="00FD314B">
            <w:pPr>
              <w:jc w:val="center"/>
              <w:rPr>
                <w:b/>
              </w:rPr>
            </w:pPr>
            <w:ins w:id="3805" w:author="Trefilová Pavla" w:date="2018-08-22T08:02:00Z">
              <w:r>
                <w:t>78</w:t>
              </w:r>
            </w:ins>
            <w:del w:id="3806" w:author="Trefilová Pavla" w:date="2018-08-22T08:02:00Z">
              <w:r w:rsidR="00FD314B" w:rsidDel="005D0BA6">
                <w:delText>54</w:delText>
              </w:r>
            </w:del>
          </w:p>
        </w:tc>
        <w:tc>
          <w:tcPr>
            <w:tcW w:w="693" w:type="dxa"/>
            <w:vMerge w:val="restart"/>
          </w:tcPr>
          <w:p w:rsidR="00FD314B" w:rsidRDefault="005D0BA6" w:rsidP="00FD314B">
            <w:pPr>
              <w:jc w:val="center"/>
              <w:rPr>
                <w:b/>
              </w:rPr>
            </w:pPr>
            <w:ins w:id="3807" w:author="Trefilová Pavla" w:date="2018-08-22T08:03:00Z">
              <w:r>
                <w:t>8</w:t>
              </w:r>
            </w:ins>
            <w:del w:id="3808" w:author="Trefilová Pavla" w:date="2018-08-22T08:03:00Z">
              <w:r w:rsidR="00FD314B" w:rsidDel="005D0BA6">
                <w:delText>4</w:delText>
              </w:r>
            </w:del>
            <w:r w:rsidR="00FD314B">
              <w:t>7</w:t>
            </w:r>
          </w:p>
        </w:tc>
        <w:tc>
          <w:tcPr>
            <w:tcW w:w="694" w:type="dxa"/>
            <w:vMerge w:val="restart"/>
          </w:tcPr>
          <w:p w:rsidR="00FD314B" w:rsidRDefault="00FD314B" w:rsidP="00FD314B">
            <w:pPr>
              <w:jc w:val="center"/>
              <w:rPr>
                <w:b/>
              </w:rPr>
            </w:pPr>
            <w:r>
              <w:t>586</w:t>
            </w:r>
          </w:p>
        </w:tc>
      </w:tr>
      <w:tr w:rsidR="00FD314B" w:rsidTr="00FD314B">
        <w:trPr>
          <w:trHeight w:val="205"/>
        </w:trPr>
        <w:tc>
          <w:tcPr>
            <w:tcW w:w="3347" w:type="dxa"/>
            <w:gridSpan w:val="2"/>
          </w:tcPr>
          <w:p w:rsidR="00FD314B" w:rsidRDefault="00FD314B" w:rsidP="00FD314B">
            <w:pPr>
              <w:jc w:val="both"/>
            </w:pPr>
            <w:r>
              <w:t>Informatika</w:t>
            </w:r>
          </w:p>
        </w:tc>
        <w:tc>
          <w:tcPr>
            <w:tcW w:w="2245" w:type="dxa"/>
            <w:gridSpan w:val="2"/>
          </w:tcPr>
          <w:p w:rsidR="00FD314B" w:rsidRDefault="00FD314B" w:rsidP="00FD314B">
            <w:pPr>
              <w:jc w:val="both"/>
            </w:pPr>
            <w:r>
              <w:t>2004</w:t>
            </w:r>
          </w:p>
        </w:tc>
        <w:tc>
          <w:tcPr>
            <w:tcW w:w="2248" w:type="dxa"/>
            <w:gridSpan w:val="4"/>
            <w:tcBorders>
              <w:right w:val="single" w:sz="12" w:space="0" w:color="auto"/>
            </w:tcBorders>
          </w:tcPr>
          <w:p w:rsidR="00FD314B" w:rsidRDefault="00FD314B" w:rsidP="00FD314B">
            <w:pPr>
              <w:jc w:val="both"/>
            </w:pPr>
            <w:r>
              <w:t>VŠE Praha</w:t>
            </w:r>
          </w:p>
        </w:tc>
        <w:tc>
          <w:tcPr>
            <w:tcW w:w="633" w:type="dxa"/>
            <w:vMerge/>
            <w:tcBorders>
              <w:left w:val="single" w:sz="12" w:space="0" w:color="auto"/>
            </w:tcBorders>
            <w:vAlign w:val="center"/>
          </w:tcPr>
          <w:p w:rsidR="00FD314B" w:rsidRDefault="00FD314B" w:rsidP="00FD314B">
            <w:pPr>
              <w:rPr>
                <w:b/>
              </w:rPr>
            </w:pPr>
          </w:p>
        </w:tc>
        <w:tc>
          <w:tcPr>
            <w:tcW w:w="693" w:type="dxa"/>
            <w:vMerge/>
            <w:vAlign w:val="center"/>
          </w:tcPr>
          <w:p w:rsidR="00FD314B" w:rsidRDefault="00FD314B" w:rsidP="00FD314B">
            <w:pPr>
              <w:rPr>
                <w:b/>
              </w:rPr>
            </w:pPr>
          </w:p>
        </w:tc>
        <w:tc>
          <w:tcPr>
            <w:tcW w:w="694" w:type="dxa"/>
            <w:vMerge/>
            <w:vAlign w:val="center"/>
          </w:tcPr>
          <w:p w:rsidR="00FD314B" w:rsidRDefault="00FD314B" w:rsidP="00FD314B">
            <w:pPr>
              <w:rPr>
                <w:b/>
              </w:rPr>
            </w:pPr>
          </w:p>
        </w:tc>
      </w:tr>
      <w:tr w:rsidR="00FD314B" w:rsidTr="00FD314B">
        <w:tc>
          <w:tcPr>
            <w:tcW w:w="9860" w:type="dxa"/>
            <w:gridSpan w:val="11"/>
            <w:shd w:val="clear" w:color="auto" w:fill="F7CAAC"/>
          </w:tcPr>
          <w:p w:rsidR="00FD314B" w:rsidRDefault="00FD314B" w:rsidP="00FD314B">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4B" w:rsidTr="00FD314B">
        <w:trPr>
          <w:trHeight w:val="2137"/>
        </w:trPr>
        <w:tc>
          <w:tcPr>
            <w:tcW w:w="9860" w:type="dxa"/>
            <w:gridSpan w:val="11"/>
          </w:tcPr>
          <w:p w:rsidR="00FD314B" w:rsidRPr="0020597E" w:rsidRDefault="00FD314B" w:rsidP="00FD314B">
            <w:r w:rsidRPr="0020597E">
              <w:t xml:space="preserve">BASL, J. Pilot Study of Readiness of Czech Companies to Implement the Principles of Industry 4.0.  </w:t>
            </w:r>
            <w:r w:rsidRPr="0020597E">
              <w:rPr>
                <w:i/>
              </w:rPr>
              <w:t>Management and Production Engineering Review</w:t>
            </w:r>
            <w:r w:rsidRPr="0020597E">
              <w:t>. Volume 8, Issue 2, pp 3–8</w:t>
            </w:r>
            <w:ins w:id="3809" w:author="Trefilová Pavla" w:date="2018-08-22T08:02:00Z">
              <w:r w:rsidR="005D0BA6">
                <w:t>, 2017</w:t>
              </w:r>
            </w:ins>
            <w:r w:rsidRPr="0020597E">
              <w:t>. ISSN 2082-1344. DOI: https://doi.org/10.1515/mper-2017-0012.</w:t>
            </w:r>
          </w:p>
          <w:p w:rsidR="00FD314B" w:rsidRPr="00341024" w:rsidRDefault="00FD314B" w:rsidP="00FD314B">
            <w:pPr>
              <w:pStyle w:val="Normlnweb"/>
              <w:spacing w:before="0" w:beforeAutospacing="0" w:after="0" w:afterAutospacing="0"/>
              <w:jc w:val="both"/>
              <w:rPr>
                <w:sz w:val="20"/>
                <w:szCs w:val="20"/>
              </w:rPr>
            </w:pPr>
            <w:r w:rsidRPr="00341024">
              <w:rPr>
                <w:sz w:val="20"/>
                <w:szCs w:val="20"/>
              </w:rPr>
              <w:t xml:space="preserve">BASL, J. </w:t>
            </w:r>
            <w:r w:rsidR="002B0A33">
              <w:rPr>
                <w:sz w:val="20"/>
                <w:szCs w:val="20"/>
              </w:rPr>
              <w:fldChar w:fldCharType="begin"/>
            </w:r>
            <w:r w:rsidR="002B0A33">
              <w:rPr>
                <w:sz w:val="20"/>
                <w:szCs w:val="20"/>
              </w:rPr>
              <w:instrText xml:space="preserve"> HYPERLINK "http://apps.webofknowledge.com/full_record.do?product=WOS&amp;search_mode=GeneralSearch&amp;qid=6&amp;SID=F5IkErThmYRQlmAwESF&amp;page=1&amp;doc=4" </w:instrText>
            </w:r>
            <w:r w:rsidR="002B0A33">
              <w:rPr>
                <w:sz w:val="20"/>
                <w:szCs w:val="20"/>
              </w:rPr>
              <w:fldChar w:fldCharType="separate"/>
            </w:r>
            <w:r w:rsidRPr="00341024">
              <w:rPr>
                <w:sz w:val="20"/>
                <w:szCs w:val="20"/>
              </w:rPr>
              <w:t xml:space="preserve">Enterprise Information Systems and Technologies in Czech Companies from the Perspective of Trends in Industry 4.0. </w:t>
            </w:r>
            <w:del w:id="3810" w:author="Trefilová Pavla" w:date="2018-09-04T08:25:00Z">
              <w:r w:rsidRPr="00341024" w:rsidDel="005F39F0">
                <w:rPr>
                  <w:sz w:val="20"/>
                  <w:szCs w:val="20"/>
                </w:rPr>
                <w:delText xml:space="preserve">In  </w:delText>
              </w:r>
            </w:del>
            <w:r w:rsidR="002B0A33">
              <w:rPr>
                <w:sz w:val="20"/>
                <w:szCs w:val="20"/>
              </w:rPr>
              <w:fldChar w:fldCharType="end"/>
            </w:r>
            <w:del w:id="3811" w:author="Trefilová Pavla" w:date="2018-09-04T08:25:00Z">
              <w:r w:rsidRPr="00341024" w:rsidDel="005F39F0">
                <w:rPr>
                  <w:sz w:val="20"/>
                  <w:szCs w:val="20"/>
                </w:rPr>
                <w:delText xml:space="preserve"> </w:delText>
              </w:r>
            </w:del>
            <w:r w:rsidRPr="00341024">
              <w:rPr>
                <w:sz w:val="20"/>
                <w:szCs w:val="20"/>
              </w:rPr>
              <w:t xml:space="preserve">In: Tjoa A., Xu L., Raffai M., Novak N. (eds) </w:t>
            </w:r>
            <w:r w:rsidRPr="00341024">
              <w:rPr>
                <w:i/>
                <w:sz w:val="20"/>
                <w:szCs w:val="20"/>
              </w:rPr>
              <w:t>Research and Practical Issues of Enterprise Information Systems. CONFENIS 2016.</w:t>
            </w:r>
            <w:r w:rsidRPr="00341024">
              <w:rPr>
                <w:sz w:val="20"/>
                <w:szCs w:val="20"/>
              </w:rPr>
              <w:t xml:space="preserve"> Lecture Notes in Business Information Processing, vol 268. 2016. Springer, Cham. ISBN 978-3-319-49943-7. DOI: </w:t>
            </w:r>
            <w:hyperlink r:id="rId38" w:history="1">
              <w:r w:rsidRPr="00341024">
                <w:rPr>
                  <w:rStyle w:val="Hypertextovodkaz"/>
                  <w:color w:val="auto"/>
                  <w:sz w:val="20"/>
                  <w:szCs w:val="20"/>
                  <w:u w:val="none"/>
                </w:rPr>
                <w:t>https://doi.org/10.1007/978-3-319-49944-4_12</w:t>
              </w:r>
            </w:hyperlink>
          </w:p>
          <w:p w:rsidR="00FD314B" w:rsidRPr="00341024" w:rsidRDefault="00FD314B" w:rsidP="00FD314B">
            <w:pPr>
              <w:pStyle w:val="Normlnweb"/>
              <w:spacing w:before="0" w:beforeAutospacing="0" w:after="0" w:afterAutospacing="0"/>
              <w:jc w:val="both"/>
              <w:rPr>
                <w:sz w:val="20"/>
                <w:szCs w:val="20"/>
              </w:rPr>
            </w:pPr>
            <w:r w:rsidRPr="00341024">
              <w:rPr>
                <w:sz w:val="20"/>
                <w:szCs w:val="20"/>
              </w:rPr>
              <w:t xml:space="preserve">BASL, J., DOUCEK, P. ICT and Innovations in Context of the Sustainable Development. In: DOUCEK, P., et al. (Eds.). </w:t>
            </w:r>
            <w:r w:rsidRPr="00341024">
              <w:rPr>
                <w:i/>
                <w:sz w:val="20"/>
                <w:szCs w:val="20"/>
              </w:rPr>
              <w:t>IDIMT 2013: Information Technology, Human Values, Innovation and Economy: 21th Interdisciplinary Information Management Talks</w:t>
            </w:r>
            <w:r w:rsidRPr="00341024">
              <w:rPr>
                <w:sz w:val="20"/>
                <w:szCs w:val="20"/>
              </w:rPr>
              <w:t>. Sept. 11-13, 2013 Prague, Czech Republic. Linz: Trauner, 2013. pp. 87-96. ISBN 978-3-99033-083-8. (50%)</w:t>
            </w:r>
          </w:p>
          <w:p w:rsidR="00FD314B" w:rsidRPr="00341024" w:rsidRDefault="00FD314B" w:rsidP="00FD314B">
            <w:pPr>
              <w:pStyle w:val="Normlnweb"/>
              <w:spacing w:before="0" w:beforeAutospacing="0" w:after="0" w:afterAutospacing="0"/>
              <w:jc w:val="both"/>
              <w:rPr>
                <w:sz w:val="20"/>
                <w:szCs w:val="20"/>
              </w:rPr>
            </w:pPr>
            <w:r w:rsidRPr="00341024">
              <w:rPr>
                <w:sz w:val="20"/>
                <w:szCs w:val="20"/>
              </w:rPr>
              <w:t xml:space="preserve">BASL, J., BLAŽÍČEK, R. </w:t>
            </w:r>
            <w:r w:rsidRPr="00341024">
              <w:rPr>
                <w:i/>
                <w:sz w:val="20"/>
                <w:szCs w:val="20"/>
              </w:rPr>
              <w:t>Podnikové informační systémy.</w:t>
            </w:r>
            <w:r w:rsidRPr="00341024">
              <w:rPr>
                <w:sz w:val="20"/>
                <w:szCs w:val="20"/>
              </w:rPr>
              <w:t xml:space="preserve"> 3. vyd., Praha: Grada, 2012, 323 s. ISBN 978-80-247-4307-3 (85%)</w:t>
            </w:r>
          </w:p>
          <w:p w:rsidR="00FD314B" w:rsidRPr="00D73681" w:rsidRDefault="00FD314B" w:rsidP="00FD314B">
            <w:pPr>
              <w:pStyle w:val="Normlnweb"/>
              <w:spacing w:before="0" w:beforeAutospacing="0" w:after="0" w:afterAutospacing="0"/>
              <w:jc w:val="both"/>
              <w:rPr>
                <w:sz w:val="20"/>
                <w:szCs w:val="20"/>
              </w:rPr>
            </w:pPr>
            <w:r w:rsidRPr="00341024">
              <w:rPr>
                <w:sz w:val="20"/>
                <w:szCs w:val="20"/>
              </w:rPr>
              <w:t xml:space="preserve">BASL, J. a kol. </w:t>
            </w:r>
            <w:r w:rsidRPr="00341024">
              <w:rPr>
                <w:i/>
                <w:sz w:val="20"/>
                <w:szCs w:val="20"/>
              </w:rPr>
              <w:t>Inovace podnikových informačních systémů</w:t>
            </w:r>
            <w:r w:rsidRPr="00341024">
              <w:rPr>
                <w:sz w:val="20"/>
                <w:szCs w:val="20"/>
              </w:rPr>
              <w:t>. Praha: Professional Publishing</w:t>
            </w:r>
            <w:r>
              <w:rPr>
                <w:sz w:val="20"/>
                <w:szCs w:val="20"/>
              </w:rPr>
              <w:t>, 2011, 151 s.</w:t>
            </w:r>
            <w:r w:rsidRPr="00E274FB">
              <w:rPr>
                <w:sz w:val="20"/>
                <w:szCs w:val="20"/>
              </w:rPr>
              <w:t xml:space="preserve"> ISBN 978-80-7431-045-4 (40%) </w:t>
            </w:r>
          </w:p>
        </w:tc>
      </w:tr>
      <w:tr w:rsidR="00FD314B" w:rsidTr="00FD314B">
        <w:trPr>
          <w:trHeight w:val="218"/>
        </w:trPr>
        <w:tc>
          <w:tcPr>
            <w:tcW w:w="9860" w:type="dxa"/>
            <w:gridSpan w:val="11"/>
            <w:shd w:val="clear" w:color="auto" w:fill="F7CAAC"/>
          </w:tcPr>
          <w:p w:rsidR="00FD314B" w:rsidRDefault="00FD314B" w:rsidP="00FD314B">
            <w:pPr>
              <w:rPr>
                <w:b/>
              </w:rPr>
            </w:pPr>
            <w:r>
              <w:rPr>
                <w:b/>
              </w:rPr>
              <w:t>Působení v zahraničí</w:t>
            </w:r>
          </w:p>
        </w:tc>
      </w:tr>
      <w:tr w:rsidR="00FD314B" w:rsidTr="00FD314B">
        <w:trPr>
          <w:trHeight w:val="70"/>
        </w:trPr>
        <w:tc>
          <w:tcPr>
            <w:tcW w:w="9860" w:type="dxa"/>
            <w:gridSpan w:val="11"/>
          </w:tcPr>
          <w:p w:rsidR="00FD314B" w:rsidRDefault="00FD314B" w:rsidP="00FD314B">
            <w:pPr>
              <w:pStyle w:val="Normlnweb"/>
              <w:spacing w:before="0" w:beforeAutospacing="0" w:after="0" w:afterAutospacing="0"/>
              <w:ind w:left="464"/>
              <w:jc w:val="both"/>
              <w:rPr>
                <w:b/>
              </w:rPr>
            </w:pPr>
          </w:p>
        </w:tc>
      </w:tr>
      <w:tr w:rsidR="00FD314B" w:rsidTr="00FD314B">
        <w:trPr>
          <w:trHeight w:val="109"/>
        </w:trPr>
        <w:tc>
          <w:tcPr>
            <w:tcW w:w="2518" w:type="dxa"/>
            <w:shd w:val="clear" w:color="auto" w:fill="F7CAAC"/>
          </w:tcPr>
          <w:p w:rsidR="00FD314B" w:rsidRDefault="00FD314B" w:rsidP="00FD314B">
            <w:pPr>
              <w:jc w:val="both"/>
              <w:rPr>
                <w:b/>
              </w:rPr>
            </w:pPr>
            <w:r>
              <w:rPr>
                <w:b/>
              </w:rPr>
              <w:t xml:space="preserve">Podpis </w:t>
            </w:r>
          </w:p>
        </w:tc>
        <w:tc>
          <w:tcPr>
            <w:tcW w:w="4536" w:type="dxa"/>
            <w:gridSpan w:val="5"/>
          </w:tcPr>
          <w:p w:rsidR="00FD314B" w:rsidRDefault="00FD314B" w:rsidP="00FD314B">
            <w:pPr>
              <w:jc w:val="both"/>
            </w:pPr>
          </w:p>
        </w:tc>
        <w:tc>
          <w:tcPr>
            <w:tcW w:w="786" w:type="dxa"/>
            <w:gridSpan w:val="2"/>
            <w:shd w:val="clear" w:color="auto" w:fill="F7CAAC"/>
          </w:tcPr>
          <w:p w:rsidR="00FD314B" w:rsidRDefault="00FD314B" w:rsidP="00FD314B">
            <w:pPr>
              <w:jc w:val="both"/>
            </w:pPr>
            <w:r>
              <w:rPr>
                <w:b/>
              </w:rPr>
              <w:t>datum</w:t>
            </w:r>
          </w:p>
        </w:tc>
        <w:tc>
          <w:tcPr>
            <w:tcW w:w="2020" w:type="dxa"/>
            <w:gridSpan w:val="3"/>
          </w:tcPr>
          <w:p w:rsidR="00FD314B" w:rsidRDefault="00FD314B" w:rsidP="00FD314B">
            <w:pPr>
              <w:jc w:val="both"/>
            </w:pPr>
          </w:p>
        </w:tc>
      </w:tr>
    </w:tbl>
    <w:p w:rsidR="00FD314B" w:rsidRDefault="00FD314B"/>
    <w:p w:rsidR="00FD314B" w:rsidRDefault="00FD314B"/>
    <w:p w:rsidR="00FD314B" w:rsidRDefault="00FD314B"/>
    <w:p w:rsidR="00FD314B" w:rsidRDefault="00FD314B"/>
    <w:p w:rsidR="00FD314B" w:rsidRDefault="00FD314B"/>
    <w:p w:rsidR="00FD314B" w:rsidRDefault="00FD314B"/>
    <w:p w:rsidR="00FD314B" w:rsidDel="00955192" w:rsidRDefault="00FD314B">
      <w:pPr>
        <w:rPr>
          <w:del w:id="3812" w:author="Trefilová Pavla" w:date="2018-08-22T09:58:00Z"/>
        </w:rPr>
      </w:pPr>
    </w:p>
    <w:p w:rsidR="00FD314B" w:rsidDel="00955192" w:rsidRDefault="00FD314B">
      <w:pPr>
        <w:rPr>
          <w:del w:id="3813" w:author="Trefilová Pavla" w:date="2018-08-22T09:58: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D314B" w:rsidTr="00FD314B">
        <w:tc>
          <w:tcPr>
            <w:tcW w:w="9859" w:type="dxa"/>
            <w:gridSpan w:val="11"/>
            <w:tcBorders>
              <w:bottom w:val="double" w:sz="4" w:space="0" w:color="auto"/>
            </w:tcBorders>
            <w:shd w:val="clear" w:color="auto" w:fill="BDD6EE"/>
          </w:tcPr>
          <w:p w:rsidR="00FD314B" w:rsidRDefault="00FD314B" w:rsidP="00FD314B">
            <w:pPr>
              <w:jc w:val="both"/>
              <w:rPr>
                <w:b/>
                <w:sz w:val="28"/>
              </w:rPr>
            </w:pPr>
            <w:r>
              <w:rPr>
                <w:b/>
                <w:sz w:val="28"/>
              </w:rPr>
              <w:lastRenderedPageBreak/>
              <w:t>C-I – Personální zabezpečení</w:t>
            </w:r>
          </w:p>
        </w:tc>
      </w:tr>
      <w:tr w:rsidR="00FD314B" w:rsidTr="00FD314B">
        <w:tc>
          <w:tcPr>
            <w:tcW w:w="2518" w:type="dxa"/>
            <w:tcBorders>
              <w:top w:val="double" w:sz="4" w:space="0" w:color="auto"/>
            </w:tcBorders>
            <w:shd w:val="clear" w:color="auto" w:fill="F7CAAC"/>
          </w:tcPr>
          <w:p w:rsidR="00FD314B" w:rsidRDefault="00FD314B" w:rsidP="00FD314B">
            <w:pPr>
              <w:jc w:val="both"/>
              <w:rPr>
                <w:b/>
              </w:rPr>
            </w:pPr>
            <w:r>
              <w:rPr>
                <w:b/>
              </w:rPr>
              <w:t>Vysoká škola</w:t>
            </w:r>
          </w:p>
        </w:tc>
        <w:tc>
          <w:tcPr>
            <w:tcW w:w="7341" w:type="dxa"/>
            <w:gridSpan w:val="10"/>
          </w:tcPr>
          <w:p w:rsidR="00FD314B" w:rsidRDefault="00FD314B" w:rsidP="00FD314B">
            <w:pPr>
              <w:jc w:val="both"/>
            </w:pPr>
            <w:r>
              <w:t>Univerzita Tomáše Bati ve Zlíně</w:t>
            </w:r>
          </w:p>
        </w:tc>
      </w:tr>
      <w:tr w:rsidR="00FD314B" w:rsidTr="00FD314B">
        <w:tc>
          <w:tcPr>
            <w:tcW w:w="2518" w:type="dxa"/>
            <w:shd w:val="clear" w:color="auto" w:fill="F7CAAC"/>
          </w:tcPr>
          <w:p w:rsidR="00FD314B" w:rsidRDefault="00FD314B" w:rsidP="00FD314B">
            <w:pPr>
              <w:jc w:val="both"/>
              <w:rPr>
                <w:b/>
              </w:rPr>
            </w:pPr>
            <w:r>
              <w:rPr>
                <w:b/>
              </w:rPr>
              <w:t>Součást vysoké školy</w:t>
            </w:r>
          </w:p>
        </w:tc>
        <w:tc>
          <w:tcPr>
            <w:tcW w:w="7341" w:type="dxa"/>
            <w:gridSpan w:val="10"/>
          </w:tcPr>
          <w:p w:rsidR="00FD314B" w:rsidRDefault="00FD314B" w:rsidP="00FD314B">
            <w:pPr>
              <w:jc w:val="both"/>
            </w:pPr>
            <w:r>
              <w:t>Fakulta managementu a ekonomiky</w:t>
            </w:r>
          </w:p>
        </w:tc>
      </w:tr>
      <w:tr w:rsidR="00FD314B" w:rsidTr="00FD314B">
        <w:tc>
          <w:tcPr>
            <w:tcW w:w="2518" w:type="dxa"/>
            <w:shd w:val="clear" w:color="auto" w:fill="F7CAAC"/>
          </w:tcPr>
          <w:p w:rsidR="00FD314B" w:rsidRDefault="00FD314B" w:rsidP="00FD314B">
            <w:pPr>
              <w:jc w:val="both"/>
              <w:rPr>
                <w:b/>
              </w:rPr>
            </w:pPr>
            <w:r>
              <w:rPr>
                <w:b/>
              </w:rPr>
              <w:t>Název studijního programu</w:t>
            </w:r>
          </w:p>
        </w:tc>
        <w:tc>
          <w:tcPr>
            <w:tcW w:w="7341" w:type="dxa"/>
            <w:gridSpan w:val="10"/>
          </w:tcPr>
          <w:p w:rsidR="00FD314B" w:rsidRDefault="00FD314B" w:rsidP="00FD314B">
            <w:pPr>
              <w:jc w:val="both"/>
            </w:pPr>
            <w:r>
              <w:t>Průmyslové inženýrství</w:t>
            </w:r>
          </w:p>
        </w:tc>
      </w:tr>
      <w:tr w:rsidR="00FD314B" w:rsidTr="00FD314B">
        <w:tc>
          <w:tcPr>
            <w:tcW w:w="2518" w:type="dxa"/>
            <w:shd w:val="clear" w:color="auto" w:fill="F7CAAC"/>
          </w:tcPr>
          <w:p w:rsidR="00FD314B" w:rsidRDefault="00FD314B" w:rsidP="00FD314B">
            <w:pPr>
              <w:jc w:val="both"/>
              <w:rPr>
                <w:b/>
              </w:rPr>
            </w:pPr>
            <w:r>
              <w:rPr>
                <w:b/>
              </w:rPr>
              <w:t>Jméno a příjmení</w:t>
            </w:r>
          </w:p>
        </w:tc>
        <w:tc>
          <w:tcPr>
            <w:tcW w:w="4536" w:type="dxa"/>
            <w:gridSpan w:val="5"/>
          </w:tcPr>
          <w:p w:rsidR="00FD314B" w:rsidRDefault="00FD314B" w:rsidP="00FD314B">
            <w:pPr>
              <w:jc w:val="both"/>
            </w:pPr>
            <w:r>
              <w:t>Roman BOBÁK</w:t>
            </w:r>
          </w:p>
        </w:tc>
        <w:tc>
          <w:tcPr>
            <w:tcW w:w="709" w:type="dxa"/>
            <w:shd w:val="clear" w:color="auto" w:fill="F7CAAC"/>
          </w:tcPr>
          <w:p w:rsidR="00FD314B" w:rsidRDefault="00FD314B" w:rsidP="00FD314B">
            <w:pPr>
              <w:jc w:val="both"/>
              <w:rPr>
                <w:b/>
              </w:rPr>
            </w:pPr>
            <w:r>
              <w:rPr>
                <w:b/>
              </w:rPr>
              <w:t>Tituly</w:t>
            </w:r>
          </w:p>
        </w:tc>
        <w:tc>
          <w:tcPr>
            <w:tcW w:w="2096" w:type="dxa"/>
            <w:gridSpan w:val="4"/>
          </w:tcPr>
          <w:p w:rsidR="00FD314B" w:rsidRDefault="00FD314B" w:rsidP="00FD314B">
            <w:pPr>
              <w:jc w:val="both"/>
            </w:pPr>
            <w:r>
              <w:t>doc. Ing., Ph.D.</w:t>
            </w:r>
          </w:p>
        </w:tc>
      </w:tr>
      <w:tr w:rsidR="00FD314B" w:rsidTr="00FD314B">
        <w:tc>
          <w:tcPr>
            <w:tcW w:w="2518" w:type="dxa"/>
            <w:shd w:val="clear" w:color="auto" w:fill="F7CAAC"/>
          </w:tcPr>
          <w:p w:rsidR="00FD314B" w:rsidRDefault="00FD314B" w:rsidP="00FD314B">
            <w:pPr>
              <w:jc w:val="both"/>
              <w:rPr>
                <w:b/>
              </w:rPr>
            </w:pPr>
            <w:r>
              <w:rPr>
                <w:b/>
              </w:rPr>
              <w:t>Rok narození</w:t>
            </w:r>
          </w:p>
        </w:tc>
        <w:tc>
          <w:tcPr>
            <w:tcW w:w="829" w:type="dxa"/>
          </w:tcPr>
          <w:p w:rsidR="00FD314B" w:rsidRDefault="00FD314B" w:rsidP="00FD314B">
            <w:pPr>
              <w:jc w:val="both"/>
            </w:pPr>
            <w:r>
              <w:t>1947</w:t>
            </w:r>
          </w:p>
        </w:tc>
        <w:tc>
          <w:tcPr>
            <w:tcW w:w="1721" w:type="dxa"/>
            <w:shd w:val="clear" w:color="auto" w:fill="F7CAAC"/>
          </w:tcPr>
          <w:p w:rsidR="00FD314B" w:rsidRDefault="00FD314B" w:rsidP="00FD314B">
            <w:pPr>
              <w:jc w:val="both"/>
              <w:rPr>
                <w:b/>
              </w:rPr>
            </w:pPr>
            <w:r>
              <w:rPr>
                <w:b/>
              </w:rPr>
              <w:t>typ vztahu k VŠ</w:t>
            </w:r>
          </w:p>
        </w:tc>
        <w:tc>
          <w:tcPr>
            <w:tcW w:w="992" w:type="dxa"/>
            <w:gridSpan w:val="2"/>
          </w:tcPr>
          <w:p w:rsidR="00FD314B" w:rsidRDefault="00FD314B" w:rsidP="00FD314B">
            <w:pPr>
              <w:jc w:val="both"/>
            </w:pPr>
            <w:r>
              <w:t>pp</w:t>
            </w: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r>
              <w:t>40</w:t>
            </w:r>
          </w:p>
        </w:tc>
        <w:tc>
          <w:tcPr>
            <w:tcW w:w="709" w:type="dxa"/>
            <w:gridSpan w:val="2"/>
            <w:shd w:val="clear" w:color="auto" w:fill="F7CAAC"/>
          </w:tcPr>
          <w:p w:rsidR="00FD314B" w:rsidRDefault="00FD314B" w:rsidP="00FD314B">
            <w:pPr>
              <w:jc w:val="both"/>
              <w:rPr>
                <w:b/>
              </w:rPr>
            </w:pPr>
            <w:r>
              <w:rPr>
                <w:b/>
              </w:rPr>
              <w:t>do kdy</w:t>
            </w:r>
          </w:p>
        </w:tc>
        <w:tc>
          <w:tcPr>
            <w:tcW w:w="1387" w:type="dxa"/>
            <w:gridSpan w:val="2"/>
          </w:tcPr>
          <w:p w:rsidR="00FD314B" w:rsidRDefault="00FD314B" w:rsidP="00FD314B">
            <w:pPr>
              <w:jc w:val="both"/>
            </w:pPr>
            <w:r>
              <w:t>N</w:t>
            </w:r>
          </w:p>
        </w:tc>
      </w:tr>
      <w:tr w:rsidR="00FD314B" w:rsidTr="00FD314B">
        <w:tc>
          <w:tcPr>
            <w:tcW w:w="5068" w:type="dxa"/>
            <w:gridSpan w:val="3"/>
            <w:shd w:val="clear" w:color="auto" w:fill="F7CAAC"/>
          </w:tcPr>
          <w:p w:rsidR="00FD314B" w:rsidRDefault="00FD314B" w:rsidP="00FD314B">
            <w:pPr>
              <w:jc w:val="both"/>
              <w:rPr>
                <w:b/>
              </w:rPr>
            </w:pPr>
            <w:r>
              <w:rPr>
                <w:b/>
              </w:rPr>
              <w:t>Typ vztahu na součásti VŠ, která uskutečňuje st. program</w:t>
            </w:r>
          </w:p>
        </w:tc>
        <w:tc>
          <w:tcPr>
            <w:tcW w:w="992" w:type="dxa"/>
            <w:gridSpan w:val="2"/>
          </w:tcPr>
          <w:p w:rsidR="00FD314B" w:rsidRDefault="00FD314B" w:rsidP="00FD314B">
            <w:pPr>
              <w:jc w:val="both"/>
            </w:pPr>
            <w:r>
              <w:t>pp</w:t>
            </w: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r>
              <w:t>40</w:t>
            </w:r>
          </w:p>
        </w:tc>
        <w:tc>
          <w:tcPr>
            <w:tcW w:w="709" w:type="dxa"/>
            <w:gridSpan w:val="2"/>
            <w:shd w:val="clear" w:color="auto" w:fill="F7CAAC"/>
          </w:tcPr>
          <w:p w:rsidR="00FD314B" w:rsidRDefault="00FD314B" w:rsidP="00FD314B">
            <w:pPr>
              <w:jc w:val="both"/>
              <w:rPr>
                <w:b/>
              </w:rPr>
            </w:pPr>
            <w:r>
              <w:rPr>
                <w:b/>
              </w:rPr>
              <w:t>do kdy</w:t>
            </w:r>
          </w:p>
        </w:tc>
        <w:tc>
          <w:tcPr>
            <w:tcW w:w="1387" w:type="dxa"/>
            <w:gridSpan w:val="2"/>
          </w:tcPr>
          <w:p w:rsidR="00FD314B" w:rsidRDefault="00FD314B" w:rsidP="00FD314B">
            <w:pPr>
              <w:jc w:val="both"/>
            </w:pPr>
            <w:r>
              <w:t>N</w:t>
            </w:r>
          </w:p>
        </w:tc>
      </w:tr>
      <w:tr w:rsidR="00FD314B" w:rsidTr="00FD314B">
        <w:tc>
          <w:tcPr>
            <w:tcW w:w="6060" w:type="dxa"/>
            <w:gridSpan w:val="5"/>
            <w:shd w:val="clear" w:color="auto" w:fill="F7CAAC"/>
          </w:tcPr>
          <w:p w:rsidR="00FD314B" w:rsidRDefault="00FD314B" w:rsidP="00FD314B">
            <w:pPr>
              <w:jc w:val="both"/>
            </w:pPr>
            <w:r>
              <w:rPr>
                <w:b/>
              </w:rPr>
              <w:t>Další současná působení jako akademický pracovník na jiných VŠ</w:t>
            </w:r>
          </w:p>
        </w:tc>
        <w:tc>
          <w:tcPr>
            <w:tcW w:w="1703" w:type="dxa"/>
            <w:gridSpan w:val="2"/>
            <w:shd w:val="clear" w:color="auto" w:fill="F7CAAC"/>
          </w:tcPr>
          <w:p w:rsidR="00FD314B" w:rsidRDefault="00FD314B" w:rsidP="00FD314B">
            <w:pPr>
              <w:jc w:val="both"/>
              <w:rPr>
                <w:b/>
              </w:rPr>
            </w:pPr>
            <w:r>
              <w:rPr>
                <w:b/>
              </w:rPr>
              <w:t>typ prac. vztahu</w:t>
            </w:r>
          </w:p>
        </w:tc>
        <w:tc>
          <w:tcPr>
            <w:tcW w:w="2096" w:type="dxa"/>
            <w:gridSpan w:val="4"/>
            <w:shd w:val="clear" w:color="auto" w:fill="F7CAAC"/>
          </w:tcPr>
          <w:p w:rsidR="00FD314B" w:rsidRDefault="00FD314B" w:rsidP="00FD314B">
            <w:pPr>
              <w:jc w:val="both"/>
              <w:rPr>
                <w:b/>
              </w:rPr>
            </w:pPr>
            <w:r>
              <w:rPr>
                <w:b/>
              </w:rPr>
              <w:t>rozsah</w:t>
            </w:r>
          </w:p>
        </w:tc>
      </w:tr>
      <w:tr w:rsidR="00FD314B" w:rsidTr="00FD314B">
        <w:tc>
          <w:tcPr>
            <w:tcW w:w="6060" w:type="dxa"/>
            <w:gridSpan w:val="5"/>
          </w:tcPr>
          <w:p w:rsidR="00FD314B" w:rsidRDefault="00FD314B" w:rsidP="00FD314B">
            <w:pPr>
              <w:jc w:val="both"/>
            </w:pPr>
          </w:p>
        </w:tc>
        <w:tc>
          <w:tcPr>
            <w:tcW w:w="1703" w:type="dxa"/>
            <w:gridSpan w:val="2"/>
          </w:tcPr>
          <w:p w:rsidR="00FD314B" w:rsidRDefault="00FD314B" w:rsidP="00FD314B">
            <w:pPr>
              <w:jc w:val="both"/>
            </w:pPr>
          </w:p>
        </w:tc>
        <w:tc>
          <w:tcPr>
            <w:tcW w:w="2096" w:type="dxa"/>
            <w:gridSpan w:val="4"/>
          </w:tcPr>
          <w:p w:rsidR="00FD314B" w:rsidRDefault="00FD314B" w:rsidP="00FD314B">
            <w:pPr>
              <w:jc w:val="both"/>
            </w:pPr>
          </w:p>
        </w:tc>
      </w:tr>
      <w:tr w:rsidR="00FD314B" w:rsidTr="00FD314B">
        <w:tc>
          <w:tcPr>
            <w:tcW w:w="9859" w:type="dxa"/>
            <w:gridSpan w:val="11"/>
            <w:shd w:val="clear" w:color="auto" w:fill="F7CAAC"/>
          </w:tcPr>
          <w:p w:rsidR="00FD314B" w:rsidRDefault="00FD314B" w:rsidP="00FD314B">
            <w:pPr>
              <w:jc w:val="both"/>
            </w:pPr>
            <w:r>
              <w:rPr>
                <w:b/>
              </w:rPr>
              <w:t>Předměty příslušného studijního programu a způsob zapojení do jejich výuky, příp. další zapojení do uskutečňování studijního programu</w:t>
            </w:r>
          </w:p>
        </w:tc>
      </w:tr>
      <w:tr w:rsidR="00FD314B" w:rsidTr="00FD314B">
        <w:trPr>
          <w:trHeight w:val="328"/>
        </w:trPr>
        <w:tc>
          <w:tcPr>
            <w:tcW w:w="9859" w:type="dxa"/>
            <w:gridSpan w:val="11"/>
            <w:tcBorders>
              <w:top w:val="nil"/>
            </w:tcBorders>
          </w:tcPr>
          <w:p w:rsidR="00FD314B" w:rsidRDefault="00831911">
            <w:pPr>
              <w:jc w:val="both"/>
            </w:pPr>
            <w:ins w:id="3814" w:author="Trefilová Pavla" w:date="2018-08-29T15:14:00Z">
              <w:r>
                <w:t>Logistické koncept - garant předmětu, vedení se</w:t>
              </w:r>
              <w:r w:rsidR="005F7D27">
                <w:t>minářů a řízení kolokvií (</w:t>
              </w:r>
            </w:ins>
            <w:ins w:id="3815" w:author="Trefilová Pavla" w:date="2018-08-29T15:21:00Z">
              <w:r w:rsidR="005F7D27">
                <w:t>75</w:t>
              </w:r>
            </w:ins>
            <w:ins w:id="3816" w:author="Trefilová Pavla" w:date="2018-08-29T15:14:00Z">
              <w:r>
                <w:t>%)</w:t>
              </w:r>
            </w:ins>
          </w:p>
        </w:tc>
      </w:tr>
      <w:tr w:rsidR="00FD314B" w:rsidTr="00FD314B">
        <w:tc>
          <w:tcPr>
            <w:tcW w:w="9859" w:type="dxa"/>
            <w:gridSpan w:val="11"/>
            <w:shd w:val="clear" w:color="auto" w:fill="F7CAAC"/>
          </w:tcPr>
          <w:p w:rsidR="00FD314B" w:rsidRDefault="00FD314B" w:rsidP="00FD314B">
            <w:pPr>
              <w:jc w:val="both"/>
            </w:pPr>
            <w:r>
              <w:rPr>
                <w:b/>
              </w:rPr>
              <w:t xml:space="preserve">Údaje o vzdělání na VŠ </w:t>
            </w:r>
          </w:p>
        </w:tc>
      </w:tr>
      <w:tr w:rsidR="00FD314B" w:rsidTr="00FD314B">
        <w:trPr>
          <w:trHeight w:val="889"/>
        </w:trPr>
        <w:tc>
          <w:tcPr>
            <w:tcW w:w="9859" w:type="dxa"/>
            <w:gridSpan w:val="11"/>
          </w:tcPr>
          <w:p w:rsidR="00FD314B" w:rsidRPr="00371F4C" w:rsidRDefault="00FD314B" w:rsidP="00FD314B">
            <w:pPr>
              <w:jc w:val="both"/>
            </w:pPr>
            <w:r w:rsidRPr="00733D2C">
              <w:rPr>
                <w:b/>
              </w:rPr>
              <w:t>1966 - 1971</w:t>
            </w:r>
            <w:r>
              <w:t xml:space="preserve">     </w:t>
            </w:r>
            <w:r w:rsidRPr="00371F4C">
              <w:t xml:space="preserve">VUT v Brně, FT ve Zlíně, </w:t>
            </w:r>
            <w:ins w:id="3817" w:author="Trefilová Pavla" w:date="2018-08-22T11:35:00Z">
              <w:r w:rsidR="00CE3B07">
                <w:t xml:space="preserve">obor: </w:t>
              </w:r>
            </w:ins>
            <w:r w:rsidRPr="00371F4C">
              <w:t xml:space="preserve">Technologie kůže, gumy a plastických hmot </w:t>
            </w:r>
            <w:del w:id="3818" w:author="Trefilová Pavla" w:date="2018-08-23T11:38:00Z">
              <w:r w:rsidRPr="00371F4C" w:rsidDel="00663E25">
                <w:delText>1966 -</w:delText>
              </w:r>
              <w:r w:rsidDel="00663E25">
                <w:delText xml:space="preserve"> </w:delText>
              </w:r>
              <w:r w:rsidRPr="00371F4C" w:rsidDel="00663E25">
                <w:delText>1971</w:delText>
              </w:r>
              <w:r w:rsidDel="00663E25">
                <w:delText xml:space="preserve"> </w:delText>
              </w:r>
            </w:del>
            <w:r>
              <w:t>(</w:t>
            </w:r>
            <w:r w:rsidRPr="00733D2C">
              <w:rPr>
                <w:b/>
              </w:rPr>
              <w:t>Ing.</w:t>
            </w:r>
            <w:r>
              <w:t>)</w:t>
            </w:r>
          </w:p>
          <w:p w:rsidR="00FD314B" w:rsidRPr="00371F4C" w:rsidRDefault="00FD314B" w:rsidP="00FD314B">
            <w:pPr>
              <w:jc w:val="both"/>
            </w:pPr>
            <w:r w:rsidRPr="00733D2C">
              <w:rPr>
                <w:b/>
              </w:rPr>
              <w:t>1979 - 1980</w:t>
            </w:r>
            <w:r>
              <w:t xml:space="preserve">     </w:t>
            </w:r>
            <w:r w:rsidRPr="00371F4C">
              <w:t>VŠE Bratislava, Ústav pre cyklicku prípravu a postgraduálné studium, Au</w:t>
            </w:r>
            <w:r>
              <w:t xml:space="preserve">tomatizované systémy riadenia </w:t>
            </w:r>
          </w:p>
          <w:p w:rsidR="00FD314B" w:rsidRPr="00371F4C" w:rsidRDefault="00FD314B" w:rsidP="00FD314B">
            <w:pPr>
              <w:jc w:val="both"/>
            </w:pPr>
            <w:r w:rsidRPr="00733D2C">
              <w:rPr>
                <w:b/>
              </w:rPr>
              <w:t>1989 - 1990</w:t>
            </w:r>
            <w:r>
              <w:t xml:space="preserve">     </w:t>
            </w:r>
            <w:r w:rsidRPr="00371F4C">
              <w:t xml:space="preserve">VUT v Brně, FT ve Zlíně, Vybrané předměty řízení, postgraduální kurz </w:t>
            </w:r>
          </w:p>
          <w:p w:rsidR="00FD314B" w:rsidRDefault="00FD314B" w:rsidP="00FD314B">
            <w:pPr>
              <w:jc w:val="both"/>
              <w:rPr>
                <w:b/>
              </w:rPr>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tc>
      </w:tr>
      <w:tr w:rsidR="00FD314B" w:rsidTr="00FD314B">
        <w:tc>
          <w:tcPr>
            <w:tcW w:w="9859" w:type="dxa"/>
            <w:gridSpan w:val="11"/>
            <w:shd w:val="clear" w:color="auto" w:fill="F7CAAC"/>
          </w:tcPr>
          <w:p w:rsidR="00FD314B" w:rsidRDefault="00FD314B" w:rsidP="00FD314B">
            <w:pPr>
              <w:jc w:val="both"/>
              <w:rPr>
                <w:b/>
              </w:rPr>
            </w:pPr>
            <w:r>
              <w:rPr>
                <w:b/>
              </w:rPr>
              <w:t>Údaje o odborném působení od absolvování VŠ</w:t>
            </w:r>
          </w:p>
        </w:tc>
      </w:tr>
      <w:tr w:rsidR="00FD314B" w:rsidTr="00FD314B">
        <w:trPr>
          <w:trHeight w:val="1090"/>
        </w:trPr>
        <w:tc>
          <w:tcPr>
            <w:tcW w:w="9859" w:type="dxa"/>
            <w:gridSpan w:val="11"/>
          </w:tcPr>
          <w:p w:rsidR="00FD314B" w:rsidRPr="009D642C" w:rsidRDefault="00FD314B" w:rsidP="00FD314B">
            <w:pPr>
              <w:tabs>
                <w:tab w:val="left" w:pos="1358"/>
              </w:tabs>
            </w:pPr>
            <w:r w:rsidRPr="001D43E1">
              <w:rPr>
                <w:b/>
              </w:rPr>
              <w:t>1971-1988</w:t>
            </w:r>
            <w:r w:rsidRPr="001D43E1">
              <w:t xml:space="preserve">          </w:t>
            </w:r>
            <w:r w:rsidRPr="009D642C">
              <w:t>INCOMA Zlín - programátor analytik, vedoucí výzkumný pracovník (vedoucí odboru, od</w:t>
            </w:r>
            <w:r>
              <w:t xml:space="preserve"> </w:t>
            </w:r>
            <w:r w:rsidRPr="009D642C">
              <w:t>r. 1979)</w:t>
            </w:r>
          </w:p>
          <w:p w:rsidR="00FD314B" w:rsidRPr="009D642C" w:rsidRDefault="00FD314B" w:rsidP="00FD314B">
            <w:pPr>
              <w:numPr>
                <w:ilvl w:val="1"/>
                <w:numId w:val="14"/>
              </w:numPr>
              <w:tabs>
                <w:tab w:val="left" w:pos="1358"/>
              </w:tabs>
              <w:ind w:left="0" w:firstLine="0"/>
            </w:pPr>
            <w:r w:rsidRPr="009D642C">
              <w:t>INCOMA Zlín - náměstek pro rozvoj (zástupce ředitele)</w:t>
            </w:r>
          </w:p>
          <w:p w:rsidR="00FD314B" w:rsidRPr="009D642C" w:rsidRDefault="00FD314B" w:rsidP="00FD314B">
            <w:pPr>
              <w:numPr>
                <w:ilvl w:val="1"/>
                <w:numId w:val="13"/>
              </w:numPr>
              <w:tabs>
                <w:tab w:val="left" w:pos="1358"/>
                <w:tab w:val="num" w:pos="1881"/>
              </w:tabs>
              <w:ind w:left="0" w:firstLine="0"/>
            </w:pPr>
            <w:r w:rsidRPr="009D642C">
              <w:t>SVIT,</w:t>
            </w:r>
            <w:r>
              <w:t xml:space="preserve"> </w:t>
            </w:r>
            <w:r w:rsidRPr="009D642C">
              <w:t>a.s., Zlín, divize RaTŘ - vedoucí útvaru hlavního projektanta (zástupce ředitele)</w:t>
            </w:r>
          </w:p>
          <w:p w:rsidR="00FD314B" w:rsidRPr="009D642C" w:rsidRDefault="00FD314B" w:rsidP="00FD314B">
            <w:pPr>
              <w:numPr>
                <w:ilvl w:val="1"/>
                <w:numId w:val="15"/>
              </w:numPr>
              <w:tabs>
                <w:tab w:val="left" w:pos="1358"/>
              </w:tabs>
              <w:ind w:left="0" w:firstLine="0"/>
            </w:pPr>
            <w:r w:rsidRPr="009D642C">
              <w:t>VUT v Brně, FT respektive FaME ve Zlíně - odborný asistent</w:t>
            </w:r>
          </w:p>
          <w:p w:rsidR="00FD314B" w:rsidRPr="001B0A0C" w:rsidRDefault="00FD314B" w:rsidP="00FD314B">
            <w:pPr>
              <w:pStyle w:val="odrky"/>
              <w:numPr>
                <w:ilvl w:val="0"/>
                <w:numId w:val="0"/>
              </w:numPr>
              <w:rPr>
                <w:b/>
              </w:rPr>
            </w:pPr>
            <w:r w:rsidRPr="001D43E1">
              <w:rPr>
                <w:b/>
              </w:rPr>
              <w:t>1996-2000</w:t>
            </w:r>
            <w:r>
              <w:t xml:space="preserve">          </w:t>
            </w:r>
            <w:r w:rsidRPr="009D642C">
              <w:t xml:space="preserve">VUT v Brně, od 1. 1. 2001 UTB ve Zlíně, FaME - proděkan pro </w:t>
            </w:r>
            <w:r>
              <w:t>tvůrčí činnosti</w:t>
            </w:r>
          </w:p>
          <w:p w:rsidR="00FD314B" w:rsidRDefault="00FD314B" w:rsidP="00FD314B">
            <w:pPr>
              <w:ind w:left="1381" w:hanging="1381"/>
            </w:pPr>
            <w:r w:rsidRPr="001D43E1">
              <w:rPr>
                <w:b/>
              </w:rPr>
              <w:t>2001-dosud</w:t>
            </w:r>
            <w:r w:rsidRPr="009D642C">
              <w:t xml:space="preserve">     </w:t>
            </w:r>
            <w:r>
              <w:t xml:space="preserve">   </w:t>
            </w:r>
            <w:r w:rsidRPr="009D642C">
              <w:t xml:space="preserve">FaME UTB ve Zlíně, docent, </w:t>
            </w:r>
            <w:r>
              <w:t xml:space="preserve">ředitel a </w:t>
            </w:r>
            <w:r w:rsidRPr="009D642C">
              <w:t>tajemník Ústavu průmyslového inženýrství a informačních systémů, proděkan pro rozvoj a kvalifikační růst</w:t>
            </w:r>
            <w:r>
              <w:t xml:space="preserve"> (do roku 2017)</w:t>
            </w:r>
          </w:p>
        </w:tc>
      </w:tr>
      <w:tr w:rsidR="00FD314B" w:rsidTr="00FD314B">
        <w:trPr>
          <w:trHeight w:val="250"/>
        </w:trPr>
        <w:tc>
          <w:tcPr>
            <w:tcW w:w="9859" w:type="dxa"/>
            <w:gridSpan w:val="11"/>
            <w:shd w:val="clear" w:color="auto" w:fill="F7CAAC"/>
          </w:tcPr>
          <w:p w:rsidR="00FD314B" w:rsidRDefault="00FD314B" w:rsidP="00FD314B">
            <w:pPr>
              <w:jc w:val="both"/>
            </w:pPr>
            <w:r>
              <w:rPr>
                <w:b/>
              </w:rPr>
              <w:t>Zkušenosti s vedením kvalifikačních a rigorózních prací</w:t>
            </w:r>
          </w:p>
        </w:tc>
      </w:tr>
      <w:tr w:rsidR="00FD314B" w:rsidTr="00FD314B">
        <w:trPr>
          <w:trHeight w:val="324"/>
        </w:trPr>
        <w:tc>
          <w:tcPr>
            <w:tcW w:w="9859" w:type="dxa"/>
            <w:gridSpan w:val="11"/>
          </w:tcPr>
          <w:p w:rsidR="005D0BA6" w:rsidRDefault="005D0BA6" w:rsidP="005D0BA6">
            <w:pPr>
              <w:jc w:val="both"/>
              <w:rPr>
                <w:ins w:id="3819" w:author="Trefilová Pavla" w:date="2018-08-22T08:05:00Z"/>
              </w:rPr>
            </w:pPr>
            <w:ins w:id="3820" w:author="Trefilová Pavla" w:date="2018-08-22T08:05:00Z">
              <w:r>
                <w:t xml:space="preserve">Počet vedených bakalářských prací – 3 </w:t>
              </w:r>
            </w:ins>
          </w:p>
          <w:p w:rsidR="005D0BA6" w:rsidRDefault="005D0BA6" w:rsidP="005D0BA6">
            <w:pPr>
              <w:jc w:val="both"/>
              <w:rPr>
                <w:ins w:id="3821" w:author="Trefilová Pavla" w:date="2018-08-22T08:05:00Z"/>
              </w:rPr>
            </w:pPr>
            <w:ins w:id="3822" w:author="Trefilová Pavla" w:date="2018-08-22T08:05:00Z">
              <w:r>
                <w:t>Počet vedených diplomových prací – 17</w:t>
              </w:r>
            </w:ins>
          </w:p>
          <w:p w:rsidR="00FD314B" w:rsidRDefault="005D0BA6" w:rsidP="005D0BA6">
            <w:pPr>
              <w:jc w:val="both"/>
            </w:pPr>
            <w:ins w:id="3823" w:author="Trefilová Pavla" w:date="2018-08-22T08:05:00Z">
              <w:r>
                <w:t>Počet vedených disertačních prací - 4</w:t>
              </w:r>
            </w:ins>
            <w:del w:id="3824" w:author="Trefilová Pavla" w:date="2018-08-22T08:05:00Z">
              <w:r w:rsidR="00FD314B" w:rsidDel="005D0BA6">
                <w:delText>3 bakalářské práce, 17 diplomových prací, 4 disertační práce</w:delText>
              </w:r>
            </w:del>
          </w:p>
        </w:tc>
      </w:tr>
      <w:tr w:rsidR="00FD314B" w:rsidTr="00FD314B">
        <w:trPr>
          <w:cantSplit/>
        </w:trPr>
        <w:tc>
          <w:tcPr>
            <w:tcW w:w="3347" w:type="dxa"/>
            <w:gridSpan w:val="2"/>
            <w:tcBorders>
              <w:top w:val="single" w:sz="12" w:space="0" w:color="auto"/>
            </w:tcBorders>
            <w:shd w:val="clear" w:color="auto" w:fill="F7CAAC"/>
          </w:tcPr>
          <w:p w:rsidR="00FD314B" w:rsidRDefault="00FD314B" w:rsidP="00FD314B">
            <w:pPr>
              <w:jc w:val="both"/>
            </w:pPr>
            <w:r>
              <w:rPr>
                <w:b/>
              </w:rPr>
              <w:t xml:space="preserve">Obor habilitačního řízení </w:t>
            </w:r>
          </w:p>
        </w:tc>
        <w:tc>
          <w:tcPr>
            <w:tcW w:w="2245" w:type="dxa"/>
            <w:gridSpan w:val="2"/>
            <w:tcBorders>
              <w:top w:val="single" w:sz="12" w:space="0" w:color="auto"/>
            </w:tcBorders>
            <w:shd w:val="clear" w:color="auto" w:fill="F7CAAC"/>
          </w:tcPr>
          <w:p w:rsidR="00FD314B" w:rsidRDefault="00FD314B" w:rsidP="00FD314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D314B" w:rsidRDefault="00FD314B" w:rsidP="00FD314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D314B" w:rsidRDefault="00FD314B" w:rsidP="00FD314B">
            <w:pPr>
              <w:jc w:val="both"/>
              <w:rPr>
                <w:b/>
              </w:rPr>
            </w:pPr>
            <w:r>
              <w:rPr>
                <w:b/>
              </w:rPr>
              <w:t>Ohlasy publikací</w:t>
            </w:r>
          </w:p>
        </w:tc>
      </w:tr>
      <w:tr w:rsidR="00FD314B" w:rsidTr="00FD314B">
        <w:trPr>
          <w:cantSplit/>
        </w:trPr>
        <w:tc>
          <w:tcPr>
            <w:tcW w:w="3347" w:type="dxa"/>
            <w:gridSpan w:val="2"/>
          </w:tcPr>
          <w:p w:rsidR="00FD314B" w:rsidRDefault="00FD314B" w:rsidP="00FD314B">
            <w:pPr>
              <w:jc w:val="both"/>
            </w:pPr>
            <w:r>
              <w:t>Management a ekonomika podniku</w:t>
            </w:r>
          </w:p>
        </w:tc>
        <w:tc>
          <w:tcPr>
            <w:tcW w:w="2245" w:type="dxa"/>
            <w:gridSpan w:val="2"/>
          </w:tcPr>
          <w:p w:rsidR="00FD314B" w:rsidRDefault="00FD314B" w:rsidP="00FD314B">
            <w:pPr>
              <w:jc w:val="both"/>
            </w:pPr>
            <w:r>
              <w:t>2004</w:t>
            </w:r>
          </w:p>
        </w:tc>
        <w:tc>
          <w:tcPr>
            <w:tcW w:w="2248" w:type="dxa"/>
            <w:gridSpan w:val="4"/>
            <w:tcBorders>
              <w:right w:val="single" w:sz="12" w:space="0" w:color="auto"/>
            </w:tcBorders>
          </w:tcPr>
          <w:p w:rsidR="00FD314B" w:rsidRDefault="00FD314B" w:rsidP="00FD314B">
            <w:pPr>
              <w:jc w:val="both"/>
            </w:pPr>
            <w:r>
              <w:t>UTB ve Zlíně, FaME</w:t>
            </w:r>
          </w:p>
        </w:tc>
        <w:tc>
          <w:tcPr>
            <w:tcW w:w="632" w:type="dxa"/>
            <w:tcBorders>
              <w:left w:val="single" w:sz="12" w:space="0" w:color="auto"/>
            </w:tcBorders>
            <w:shd w:val="clear" w:color="auto" w:fill="F7CAAC"/>
          </w:tcPr>
          <w:p w:rsidR="00FD314B" w:rsidRDefault="00FD314B" w:rsidP="00FD314B">
            <w:pPr>
              <w:jc w:val="both"/>
            </w:pPr>
            <w:r>
              <w:rPr>
                <w:b/>
              </w:rPr>
              <w:t>WOS</w:t>
            </w:r>
          </w:p>
        </w:tc>
        <w:tc>
          <w:tcPr>
            <w:tcW w:w="693" w:type="dxa"/>
            <w:shd w:val="clear" w:color="auto" w:fill="F7CAAC"/>
          </w:tcPr>
          <w:p w:rsidR="00FD314B" w:rsidRDefault="00FD314B" w:rsidP="00FD314B">
            <w:pPr>
              <w:jc w:val="both"/>
              <w:rPr>
                <w:sz w:val="18"/>
              </w:rPr>
            </w:pPr>
            <w:r>
              <w:rPr>
                <w:b/>
                <w:sz w:val="18"/>
              </w:rPr>
              <w:t>Scopus</w:t>
            </w:r>
          </w:p>
        </w:tc>
        <w:tc>
          <w:tcPr>
            <w:tcW w:w="694" w:type="dxa"/>
            <w:shd w:val="clear" w:color="auto" w:fill="F7CAAC"/>
          </w:tcPr>
          <w:p w:rsidR="00FD314B" w:rsidRDefault="00FD314B" w:rsidP="00FD314B">
            <w:pPr>
              <w:jc w:val="both"/>
            </w:pPr>
            <w:r>
              <w:rPr>
                <w:b/>
                <w:sz w:val="18"/>
              </w:rPr>
              <w:t>ostatní</w:t>
            </w:r>
          </w:p>
        </w:tc>
      </w:tr>
      <w:tr w:rsidR="00FD314B" w:rsidTr="00FD314B">
        <w:trPr>
          <w:cantSplit/>
          <w:trHeight w:val="70"/>
        </w:trPr>
        <w:tc>
          <w:tcPr>
            <w:tcW w:w="3347" w:type="dxa"/>
            <w:gridSpan w:val="2"/>
            <w:shd w:val="clear" w:color="auto" w:fill="F7CAAC"/>
          </w:tcPr>
          <w:p w:rsidR="00FD314B" w:rsidRDefault="00FD314B" w:rsidP="00FD314B">
            <w:pPr>
              <w:jc w:val="both"/>
            </w:pPr>
            <w:r>
              <w:rPr>
                <w:b/>
              </w:rPr>
              <w:t>Obor jmenovacího řízení</w:t>
            </w:r>
          </w:p>
        </w:tc>
        <w:tc>
          <w:tcPr>
            <w:tcW w:w="2245" w:type="dxa"/>
            <w:gridSpan w:val="2"/>
            <w:shd w:val="clear" w:color="auto" w:fill="F7CAAC"/>
          </w:tcPr>
          <w:p w:rsidR="00FD314B" w:rsidRDefault="00FD314B" w:rsidP="00FD314B">
            <w:pPr>
              <w:jc w:val="both"/>
            </w:pPr>
            <w:r>
              <w:rPr>
                <w:b/>
              </w:rPr>
              <w:t>Rok udělení hodnosti</w:t>
            </w:r>
          </w:p>
        </w:tc>
        <w:tc>
          <w:tcPr>
            <w:tcW w:w="2248" w:type="dxa"/>
            <w:gridSpan w:val="4"/>
            <w:tcBorders>
              <w:right w:val="single" w:sz="12" w:space="0" w:color="auto"/>
            </w:tcBorders>
            <w:shd w:val="clear" w:color="auto" w:fill="F7CAAC"/>
          </w:tcPr>
          <w:p w:rsidR="00FD314B" w:rsidRDefault="00FD314B" w:rsidP="00FD314B">
            <w:pPr>
              <w:jc w:val="both"/>
            </w:pPr>
            <w:r>
              <w:rPr>
                <w:b/>
              </w:rPr>
              <w:t>Řízení konáno na VŠ</w:t>
            </w:r>
          </w:p>
        </w:tc>
        <w:tc>
          <w:tcPr>
            <w:tcW w:w="632" w:type="dxa"/>
            <w:vMerge w:val="restart"/>
            <w:tcBorders>
              <w:left w:val="single" w:sz="12" w:space="0" w:color="auto"/>
            </w:tcBorders>
          </w:tcPr>
          <w:p w:rsidR="00FD314B" w:rsidRDefault="00FD314B" w:rsidP="00FD314B">
            <w:pPr>
              <w:jc w:val="both"/>
              <w:rPr>
                <w:b/>
              </w:rPr>
            </w:pPr>
            <w:del w:id="3825" w:author="Trefilová Pavla" w:date="2018-08-22T08:03:00Z">
              <w:r w:rsidDel="005D0BA6">
                <w:rPr>
                  <w:b/>
                </w:rPr>
                <w:delText>14</w:delText>
              </w:r>
            </w:del>
            <w:ins w:id="3826" w:author="Trefilová Pavla" w:date="2018-08-22T08:03:00Z">
              <w:r w:rsidR="005D0BA6">
                <w:rPr>
                  <w:b/>
                </w:rPr>
                <w:t>0</w:t>
              </w:r>
            </w:ins>
          </w:p>
        </w:tc>
        <w:tc>
          <w:tcPr>
            <w:tcW w:w="693" w:type="dxa"/>
            <w:vMerge w:val="restart"/>
          </w:tcPr>
          <w:p w:rsidR="00FD314B" w:rsidRDefault="005D0BA6" w:rsidP="00FD314B">
            <w:pPr>
              <w:jc w:val="both"/>
              <w:rPr>
                <w:b/>
              </w:rPr>
            </w:pPr>
            <w:ins w:id="3827" w:author="Trefilová Pavla" w:date="2018-08-22T08:03:00Z">
              <w:r>
                <w:rPr>
                  <w:b/>
                </w:rPr>
                <w:t>1</w:t>
              </w:r>
            </w:ins>
            <w:del w:id="3828" w:author="Trefilová Pavla" w:date="2018-08-22T08:03:00Z">
              <w:r w:rsidR="00FD314B" w:rsidDel="005D0BA6">
                <w:rPr>
                  <w:b/>
                </w:rPr>
                <w:delText>0</w:delText>
              </w:r>
            </w:del>
          </w:p>
        </w:tc>
        <w:tc>
          <w:tcPr>
            <w:tcW w:w="694" w:type="dxa"/>
            <w:vMerge w:val="restart"/>
          </w:tcPr>
          <w:p w:rsidR="00FD314B" w:rsidRDefault="00FD314B" w:rsidP="00FD314B">
            <w:pPr>
              <w:jc w:val="both"/>
              <w:rPr>
                <w:b/>
              </w:rPr>
            </w:pPr>
            <w:r>
              <w:rPr>
                <w:b/>
              </w:rPr>
              <w:t>17</w:t>
            </w:r>
          </w:p>
        </w:tc>
      </w:tr>
      <w:tr w:rsidR="00FD314B" w:rsidTr="00FD314B">
        <w:trPr>
          <w:trHeight w:val="205"/>
        </w:trPr>
        <w:tc>
          <w:tcPr>
            <w:tcW w:w="3347" w:type="dxa"/>
            <w:gridSpan w:val="2"/>
          </w:tcPr>
          <w:p w:rsidR="00FD314B" w:rsidRDefault="00FD314B" w:rsidP="00FD314B">
            <w:pPr>
              <w:jc w:val="both"/>
            </w:pPr>
          </w:p>
        </w:tc>
        <w:tc>
          <w:tcPr>
            <w:tcW w:w="2245" w:type="dxa"/>
            <w:gridSpan w:val="2"/>
          </w:tcPr>
          <w:p w:rsidR="00FD314B" w:rsidRDefault="00FD314B" w:rsidP="00FD314B">
            <w:pPr>
              <w:jc w:val="both"/>
            </w:pPr>
          </w:p>
        </w:tc>
        <w:tc>
          <w:tcPr>
            <w:tcW w:w="2248" w:type="dxa"/>
            <w:gridSpan w:val="4"/>
            <w:tcBorders>
              <w:right w:val="single" w:sz="12" w:space="0" w:color="auto"/>
            </w:tcBorders>
          </w:tcPr>
          <w:p w:rsidR="00FD314B" w:rsidRDefault="00FD314B" w:rsidP="00FD314B">
            <w:pPr>
              <w:jc w:val="both"/>
            </w:pPr>
          </w:p>
        </w:tc>
        <w:tc>
          <w:tcPr>
            <w:tcW w:w="632" w:type="dxa"/>
            <w:vMerge/>
            <w:tcBorders>
              <w:left w:val="single" w:sz="12" w:space="0" w:color="auto"/>
            </w:tcBorders>
            <w:vAlign w:val="center"/>
          </w:tcPr>
          <w:p w:rsidR="00FD314B" w:rsidRDefault="00FD314B" w:rsidP="00FD314B">
            <w:pPr>
              <w:rPr>
                <w:b/>
              </w:rPr>
            </w:pPr>
          </w:p>
        </w:tc>
        <w:tc>
          <w:tcPr>
            <w:tcW w:w="693" w:type="dxa"/>
            <w:vMerge/>
            <w:vAlign w:val="center"/>
          </w:tcPr>
          <w:p w:rsidR="00FD314B" w:rsidRDefault="00FD314B" w:rsidP="00FD314B">
            <w:pPr>
              <w:rPr>
                <w:b/>
              </w:rPr>
            </w:pPr>
          </w:p>
        </w:tc>
        <w:tc>
          <w:tcPr>
            <w:tcW w:w="694" w:type="dxa"/>
            <w:vMerge/>
            <w:vAlign w:val="center"/>
          </w:tcPr>
          <w:p w:rsidR="00FD314B" w:rsidRDefault="00FD314B" w:rsidP="00FD314B">
            <w:pPr>
              <w:rPr>
                <w:b/>
              </w:rPr>
            </w:pPr>
          </w:p>
        </w:tc>
      </w:tr>
      <w:tr w:rsidR="00FD314B" w:rsidTr="00FD314B">
        <w:tc>
          <w:tcPr>
            <w:tcW w:w="9859" w:type="dxa"/>
            <w:gridSpan w:val="11"/>
            <w:shd w:val="clear" w:color="auto" w:fill="F7CAAC"/>
          </w:tcPr>
          <w:p w:rsidR="00FD314B" w:rsidRDefault="00FD314B" w:rsidP="00FD314B">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4B" w:rsidTr="00FD314B">
        <w:trPr>
          <w:trHeight w:val="2347"/>
        </w:trPr>
        <w:tc>
          <w:tcPr>
            <w:tcW w:w="9859" w:type="dxa"/>
            <w:gridSpan w:val="11"/>
          </w:tcPr>
          <w:p w:rsidR="00FD314B" w:rsidRPr="00303394" w:rsidRDefault="00FD314B" w:rsidP="00FD314B">
            <w:pPr>
              <w:jc w:val="both"/>
            </w:pPr>
            <w:r w:rsidRPr="00303394">
              <w:t xml:space="preserve">CHROMJAKOVÁ, F., TUČEK, D., BOBÁK, R. </w:t>
            </w:r>
            <w:r w:rsidRPr="00303394">
              <w:rPr>
                <w:i/>
                <w:iCs/>
              </w:rPr>
              <w:t>Projektování výrobních procesů pro průmysl 4.0</w:t>
            </w:r>
            <w:r w:rsidRPr="00303394">
              <w:t>. 1 Zlín: Univerzita Tomáše Bati ve Zlíně, 2017. 105 s. 1. ISBN 978-80-7454-680-8</w:t>
            </w:r>
            <w:r>
              <w:t xml:space="preserve"> (10%)</w:t>
            </w:r>
            <w:r w:rsidRPr="00303394">
              <w:t xml:space="preserve">. </w:t>
            </w:r>
          </w:p>
          <w:p w:rsidR="00FD314B" w:rsidRPr="00303394" w:rsidRDefault="00FD314B" w:rsidP="00FD314B">
            <w:pPr>
              <w:jc w:val="both"/>
            </w:pPr>
            <w:r w:rsidRPr="00303394">
              <w:t xml:space="preserve">CHROMJAKOVÁ, F., BOBÁK, R., HRUŠECKÁ, D. Production process stability – core assumption of INDUSTRY 4.0 concept. In: </w:t>
            </w:r>
            <w:r w:rsidRPr="00303394">
              <w:rPr>
                <w:i/>
                <w:iCs/>
              </w:rPr>
              <w:t>The 5 th International Conference on Manufacturing, Optimization, Industrial and Material Engineering 2017</w:t>
            </w:r>
            <w:r>
              <w:t>. Milwaukee</w:t>
            </w:r>
            <w:r w:rsidRPr="00303394">
              <w:t>: Curran Associates, Inc., 2017, s. 143-154. ISSN 1755-1307. ISBN 978-1-5108-4561-9</w:t>
            </w:r>
            <w:r>
              <w:t xml:space="preserve"> (33%)</w:t>
            </w:r>
            <w:r w:rsidRPr="00303394">
              <w:t xml:space="preserve">. </w:t>
            </w:r>
          </w:p>
          <w:p w:rsidR="00FD314B" w:rsidRPr="00303394" w:rsidRDefault="00FD314B" w:rsidP="00FD314B">
            <w:pPr>
              <w:jc w:val="both"/>
            </w:pPr>
            <w:r w:rsidRPr="00303394">
              <w:t xml:space="preserve">BOBÁK, R., PIVODOVÁ, P., FILLA, J. Benchmarking of production performance of plastics and rubber producers in Zlin region. In: </w:t>
            </w:r>
            <w:r w:rsidRPr="00303394">
              <w:rPr>
                <w:i/>
                <w:iCs/>
              </w:rPr>
              <w:t>Production Management and Engineering Sciences: Proceedings of the International Conference on Engineering Science and Production Management (ESPM 2015)</w:t>
            </w:r>
            <w:r w:rsidRPr="00303394">
              <w:t>. London: Taylor and Francis, 2015, s. 27-32. ISBN 978-1-138-02856-2</w:t>
            </w:r>
            <w:r>
              <w:t xml:space="preserve"> (60%)</w:t>
            </w:r>
            <w:r w:rsidRPr="00303394">
              <w:t xml:space="preserve">. </w:t>
            </w:r>
          </w:p>
          <w:p w:rsidR="00FD314B" w:rsidRPr="00303394" w:rsidRDefault="00FD314B" w:rsidP="00FD314B">
            <w:pPr>
              <w:jc w:val="both"/>
            </w:pPr>
            <w:r w:rsidRPr="00303394">
              <w:t xml:space="preserve">BOBÁK, R., PIVODOVÁ, P. Rating of Production and Logistics Performance of Rubber and Plastics Product Manufacturers in the Zlin Region and Enterprises of the Plasstics Cluster. In: </w:t>
            </w:r>
            <w:r w:rsidRPr="00303394">
              <w:rPr>
                <w:i/>
                <w:iCs/>
              </w:rPr>
              <w:t>Proceedings of the 1st International Conference on Finance and Economics 2014</w:t>
            </w:r>
            <w:r w:rsidRPr="00303394">
              <w:t>. Zlín: Univerzita Tomáše Bati ve Zlíně, Fakulta managementu a ekonomiky, 2014, s. 57-67. ISBN 978-80-7454-405-7</w:t>
            </w:r>
            <w:r>
              <w:t xml:space="preserve"> (60%)</w:t>
            </w:r>
            <w:r w:rsidRPr="00303394">
              <w:t xml:space="preserve">. </w:t>
            </w:r>
          </w:p>
          <w:p w:rsidR="00FD314B" w:rsidRPr="00303394" w:rsidRDefault="00FD314B" w:rsidP="00FD314B">
            <w:pPr>
              <w:jc w:val="both"/>
            </w:pPr>
            <w:r w:rsidRPr="00303394">
              <w:t>POLÁKOVÁ, V</w:t>
            </w:r>
            <w:r>
              <w:t>.,</w:t>
            </w:r>
            <w:r w:rsidRPr="00303394">
              <w:t xml:space="preserve"> BOBÁK, R. </w:t>
            </w:r>
            <w:r w:rsidRPr="00303394">
              <w:rPr>
                <w:i/>
                <w:iCs/>
              </w:rPr>
              <w:t>Priemyselné inžinierstvo ako faktor konkurencie schopnosti výrobných podnikov</w:t>
            </w:r>
            <w:r w:rsidRPr="00303394">
              <w:t>. Žilina: GEORG, 2013. 120 s. ISBN 978-80-8154-051-6</w:t>
            </w:r>
            <w:r>
              <w:t xml:space="preserve"> (40%)</w:t>
            </w:r>
            <w:r w:rsidRPr="00303394">
              <w:t xml:space="preserve">. </w:t>
            </w:r>
          </w:p>
          <w:p w:rsidR="005D0BA6" w:rsidRPr="000D3E15" w:rsidRDefault="00FD314B" w:rsidP="005D0BA6">
            <w:pPr>
              <w:jc w:val="both"/>
              <w:rPr>
                <w:ins w:id="3829" w:author="Trefilová Pavla" w:date="2018-08-22T08:04:00Z"/>
                <w:color w:val="222222"/>
                <w:shd w:val="clear" w:color="auto" w:fill="FFFFFF"/>
              </w:rPr>
            </w:pPr>
            <w:del w:id="3830" w:author="Trefilová Pavla" w:date="2018-08-22T08:04:00Z">
              <w:r w:rsidRPr="00303394" w:rsidDel="005D0BA6">
                <w:delText xml:space="preserve">BOBÁK, R., PIVODOVÁ, P., POLÁKOVÁ, V. Production and Logistics Performance of Czech and Slovak Companies. </w:delText>
              </w:r>
              <w:r w:rsidRPr="00303394" w:rsidDel="005D0BA6">
                <w:rPr>
                  <w:i/>
                  <w:iCs/>
                </w:rPr>
                <w:delText>Journal of Competitiveness</w:delText>
              </w:r>
              <w:r w:rsidRPr="00303394" w:rsidDel="005D0BA6">
                <w:delText>, 2013, roč. 5, č. 1, s. 97-107. ISSN 1804-171X</w:delText>
              </w:r>
              <w:r w:rsidDel="005D0BA6">
                <w:delText xml:space="preserve"> (34%)</w:delText>
              </w:r>
              <w:r w:rsidRPr="00303394" w:rsidDel="005D0BA6">
                <w:delText>.</w:delText>
              </w:r>
            </w:del>
            <w:ins w:id="3831" w:author="Trefilová Pavla" w:date="2018-08-22T08:04:00Z">
              <w:r w:rsidR="005D0BA6" w:rsidRPr="00E66B0B">
                <w:rPr>
                  <w:i/>
                </w:rPr>
                <w:t>Přehled projektové činnosti:</w:t>
              </w:r>
            </w:ins>
          </w:p>
          <w:p w:rsidR="005D0BA6" w:rsidDel="005D0BA6" w:rsidRDefault="005D0BA6" w:rsidP="00FD314B">
            <w:pPr>
              <w:jc w:val="both"/>
              <w:rPr>
                <w:del w:id="3832" w:author="Trefilová Pavla" w:date="2018-08-22T08:04:00Z"/>
              </w:rPr>
            </w:pPr>
          </w:p>
          <w:p w:rsidR="00FD314B" w:rsidRPr="00FE0BCC" w:rsidRDefault="00FD314B" w:rsidP="00FD314B">
            <w:pPr>
              <w:jc w:val="both"/>
              <w:rPr>
                <w:b/>
                <w:vertAlign w:val="subscript"/>
              </w:rPr>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tc>
      </w:tr>
      <w:tr w:rsidR="00FD314B" w:rsidTr="00FD314B">
        <w:trPr>
          <w:trHeight w:val="218"/>
        </w:trPr>
        <w:tc>
          <w:tcPr>
            <w:tcW w:w="9859" w:type="dxa"/>
            <w:gridSpan w:val="11"/>
            <w:shd w:val="clear" w:color="auto" w:fill="F7CAAC"/>
          </w:tcPr>
          <w:p w:rsidR="00FD314B" w:rsidRDefault="00FD314B" w:rsidP="00FD314B">
            <w:pPr>
              <w:rPr>
                <w:b/>
              </w:rPr>
            </w:pPr>
            <w:r>
              <w:rPr>
                <w:b/>
              </w:rPr>
              <w:t>Působení v zahraničí</w:t>
            </w:r>
          </w:p>
        </w:tc>
      </w:tr>
      <w:tr w:rsidR="00FD314B" w:rsidTr="00FD314B">
        <w:trPr>
          <w:trHeight w:val="127"/>
        </w:trPr>
        <w:tc>
          <w:tcPr>
            <w:tcW w:w="9859" w:type="dxa"/>
            <w:gridSpan w:val="11"/>
          </w:tcPr>
          <w:p w:rsidR="00FD314B" w:rsidRPr="00303394" w:rsidRDefault="00FD314B" w:rsidP="00FD314B">
            <w:del w:id="3833" w:author="Trefilová Pavla" w:date="2018-08-22T08:03:00Z">
              <w:r w:rsidRPr="00303394" w:rsidDel="005D0BA6">
                <w:delText>Krátkodobé studijní pobyty TEMPUS  Berlín 2x, Lisabon 1x</w:delText>
              </w:r>
            </w:del>
          </w:p>
        </w:tc>
      </w:tr>
      <w:tr w:rsidR="00FD314B" w:rsidTr="00FD314B">
        <w:trPr>
          <w:cantSplit/>
          <w:trHeight w:val="56"/>
        </w:trPr>
        <w:tc>
          <w:tcPr>
            <w:tcW w:w="2518" w:type="dxa"/>
            <w:shd w:val="clear" w:color="auto" w:fill="F7CAAC"/>
          </w:tcPr>
          <w:p w:rsidR="00FD314B" w:rsidRDefault="00FD314B" w:rsidP="00FD314B">
            <w:pPr>
              <w:jc w:val="both"/>
              <w:rPr>
                <w:b/>
              </w:rPr>
            </w:pPr>
            <w:r>
              <w:rPr>
                <w:b/>
              </w:rPr>
              <w:t xml:space="preserve">Podpis </w:t>
            </w:r>
          </w:p>
        </w:tc>
        <w:tc>
          <w:tcPr>
            <w:tcW w:w="4536" w:type="dxa"/>
            <w:gridSpan w:val="5"/>
          </w:tcPr>
          <w:p w:rsidR="00FD314B" w:rsidRDefault="00FD314B" w:rsidP="00FD314B">
            <w:pPr>
              <w:jc w:val="both"/>
            </w:pPr>
          </w:p>
        </w:tc>
        <w:tc>
          <w:tcPr>
            <w:tcW w:w="786" w:type="dxa"/>
            <w:gridSpan w:val="2"/>
            <w:shd w:val="clear" w:color="auto" w:fill="F7CAAC"/>
          </w:tcPr>
          <w:p w:rsidR="00FD314B" w:rsidRDefault="00FD314B" w:rsidP="00FD314B">
            <w:pPr>
              <w:jc w:val="both"/>
            </w:pPr>
            <w:r>
              <w:rPr>
                <w:b/>
              </w:rPr>
              <w:t>datum</w:t>
            </w:r>
          </w:p>
        </w:tc>
        <w:tc>
          <w:tcPr>
            <w:tcW w:w="2019" w:type="dxa"/>
            <w:gridSpan w:val="3"/>
          </w:tcPr>
          <w:p w:rsidR="00FD314B" w:rsidRDefault="00FD314B" w:rsidP="00FD314B">
            <w:pPr>
              <w:jc w:val="both"/>
            </w:pPr>
          </w:p>
        </w:tc>
      </w:tr>
    </w:tbl>
    <w:p w:rsidR="00FD314B" w:rsidDel="005D0BA6" w:rsidRDefault="00FD314B">
      <w:pPr>
        <w:rPr>
          <w:del w:id="3834" w:author="Trefilová Pavla" w:date="2018-08-22T08:05: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30"/>
        <w:gridCol w:w="663"/>
        <w:gridCol w:w="694"/>
        <w:tblGridChange w:id="3835">
          <w:tblGrid>
            <w:gridCol w:w="1178"/>
            <w:gridCol w:w="1340"/>
            <w:gridCol w:w="829"/>
            <w:gridCol w:w="1178"/>
            <w:gridCol w:w="543"/>
            <w:gridCol w:w="524"/>
            <w:gridCol w:w="468"/>
            <w:gridCol w:w="710"/>
            <w:gridCol w:w="284"/>
            <w:gridCol w:w="709"/>
            <w:gridCol w:w="77"/>
            <w:gridCol w:w="632"/>
            <w:gridCol w:w="546"/>
            <w:gridCol w:w="632"/>
            <w:gridCol w:w="30"/>
            <w:gridCol w:w="179"/>
            <w:gridCol w:w="484"/>
            <w:gridCol w:w="694"/>
          </w:tblGrid>
        </w:tblGridChange>
      </w:tblGrid>
      <w:tr w:rsidR="00FD314B" w:rsidTr="00FD314B">
        <w:tc>
          <w:tcPr>
            <w:tcW w:w="9859" w:type="dxa"/>
            <w:gridSpan w:val="12"/>
            <w:tcBorders>
              <w:bottom w:val="double" w:sz="4" w:space="0" w:color="auto"/>
            </w:tcBorders>
            <w:shd w:val="clear" w:color="auto" w:fill="BDD6EE"/>
          </w:tcPr>
          <w:p w:rsidR="00FD314B" w:rsidRDefault="00FD314B" w:rsidP="00FD314B">
            <w:pPr>
              <w:jc w:val="both"/>
              <w:rPr>
                <w:b/>
                <w:sz w:val="28"/>
              </w:rPr>
            </w:pPr>
            <w:r>
              <w:rPr>
                <w:b/>
                <w:sz w:val="28"/>
              </w:rPr>
              <w:lastRenderedPageBreak/>
              <w:t>C-I – Personální zabezpečení</w:t>
            </w:r>
          </w:p>
        </w:tc>
      </w:tr>
      <w:tr w:rsidR="00FD314B" w:rsidTr="00FD314B">
        <w:tc>
          <w:tcPr>
            <w:tcW w:w="2518" w:type="dxa"/>
            <w:tcBorders>
              <w:top w:val="double" w:sz="4" w:space="0" w:color="auto"/>
            </w:tcBorders>
            <w:shd w:val="clear" w:color="auto" w:fill="F7CAAC"/>
          </w:tcPr>
          <w:p w:rsidR="00FD314B" w:rsidRDefault="00FD314B" w:rsidP="00FD314B">
            <w:pPr>
              <w:jc w:val="both"/>
              <w:rPr>
                <w:b/>
              </w:rPr>
            </w:pPr>
            <w:r>
              <w:rPr>
                <w:b/>
              </w:rPr>
              <w:t>Vysoká škola</w:t>
            </w:r>
          </w:p>
        </w:tc>
        <w:tc>
          <w:tcPr>
            <w:tcW w:w="7341" w:type="dxa"/>
            <w:gridSpan w:val="11"/>
          </w:tcPr>
          <w:p w:rsidR="00FD314B" w:rsidRDefault="00FD314B" w:rsidP="00FD314B">
            <w:pPr>
              <w:jc w:val="both"/>
            </w:pPr>
            <w:r>
              <w:t>Univerzita Tomáše Bati ve Zlíně</w:t>
            </w:r>
          </w:p>
        </w:tc>
      </w:tr>
      <w:tr w:rsidR="00FD314B" w:rsidTr="00FD314B">
        <w:tc>
          <w:tcPr>
            <w:tcW w:w="2518" w:type="dxa"/>
            <w:shd w:val="clear" w:color="auto" w:fill="F7CAAC"/>
          </w:tcPr>
          <w:p w:rsidR="00FD314B" w:rsidRDefault="00FD314B" w:rsidP="00FD314B">
            <w:pPr>
              <w:jc w:val="both"/>
              <w:rPr>
                <w:b/>
              </w:rPr>
            </w:pPr>
            <w:r>
              <w:rPr>
                <w:b/>
              </w:rPr>
              <w:t>Součást vysoké školy</w:t>
            </w:r>
          </w:p>
        </w:tc>
        <w:tc>
          <w:tcPr>
            <w:tcW w:w="7341" w:type="dxa"/>
            <w:gridSpan w:val="11"/>
          </w:tcPr>
          <w:p w:rsidR="00FD314B" w:rsidRDefault="00FD314B" w:rsidP="00FD314B">
            <w:pPr>
              <w:jc w:val="both"/>
            </w:pPr>
            <w:r>
              <w:t>Fakulta managementu a ekonomiky</w:t>
            </w:r>
          </w:p>
        </w:tc>
      </w:tr>
      <w:tr w:rsidR="00FD314B" w:rsidTr="00FD314B">
        <w:tc>
          <w:tcPr>
            <w:tcW w:w="2518" w:type="dxa"/>
            <w:shd w:val="clear" w:color="auto" w:fill="F7CAAC"/>
          </w:tcPr>
          <w:p w:rsidR="00FD314B" w:rsidRDefault="00FD314B" w:rsidP="00FD314B">
            <w:pPr>
              <w:jc w:val="both"/>
              <w:rPr>
                <w:b/>
              </w:rPr>
            </w:pPr>
            <w:r>
              <w:rPr>
                <w:b/>
              </w:rPr>
              <w:t>Název studijního programu</w:t>
            </w:r>
          </w:p>
        </w:tc>
        <w:tc>
          <w:tcPr>
            <w:tcW w:w="7341" w:type="dxa"/>
            <w:gridSpan w:val="11"/>
          </w:tcPr>
          <w:p w:rsidR="00FD314B" w:rsidRDefault="00FD314B" w:rsidP="00FD314B">
            <w:pPr>
              <w:jc w:val="both"/>
            </w:pPr>
            <w:r>
              <w:t>Priemyselné inžinierstvo</w:t>
            </w:r>
          </w:p>
        </w:tc>
      </w:tr>
      <w:tr w:rsidR="00FD314B" w:rsidTr="00FD314B">
        <w:tc>
          <w:tcPr>
            <w:tcW w:w="2518" w:type="dxa"/>
            <w:shd w:val="clear" w:color="auto" w:fill="F7CAAC"/>
          </w:tcPr>
          <w:p w:rsidR="00FD314B" w:rsidRDefault="00FD314B" w:rsidP="00FD314B">
            <w:pPr>
              <w:jc w:val="both"/>
              <w:rPr>
                <w:b/>
              </w:rPr>
            </w:pPr>
            <w:r>
              <w:rPr>
                <w:b/>
              </w:rPr>
              <w:t>Jméno a příjmení</w:t>
            </w:r>
          </w:p>
        </w:tc>
        <w:tc>
          <w:tcPr>
            <w:tcW w:w="4536" w:type="dxa"/>
            <w:gridSpan w:val="5"/>
          </w:tcPr>
          <w:p w:rsidR="00FD314B" w:rsidRDefault="00FD314B" w:rsidP="00FD314B">
            <w:pPr>
              <w:jc w:val="both"/>
            </w:pPr>
            <w:r>
              <w:t>Miloš ČAMBÁL</w:t>
            </w:r>
          </w:p>
        </w:tc>
        <w:tc>
          <w:tcPr>
            <w:tcW w:w="709" w:type="dxa"/>
            <w:shd w:val="clear" w:color="auto" w:fill="F7CAAC"/>
          </w:tcPr>
          <w:p w:rsidR="00FD314B" w:rsidRDefault="00FD314B" w:rsidP="00FD314B">
            <w:pPr>
              <w:jc w:val="both"/>
              <w:rPr>
                <w:b/>
              </w:rPr>
            </w:pPr>
            <w:r>
              <w:rPr>
                <w:b/>
              </w:rPr>
              <w:t>Tituly</w:t>
            </w:r>
          </w:p>
        </w:tc>
        <w:tc>
          <w:tcPr>
            <w:tcW w:w="2096" w:type="dxa"/>
            <w:gridSpan w:val="5"/>
          </w:tcPr>
          <w:p w:rsidR="00FD314B" w:rsidRDefault="00FD314B" w:rsidP="00FD314B">
            <w:pPr>
              <w:jc w:val="both"/>
            </w:pPr>
            <w:r>
              <w:t>prof. Ing., PhD.</w:t>
            </w:r>
          </w:p>
        </w:tc>
      </w:tr>
      <w:tr w:rsidR="00FD314B" w:rsidTr="00FD314B">
        <w:tc>
          <w:tcPr>
            <w:tcW w:w="2518" w:type="dxa"/>
            <w:shd w:val="clear" w:color="auto" w:fill="F7CAAC"/>
          </w:tcPr>
          <w:p w:rsidR="00FD314B" w:rsidRDefault="00FD314B" w:rsidP="00FD314B">
            <w:pPr>
              <w:jc w:val="both"/>
              <w:rPr>
                <w:b/>
              </w:rPr>
            </w:pPr>
            <w:r>
              <w:rPr>
                <w:b/>
              </w:rPr>
              <w:t>Rok narození</w:t>
            </w:r>
          </w:p>
        </w:tc>
        <w:tc>
          <w:tcPr>
            <w:tcW w:w="829" w:type="dxa"/>
          </w:tcPr>
          <w:p w:rsidR="00FD314B" w:rsidRDefault="00FD314B" w:rsidP="00FD314B">
            <w:pPr>
              <w:jc w:val="both"/>
            </w:pPr>
            <w:r>
              <w:t>1966</w:t>
            </w:r>
          </w:p>
        </w:tc>
        <w:tc>
          <w:tcPr>
            <w:tcW w:w="1721" w:type="dxa"/>
            <w:shd w:val="clear" w:color="auto" w:fill="F7CAAC"/>
          </w:tcPr>
          <w:p w:rsidR="00FD314B" w:rsidRDefault="00FD314B" w:rsidP="00FD314B">
            <w:pPr>
              <w:jc w:val="both"/>
              <w:rPr>
                <w:b/>
              </w:rPr>
            </w:pPr>
            <w:r>
              <w:rPr>
                <w:b/>
              </w:rPr>
              <w:t>typ vztahu k VŠ</w:t>
            </w:r>
          </w:p>
        </w:tc>
        <w:tc>
          <w:tcPr>
            <w:tcW w:w="992" w:type="dxa"/>
            <w:gridSpan w:val="2"/>
          </w:tcPr>
          <w:p w:rsidR="00FD314B" w:rsidRDefault="00FD314B" w:rsidP="00FD314B">
            <w:pPr>
              <w:jc w:val="both"/>
            </w:pP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p>
        </w:tc>
        <w:tc>
          <w:tcPr>
            <w:tcW w:w="709" w:type="dxa"/>
            <w:gridSpan w:val="2"/>
            <w:shd w:val="clear" w:color="auto" w:fill="F7CAAC"/>
          </w:tcPr>
          <w:p w:rsidR="00FD314B" w:rsidRDefault="00FD314B" w:rsidP="00FD314B">
            <w:pPr>
              <w:jc w:val="both"/>
              <w:rPr>
                <w:b/>
              </w:rPr>
            </w:pPr>
            <w:r>
              <w:rPr>
                <w:b/>
              </w:rPr>
              <w:t>do kdy</w:t>
            </w:r>
          </w:p>
        </w:tc>
        <w:tc>
          <w:tcPr>
            <w:tcW w:w="1387" w:type="dxa"/>
            <w:gridSpan w:val="3"/>
          </w:tcPr>
          <w:p w:rsidR="00FD314B" w:rsidRDefault="00FD314B" w:rsidP="00FD314B">
            <w:pPr>
              <w:jc w:val="both"/>
            </w:pPr>
          </w:p>
        </w:tc>
      </w:tr>
      <w:tr w:rsidR="00FD314B" w:rsidTr="00FD314B">
        <w:tc>
          <w:tcPr>
            <w:tcW w:w="5068" w:type="dxa"/>
            <w:gridSpan w:val="3"/>
            <w:shd w:val="clear" w:color="auto" w:fill="F7CAAC"/>
          </w:tcPr>
          <w:p w:rsidR="00FD314B" w:rsidRDefault="00FD314B" w:rsidP="00FD314B">
            <w:pPr>
              <w:jc w:val="both"/>
              <w:rPr>
                <w:b/>
              </w:rPr>
            </w:pPr>
            <w:r>
              <w:rPr>
                <w:b/>
              </w:rPr>
              <w:t>Typ vztahu na součásti VŠ, která uskutečňuje st. program</w:t>
            </w:r>
          </w:p>
        </w:tc>
        <w:tc>
          <w:tcPr>
            <w:tcW w:w="992" w:type="dxa"/>
            <w:gridSpan w:val="2"/>
          </w:tcPr>
          <w:p w:rsidR="00FD314B" w:rsidRDefault="00FD314B" w:rsidP="00FD314B">
            <w:pPr>
              <w:jc w:val="both"/>
            </w:pP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p>
        </w:tc>
        <w:tc>
          <w:tcPr>
            <w:tcW w:w="709" w:type="dxa"/>
            <w:gridSpan w:val="2"/>
            <w:shd w:val="clear" w:color="auto" w:fill="F7CAAC"/>
          </w:tcPr>
          <w:p w:rsidR="00FD314B" w:rsidRDefault="00FD314B" w:rsidP="00FD314B">
            <w:pPr>
              <w:jc w:val="both"/>
              <w:rPr>
                <w:b/>
              </w:rPr>
            </w:pPr>
            <w:r>
              <w:rPr>
                <w:b/>
              </w:rPr>
              <w:t>do kdy</w:t>
            </w:r>
          </w:p>
        </w:tc>
        <w:tc>
          <w:tcPr>
            <w:tcW w:w="1387" w:type="dxa"/>
            <w:gridSpan w:val="3"/>
          </w:tcPr>
          <w:p w:rsidR="00FD314B" w:rsidRDefault="00FD314B" w:rsidP="00FD314B">
            <w:pPr>
              <w:jc w:val="both"/>
            </w:pPr>
          </w:p>
        </w:tc>
      </w:tr>
      <w:tr w:rsidR="00FD314B" w:rsidTr="00FD314B">
        <w:tc>
          <w:tcPr>
            <w:tcW w:w="6060" w:type="dxa"/>
            <w:gridSpan w:val="5"/>
            <w:shd w:val="clear" w:color="auto" w:fill="F7CAAC"/>
          </w:tcPr>
          <w:p w:rsidR="00FD314B" w:rsidRDefault="00FD314B" w:rsidP="00FD314B">
            <w:pPr>
              <w:jc w:val="both"/>
            </w:pPr>
            <w:r>
              <w:rPr>
                <w:b/>
              </w:rPr>
              <w:t>Další současná působení jako akademický pracovník na jiných VŠ</w:t>
            </w:r>
          </w:p>
        </w:tc>
        <w:tc>
          <w:tcPr>
            <w:tcW w:w="1703" w:type="dxa"/>
            <w:gridSpan w:val="2"/>
            <w:shd w:val="clear" w:color="auto" w:fill="F7CAAC"/>
          </w:tcPr>
          <w:p w:rsidR="00FD314B" w:rsidRDefault="00FD314B" w:rsidP="00FD314B">
            <w:pPr>
              <w:jc w:val="both"/>
              <w:rPr>
                <w:b/>
              </w:rPr>
            </w:pPr>
            <w:r>
              <w:rPr>
                <w:b/>
              </w:rPr>
              <w:t>typ prac. vztahu</w:t>
            </w:r>
          </w:p>
        </w:tc>
        <w:tc>
          <w:tcPr>
            <w:tcW w:w="2096" w:type="dxa"/>
            <w:gridSpan w:val="5"/>
            <w:shd w:val="clear" w:color="auto" w:fill="F7CAAC"/>
          </w:tcPr>
          <w:p w:rsidR="00FD314B" w:rsidRDefault="00FD314B" w:rsidP="00FD314B">
            <w:pPr>
              <w:jc w:val="both"/>
              <w:rPr>
                <w:b/>
              </w:rPr>
            </w:pPr>
            <w:r>
              <w:rPr>
                <w:b/>
              </w:rPr>
              <w:t>rozsah</w:t>
            </w:r>
          </w:p>
        </w:tc>
      </w:tr>
      <w:tr w:rsidR="00FD314B" w:rsidTr="00FD314B">
        <w:tc>
          <w:tcPr>
            <w:tcW w:w="6060" w:type="dxa"/>
            <w:gridSpan w:val="5"/>
          </w:tcPr>
          <w:p w:rsidR="00FD314B" w:rsidRDefault="00FD314B" w:rsidP="00FD314B">
            <w:pPr>
              <w:jc w:val="both"/>
            </w:pPr>
            <w:r>
              <w:t>Slovenská technická univerzita</w:t>
            </w:r>
          </w:p>
        </w:tc>
        <w:tc>
          <w:tcPr>
            <w:tcW w:w="1703" w:type="dxa"/>
            <w:gridSpan w:val="2"/>
          </w:tcPr>
          <w:p w:rsidR="00FD314B" w:rsidRDefault="00FD314B" w:rsidP="00FD314B">
            <w:pPr>
              <w:jc w:val="both"/>
            </w:pPr>
            <w:r>
              <w:t>pp</w:t>
            </w:r>
          </w:p>
        </w:tc>
        <w:tc>
          <w:tcPr>
            <w:tcW w:w="2096" w:type="dxa"/>
            <w:gridSpan w:val="5"/>
          </w:tcPr>
          <w:p w:rsidR="00FD314B" w:rsidRDefault="00FD314B" w:rsidP="00FD314B">
            <w:pPr>
              <w:jc w:val="both"/>
            </w:pPr>
            <w:r>
              <w:t>40</w:t>
            </w:r>
          </w:p>
        </w:tc>
      </w:tr>
      <w:tr w:rsidR="00FD314B" w:rsidTr="00FD314B">
        <w:tc>
          <w:tcPr>
            <w:tcW w:w="6060" w:type="dxa"/>
            <w:gridSpan w:val="5"/>
          </w:tcPr>
          <w:p w:rsidR="00FD314B" w:rsidRDefault="00FD314B" w:rsidP="00FD314B">
            <w:pPr>
              <w:jc w:val="both"/>
            </w:pPr>
          </w:p>
        </w:tc>
        <w:tc>
          <w:tcPr>
            <w:tcW w:w="1703" w:type="dxa"/>
            <w:gridSpan w:val="2"/>
          </w:tcPr>
          <w:p w:rsidR="00FD314B" w:rsidRDefault="00FD314B" w:rsidP="00FD314B">
            <w:pPr>
              <w:jc w:val="both"/>
            </w:pPr>
          </w:p>
        </w:tc>
        <w:tc>
          <w:tcPr>
            <w:tcW w:w="2096" w:type="dxa"/>
            <w:gridSpan w:val="5"/>
          </w:tcPr>
          <w:p w:rsidR="00FD314B" w:rsidRDefault="00FD314B" w:rsidP="00FD314B">
            <w:pPr>
              <w:jc w:val="both"/>
            </w:pPr>
          </w:p>
        </w:tc>
      </w:tr>
      <w:tr w:rsidR="00FD314B" w:rsidTr="00FD314B">
        <w:tc>
          <w:tcPr>
            <w:tcW w:w="9859" w:type="dxa"/>
            <w:gridSpan w:val="12"/>
            <w:shd w:val="clear" w:color="auto" w:fill="F7CAAC"/>
          </w:tcPr>
          <w:p w:rsidR="00FD314B" w:rsidRDefault="00FD314B" w:rsidP="00FD314B">
            <w:pPr>
              <w:jc w:val="both"/>
            </w:pPr>
            <w:r>
              <w:rPr>
                <w:b/>
              </w:rPr>
              <w:t>Předměty příslušného studijního programu a způsob zapojení do jejich výuky, příp. další zapojení do uskutečňování studijního programu</w:t>
            </w:r>
          </w:p>
        </w:tc>
      </w:tr>
      <w:tr w:rsidR="00FD314B" w:rsidTr="006414C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36" w:author="Trefilová Pavla" w:date="2018-08-22T10:02: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6"/>
          <w:trPrChange w:id="3837" w:author="Trefilová Pavla" w:date="2018-08-22T10:02:00Z">
            <w:trPr>
              <w:gridBefore w:val="1"/>
              <w:trHeight w:val="671"/>
            </w:trPr>
          </w:trPrChange>
        </w:trPr>
        <w:tc>
          <w:tcPr>
            <w:tcW w:w="9859" w:type="dxa"/>
            <w:gridSpan w:val="12"/>
            <w:tcBorders>
              <w:top w:val="nil"/>
            </w:tcBorders>
            <w:tcPrChange w:id="3838" w:author="Trefilová Pavla" w:date="2018-08-22T10:02:00Z">
              <w:tcPr>
                <w:tcW w:w="9859" w:type="dxa"/>
                <w:gridSpan w:val="17"/>
                <w:tcBorders>
                  <w:top w:val="nil"/>
                </w:tcBorders>
              </w:tcPr>
            </w:tcPrChange>
          </w:tcPr>
          <w:p w:rsidR="00FD314B" w:rsidRDefault="00FD314B" w:rsidP="00FD314B">
            <w:pPr>
              <w:jc w:val="both"/>
            </w:pPr>
          </w:p>
        </w:tc>
      </w:tr>
      <w:tr w:rsidR="00FD314B" w:rsidTr="00FD314B">
        <w:tc>
          <w:tcPr>
            <w:tcW w:w="9859" w:type="dxa"/>
            <w:gridSpan w:val="12"/>
            <w:shd w:val="clear" w:color="auto" w:fill="F7CAAC"/>
          </w:tcPr>
          <w:p w:rsidR="00FD314B" w:rsidRDefault="00FD314B" w:rsidP="00FD314B">
            <w:pPr>
              <w:jc w:val="both"/>
            </w:pPr>
            <w:r>
              <w:rPr>
                <w:b/>
              </w:rPr>
              <w:t xml:space="preserve">Údaje o vzdělání na VŠ </w:t>
            </w:r>
          </w:p>
        </w:tc>
      </w:tr>
      <w:tr w:rsidR="00FD314B" w:rsidTr="00FD314B">
        <w:trPr>
          <w:trHeight w:val="787"/>
        </w:trPr>
        <w:tc>
          <w:tcPr>
            <w:tcW w:w="9859" w:type="dxa"/>
            <w:gridSpan w:val="12"/>
          </w:tcPr>
          <w:p w:rsidR="00FD314B" w:rsidRDefault="00FD314B" w:rsidP="00FD314B">
            <w:pPr>
              <w:autoSpaceDE w:val="0"/>
              <w:autoSpaceDN w:val="0"/>
              <w:adjustRightInd w:val="0"/>
              <w:ind w:left="1100" w:hanging="1100"/>
              <w:rPr>
                <w:color w:val="000000"/>
                <w:szCs w:val="24"/>
              </w:rPr>
            </w:pPr>
            <w:r>
              <w:rPr>
                <w:b/>
                <w:bCs/>
                <w:color w:val="000000"/>
                <w:szCs w:val="24"/>
              </w:rPr>
              <w:t xml:space="preserve">1984 – 1988: </w:t>
            </w:r>
            <w:r>
              <w:rPr>
                <w:color w:val="000000"/>
                <w:szCs w:val="24"/>
              </w:rPr>
              <w:t>Slovenská technická u</w:t>
            </w:r>
            <w:r w:rsidRPr="009A3584">
              <w:rPr>
                <w:color w:val="000000"/>
                <w:szCs w:val="24"/>
              </w:rPr>
              <w:t>niverzita</w:t>
            </w:r>
            <w:r>
              <w:rPr>
                <w:color w:val="000000"/>
                <w:szCs w:val="24"/>
              </w:rPr>
              <w:t xml:space="preserve"> (STU) v Bratislave</w:t>
            </w:r>
            <w:r w:rsidRPr="009A3584">
              <w:rPr>
                <w:color w:val="000000"/>
                <w:szCs w:val="24"/>
              </w:rPr>
              <w:t xml:space="preserve">, </w:t>
            </w:r>
            <w:r>
              <w:rPr>
                <w:color w:val="000000"/>
                <w:szCs w:val="24"/>
              </w:rPr>
              <w:t>Strojárskotechnologická f</w:t>
            </w:r>
            <w:r w:rsidRPr="009A3584">
              <w:rPr>
                <w:color w:val="000000"/>
                <w:szCs w:val="24"/>
              </w:rPr>
              <w:t xml:space="preserve">akulta </w:t>
            </w:r>
            <w:r>
              <w:rPr>
                <w:color w:val="000000"/>
                <w:szCs w:val="24"/>
              </w:rPr>
              <w:t>v Trnave, Odbor</w:t>
            </w:r>
            <w:r w:rsidRPr="009A3584">
              <w:rPr>
                <w:color w:val="000000"/>
                <w:szCs w:val="24"/>
              </w:rPr>
              <w:t xml:space="preserve"> Ekonomika</w:t>
            </w:r>
            <w:r>
              <w:rPr>
                <w:color w:val="000000"/>
                <w:szCs w:val="24"/>
              </w:rPr>
              <w:t xml:space="preserve"> a riadenie strojárskej výroby (</w:t>
            </w:r>
            <w:r w:rsidRPr="00A6182E">
              <w:rPr>
                <w:b/>
                <w:color w:val="000000"/>
                <w:szCs w:val="24"/>
              </w:rPr>
              <w:t>Ing.</w:t>
            </w:r>
            <w:r w:rsidRPr="009A3584">
              <w:rPr>
                <w:color w:val="000000"/>
                <w:szCs w:val="24"/>
              </w:rPr>
              <w:t>)</w:t>
            </w:r>
            <w:r>
              <w:rPr>
                <w:color w:val="000000"/>
                <w:szCs w:val="24"/>
              </w:rPr>
              <w:t xml:space="preserve"> </w:t>
            </w:r>
          </w:p>
          <w:p w:rsidR="00FD314B" w:rsidRDefault="00FD314B" w:rsidP="00FD314B">
            <w:pPr>
              <w:autoSpaceDE w:val="0"/>
              <w:autoSpaceDN w:val="0"/>
              <w:adjustRightInd w:val="0"/>
              <w:ind w:left="1100" w:hanging="1100"/>
              <w:rPr>
                <w:b/>
              </w:rPr>
            </w:pPr>
            <w:r>
              <w:rPr>
                <w:b/>
                <w:bCs/>
                <w:color w:val="000000"/>
                <w:szCs w:val="24"/>
              </w:rPr>
              <w:t xml:space="preserve">1991 – 1995: </w:t>
            </w:r>
            <w:r>
              <w:rPr>
                <w:color w:val="000000"/>
                <w:szCs w:val="24"/>
              </w:rPr>
              <w:t>Slovenská technická u</w:t>
            </w:r>
            <w:r w:rsidRPr="009A3584">
              <w:rPr>
                <w:color w:val="000000"/>
                <w:szCs w:val="24"/>
              </w:rPr>
              <w:t>niverzita</w:t>
            </w:r>
            <w:r>
              <w:rPr>
                <w:color w:val="000000"/>
                <w:szCs w:val="24"/>
              </w:rPr>
              <w:t xml:space="preserve"> v Bratislave</w:t>
            </w:r>
            <w:r w:rsidRPr="009A3584">
              <w:rPr>
                <w:color w:val="000000"/>
                <w:szCs w:val="24"/>
              </w:rPr>
              <w:t>,</w:t>
            </w:r>
            <w:r>
              <w:rPr>
                <w:color w:val="000000"/>
                <w:szCs w:val="24"/>
              </w:rPr>
              <w:t xml:space="preserve"> Materiálovotechnologická f</w:t>
            </w:r>
            <w:r w:rsidRPr="009A3584">
              <w:rPr>
                <w:color w:val="000000"/>
                <w:szCs w:val="24"/>
              </w:rPr>
              <w:t xml:space="preserve">akulta </w:t>
            </w:r>
            <w:r>
              <w:rPr>
                <w:color w:val="000000"/>
                <w:szCs w:val="24"/>
              </w:rPr>
              <w:t>v Trnave, od</w:t>
            </w:r>
            <w:r w:rsidRPr="009A3584">
              <w:rPr>
                <w:color w:val="000000"/>
                <w:szCs w:val="24"/>
              </w:rPr>
              <w:t>bor</w:t>
            </w:r>
            <w:r>
              <w:rPr>
                <w:color w:val="000000"/>
                <w:szCs w:val="24"/>
              </w:rPr>
              <w:t xml:space="preserve"> Prierezové a odvetvové ekonomiky – Manažment priemyselných podnikov (</w:t>
            </w:r>
            <w:r>
              <w:rPr>
                <w:b/>
                <w:color w:val="000000"/>
                <w:szCs w:val="24"/>
              </w:rPr>
              <w:t>PhD</w:t>
            </w:r>
            <w:r w:rsidRPr="00A6182E">
              <w:rPr>
                <w:b/>
                <w:color w:val="000000"/>
                <w:szCs w:val="24"/>
              </w:rPr>
              <w:t>.</w:t>
            </w:r>
            <w:r w:rsidRPr="009A3584">
              <w:rPr>
                <w:color w:val="000000"/>
                <w:szCs w:val="24"/>
              </w:rPr>
              <w:t>)</w:t>
            </w:r>
          </w:p>
        </w:tc>
      </w:tr>
      <w:tr w:rsidR="00FD314B" w:rsidTr="00FD314B">
        <w:tc>
          <w:tcPr>
            <w:tcW w:w="9859" w:type="dxa"/>
            <w:gridSpan w:val="12"/>
            <w:shd w:val="clear" w:color="auto" w:fill="F7CAAC"/>
          </w:tcPr>
          <w:p w:rsidR="00FD314B" w:rsidRDefault="00FD314B" w:rsidP="00FD314B">
            <w:pPr>
              <w:jc w:val="both"/>
              <w:rPr>
                <w:b/>
              </w:rPr>
            </w:pPr>
            <w:r>
              <w:rPr>
                <w:b/>
              </w:rPr>
              <w:t>Údaje o odborném působení od absolvování VŠ</w:t>
            </w:r>
          </w:p>
        </w:tc>
      </w:tr>
      <w:tr w:rsidR="00FD314B" w:rsidTr="00FD314B">
        <w:trPr>
          <w:trHeight w:val="1877"/>
        </w:trPr>
        <w:tc>
          <w:tcPr>
            <w:tcW w:w="9859" w:type="dxa"/>
            <w:gridSpan w:val="12"/>
          </w:tcPr>
          <w:p w:rsidR="00FD314B" w:rsidRDefault="00FD314B" w:rsidP="00FD314B">
            <w:pPr>
              <w:autoSpaceDE w:val="0"/>
              <w:autoSpaceDN w:val="0"/>
              <w:adjustRightInd w:val="0"/>
              <w:ind w:left="1239" w:hanging="1239"/>
              <w:jc w:val="both"/>
              <w:rPr>
                <w:color w:val="000000"/>
                <w:szCs w:val="24"/>
              </w:rPr>
            </w:pPr>
            <w:r>
              <w:rPr>
                <w:b/>
                <w:bCs/>
                <w:color w:val="000000"/>
                <w:szCs w:val="24"/>
              </w:rPr>
              <w:t xml:space="preserve">1988 - 1989:    </w:t>
            </w:r>
            <w:r>
              <w:rPr>
                <w:bCs/>
                <w:color w:val="000000"/>
                <w:szCs w:val="24"/>
              </w:rPr>
              <w:t>Trnavské automobilové závody, vývojový pracovník</w:t>
            </w:r>
          </w:p>
          <w:p w:rsidR="00FD314B" w:rsidRDefault="00FD314B" w:rsidP="00FD314B">
            <w:pPr>
              <w:autoSpaceDE w:val="0"/>
              <w:autoSpaceDN w:val="0"/>
              <w:adjustRightInd w:val="0"/>
              <w:ind w:left="1239" w:hanging="1239"/>
              <w:jc w:val="both"/>
              <w:rPr>
                <w:color w:val="000000"/>
                <w:szCs w:val="24"/>
              </w:rPr>
            </w:pPr>
            <w:r>
              <w:rPr>
                <w:b/>
                <w:color w:val="000000"/>
                <w:szCs w:val="24"/>
              </w:rPr>
              <w:t>1989</w:t>
            </w:r>
            <w:r w:rsidRPr="00B10230">
              <w:rPr>
                <w:b/>
                <w:color w:val="000000"/>
                <w:szCs w:val="24"/>
              </w:rPr>
              <w:t xml:space="preserve"> </w:t>
            </w:r>
            <w:r>
              <w:rPr>
                <w:b/>
                <w:color w:val="000000"/>
                <w:szCs w:val="24"/>
              </w:rPr>
              <w:t>-</w:t>
            </w:r>
            <w:r w:rsidRPr="00B10230">
              <w:rPr>
                <w:b/>
                <w:color w:val="000000"/>
                <w:szCs w:val="24"/>
              </w:rPr>
              <w:t xml:space="preserve"> do</w:t>
            </w:r>
            <w:r>
              <w:rPr>
                <w:b/>
                <w:color w:val="000000"/>
                <w:szCs w:val="24"/>
              </w:rPr>
              <w:t>sud</w:t>
            </w:r>
            <w:r w:rsidRPr="00B10230">
              <w:rPr>
                <w:b/>
                <w:color w:val="000000"/>
                <w:szCs w:val="24"/>
              </w:rPr>
              <w:t>:</w:t>
            </w:r>
            <w:r>
              <w:rPr>
                <w:b/>
                <w:color w:val="000000"/>
                <w:szCs w:val="24"/>
              </w:rPr>
              <w:t xml:space="preserve"> </w:t>
            </w:r>
            <w:r>
              <w:rPr>
                <w:color w:val="000000"/>
                <w:szCs w:val="24"/>
              </w:rPr>
              <w:t xml:space="preserve"> STU v Bratislave, Materiálovotechnologická fakulta v Trnave, akademický pracovník</w:t>
            </w:r>
          </w:p>
          <w:p w:rsidR="00FD314B" w:rsidRDefault="00FD314B" w:rsidP="00FD314B">
            <w:pPr>
              <w:autoSpaceDE w:val="0"/>
              <w:autoSpaceDN w:val="0"/>
              <w:adjustRightInd w:val="0"/>
              <w:ind w:left="1239" w:hanging="1239"/>
              <w:jc w:val="both"/>
              <w:rPr>
                <w:color w:val="000000"/>
                <w:szCs w:val="24"/>
              </w:rPr>
            </w:pPr>
            <w:r>
              <w:rPr>
                <w:b/>
                <w:color w:val="000000"/>
                <w:szCs w:val="24"/>
              </w:rPr>
              <w:t>2002</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2007</w:t>
            </w:r>
            <w:r w:rsidRPr="00B10230">
              <w:rPr>
                <w:b/>
                <w:color w:val="000000"/>
                <w:szCs w:val="24"/>
              </w:rPr>
              <w:t>:</w:t>
            </w:r>
            <w:r>
              <w:rPr>
                <w:color w:val="000000"/>
                <w:szCs w:val="24"/>
              </w:rPr>
              <w:t xml:space="preserve">    STU v Bratislave, Materiálovotechnologická fakulta v Trnave, vedúci Katedry priemyselného inžinierstva a manažmentu </w:t>
            </w:r>
          </w:p>
          <w:p w:rsidR="00FD314B" w:rsidRDefault="00FD314B" w:rsidP="00FD314B">
            <w:pPr>
              <w:autoSpaceDE w:val="0"/>
              <w:autoSpaceDN w:val="0"/>
              <w:adjustRightInd w:val="0"/>
              <w:ind w:left="1239" w:hanging="1239"/>
              <w:jc w:val="both"/>
              <w:rPr>
                <w:color w:val="000000"/>
                <w:szCs w:val="24"/>
              </w:rPr>
            </w:pPr>
            <w:r>
              <w:rPr>
                <w:b/>
                <w:color w:val="000000"/>
                <w:szCs w:val="24"/>
              </w:rPr>
              <w:t>2007</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2014</w:t>
            </w:r>
            <w:r w:rsidRPr="00B10230">
              <w:rPr>
                <w:b/>
                <w:color w:val="000000"/>
                <w:szCs w:val="24"/>
              </w:rPr>
              <w:t>:</w:t>
            </w:r>
            <w:r>
              <w:rPr>
                <w:color w:val="000000"/>
                <w:szCs w:val="24"/>
              </w:rPr>
              <w:t xml:space="preserve">    STU v Bratislave, Materiálovotechnologická fakulta v Trnave, riaditeľ Ústavu priemyselného inžinierstva, manažmentu a kvality</w:t>
            </w:r>
          </w:p>
          <w:p w:rsidR="00FD314B" w:rsidRDefault="00FD314B" w:rsidP="00FD314B">
            <w:pPr>
              <w:autoSpaceDE w:val="0"/>
              <w:autoSpaceDN w:val="0"/>
              <w:adjustRightInd w:val="0"/>
              <w:ind w:left="1239" w:hanging="1239"/>
              <w:jc w:val="both"/>
              <w:rPr>
                <w:color w:val="000000"/>
                <w:szCs w:val="24"/>
              </w:rPr>
            </w:pPr>
            <w:r>
              <w:rPr>
                <w:b/>
                <w:color w:val="000000"/>
                <w:szCs w:val="24"/>
              </w:rPr>
              <w:t>2014</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dosud</w:t>
            </w:r>
            <w:r w:rsidRPr="00B10230">
              <w:rPr>
                <w:b/>
                <w:color w:val="000000"/>
                <w:szCs w:val="24"/>
              </w:rPr>
              <w:t>:</w:t>
            </w:r>
            <w:r>
              <w:rPr>
                <w:color w:val="000000"/>
                <w:szCs w:val="24"/>
              </w:rPr>
              <w:t xml:space="preserve">  STU v Bratislave, Materiálovotechnologická fakulta v Trnave, prodekan pre vedu a výskum</w:t>
            </w:r>
          </w:p>
          <w:p w:rsidR="00FD314B" w:rsidRPr="00341024" w:rsidRDefault="00FD314B" w:rsidP="00FD314B">
            <w:pPr>
              <w:tabs>
                <w:tab w:val="left" w:pos="2127"/>
              </w:tabs>
              <w:autoSpaceDE w:val="0"/>
              <w:autoSpaceDN w:val="0"/>
              <w:adjustRightInd w:val="0"/>
              <w:ind w:left="1239" w:hanging="1239"/>
              <w:rPr>
                <w:color w:val="000000"/>
                <w:szCs w:val="24"/>
              </w:rPr>
            </w:pPr>
            <w:r>
              <w:rPr>
                <w:b/>
                <w:color w:val="000000"/>
                <w:szCs w:val="24"/>
              </w:rPr>
              <w:t>2015</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dosud</w:t>
            </w:r>
            <w:r w:rsidRPr="00B10230">
              <w:rPr>
                <w:b/>
                <w:color w:val="000000"/>
                <w:szCs w:val="24"/>
              </w:rPr>
              <w:t>:</w:t>
            </w:r>
            <w:r>
              <w:rPr>
                <w:b/>
                <w:color w:val="000000"/>
                <w:szCs w:val="24"/>
              </w:rPr>
              <w:t xml:space="preserve"> </w:t>
            </w:r>
            <w:r>
              <w:rPr>
                <w:color w:val="000000"/>
                <w:szCs w:val="24"/>
              </w:rPr>
              <w:t xml:space="preserve"> STU v Bratislave, Materiálovotechnologická fakulta v Trnave, garant študijných programov (bakalársky, inžiniersky a doktorandský stupeň štúdia) „Priemyselné manažérstvo“ vrámci študijného odboru „Priemyselné inžinierstvo“</w:t>
            </w:r>
          </w:p>
        </w:tc>
      </w:tr>
      <w:tr w:rsidR="00FD314B" w:rsidTr="00FD314B">
        <w:trPr>
          <w:trHeight w:val="250"/>
        </w:trPr>
        <w:tc>
          <w:tcPr>
            <w:tcW w:w="9859" w:type="dxa"/>
            <w:gridSpan w:val="12"/>
            <w:shd w:val="clear" w:color="auto" w:fill="F7CAAC"/>
          </w:tcPr>
          <w:p w:rsidR="00FD314B" w:rsidRDefault="00FD314B" w:rsidP="00FD314B">
            <w:pPr>
              <w:jc w:val="both"/>
            </w:pPr>
            <w:r>
              <w:rPr>
                <w:b/>
              </w:rPr>
              <w:t>Zkušenosti s vedením kvalifikačních a rigorózních prací</w:t>
            </w:r>
          </w:p>
        </w:tc>
      </w:tr>
      <w:tr w:rsidR="00FD314B" w:rsidTr="00FD314B">
        <w:trPr>
          <w:trHeight w:val="174"/>
        </w:trPr>
        <w:tc>
          <w:tcPr>
            <w:tcW w:w="9859" w:type="dxa"/>
            <w:gridSpan w:val="12"/>
          </w:tcPr>
          <w:p w:rsidR="005D0BA6" w:rsidRDefault="00FD314B" w:rsidP="005D0BA6">
            <w:pPr>
              <w:jc w:val="both"/>
              <w:rPr>
                <w:ins w:id="3839" w:author="Trefilová Pavla" w:date="2018-08-22T08:05:00Z"/>
              </w:rPr>
            </w:pPr>
            <w:del w:id="3840" w:author="Trefilová Pavla" w:date="2018-08-22T08:05:00Z">
              <w:r w:rsidDel="005D0BA6">
                <w:delText>56 bakalárskych prác, 165 diplomových prác</w:delText>
              </w:r>
            </w:del>
            <w:ins w:id="3841" w:author="Trefilová Pavla" w:date="2018-08-22T08:05:00Z">
              <w:r w:rsidR="005D0BA6">
                <w:t xml:space="preserve">Počet vedených bakalářských prací – 56 </w:t>
              </w:r>
            </w:ins>
          </w:p>
          <w:p w:rsidR="005D0BA6" w:rsidRDefault="005D0BA6" w:rsidP="005D0BA6">
            <w:pPr>
              <w:jc w:val="both"/>
            </w:pPr>
            <w:ins w:id="3842" w:author="Trefilová Pavla" w:date="2018-08-22T08:05:00Z">
              <w:r>
                <w:t>Počet vedených diplomových prací – 165</w:t>
              </w:r>
            </w:ins>
          </w:p>
        </w:tc>
      </w:tr>
      <w:tr w:rsidR="00FD314B" w:rsidTr="00FD314B">
        <w:trPr>
          <w:cantSplit/>
        </w:trPr>
        <w:tc>
          <w:tcPr>
            <w:tcW w:w="3347" w:type="dxa"/>
            <w:gridSpan w:val="2"/>
            <w:tcBorders>
              <w:top w:val="single" w:sz="12" w:space="0" w:color="auto"/>
            </w:tcBorders>
            <w:shd w:val="clear" w:color="auto" w:fill="F7CAAC"/>
          </w:tcPr>
          <w:p w:rsidR="00FD314B" w:rsidRDefault="00FD314B" w:rsidP="00FD314B">
            <w:pPr>
              <w:jc w:val="both"/>
            </w:pPr>
            <w:r>
              <w:rPr>
                <w:b/>
              </w:rPr>
              <w:t xml:space="preserve">Obor habilitačního řízení </w:t>
            </w:r>
          </w:p>
        </w:tc>
        <w:tc>
          <w:tcPr>
            <w:tcW w:w="2245" w:type="dxa"/>
            <w:gridSpan w:val="2"/>
            <w:tcBorders>
              <w:top w:val="single" w:sz="12" w:space="0" w:color="auto"/>
            </w:tcBorders>
            <w:shd w:val="clear" w:color="auto" w:fill="F7CAAC"/>
          </w:tcPr>
          <w:p w:rsidR="00FD314B" w:rsidRDefault="00FD314B" w:rsidP="00FD314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D314B" w:rsidRDefault="00FD314B" w:rsidP="00FD314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FD314B" w:rsidRDefault="00FD314B" w:rsidP="00FD314B">
            <w:pPr>
              <w:jc w:val="both"/>
              <w:rPr>
                <w:b/>
              </w:rPr>
            </w:pPr>
            <w:r>
              <w:rPr>
                <w:b/>
              </w:rPr>
              <w:t>Ohlasy publikací</w:t>
            </w:r>
          </w:p>
        </w:tc>
      </w:tr>
      <w:tr w:rsidR="00FD314B" w:rsidTr="005D0BA6">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43" w:author="Trefilová Pavla" w:date="2018-08-22T08:06: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3844" w:author="Trefilová Pavla" w:date="2018-08-22T08:06:00Z">
            <w:trPr>
              <w:gridBefore w:val="1"/>
              <w:cantSplit/>
            </w:trPr>
          </w:trPrChange>
        </w:trPr>
        <w:tc>
          <w:tcPr>
            <w:tcW w:w="3347" w:type="dxa"/>
            <w:gridSpan w:val="2"/>
            <w:tcPrChange w:id="3845" w:author="Trefilová Pavla" w:date="2018-08-22T08:06:00Z">
              <w:tcPr>
                <w:tcW w:w="3347" w:type="dxa"/>
                <w:gridSpan w:val="3"/>
              </w:tcPr>
            </w:tcPrChange>
          </w:tcPr>
          <w:p w:rsidR="00FD314B" w:rsidRDefault="00FD314B" w:rsidP="00FD314B">
            <w:pPr>
              <w:jc w:val="both"/>
            </w:pPr>
            <w:r>
              <w:t>Priemyselné inžinierstvo a manažment</w:t>
            </w:r>
          </w:p>
        </w:tc>
        <w:tc>
          <w:tcPr>
            <w:tcW w:w="2245" w:type="dxa"/>
            <w:gridSpan w:val="2"/>
            <w:tcPrChange w:id="3846" w:author="Trefilová Pavla" w:date="2018-08-22T08:06:00Z">
              <w:tcPr>
                <w:tcW w:w="2245" w:type="dxa"/>
                <w:gridSpan w:val="4"/>
              </w:tcPr>
            </w:tcPrChange>
          </w:tcPr>
          <w:p w:rsidR="00FD314B" w:rsidRDefault="00FD314B" w:rsidP="00FD314B">
            <w:pPr>
              <w:jc w:val="both"/>
            </w:pPr>
            <w:r>
              <w:t>2003</w:t>
            </w:r>
          </w:p>
        </w:tc>
        <w:tc>
          <w:tcPr>
            <w:tcW w:w="2248" w:type="dxa"/>
            <w:gridSpan w:val="4"/>
            <w:tcBorders>
              <w:right w:val="single" w:sz="12" w:space="0" w:color="auto"/>
            </w:tcBorders>
            <w:tcPrChange w:id="3847" w:author="Trefilová Pavla" w:date="2018-08-22T08:06:00Z">
              <w:tcPr>
                <w:tcW w:w="2248" w:type="dxa"/>
                <w:gridSpan w:val="5"/>
                <w:tcBorders>
                  <w:right w:val="single" w:sz="12" w:space="0" w:color="auto"/>
                </w:tcBorders>
              </w:tcPr>
            </w:tcPrChange>
          </w:tcPr>
          <w:p w:rsidR="00FD314B" w:rsidRDefault="00FD314B" w:rsidP="00FD314B">
            <w:pPr>
              <w:jc w:val="both"/>
            </w:pPr>
            <w:r>
              <w:t>STU v Bratislave</w:t>
            </w:r>
          </w:p>
        </w:tc>
        <w:tc>
          <w:tcPr>
            <w:tcW w:w="632" w:type="dxa"/>
            <w:tcBorders>
              <w:left w:val="single" w:sz="12" w:space="0" w:color="auto"/>
              <w:bottom w:val="single" w:sz="4" w:space="0" w:color="auto"/>
            </w:tcBorders>
            <w:shd w:val="clear" w:color="auto" w:fill="F7CAAC"/>
            <w:tcPrChange w:id="3848" w:author="Trefilová Pavla" w:date="2018-08-22T08:06:00Z">
              <w:tcPr>
                <w:tcW w:w="632" w:type="dxa"/>
                <w:tcBorders>
                  <w:left w:val="single" w:sz="12" w:space="0" w:color="auto"/>
                </w:tcBorders>
                <w:shd w:val="clear" w:color="auto" w:fill="F7CAAC"/>
              </w:tcPr>
            </w:tcPrChange>
          </w:tcPr>
          <w:p w:rsidR="00FD314B" w:rsidRDefault="00FD314B" w:rsidP="00FD314B">
            <w:pPr>
              <w:jc w:val="both"/>
            </w:pPr>
            <w:r>
              <w:rPr>
                <w:b/>
              </w:rPr>
              <w:t>WOS</w:t>
            </w:r>
          </w:p>
        </w:tc>
        <w:tc>
          <w:tcPr>
            <w:tcW w:w="693" w:type="dxa"/>
            <w:gridSpan w:val="2"/>
            <w:tcBorders>
              <w:bottom w:val="single" w:sz="4" w:space="0" w:color="auto"/>
            </w:tcBorders>
            <w:shd w:val="clear" w:color="auto" w:fill="F7CAAC"/>
            <w:tcPrChange w:id="3849" w:author="Trefilová Pavla" w:date="2018-08-22T08:06:00Z">
              <w:tcPr>
                <w:tcW w:w="693" w:type="dxa"/>
                <w:gridSpan w:val="3"/>
                <w:shd w:val="clear" w:color="auto" w:fill="F7CAAC"/>
              </w:tcPr>
            </w:tcPrChange>
          </w:tcPr>
          <w:p w:rsidR="00FD314B" w:rsidRDefault="00FD314B" w:rsidP="00FD314B">
            <w:pPr>
              <w:jc w:val="both"/>
              <w:rPr>
                <w:sz w:val="18"/>
              </w:rPr>
            </w:pPr>
            <w:r>
              <w:rPr>
                <w:b/>
                <w:sz w:val="18"/>
              </w:rPr>
              <w:t>Scopus</w:t>
            </w:r>
          </w:p>
        </w:tc>
        <w:tc>
          <w:tcPr>
            <w:tcW w:w="694" w:type="dxa"/>
            <w:shd w:val="clear" w:color="auto" w:fill="F7CAAC"/>
            <w:tcPrChange w:id="3850" w:author="Trefilová Pavla" w:date="2018-08-22T08:06:00Z">
              <w:tcPr>
                <w:tcW w:w="694" w:type="dxa"/>
                <w:shd w:val="clear" w:color="auto" w:fill="F7CAAC"/>
              </w:tcPr>
            </w:tcPrChange>
          </w:tcPr>
          <w:p w:rsidR="00FD314B" w:rsidRDefault="00FD314B" w:rsidP="00FD314B">
            <w:pPr>
              <w:jc w:val="both"/>
            </w:pPr>
            <w:r>
              <w:rPr>
                <w:b/>
                <w:sz w:val="18"/>
              </w:rPr>
              <w:t>ostatní</w:t>
            </w:r>
          </w:p>
        </w:tc>
      </w:tr>
      <w:tr w:rsidR="005D0BA6" w:rsidTr="005D0BA6">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51" w:author="Trefilová Pavla" w:date="2018-08-22T08:06: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3852" w:author="Trefilová Pavla" w:date="2018-08-22T08:06:00Z">
            <w:trPr>
              <w:gridBefore w:val="1"/>
              <w:cantSplit/>
              <w:trHeight w:val="70"/>
            </w:trPr>
          </w:trPrChange>
        </w:trPr>
        <w:tc>
          <w:tcPr>
            <w:tcW w:w="3347" w:type="dxa"/>
            <w:gridSpan w:val="2"/>
            <w:shd w:val="clear" w:color="auto" w:fill="F7CAAC"/>
            <w:tcPrChange w:id="3853" w:author="Trefilová Pavla" w:date="2018-08-22T08:06:00Z">
              <w:tcPr>
                <w:tcW w:w="3347" w:type="dxa"/>
                <w:gridSpan w:val="3"/>
                <w:shd w:val="clear" w:color="auto" w:fill="F7CAAC"/>
              </w:tcPr>
            </w:tcPrChange>
          </w:tcPr>
          <w:p w:rsidR="005D0BA6" w:rsidRDefault="005D0BA6" w:rsidP="005D0BA6">
            <w:pPr>
              <w:jc w:val="both"/>
            </w:pPr>
            <w:r>
              <w:rPr>
                <w:b/>
              </w:rPr>
              <w:t>Obor jmenovacího řízení</w:t>
            </w:r>
          </w:p>
        </w:tc>
        <w:tc>
          <w:tcPr>
            <w:tcW w:w="2245" w:type="dxa"/>
            <w:gridSpan w:val="2"/>
            <w:shd w:val="clear" w:color="auto" w:fill="F7CAAC"/>
            <w:tcPrChange w:id="3854" w:author="Trefilová Pavla" w:date="2018-08-22T08:06:00Z">
              <w:tcPr>
                <w:tcW w:w="2245" w:type="dxa"/>
                <w:gridSpan w:val="4"/>
                <w:shd w:val="clear" w:color="auto" w:fill="F7CAAC"/>
              </w:tcPr>
            </w:tcPrChange>
          </w:tcPr>
          <w:p w:rsidR="005D0BA6" w:rsidRDefault="005D0BA6" w:rsidP="005D0BA6">
            <w:pPr>
              <w:jc w:val="both"/>
            </w:pPr>
            <w:r>
              <w:rPr>
                <w:b/>
              </w:rPr>
              <w:t>Rok udělení hodnosti</w:t>
            </w:r>
          </w:p>
        </w:tc>
        <w:tc>
          <w:tcPr>
            <w:tcW w:w="2248" w:type="dxa"/>
            <w:gridSpan w:val="4"/>
            <w:tcBorders>
              <w:right w:val="single" w:sz="12" w:space="0" w:color="auto"/>
            </w:tcBorders>
            <w:shd w:val="clear" w:color="auto" w:fill="F7CAAC"/>
            <w:tcPrChange w:id="3855" w:author="Trefilová Pavla" w:date="2018-08-22T08:06:00Z">
              <w:tcPr>
                <w:tcW w:w="2248" w:type="dxa"/>
                <w:gridSpan w:val="5"/>
                <w:tcBorders>
                  <w:right w:val="single" w:sz="12" w:space="0" w:color="auto"/>
                </w:tcBorders>
                <w:shd w:val="clear" w:color="auto" w:fill="F7CAAC"/>
              </w:tcPr>
            </w:tcPrChange>
          </w:tcPr>
          <w:p w:rsidR="005D0BA6" w:rsidRDefault="005D0BA6" w:rsidP="005D0BA6">
            <w:pPr>
              <w:jc w:val="both"/>
            </w:pPr>
            <w:r>
              <w:rPr>
                <w:b/>
              </w:rPr>
              <w:t>Řízení konáno na VŠ</w:t>
            </w:r>
          </w:p>
        </w:tc>
        <w:tc>
          <w:tcPr>
            <w:tcW w:w="662" w:type="dxa"/>
            <w:gridSpan w:val="2"/>
            <w:vMerge w:val="restart"/>
            <w:tcBorders>
              <w:left w:val="single" w:sz="12" w:space="0" w:color="auto"/>
              <w:right w:val="single" w:sz="4" w:space="0" w:color="auto"/>
            </w:tcBorders>
            <w:vAlign w:val="center"/>
            <w:tcPrChange w:id="3856" w:author="Trefilová Pavla" w:date="2018-08-22T08:06:00Z">
              <w:tcPr>
                <w:tcW w:w="662" w:type="dxa"/>
                <w:gridSpan w:val="2"/>
                <w:vMerge w:val="restart"/>
                <w:tcBorders>
                  <w:left w:val="single" w:sz="12" w:space="0" w:color="auto"/>
                </w:tcBorders>
                <w:vAlign w:val="center"/>
              </w:tcPr>
            </w:tcPrChange>
          </w:tcPr>
          <w:p w:rsidR="005D0BA6" w:rsidRDefault="005D0BA6" w:rsidP="005D0BA6">
            <w:pPr>
              <w:jc w:val="center"/>
              <w:rPr>
                <w:b/>
              </w:rPr>
            </w:pPr>
            <w:ins w:id="3857" w:author="Trefilová Pavla" w:date="2018-08-22T08:07:00Z">
              <w:r>
                <w:rPr>
                  <w:b/>
                </w:rPr>
                <w:t>57</w:t>
              </w:r>
            </w:ins>
            <w:del w:id="3858" w:author="Trefilová Pavla" w:date="2018-08-22T08:06:00Z">
              <w:r w:rsidDel="006856FF">
                <w:rPr>
                  <w:b/>
                </w:rPr>
                <w:delText>95</w:delText>
              </w:r>
            </w:del>
          </w:p>
        </w:tc>
        <w:tc>
          <w:tcPr>
            <w:tcW w:w="663" w:type="dxa"/>
            <w:vMerge w:val="restart"/>
            <w:tcBorders>
              <w:left w:val="single" w:sz="4" w:space="0" w:color="auto"/>
            </w:tcBorders>
            <w:vAlign w:val="center"/>
            <w:tcPrChange w:id="3859" w:author="Trefilová Pavla" w:date="2018-08-22T08:06:00Z">
              <w:tcPr>
                <w:tcW w:w="663" w:type="dxa"/>
                <w:gridSpan w:val="2"/>
                <w:vMerge w:val="restart"/>
                <w:tcBorders>
                  <w:left w:val="single" w:sz="12" w:space="0" w:color="auto"/>
                </w:tcBorders>
                <w:vAlign w:val="center"/>
              </w:tcPr>
            </w:tcPrChange>
          </w:tcPr>
          <w:p w:rsidR="005D0BA6" w:rsidRDefault="005D0BA6" w:rsidP="005D0BA6">
            <w:pPr>
              <w:jc w:val="center"/>
              <w:rPr>
                <w:b/>
              </w:rPr>
            </w:pPr>
            <w:ins w:id="3860" w:author="Trefilová Pavla" w:date="2018-08-22T08:07:00Z">
              <w:r>
                <w:rPr>
                  <w:b/>
                </w:rPr>
                <w:t>80</w:t>
              </w:r>
            </w:ins>
          </w:p>
        </w:tc>
        <w:tc>
          <w:tcPr>
            <w:tcW w:w="694" w:type="dxa"/>
            <w:vMerge w:val="restart"/>
            <w:vAlign w:val="center"/>
            <w:tcPrChange w:id="3861" w:author="Trefilová Pavla" w:date="2018-08-22T08:06:00Z">
              <w:tcPr>
                <w:tcW w:w="694" w:type="dxa"/>
                <w:vMerge w:val="restart"/>
                <w:vAlign w:val="center"/>
              </w:tcPr>
            </w:tcPrChange>
          </w:tcPr>
          <w:p w:rsidR="005D0BA6" w:rsidRDefault="005D0BA6" w:rsidP="005D0BA6">
            <w:pPr>
              <w:jc w:val="center"/>
              <w:rPr>
                <w:b/>
              </w:rPr>
            </w:pPr>
            <w:r>
              <w:rPr>
                <w:b/>
              </w:rPr>
              <w:t>302</w:t>
            </w:r>
          </w:p>
        </w:tc>
      </w:tr>
      <w:tr w:rsidR="005D0BA6" w:rsidTr="005D0BA6">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62" w:author="Trefilová Pavla" w:date="2018-08-22T08:06: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5"/>
          <w:trPrChange w:id="3863" w:author="Trefilová Pavla" w:date="2018-08-22T08:06:00Z">
            <w:trPr>
              <w:gridBefore w:val="1"/>
              <w:trHeight w:val="205"/>
            </w:trPr>
          </w:trPrChange>
        </w:trPr>
        <w:tc>
          <w:tcPr>
            <w:tcW w:w="3347" w:type="dxa"/>
            <w:gridSpan w:val="2"/>
            <w:tcPrChange w:id="3864" w:author="Trefilová Pavla" w:date="2018-08-22T08:06:00Z">
              <w:tcPr>
                <w:tcW w:w="3347" w:type="dxa"/>
                <w:gridSpan w:val="3"/>
              </w:tcPr>
            </w:tcPrChange>
          </w:tcPr>
          <w:p w:rsidR="005D0BA6" w:rsidRDefault="005D0BA6" w:rsidP="005D0BA6">
            <w:pPr>
              <w:jc w:val="both"/>
            </w:pPr>
            <w:r>
              <w:t>Priemyselné inžinierstvo</w:t>
            </w:r>
          </w:p>
        </w:tc>
        <w:tc>
          <w:tcPr>
            <w:tcW w:w="2245" w:type="dxa"/>
            <w:gridSpan w:val="2"/>
            <w:tcPrChange w:id="3865" w:author="Trefilová Pavla" w:date="2018-08-22T08:06:00Z">
              <w:tcPr>
                <w:tcW w:w="2245" w:type="dxa"/>
                <w:gridSpan w:val="4"/>
              </w:tcPr>
            </w:tcPrChange>
          </w:tcPr>
          <w:p w:rsidR="005D0BA6" w:rsidRDefault="005D0BA6" w:rsidP="005D0BA6">
            <w:pPr>
              <w:jc w:val="both"/>
            </w:pPr>
            <w:r>
              <w:t>2013</w:t>
            </w:r>
          </w:p>
        </w:tc>
        <w:tc>
          <w:tcPr>
            <w:tcW w:w="2248" w:type="dxa"/>
            <w:gridSpan w:val="4"/>
            <w:tcBorders>
              <w:right w:val="single" w:sz="12" w:space="0" w:color="auto"/>
            </w:tcBorders>
            <w:tcPrChange w:id="3866" w:author="Trefilová Pavla" w:date="2018-08-22T08:06:00Z">
              <w:tcPr>
                <w:tcW w:w="2248" w:type="dxa"/>
                <w:gridSpan w:val="5"/>
                <w:tcBorders>
                  <w:right w:val="single" w:sz="12" w:space="0" w:color="auto"/>
                </w:tcBorders>
              </w:tcPr>
            </w:tcPrChange>
          </w:tcPr>
          <w:p w:rsidR="005D0BA6" w:rsidRDefault="005D0BA6" w:rsidP="005D0BA6">
            <w:pPr>
              <w:jc w:val="both"/>
            </w:pPr>
            <w:r>
              <w:t>STU v Bratislave</w:t>
            </w:r>
          </w:p>
        </w:tc>
        <w:tc>
          <w:tcPr>
            <w:tcW w:w="662" w:type="dxa"/>
            <w:gridSpan w:val="2"/>
            <w:vMerge/>
            <w:tcBorders>
              <w:left w:val="single" w:sz="12" w:space="0" w:color="auto"/>
              <w:right w:val="single" w:sz="4" w:space="0" w:color="auto"/>
            </w:tcBorders>
            <w:vAlign w:val="center"/>
            <w:tcPrChange w:id="3867" w:author="Trefilová Pavla" w:date="2018-08-22T08:06:00Z">
              <w:tcPr>
                <w:tcW w:w="662" w:type="dxa"/>
                <w:gridSpan w:val="2"/>
                <w:vMerge/>
                <w:tcBorders>
                  <w:left w:val="single" w:sz="12" w:space="0" w:color="auto"/>
                </w:tcBorders>
                <w:vAlign w:val="center"/>
              </w:tcPr>
            </w:tcPrChange>
          </w:tcPr>
          <w:p w:rsidR="005D0BA6" w:rsidRDefault="005D0BA6" w:rsidP="005D0BA6">
            <w:pPr>
              <w:rPr>
                <w:b/>
              </w:rPr>
            </w:pPr>
          </w:p>
        </w:tc>
        <w:tc>
          <w:tcPr>
            <w:tcW w:w="663" w:type="dxa"/>
            <w:vMerge/>
            <w:tcBorders>
              <w:left w:val="single" w:sz="4" w:space="0" w:color="auto"/>
            </w:tcBorders>
            <w:vAlign w:val="center"/>
            <w:tcPrChange w:id="3868" w:author="Trefilová Pavla" w:date="2018-08-22T08:06:00Z">
              <w:tcPr>
                <w:tcW w:w="663" w:type="dxa"/>
                <w:gridSpan w:val="2"/>
                <w:vMerge/>
                <w:tcBorders>
                  <w:left w:val="single" w:sz="12" w:space="0" w:color="auto"/>
                </w:tcBorders>
                <w:vAlign w:val="center"/>
              </w:tcPr>
            </w:tcPrChange>
          </w:tcPr>
          <w:p w:rsidR="005D0BA6" w:rsidRDefault="005D0BA6" w:rsidP="005D0BA6">
            <w:pPr>
              <w:rPr>
                <w:b/>
              </w:rPr>
            </w:pPr>
          </w:p>
        </w:tc>
        <w:tc>
          <w:tcPr>
            <w:tcW w:w="694" w:type="dxa"/>
            <w:vMerge/>
            <w:vAlign w:val="center"/>
            <w:tcPrChange w:id="3869" w:author="Trefilová Pavla" w:date="2018-08-22T08:06:00Z">
              <w:tcPr>
                <w:tcW w:w="694" w:type="dxa"/>
                <w:vMerge/>
                <w:vAlign w:val="center"/>
              </w:tcPr>
            </w:tcPrChange>
          </w:tcPr>
          <w:p w:rsidR="005D0BA6" w:rsidRDefault="005D0BA6" w:rsidP="005D0BA6">
            <w:pPr>
              <w:rPr>
                <w:b/>
              </w:rPr>
            </w:pPr>
          </w:p>
        </w:tc>
      </w:tr>
      <w:tr w:rsidR="005D0BA6" w:rsidTr="00FD314B">
        <w:tc>
          <w:tcPr>
            <w:tcW w:w="9859" w:type="dxa"/>
            <w:gridSpan w:val="12"/>
            <w:shd w:val="clear" w:color="auto" w:fill="F7CAAC"/>
          </w:tcPr>
          <w:p w:rsidR="005D0BA6" w:rsidRDefault="005D0BA6" w:rsidP="005D0BA6">
            <w:pPr>
              <w:jc w:val="both"/>
              <w:rPr>
                <w:b/>
              </w:rPr>
            </w:pPr>
            <w:r>
              <w:rPr>
                <w:b/>
              </w:rPr>
              <w:t xml:space="preserve">Přehled o nejvýznamnější publikační a další tvůrčí činnosti nebo další profesní činnosti u odborníků z praxe vztahující se k zabezpečovaným předmětům </w:t>
            </w:r>
          </w:p>
        </w:tc>
      </w:tr>
      <w:tr w:rsidR="005D0BA6" w:rsidTr="008C376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70" w:author="Trefilová Pavla" w:date="2018-08-22T08:28: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08"/>
          <w:trPrChange w:id="3871" w:author="Trefilová Pavla" w:date="2018-08-22T08:28:00Z">
            <w:trPr>
              <w:gridBefore w:val="1"/>
              <w:trHeight w:val="566"/>
            </w:trPr>
          </w:trPrChange>
        </w:trPr>
        <w:tc>
          <w:tcPr>
            <w:tcW w:w="9859" w:type="dxa"/>
            <w:gridSpan w:val="12"/>
            <w:tcPrChange w:id="3872" w:author="Trefilová Pavla" w:date="2018-08-22T08:28:00Z">
              <w:tcPr>
                <w:tcW w:w="9859" w:type="dxa"/>
                <w:gridSpan w:val="17"/>
              </w:tcPr>
            </w:tcPrChange>
          </w:tcPr>
          <w:p w:rsidR="005D0BA6" w:rsidRPr="00A05B4C" w:rsidDel="005D0BA6" w:rsidRDefault="005D0BA6" w:rsidP="005D0BA6">
            <w:pPr>
              <w:ind w:left="-34"/>
              <w:jc w:val="both"/>
              <w:rPr>
                <w:del w:id="3873" w:author="Trefilová Pavla" w:date="2018-08-22T08:08:00Z"/>
                <w:b/>
              </w:rPr>
            </w:pPr>
            <w:del w:id="3874" w:author="Trefilová Pavla" w:date="2018-08-22T08:08:00Z">
              <w:r w:rsidDel="005D0BA6">
                <w:delText xml:space="preserve">ČAMBÁL M. </w:delText>
              </w:r>
              <w:r w:rsidRPr="00A05B4C" w:rsidDel="005D0BA6">
                <w:rPr>
                  <w:i/>
                </w:rPr>
                <w:delText>Long - Term Employee Training as a Basic Prerequisite for the Development of an Optimal Corporate Culture.</w:delText>
              </w:r>
              <w:r w:rsidRPr="00C06293" w:rsidDel="005D0BA6">
                <w:delText xml:space="preserve"> </w:delText>
              </w:r>
              <w:smartTag w:uri="urn:schemas-microsoft-com:office:smarttags" w:element="metricconverter">
                <w:smartTagPr>
                  <w:attr w:name="ProductID" w:val="1 st"/>
                </w:smartTagPr>
                <w:r w:rsidRPr="00C06293" w:rsidDel="005D0BA6">
                  <w:delText>1 st</w:delText>
                </w:r>
              </w:smartTag>
              <w:r w:rsidRPr="00C06293" w:rsidDel="005D0BA6">
                <w:delText xml:space="preserve"> ed. Köthen</w:delText>
              </w:r>
              <w:r w:rsidDel="005D0BA6">
                <w:delText>: Hochschule Anhalt, 2009,</w:delText>
              </w:r>
              <w:r w:rsidRPr="00C06293" w:rsidDel="005D0BA6">
                <w:delText xml:space="preserve"> 77 p. ISBN 978-3-86011-023-2</w:delText>
              </w:r>
            </w:del>
          </w:p>
          <w:p w:rsidR="005D0BA6" w:rsidRDefault="005D0BA6" w:rsidP="005D0BA6">
            <w:pPr>
              <w:ind w:left="-34"/>
              <w:jc w:val="both"/>
              <w:rPr>
                <w:ins w:id="3875" w:author="Trefilová Pavla" w:date="2018-08-22T08:18:00Z"/>
              </w:rPr>
            </w:pPr>
            <w:r w:rsidRPr="00C06293">
              <w:t>LORINCOVÁ, S.</w:t>
            </w:r>
            <w:r>
              <w:t>,</w:t>
            </w:r>
            <w:r w:rsidRPr="00C06293">
              <w:t xml:space="preserve"> HITKA, M.</w:t>
            </w:r>
            <w:r>
              <w:t>,</w:t>
            </w:r>
            <w:r w:rsidRPr="00C06293">
              <w:t xml:space="preserve"> ČAMBÁL</w:t>
            </w:r>
            <w:r>
              <w:t>,</w:t>
            </w:r>
            <w:r w:rsidRPr="00C06293">
              <w:t xml:space="preserve"> M</w:t>
            </w:r>
            <w:r>
              <w:t>.,</w:t>
            </w:r>
            <w:r w:rsidRPr="00C06293">
              <w:t xml:space="preserve"> SZABÓ, P.</w:t>
            </w:r>
            <w:r>
              <w:t>,</w:t>
            </w:r>
            <w:r w:rsidRPr="00C06293">
              <w:t xml:space="preserve"> JAVORČÍKOVÁ</w:t>
            </w:r>
            <w:r>
              <w:t>, J.</w:t>
            </w:r>
            <w:r w:rsidRPr="00C06293">
              <w:t xml:space="preserve"> Motivational factors influencing senior managers in the forestry and wood-processing sector in Slovakia. In </w:t>
            </w:r>
            <w:r w:rsidRPr="00A05B4C">
              <w:rPr>
                <w:i/>
                <w:iCs/>
              </w:rPr>
              <w:t>BioResources</w:t>
            </w:r>
            <w:r w:rsidRPr="00C06293">
              <w:t xml:space="preserve">. </w:t>
            </w:r>
            <w:r>
              <w:t xml:space="preserve">2016, </w:t>
            </w:r>
            <w:r w:rsidRPr="00C06293">
              <w:t xml:space="preserve">Vol. 11, no. 4, s. 10339-10348. ISSN 1930-2126. </w:t>
            </w:r>
            <w:r w:rsidRPr="00341024">
              <w:t>DOI: 10.15376/biores.11.4.10339-10348</w:t>
            </w:r>
          </w:p>
          <w:p w:rsidR="00167DC2" w:rsidRDefault="00167DC2" w:rsidP="005D0BA6">
            <w:pPr>
              <w:ind w:left="-34"/>
              <w:jc w:val="both"/>
              <w:rPr>
                <w:ins w:id="3876" w:author="Trefilová Pavla" w:date="2018-08-22T08:22:00Z"/>
                <w:color w:val="333333"/>
                <w:spacing w:val="4"/>
                <w:shd w:val="clear" w:color="auto" w:fill="FCFCFC"/>
              </w:rPr>
            </w:pPr>
            <w:ins w:id="3877" w:author="Trefilová Pavla" w:date="2018-08-22T08:18:00Z">
              <w:r w:rsidRPr="00167DC2">
                <w:t>WOOLLISCROFT, P., CAGÁŇOVÁ, D., ČAMBÁL M., MAKRAIOVÁ J</w:t>
              </w:r>
            </w:ins>
            <w:ins w:id="3878" w:author="Trefilová Pavla" w:date="2018-08-22T08:19:00Z">
              <w:r w:rsidRPr="00167DC2">
                <w:t>.</w:t>
              </w:r>
            </w:ins>
            <w:ins w:id="3879" w:author="Trefilová Pavla" w:date="2018-08-22T08:18:00Z">
              <w:r w:rsidRPr="00167DC2">
                <w:rPr>
                  <w:rPrChange w:id="3880" w:author="Trefilová Pavla" w:date="2018-08-22T08:21:00Z">
                    <w:rPr>
                      <w:b/>
                    </w:rPr>
                  </w:rPrChange>
                </w:rPr>
                <w:t xml:space="preserve"> Multicultural Collaborative Team Working as a Driver for Innovation in </w:t>
              </w:r>
              <w:r w:rsidRPr="00167DC2">
                <w:t>the Slovak Automotive Sector. In</w:t>
              </w:r>
              <w:r w:rsidRPr="00167DC2">
                <w:rPr>
                  <w:rPrChange w:id="3881" w:author="Trefilová Pavla" w:date="2018-08-22T08:21:00Z">
                    <w:rPr>
                      <w:b/>
                    </w:rPr>
                  </w:rPrChange>
                </w:rPr>
                <w:t xml:space="preserve"> </w:t>
              </w:r>
              <w:r w:rsidRPr="00167DC2">
                <w:rPr>
                  <w:i/>
                  <w:rPrChange w:id="3882" w:author="Trefilová Pavla" w:date="2018-08-22T08:21:00Z">
                    <w:rPr>
                      <w:b/>
                    </w:rPr>
                  </w:rPrChange>
                </w:rPr>
                <w:t>Lecture Notes of the Institute for Computer Sciences, Social Informatics and Telecommunications Engineering</w:t>
              </w:r>
            </w:ins>
            <w:ins w:id="3883" w:author="Trefilová Pavla" w:date="2018-08-22T08:19:00Z">
              <w:r w:rsidRPr="00167DC2">
                <w:t>.</w:t>
              </w:r>
            </w:ins>
            <w:ins w:id="3884" w:author="Trefilová Pavla" w:date="2018-08-22T08:18:00Z">
              <w:r w:rsidRPr="00167DC2">
                <w:rPr>
                  <w:rPrChange w:id="3885" w:author="Trefilová Pavla" w:date="2018-08-22T08:21:00Z">
                    <w:rPr>
                      <w:b/>
                    </w:rPr>
                  </w:rPrChange>
                </w:rPr>
                <w:t xml:space="preserve"> </w:t>
              </w:r>
            </w:ins>
            <w:ins w:id="3886" w:author="Trefilová Pavla" w:date="2018-08-22T08:20:00Z">
              <w:r w:rsidRPr="00167DC2">
                <w:t>2015, V</w:t>
              </w:r>
            </w:ins>
            <w:ins w:id="3887" w:author="Trefilová Pavla" w:date="2018-08-22T08:18:00Z">
              <w:r w:rsidRPr="00167DC2">
                <w:rPr>
                  <w:rPrChange w:id="3888" w:author="Trefilová Pavla" w:date="2018-08-22T08:21:00Z">
                    <w:rPr>
                      <w:b/>
                    </w:rPr>
                  </w:rPrChange>
                </w:rPr>
                <w:t>ol</w:t>
              </w:r>
            </w:ins>
            <w:ins w:id="3889" w:author="Trefilová Pavla" w:date="2018-08-22T08:20:00Z">
              <w:r w:rsidRPr="00167DC2">
                <w:t>.</w:t>
              </w:r>
            </w:ins>
            <w:ins w:id="3890" w:author="Trefilová Pavla" w:date="2018-08-22T08:18:00Z">
              <w:r w:rsidRPr="00167DC2">
                <w:rPr>
                  <w:rPrChange w:id="3891" w:author="Trefilová Pavla" w:date="2018-08-22T08:21:00Z">
                    <w:rPr>
                      <w:b/>
                    </w:rPr>
                  </w:rPrChange>
                </w:rPr>
                <w:t xml:space="preserve"> 151</w:t>
              </w:r>
            </w:ins>
            <w:ins w:id="3892" w:author="Trefilová Pavla" w:date="2018-08-22T08:20:00Z">
              <w:r w:rsidRPr="00167DC2">
                <w:t xml:space="preserve">, </w:t>
              </w:r>
            </w:ins>
            <w:ins w:id="3893" w:author="Trefilová Pavla" w:date="2018-08-22T08:21:00Z">
              <w:r w:rsidRPr="00167DC2">
                <w:t>s. 9-15. ISBN</w:t>
              </w:r>
            </w:ins>
            <w:ins w:id="3894" w:author="Trefilová Pavla" w:date="2018-08-22T08:20:00Z">
              <w:r w:rsidRPr="00167DC2">
                <w:rPr>
                  <w:color w:val="333333"/>
                  <w:spacing w:val="4"/>
                  <w:shd w:val="clear" w:color="auto" w:fill="FCFCFC"/>
                  <w:rPrChange w:id="3895" w:author="Trefilová Pavla" w:date="2018-08-22T08:21:00Z">
                    <w:rPr>
                      <w:rFonts w:ascii="Source Sans Pro" w:hAnsi="Source Sans Pro"/>
                      <w:color w:val="333333"/>
                      <w:spacing w:val="4"/>
                      <w:sz w:val="21"/>
                      <w:szCs w:val="21"/>
                      <w:shd w:val="clear" w:color="auto" w:fill="FCFCFC"/>
                    </w:rPr>
                  </w:rPrChange>
                </w:rPr>
                <w:t xml:space="preserve"> 978-3-319-19742-5</w:t>
              </w:r>
            </w:ins>
            <w:ins w:id="3896" w:author="Trefilová Pavla" w:date="2018-08-22T08:21:00Z">
              <w:r w:rsidRPr="00167DC2">
                <w:rPr>
                  <w:color w:val="333333"/>
                  <w:spacing w:val="4"/>
                  <w:shd w:val="clear" w:color="auto" w:fill="FCFCFC"/>
                  <w:rPrChange w:id="3897" w:author="Trefilová Pavla" w:date="2018-08-22T08:21:00Z">
                    <w:rPr>
                      <w:rFonts w:ascii="Source Sans Pro" w:hAnsi="Source Sans Pro"/>
                      <w:color w:val="333333"/>
                      <w:spacing w:val="4"/>
                      <w:sz w:val="21"/>
                      <w:szCs w:val="21"/>
                      <w:shd w:val="clear" w:color="auto" w:fill="FCFCFC"/>
                    </w:rPr>
                  </w:rPrChange>
                </w:rPr>
                <w:t xml:space="preserve">. </w:t>
              </w:r>
            </w:ins>
            <w:ins w:id="3898" w:author="Trefilová Pavla" w:date="2018-08-22T08:20:00Z">
              <w:r w:rsidRPr="00167DC2">
                <w:rPr>
                  <w:color w:val="333333"/>
                  <w:spacing w:val="4"/>
                  <w:shd w:val="clear" w:color="auto" w:fill="FCFCFC"/>
                  <w:rPrChange w:id="3899" w:author="Trefilová Pavla" w:date="2018-08-22T08:21:00Z">
                    <w:rPr>
                      <w:rFonts w:ascii="Source Sans Pro" w:hAnsi="Source Sans Pro"/>
                      <w:color w:val="333333"/>
                      <w:spacing w:val="4"/>
                      <w:sz w:val="21"/>
                      <w:szCs w:val="21"/>
                      <w:shd w:val="clear" w:color="auto" w:fill="FCFCFC"/>
                    </w:rPr>
                  </w:rPrChange>
                </w:rPr>
                <w:t>https://doi.org/10.1007/978-3-319-19743-2_2</w:t>
              </w:r>
            </w:ins>
          </w:p>
          <w:p w:rsidR="008C3769" w:rsidRDefault="008C3769" w:rsidP="008C3769">
            <w:pPr>
              <w:ind w:left="-34"/>
              <w:jc w:val="both"/>
              <w:rPr>
                <w:ins w:id="3900" w:author="Trefilová Pavla" w:date="2018-08-22T08:25:00Z"/>
              </w:rPr>
            </w:pPr>
            <w:ins w:id="3901" w:author="Trefilová Pavla" w:date="2018-08-22T08:24:00Z">
              <w:r w:rsidRPr="00C06293">
                <w:t>ČAMBÁL</w:t>
              </w:r>
              <w:r>
                <w:t>,</w:t>
              </w:r>
              <w:r w:rsidRPr="00C06293">
                <w:t xml:space="preserve"> M</w:t>
              </w:r>
              <w:r>
                <w:t xml:space="preserve">., </w:t>
              </w:r>
              <w:r w:rsidRPr="00C06293">
                <w:t>CAGÁŇOVÁ, D.</w:t>
              </w:r>
              <w:r>
                <w:t>, SOBRINO, D.R.D.</w:t>
              </w:r>
            </w:ins>
            <w:ins w:id="3902" w:author="Trefilová Pavla" w:date="2018-08-22T08:25:00Z">
              <w:r>
                <w:t xml:space="preserve">, KOŠŤÁL, P. </w:t>
              </w:r>
            </w:ins>
            <w:ins w:id="3903" w:author="Trefilová Pavla" w:date="2018-08-22T08:24:00Z">
              <w:r>
                <w:t xml:space="preserve"> </w:t>
              </w:r>
            </w:ins>
            <w:ins w:id="3904" w:author="Trefilová Pavla" w:date="2018-08-22T08:25:00Z">
              <w:r w:rsidRPr="008C3769">
                <w:t>Developing of organisational culture as a presumption of industrial enterprise performance optimization</w:t>
              </w:r>
              <w:r>
                <w:t xml:space="preserve">.  In </w:t>
              </w:r>
            </w:ins>
            <w:ins w:id="3905" w:author="Trefilová Pavla" w:date="2018-08-22T08:26:00Z">
              <w:r w:rsidRPr="008C3769">
                <w:rPr>
                  <w:i/>
                  <w:rPrChange w:id="3906" w:author="Trefilová Pavla" w:date="2018-08-22T08:27:00Z">
                    <w:rPr/>
                  </w:rPrChange>
                </w:rPr>
                <w:t>Advanced Materials Research</w:t>
              </w:r>
              <w:r>
                <w:t xml:space="preserve">, 2013, Vol. 734-737, p. 3348-3351. </w:t>
              </w:r>
            </w:ins>
            <w:ins w:id="3907" w:author="Trefilová Pavla" w:date="2018-08-22T08:27:00Z">
              <w:r>
                <w:t xml:space="preserve">ISSN </w:t>
              </w:r>
              <w:r w:rsidRPr="008C3769">
                <w:t>1022</w:t>
              </w:r>
              <w:r>
                <w:t>-</w:t>
              </w:r>
              <w:r w:rsidRPr="008C3769">
                <w:t>6680</w:t>
              </w:r>
              <w:r>
                <w:t xml:space="preserve">. </w:t>
              </w:r>
              <w:r w:rsidRPr="008C3769">
                <w:t>DOI: 10.4028/www.scientific.net/AMR.734-737.3348</w:t>
              </w:r>
            </w:ins>
          </w:p>
          <w:p w:rsidR="008C3769" w:rsidRPr="00167DC2" w:rsidDel="008C3769" w:rsidRDefault="008C3769" w:rsidP="005D0BA6">
            <w:pPr>
              <w:ind w:left="-34"/>
              <w:jc w:val="both"/>
              <w:rPr>
                <w:del w:id="3908" w:author="Trefilová Pavla" w:date="2018-08-22T08:28:00Z"/>
                <w:rPrChange w:id="3909" w:author="Trefilová Pavla" w:date="2018-08-22T08:21:00Z">
                  <w:rPr>
                    <w:del w:id="3910" w:author="Trefilová Pavla" w:date="2018-08-22T08:28:00Z"/>
                    <w:b/>
                  </w:rPr>
                </w:rPrChange>
              </w:rPr>
            </w:pPr>
          </w:p>
          <w:p w:rsidR="005D0BA6" w:rsidRPr="00A05B4C" w:rsidDel="005D0BA6" w:rsidRDefault="005D0BA6" w:rsidP="005D0BA6">
            <w:pPr>
              <w:ind w:left="-34"/>
              <w:jc w:val="both"/>
              <w:rPr>
                <w:del w:id="3911" w:author="Trefilová Pavla" w:date="2018-08-22T08:08:00Z"/>
                <w:b/>
              </w:rPr>
            </w:pPr>
            <w:del w:id="3912" w:author="Trefilová Pavla" w:date="2018-08-22T08:08:00Z">
              <w:r w:rsidRPr="00C06293" w:rsidDel="005D0BA6">
                <w:delText>CAGÁŇOVÁ, D.</w:delText>
              </w:r>
              <w:r w:rsidDel="005D0BA6">
                <w:delText>,</w:delText>
              </w:r>
              <w:r w:rsidRPr="00C06293" w:rsidDel="005D0BA6">
                <w:delText xml:space="preserve"> ČAMBÁL</w:delText>
              </w:r>
              <w:r w:rsidDel="005D0BA6">
                <w:delText>,</w:delText>
              </w:r>
              <w:r w:rsidRPr="00C06293" w:rsidDel="005D0BA6">
                <w:delText xml:space="preserve"> M</w:delText>
              </w:r>
              <w:r w:rsidDel="005D0BA6">
                <w:delText>., WEIDLICHOVÁ LUPTÁKOVÁ, S.</w:delText>
              </w:r>
              <w:r w:rsidRPr="00C06293" w:rsidDel="005D0BA6">
                <w:delText xml:space="preserve"> Intercultural Management - Trend of Contemporary Globalized World. In </w:delText>
              </w:r>
              <w:r w:rsidRPr="00A05B4C" w:rsidDel="005D0BA6">
                <w:rPr>
                  <w:i/>
                  <w:iCs/>
                </w:rPr>
                <w:delText>Electronics and electrical engineering</w:delText>
              </w:r>
              <w:r w:rsidRPr="00C06293" w:rsidDel="005D0BA6">
                <w:delText>.</w:delText>
              </w:r>
              <w:r w:rsidDel="005D0BA6">
                <w:delText xml:space="preserve"> 2010,</w:delText>
              </w:r>
              <w:r w:rsidRPr="00C06293" w:rsidDel="005D0BA6">
                <w:delText xml:space="preserve"> No. 6</w:delText>
              </w:r>
              <w:r w:rsidDel="005D0BA6">
                <w:delText>, Issue</w:delText>
              </w:r>
              <w:r w:rsidRPr="00C06293" w:rsidDel="005D0BA6">
                <w:delText xml:space="preserve"> 10</w:delText>
              </w:r>
              <w:r w:rsidDel="005D0BA6">
                <w:delText>2</w:delText>
              </w:r>
              <w:r w:rsidRPr="00C06293" w:rsidDel="005D0BA6">
                <w:delText xml:space="preserve">, p. 51-54. ISSN 1392-1215. </w:delText>
              </w:r>
            </w:del>
          </w:p>
          <w:p w:rsidR="005D0BA6" w:rsidRDefault="005D0BA6" w:rsidP="005D0BA6">
            <w:pPr>
              <w:ind w:left="-34"/>
              <w:jc w:val="both"/>
              <w:rPr>
                <w:ins w:id="3913" w:author="Trefilová Pavla" w:date="2018-08-22T08:11:00Z"/>
              </w:rPr>
            </w:pPr>
            <w:r w:rsidRPr="00C06293">
              <w:t>WOOLLISCROFT, P.</w:t>
            </w:r>
            <w:r>
              <w:t>,</w:t>
            </w:r>
            <w:r w:rsidRPr="00C06293">
              <w:t xml:space="preserve"> RELICH, M.</w:t>
            </w:r>
            <w:r>
              <w:t>,</w:t>
            </w:r>
            <w:r w:rsidRPr="00C06293">
              <w:t xml:space="preserve"> CAGÁŇOVÁ, D.</w:t>
            </w:r>
            <w:r>
              <w:t>,</w:t>
            </w:r>
            <w:r w:rsidRPr="00C06293">
              <w:t xml:space="preserve"> ČAMBÁL</w:t>
            </w:r>
            <w:r>
              <w:t>,</w:t>
            </w:r>
            <w:r w:rsidRPr="00C06293">
              <w:t xml:space="preserve"> M</w:t>
            </w:r>
            <w:r>
              <w:t>.,</w:t>
            </w:r>
            <w:r w:rsidRPr="00C06293">
              <w:t xml:space="preserve"> ŠUJANOVÁ, J.</w:t>
            </w:r>
            <w:r>
              <w:t>,</w:t>
            </w:r>
            <w:r w:rsidRPr="00C06293">
              <w:t xml:space="preserve"> MAKRAIOVÁ, J. The Implications of Tacit Knowledge Utilisation within Project Management Risk Assessment. In </w:t>
            </w:r>
            <w:r w:rsidRPr="00A05B4C">
              <w:rPr>
                <w:i/>
                <w:iCs/>
              </w:rPr>
              <w:t>ICICKM-2013 : The proceedings of the 10th International Conference on Intellectual Capital, Knowledge Management &amp; Organisational Learning. Washington, DC, USA 24-25 October 2013</w:t>
            </w:r>
            <w:r>
              <w:t>. Reading</w:t>
            </w:r>
            <w:r w:rsidRPr="00C06293">
              <w:t>: Academic Conferences and Publishing International Limited, 2013, s.</w:t>
            </w:r>
            <w:r>
              <w:t xml:space="preserve"> </w:t>
            </w:r>
            <w:r w:rsidRPr="00C06293">
              <w:t xml:space="preserve">645-652. ISSN 2048-9803. </w:t>
            </w:r>
          </w:p>
          <w:p w:rsidR="00167DC2" w:rsidRPr="00167DC2" w:rsidDel="008C3769" w:rsidRDefault="00167DC2">
            <w:pPr>
              <w:ind w:left="-34"/>
              <w:jc w:val="both"/>
              <w:rPr>
                <w:del w:id="3914" w:author="Trefilová Pavla" w:date="2018-08-22T08:28:00Z"/>
                <w:rPrChange w:id="3915" w:author="Trefilová Pavla" w:date="2018-08-22T08:12:00Z">
                  <w:rPr>
                    <w:del w:id="3916" w:author="Trefilová Pavla" w:date="2018-08-22T08:28:00Z"/>
                    <w:b/>
                  </w:rPr>
                </w:rPrChange>
              </w:rPr>
            </w:pPr>
            <w:ins w:id="3917" w:author="Trefilová Pavla" w:date="2018-08-22T08:11:00Z">
              <w:r w:rsidRPr="00167DC2">
                <w:rPr>
                  <w:rPrChange w:id="3918" w:author="Trefilová Pavla" w:date="2018-08-22T08:12:00Z">
                    <w:rPr>
                      <w:b/>
                    </w:rPr>
                  </w:rPrChange>
                </w:rPr>
                <w:t>WOOLLISCROFT</w:t>
              </w:r>
            </w:ins>
            <w:ins w:id="3919" w:author="Trefilová Pavla" w:date="2018-08-22T08:12:00Z">
              <w:r>
                <w:t xml:space="preserve">, P., </w:t>
              </w:r>
            </w:ins>
            <w:ins w:id="3920" w:author="Trefilová Pavla" w:date="2018-08-22T08:13:00Z">
              <w:r w:rsidRPr="00C06293">
                <w:t>CAGÁŇOVÁ</w:t>
              </w:r>
            </w:ins>
            <w:ins w:id="3921" w:author="Trefilová Pavla" w:date="2018-08-22T08:12:00Z">
              <w:r>
                <w:t xml:space="preserve">, D., </w:t>
              </w:r>
            </w:ins>
            <w:ins w:id="3922" w:author="Trefilová Pavla" w:date="2018-08-22T08:13:00Z">
              <w:r w:rsidRPr="00C06293">
                <w:t>ČAMBÁL</w:t>
              </w:r>
            </w:ins>
            <w:ins w:id="3923" w:author="Trefilová Pavla" w:date="2018-08-22T08:12:00Z">
              <w:r>
                <w:t>, M.,</w:t>
              </w:r>
            </w:ins>
            <w:ins w:id="3924" w:author="Trefilová Pavla" w:date="2018-08-22T08:15:00Z">
              <w:r>
                <w:t xml:space="preserve"> </w:t>
              </w:r>
            </w:ins>
            <w:ins w:id="3925" w:author="Trefilová Pavla" w:date="2018-08-22T08:11:00Z">
              <w:r>
                <w:t>HOLE</w:t>
              </w:r>
            </w:ins>
            <w:ins w:id="3926" w:author="Trefilová Pavla" w:date="2018-08-22T08:13:00Z">
              <w:r>
                <w:t>Č</w:t>
              </w:r>
            </w:ins>
            <w:ins w:id="3927" w:author="Trefilová Pavla" w:date="2018-08-22T08:11:00Z">
              <w:r w:rsidRPr="00167DC2">
                <w:rPr>
                  <w:rPrChange w:id="3928" w:author="Trefilová Pavla" w:date="2018-08-22T08:12:00Z">
                    <w:rPr>
                      <w:b/>
                    </w:rPr>
                  </w:rPrChange>
                </w:rPr>
                <w:t>EK</w:t>
              </w:r>
            </w:ins>
            <w:ins w:id="3929" w:author="Trefilová Pavla" w:date="2018-08-22T08:12:00Z">
              <w:r>
                <w:t xml:space="preserve">, J., </w:t>
              </w:r>
            </w:ins>
            <w:ins w:id="3930" w:author="Trefilová Pavla" w:date="2018-08-22T08:11:00Z">
              <w:r w:rsidRPr="00167DC2">
                <w:rPr>
                  <w:rPrChange w:id="3931" w:author="Trefilová Pavla" w:date="2018-08-22T08:12:00Z">
                    <w:rPr>
                      <w:b/>
                    </w:rPr>
                  </w:rPrChange>
                </w:rPr>
                <w:t>PU</w:t>
              </w:r>
            </w:ins>
            <w:ins w:id="3932" w:author="Trefilová Pavla" w:date="2018-08-22T08:13:00Z">
              <w:r>
                <w:t>Č</w:t>
              </w:r>
            </w:ins>
            <w:ins w:id="3933" w:author="Trefilová Pavla" w:date="2018-08-22T08:11:00Z">
              <w:r w:rsidRPr="00167DC2">
                <w:rPr>
                  <w:rPrChange w:id="3934" w:author="Trefilová Pavla" w:date="2018-08-22T08:12:00Z">
                    <w:rPr>
                      <w:b/>
                    </w:rPr>
                  </w:rPrChange>
                </w:rPr>
                <w:t>IKOVA</w:t>
              </w:r>
            </w:ins>
            <w:ins w:id="3935" w:author="Trefilová Pavla" w:date="2018-08-22T08:13:00Z">
              <w:r>
                <w:t xml:space="preserve">, L. </w:t>
              </w:r>
              <w:r w:rsidRPr="00167DC2">
                <w:t>Implications for Optimisation of the Automotive Supply Chain Through Knowledge Management</w:t>
              </w:r>
              <w:r>
                <w:t xml:space="preserve">. </w:t>
              </w:r>
            </w:ins>
            <w:ins w:id="3936" w:author="Trefilová Pavla" w:date="2018-08-22T08:14:00Z">
              <w:r>
                <w:rPr>
                  <w:i/>
                  <w:iCs/>
                </w:rPr>
                <w:t>Procedia CIRP</w:t>
              </w:r>
              <w:r w:rsidRPr="006C473B">
                <w:rPr>
                  <w:i/>
                  <w:iCs/>
                </w:rPr>
                <w:t>.</w:t>
              </w:r>
              <w:r w:rsidRPr="006C473B">
                <w:t xml:space="preserve"> 201</w:t>
              </w:r>
              <w:r>
                <w:t>3</w:t>
              </w:r>
              <w:r w:rsidRPr="006C473B">
                <w:t xml:space="preserve">, Vol. </w:t>
              </w:r>
              <w:r>
                <w:t>7</w:t>
              </w:r>
              <w:r w:rsidRPr="006C473B">
                <w:t xml:space="preserve">, p. </w:t>
              </w:r>
              <w:r>
                <w:t xml:space="preserve">211-216. ISSN </w:t>
              </w:r>
            </w:ins>
            <w:ins w:id="3937" w:author="Trefilová Pavla" w:date="2018-08-22T08:15:00Z">
              <w:r w:rsidRPr="00167DC2">
                <w:t>2212-827</w:t>
              </w:r>
              <w:r>
                <w:t>1</w:t>
              </w:r>
            </w:ins>
            <w:ins w:id="3938" w:author="Trefilová Pavla" w:date="2018-08-22T08:14:00Z">
              <w:r>
                <w:t>.</w:t>
              </w:r>
              <w:r w:rsidRPr="006C473B">
                <w:t xml:space="preserve"> </w:t>
              </w:r>
            </w:ins>
            <w:ins w:id="3939" w:author="Trefilová Pavla" w:date="2018-08-22T08:15:00Z">
              <w:r w:rsidRPr="00167DC2">
                <w:t>https://doi.org/10.1016/j.procir.2013.05.036</w:t>
              </w:r>
            </w:ins>
          </w:p>
          <w:p w:rsidR="005D0BA6" w:rsidRPr="00A05B4C" w:rsidRDefault="005D0BA6">
            <w:pPr>
              <w:jc w:val="both"/>
              <w:rPr>
                <w:b/>
              </w:rPr>
              <w:pPrChange w:id="3940" w:author="Trefilová Pavla" w:date="2018-08-22T08:28:00Z">
                <w:pPr>
                  <w:ind w:left="-34"/>
                  <w:jc w:val="both"/>
                </w:pPr>
              </w:pPrChange>
            </w:pPr>
            <w:del w:id="3941" w:author="Trefilová Pavla" w:date="2018-08-22T08:08:00Z">
              <w:r w:rsidDel="005D0BA6">
                <w:delText>ČAMBÁL, M.,</w:delText>
              </w:r>
              <w:r w:rsidRPr="00CF661B" w:rsidDel="005D0BA6">
                <w:delText xml:space="preserve"> C</w:delText>
              </w:r>
              <w:r w:rsidDel="005D0BA6">
                <w:delText>AGÁŇOVÁ</w:delText>
              </w:r>
              <w:r w:rsidRPr="00CF661B" w:rsidDel="005D0BA6">
                <w:delText>, D</w:delText>
              </w:r>
              <w:r w:rsidDel="005D0BA6">
                <w:delText>.,</w:delText>
              </w:r>
              <w:r w:rsidRPr="00CF661B" w:rsidDel="005D0BA6">
                <w:delText xml:space="preserve"> Š</w:delText>
              </w:r>
              <w:r w:rsidDel="005D0BA6">
                <w:delText>UJANOVÁ</w:delText>
              </w:r>
              <w:r w:rsidRPr="00CF661B" w:rsidDel="005D0BA6">
                <w:delText>, J</w:delText>
              </w:r>
              <w:r w:rsidDel="005D0BA6">
                <w:delText xml:space="preserve">. </w:delText>
              </w:r>
              <w:r w:rsidRPr="00CF661B" w:rsidDel="005D0BA6">
                <w:delText xml:space="preserve">The Industrial Enterprise Performance Increase through the Competency Model Application. In </w:delText>
              </w:r>
              <w:r w:rsidRPr="00A05B4C" w:rsidDel="005D0BA6">
                <w:rPr>
                  <w:i/>
                  <w:iCs/>
                </w:rPr>
                <w:delText>The 4th European Conferences on Intellectual Capital. ECIC 2012 : Proceedings - Arcada University of Applied Science, Helsinki, Finland, 23-24 April 2012</w:delText>
              </w:r>
              <w:r w:rsidRPr="00CF661B" w:rsidDel="005D0BA6">
                <w:delText xml:space="preserve"> : Academic Publishing International, 2012, s.</w:delText>
              </w:r>
              <w:r w:rsidDel="005D0BA6">
                <w:delText xml:space="preserve"> </w:delText>
              </w:r>
              <w:r w:rsidRPr="00CF661B" w:rsidDel="005D0BA6">
                <w:delText>118-126. ISBN 978</w:delText>
              </w:r>
              <w:r w:rsidDel="005D0BA6">
                <w:delText>-1-908272-32-4.</w:delText>
              </w:r>
            </w:del>
          </w:p>
        </w:tc>
      </w:tr>
      <w:tr w:rsidR="005D0BA6" w:rsidTr="00FD314B">
        <w:trPr>
          <w:trHeight w:val="218"/>
        </w:trPr>
        <w:tc>
          <w:tcPr>
            <w:tcW w:w="9859" w:type="dxa"/>
            <w:gridSpan w:val="12"/>
            <w:shd w:val="clear" w:color="auto" w:fill="F7CAAC"/>
          </w:tcPr>
          <w:p w:rsidR="005D0BA6" w:rsidRDefault="005D0BA6" w:rsidP="005D0BA6">
            <w:pPr>
              <w:rPr>
                <w:b/>
              </w:rPr>
            </w:pPr>
            <w:r>
              <w:rPr>
                <w:b/>
              </w:rPr>
              <w:t>Působení v zahraničí</w:t>
            </w:r>
          </w:p>
        </w:tc>
      </w:tr>
      <w:tr w:rsidR="005D0BA6" w:rsidTr="00FD314B">
        <w:trPr>
          <w:trHeight w:val="1179"/>
        </w:trPr>
        <w:tc>
          <w:tcPr>
            <w:tcW w:w="9859" w:type="dxa"/>
            <w:gridSpan w:val="12"/>
          </w:tcPr>
          <w:p w:rsidR="005D0BA6" w:rsidRDefault="005D0BA6" w:rsidP="005D0BA6">
            <w:pPr>
              <w:rPr>
                <w:snapToGrid w:val="0"/>
                <w:szCs w:val="24"/>
              </w:rPr>
            </w:pPr>
            <w:r w:rsidRPr="00667DE3">
              <w:rPr>
                <w:snapToGrid w:val="0"/>
                <w:szCs w:val="24"/>
              </w:rPr>
              <w:lastRenderedPageBreak/>
              <w:t xml:space="preserve">University of Montenegro (ICMA, Podgorica, </w:t>
            </w:r>
            <w:r>
              <w:rPr>
                <w:snapToGrid w:val="0"/>
                <w:szCs w:val="24"/>
              </w:rPr>
              <w:t xml:space="preserve">Kotor, </w:t>
            </w:r>
            <w:r w:rsidRPr="00667DE3">
              <w:rPr>
                <w:snapToGrid w:val="0"/>
                <w:szCs w:val="24"/>
              </w:rPr>
              <w:t>Montenegro)</w:t>
            </w:r>
          </w:p>
          <w:p w:rsidR="005D0BA6" w:rsidRDefault="005D0BA6" w:rsidP="005D0BA6">
            <w:pPr>
              <w:rPr>
                <w:snapToGrid w:val="0"/>
                <w:szCs w:val="24"/>
              </w:rPr>
            </w:pPr>
            <w:r w:rsidRPr="000414CB">
              <w:t xml:space="preserve">Citizen Participation in Local Self </w:t>
            </w:r>
            <w:r>
              <w:t>-</w:t>
            </w:r>
            <w:r w:rsidRPr="000414CB">
              <w:t xml:space="preserve"> Governance</w:t>
            </w:r>
            <w:r>
              <w:t xml:space="preserve"> (</w:t>
            </w:r>
            <w:r w:rsidRPr="000414CB">
              <w:t>USAID</w:t>
            </w:r>
            <w:r>
              <w:t>, Washington, USA)</w:t>
            </w:r>
          </w:p>
          <w:p w:rsidR="005D0BA6" w:rsidRDefault="005D0BA6" w:rsidP="005D0BA6">
            <w:r w:rsidRPr="00667DE3">
              <w:t>University of Zielona Góra (</w:t>
            </w:r>
            <w:r>
              <w:t xml:space="preserve">Zielona Góra, </w:t>
            </w:r>
            <w:r w:rsidRPr="00667DE3">
              <w:t>Poland)</w:t>
            </w:r>
            <w:r>
              <w:t xml:space="preserve"> </w:t>
            </w:r>
          </w:p>
          <w:p w:rsidR="005D0BA6" w:rsidRDefault="005D0BA6" w:rsidP="005D0BA6">
            <w:pPr>
              <w:rPr>
                <w:color w:val="000000"/>
              </w:rPr>
            </w:pPr>
            <w:r w:rsidRPr="000414CB">
              <w:rPr>
                <w:color w:val="000000"/>
              </w:rPr>
              <w:t>Univerzit</w:t>
            </w:r>
            <w:r>
              <w:rPr>
                <w:color w:val="000000"/>
              </w:rPr>
              <w:t xml:space="preserve">a </w:t>
            </w:r>
            <w:r w:rsidRPr="000414CB">
              <w:rPr>
                <w:color w:val="000000"/>
              </w:rPr>
              <w:t>Tomáše Bati ve Zlíně</w:t>
            </w:r>
            <w:r>
              <w:rPr>
                <w:color w:val="000000"/>
              </w:rPr>
              <w:t xml:space="preserve"> (</w:t>
            </w:r>
            <w:r w:rsidRPr="000414CB">
              <w:rPr>
                <w:color w:val="000000"/>
              </w:rPr>
              <w:t>Fakulta managementu a ekonomiky</w:t>
            </w:r>
            <w:r>
              <w:rPr>
                <w:color w:val="000000"/>
              </w:rPr>
              <w:t xml:space="preserve">, Zlín, </w:t>
            </w:r>
            <w:r w:rsidRPr="000414CB">
              <w:rPr>
                <w:color w:val="000000"/>
              </w:rPr>
              <w:t>Česká republika)</w:t>
            </w:r>
          </w:p>
          <w:p w:rsidR="005D0BA6" w:rsidRDefault="005D0BA6" w:rsidP="005D0BA6">
            <w:pPr>
              <w:rPr>
                <w:b/>
              </w:rPr>
            </w:pPr>
            <w:r>
              <w:rPr>
                <w:color w:val="000000"/>
              </w:rPr>
              <w:t>Západočeská u</w:t>
            </w:r>
            <w:r w:rsidRPr="000414CB">
              <w:rPr>
                <w:color w:val="000000"/>
              </w:rPr>
              <w:t>niverzit</w:t>
            </w:r>
            <w:r>
              <w:rPr>
                <w:color w:val="000000"/>
              </w:rPr>
              <w:t xml:space="preserve">a </w:t>
            </w:r>
            <w:r w:rsidRPr="000414CB">
              <w:rPr>
                <w:color w:val="000000"/>
              </w:rPr>
              <w:t>v</w:t>
            </w:r>
            <w:r>
              <w:rPr>
                <w:color w:val="000000"/>
              </w:rPr>
              <w:t xml:space="preserve"> Plzni (</w:t>
            </w:r>
            <w:r w:rsidRPr="000414CB">
              <w:rPr>
                <w:color w:val="000000"/>
              </w:rPr>
              <w:t xml:space="preserve">Fakulta </w:t>
            </w:r>
            <w:r>
              <w:rPr>
                <w:color w:val="000000"/>
              </w:rPr>
              <w:t xml:space="preserve">strojní, Plzeň, </w:t>
            </w:r>
            <w:r w:rsidRPr="000414CB">
              <w:rPr>
                <w:color w:val="000000"/>
              </w:rPr>
              <w:t>Česká republika)</w:t>
            </w:r>
          </w:p>
        </w:tc>
      </w:tr>
      <w:tr w:rsidR="005D0BA6" w:rsidTr="00FD314B">
        <w:trPr>
          <w:cantSplit/>
          <w:trHeight w:val="178"/>
        </w:trPr>
        <w:tc>
          <w:tcPr>
            <w:tcW w:w="2518" w:type="dxa"/>
            <w:shd w:val="clear" w:color="auto" w:fill="F7CAAC"/>
          </w:tcPr>
          <w:p w:rsidR="005D0BA6" w:rsidRDefault="005D0BA6" w:rsidP="005D0BA6">
            <w:pPr>
              <w:jc w:val="both"/>
              <w:rPr>
                <w:b/>
              </w:rPr>
            </w:pPr>
            <w:r>
              <w:rPr>
                <w:b/>
              </w:rPr>
              <w:t xml:space="preserve">Podpis </w:t>
            </w:r>
          </w:p>
        </w:tc>
        <w:tc>
          <w:tcPr>
            <w:tcW w:w="4536" w:type="dxa"/>
            <w:gridSpan w:val="5"/>
          </w:tcPr>
          <w:p w:rsidR="005D0BA6" w:rsidRDefault="005D0BA6" w:rsidP="005D0BA6">
            <w:pPr>
              <w:jc w:val="both"/>
            </w:pPr>
          </w:p>
        </w:tc>
        <w:tc>
          <w:tcPr>
            <w:tcW w:w="786" w:type="dxa"/>
            <w:gridSpan w:val="2"/>
            <w:shd w:val="clear" w:color="auto" w:fill="F7CAAC"/>
          </w:tcPr>
          <w:p w:rsidR="005D0BA6" w:rsidRDefault="005D0BA6" w:rsidP="005D0BA6">
            <w:pPr>
              <w:jc w:val="both"/>
            </w:pPr>
            <w:r>
              <w:rPr>
                <w:b/>
              </w:rPr>
              <w:t>datum</w:t>
            </w:r>
          </w:p>
        </w:tc>
        <w:tc>
          <w:tcPr>
            <w:tcW w:w="2019" w:type="dxa"/>
            <w:gridSpan w:val="4"/>
            <w:vAlign w:val="center"/>
          </w:tcPr>
          <w:p w:rsidR="005D0BA6" w:rsidRDefault="005D0BA6" w:rsidP="005D0BA6"/>
        </w:tc>
      </w:tr>
    </w:tbl>
    <w:p w:rsidR="00FD314B" w:rsidRDefault="00FD314B"/>
    <w:p w:rsidR="00FD314B" w:rsidRDefault="00FD314B"/>
    <w:p w:rsidR="00FD314B" w:rsidRDefault="00FD314B"/>
    <w:p w:rsidR="00FD314B" w:rsidRDefault="00FD314B"/>
    <w:p w:rsidR="00FD314B" w:rsidRDefault="00FD314B"/>
    <w:p w:rsidR="00FD314B" w:rsidRDefault="00FD314B"/>
    <w:p w:rsidR="00FD314B" w:rsidRDefault="00FD314B"/>
    <w:p w:rsidR="00FD314B" w:rsidRDefault="00FD314B"/>
    <w:p w:rsidR="00FD314B" w:rsidRDefault="00FD314B"/>
    <w:p w:rsidR="00FD314B" w:rsidRDefault="00FD314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632"/>
        <w:gridCol w:w="141"/>
        <w:gridCol w:w="552"/>
        <w:gridCol w:w="694"/>
      </w:tblGrid>
      <w:tr w:rsidR="00FD314B" w:rsidTr="00FD314B">
        <w:tc>
          <w:tcPr>
            <w:tcW w:w="9859" w:type="dxa"/>
            <w:gridSpan w:val="12"/>
            <w:tcBorders>
              <w:bottom w:val="double" w:sz="4" w:space="0" w:color="auto"/>
            </w:tcBorders>
            <w:shd w:val="clear" w:color="auto" w:fill="BDD6EE"/>
          </w:tcPr>
          <w:p w:rsidR="00FD314B" w:rsidRDefault="00FD314B" w:rsidP="00FD314B">
            <w:pPr>
              <w:jc w:val="both"/>
              <w:rPr>
                <w:b/>
                <w:sz w:val="28"/>
              </w:rPr>
            </w:pPr>
            <w:r>
              <w:rPr>
                <w:b/>
                <w:sz w:val="28"/>
              </w:rPr>
              <w:lastRenderedPageBreak/>
              <w:t>C-I – Personální zabezpečení</w:t>
            </w:r>
          </w:p>
        </w:tc>
      </w:tr>
      <w:tr w:rsidR="00FD314B" w:rsidTr="00FD314B">
        <w:tc>
          <w:tcPr>
            <w:tcW w:w="2518" w:type="dxa"/>
            <w:tcBorders>
              <w:top w:val="double" w:sz="4" w:space="0" w:color="auto"/>
            </w:tcBorders>
            <w:shd w:val="clear" w:color="auto" w:fill="F7CAAC"/>
          </w:tcPr>
          <w:p w:rsidR="00FD314B" w:rsidRDefault="00FD314B" w:rsidP="00FD314B">
            <w:pPr>
              <w:jc w:val="both"/>
              <w:rPr>
                <w:b/>
              </w:rPr>
            </w:pPr>
            <w:r>
              <w:rPr>
                <w:b/>
              </w:rPr>
              <w:t>Vysoká škola</w:t>
            </w:r>
          </w:p>
        </w:tc>
        <w:tc>
          <w:tcPr>
            <w:tcW w:w="7341" w:type="dxa"/>
            <w:gridSpan w:val="11"/>
          </w:tcPr>
          <w:p w:rsidR="00FD314B" w:rsidRDefault="00FD314B" w:rsidP="00FD314B">
            <w:pPr>
              <w:jc w:val="both"/>
            </w:pPr>
            <w:r>
              <w:t>Univerzita Tomáše Bati ve Zlíně</w:t>
            </w:r>
          </w:p>
        </w:tc>
      </w:tr>
      <w:tr w:rsidR="00FD314B" w:rsidTr="00FD314B">
        <w:tc>
          <w:tcPr>
            <w:tcW w:w="2518" w:type="dxa"/>
            <w:shd w:val="clear" w:color="auto" w:fill="F7CAAC"/>
          </w:tcPr>
          <w:p w:rsidR="00FD314B" w:rsidRDefault="00FD314B" w:rsidP="00FD314B">
            <w:pPr>
              <w:jc w:val="both"/>
              <w:rPr>
                <w:b/>
              </w:rPr>
            </w:pPr>
            <w:r>
              <w:rPr>
                <w:b/>
              </w:rPr>
              <w:t>Součást vysoké školy</w:t>
            </w:r>
          </w:p>
        </w:tc>
        <w:tc>
          <w:tcPr>
            <w:tcW w:w="7341" w:type="dxa"/>
            <w:gridSpan w:val="11"/>
          </w:tcPr>
          <w:p w:rsidR="00FD314B" w:rsidRDefault="00FD314B" w:rsidP="00FD314B">
            <w:pPr>
              <w:jc w:val="both"/>
            </w:pPr>
            <w:r>
              <w:t>Fakulta managementu a ekonomiky</w:t>
            </w:r>
          </w:p>
        </w:tc>
      </w:tr>
      <w:tr w:rsidR="00FD314B" w:rsidTr="00FD314B">
        <w:tc>
          <w:tcPr>
            <w:tcW w:w="2518" w:type="dxa"/>
            <w:shd w:val="clear" w:color="auto" w:fill="F7CAAC"/>
          </w:tcPr>
          <w:p w:rsidR="00FD314B" w:rsidRDefault="00FD314B" w:rsidP="00FD314B">
            <w:pPr>
              <w:jc w:val="both"/>
              <w:rPr>
                <w:b/>
              </w:rPr>
            </w:pPr>
            <w:r>
              <w:rPr>
                <w:b/>
              </w:rPr>
              <w:t>Název studijního programu</w:t>
            </w:r>
          </w:p>
        </w:tc>
        <w:tc>
          <w:tcPr>
            <w:tcW w:w="7341" w:type="dxa"/>
            <w:gridSpan w:val="11"/>
          </w:tcPr>
          <w:p w:rsidR="00FD314B" w:rsidRDefault="00191A85" w:rsidP="00FD314B">
            <w:pPr>
              <w:jc w:val="both"/>
            </w:pPr>
            <w:ins w:id="3942" w:author="Trefilová Pavla" w:date="2018-09-04T10:36:00Z">
              <w:r w:rsidRPr="007E1295">
                <w:t>Průmyslové inženýrství</w:t>
              </w:r>
            </w:ins>
            <w:del w:id="3943" w:author="Trefilová Pavla" w:date="2018-09-04T10:36:00Z">
              <w:r w:rsidR="00FD314B" w:rsidDel="00191A85">
                <w:delText>Ekonomika a management</w:delText>
              </w:r>
            </w:del>
          </w:p>
        </w:tc>
      </w:tr>
      <w:tr w:rsidR="00FD314B" w:rsidTr="00FD314B">
        <w:tc>
          <w:tcPr>
            <w:tcW w:w="2518" w:type="dxa"/>
            <w:shd w:val="clear" w:color="auto" w:fill="F7CAAC"/>
          </w:tcPr>
          <w:p w:rsidR="00FD314B" w:rsidRDefault="00FD314B" w:rsidP="00FD314B">
            <w:pPr>
              <w:jc w:val="both"/>
              <w:rPr>
                <w:b/>
              </w:rPr>
            </w:pPr>
            <w:r>
              <w:rPr>
                <w:b/>
              </w:rPr>
              <w:t>Jméno a příjmení</w:t>
            </w:r>
          </w:p>
        </w:tc>
        <w:tc>
          <w:tcPr>
            <w:tcW w:w="4536" w:type="dxa"/>
            <w:gridSpan w:val="5"/>
          </w:tcPr>
          <w:p w:rsidR="00FD314B" w:rsidRDefault="00FD314B" w:rsidP="00FD314B">
            <w:pPr>
              <w:jc w:val="both"/>
            </w:pPr>
            <w:r>
              <w:rPr>
                <w:noProof/>
              </w:rPr>
              <w:t>Milan EDL</w:t>
            </w:r>
          </w:p>
        </w:tc>
        <w:tc>
          <w:tcPr>
            <w:tcW w:w="709" w:type="dxa"/>
            <w:shd w:val="clear" w:color="auto" w:fill="F7CAAC"/>
          </w:tcPr>
          <w:p w:rsidR="00FD314B" w:rsidRDefault="00FD314B" w:rsidP="00FD314B">
            <w:pPr>
              <w:jc w:val="both"/>
              <w:rPr>
                <w:b/>
              </w:rPr>
            </w:pPr>
            <w:r>
              <w:rPr>
                <w:b/>
              </w:rPr>
              <w:t>Tituly</w:t>
            </w:r>
          </w:p>
        </w:tc>
        <w:tc>
          <w:tcPr>
            <w:tcW w:w="2096" w:type="dxa"/>
            <w:gridSpan w:val="5"/>
          </w:tcPr>
          <w:p w:rsidR="00FD314B" w:rsidRDefault="00FD314B" w:rsidP="00FD314B">
            <w:pPr>
              <w:jc w:val="both"/>
            </w:pPr>
            <w:r>
              <w:rPr>
                <w:noProof/>
              </w:rPr>
              <w:t>doc. Ing., Ph.D.</w:t>
            </w:r>
          </w:p>
        </w:tc>
      </w:tr>
      <w:tr w:rsidR="00FD314B" w:rsidTr="00FD314B">
        <w:tc>
          <w:tcPr>
            <w:tcW w:w="2518" w:type="dxa"/>
            <w:shd w:val="clear" w:color="auto" w:fill="F7CAAC"/>
          </w:tcPr>
          <w:p w:rsidR="00FD314B" w:rsidRDefault="00FD314B" w:rsidP="00FD314B">
            <w:pPr>
              <w:jc w:val="both"/>
              <w:rPr>
                <w:b/>
              </w:rPr>
            </w:pPr>
            <w:r>
              <w:rPr>
                <w:b/>
              </w:rPr>
              <w:t>Rok narození</w:t>
            </w:r>
          </w:p>
        </w:tc>
        <w:tc>
          <w:tcPr>
            <w:tcW w:w="829" w:type="dxa"/>
          </w:tcPr>
          <w:p w:rsidR="00FD314B" w:rsidRDefault="00FD314B" w:rsidP="00FD314B">
            <w:pPr>
              <w:jc w:val="both"/>
            </w:pPr>
            <w:r>
              <w:rPr>
                <w:noProof/>
              </w:rPr>
              <w:t>1973</w:t>
            </w:r>
          </w:p>
        </w:tc>
        <w:tc>
          <w:tcPr>
            <w:tcW w:w="1864" w:type="dxa"/>
            <w:shd w:val="clear" w:color="auto" w:fill="F7CAAC"/>
          </w:tcPr>
          <w:p w:rsidR="00FD314B" w:rsidRDefault="00FD314B" w:rsidP="00FD314B">
            <w:pPr>
              <w:jc w:val="both"/>
              <w:rPr>
                <w:b/>
              </w:rPr>
            </w:pPr>
            <w:r>
              <w:rPr>
                <w:b/>
              </w:rPr>
              <w:t>typ vztahu k VŠ</w:t>
            </w:r>
          </w:p>
        </w:tc>
        <w:tc>
          <w:tcPr>
            <w:tcW w:w="849" w:type="dxa"/>
            <w:gridSpan w:val="2"/>
          </w:tcPr>
          <w:p w:rsidR="00FD314B" w:rsidRDefault="00FD314B" w:rsidP="00FD314B">
            <w:pPr>
              <w:jc w:val="both"/>
            </w:pP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p>
        </w:tc>
        <w:tc>
          <w:tcPr>
            <w:tcW w:w="850" w:type="dxa"/>
            <w:gridSpan w:val="3"/>
            <w:shd w:val="clear" w:color="auto" w:fill="F7CAAC"/>
          </w:tcPr>
          <w:p w:rsidR="00FD314B" w:rsidRDefault="00FD314B" w:rsidP="00FD314B">
            <w:pPr>
              <w:jc w:val="both"/>
              <w:rPr>
                <w:b/>
              </w:rPr>
            </w:pPr>
            <w:r>
              <w:rPr>
                <w:b/>
              </w:rPr>
              <w:t>do kdy</w:t>
            </w:r>
          </w:p>
        </w:tc>
        <w:tc>
          <w:tcPr>
            <w:tcW w:w="1246" w:type="dxa"/>
            <w:gridSpan w:val="2"/>
          </w:tcPr>
          <w:p w:rsidR="00FD314B" w:rsidRDefault="00FD314B" w:rsidP="00FD314B">
            <w:pPr>
              <w:jc w:val="both"/>
            </w:pPr>
          </w:p>
        </w:tc>
      </w:tr>
      <w:tr w:rsidR="00FD314B" w:rsidTr="00FD314B">
        <w:tc>
          <w:tcPr>
            <w:tcW w:w="5211" w:type="dxa"/>
            <w:gridSpan w:val="3"/>
            <w:shd w:val="clear" w:color="auto" w:fill="F7CAAC"/>
          </w:tcPr>
          <w:p w:rsidR="00FD314B" w:rsidRDefault="00FD314B" w:rsidP="00FD314B">
            <w:pPr>
              <w:jc w:val="both"/>
              <w:rPr>
                <w:b/>
              </w:rPr>
            </w:pPr>
            <w:r>
              <w:rPr>
                <w:b/>
              </w:rPr>
              <w:t>Typ vztahu na součásti VŠ, která uskutečňuje st. program</w:t>
            </w:r>
          </w:p>
        </w:tc>
        <w:tc>
          <w:tcPr>
            <w:tcW w:w="849" w:type="dxa"/>
            <w:gridSpan w:val="2"/>
          </w:tcPr>
          <w:p w:rsidR="00FD314B" w:rsidRDefault="00FD314B" w:rsidP="00FD314B">
            <w:pPr>
              <w:jc w:val="both"/>
            </w:pP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p>
        </w:tc>
        <w:tc>
          <w:tcPr>
            <w:tcW w:w="850" w:type="dxa"/>
            <w:gridSpan w:val="3"/>
            <w:shd w:val="clear" w:color="auto" w:fill="F7CAAC"/>
          </w:tcPr>
          <w:p w:rsidR="00FD314B" w:rsidRDefault="00FD314B" w:rsidP="00FD314B">
            <w:pPr>
              <w:jc w:val="both"/>
              <w:rPr>
                <w:b/>
              </w:rPr>
            </w:pPr>
            <w:r>
              <w:rPr>
                <w:b/>
              </w:rPr>
              <w:t>do kdy</w:t>
            </w:r>
          </w:p>
        </w:tc>
        <w:tc>
          <w:tcPr>
            <w:tcW w:w="1246" w:type="dxa"/>
            <w:gridSpan w:val="2"/>
          </w:tcPr>
          <w:p w:rsidR="00FD314B" w:rsidRDefault="00FD314B" w:rsidP="00FD314B">
            <w:pPr>
              <w:jc w:val="both"/>
            </w:pPr>
          </w:p>
        </w:tc>
      </w:tr>
      <w:tr w:rsidR="00FD314B" w:rsidTr="00FD314B">
        <w:tc>
          <w:tcPr>
            <w:tcW w:w="6060" w:type="dxa"/>
            <w:gridSpan w:val="5"/>
            <w:shd w:val="clear" w:color="auto" w:fill="F7CAAC"/>
          </w:tcPr>
          <w:p w:rsidR="00FD314B" w:rsidRDefault="00FD314B" w:rsidP="00FD314B">
            <w:pPr>
              <w:jc w:val="both"/>
            </w:pPr>
            <w:r>
              <w:rPr>
                <w:b/>
              </w:rPr>
              <w:t>Další současná působení jako akademický pracovník na jiných VŠ</w:t>
            </w:r>
          </w:p>
        </w:tc>
        <w:tc>
          <w:tcPr>
            <w:tcW w:w="1703" w:type="dxa"/>
            <w:gridSpan w:val="2"/>
            <w:shd w:val="clear" w:color="auto" w:fill="F7CAAC"/>
          </w:tcPr>
          <w:p w:rsidR="00FD314B" w:rsidRDefault="00FD314B" w:rsidP="00FD314B">
            <w:pPr>
              <w:jc w:val="both"/>
              <w:rPr>
                <w:b/>
              </w:rPr>
            </w:pPr>
            <w:r>
              <w:rPr>
                <w:b/>
              </w:rPr>
              <w:t>typ prac. vztahu</w:t>
            </w:r>
          </w:p>
        </w:tc>
        <w:tc>
          <w:tcPr>
            <w:tcW w:w="2096" w:type="dxa"/>
            <w:gridSpan w:val="5"/>
            <w:shd w:val="clear" w:color="auto" w:fill="F7CAAC"/>
          </w:tcPr>
          <w:p w:rsidR="00FD314B" w:rsidRDefault="00FD314B" w:rsidP="00FD314B">
            <w:pPr>
              <w:jc w:val="both"/>
              <w:rPr>
                <w:b/>
              </w:rPr>
            </w:pPr>
            <w:r>
              <w:rPr>
                <w:b/>
              </w:rPr>
              <w:t>rozsah</w:t>
            </w:r>
          </w:p>
        </w:tc>
      </w:tr>
      <w:tr w:rsidR="00FD314B" w:rsidTr="00FD314B">
        <w:tc>
          <w:tcPr>
            <w:tcW w:w="6060" w:type="dxa"/>
            <w:gridSpan w:val="5"/>
          </w:tcPr>
          <w:p w:rsidR="00FD314B" w:rsidRDefault="00FD314B" w:rsidP="00FD314B">
            <w:pPr>
              <w:jc w:val="both"/>
            </w:pPr>
            <w:r>
              <w:t>Západočeská univerzita v Plzni</w:t>
            </w:r>
          </w:p>
        </w:tc>
        <w:tc>
          <w:tcPr>
            <w:tcW w:w="1703" w:type="dxa"/>
            <w:gridSpan w:val="2"/>
          </w:tcPr>
          <w:p w:rsidR="00FD314B" w:rsidRDefault="00FD314B" w:rsidP="00FD314B">
            <w:pPr>
              <w:jc w:val="both"/>
            </w:pPr>
            <w:r>
              <w:t>pp</w:t>
            </w:r>
          </w:p>
        </w:tc>
        <w:tc>
          <w:tcPr>
            <w:tcW w:w="2096" w:type="dxa"/>
            <w:gridSpan w:val="5"/>
          </w:tcPr>
          <w:p w:rsidR="00FD314B" w:rsidRDefault="00FD314B" w:rsidP="00FD314B">
            <w:pPr>
              <w:jc w:val="both"/>
            </w:pPr>
            <w:r>
              <w:t>40</w:t>
            </w:r>
          </w:p>
        </w:tc>
      </w:tr>
      <w:tr w:rsidR="00FD314B" w:rsidTr="00FD314B">
        <w:tc>
          <w:tcPr>
            <w:tcW w:w="9859" w:type="dxa"/>
            <w:gridSpan w:val="12"/>
            <w:shd w:val="clear" w:color="auto" w:fill="F7CAAC"/>
          </w:tcPr>
          <w:p w:rsidR="00FD314B" w:rsidRDefault="00FD314B" w:rsidP="00FD314B">
            <w:pPr>
              <w:jc w:val="both"/>
            </w:pPr>
            <w:r>
              <w:rPr>
                <w:b/>
              </w:rPr>
              <w:t>Předměty příslušného studijního programu a způsob zapojení do jejich výuky, příp. další zapojení do uskutečňování studijního programu</w:t>
            </w:r>
          </w:p>
        </w:tc>
      </w:tr>
      <w:tr w:rsidR="00FD314B" w:rsidTr="00FD314B">
        <w:trPr>
          <w:trHeight w:val="80"/>
        </w:trPr>
        <w:tc>
          <w:tcPr>
            <w:tcW w:w="9859" w:type="dxa"/>
            <w:gridSpan w:val="12"/>
            <w:tcBorders>
              <w:top w:val="nil"/>
            </w:tcBorders>
          </w:tcPr>
          <w:p w:rsidR="00FD314B" w:rsidRDefault="00FD314B" w:rsidP="00FD314B">
            <w:pPr>
              <w:jc w:val="both"/>
              <w:rPr>
                <w:noProof/>
              </w:rPr>
            </w:pPr>
          </w:p>
        </w:tc>
      </w:tr>
      <w:tr w:rsidR="00FD314B" w:rsidTr="00FD314B">
        <w:tc>
          <w:tcPr>
            <w:tcW w:w="9859" w:type="dxa"/>
            <w:gridSpan w:val="12"/>
            <w:shd w:val="clear" w:color="auto" w:fill="F7CAAC"/>
          </w:tcPr>
          <w:p w:rsidR="00FD314B" w:rsidRDefault="00FD314B" w:rsidP="00FD314B">
            <w:pPr>
              <w:jc w:val="both"/>
            </w:pPr>
            <w:r>
              <w:rPr>
                <w:b/>
              </w:rPr>
              <w:t xml:space="preserve">Údaje o vzdělání na VŠ </w:t>
            </w:r>
          </w:p>
        </w:tc>
      </w:tr>
      <w:tr w:rsidR="00FD314B" w:rsidTr="00FD314B">
        <w:trPr>
          <w:trHeight w:val="500"/>
        </w:trPr>
        <w:tc>
          <w:tcPr>
            <w:tcW w:w="9859" w:type="dxa"/>
            <w:gridSpan w:val="12"/>
          </w:tcPr>
          <w:p w:rsidR="00FD314B" w:rsidRPr="00080EA5" w:rsidRDefault="006414CE" w:rsidP="006414CE">
            <w:pPr>
              <w:ind w:left="956" w:hanging="956"/>
              <w:jc w:val="both"/>
            </w:pPr>
            <w:ins w:id="3944" w:author="Trefilová Pavla" w:date="2018-08-22T10:03:00Z">
              <w:r>
                <w:t>1992-</w:t>
              </w:r>
            </w:ins>
            <w:r w:rsidR="00FD314B" w:rsidRPr="00080EA5">
              <w:t>199</w:t>
            </w:r>
            <w:r w:rsidR="00FD314B">
              <w:t xml:space="preserve">7 </w:t>
            </w:r>
            <w:del w:id="3945" w:author="Trefilová Pavla" w:date="2018-08-22T10:04:00Z">
              <w:r w:rsidR="00FD314B" w:rsidDel="006414CE">
                <w:delText xml:space="preserve"> </w:delText>
              </w:r>
            </w:del>
            <w:r w:rsidR="00FD314B" w:rsidRPr="00080EA5">
              <w:t>ZČU v Plzni, FST</w:t>
            </w:r>
            <w:r w:rsidR="00FD314B">
              <w:t>, m</w:t>
            </w:r>
            <w:r w:rsidR="00FD314B" w:rsidRPr="00080EA5">
              <w:t xml:space="preserve">agisterský studijní </w:t>
            </w:r>
            <w:r w:rsidR="00FD314B">
              <w:t xml:space="preserve">program – Strojní inženýrství, </w:t>
            </w:r>
            <w:r w:rsidR="00FD314B" w:rsidRPr="00080EA5">
              <w:t>obor Průmy</w:t>
            </w:r>
            <w:r w:rsidR="00FD314B">
              <w:t>slové inženýrství a management</w:t>
            </w:r>
            <w:ins w:id="3946" w:author="Trefilová Pavla" w:date="2018-08-22T10:03:00Z">
              <w:r>
                <w:t xml:space="preserve"> (Ing.)</w:t>
              </w:r>
            </w:ins>
          </w:p>
          <w:p w:rsidR="00FD314B" w:rsidRPr="00080EA5" w:rsidRDefault="00FD314B" w:rsidP="006414CE">
            <w:pPr>
              <w:ind w:left="956" w:hanging="956"/>
              <w:jc w:val="both"/>
            </w:pPr>
            <w:r>
              <w:t xml:space="preserve">2000  </w:t>
            </w:r>
            <w:ins w:id="3947" w:author="Trefilová Pavla" w:date="2018-08-22T10:03:00Z">
              <w:r w:rsidR="006414CE">
                <w:t xml:space="preserve">           </w:t>
              </w:r>
            </w:ins>
            <w:r w:rsidRPr="00080EA5">
              <w:t>ZČU v Plzni, FST</w:t>
            </w:r>
            <w:r>
              <w:t>, d</w:t>
            </w:r>
            <w:r w:rsidRPr="00080EA5">
              <w:t>oktorský studijní program - Strojní inženýrství, obor Průmy</w:t>
            </w:r>
            <w:r>
              <w:t>slové inženýrství a management</w:t>
            </w:r>
            <w:ins w:id="3948" w:author="Trefilová Pavla" w:date="2018-08-22T10:03:00Z">
              <w:r w:rsidR="006414CE">
                <w:t xml:space="preserve"> (Ph.D.)</w:t>
              </w:r>
            </w:ins>
          </w:p>
        </w:tc>
      </w:tr>
      <w:tr w:rsidR="00FD314B" w:rsidTr="00FD314B">
        <w:tc>
          <w:tcPr>
            <w:tcW w:w="9859" w:type="dxa"/>
            <w:gridSpan w:val="12"/>
            <w:shd w:val="clear" w:color="auto" w:fill="F7CAAC"/>
          </w:tcPr>
          <w:p w:rsidR="00FD314B" w:rsidRDefault="00FD314B" w:rsidP="00FD314B">
            <w:pPr>
              <w:jc w:val="both"/>
              <w:rPr>
                <w:b/>
              </w:rPr>
            </w:pPr>
            <w:r>
              <w:rPr>
                <w:b/>
              </w:rPr>
              <w:t>Údaje o odborném působení od absolvování VŠ</w:t>
            </w:r>
          </w:p>
        </w:tc>
      </w:tr>
      <w:tr w:rsidR="00FD314B" w:rsidTr="00FD314B">
        <w:trPr>
          <w:trHeight w:val="1008"/>
        </w:trPr>
        <w:tc>
          <w:tcPr>
            <w:tcW w:w="9859" w:type="dxa"/>
            <w:gridSpan w:val="12"/>
          </w:tcPr>
          <w:p w:rsidR="00FD314B" w:rsidRPr="00EB21CA" w:rsidRDefault="00FD314B" w:rsidP="00FD314B">
            <w:pPr>
              <w:jc w:val="both"/>
            </w:pPr>
            <w:r w:rsidRPr="00EB21CA">
              <w:t>2000 – dosud</w:t>
            </w:r>
            <w:r w:rsidRPr="00EB21CA">
              <w:tab/>
              <w:t>ZČU v Plzni, Regionální kontaktní organizace pro západní Čechy</w:t>
            </w:r>
          </w:p>
          <w:p w:rsidR="00FD314B" w:rsidRPr="00EB21CA" w:rsidRDefault="00FD314B" w:rsidP="00FD314B">
            <w:pPr>
              <w:jc w:val="both"/>
            </w:pPr>
            <w:r w:rsidRPr="00EB21CA">
              <w:t>2001 – dosud</w:t>
            </w:r>
            <w:r w:rsidRPr="00EB21CA">
              <w:tab/>
              <w:t>ZČU v Plzni, FST, katedra průmyslového inženýrství a managementu</w:t>
            </w:r>
          </w:p>
          <w:p w:rsidR="00FD314B" w:rsidRPr="00EB21CA" w:rsidRDefault="00FD314B" w:rsidP="00FD314B">
            <w:pPr>
              <w:jc w:val="both"/>
            </w:pPr>
            <w:r w:rsidRPr="00EB21CA">
              <w:t>2005 – 2009</w:t>
            </w:r>
            <w:r w:rsidRPr="00EB21CA">
              <w:tab/>
              <w:t>ZČU v Plzni, FEK, katedra statistiky a operačního výzkumu – externí</w:t>
            </w:r>
            <w:r>
              <w:t xml:space="preserve"> </w:t>
            </w:r>
            <w:r w:rsidRPr="00EB21CA">
              <w:t>pracovník</w:t>
            </w:r>
          </w:p>
          <w:p w:rsidR="00FD314B" w:rsidRPr="00080EA5" w:rsidRDefault="00FD314B" w:rsidP="00FD314B">
            <w:pPr>
              <w:jc w:val="both"/>
            </w:pPr>
            <w:r w:rsidRPr="00EB21CA">
              <w:t>2014 - dosud</w:t>
            </w:r>
            <w:r w:rsidRPr="00EB21CA">
              <w:tab/>
              <w:t>děkan Fakulty strojní</w:t>
            </w:r>
            <w:r>
              <w:t xml:space="preserve"> ZČU v Plzni</w:t>
            </w:r>
          </w:p>
        </w:tc>
      </w:tr>
      <w:tr w:rsidR="00FD314B" w:rsidTr="00FD314B">
        <w:trPr>
          <w:trHeight w:val="250"/>
        </w:trPr>
        <w:tc>
          <w:tcPr>
            <w:tcW w:w="9859" w:type="dxa"/>
            <w:gridSpan w:val="12"/>
            <w:shd w:val="clear" w:color="auto" w:fill="F7CAAC"/>
          </w:tcPr>
          <w:p w:rsidR="00FD314B" w:rsidRDefault="00FD314B" w:rsidP="00FD314B">
            <w:pPr>
              <w:jc w:val="both"/>
            </w:pPr>
            <w:r>
              <w:rPr>
                <w:b/>
              </w:rPr>
              <w:t>Zkušenosti s vedením kvalifikačních a rigorózních prací</w:t>
            </w:r>
          </w:p>
        </w:tc>
      </w:tr>
      <w:tr w:rsidR="00FD314B" w:rsidTr="00FD314B">
        <w:trPr>
          <w:trHeight w:val="340"/>
        </w:trPr>
        <w:tc>
          <w:tcPr>
            <w:tcW w:w="9859" w:type="dxa"/>
            <w:gridSpan w:val="12"/>
          </w:tcPr>
          <w:p w:rsidR="008C3769" w:rsidRDefault="00FD314B" w:rsidP="008C3769">
            <w:pPr>
              <w:jc w:val="both"/>
              <w:rPr>
                <w:ins w:id="3949" w:author="Trefilová Pavla" w:date="2018-08-22T08:29:00Z"/>
              </w:rPr>
            </w:pPr>
            <w:del w:id="3950" w:author="Trefilová Pavla" w:date="2018-08-22T08:29:00Z">
              <w:r w:rsidDel="008C3769">
                <w:rPr>
                  <w:noProof/>
                </w:rPr>
                <w:delText>Bakalářské  práce:.31, Diplomové práce: 35, Dizertační práce:1</w:delText>
              </w:r>
            </w:del>
            <w:ins w:id="3951" w:author="Trefilová Pavla" w:date="2018-08-22T08:29:00Z">
              <w:r w:rsidR="008C3769">
                <w:t xml:space="preserve">Počet vedených bakalářských prací – 31 </w:t>
              </w:r>
            </w:ins>
          </w:p>
          <w:p w:rsidR="008C3769" w:rsidRDefault="008C3769">
            <w:pPr>
              <w:jc w:val="both"/>
              <w:rPr>
                <w:ins w:id="3952" w:author="Trefilová Pavla" w:date="2018-08-22T08:29:00Z"/>
              </w:rPr>
            </w:pPr>
            <w:ins w:id="3953" w:author="Trefilová Pavla" w:date="2018-08-22T08:29:00Z">
              <w:r>
                <w:t>Počet vedených diplomových prací – 35</w:t>
              </w:r>
            </w:ins>
          </w:p>
          <w:p w:rsidR="008C3769" w:rsidRDefault="008C3769">
            <w:pPr>
              <w:jc w:val="both"/>
            </w:pPr>
            <w:ins w:id="3954" w:author="Trefilová Pavla" w:date="2018-08-22T08:29:00Z">
              <w:r>
                <w:t xml:space="preserve">Počet vedených disertačních prací – 1 </w:t>
              </w:r>
            </w:ins>
          </w:p>
        </w:tc>
      </w:tr>
      <w:tr w:rsidR="00FD314B" w:rsidTr="00FD314B">
        <w:trPr>
          <w:cantSplit/>
        </w:trPr>
        <w:tc>
          <w:tcPr>
            <w:tcW w:w="3347" w:type="dxa"/>
            <w:gridSpan w:val="2"/>
            <w:tcBorders>
              <w:top w:val="single" w:sz="12" w:space="0" w:color="auto"/>
            </w:tcBorders>
            <w:shd w:val="clear" w:color="auto" w:fill="F7CAAC"/>
          </w:tcPr>
          <w:p w:rsidR="00FD314B" w:rsidRDefault="00FD314B" w:rsidP="00FD314B">
            <w:pPr>
              <w:jc w:val="both"/>
            </w:pPr>
            <w:r>
              <w:rPr>
                <w:b/>
              </w:rPr>
              <w:t xml:space="preserve">Obor habilitačního řízení </w:t>
            </w:r>
          </w:p>
        </w:tc>
        <w:tc>
          <w:tcPr>
            <w:tcW w:w="2245" w:type="dxa"/>
            <w:gridSpan w:val="2"/>
            <w:tcBorders>
              <w:top w:val="single" w:sz="12" w:space="0" w:color="auto"/>
            </w:tcBorders>
            <w:shd w:val="clear" w:color="auto" w:fill="F7CAAC"/>
          </w:tcPr>
          <w:p w:rsidR="00FD314B" w:rsidRDefault="00FD314B" w:rsidP="00FD314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D314B" w:rsidRDefault="00FD314B" w:rsidP="00FD314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FD314B" w:rsidRDefault="00FD314B" w:rsidP="00FD314B">
            <w:pPr>
              <w:jc w:val="both"/>
              <w:rPr>
                <w:b/>
              </w:rPr>
            </w:pPr>
            <w:r>
              <w:rPr>
                <w:b/>
              </w:rPr>
              <w:t>Ohlasy publikací</w:t>
            </w:r>
          </w:p>
        </w:tc>
      </w:tr>
      <w:tr w:rsidR="00FD314B" w:rsidTr="00FD314B">
        <w:trPr>
          <w:cantSplit/>
        </w:trPr>
        <w:tc>
          <w:tcPr>
            <w:tcW w:w="3347" w:type="dxa"/>
            <w:gridSpan w:val="2"/>
          </w:tcPr>
          <w:p w:rsidR="00FD314B" w:rsidRDefault="00FD314B" w:rsidP="00FD314B">
            <w:pPr>
              <w:jc w:val="both"/>
            </w:pPr>
            <w:r>
              <w:t>Strojní inženýrství</w:t>
            </w:r>
          </w:p>
        </w:tc>
        <w:tc>
          <w:tcPr>
            <w:tcW w:w="2245" w:type="dxa"/>
            <w:gridSpan w:val="2"/>
          </w:tcPr>
          <w:p w:rsidR="00FD314B" w:rsidRDefault="00FD314B" w:rsidP="00FD314B">
            <w:pPr>
              <w:jc w:val="both"/>
            </w:pPr>
            <w:r>
              <w:t>2009</w:t>
            </w:r>
          </w:p>
        </w:tc>
        <w:tc>
          <w:tcPr>
            <w:tcW w:w="2248" w:type="dxa"/>
            <w:gridSpan w:val="4"/>
            <w:tcBorders>
              <w:right w:val="single" w:sz="12" w:space="0" w:color="auto"/>
            </w:tcBorders>
          </w:tcPr>
          <w:p w:rsidR="00FD314B" w:rsidRDefault="00FD314B" w:rsidP="00FD314B">
            <w:pPr>
              <w:jc w:val="both"/>
            </w:pPr>
            <w:r>
              <w:t>ZČU v Plzni</w:t>
            </w:r>
          </w:p>
        </w:tc>
        <w:tc>
          <w:tcPr>
            <w:tcW w:w="632" w:type="dxa"/>
            <w:tcBorders>
              <w:left w:val="single" w:sz="12" w:space="0" w:color="auto"/>
            </w:tcBorders>
            <w:shd w:val="clear" w:color="auto" w:fill="F7CAAC"/>
          </w:tcPr>
          <w:p w:rsidR="00FD314B" w:rsidRDefault="00FD314B" w:rsidP="00FD314B">
            <w:pPr>
              <w:jc w:val="both"/>
            </w:pPr>
            <w:r>
              <w:rPr>
                <w:b/>
              </w:rPr>
              <w:t>WOS</w:t>
            </w:r>
          </w:p>
        </w:tc>
        <w:tc>
          <w:tcPr>
            <w:tcW w:w="693" w:type="dxa"/>
            <w:gridSpan w:val="2"/>
            <w:shd w:val="clear" w:color="auto" w:fill="F7CAAC"/>
          </w:tcPr>
          <w:p w:rsidR="00FD314B" w:rsidRDefault="00FD314B" w:rsidP="00FD314B">
            <w:pPr>
              <w:jc w:val="both"/>
              <w:rPr>
                <w:sz w:val="18"/>
              </w:rPr>
            </w:pPr>
            <w:r>
              <w:rPr>
                <w:b/>
                <w:sz w:val="18"/>
              </w:rPr>
              <w:t>Scopus</w:t>
            </w:r>
          </w:p>
        </w:tc>
        <w:tc>
          <w:tcPr>
            <w:tcW w:w="694" w:type="dxa"/>
            <w:shd w:val="clear" w:color="auto" w:fill="F7CAAC"/>
          </w:tcPr>
          <w:p w:rsidR="00FD314B" w:rsidRDefault="00FD314B" w:rsidP="00FD314B">
            <w:pPr>
              <w:jc w:val="both"/>
            </w:pPr>
            <w:r>
              <w:rPr>
                <w:b/>
                <w:sz w:val="18"/>
              </w:rPr>
              <w:t>ostatní</w:t>
            </w:r>
          </w:p>
        </w:tc>
      </w:tr>
      <w:tr w:rsidR="00FD314B" w:rsidTr="00FD314B">
        <w:trPr>
          <w:cantSplit/>
          <w:trHeight w:val="70"/>
        </w:trPr>
        <w:tc>
          <w:tcPr>
            <w:tcW w:w="3347" w:type="dxa"/>
            <w:gridSpan w:val="2"/>
            <w:shd w:val="clear" w:color="auto" w:fill="F7CAAC"/>
          </w:tcPr>
          <w:p w:rsidR="00FD314B" w:rsidRDefault="00FD314B" w:rsidP="00FD314B">
            <w:pPr>
              <w:jc w:val="both"/>
            </w:pPr>
            <w:r>
              <w:rPr>
                <w:b/>
              </w:rPr>
              <w:t>Obor jmenovacího řízení</w:t>
            </w:r>
          </w:p>
        </w:tc>
        <w:tc>
          <w:tcPr>
            <w:tcW w:w="2245" w:type="dxa"/>
            <w:gridSpan w:val="2"/>
            <w:shd w:val="clear" w:color="auto" w:fill="F7CAAC"/>
          </w:tcPr>
          <w:p w:rsidR="00FD314B" w:rsidRDefault="00FD314B" w:rsidP="00FD314B">
            <w:pPr>
              <w:jc w:val="both"/>
            </w:pPr>
            <w:r>
              <w:rPr>
                <w:b/>
              </w:rPr>
              <w:t>Rok udělení hodnosti</w:t>
            </w:r>
          </w:p>
        </w:tc>
        <w:tc>
          <w:tcPr>
            <w:tcW w:w="2248" w:type="dxa"/>
            <w:gridSpan w:val="4"/>
            <w:tcBorders>
              <w:right w:val="single" w:sz="12" w:space="0" w:color="auto"/>
            </w:tcBorders>
            <w:shd w:val="clear" w:color="auto" w:fill="F7CAAC"/>
          </w:tcPr>
          <w:p w:rsidR="00FD314B" w:rsidRDefault="00FD314B" w:rsidP="00FD314B">
            <w:pPr>
              <w:jc w:val="both"/>
            </w:pPr>
            <w:r>
              <w:rPr>
                <w:b/>
              </w:rPr>
              <w:t>Řízení konáno na VŠ</w:t>
            </w:r>
          </w:p>
        </w:tc>
        <w:tc>
          <w:tcPr>
            <w:tcW w:w="632" w:type="dxa"/>
            <w:vMerge w:val="restart"/>
            <w:tcBorders>
              <w:left w:val="single" w:sz="12" w:space="0" w:color="auto"/>
            </w:tcBorders>
          </w:tcPr>
          <w:p w:rsidR="00FD314B" w:rsidRDefault="00FD314B" w:rsidP="00FD314B">
            <w:pPr>
              <w:jc w:val="both"/>
              <w:rPr>
                <w:b/>
              </w:rPr>
            </w:pPr>
            <w:del w:id="3955" w:author="Trefilová Pavla" w:date="2018-08-22T08:31:00Z">
              <w:r w:rsidDel="008C3769">
                <w:rPr>
                  <w:b/>
                </w:rPr>
                <w:delText>39</w:delText>
              </w:r>
            </w:del>
            <w:ins w:id="3956" w:author="Trefilová Pavla" w:date="2018-08-22T08:31:00Z">
              <w:r w:rsidR="008C3769">
                <w:rPr>
                  <w:b/>
                </w:rPr>
                <w:t>45</w:t>
              </w:r>
            </w:ins>
          </w:p>
        </w:tc>
        <w:tc>
          <w:tcPr>
            <w:tcW w:w="693" w:type="dxa"/>
            <w:gridSpan w:val="2"/>
            <w:vMerge w:val="restart"/>
          </w:tcPr>
          <w:p w:rsidR="00FD314B" w:rsidRDefault="00FD314B" w:rsidP="00FD314B">
            <w:pPr>
              <w:jc w:val="both"/>
              <w:rPr>
                <w:b/>
              </w:rPr>
            </w:pPr>
            <w:del w:id="3957" w:author="Trefilová Pavla" w:date="2018-08-22T08:31:00Z">
              <w:r w:rsidDel="008C3769">
                <w:rPr>
                  <w:b/>
                </w:rPr>
                <w:delText>60</w:delText>
              </w:r>
            </w:del>
            <w:ins w:id="3958" w:author="Trefilová Pavla" w:date="2018-08-22T08:31:00Z">
              <w:r w:rsidR="008C3769">
                <w:rPr>
                  <w:b/>
                </w:rPr>
                <w:t>72</w:t>
              </w:r>
            </w:ins>
          </w:p>
        </w:tc>
        <w:tc>
          <w:tcPr>
            <w:tcW w:w="694" w:type="dxa"/>
            <w:vMerge w:val="restart"/>
          </w:tcPr>
          <w:p w:rsidR="00FD314B" w:rsidRPr="008C3769" w:rsidRDefault="008C3769" w:rsidP="00FD314B">
            <w:pPr>
              <w:jc w:val="both"/>
              <w:rPr>
                <w:rPrChange w:id="3959" w:author="Trefilová Pavla" w:date="2018-08-22T08:31:00Z">
                  <w:rPr>
                    <w:b/>
                  </w:rPr>
                </w:rPrChange>
              </w:rPr>
            </w:pPr>
            <w:ins w:id="3960" w:author="Trefilová Pavla" w:date="2018-08-22T08:31:00Z">
              <w:r w:rsidRPr="008C3769">
                <w:rPr>
                  <w:sz w:val="18"/>
                  <w:rPrChange w:id="3961" w:author="Trefilová Pavla" w:date="2018-08-22T08:31:00Z">
                    <w:rPr>
                      <w:b/>
                    </w:rPr>
                  </w:rPrChange>
                </w:rPr>
                <w:t>neevid.</w:t>
              </w:r>
            </w:ins>
            <w:del w:id="3962" w:author="Trefilová Pavla" w:date="2018-08-22T08:31:00Z">
              <w:r w:rsidR="00FD314B" w:rsidRPr="008C3769" w:rsidDel="008C3769">
                <w:rPr>
                  <w:rPrChange w:id="3963" w:author="Trefilová Pavla" w:date="2018-08-22T08:31:00Z">
                    <w:rPr>
                      <w:b/>
                    </w:rPr>
                  </w:rPrChange>
                </w:rPr>
                <w:delText>--</w:delText>
              </w:r>
            </w:del>
          </w:p>
        </w:tc>
      </w:tr>
      <w:tr w:rsidR="00FD314B" w:rsidTr="00FD314B">
        <w:trPr>
          <w:trHeight w:val="205"/>
        </w:trPr>
        <w:tc>
          <w:tcPr>
            <w:tcW w:w="3347" w:type="dxa"/>
            <w:gridSpan w:val="2"/>
          </w:tcPr>
          <w:p w:rsidR="00FD314B" w:rsidRDefault="00FD314B" w:rsidP="00FD314B">
            <w:pPr>
              <w:jc w:val="both"/>
            </w:pPr>
          </w:p>
        </w:tc>
        <w:tc>
          <w:tcPr>
            <w:tcW w:w="2245" w:type="dxa"/>
            <w:gridSpan w:val="2"/>
          </w:tcPr>
          <w:p w:rsidR="00FD314B" w:rsidRDefault="00FD314B" w:rsidP="00FD314B">
            <w:pPr>
              <w:jc w:val="both"/>
            </w:pPr>
          </w:p>
        </w:tc>
        <w:tc>
          <w:tcPr>
            <w:tcW w:w="2248" w:type="dxa"/>
            <w:gridSpan w:val="4"/>
            <w:tcBorders>
              <w:right w:val="single" w:sz="12" w:space="0" w:color="auto"/>
            </w:tcBorders>
          </w:tcPr>
          <w:p w:rsidR="00FD314B" w:rsidRDefault="00FD314B" w:rsidP="00FD314B">
            <w:pPr>
              <w:jc w:val="both"/>
            </w:pPr>
          </w:p>
        </w:tc>
        <w:tc>
          <w:tcPr>
            <w:tcW w:w="632" w:type="dxa"/>
            <w:vMerge/>
            <w:tcBorders>
              <w:left w:val="single" w:sz="12" w:space="0" w:color="auto"/>
            </w:tcBorders>
            <w:vAlign w:val="center"/>
          </w:tcPr>
          <w:p w:rsidR="00FD314B" w:rsidRDefault="00FD314B" w:rsidP="00FD314B">
            <w:pPr>
              <w:rPr>
                <w:b/>
              </w:rPr>
            </w:pPr>
          </w:p>
        </w:tc>
        <w:tc>
          <w:tcPr>
            <w:tcW w:w="693" w:type="dxa"/>
            <w:gridSpan w:val="2"/>
            <w:vMerge/>
            <w:vAlign w:val="center"/>
          </w:tcPr>
          <w:p w:rsidR="00FD314B" w:rsidRDefault="00FD314B" w:rsidP="00FD314B">
            <w:pPr>
              <w:rPr>
                <w:b/>
              </w:rPr>
            </w:pPr>
          </w:p>
        </w:tc>
        <w:tc>
          <w:tcPr>
            <w:tcW w:w="694" w:type="dxa"/>
            <w:vMerge/>
            <w:vAlign w:val="center"/>
          </w:tcPr>
          <w:p w:rsidR="00FD314B" w:rsidRDefault="00FD314B" w:rsidP="00FD314B">
            <w:pPr>
              <w:rPr>
                <w:b/>
              </w:rPr>
            </w:pPr>
          </w:p>
        </w:tc>
      </w:tr>
      <w:tr w:rsidR="00FD314B" w:rsidTr="00FD314B">
        <w:tc>
          <w:tcPr>
            <w:tcW w:w="9859" w:type="dxa"/>
            <w:gridSpan w:val="12"/>
            <w:shd w:val="clear" w:color="auto" w:fill="F7CAAC"/>
          </w:tcPr>
          <w:p w:rsidR="00FD314B" w:rsidRDefault="00FD314B" w:rsidP="00FD314B">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4B" w:rsidTr="00FD314B">
        <w:trPr>
          <w:trHeight w:val="1134"/>
        </w:trPr>
        <w:tc>
          <w:tcPr>
            <w:tcW w:w="9859" w:type="dxa"/>
            <w:gridSpan w:val="12"/>
          </w:tcPr>
          <w:p w:rsidR="00FD314B" w:rsidRPr="00F001D9" w:rsidRDefault="00FD314B" w:rsidP="00FD314B">
            <w:pPr>
              <w:jc w:val="both"/>
              <w:rPr>
                <w:shd w:val="clear" w:color="auto" w:fill="FFFFFF"/>
              </w:rPr>
            </w:pPr>
            <w:r w:rsidRPr="00F001D9">
              <w:rPr>
                <w:shd w:val="clear" w:color="auto" w:fill="FFFFFF"/>
              </w:rPr>
              <w:t>LERHER, T., EDL, M., ROSI. B. Energy efficiency model for the mini-load automated storage and retrieval systems. </w:t>
            </w:r>
            <w:r w:rsidRPr="00F001D9">
              <w:rPr>
                <w:i/>
                <w:iCs/>
                <w:shd w:val="clear" w:color="auto" w:fill="FFFFFF"/>
              </w:rPr>
              <w:t>The International Journal of Advanced Manufacturing Technology</w:t>
            </w:r>
            <w:r w:rsidRPr="00F001D9">
              <w:rPr>
                <w:shd w:val="clear" w:color="auto" w:fill="FFFFFF"/>
              </w:rPr>
              <w:t xml:space="preserve">. 2014, Vol. </w:t>
            </w:r>
            <w:r w:rsidRPr="00F001D9">
              <w:rPr>
                <w:bCs/>
                <w:shd w:val="clear" w:color="auto" w:fill="FFFFFF"/>
              </w:rPr>
              <w:t xml:space="preserve">70, Issue </w:t>
            </w:r>
            <w:r w:rsidRPr="00F001D9">
              <w:rPr>
                <w:shd w:val="clear" w:color="auto" w:fill="FFFFFF"/>
              </w:rPr>
              <w:t>1-4, pp. 97-115. ISSN 0268-3768. DOI: 10.1007/s00170-013-5253-x. (20</w:t>
            </w:r>
            <w:r w:rsidRPr="00F001D9">
              <w:rPr>
                <w:shd w:val="clear" w:color="auto" w:fill="FFFFFF"/>
                <w:lang w:val="en-US"/>
              </w:rPr>
              <w:t>%</w:t>
            </w:r>
            <w:r w:rsidRPr="00F001D9">
              <w:rPr>
                <w:shd w:val="clear" w:color="auto" w:fill="FFFFFF"/>
              </w:rPr>
              <w:t>)</w:t>
            </w:r>
          </w:p>
          <w:p w:rsidR="00FD314B" w:rsidRPr="00F001D9" w:rsidRDefault="00FD314B" w:rsidP="00FD314B">
            <w:pPr>
              <w:jc w:val="both"/>
              <w:rPr>
                <w:shd w:val="clear" w:color="auto" w:fill="FFFFFF"/>
              </w:rPr>
            </w:pPr>
            <w:r w:rsidRPr="00F001D9">
              <w:rPr>
                <w:shd w:val="clear" w:color="auto" w:fill="FFFFFF"/>
              </w:rPr>
              <w:t>TREBUŇA, P., KLIMENT, M., EDL, M., PETRIK, M. Creation of Simulation Model of Expansion of Production in Manufacturing Companies. </w:t>
            </w:r>
            <w:r w:rsidRPr="00F001D9">
              <w:rPr>
                <w:i/>
                <w:iCs/>
                <w:shd w:val="clear" w:color="auto" w:fill="FFFFFF"/>
              </w:rPr>
              <w:t>Procedia Engineering</w:t>
            </w:r>
            <w:r w:rsidRPr="00F001D9">
              <w:rPr>
                <w:shd w:val="clear" w:color="auto" w:fill="FFFFFF"/>
              </w:rPr>
              <w:t xml:space="preserve">. 2014, </w:t>
            </w:r>
            <w:r w:rsidRPr="00F001D9">
              <w:t>Vol. 96, 4</w:t>
            </w:r>
            <w:r w:rsidRPr="00F001D9">
              <w:rPr>
                <w:shd w:val="clear" w:color="auto" w:fill="FFFFFF"/>
              </w:rPr>
              <w:t>77-482 s. ISSN 1877-7058. DOI: 10.1016/j.proeng.2014.12.118. (25%)</w:t>
            </w:r>
          </w:p>
          <w:p w:rsidR="00FD314B" w:rsidRPr="00F001D9" w:rsidRDefault="00FD314B" w:rsidP="00FD314B">
            <w:pPr>
              <w:jc w:val="both"/>
              <w:rPr>
                <w:shd w:val="clear" w:color="auto" w:fill="FFFFFF"/>
              </w:rPr>
            </w:pPr>
            <w:r w:rsidRPr="00F001D9">
              <w:rPr>
                <w:shd w:val="clear" w:color="auto" w:fill="FFFFFF"/>
              </w:rPr>
              <w:t>MICIETA, B., EDL, M., KRAJCOVIC, M., DULINA, L., BUBENIK. P., DURICA, L., BINASOVA, V. Delegate MASs for coordination and control of one-directional AGV systems: a proof-of-concept. </w:t>
            </w:r>
            <w:r w:rsidRPr="00F001D9">
              <w:rPr>
                <w:i/>
                <w:iCs/>
                <w:shd w:val="clear" w:color="auto" w:fill="FFFFFF"/>
              </w:rPr>
              <w:t>The International Journal of Advanced Manufacturing Technology</w:t>
            </w:r>
            <w:r w:rsidRPr="00F001D9">
              <w:rPr>
                <w:shd w:val="clear" w:color="auto" w:fill="FFFFFF"/>
              </w:rPr>
              <w:t>. 2018, Vol. </w:t>
            </w:r>
            <w:r w:rsidRPr="00F001D9">
              <w:rPr>
                <w:bCs/>
                <w:shd w:val="clear" w:color="auto" w:fill="FFFFFF"/>
              </w:rPr>
              <w:t xml:space="preserve">94, Issue </w:t>
            </w:r>
            <w:r w:rsidRPr="00F001D9">
              <w:rPr>
                <w:shd w:val="clear" w:color="auto" w:fill="FFFFFF"/>
              </w:rPr>
              <w:t>1-4, pp. 415-431. ISSN 0268-3768. DOI: 10.1007/s00170-017-0915-8. (10%)</w:t>
            </w:r>
          </w:p>
          <w:p w:rsidR="00FD314B" w:rsidRPr="00CB4205" w:rsidRDefault="00FD314B" w:rsidP="00FD314B">
            <w:pPr>
              <w:jc w:val="both"/>
              <w:rPr>
                <w:sz w:val="24"/>
                <w:szCs w:val="24"/>
              </w:rPr>
            </w:pPr>
            <w:r w:rsidRPr="00F001D9">
              <w:rPr>
                <w:shd w:val="clear" w:color="auto" w:fill="FFFFFF"/>
              </w:rPr>
              <w:t>BUČKOVÁ, M., KRAJČOVIČ, M., EDL, M. Computer Simulation and Optimization of Transport Distances of Order Picking Processes. </w:t>
            </w:r>
            <w:r w:rsidRPr="00F001D9">
              <w:rPr>
                <w:i/>
                <w:iCs/>
                <w:shd w:val="clear" w:color="auto" w:fill="FFFFFF"/>
              </w:rPr>
              <w:t>Procedia Engineering</w:t>
            </w:r>
            <w:r w:rsidRPr="00F001D9">
              <w:rPr>
                <w:shd w:val="clear" w:color="auto" w:fill="FFFFFF"/>
              </w:rPr>
              <w:t xml:space="preserve">. 2017, Vol. </w:t>
            </w:r>
            <w:r w:rsidRPr="00F001D9">
              <w:rPr>
                <w:bCs/>
                <w:shd w:val="clear" w:color="auto" w:fill="FFFFFF"/>
              </w:rPr>
              <w:t>192</w:t>
            </w:r>
            <w:r w:rsidRPr="00F001D9">
              <w:rPr>
                <w:shd w:val="clear" w:color="auto" w:fill="FFFFFF"/>
              </w:rPr>
              <w:t>, pp. 69-74. ISSN 18777058. DOI: 10.1016/j.proeng.2017.06.012. (33%)</w:t>
            </w:r>
          </w:p>
        </w:tc>
      </w:tr>
      <w:tr w:rsidR="00FD314B" w:rsidTr="00FD314B">
        <w:trPr>
          <w:trHeight w:val="218"/>
        </w:trPr>
        <w:tc>
          <w:tcPr>
            <w:tcW w:w="9859" w:type="dxa"/>
            <w:gridSpan w:val="12"/>
            <w:shd w:val="clear" w:color="auto" w:fill="F7CAAC"/>
          </w:tcPr>
          <w:p w:rsidR="00FD314B" w:rsidRDefault="00FD314B" w:rsidP="00FD314B">
            <w:pPr>
              <w:rPr>
                <w:b/>
              </w:rPr>
            </w:pPr>
            <w:r>
              <w:rPr>
                <w:b/>
              </w:rPr>
              <w:t>Působení v zahraničí</w:t>
            </w:r>
          </w:p>
        </w:tc>
      </w:tr>
      <w:tr w:rsidR="00FD314B" w:rsidTr="00FD314B">
        <w:trPr>
          <w:trHeight w:val="328"/>
        </w:trPr>
        <w:tc>
          <w:tcPr>
            <w:tcW w:w="9859" w:type="dxa"/>
            <w:gridSpan w:val="12"/>
          </w:tcPr>
          <w:p w:rsidR="00FD314B" w:rsidRDefault="00FD314B" w:rsidP="00FD314B">
            <w:r>
              <w:t>University of Zielona Góra, Polsko</w:t>
            </w:r>
          </w:p>
          <w:p w:rsidR="00FD314B" w:rsidRPr="00F001D9" w:rsidRDefault="00FD314B" w:rsidP="00FD314B">
            <w:r w:rsidRPr="00FB5675">
              <w:t>West Pomeranian University of Technology Szczecin</w:t>
            </w:r>
            <w:r>
              <w:t>, Polsko</w:t>
            </w:r>
          </w:p>
        </w:tc>
      </w:tr>
      <w:tr w:rsidR="00FD314B" w:rsidTr="00FD314B">
        <w:trPr>
          <w:cantSplit/>
          <w:trHeight w:val="184"/>
        </w:trPr>
        <w:tc>
          <w:tcPr>
            <w:tcW w:w="2518" w:type="dxa"/>
            <w:shd w:val="clear" w:color="auto" w:fill="F7CAAC"/>
          </w:tcPr>
          <w:p w:rsidR="00FD314B" w:rsidRDefault="00FD314B" w:rsidP="00FD314B">
            <w:pPr>
              <w:jc w:val="both"/>
              <w:rPr>
                <w:b/>
              </w:rPr>
            </w:pPr>
            <w:r>
              <w:rPr>
                <w:b/>
              </w:rPr>
              <w:t xml:space="preserve">Podpis </w:t>
            </w:r>
          </w:p>
        </w:tc>
        <w:tc>
          <w:tcPr>
            <w:tcW w:w="4536" w:type="dxa"/>
            <w:gridSpan w:val="5"/>
          </w:tcPr>
          <w:p w:rsidR="00FD314B" w:rsidRDefault="00FD314B" w:rsidP="00FD314B">
            <w:pPr>
              <w:jc w:val="both"/>
            </w:pPr>
          </w:p>
        </w:tc>
        <w:tc>
          <w:tcPr>
            <w:tcW w:w="786" w:type="dxa"/>
            <w:gridSpan w:val="2"/>
            <w:shd w:val="clear" w:color="auto" w:fill="F7CAAC"/>
          </w:tcPr>
          <w:p w:rsidR="00FD314B" w:rsidRDefault="00FD314B" w:rsidP="00FD314B">
            <w:pPr>
              <w:jc w:val="both"/>
            </w:pPr>
            <w:r>
              <w:rPr>
                <w:b/>
              </w:rPr>
              <w:t>datum</w:t>
            </w:r>
          </w:p>
        </w:tc>
        <w:tc>
          <w:tcPr>
            <w:tcW w:w="2019" w:type="dxa"/>
            <w:gridSpan w:val="4"/>
          </w:tcPr>
          <w:p w:rsidR="00FD314B" w:rsidRDefault="00FD314B" w:rsidP="00FD314B">
            <w:pPr>
              <w:jc w:val="both"/>
            </w:pPr>
          </w:p>
        </w:tc>
      </w:tr>
    </w:tbl>
    <w:p w:rsidR="00FD314B" w:rsidRDefault="00FD314B"/>
    <w:p w:rsidR="00FD314B" w:rsidRDefault="00FD314B"/>
    <w:p w:rsidR="00FD314B" w:rsidRDefault="00FD314B"/>
    <w:p w:rsidR="00FD314B" w:rsidRDefault="00FD314B"/>
    <w:p w:rsidR="00FD314B" w:rsidRDefault="00FD314B"/>
    <w:p w:rsidR="00FD314B" w:rsidRDefault="00FD314B"/>
    <w:p w:rsidR="00FD314B" w:rsidRDefault="00FD314B"/>
    <w:p w:rsidR="00FD314B" w:rsidRDefault="00FD314B"/>
    <w:p w:rsidR="00FD314B" w:rsidRDefault="00FD314B"/>
    <w:p w:rsidR="001713EF" w:rsidDel="006414CE" w:rsidRDefault="001713EF">
      <w:pPr>
        <w:rPr>
          <w:del w:id="3964" w:author="Trefilová Pavla" w:date="2018-08-22T10:04:00Z"/>
        </w:rPr>
      </w:pPr>
    </w:p>
    <w:p w:rsidR="001713EF" w:rsidDel="006414CE" w:rsidRDefault="001713EF">
      <w:pPr>
        <w:rPr>
          <w:del w:id="3965" w:author="Trefilová Pavla" w:date="2018-08-22T10:04:00Z"/>
        </w:rPr>
      </w:pPr>
    </w:p>
    <w:p w:rsidR="001713EF" w:rsidDel="008C3769" w:rsidRDefault="001713EF">
      <w:pPr>
        <w:rPr>
          <w:del w:id="3966" w:author="Trefilová Pavla" w:date="2018-08-22T08:31:00Z"/>
        </w:rPr>
      </w:pPr>
    </w:p>
    <w:p w:rsidR="001713EF" w:rsidDel="008C3769" w:rsidRDefault="001713EF">
      <w:pPr>
        <w:rPr>
          <w:del w:id="3967" w:author="Trefilová Pavla" w:date="2018-08-22T08:31: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713EF" w:rsidTr="00623FCF">
        <w:tc>
          <w:tcPr>
            <w:tcW w:w="9859" w:type="dxa"/>
            <w:gridSpan w:val="11"/>
            <w:tcBorders>
              <w:bottom w:val="double" w:sz="4" w:space="0" w:color="auto"/>
            </w:tcBorders>
            <w:shd w:val="clear" w:color="auto" w:fill="BDD6EE"/>
          </w:tcPr>
          <w:p w:rsidR="001713EF" w:rsidRDefault="001713EF" w:rsidP="00623FCF">
            <w:pPr>
              <w:jc w:val="both"/>
              <w:rPr>
                <w:b/>
                <w:sz w:val="28"/>
              </w:rPr>
            </w:pPr>
            <w:r>
              <w:rPr>
                <w:b/>
                <w:sz w:val="28"/>
              </w:rPr>
              <w:lastRenderedPageBreak/>
              <w:t>C-I – Personální zabezpečení</w:t>
            </w:r>
          </w:p>
        </w:tc>
      </w:tr>
      <w:tr w:rsidR="001713EF" w:rsidTr="00623FCF">
        <w:tc>
          <w:tcPr>
            <w:tcW w:w="2518" w:type="dxa"/>
            <w:tcBorders>
              <w:top w:val="double" w:sz="4" w:space="0" w:color="auto"/>
            </w:tcBorders>
            <w:shd w:val="clear" w:color="auto" w:fill="F7CAAC"/>
          </w:tcPr>
          <w:p w:rsidR="001713EF" w:rsidRDefault="001713EF" w:rsidP="00623FCF">
            <w:pPr>
              <w:jc w:val="both"/>
              <w:rPr>
                <w:b/>
              </w:rPr>
            </w:pPr>
            <w:r>
              <w:rPr>
                <w:b/>
              </w:rPr>
              <w:t>Vysoká škola</w:t>
            </w:r>
          </w:p>
        </w:tc>
        <w:tc>
          <w:tcPr>
            <w:tcW w:w="7341" w:type="dxa"/>
            <w:gridSpan w:val="10"/>
          </w:tcPr>
          <w:p w:rsidR="001713EF" w:rsidRDefault="001713EF" w:rsidP="00623FCF">
            <w:pPr>
              <w:jc w:val="both"/>
            </w:pPr>
            <w:r>
              <w:t>Univerzita Tomáše Bati ve Zlíně</w:t>
            </w:r>
          </w:p>
        </w:tc>
      </w:tr>
      <w:tr w:rsidR="001713EF" w:rsidTr="00623FCF">
        <w:tc>
          <w:tcPr>
            <w:tcW w:w="2518" w:type="dxa"/>
            <w:shd w:val="clear" w:color="auto" w:fill="F7CAAC"/>
          </w:tcPr>
          <w:p w:rsidR="001713EF" w:rsidRDefault="001713EF" w:rsidP="00623FCF">
            <w:pPr>
              <w:jc w:val="both"/>
              <w:rPr>
                <w:b/>
              </w:rPr>
            </w:pPr>
            <w:r>
              <w:rPr>
                <w:b/>
              </w:rPr>
              <w:t>Součást vysoké školy</w:t>
            </w:r>
          </w:p>
        </w:tc>
        <w:tc>
          <w:tcPr>
            <w:tcW w:w="7341" w:type="dxa"/>
            <w:gridSpan w:val="10"/>
          </w:tcPr>
          <w:p w:rsidR="001713EF" w:rsidRDefault="001713EF" w:rsidP="00623FCF">
            <w:pPr>
              <w:jc w:val="both"/>
            </w:pPr>
            <w:r>
              <w:t>Fakulta managementu a ekonomiky</w:t>
            </w:r>
          </w:p>
        </w:tc>
      </w:tr>
      <w:tr w:rsidR="001713EF" w:rsidTr="00623FCF">
        <w:tc>
          <w:tcPr>
            <w:tcW w:w="2518" w:type="dxa"/>
            <w:shd w:val="clear" w:color="auto" w:fill="F7CAAC"/>
          </w:tcPr>
          <w:p w:rsidR="001713EF" w:rsidRDefault="001713EF" w:rsidP="00623FCF">
            <w:pPr>
              <w:jc w:val="both"/>
              <w:rPr>
                <w:b/>
              </w:rPr>
            </w:pPr>
            <w:r>
              <w:rPr>
                <w:b/>
              </w:rPr>
              <w:t>Název studijního programu</w:t>
            </w:r>
          </w:p>
        </w:tc>
        <w:tc>
          <w:tcPr>
            <w:tcW w:w="7341" w:type="dxa"/>
            <w:gridSpan w:val="10"/>
          </w:tcPr>
          <w:p w:rsidR="001713EF" w:rsidRDefault="001713EF" w:rsidP="00623FCF">
            <w:pPr>
              <w:jc w:val="both"/>
            </w:pPr>
            <w:r w:rsidRPr="00A82AC0">
              <w:t>Průmyslové inženýrství</w:t>
            </w:r>
          </w:p>
        </w:tc>
      </w:tr>
      <w:tr w:rsidR="001713EF" w:rsidTr="00623FCF">
        <w:tc>
          <w:tcPr>
            <w:tcW w:w="2518" w:type="dxa"/>
            <w:shd w:val="clear" w:color="auto" w:fill="F7CAAC"/>
          </w:tcPr>
          <w:p w:rsidR="001713EF" w:rsidRDefault="001713EF" w:rsidP="00623FCF">
            <w:pPr>
              <w:jc w:val="both"/>
              <w:rPr>
                <w:b/>
              </w:rPr>
            </w:pPr>
            <w:r>
              <w:rPr>
                <w:b/>
              </w:rPr>
              <w:t>Jméno a příjmení</w:t>
            </w:r>
          </w:p>
        </w:tc>
        <w:tc>
          <w:tcPr>
            <w:tcW w:w="4536" w:type="dxa"/>
            <w:gridSpan w:val="5"/>
          </w:tcPr>
          <w:p w:rsidR="001713EF" w:rsidRDefault="001713EF" w:rsidP="00623FCF">
            <w:pPr>
              <w:jc w:val="both"/>
            </w:pPr>
            <w:r>
              <w:t>Gabriel FEDORKO</w:t>
            </w:r>
          </w:p>
        </w:tc>
        <w:tc>
          <w:tcPr>
            <w:tcW w:w="709" w:type="dxa"/>
            <w:shd w:val="clear" w:color="auto" w:fill="F7CAAC"/>
          </w:tcPr>
          <w:p w:rsidR="001713EF" w:rsidRDefault="001713EF" w:rsidP="00623FCF">
            <w:pPr>
              <w:jc w:val="both"/>
              <w:rPr>
                <w:b/>
              </w:rPr>
            </w:pPr>
            <w:r>
              <w:rPr>
                <w:b/>
              </w:rPr>
              <w:t>Tituly</w:t>
            </w:r>
          </w:p>
        </w:tc>
        <w:tc>
          <w:tcPr>
            <w:tcW w:w="2096" w:type="dxa"/>
            <w:gridSpan w:val="4"/>
          </w:tcPr>
          <w:p w:rsidR="001713EF" w:rsidRDefault="001713EF" w:rsidP="00623FCF">
            <w:pPr>
              <w:jc w:val="both"/>
            </w:pPr>
            <w:r>
              <w:t>prof. Ing., Ph.D</w:t>
            </w:r>
          </w:p>
        </w:tc>
      </w:tr>
      <w:tr w:rsidR="001713EF" w:rsidTr="00623FCF">
        <w:tc>
          <w:tcPr>
            <w:tcW w:w="2518" w:type="dxa"/>
            <w:shd w:val="clear" w:color="auto" w:fill="F7CAAC"/>
          </w:tcPr>
          <w:p w:rsidR="001713EF" w:rsidRDefault="001713EF" w:rsidP="00623FCF">
            <w:pPr>
              <w:jc w:val="both"/>
              <w:rPr>
                <w:b/>
              </w:rPr>
            </w:pPr>
            <w:r>
              <w:rPr>
                <w:b/>
              </w:rPr>
              <w:t>Rok narození</w:t>
            </w:r>
          </w:p>
        </w:tc>
        <w:tc>
          <w:tcPr>
            <w:tcW w:w="829" w:type="dxa"/>
          </w:tcPr>
          <w:p w:rsidR="001713EF" w:rsidRDefault="001713EF" w:rsidP="00623FCF">
            <w:pPr>
              <w:jc w:val="both"/>
            </w:pPr>
            <w:r>
              <w:t>1976</w:t>
            </w:r>
          </w:p>
        </w:tc>
        <w:tc>
          <w:tcPr>
            <w:tcW w:w="1721" w:type="dxa"/>
            <w:shd w:val="clear" w:color="auto" w:fill="F7CAAC"/>
          </w:tcPr>
          <w:p w:rsidR="001713EF" w:rsidRDefault="001713EF" w:rsidP="00623FCF">
            <w:pPr>
              <w:jc w:val="both"/>
              <w:rPr>
                <w:b/>
              </w:rPr>
            </w:pPr>
            <w:r>
              <w:rPr>
                <w:b/>
              </w:rPr>
              <w:t>typ vztahu k VŠ</w:t>
            </w:r>
          </w:p>
        </w:tc>
        <w:tc>
          <w:tcPr>
            <w:tcW w:w="992" w:type="dxa"/>
            <w:gridSpan w:val="2"/>
          </w:tcPr>
          <w:p w:rsidR="001713EF" w:rsidRDefault="001713EF" w:rsidP="00623FCF">
            <w:pPr>
              <w:jc w:val="both"/>
            </w:pPr>
          </w:p>
        </w:tc>
        <w:tc>
          <w:tcPr>
            <w:tcW w:w="994" w:type="dxa"/>
            <w:shd w:val="clear" w:color="auto" w:fill="F7CAAC"/>
          </w:tcPr>
          <w:p w:rsidR="001713EF" w:rsidRDefault="001713EF" w:rsidP="00623FCF">
            <w:pPr>
              <w:jc w:val="both"/>
              <w:rPr>
                <w:b/>
              </w:rPr>
            </w:pPr>
            <w:r>
              <w:rPr>
                <w:b/>
              </w:rPr>
              <w:t>rozsah</w:t>
            </w:r>
          </w:p>
        </w:tc>
        <w:tc>
          <w:tcPr>
            <w:tcW w:w="709" w:type="dxa"/>
          </w:tcPr>
          <w:p w:rsidR="001713EF" w:rsidRDefault="001713EF" w:rsidP="00623FCF">
            <w:pPr>
              <w:jc w:val="both"/>
            </w:pPr>
          </w:p>
        </w:tc>
        <w:tc>
          <w:tcPr>
            <w:tcW w:w="709" w:type="dxa"/>
            <w:gridSpan w:val="2"/>
            <w:shd w:val="clear" w:color="auto" w:fill="F7CAAC"/>
          </w:tcPr>
          <w:p w:rsidR="001713EF" w:rsidRDefault="001713EF" w:rsidP="00623FCF">
            <w:pPr>
              <w:jc w:val="both"/>
              <w:rPr>
                <w:b/>
              </w:rPr>
            </w:pPr>
            <w:r>
              <w:rPr>
                <w:b/>
              </w:rPr>
              <w:t>do kdy</w:t>
            </w:r>
          </w:p>
        </w:tc>
        <w:tc>
          <w:tcPr>
            <w:tcW w:w="1387" w:type="dxa"/>
            <w:gridSpan w:val="2"/>
          </w:tcPr>
          <w:p w:rsidR="001713EF" w:rsidRDefault="001713EF" w:rsidP="00623FCF">
            <w:pPr>
              <w:jc w:val="both"/>
            </w:pPr>
          </w:p>
        </w:tc>
      </w:tr>
      <w:tr w:rsidR="001713EF" w:rsidTr="00623FCF">
        <w:tc>
          <w:tcPr>
            <w:tcW w:w="5068" w:type="dxa"/>
            <w:gridSpan w:val="3"/>
            <w:shd w:val="clear" w:color="auto" w:fill="F7CAAC"/>
          </w:tcPr>
          <w:p w:rsidR="001713EF" w:rsidRDefault="001713EF" w:rsidP="00623FCF">
            <w:pPr>
              <w:jc w:val="both"/>
              <w:rPr>
                <w:b/>
              </w:rPr>
            </w:pPr>
            <w:r>
              <w:rPr>
                <w:b/>
              </w:rPr>
              <w:t>Typ vztahu na součásti VŠ, která uskutečňuje st. program</w:t>
            </w:r>
          </w:p>
        </w:tc>
        <w:tc>
          <w:tcPr>
            <w:tcW w:w="992" w:type="dxa"/>
            <w:gridSpan w:val="2"/>
          </w:tcPr>
          <w:p w:rsidR="001713EF" w:rsidRDefault="001713EF" w:rsidP="00623FCF">
            <w:pPr>
              <w:jc w:val="both"/>
            </w:pPr>
          </w:p>
        </w:tc>
        <w:tc>
          <w:tcPr>
            <w:tcW w:w="994" w:type="dxa"/>
            <w:shd w:val="clear" w:color="auto" w:fill="F7CAAC"/>
          </w:tcPr>
          <w:p w:rsidR="001713EF" w:rsidRDefault="001713EF" w:rsidP="00623FCF">
            <w:pPr>
              <w:jc w:val="both"/>
              <w:rPr>
                <w:b/>
              </w:rPr>
            </w:pPr>
            <w:r>
              <w:rPr>
                <w:b/>
              </w:rPr>
              <w:t>rozsah</w:t>
            </w:r>
          </w:p>
        </w:tc>
        <w:tc>
          <w:tcPr>
            <w:tcW w:w="709" w:type="dxa"/>
          </w:tcPr>
          <w:p w:rsidR="001713EF" w:rsidRDefault="001713EF" w:rsidP="00623FCF">
            <w:pPr>
              <w:jc w:val="both"/>
            </w:pPr>
          </w:p>
        </w:tc>
        <w:tc>
          <w:tcPr>
            <w:tcW w:w="709" w:type="dxa"/>
            <w:gridSpan w:val="2"/>
            <w:shd w:val="clear" w:color="auto" w:fill="F7CAAC"/>
          </w:tcPr>
          <w:p w:rsidR="001713EF" w:rsidRDefault="001713EF" w:rsidP="00623FCF">
            <w:pPr>
              <w:jc w:val="both"/>
              <w:rPr>
                <w:b/>
              </w:rPr>
            </w:pPr>
            <w:r>
              <w:rPr>
                <w:b/>
              </w:rPr>
              <w:t>do kdy</w:t>
            </w:r>
          </w:p>
        </w:tc>
        <w:tc>
          <w:tcPr>
            <w:tcW w:w="1387" w:type="dxa"/>
            <w:gridSpan w:val="2"/>
          </w:tcPr>
          <w:p w:rsidR="001713EF" w:rsidRDefault="001713EF" w:rsidP="00623FCF">
            <w:pPr>
              <w:jc w:val="both"/>
            </w:pPr>
          </w:p>
        </w:tc>
      </w:tr>
      <w:tr w:rsidR="001713EF" w:rsidTr="00623FCF">
        <w:tc>
          <w:tcPr>
            <w:tcW w:w="6060" w:type="dxa"/>
            <w:gridSpan w:val="5"/>
            <w:shd w:val="clear" w:color="auto" w:fill="F7CAAC"/>
          </w:tcPr>
          <w:p w:rsidR="001713EF" w:rsidRDefault="001713EF" w:rsidP="00623FCF">
            <w:pPr>
              <w:jc w:val="both"/>
            </w:pPr>
            <w:r>
              <w:rPr>
                <w:b/>
              </w:rPr>
              <w:t>Další současná působení jako akademický pracovník na jiných VŠ</w:t>
            </w:r>
          </w:p>
        </w:tc>
        <w:tc>
          <w:tcPr>
            <w:tcW w:w="1703" w:type="dxa"/>
            <w:gridSpan w:val="2"/>
            <w:shd w:val="clear" w:color="auto" w:fill="F7CAAC"/>
          </w:tcPr>
          <w:p w:rsidR="001713EF" w:rsidRDefault="001713EF" w:rsidP="00623FCF">
            <w:pPr>
              <w:jc w:val="both"/>
              <w:rPr>
                <w:b/>
              </w:rPr>
            </w:pPr>
            <w:r>
              <w:rPr>
                <w:b/>
              </w:rPr>
              <w:t>typ prac. vztahu</w:t>
            </w:r>
          </w:p>
        </w:tc>
        <w:tc>
          <w:tcPr>
            <w:tcW w:w="2096" w:type="dxa"/>
            <w:gridSpan w:val="4"/>
            <w:shd w:val="clear" w:color="auto" w:fill="F7CAAC"/>
          </w:tcPr>
          <w:p w:rsidR="001713EF" w:rsidRDefault="001713EF" w:rsidP="00623FCF">
            <w:pPr>
              <w:jc w:val="both"/>
              <w:rPr>
                <w:b/>
              </w:rPr>
            </w:pPr>
            <w:r>
              <w:rPr>
                <w:b/>
              </w:rPr>
              <w:t>rozsah</w:t>
            </w:r>
          </w:p>
        </w:tc>
      </w:tr>
      <w:tr w:rsidR="001713EF" w:rsidTr="00623FCF">
        <w:tc>
          <w:tcPr>
            <w:tcW w:w="6060" w:type="dxa"/>
            <w:gridSpan w:val="5"/>
          </w:tcPr>
          <w:p w:rsidR="001713EF" w:rsidRDefault="00392E86" w:rsidP="00392E86">
            <w:pPr>
              <w:jc w:val="both"/>
              <w:pPrChange w:id="3968" w:author="Trefilová Pavla" w:date="2018-09-04T13:53:00Z">
                <w:pPr>
                  <w:jc w:val="both"/>
                </w:pPr>
              </w:pPrChange>
            </w:pPr>
            <w:ins w:id="3969" w:author="Trefilová Pavla" w:date="2018-09-04T13:53:00Z">
              <w:r>
                <w:t xml:space="preserve">TU v Košiciach, </w:t>
              </w:r>
              <w:r w:rsidRPr="00392E86">
                <w:t>Fakulta baníctva, ekológ</w:t>
              </w:r>
              <w:r>
                <w:t xml:space="preserve">ie, riadenia a geotechnológií </w:t>
              </w:r>
            </w:ins>
            <w:del w:id="3970" w:author="Trefilová Pavla" w:date="2018-09-04T13:46:00Z">
              <w:r w:rsidR="001713EF" w:rsidDel="00392E86">
                <w:delText xml:space="preserve">VŠLG Přerov o.p.s. </w:delText>
              </w:r>
            </w:del>
          </w:p>
        </w:tc>
        <w:tc>
          <w:tcPr>
            <w:tcW w:w="1703" w:type="dxa"/>
            <w:gridSpan w:val="2"/>
          </w:tcPr>
          <w:p w:rsidR="001713EF" w:rsidRDefault="00392E86" w:rsidP="00623FCF">
            <w:pPr>
              <w:jc w:val="both"/>
            </w:pPr>
            <w:ins w:id="3971" w:author="Trefilová Pavla" w:date="2018-09-04T13:53:00Z">
              <w:r>
                <w:t>Pp</w:t>
              </w:r>
            </w:ins>
          </w:p>
        </w:tc>
        <w:tc>
          <w:tcPr>
            <w:tcW w:w="2096" w:type="dxa"/>
            <w:gridSpan w:val="4"/>
          </w:tcPr>
          <w:p w:rsidR="001713EF" w:rsidRDefault="00392E86" w:rsidP="00623FCF">
            <w:pPr>
              <w:jc w:val="both"/>
            </w:pPr>
            <w:ins w:id="3972" w:author="Trefilová Pavla" w:date="2018-09-04T13:53:00Z">
              <w:r>
                <w:t>40</w:t>
              </w:r>
            </w:ins>
            <w:bookmarkStart w:id="3973" w:name="_GoBack"/>
            <w:bookmarkEnd w:id="3973"/>
          </w:p>
        </w:tc>
      </w:tr>
      <w:tr w:rsidR="00392E86" w:rsidTr="00623FCF">
        <w:tc>
          <w:tcPr>
            <w:tcW w:w="6060" w:type="dxa"/>
            <w:gridSpan w:val="5"/>
          </w:tcPr>
          <w:p w:rsidR="00392E86" w:rsidRDefault="00392E86" w:rsidP="00392E86">
            <w:pPr>
              <w:jc w:val="both"/>
            </w:pPr>
            <w:ins w:id="3974" w:author="Trefilová Pavla" w:date="2018-09-04T13:46:00Z">
              <w:r>
                <w:t xml:space="preserve">VŠLG Přerov o.p.s. </w:t>
              </w:r>
            </w:ins>
          </w:p>
        </w:tc>
        <w:tc>
          <w:tcPr>
            <w:tcW w:w="1703" w:type="dxa"/>
            <w:gridSpan w:val="2"/>
          </w:tcPr>
          <w:p w:rsidR="00392E86" w:rsidRDefault="00392E86" w:rsidP="00392E86">
            <w:pPr>
              <w:jc w:val="both"/>
            </w:pPr>
            <w:ins w:id="3975" w:author="Trefilová Pavla" w:date="2018-09-04T13:46:00Z">
              <w:r>
                <w:t>pp</w:t>
              </w:r>
            </w:ins>
          </w:p>
        </w:tc>
        <w:tc>
          <w:tcPr>
            <w:tcW w:w="2096" w:type="dxa"/>
            <w:gridSpan w:val="4"/>
          </w:tcPr>
          <w:p w:rsidR="00392E86" w:rsidRDefault="00392E86" w:rsidP="00392E86">
            <w:pPr>
              <w:jc w:val="both"/>
            </w:pPr>
            <w:ins w:id="3976" w:author="Trefilová Pavla" w:date="2018-09-04T13:46:00Z">
              <w:r>
                <w:t>20</w:t>
              </w:r>
            </w:ins>
          </w:p>
        </w:tc>
      </w:tr>
      <w:tr w:rsidR="00392E86" w:rsidTr="00623FCF">
        <w:tc>
          <w:tcPr>
            <w:tcW w:w="9859" w:type="dxa"/>
            <w:gridSpan w:val="11"/>
            <w:shd w:val="clear" w:color="auto" w:fill="F7CAAC"/>
          </w:tcPr>
          <w:p w:rsidR="00392E86" w:rsidRDefault="00392E86" w:rsidP="00392E86">
            <w:pPr>
              <w:jc w:val="both"/>
            </w:pPr>
            <w:r>
              <w:rPr>
                <w:b/>
              </w:rPr>
              <w:t>Předměty příslušného studijního programu a způsob zapojení do jejich výuky, příp. další zapojení do uskutečňování studijního programu</w:t>
            </w:r>
          </w:p>
        </w:tc>
      </w:tr>
      <w:tr w:rsidR="00392E86" w:rsidTr="00623FCF">
        <w:trPr>
          <w:trHeight w:val="64"/>
        </w:trPr>
        <w:tc>
          <w:tcPr>
            <w:tcW w:w="9859" w:type="dxa"/>
            <w:gridSpan w:val="11"/>
            <w:tcBorders>
              <w:top w:val="nil"/>
            </w:tcBorders>
          </w:tcPr>
          <w:p w:rsidR="00392E86" w:rsidRDefault="00392E86" w:rsidP="00392E86">
            <w:pPr>
              <w:jc w:val="both"/>
            </w:pPr>
          </w:p>
        </w:tc>
      </w:tr>
      <w:tr w:rsidR="00392E86" w:rsidTr="00623FCF">
        <w:tc>
          <w:tcPr>
            <w:tcW w:w="9859" w:type="dxa"/>
            <w:gridSpan w:val="11"/>
            <w:shd w:val="clear" w:color="auto" w:fill="F7CAAC"/>
          </w:tcPr>
          <w:p w:rsidR="00392E86" w:rsidRDefault="00392E86" w:rsidP="00392E86">
            <w:pPr>
              <w:jc w:val="both"/>
            </w:pPr>
            <w:r>
              <w:rPr>
                <w:b/>
              </w:rPr>
              <w:t xml:space="preserve">Údaje o vzdělání na VŠ </w:t>
            </w:r>
          </w:p>
        </w:tc>
      </w:tr>
      <w:tr w:rsidR="00392E86" w:rsidTr="00623FCF">
        <w:trPr>
          <w:trHeight w:val="1055"/>
        </w:trPr>
        <w:tc>
          <w:tcPr>
            <w:tcW w:w="9859" w:type="dxa"/>
            <w:gridSpan w:val="11"/>
          </w:tcPr>
          <w:p w:rsidR="00392E86" w:rsidRDefault="00392E86" w:rsidP="00392E86">
            <w:pPr>
              <w:jc w:val="both"/>
            </w:pPr>
            <w:r>
              <w:rPr>
                <w:b/>
              </w:rPr>
              <w:t>1995</w:t>
            </w:r>
            <w:r w:rsidRPr="00734837">
              <w:rPr>
                <w:b/>
              </w:rPr>
              <w:t xml:space="preserve">– 1999: </w:t>
            </w:r>
            <w:r w:rsidRPr="007739D1">
              <w:t>FVT TU v Košiciach so sídlo v Prešove, Bayerová 1, 080 01 Prešov (Slovensko)</w:t>
            </w:r>
            <w:r>
              <w:t xml:space="preserve">, obor </w:t>
            </w:r>
            <w:r w:rsidRPr="007739D1">
              <w:t>Všeobecné strojárstvo.</w:t>
            </w:r>
            <w:r>
              <w:t xml:space="preserve"> </w:t>
            </w:r>
          </w:p>
          <w:p w:rsidR="00392E86" w:rsidRDefault="00392E86" w:rsidP="00392E86">
            <w:pPr>
              <w:jc w:val="both"/>
            </w:pPr>
            <w:r>
              <w:t xml:space="preserve">                     </w:t>
            </w:r>
            <w:r w:rsidRPr="007739D1">
              <w:t>(</w:t>
            </w:r>
            <w:r w:rsidRPr="00734837">
              <w:rPr>
                <w:b/>
              </w:rPr>
              <w:t>Ing.</w:t>
            </w:r>
            <w:r w:rsidRPr="007739D1">
              <w:t>)</w:t>
            </w:r>
          </w:p>
          <w:p w:rsidR="00392E86" w:rsidRPr="00AE35DA" w:rsidRDefault="00392E86" w:rsidP="00392E86">
            <w:pPr>
              <w:ind w:left="1097" w:hanging="1097"/>
              <w:jc w:val="both"/>
            </w:pPr>
            <w:r>
              <w:rPr>
                <w:b/>
              </w:rPr>
              <w:t xml:space="preserve">2001 – 2004: </w:t>
            </w:r>
            <w:r w:rsidRPr="007739D1">
              <w:t>Fakulta BERG TU v Košiciach, Letná 9, 043 84 Košice (Slovensko)</w:t>
            </w:r>
            <w:r>
              <w:t xml:space="preserve">, obor </w:t>
            </w:r>
            <w:r w:rsidRPr="00DB775D">
              <w:t>Banská mechanizácia, doprava a hĺbinné vŕtanie</w:t>
            </w:r>
            <w:r w:rsidRPr="007739D1">
              <w:t>.</w:t>
            </w:r>
            <w:r>
              <w:t xml:space="preserve"> (</w:t>
            </w:r>
            <w:r w:rsidRPr="00DB775D">
              <w:rPr>
                <w:b/>
              </w:rPr>
              <w:t>PhD.</w:t>
            </w:r>
            <w:r>
              <w:t>)</w:t>
            </w:r>
          </w:p>
        </w:tc>
      </w:tr>
      <w:tr w:rsidR="00392E86" w:rsidTr="00623FCF">
        <w:tc>
          <w:tcPr>
            <w:tcW w:w="9859" w:type="dxa"/>
            <w:gridSpan w:val="11"/>
            <w:shd w:val="clear" w:color="auto" w:fill="F7CAAC"/>
          </w:tcPr>
          <w:p w:rsidR="00392E86" w:rsidRDefault="00392E86" w:rsidP="00392E86">
            <w:pPr>
              <w:jc w:val="both"/>
              <w:rPr>
                <w:b/>
              </w:rPr>
            </w:pPr>
            <w:r>
              <w:rPr>
                <w:b/>
              </w:rPr>
              <w:t>Údaje o odborném působení od absolvování VŠ</w:t>
            </w:r>
          </w:p>
        </w:tc>
      </w:tr>
      <w:tr w:rsidR="00392E86" w:rsidTr="00623FCF">
        <w:trPr>
          <w:trHeight w:val="1090"/>
        </w:trPr>
        <w:tc>
          <w:tcPr>
            <w:tcW w:w="9859" w:type="dxa"/>
            <w:gridSpan w:val="11"/>
          </w:tcPr>
          <w:p w:rsidR="00392E86" w:rsidRDefault="00392E86" w:rsidP="00392E86">
            <w:pPr>
              <w:jc w:val="both"/>
            </w:pPr>
            <w:r w:rsidRPr="00462DC7">
              <w:t>2003 - 2008</w:t>
            </w:r>
            <w:r>
              <w:t xml:space="preserve">: </w:t>
            </w:r>
            <w:r w:rsidRPr="00462DC7">
              <w:t>Fakulta BERG TU v K</w:t>
            </w:r>
            <w:r>
              <w:t>ošiciach, Letná 9, 043 84 Košice</w:t>
            </w:r>
            <w:r w:rsidRPr="00462DC7">
              <w:t>, odborný asistent</w:t>
            </w:r>
          </w:p>
          <w:p w:rsidR="00392E86" w:rsidRDefault="00392E86" w:rsidP="00392E86">
            <w:pPr>
              <w:jc w:val="both"/>
            </w:pPr>
            <w:r>
              <w:t xml:space="preserve">2008 - 2014: </w:t>
            </w:r>
            <w:r w:rsidRPr="00462DC7">
              <w:t>Fakulta BERG TU v Košiciach, Letná 9, 043 84 Košice,</w:t>
            </w:r>
            <w:r>
              <w:t xml:space="preserve"> docent</w:t>
            </w:r>
          </w:p>
          <w:p w:rsidR="00392E86" w:rsidRDefault="00392E86" w:rsidP="00392E86">
            <w:pPr>
              <w:jc w:val="both"/>
            </w:pPr>
            <w:r w:rsidRPr="00462DC7">
              <w:t>2011 - 2015</w:t>
            </w:r>
            <w:r>
              <w:t xml:space="preserve">: </w:t>
            </w:r>
            <w:r w:rsidRPr="00462DC7">
              <w:t>Fakulta BERG TU v Košiciach, Letná 9, 043 84 Košice,</w:t>
            </w:r>
            <w:r>
              <w:t xml:space="preserve">  ředitel</w:t>
            </w:r>
            <w:r w:rsidRPr="00462DC7">
              <w:t>Ústavu logistiky, priemyslu a dopravy</w:t>
            </w:r>
          </w:p>
          <w:p w:rsidR="00392E86" w:rsidRDefault="00392E86" w:rsidP="00392E86">
            <w:pPr>
              <w:jc w:val="both"/>
            </w:pPr>
            <w:r>
              <w:t>2</w:t>
            </w:r>
            <w:r w:rsidRPr="00462DC7">
              <w:t>014 - do</w:t>
            </w:r>
            <w:r>
              <w:t xml:space="preserve">sud: </w:t>
            </w:r>
            <w:r w:rsidRPr="00462DC7">
              <w:t>Fakulta BERG TU v Košiciach, Letná 9, 043 84 Košice, profesor</w:t>
            </w:r>
          </w:p>
          <w:p w:rsidR="00392E86" w:rsidRDefault="00392E86" w:rsidP="00392E86">
            <w:pPr>
              <w:jc w:val="both"/>
            </w:pPr>
          </w:p>
        </w:tc>
      </w:tr>
      <w:tr w:rsidR="00392E86" w:rsidTr="00623FCF">
        <w:trPr>
          <w:trHeight w:val="250"/>
        </w:trPr>
        <w:tc>
          <w:tcPr>
            <w:tcW w:w="9859" w:type="dxa"/>
            <w:gridSpan w:val="11"/>
            <w:shd w:val="clear" w:color="auto" w:fill="F7CAAC"/>
          </w:tcPr>
          <w:p w:rsidR="00392E86" w:rsidRDefault="00392E86" w:rsidP="00392E86">
            <w:pPr>
              <w:jc w:val="both"/>
            </w:pPr>
            <w:r>
              <w:rPr>
                <w:b/>
              </w:rPr>
              <w:t>Zkušenosti s vedením kvalifikačních a rigorózních prací</w:t>
            </w:r>
          </w:p>
        </w:tc>
      </w:tr>
      <w:tr w:rsidR="00392E86" w:rsidTr="00623FCF">
        <w:trPr>
          <w:trHeight w:val="503"/>
        </w:trPr>
        <w:tc>
          <w:tcPr>
            <w:tcW w:w="9859" w:type="dxa"/>
            <w:gridSpan w:val="11"/>
          </w:tcPr>
          <w:p w:rsidR="00392E86" w:rsidRDefault="00392E86" w:rsidP="00392E86">
            <w:pPr>
              <w:jc w:val="both"/>
              <w:rPr>
                <w:ins w:id="3977" w:author="Trefilová Pavla" w:date="2018-08-22T08:33:00Z"/>
              </w:rPr>
            </w:pPr>
            <w:del w:id="3978" w:author="Trefilová Pavla" w:date="2018-08-22T08:33:00Z">
              <w:r w:rsidDel="00FB1CB6">
                <w:delText>Celkem jako vedoucí kvalifikačních prací: spolu 169 bakalářských prací a diplomových prací na FBERG TU v Košiciach a VŠLG Přerov o.p.s.</w:delText>
              </w:r>
            </w:del>
            <w:ins w:id="3979" w:author="Trefilová Pavla" w:date="2018-08-22T08:33:00Z">
              <w:r>
                <w:t>Počet vedených bakalářských prací – 54</w:t>
              </w:r>
            </w:ins>
          </w:p>
          <w:p w:rsidR="00392E86" w:rsidRDefault="00392E86" w:rsidP="00392E86">
            <w:pPr>
              <w:jc w:val="both"/>
            </w:pPr>
            <w:ins w:id="3980" w:author="Trefilová Pavla" w:date="2018-08-22T08:33:00Z">
              <w:r>
                <w:t>Počet vedených diplomových prací – 115</w:t>
              </w:r>
            </w:ins>
          </w:p>
        </w:tc>
      </w:tr>
      <w:tr w:rsidR="00392E86" w:rsidTr="00623FCF">
        <w:trPr>
          <w:cantSplit/>
        </w:trPr>
        <w:tc>
          <w:tcPr>
            <w:tcW w:w="3347" w:type="dxa"/>
            <w:gridSpan w:val="2"/>
            <w:tcBorders>
              <w:top w:val="single" w:sz="12" w:space="0" w:color="auto"/>
            </w:tcBorders>
            <w:shd w:val="clear" w:color="auto" w:fill="F7CAAC"/>
          </w:tcPr>
          <w:p w:rsidR="00392E86" w:rsidRDefault="00392E86" w:rsidP="00392E86">
            <w:pPr>
              <w:jc w:val="both"/>
            </w:pPr>
            <w:r>
              <w:rPr>
                <w:b/>
              </w:rPr>
              <w:t xml:space="preserve">Obor habilitačního řízení </w:t>
            </w:r>
          </w:p>
        </w:tc>
        <w:tc>
          <w:tcPr>
            <w:tcW w:w="2245" w:type="dxa"/>
            <w:gridSpan w:val="2"/>
            <w:tcBorders>
              <w:top w:val="single" w:sz="12" w:space="0" w:color="auto"/>
            </w:tcBorders>
            <w:shd w:val="clear" w:color="auto" w:fill="F7CAAC"/>
          </w:tcPr>
          <w:p w:rsidR="00392E86" w:rsidRDefault="00392E86" w:rsidP="00392E8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2E86" w:rsidRDefault="00392E86" w:rsidP="00392E8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2E86" w:rsidRDefault="00392E86" w:rsidP="00392E86">
            <w:pPr>
              <w:jc w:val="both"/>
              <w:rPr>
                <w:b/>
              </w:rPr>
            </w:pPr>
            <w:r>
              <w:rPr>
                <w:b/>
              </w:rPr>
              <w:t>Ohlasy publikací</w:t>
            </w:r>
          </w:p>
        </w:tc>
      </w:tr>
      <w:tr w:rsidR="00392E86" w:rsidTr="00623FCF">
        <w:trPr>
          <w:cantSplit/>
        </w:trPr>
        <w:tc>
          <w:tcPr>
            <w:tcW w:w="3347" w:type="dxa"/>
            <w:gridSpan w:val="2"/>
          </w:tcPr>
          <w:p w:rsidR="00392E86" w:rsidRDefault="00392E86" w:rsidP="00392E86">
            <w:pPr>
              <w:jc w:val="both"/>
            </w:pPr>
            <w:r w:rsidRPr="00566255">
              <w:t>Získavanie a spracovanie zemských zdrojov</w:t>
            </w:r>
          </w:p>
        </w:tc>
        <w:tc>
          <w:tcPr>
            <w:tcW w:w="2245" w:type="dxa"/>
            <w:gridSpan w:val="2"/>
          </w:tcPr>
          <w:p w:rsidR="00392E86" w:rsidRDefault="00392E86" w:rsidP="00392E86">
            <w:pPr>
              <w:jc w:val="both"/>
            </w:pPr>
            <w:r>
              <w:t>2008</w:t>
            </w:r>
          </w:p>
        </w:tc>
        <w:tc>
          <w:tcPr>
            <w:tcW w:w="2248" w:type="dxa"/>
            <w:gridSpan w:val="4"/>
            <w:tcBorders>
              <w:right w:val="single" w:sz="12" w:space="0" w:color="auto"/>
            </w:tcBorders>
          </w:tcPr>
          <w:p w:rsidR="00392E86" w:rsidRDefault="00392E86" w:rsidP="00392E86">
            <w:pPr>
              <w:jc w:val="both"/>
            </w:pPr>
            <w:r w:rsidRPr="00B41C32">
              <w:t>Technická univerzita v Košiciach</w:t>
            </w:r>
          </w:p>
        </w:tc>
        <w:tc>
          <w:tcPr>
            <w:tcW w:w="632" w:type="dxa"/>
            <w:tcBorders>
              <w:left w:val="single" w:sz="12" w:space="0" w:color="auto"/>
            </w:tcBorders>
            <w:shd w:val="clear" w:color="auto" w:fill="F7CAAC"/>
          </w:tcPr>
          <w:p w:rsidR="00392E86" w:rsidRDefault="00392E86" w:rsidP="00392E86">
            <w:pPr>
              <w:jc w:val="both"/>
            </w:pPr>
            <w:r>
              <w:rPr>
                <w:b/>
              </w:rPr>
              <w:t>WOS</w:t>
            </w:r>
          </w:p>
        </w:tc>
        <w:tc>
          <w:tcPr>
            <w:tcW w:w="693" w:type="dxa"/>
            <w:shd w:val="clear" w:color="auto" w:fill="F7CAAC"/>
          </w:tcPr>
          <w:p w:rsidR="00392E86" w:rsidRDefault="00392E86" w:rsidP="00392E86">
            <w:pPr>
              <w:jc w:val="both"/>
              <w:rPr>
                <w:sz w:val="18"/>
              </w:rPr>
            </w:pPr>
            <w:r>
              <w:rPr>
                <w:b/>
                <w:sz w:val="18"/>
              </w:rPr>
              <w:t>Scopus</w:t>
            </w:r>
          </w:p>
        </w:tc>
        <w:tc>
          <w:tcPr>
            <w:tcW w:w="694" w:type="dxa"/>
            <w:shd w:val="clear" w:color="auto" w:fill="F7CAAC"/>
          </w:tcPr>
          <w:p w:rsidR="00392E86" w:rsidRDefault="00392E86" w:rsidP="00392E86">
            <w:pPr>
              <w:jc w:val="both"/>
            </w:pPr>
            <w:r>
              <w:rPr>
                <w:b/>
                <w:sz w:val="18"/>
              </w:rPr>
              <w:t>ostatní</w:t>
            </w:r>
          </w:p>
        </w:tc>
      </w:tr>
      <w:tr w:rsidR="00392E86" w:rsidTr="00623FCF">
        <w:trPr>
          <w:cantSplit/>
          <w:trHeight w:val="70"/>
        </w:trPr>
        <w:tc>
          <w:tcPr>
            <w:tcW w:w="3347" w:type="dxa"/>
            <w:gridSpan w:val="2"/>
            <w:shd w:val="clear" w:color="auto" w:fill="F7CAAC"/>
          </w:tcPr>
          <w:p w:rsidR="00392E86" w:rsidRDefault="00392E86" w:rsidP="00392E86">
            <w:pPr>
              <w:jc w:val="both"/>
            </w:pPr>
            <w:r>
              <w:rPr>
                <w:b/>
              </w:rPr>
              <w:t>Obor jmenovacího řízení</w:t>
            </w:r>
          </w:p>
        </w:tc>
        <w:tc>
          <w:tcPr>
            <w:tcW w:w="2245" w:type="dxa"/>
            <w:gridSpan w:val="2"/>
            <w:shd w:val="clear" w:color="auto" w:fill="F7CAAC"/>
          </w:tcPr>
          <w:p w:rsidR="00392E86" w:rsidRDefault="00392E86" w:rsidP="00392E86">
            <w:pPr>
              <w:jc w:val="both"/>
            </w:pPr>
            <w:r>
              <w:rPr>
                <w:b/>
              </w:rPr>
              <w:t>Rok udělení hodnosti</w:t>
            </w:r>
          </w:p>
        </w:tc>
        <w:tc>
          <w:tcPr>
            <w:tcW w:w="2248" w:type="dxa"/>
            <w:gridSpan w:val="4"/>
            <w:tcBorders>
              <w:right w:val="single" w:sz="12" w:space="0" w:color="auto"/>
            </w:tcBorders>
            <w:shd w:val="clear" w:color="auto" w:fill="F7CAAC"/>
          </w:tcPr>
          <w:p w:rsidR="00392E86" w:rsidRDefault="00392E86" w:rsidP="00392E86">
            <w:pPr>
              <w:jc w:val="both"/>
            </w:pPr>
            <w:r>
              <w:rPr>
                <w:b/>
              </w:rPr>
              <w:t>Řízení konáno na VŠ</w:t>
            </w:r>
          </w:p>
        </w:tc>
        <w:tc>
          <w:tcPr>
            <w:tcW w:w="632" w:type="dxa"/>
            <w:vMerge w:val="restart"/>
            <w:tcBorders>
              <w:left w:val="single" w:sz="12" w:space="0" w:color="auto"/>
            </w:tcBorders>
          </w:tcPr>
          <w:p w:rsidR="00392E86" w:rsidRDefault="00392E86" w:rsidP="00392E86">
            <w:pPr>
              <w:jc w:val="both"/>
              <w:rPr>
                <w:b/>
              </w:rPr>
            </w:pPr>
            <w:del w:id="3981" w:author="Trefilová Pavla" w:date="2018-08-22T08:32:00Z">
              <w:r w:rsidDel="00FB1CB6">
                <w:rPr>
                  <w:b/>
                </w:rPr>
                <w:delText>432</w:delText>
              </w:r>
            </w:del>
            <w:ins w:id="3982" w:author="Trefilová Pavla" w:date="2018-08-22T08:32:00Z">
              <w:r>
                <w:rPr>
                  <w:b/>
                </w:rPr>
                <w:t>417</w:t>
              </w:r>
            </w:ins>
          </w:p>
        </w:tc>
        <w:tc>
          <w:tcPr>
            <w:tcW w:w="693" w:type="dxa"/>
            <w:vMerge w:val="restart"/>
          </w:tcPr>
          <w:p w:rsidR="00392E86" w:rsidRDefault="00392E86" w:rsidP="00392E86">
            <w:pPr>
              <w:jc w:val="both"/>
              <w:rPr>
                <w:b/>
              </w:rPr>
            </w:pPr>
            <w:del w:id="3983" w:author="Trefilová Pavla" w:date="2018-08-22T08:32:00Z">
              <w:r w:rsidDel="00FB1CB6">
                <w:rPr>
                  <w:b/>
                </w:rPr>
                <w:delText>565</w:delText>
              </w:r>
            </w:del>
            <w:ins w:id="3984" w:author="Trefilová Pavla" w:date="2018-08-22T08:32:00Z">
              <w:r>
                <w:rPr>
                  <w:b/>
                </w:rPr>
                <w:t>637</w:t>
              </w:r>
            </w:ins>
          </w:p>
        </w:tc>
        <w:tc>
          <w:tcPr>
            <w:tcW w:w="694" w:type="dxa"/>
            <w:vMerge w:val="restart"/>
          </w:tcPr>
          <w:p w:rsidR="00392E86" w:rsidRDefault="00392E86" w:rsidP="00392E86">
            <w:pPr>
              <w:jc w:val="both"/>
              <w:rPr>
                <w:b/>
              </w:rPr>
            </w:pPr>
            <w:r>
              <w:rPr>
                <w:b/>
              </w:rPr>
              <w:t>120</w:t>
            </w:r>
          </w:p>
        </w:tc>
      </w:tr>
      <w:tr w:rsidR="00392E86" w:rsidTr="00623FCF">
        <w:trPr>
          <w:trHeight w:val="205"/>
        </w:trPr>
        <w:tc>
          <w:tcPr>
            <w:tcW w:w="3347" w:type="dxa"/>
            <w:gridSpan w:val="2"/>
          </w:tcPr>
          <w:p w:rsidR="00392E86" w:rsidRDefault="00392E86" w:rsidP="00392E86">
            <w:pPr>
              <w:jc w:val="both"/>
            </w:pPr>
            <w:r>
              <w:t>Logistika</w:t>
            </w:r>
          </w:p>
        </w:tc>
        <w:tc>
          <w:tcPr>
            <w:tcW w:w="2245" w:type="dxa"/>
            <w:gridSpan w:val="2"/>
          </w:tcPr>
          <w:p w:rsidR="00392E86" w:rsidRDefault="00392E86" w:rsidP="00392E86">
            <w:pPr>
              <w:jc w:val="both"/>
            </w:pPr>
            <w:r>
              <w:t>2014</w:t>
            </w:r>
          </w:p>
        </w:tc>
        <w:tc>
          <w:tcPr>
            <w:tcW w:w="2248" w:type="dxa"/>
            <w:gridSpan w:val="4"/>
            <w:tcBorders>
              <w:right w:val="single" w:sz="12" w:space="0" w:color="auto"/>
            </w:tcBorders>
          </w:tcPr>
          <w:p w:rsidR="00392E86" w:rsidRDefault="00392E86" w:rsidP="00392E86">
            <w:pPr>
              <w:jc w:val="both"/>
            </w:pPr>
            <w:r w:rsidRPr="00B41C32">
              <w:t>Technická univerzita v Košiciach</w:t>
            </w:r>
          </w:p>
        </w:tc>
        <w:tc>
          <w:tcPr>
            <w:tcW w:w="632" w:type="dxa"/>
            <w:vMerge/>
            <w:tcBorders>
              <w:left w:val="single" w:sz="12" w:space="0" w:color="auto"/>
            </w:tcBorders>
            <w:vAlign w:val="center"/>
          </w:tcPr>
          <w:p w:rsidR="00392E86" w:rsidRDefault="00392E86" w:rsidP="00392E86">
            <w:pPr>
              <w:rPr>
                <w:b/>
              </w:rPr>
            </w:pPr>
          </w:p>
        </w:tc>
        <w:tc>
          <w:tcPr>
            <w:tcW w:w="693" w:type="dxa"/>
            <w:vMerge/>
            <w:vAlign w:val="center"/>
          </w:tcPr>
          <w:p w:rsidR="00392E86" w:rsidRDefault="00392E86" w:rsidP="00392E86">
            <w:pPr>
              <w:rPr>
                <w:b/>
              </w:rPr>
            </w:pPr>
          </w:p>
        </w:tc>
        <w:tc>
          <w:tcPr>
            <w:tcW w:w="694" w:type="dxa"/>
            <w:vMerge/>
            <w:vAlign w:val="center"/>
          </w:tcPr>
          <w:p w:rsidR="00392E86" w:rsidRDefault="00392E86" w:rsidP="00392E86">
            <w:pPr>
              <w:rPr>
                <w:b/>
              </w:rPr>
            </w:pPr>
          </w:p>
        </w:tc>
      </w:tr>
      <w:tr w:rsidR="00392E86" w:rsidTr="00623FCF">
        <w:tc>
          <w:tcPr>
            <w:tcW w:w="9859" w:type="dxa"/>
            <w:gridSpan w:val="11"/>
            <w:shd w:val="clear" w:color="auto" w:fill="F7CAAC"/>
          </w:tcPr>
          <w:p w:rsidR="00392E86" w:rsidRDefault="00392E86" w:rsidP="00392E86">
            <w:pPr>
              <w:jc w:val="both"/>
              <w:rPr>
                <w:b/>
              </w:rPr>
            </w:pPr>
            <w:r>
              <w:rPr>
                <w:b/>
              </w:rPr>
              <w:t xml:space="preserve">Přehled o nejvýznamnější publikační a další tvůrčí činnosti nebo další profesní činnosti u odborníků z praxe vztahující se k zabezpečovaným předmětům </w:t>
            </w:r>
          </w:p>
        </w:tc>
      </w:tr>
      <w:tr w:rsidR="00392E86" w:rsidTr="00623FCF">
        <w:trPr>
          <w:trHeight w:val="708"/>
        </w:trPr>
        <w:tc>
          <w:tcPr>
            <w:tcW w:w="9859" w:type="dxa"/>
            <w:gridSpan w:val="11"/>
          </w:tcPr>
          <w:p w:rsidR="00392E86" w:rsidRPr="00AE35DA" w:rsidDel="00FB1CB6" w:rsidRDefault="00392E86" w:rsidP="00392E86">
            <w:pPr>
              <w:jc w:val="both"/>
              <w:rPr>
                <w:del w:id="3985" w:author="Trefilová Pavla" w:date="2018-08-22T08:34:00Z"/>
                <w:szCs w:val="22"/>
              </w:rPr>
            </w:pPr>
            <w:del w:id="3986" w:author="Trefilová Pavla" w:date="2018-08-22T08:34:00Z">
              <w:r w:rsidRPr="00AE35DA" w:rsidDel="00FB1CB6">
                <w:rPr>
                  <w:szCs w:val="22"/>
                </w:rPr>
                <w:delText xml:space="preserve">STANOVÁ, E., FEDORKO, G., FABIAN, M., KMEŤ, S. Computer modelling of wire strands and ropes Part 1 Theory and computer implementation. </w:delText>
              </w:r>
              <w:r w:rsidRPr="00AE35DA" w:rsidDel="00FB1CB6">
                <w:rPr>
                  <w:i/>
                  <w:szCs w:val="22"/>
                </w:rPr>
                <w:delText>Advances in Engineering Software.</w:delText>
              </w:r>
              <w:r w:rsidRPr="00AE35DA" w:rsidDel="00FB1CB6">
                <w:rPr>
                  <w:szCs w:val="22"/>
                </w:rPr>
                <w:delText xml:space="preserve"> 2011, Vol. 42, no. 6, p. 305-315. ISSN 0965-9978.  DOI </w:delText>
              </w:r>
              <w:r w:rsidDel="00FB1CB6">
                <w:rPr>
                  <w:rStyle w:val="Hypertextovodkaz"/>
                  <w:color w:val="auto"/>
                  <w:szCs w:val="22"/>
                  <w:u w:val="none"/>
                </w:rPr>
                <w:fldChar w:fldCharType="begin"/>
              </w:r>
              <w:r w:rsidDel="00FB1CB6">
                <w:rPr>
                  <w:rStyle w:val="Hypertextovodkaz"/>
                  <w:color w:val="auto"/>
                  <w:szCs w:val="22"/>
                  <w:u w:val="none"/>
                </w:rPr>
                <w:delInstrText xml:space="preserve"> HYPERLINK "https://doi.org/10.1016/j.advengsoft.2011.02.008" \t "_self" </w:delInstrText>
              </w:r>
              <w:r w:rsidDel="00FB1CB6">
                <w:rPr>
                  <w:rStyle w:val="Hypertextovodkaz"/>
                  <w:color w:val="auto"/>
                  <w:szCs w:val="22"/>
                  <w:u w:val="none"/>
                </w:rPr>
                <w:fldChar w:fldCharType="separate"/>
              </w:r>
              <w:r w:rsidRPr="00AE35DA" w:rsidDel="00FB1CB6">
                <w:rPr>
                  <w:rStyle w:val="Hypertextovodkaz"/>
                  <w:color w:val="auto"/>
                  <w:szCs w:val="22"/>
                  <w:u w:val="none"/>
                </w:rPr>
                <w:delText>10.1016/j.advengsoft.2011.02.008</w:delText>
              </w:r>
              <w:r w:rsidDel="00FB1CB6">
                <w:rPr>
                  <w:rStyle w:val="Hypertextovodkaz"/>
                  <w:color w:val="auto"/>
                  <w:szCs w:val="22"/>
                  <w:u w:val="none"/>
                </w:rPr>
                <w:fldChar w:fldCharType="end"/>
              </w:r>
            </w:del>
          </w:p>
          <w:p w:rsidR="00392E86" w:rsidDel="00FB1CB6" w:rsidRDefault="00392E86" w:rsidP="00392E86">
            <w:pPr>
              <w:jc w:val="both"/>
              <w:rPr>
                <w:del w:id="3987" w:author="Trefilová Pavla" w:date="2018-08-22T08:34:00Z"/>
              </w:rPr>
            </w:pPr>
            <w:del w:id="3988" w:author="Trefilová Pavla" w:date="2018-08-22T08:34:00Z">
              <w:r w:rsidRPr="00AE35DA" w:rsidDel="00FB1CB6">
                <w:rPr>
                  <w:szCs w:val="22"/>
                </w:rPr>
                <w:delText>STANOVÁ, E., FEDORKO, G., FABIAN, M., KMEŤ, S.</w:delText>
              </w:r>
              <w:r w:rsidDel="00FB1CB6">
                <w:rPr>
                  <w:szCs w:val="22"/>
                </w:rPr>
                <w:delText xml:space="preserve"> </w:delText>
              </w:r>
              <w:r w:rsidDel="00FB1CB6">
                <w:delText xml:space="preserve">Computer modelling of wire strands and ropes part 2 Finite element-based applications. </w:delText>
              </w:r>
              <w:r w:rsidRPr="00AE35DA" w:rsidDel="00FB1CB6">
                <w:rPr>
                  <w:i/>
                </w:rPr>
                <w:delText>Advances in Engineering Software</w:delText>
              </w:r>
              <w:r w:rsidDel="00FB1CB6">
                <w:delText xml:space="preserve">. 2011, Vol. 42, no. 6, p. 322-331. ISSN 0965-9978. </w:delText>
              </w:r>
              <w:r w:rsidDel="00FB1CB6">
                <w:rPr>
                  <w:rStyle w:val="Hypertextovodkaz"/>
                  <w:color w:val="auto"/>
                  <w:u w:val="none"/>
                </w:rPr>
                <w:fldChar w:fldCharType="begin"/>
              </w:r>
              <w:r w:rsidDel="00FB1CB6">
                <w:rPr>
                  <w:rStyle w:val="Hypertextovodkaz"/>
                  <w:color w:val="auto"/>
                  <w:u w:val="none"/>
                </w:rPr>
                <w:delInstrText xml:space="preserve"> HYPERLINK "https://doi.org/10.1016/j.advengsoft.2011.02.010" \t "_blank" \o "Persistent link using digital object identifier" </w:delInstrText>
              </w:r>
              <w:r w:rsidDel="00FB1CB6">
                <w:rPr>
                  <w:rStyle w:val="Hypertextovodkaz"/>
                  <w:color w:val="auto"/>
                  <w:u w:val="none"/>
                </w:rPr>
                <w:fldChar w:fldCharType="separate"/>
              </w:r>
              <w:r w:rsidRPr="00AE35DA" w:rsidDel="00FB1CB6">
                <w:rPr>
                  <w:rStyle w:val="Hypertextovodkaz"/>
                  <w:color w:val="auto"/>
                  <w:u w:val="none"/>
                </w:rPr>
                <w:delText>https://doi.org/10.1016/j.advengsoft.2011.02.010</w:delText>
              </w:r>
              <w:r w:rsidDel="00FB1CB6">
                <w:rPr>
                  <w:rStyle w:val="Hypertextovodkaz"/>
                  <w:color w:val="auto"/>
                  <w:u w:val="none"/>
                </w:rPr>
                <w:fldChar w:fldCharType="end"/>
              </w:r>
            </w:del>
          </w:p>
          <w:p w:rsidR="00392E86" w:rsidRPr="00971036" w:rsidRDefault="00392E86" w:rsidP="00392E86">
            <w:pPr>
              <w:jc w:val="both"/>
            </w:pPr>
            <w:r w:rsidRPr="00971036">
              <w:t xml:space="preserve">FEDORKO, G., MOLNÁR, V., ŽIVČÁK, J., DOVICA, M., MIKUŠOVÁ, N. Failure analysis of textile rubber conveyor belt damaged by dynamic wear. </w:t>
            </w:r>
            <w:r w:rsidRPr="00971036">
              <w:rPr>
                <w:i/>
              </w:rPr>
              <w:t>Engineering Failure Analysis</w:t>
            </w:r>
            <w:r w:rsidRPr="00971036">
              <w:t xml:space="preserve">. 2013, Vol. 28, p. 103-114. ISSN 1350-6307. DOI </w:t>
            </w:r>
            <w:hyperlink r:id="rId39" w:history="1">
              <w:r w:rsidRPr="00971036">
                <w:rPr>
                  <w:rStyle w:val="Hypertextovodkaz"/>
                  <w:color w:val="auto"/>
                  <w:u w:val="none"/>
                  <w:bdr w:val="none" w:sz="0" w:space="0" w:color="auto" w:frame="1"/>
                </w:rPr>
                <w:t>10.1016/j.engfailanal.2012.10.014</w:t>
              </w:r>
            </w:hyperlink>
          </w:p>
          <w:p w:rsidR="00392E86" w:rsidRDefault="00392E86" w:rsidP="00392E86">
            <w:pPr>
              <w:jc w:val="both"/>
            </w:pPr>
            <w:r>
              <w:t xml:space="preserve">PETERKA, P., KREŠÁK, J., KROPUCH, S., </w:t>
            </w:r>
            <w:r w:rsidRPr="00971036">
              <w:t>FEDORKO, G.,</w:t>
            </w:r>
            <w:r>
              <w:t xml:space="preserve"> MOLNÁR, V., VOJTKO, M. Failure analysis of hoisting steel wire rope. </w:t>
            </w:r>
            <w:r w:rsidRPr="00971036">
              <w:rPr>
                <w:i/>
              </w:rPr>
              <w:t>Engineering Failure Analysis</w:t>
            </w:r>
            <w:r>
              <w:t xml:space="preserve">. 2014, Vol. 45, p. 96-105. ISSN 1350-8307. </w:t>
            </w:r>
            <w:hyperlink r:id="rId40" w:tgtFrame="_blank" w:tooltip="Persistent link using digital object identifier" w:history="1">
              <w:r w:rsidRPr="00971036">
                <w:rPr>
                  <w:rStyle w:val="Hypertextovodkaz"/>
                  <w:color w:val="auto"/>
                  <w:u w:val="none"/>
                </w:rPr>
                <w:t>https://doi.org/10.1016/j.engfailanal.2014.06.005</w:t>
              </w:r>
            </w:hyperlink>
          </w:p>
          <w:p w:rsidR="00392E86" w:rsidRDefault="00392E86" w:rsidP="00392E86">
            <w:pPr>
              <w:jc w:val="both"/>
              <w:rPr>
                <w:ins w:id="3989" w:author="Trefilová Pavla" w:date="2018-08-22T08:41:00Z"/>
              </w:rPr>
            </w:pPr>
            <w:r w:rsidRPr="00971036">
              <w:t xml:space="preserve">FEDORKO, G., MOLNÁR, V., MICHALIK, P., DOVICA, M., TÓTH, T., KELEMENOVÁ, T. Extension of inner structures of textile rubber conveyor belt – Failure analysis. </w:t>
            </w:r>
            <w:r w:rsidRPr="00FB1CB6">
              <w:rPr>
                <w:i/>
                <w:rPrChange w:id="3990" w:author="Trefilová Pavla" w:date="2018-08-22T08:37:00Z">
                  <w:rPr/>
                </w:rPrChange>
              </w:rPr>
              <w:t>Engineering Failure Analysis</w:t>
            </w:r>
            <w:r w:rsidRPr="00971036">
              <w:t xml:space="preserve">. 2016, Vol. 70, p. 22-30. ISSN 1350-6307. </w:t>
            </w:r>
            <w:hyperlink r:id="rId41" w:tgtFrame="_blank" w:tooltip="Persistent link using digital object identifier" w:history="1">
              <w:r w:rsidRPr="00971036">
                <w:rPr>
                  <w:rStyle w:val="Hypertextovodkaz"/>
                  <w:color w:val="auto"/>
                  <w:u w:val="none"/>
                </w:rPr>
                <w:t>https://doi.org/10.1016/j.engfailanal.2016.07.006</w:t>
              </w:r>
            </w:hyperlink>
            <w:r w:rsidRPr="00971036">
              <w:t xml:space="preserve"> </w:t>
            </w:r>
          </w:p>
          <w:p w:rsidR="00392E86" w:rsidRDefault="00392E86" w:rsidP="00392E86">
            <w:pPr>
              <w:jc w:val="both"/>
              <w:rPr>
                <w:ins w:id="3991" w:author="Trefilová Pavla" w:date="2018-08-22T08:34:00Z"/>
              </w:rPr>
            </w:pPr>
            <w:ins w:id="3992" w:author="Trefilová Pavla" w:date="2018-08-22T08:41:00Z">
              <w:r>
                <w:t xml:space="preserve">TÖRÖK, Á., FEDORKO, G. MOLNAR, V., HUSAKOVA, N., CSISZÁR, C. </w:t>
              </w:r>
              <w:r w:rsidRPr="00FB1CB6">
                <w:t>How to choose and when to start best ITS projects that enhance logistic performance?</w:t>
              </w:r>
              <w:r>
                <w:t xml:space="preserve"> </w:t>
              </w:r>
            </w:ins>
            <w:ins w:id="3993" w:author="Trefilová Pavla" w:date="2018-08-22T08:42:00Z">
              <w:r w:rsidRPr="00FB1CB6">
                <w:rPr>
                  <w:i/>
                  <w:rPrChange w:id="3994" w:author="Trefilová Pavla" w:date="2018-08-22T08:42:00Z">
                    <w:rPr/>
                  </w:rPrChange>
                </w:rPr>
                <w:t>Periodica Polytechnica Transportation Engineering.</w:t>
              </w:r>
              <w:r>
                <w:t xml:space="preserve"> 2017, Vol. 45., p. 8-11. ISSN </w:t>
              </w:r>
              <w:r w:rsidRPr="00FB1CB6">
                <w:t>0303</w:t>
              </w:r>
              <w:r>
                <w:t>-</w:t>
              </w:r>
              <w:r w:rsidRPr="00FB1CB6">
                <w:t>7800</w:t>
              </w:r>
              <w:r>
                <w:t xml:space="preserve">. </w:t>
              </w:r>
              <w:r w:rsidRPr="00FB1CB6">
                <w:t>DOI: 10.3311/PPtr.9222</w:t>
              </w:r>
            </w:ins>
          </w:p>
          <w:p w:rsidR="00392E86" w:rsidRPr="00971036" w:rsidRDefault="00392E86" w:rsidP="00392E86">
            <w:pPr>
              <w:jc w:val="both"/>
            </w:pPr>
            <w:ins w:id="3995" w:author="Trefilová Pavla" w:date="2018-08-22T08:36:00Z">
              <w:r w:rsidRPr="00971036">
                <w:t xml:space="preserve">FEDORKO, G., MOLNÁR, V., </w:t>
              </w:r>
              <w:r>
                <w:t xml:space="preserve">HONUS, S., BELUŠKO, </w:t>
              </w:r>
            </w:ins>
            <w:ins w:id="3996" w:author="Trefilová Pavla" w:date="2018-08-22T08:37:00Z">
              <w:r>
                <w:t>M</w:t>
              </w:r>
            </w:ins>
            <w:ins w:id="3997" w:author="Trefilová Pavla" w:date="2018-08-22T08:36:00Z">
              <w:r>
                <w:t xml:space="preserve">., TOMAŠKOVÁ, M. </w:t>
              </w:r>
            </w:ins>
            <w:ins w:id="3998" w:author="Trefilová Pavla" w:date="2018-08-22T08:37:00Z">
              <w:r w:rsidRPr="00FB1CB6">
                <w:t>Influence of selected characteristics on failures of the conveyor belt cover layer material</w:t>
              </w:r>
            </w:ins>
            <w:ins w:id="3999" w:author="Trefilová Pavla" w:date="2018-08-22T08:36:00Z">
              <w:r w:rsidRPr="00971036">
                <w:t xml:space="preserve">. </w:t>
              </w:r>
              <w:r w:rsidRPr="00FB1CB6">
                <w:rPr>
                  <w:i/>
                  <w:rPrChange w:id="4000" w:author="Trefilová Pavla" w:date="2018-08-22T08:37:00Z">
                    <w:rPr/>
                  </w:rPrChange>
                </w:rPr>
                <w:t>Engineering Failure Analysis</w:t>
              </w:r>
              <w:r>
                <w:t>. 2018, Vol. 94</w:t>
              </w:r>
              <w:r w:rsidRPr="00971036">
                <w:t xml:space="preserve">, p. </w:t>
              </w:r>
            </w:ins>
            <w:ins w:id="4001" w:author="Trefilová Pavla" w:date="2018-08-22T08:37:00Z">
              <w:r>
                <w:t>145-156</w:t>
              </w:r>
            </w:ins>
            <w:ins w:id="4002" w:author="Trefilová Pavla" w:date="2018-08-22T08:36:00Z">
              <w:r w:rsidRPr="00971036">
                <w:t xml:space="preserve">. ISSN 1350-6307. </w:t>
              </w:r>
            </w:ins>
            <w:ins w:id="4003" w:author="Trefilová Pavla" w:date="2018-08-22T08:37:00Z">
              <w:r w:rsidRPr="00FB1CB6">
                <w:rPr>
                  <w:rStyle w:val="Hypertextovodkaz"/>
                  <w:color w:val="auto"/>
                  <w:u w:val="none"/>
                </w:rPr>
                <w:t>https://doi.org/10.1016/j.engfailanal.2018.07.034</w:t>
              </w:r>
            </w:ins>
          </w:p>
        </w:tc>
      </w:tr>
      <w:tr w:rsidR="00392E86" w:rsidTr="00623FCF">
        <w:trPr>
          <w:trHeight w:val="218"/>
        </w:trPr>
        <w:tc>
          <w:tcPr>
            <w:tcW w:w="9859" w:type="dxa"/>
            <w:gridSpan w:val="11"/>
            <w:shd w:val="clear" w:color="auto" w:fill="F7CAAC"/>
          </w:tcPr>
          <w:p w:rsidR="00392E86" w:rsidRDefault="00392E86" w:rsidP="00392E86">
            <w:pPr>
              <w:rPr>
                <w:b/>
              </w:rPr>
            </w:pPr>
            <w:r>
              <w:rPr>
                <w:b/>
              </w:rPr>
              <w:t>Působení v zahraničí</w:t>
            </w:r>
          </w:p>
        </w:tc>
      </w:tr>
      <w:tr w:rsidR="00392E86" w:rsidTr="00623FCF">
        <w:trPr>
          <w:trHeight w:val="328"/>
        </w:trPr>
        <w:tc>
          <w:tcPr>
            <w:tcW w:w="9859" w:type="dxa"/>
            <w:gridSpan w:val="11"/>
          </w:tcPr>
          <w:p w:rsidR="00392E86" w:rsidRPr="00971036" w:rsidDel="00FB1CB6" w:rsidRDefault="00392E86" w:rsidP="00392E86">
            <w:pPr>
              <w:jc w:val="both"/>
              <w:rPr>
                <w:del w:id="4004" w:author="Trefilová Pavla" w:date="2018-08-22T08:34:00Z"/>
              </w:rPr>
            </w:pPr>
            <w:del w:id="4005" w:author="Trefilová Pavla" w:date="2018-08-22T08:34:00Z">
              <w:r w:rsidRPr="00971036" w:rsidDel="00FB1CB6">
                <w:delText>Lublin University of Technology, 2016/2017 prednášky a cvičenia : Computer simulation of logistics and technology</w:delText>
              </w:r>
            </w:del>
          </w:p>
          <w:p w:rsidR="00392E86" w:rsidRDefault="00392E86" w:rsidP="00392E86">
            <w:pPr>
              <w:jc w:val="both"/>
              <w:rPr>
                <w:b/>
              </w:rPr>
            </w:pPr>
            <w:del w:id="4006" w:author="Trefilová Pavla" w:date="2018-08-22T08:34:00Z">
              <w:r w:rsidRPr="00971036" w:rsidDel="00FB1CB6">
                <w:delText>Lublin University of Technology, 2017/2018 prednášky a cvičenia : Computer simulation of logistics and technology</w:delText>
              </w:r>
            </w:del>
          </w:p>
        </w:tc>
      </w:tr>
      <w:tr w:rsidR="00392E86" w:rsidTr="00623FCF">
        <w:trPr>
          <w:cantSplit/>
          <w:trHeight w:val="141"/>
        </w:trPr>
        <w:tc>
          <w:tcPr>
            <w:tcW w:w="2518" w:type="dxa"/>
            <w:shd w:val="clear" w:color="auto" w:fill="F7CAAC"/>
          </w:tcPr>
          <w:p w:rsidR="00392E86" w:rsidRDefault="00392E86" w:rsidP="00392E86">
            <w:pPr>
              <w:jc w:val="both"/>
              <w:rPr>
                <w:b/>
              </w:rPr>
            </w:pPr>
            <w:r>
              <w:rPr>
                <w:b/>
              </w:rPr>
              <w:t xml:space="preserve">Podpis </w:t>
            </w:r>
          </w:p>
        </w:tc>
        <w:tc>
          <w:tcPr>
            <w:tcW w:w="4536" w:type="dxa"/>
            <w:gridSpan w:val="5"/>
          </w:tcPr>
          <w:p w:rsidR="00392E86" w:rsidRDefault="00392E86" w:rsidP="00392E86">
            <w:pPr>
              <w:jc w:val="both"/>
            </w:pPr>
            <w:r>
              <w:rPr>
                <w:noProof/>
              </w:rPr>
              <w:drawing>
                <wp:anchor distT="0" distB="0" distL="114300" distR="114300" simplePos="0" relativeHeight="251670528" behindDoc="0" locked="0" layoutInCell="1" allowOverlap="1" wp14:anchorId="0CC6F137" wp14:editId="472076F7">
                  <wp:simplePos x="0" y="0"/>
                  <wp:positionH relativeFrom="column">
                    <wp:posOffset>1370330</wp:posOffset>
                  </wp:positionH>
                  <wp:positionV relativeFrom="paragraph">
                    <wp:posOffset>6985</wp:posOffset>
                  </wp:positionV>
                  <wp:extent cx="549728" cy="287025"/>
                  <wp:effectExtent l="0" t="0" r="3175" b="0"/>
                  <wp:wrapNone/>
                  <wp:docPr id="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8-04-12 21.02.50 2018-04-12 19_03_41.png"/>
                          <pic:cNvPicPr/>
                        </pic:nvPicPr>
                        <pic:blipFill>
                          <a:blip r:embed="rId42">
                            <a:extLst>
                              <a:ext uri="{BEBA8EAE-BF5A-486C-A8C5-ECC9F3942E4B}">
                                <a14:imgProps xmlns:a14="http://schemas.microsoft.com/office/drawing/2010/main">
                                  <a14:imgLayer r:embed="rId43">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549728" cy="287025"/>
                          </a:xfrm>
                          <a:prstGeom prst="rect">
                            <a:avLst/>
                          </a:prstGeom>
                        </pic:spPr>
                      </pic:pic>
                    </a:graphicData>
                  </a:graphic>
                  <wp14:sizeRelH relativeFrom="margin">
                    <wp14:pctWidth>0</wp14:pctWidth>
                  </wp14:sizeRelH>
                  <wp14:sizeRelV relativeFrom="margin">
                    <wp14:pctHeight>0</wp14:pctHeight>
                  </wp14:sizeRelV>
                </wp:anchor>
              </w:drawing>
            </w:r>
          </w:p>
        </w:tc>
        <w:tc>
          <w:tcPr>
            <w:tcW w:w="786" w:type="dxa"/>
            <w:gridSpan w:val="2"/>
            <w:shd w:val="clear" w:color="auto" w:fill="F7CAAC"/>
          </w:tcPr>
          <w:p w:rsidR="00392E86" w:rsidRDefault="00392E86" w:rsidP="00392E86">
            <w:pPr>
              <w:jc w:val="both"/>
            </w:pPr>
            <w:r>
              <w:rPr>
                <w:b/>
              </w:rPr>
              <w:t>datum</w:t>
            </w:r>
          </w:p>
        </w:tc>
        <w:tc>
          <w:tcPr>
            <w:tcW w:w="2019" w:type="dxa"/>
            <w:gridSpan w:val="3"/>
          </w:tcPr>
          <w:p w:rsidR="00392E86" w:rsidRDefault="00392E86" w:rsidP="00392E86">
            <w:pPr>
              <w:jc w:val="both"/>
            </w:pPr>
          </w:p>
        </w:tc>
      </w:tr>
    </w:tbl>
    <w:p w:rsidR="001713EF" w:rsidRDefault="001713EF"/>
    <w:p w:rsidR="00FD314B" w:rsidRDefault="00FD314B"/>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632"/>
        <w:gridCol w:w="693"/>
        <w:gridCol w:w="694"/>
        <w:tblGridChange w:id="4007">
          <w:tblGrid>
            <w:gridCol w:w="570"/>
            <w:gridCol w:w="1944"/>
            <w:gridCol w:w="829"/>
            <w:gridCol w:w="1721"/>
            <w:gridCol w:w="524"/>
            <w:gridCol w:w="468"/>
            <w:gridCol w:w="711"/>
            <w:gridCol w:w="992"/>
            <w:gridCol w:w="79"/>
            <w:gridCol w:w="632"/>
            <w:gridCol w:w="693"/>
            <w:gridCol w:w="694"/>
            <w:gridCol w:w="570"/>
          </w:tblGrid>
        </w:tblGridChange>
      </w:tblGrid>
      <w:tr w:rsidR="00FD314B" w:rsidTr="00FD314B">
        <w:tc>
          <w:tcPr>
            <w:tcW w:w="9857" w:type="dxa"/>
            <w:gridSpan w:val="11"/>
            <w:tcBorders>
              <w:top w:val="single" w:sz="4" w:space="0" w:color="auto"/>
              <w:left w:val="single" w:sz="4" w:space="0" w:color="auto"/>
              <w:bottom w:val="double" w:sz="4" w:space="0" w:color="auto"/>
              <w:right w:val="single" w:sz="4" w:space="0" w:color="auto"/>
            </w:tcBorders>
            <w:shd w:val="clear" w:color="auto" w:fill="BDD6EE"/>
            <w:hideMark/>
          </w:tcPr>
          <w:p w:rsidR="00FD314B" w:rsidRDefault="00FD314B" w:rsidP="00FD314B">
            <w:pPr>
              <w:jc w:val="both"/>
              <w:rPr>
                <w:b/>
                <w:sz w:val="28"/>
              </w:rPr>
            </w:pPr>
            <w:r>
              <w:rPr>
                <w:b/>
                <w:sz w:val="28"/>
              </w:rPr>
              <w:lastRenderedPageBreak/>
              <w:t>C-I – Personální zabezpečení</w:t>
            </w:r>
          </w:p>
        </w:tc>
      </w:tr>
      <w:tr w:rsidR="00FD314B" w:rsidTr="00FD314B">
        <w:tc>
          <w:tcPr>
            <w:tcW w:w="2514" w:type="dxa"/>
            <w:tcBorders>
              <w:top w:val="doub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Univerzita Tomáše Bati ve Zlíně</w:t>
            </w:r>
          </w:p>
        </w:tc>
      </w:tr>
      <w:tr w:rsidR="00FD314B" w:rsidTr="00FD314B">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Fakulta managementu a ekonomiky</w:t>
            </w:r>
          </w:p>
        </w:tc>
      </w:tr>
      <w:tr w:rsidR="00FD314B" w:rsidTr="00FD314B">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Průmyslové inženýrství</w:t>
            </w:r>
          </w:p>
        </w:tc>
      </w:tr>
      <w:tr w:rsidR="00FD314B" w:rsidTr="00FD314B">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doc. PhDr. Ing., CSc.</w:t>
            </w:r>
          </w:p>
        </w:tc>
      </w:tr>
      <w:tr w:rsidR="00FD314B" w:rsidTr="00FD314B">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rozsah</w:t>
            </w:r>
          </w:p>
        </w:tc>
        <w:tc>
          <w:tcPr>
            <w:tcW w:w="992" w:type="dxa"/>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 xml:space="preserve">N </w:t>
            </w:r>
          </w:p>
        </w:tc>
      </w:tr>
      <w:tr w:rsidR="00FD314B" w:rsidTr="00FD314B">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rozsah</w:t>
            </w:r>
          </w:p>
        </w:tc>
        <w:tc>
          <w:tcPr>
            <w:tcW w:w="992" w:type="dxa"/>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 xml:space="preserve">N </w:t>
            </w:r>
          </w:p>
        </w:tc>
      </w:tr>
      <w:tr w:rsidR="00FD314B" w:rsidTr="00FD314B">
        <w:tc>
          <w:tcPr>
            <w:tcW w:w="6056" w:type="dxa"/>
            <w:gridSpan w:val="5"/>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rozsah</w:t>
            </w:r>
          </w:p>
        </w:tc>
      </w:tr>
      <w:tr w:rsidR="00FD314B" w:rsidTr="00FD314B">
        <w:tc>
          <w:tcPr>
            <w:tcW w:w="6056" w:type="dxa"/>
            <w:gridSpan w:val="5"/>
            <w:tcBorders>
              <w:top w:val="single" w:sz="4" w:space="0" w:color="auto"/>
              <w:left w:val="single" w:sz="4" w:space="0" w:color="auto"/>
              <w:bottom w:val="single" w:sz="4" w:space="0" w:color="auto"/>
              <w:right w:val="single" w:sz="4" w:space="0" w:color="auto"/>
            </w:tcBorders>
          </w:tcPr>
          <w:p w:rsidR="00FD314B" w:rsidRDefault="00FD314B" w:rsidP="00FD314B">
            <w:pPr>
              <w:jc w:val="both"/>
            </w:pPr>
          </w:p>
        </w:tc>
        <w:tc>
          <w:tcPr>
            <w:tcW w:w="1703" w:type="dxa"/>
            <w:gridSpan w:val="2"/>
            <w:tcBorders>
              <w:top w:val="single" w:sz="4" w:space="0" w:color="auto"/>
              <w:left w:val="single" w:sz="4" w:space="0" w:color="auto"/>
              <w:bottom w:val="single" w:sz="4" w:space="0" w:color="auto"/>
              <w:right w:val="single" w:sz="4" w:space="0" w:color="auto"/>
            </w:tcBorders>
          </w:tcPr>
          <w:p w:rsidR="00FD314B" w:rsidRDefault="00FD314B" w:rsidP="00FD314B">
            <w:pPr>
              <w:jc w:val="both"/>
            </w:pPr>
          </w:p>
        </w:tc>
        <w:tc>
          <w:tcPr>
            <w:tcW w:w="2098" w:type="dxa"/>
            <w:gridSpan w:val="4"/>
            <w:tcBorders>
              <w:top w:val="single" w:sz="4" w:space="0" w:color="auto"/>
              <w:left w:val="single" w:sz="4" w:space="0" w:color="auto"/>
              <w:bottom w:val="single" w:sz="4" w:space="0" w:color="auto"/>
              <w:right w:val="single" w:sz="4" w:space="0" w:color="auto"/>
            </w:tcBorders>
          </w:tcPr>
          <w:p w:rsidR="00FD314B" w:rsidRDefault="00FD314B" w:rsidP="00FD314B">
            <w:pPr>
              <w:jc w:val="both"/>
            </w:pPr>
          </w:p>
        </w:tc>
      </w:tr>
      <w:tr w:rsidR="00FD314B" w:rsidTr="00FD314B">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Předměty příslušného studijního programu a způsob zapojení do jejich výuky, příp. další zapojení do uskutečňování studijního programu</w:t>
            </w:r>
          </w:p>
        </w:tc>
      </w:tr>
      <w:tr w:rsidR="00FD314B" w:rsidTr="00FD314B">
        <w:trPr>
          <w:trHeight w:val="196"/>
        </w:trPr>
        <w:tc>
          <w:tcPr>
            <w:tcW w:w="9857" w:type="dxa"/>
            <w:gridSpan w:val="11"/>
            <w:tcBorders>
              <w:top w:val="nil"/>
              <w:left w:val="single" w:sz="4" w:space="0" w:color="auto"/>
              <w:bottom w:val="single" w:sz="4" w:space="0" w:color="auto"/>
              <w:right w:val="single" w:sz="4" w:space="0" w:color="auto"/>
            </w:tcBorders>
            <w:hideMark/>
          </w:tcPr>
          <w:p w:rsidR="00FD314B" w:rsidRDefault="00FD314B" w:rsidP="00FD314B">
            <w:pPr>
              <w:jc w:val="both"/>
            </w:pPr>
          </w:p>
        </w:tc>
      </w:tr>
      <w:tr w:rsidR="00FD314B" w:rsidTr="00FD314B">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 xml:space="preserve">Údaje o vzdělání na VŠ </w:t>
            </w:r>
          </w:p>
        </w:tc>
      </w:tr>
      <w:tr w:rsidR="00FD314B" w:rsidTr="00831911">
        <w:tblPrEx>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008" w:author="Trefilová Pavla" w:date="2018-08-29T15:15:00Z">
            <w:tblPrEx>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24"/>
          <w:trPrChange w:id="4009" w:author="Trefilová Pavla" w:date="2018-08-29T15:15:00Z">
            <w:trPr>
              <w:gridBefore w:val="1"/>
              <w:trHeight w:val="905"/>
            </w:trPr>
          </w:trPrChange>
        </w:trPr>
        <w:tc>
          <w:tcPr>
            <w:tcW w:w="9857" w:type="dxa"/>
            <w:gridSpan w:val="11"/>
            <w:tcBorders>
              <w:top w:val="single" w:sz="4" w:space="0" w:color="auto"/>
              <w:left w:val="single" w:sz="4" w:space="0" w:color="auto"/>
              <w:bottom w:val="single" w:sz="4" w:space="0" w:color="auto"/>
              <w:right w:val="single" w:sz="4" w:space="0" w:color="auto"/>
            </w:tcBorders>
            <w:hideMark/>
            <w:tcPrChange w:id="4010" w:author="Trefilová Pavla" w:date="2018-08-29T15:15:00Z">
              <w:tcPr>
                <w:tcW w:w="9857" w:type="dxa"/>
                <w:gridSpan w:val="12"/>
                <w:tcBorders>
                  <w:top w:val="single" w:sz="4" w:space="0" w:color="auto"/>
                  <w:left w:val="single" w:sz="4" w:space="0" w:color="auto"/>
                  <w:bottom w:val="single" w:sz="4" w:space="0" w:color="auto"/>
                  <w:right w:val="single" w:sz="4" w:space="0" w:color="auto"/>
                </w:tcBorders>
                <w:hideMark/>
              </w:tcPr>
            </w:tcPrChange>
          </w:tcPr>
          <w:tbl>
            <w:tblPr>
              <w:tblStyle w:val="Mkatabulky"/>
              <w:tblW w:w="10027" w:type="dxa"/>
              <w:tblLayout w:type="fixed"/>
              <w:tblLook w:val="04A0" w:firstRow="1" w:lastRow="0" w:firstColumn="1" w:lastColumn="0" w:noHBand="0" w:noVBand="1"/>
              <w:tblPrChange w:id="4011" w:author="Trefilová Pavla" w:date="2018-08-22T10:26:00Z">
                <w:tblPr>
                  <w:tblStyle w:val="Mkatabulky"/>
                  <w:tblW w:w="0" w:type="auto"/>
                  <w:tblLayout w:type="fixed"/>
                  <w:tblLook w:val="04A0" w:firstRow="1" w:lastRow="0" w:firstColumn="1" w:lastColumn="0" w:noHBand="0" w:noVBand="1"/>
                </w:tblPr>
              </w:tblPrChange>
            </w:tblPr>
            <w:tblGrid>
              <w:gridCol w:w="1239"/>
              <w:gridCol w:w="8788"/>
              <w:tblGridChange w:id="4012">
                <w:tblGrid>
                  <w:gridCol w:w="809"/>
                  <w:gridCol w:w="8788"/>
                </w:tblGrid>
              </w:tblGridChange>
            </w:tblGrid>
            <w:tr w:rsidR="00FD314B" w:rsidTr="0070680C">
              <w:tc>
                <w:tcPr>
                  <w:tcW w:w="1239" w:type="dxa"/>
                  <w:tcBorders>
                    <w:top w:val="nil"/>
                    <w:left w:val="nil"/>
                    <w:bottom w:val="nil"/>
                    <w:right w:val="nil"/>
                  </w:tcBorders>
                  <w:hideMark/>
                  <w:tcPrChange w:id="4013" w:author="Trefilová Pavla" w:date="2018-08-22T10:26:00Z">
                    <w:tcPr>
                      <w:tcW w:w="809" w:type="dxa"/>
                      <w:tcBorders>
                        <w:top w:val="nil"/>
                        <w:left w:val="nil"/>
                        <w:bottom w:val="nil"/>
                        <w:right w:val="nil"/>
                      </w:tcBorders>
                      <w:hideMark/>
                    </w:tcPr>
                  </w:tcPrChange>
                </w:tcPr>
                <w:p w:rsidR="00FD314B" w:rsidRDefault="0070680C" w:rsidP="00FD314B">
                  <w:pPr>
                    <w:jc w:val="both"/>
                  </w:pPr>
                  <w:ins w:id="4014" w:author="Trefilová Pavla" w:date="2018-08-22T10:25:00Z">
                    <w:r>
                      <w:t>1962-</w:t>
                    </w:r>
                  </w:ins>
                  <w:r w:rsidR="00FD314B">
                    <w:t>1967</w:t>
                  </w:r>
                </w:p>
              </w:tc>
              <w:tc>
                <w:tcPr>
                  <w:tcW w:w="8788" w:type="dxa"/>
                  <w:tcBorders>
                    <w:top w:val="nil"/>
                    <w:left w:val="nil"/>
                    <w:bottom w:val="nil"/>
                    <w:right w:val="nil"/>
                  </w:tcBorders>
                  <w:hideMark/>
                  <w:tcPrChange w:id="4015" w:author="Trefilová Pavla" w:date="2018-08-22T10:26:00Z">
                    <w:tcPr>
                      <w:tcW w:w="8788" w:type="dxa"/>
                      <w:tcBorders>
                        <w:top w:val="nil"/>
                        <w:left w:val="nil"/>
                        <w:bottom w:val="nil"/>
                        <w:right w:val="nil"/>
                      </w:tcBorders>
                      <w:hideMark/>
                    </w:tcPr>
                  </w:tcPrChange>
                </w:tcPr>
                <w:p w:rsidR="00FD314B" w:rsidRDefault="00FD314B" w:rsidP="00FD314B">
                  <w:pPr>
                    <w:jc w:val="both"/>
                  </w:pPr>
                  <w:r>
                    <w:t xml:space="preserve">SVŠT Bratislava, Strojní fakulta, obor ekonomika a řízení </w:t>
                  </w:r>
                  <w:r w:rsidRPr="00734837">
                    <w:rPr>
                      <w:b/>
                    </w:rPr>
                    <w:t>(Ing.</w:t>
                  </w:r>
                  <w:r>
                    <w:rPr>
                      <w:b/>
                    </w:rPr>
                    <w:t>)</w:t>
                  </w:r>
                </w:p>
              </w:tc>
            </w:tr>
            <w:tr w:rsidR="00FD314B" w:rsidTr="0070680C">
              <w:tc>
                <w:tcPr>
                  <w:tcW w:w="1239" w:type="dxa"/>
                  <w:tcBorders>
                    <w:top w:val="nil"/>
                    <w:left w:val="nil"/>
                    <w:bottom w:val="nil"/>
                    <w:right w:val="nil"/>
                  </w:tcBorders>
                  <w:hideMark/>
                  <w:tcPrChange w:id="4016" w:author="Trefilová Pavla" w:date="2018-08-22T10:26:00Z">
                    <w:tcPr>
                      <w:tcW w:w="809" w:type="dxa"/>
                      <w:tcBorders>
                        <w:top w:val="nil"/>
                        <w:left w:val="nil"/>
                        <w:bottom w:val="nil"/>
                        <w:right w:val="nil"/>
                      </w:tcBorders>
                      <w:hideMark/>
                    </w:tcPr>
                  </w:tcPrChange>
                </w:tcPr>
                <w:p w:rsidR="00FD314B" w:rsidRDefault="00FD314B" w:rsidP="00FD314B">
                  <w:pPr>
                    <w:jc w:val="both"/>
                  </w:pPr>
                  <w:r>
                    <w:t>19</w:t>
                  </w:r>
                  <w:ins w:id="4017" w:author="Trefilová Pavla" w:date="2018-08-22T10:26:00Z">
                    <w:r w:rsidR="0070680C">
                      <w:t>82</w:t>
                    </w:r>
                  </w:ins>
                  <w:del w:id="4018" w:author="Trefilová Pavla" w:date="2018-08-22T10:26:00Z">
                    <w:r w:rsidDel="0070680C">
                      <w:delText>75</w:delText>
                    </w:r>
                  </w:del>
                </w:p>
              </w:tc>
              <w:tc>
                <w:tcPr>
                  <w:tcW w:w="8788" w:type="dxa"/>
                  <w:tcBorders>
                    <w:top w:val="nil"/>
                    <w:left w:val="nil"/>
                    <w:bottom w:val="nil"/>
                    <w:right w:val="nil"/>
                  </w:tcBorders>
                  <w:hideMark/>
                  <w:tcPrChange w:id="4019" w:author="Trefilová Pavla" w:date="2018-08-22T10:26:00Z">
                    <w:tcPr>
                      <w:tcW w:w="8788" w:type="dxa"/>
                      <w:tcBorders>
                        <w:top w:val="nil"/>
                        <w:left w:val="nil"/>
                        <w:bottom w:val="nil"/>
                        <w:right w:val="nil"/>
                      </w:tcBorders>
                      <w:hideMark/>
                    </w:tcPr>
                  </w:tcPrChange>
                </w:tcPr>
                <w:p w:rsidR="00FD314B" w:rsidRDefault="00FD314B" w:rsidP="00FD314B">
                  <w:pPr>
                    <w:jc w:val="both"/>
                  </w:pPr>
                  <w:r>
                    <w:t>UP Olomouc, Filozofická fakulta, obor psychologie (</w:t>
                  </w:r>
                  <w:r w:rsidRPr="00734837">
                    <w:rPr>
                      <w:b/>
                    </w:rPr>
                    <w:t>PhDr.</w:t>
                  </w:r>
                  <w:r>
                    <w:rPr>
                      <w:b/>
                    </w:rPr>
                    <w:t>)</w:t>
                  </w:r>
                </w:p>
              </w:tc>
            </w:tr>
            <w:tr w:rsidR="00FD314B" w:rsidTr="0070680C">
              <w:tc>
                <w:tcPr>
                  <w:tcW w:w="1239" w:type="dxa"/>
                  <w:tcBorders>
                    <w:top w:val="nil"/>
                    <w:left w:val="nil"/>
                    <w:bottom w:val="nil"/>
                    <w:right w:val="nil"/>
                  </w:tcBorders>
                  <w:hideMark/>
                  <w:tcPrChange w:id="4020" w:author="Trefilová Pavla" w:date="2018-08-22T10:26:00Z">
                    <w:tcPr>
                      <w:tcW w:w="809" w:type="dxa"/>
                      <w:tcBorders>
                        <w:top w:val="nil"/>
                        <w:left w:val="nil"/>
                        <w:bottom w:val="nil"/>
                        <w:right w:val="nil"/>
                      </w:tcBorders>
                      <w:hideMark/>
                    </w:tcPr>
                  </w:tcPrChange>
                </w:tcPr>
                <w:p w:rsidR="00FD314B" w:rsidRDefault="00FD314B" w:rsidP="00FD314B">
                  <w:pPr>
                    <w:jc w:val="both"/>
                  </w:pPr>
                  <w:r>
                    <w:t>1991</w:t>
                  </w:r>
                </w:p>
              </w:tc>
              <w:tc>
                <w:tcPr>
                  <w:tcW w:w="8788" w:type="dxa"/>
                  <w:tcBorders>
                    <w:top w:val="nil"/>
                    <w:left w:val="nil"/>
                    <w:bottom w:val="nil"/>
                    <w:right w:val="nil"/>
                  </w:tcBorders>
                  <w:hideMark/>
                  <w:tcPrChange w:id="4021" w:author="Trefilová Pavla" w:date="2018-08-22T10:26:00Z">
                    <w:tcPr>
                      <w:tcW w:w="8788" w:type="dxa"/>
                      <w:tcBorders>
                        <w:top w:val="nil"/>
                        <w:left w:val="nil"/>
                        <w:bottom w:val="nil"/>
                        <w:right w:val="nil"/>
                      </w:tcBorders>
                      <w:hideMark/>
                    </w:tcPr>
                  </w:tcPrChange>
                </w:tcPr>
                <w:p w:rsidR="00FD314B" w:rsidRDefault="00FD314B" w:rsidP="00FD314B">
                  <w:pPr>
                    <w:jc w:val="both"/>
                  </w:pPr>
                  <w:r>
                    <w:t xml:space="preserve">VŠE Praha, Podniko-hospodářská fakulta, stud. kand. věd </w:t>
                  </w:r>
                  <w:r w:rsidRPr="00734837">
                    <w:rPr>
                      <w:b/>
                    </w:rPr>
                    <w:t>(CSc.)</w:t>
                  </w:r>
                </w:p>
              </w:tc>
            </w:tr>
          </w:tbl>
          <w:p w:rsidR="00FD314B" w:rsidRPr="00831911" w:rsidRDefault="00FD314B" w:rsidP="00FD314B">
            <w:pPr>
              <w:jc w:val="both"/>
              <w:rPr>
                <w:b/>
                <w:sz w:val="12"/>
                <w:rPrChange w:id="4022" w:author="Trefilová Pavla" w:date="2018-08-29T15:15:00Z">
                  <w:rPr>
                    <w:b/>
                  </w:rPr>
                </w:rPrChange>
              </w:rPr>
            </w:pPr>
          </w:p>
        </w:tc>
      </w:tr>
      <w:tr w:rsidR="00FD314B" w:rsidTr="00FD314B">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Údaje o odborném působení od absolvování VŠ</w:t>
            </w:r>
          </w:p>
        </w:tc>
      </w:tr>
      <w:tr w:rsidR="00FD314B" w:rsidTr="00FD314B">
        <w:trPr>
          <w:trHeight w:val="709"/>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
              <w:tblW w:w="9744" w:type="dxa"/>
              <w:tblLayout w:type="fixed"/>
              <w:tblLook w:val="04A0" w:firstRow="1" w:lastRow="0" w:firstColumn="1" w:lastColumn="0" w:noHBand="0" w:noVBand="1"/>
            </w:tblPr>
            <w:tblGrid>
              <w:gridCol w:w="1381"/>
              <w:gridCol w:w="8363"/>
            </w:tblGrid>
            <w:tr w:rsidR="00FD314B" w:rsidTr="00FD314B">
              <w:tc>
                <w:tcPr>
                  <w:tcW w:w="1381" w:type="dxa"/>
                  <w:tcBorders>
                    <w:top w:val="nil"/>
                    <w:left w:val="nil"/>
                    <w:bottom w:val="nil"/>
                    <w:right w:val="nil"/>
                  </w:tcBorders>
                  <w:hideMark/>
                </w:tcPr>
                <w:p w:rsidR="00FD314B" w:rsidRDefault="00FD314B">
                  <w:pPr>
                    <w:jc w:val="both"/>
                  </w:pPr>
                  <w:r>
                    <w:t>196</w:t>
                  </w:r>
                  <w:ins w:id="4023" w:author="Trefilová Pavla" w:date="2018-08-22T10:26:00Z">
                    <w:r w:rsidR="0070680C">
                      <w:t>7-1969</w:t>
                    </w:r>
                  </w:ins>
                  <w:del w:id="4024" w:author="Trefilová Pavla" w:date="2018-08-22T10:26:00Z">
                    <w:r w:rsidDel="0070680C">
                      <w:delText>8</w:delText>
                    </w:r>
                  </w:del>
                </w:p>
              </w:tc>
              <w:tc>
                <w:tcPr>
                  <w:tcW w:w="8363" w:type="dxa"/>
                  <w:tcBorders>
                    <w:top w:val="nil"/>
                    <w:left w:val="nil"/>
                    <w:bottom w:val="nil"/>
                    <w:right w:val="nil"/>
                  </w:tcBorders>
                  <w:hideMark/>
                </w:tcPr>
                <w:p w:rsidR="00FD314B" w:rsidRDefault="00FD314B" w:rsidP="00FD314B">
                  <w:pPr>
                    <w:jc w:val="both"/>
                  </w:pPr>
                  <w:r>
                    <w:t>Aritma Praha, obchodně technické služby</w:t>
                  </w:r>
                </w:p>
              </w:tc>
            </w:tr>
            <w:tr w:rsidR="00FD314B" w:rsidTr="00FD314B">
              <w:tc>
                <w:tcPr>
                  <w:tcW w:w="1381" w:type="dxa"/>
                  <w:tcBorders>
                    <w:top w:val="nil"/>
                    <w:left w:val="nil"/>
                    <w:bottom w:val="nil"/>
                    <w:right w:val="nil"/>
                  </w:tcBorders>
                  <w:hideMark/>
                </w:tcPr>
                <w:p w:rsidR="00FD314B" w:rsidRDefault="00FD314B" w:rsidP="00FD314B">
                  <w:pPr>
                    <w:jc w:val="both"/>
                  </w:pPr>
                  <w:r>
                    <w:t>1970</w:t>
                  </w:r>
                  <w:ins w:id="4025" w:author="Trefilová Pavla" w:date="2018-08-22T10:26:00Z">
                    <w:r w:rsidR="0070680C">
                      <w:t>-1981</w:t>
                    </w:r>
                  </w:ins>
                </w:p>
              </w:tc>
              <w:tc>
                <w:tcPr>
                  <w:tcW w:w="8363" w:type="dxa"/>
                  <w:tcBorders>
                    <w:top w:val="nil"/>
                    <w:left w:val="nil"/>
                    <w:bottom w:val="nil"/>
                    <w:right w:val="nil"/>
                  </w:tcBorders>
                  <w:hideMark/>
                </w:tcPr>
                <w:p w:rsidR="00FD314B" w:rsidRDefault="00FD314B" w:rsidP="00FD314B">
                  <w:pPr>
                    <w:jc w:val="both"/>
                  </w:pPr>
                  <w:r>
                    <w:t>Barum Otrokovice, ekonomický úsek</w:t>
                  </w:r>
                </w:p>
              </w:tc>
            </w:tr>
            <w:tr w:rsidR="00FD314B" w:rsidTr="00FD314B">
              <w:tc>
                <w:tcPr>
                  <w:tcW w:w="1381" w:type="dxa"/>
                  <w:tcBorders>
                    <w:top w:val="nil"/>
                    <w:left w:val="nil"/>
                    <w:bottom w:val="nil"/>
                    <w:right w:val="nil"/>
                  </w:tcBorders>
                  <w:hideMark/>
                </w:tcPr>
                <w:p w:rsidR="00FD314B" w:rsidRDefault="00FD314B" w:rsidP="00FD314B">
                  <w:pPr>
                    <w:jc w:val="both"/>
                  </w:pPr>
                  <w:r>
                    <w:t>1981</w:t>
                  </w:r>
                  <w:ins w:id="4026" w:author="Trefilová Pavla" w:date="2018-08-22T10:26:00Z">
                    <w:r w:rsidR="0070680C">
                      <w:t>-1991</w:t>
                    </w:r>
                  </w:ins>
                </w:p>
              </w:tc>
              <w:tc>
                <w:tcPr>
                  <w:tcW w:w="8363" w:type="dxa"/>
                  <w:tcBorders>
                    <w:top w:val="nil"/>
                    <w:left w:val="nil"/>
                    <w:bottom w:val="nil"/>
                    <w:right w:val="nil"/>
                  </w:tcBorders>
                  <w:hideMark/>
                </w:tcPr>
                <w:p w:rsidR="00FD314B" w:rsidRDefault="00FD314B" w:rsidP="00FD314B">
                  <w:pPr>
                    <w:jc w:val="both"/>
                  </w:pPr>
                  <w:r>
                    <w:t>Barumprojekt Zlín, úsek ekonomických analýz a projektování,</w:t>
                  </w:r>
                </w:p>
              </w:tc>
            </w:tr>
            <w:tr w:rsidR="00FD314B" w:rsidTr="00FD314B">
              <w:tc>
                <w:tcPr>
                  <w:tcW w:w="1381" w:type="dxa"/>
                  <w:tcBorders>
                    <w:top w:val="nil"/>
                    <w:left w:val="nil"/>
                    <w:bottom w:val="nil"/>
                    <w:right w:val="nil"/>
                  </w:tcBorders>
                  <w:hideMark/>
                </w:tcPr>
                <w:p w:rsidR="00FD314B" w:rsidRDefault="00FD314B" w:rsidP="00FD314B">
                  <w:pPr>
                    <w:jc w:val="both"/>
                  </w:pPr>
                  <w:r>
                    <w:t>1991</w:t>
                  </w:r>
                  <w:ins w:id="4027" w:author="Trefilová Pavla" w:date="2018-08-22T10:26:00Z">
                    <w:r w:rsidR="0070680C">
                      <w:t>-1994</w:t>
                    </w:r>
                  </w:ins>
                </w:p>
              </w:tc>
              <w:tc>
                <w:tcPr>
                  <w:tcW w:w="8363" w:type="dxa"/>
                  <w:tcBorders>
                    <w:top w:val="nil"/>
                    <w:left w:val="nil"/>
                    <w:bottom w:val="nil"/>
                    <w:right w:val="nil"/>
                  </w:tcBorders>
                  <w:hideMark/>
                </w:tcPr>
                <w:p w:rsidR="00FD314B" w:rsidRDefault="00FD314B" w:rsidP="00FD314B">
                  <w:pPr>
                    <w:jc w:val="both"/>
                  </w:pPr>
                  <w:r>
                    <w:t>Technoplast Chropyně, personální ředitel</w:t>
                  </w:r>
                </w:p>
              </w:tc>
            </w:tr>
            <w:tr w:rsidR="00FD314B" w:rsidTr="00FD314B">
              <w:tc>
                <w:tcPr>
                  <w:tcW w:w="1381" w:type="dxa"/>
                  <w:tcBorders>
                    <w:top w:val="nil"/>
                    <w:left w:val="nil"/>
                    <w:bottom w:val="nil"/>
                    <w:right w:val="nil"/>
                  </w:tcBorders>
                  <w:hideMark/>
                </w:tcPr>
                <w:p w:rsidR="00FD314B" w:rsidRDefault="00FD314B" w:rsidP="00FD314B">
                  <w:pPr>
                    <w:jc w:val="both"/>
                  </w:pPr>
                  <w:r>
                    <w:t>199</w:t>
                  </w:r>
                  <w:ins w:id="4028" w:author="Trefilová Pavla" w:date="2018-08-22T10:26:00Z">
                    <w:r w:rsidR="0070680C">
                      <w:t>4-1995</w:t>
                    </w:r>
                  </w:ins>
                  <w:del w:id="4029" w:author="Trefilová Pavla" w:date="2018-08-22T10:26:00Z">
                    <w:r w:rsidDel="0070680C">
                      <w:delText>6</w:delText>
                    </w:r>
                  </w:del>
                </w:p>
              </w:tc>
              <w:tc>
                <w:tcPr>
                  <w:tcW w:w="8363" w:type="dxa"/>
                  <w:tcBorders>
                    <w:top w:val="nil"/>
                    <w:left w:val="nil"/>
                    <w:bottom w:val="nil"/>
                    <w:right w:val="nil"/>
                  </w:tcBorders>
                  <w:hideMark/>
                </w:tcPr>
                <w:p w:rsidR="00FD314B" w:rsidRDefault="00FD314B" w:rsidP="00FD314B">
                  <w:pPr>
                    <w:jc w:val="both"/>
                  </w:pPr>
                  <w:r>
                    <w:t>ZPS Zlín, personální ředitel</w:t>
                  </w:r>
                </w:p>
              </w:tc>
            </w:tr>
            <w:tr w:rsidR="00FD314B" w:rsidTr="00FD314B">
              <w:tc>
                <w:tcPr>
                  <w:tcW w:w="1381" w:type="dxa"/>
                  <w:tcBorders>
                    <w:top w:val="nil"/>
                    <w:left w:val="nil"/>
                    <w:bottom w:val="nil"/>
                    <w:right w:val="nil"/>
                  </w:tcBorders>
                  <w:hideMark/>
                </w:tcPr>
                <w:p w:rsidR="00FD314B" w:rsidRDefault="00FD314B">
                  <w:pPr>
                    <w:jc w:val="both"/>
                  </w:pPr>
                  <w:r>
                    <w:t>199</w:t>
                  </w:r>
                  <w:del w:id="4030" w:author="Trefilová Pavla" w:date="2018-08-22T10:27:00Z">
                    <w:r w:rsidDel="0070680C">
                      <w:delText>8</w:delText>
                    </w:r>
                  </w:del>
                  <w:ins w:id="4031" w:author="Trefilová Pavla" w:date="2018-08-22T10:27:00Z">
                    <w:r w:rsidR="0070680C">
                      <w:t>5</w:t>
                    </w:r>
                  </w:ins>
                  <w:r>
                    <w:t xml:space="preserve"> - dosud</w:t>
                  </w:r>
                </w:p>
              </w:tc>
              <w:tc>
                <w:tcPr>
                  <w:tcW w:w="8363" w:type="dxa"/>
                  <w:tcBorders>
                    <w:top w:val="nil"/>
                    <w:left w:val="nil"/>
                    <w:bottom w:val="nil"/>
                    <w:right w:val="nil"/>
                  </w:tcBorders>
                  <w:hideMark/>
                </w:tcPr>
                <w:p w:rsidR="00FD314B" w:rsidRDefault="00FD314B" w:rsidP="00FD314B">
                  <w:pPr>
                    <w:jc w:val="both"/>
                  </w:pPr>
                  <w:r>
                    <w:t>FaME UTB, docent, ředitel Ústavu managementu, prorektor UTB pro pedagogickou činnost (2001-2004), proděkan FaME UTB pro KS a CŽV (2004-2007), prorektor UTB pro mezinárodní vztahy (2009 - 2015), docent, Ústav managementu a marketingu, FaME UTB (2015 – dosud)</w:t>
                  </w:r>
                </w:p>
              </w:tc>
            </w:tr>
          </w:tbl>
          <w:p w:rsidR="00FD314B" w:rsidRDefault="00FD314B" w:rsidP="00FD314B">
            <w:pPr>
              <w:jc w:val="both"/>
            </w:pPr>
          </w:p>
        </w:tc>
      </w:tr>
      <w:tr w:rsidR="00FD314B" w:rsidTr="00FD314B">
        <w:trPr>
          <w:trHeight w:val="250"/>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Zkušenosti s vedením kvalifikačních a rigorózních prací</w:t>
            </w:r>
          </w:p>
        </w:tc>
      </w:tr>
      <w:tr w:rsidR="00FD314B" w:rsidTr="00FD314B">
        <w:trPr>
          <w:trHeight w:val="158"/>
        </w:trPr>
        <w:tc>
          <w:tcPr>
            <w:tcW w:w="9857" w:type="dxa"/>
            <w:gridSpan w:val="11"/>
            <w:tcBorders>
              <w:top w:val="single" w:sz="4" w:space="0" w:color="auto"/>
              <w:left w:val="single" w:sz="4" w:space="0" w:color="auto"/>
              <w:bottom w:val="single" w:sz="4" w:space="0" w:color="auto"/>
              <w:right w:val="single" w:sz="4" w:space="0" w:color="auto"/>
            </w:tcBorders>
            <w:hideMark/>
          </w:tcPr>
          <w:p w:rsidR="001B365E" w:rsidRDefault="001B365E" w:rsidP="001B365E">
            <w:pPr>
              <w:jc w:val="both"/>
              <w:rPr>
                <w:ins w:id="4032" w:author="Trefilová Pavla" w:date="2018-08-22T08:43:00Z"/>
              </w:rPr>
            </w:pPr>
            <w:ins w:id="4033" w:author="Trefilová Pavla" w:date="2018-08-22T08:43:00Z">
              <w:r>
                <w:t xml:space="preserve">Počet vedených bakalářských prací – 25 </w:t>
              </w:r>
            </w:ins>
          </w:p>
          <w:p w:rsidR="001B365E" w:rsidRDefault="001B365E" w:rsidP="001B365E">
            <w:pPr>
              <w:jc w:val="both"/>
              <w:rPr>
                <w:ins w:id="4034" w:author="Trefilová Pavla" w:date="2018-08-22T08:43:00Z"/>
              </w:rPr>
            </w:pPr>
            <w:ins w:id="4035" w:author="Trefilová Pavla" w:date="2018-08-22T08:43:00Z">
              <w:r>
                <w:t>Počet vedených diplomových prací – 64</w:t>
              </w:r>
            </w:ins>
          </w:p>
          <w:p w:rsidR="001B365E" w:rsidRDefault="001B365E" w:rsidP="001B365E">
            <w:pPr>
              <w:jc w:val="both"/>
            </w:pPr>
            <w:ins w:id="4036" w:author="Trefilová Pavla" w:date="2018-08-22T08:43:00Z">
              <w:r>
                <w:t>Počet vedených disertačních prací - 12</w:t>
              </w:r>
            </w:ins>
            <w:del w:id="4037" w:author="Trefilová Pavla" w:date="2018-08-22T08:43:00Z">
              <w:r w:rsidR="00FD314B" w:rsidDel="001B365E">
                <w:delText>Bakalářské práce: 25x; Diplomové práce: 64x; Disertační doktorské práce: 12x</w:delText>
              </w:r>
            </w:del>
          </w:p>
        </w:tc>
      </w:tr>
      <w:tr w:rsidR="00FD314B" w:rsidTr="00FD314B">
        <w:trPr>
          <w:cantSplit/>
        </w:trPr>
        <w:tc>
          <w:tcPr>
            <w:tcW w:w="3343"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rsidR="00FD314B" w:rsidRDefault="00FD314B" w:rsidP="00FD314B">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rsidR="00FD314B" w:rsidRDefault="00FD314B" w:rsidP="00FD314B">
            <w:pPr>
              <w:jc w:val="both"/>
              <w:rPr>
                <w:b/>
              </w:rPr>
            </w:pPr>
            <w:r>
              <w:rPr>
                <w:b/>
              </w:rPr>
              <w:t>Ohlasy publikací</w:t>
            </w:r>
          </w:p>
        </w:tc>
      </w:tr>
      <w:tr w:rsidR="00FD314B" w:rsidTr="00FD314B">
        <w:trPr>
          <w:cantSplit/>
        </w:trPr>
        <w:tc>
          <w:tcPr>
            <w:tcW w:w="3343" w:type="dxa"/>
            <w:gridSpan w:val="2"/>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2001</w:t>
            </w:r>
          </w:p>
        </w:tc>
        <w:tc>
          <w:tcPr>
            <w:tcW w:w="2250" w:type="dxa"/>
            <w:gridSpan w:val="4"/>
            <w:tcBorders>
              <w:top w:val="single" w:sz="4" w:space="0" w:color="auto"/>
              <w:left w:val="single" w:sz="4" w:space="0" w:color="auto"/>
              <w:bottom w:val="single" w:sz="4" w:space="0" w:color="auto"/>
              <w:right w:val="single" w:sz="12" w:space="0" w:color="auto"/>
            </w:tcBorders>
            <w:hideMark/>
          </w:tcPr>
          <w:p w:rsidR="00FD314B" w:rsidRDefault="00FD314B" w:rsidP="00FD314B">
            <w:pPr>
              <w:jc w:val="both"/>
            </w:pPr>
            <w:r>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rsidR="00FD314B" w:rsidRDefault="00FD314B" w:rsidP="00FD314B">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sz w:val="18"/>
              </w:rPr>
              <w:t>ostatní</w:t>
            </w:r>
          </w:p>
        </w:tc>
      </w:tr>
      <w:tr w:rsidR="00FD314B" w:rsidTr="00FD314B">
        <w:trPr>
          <w:cantSplit/>
          <w:trHeight w:val="70"/>
        </w:trPr>
        <w:tc>
          <w:tcPr>
            <w:tcW w:w="334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rsidR="00FD314B" w:rsidRDefault="00FD314B" w:rsidP="00FD314B">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rsidR="00FD314B" w:rsidRDefault="00FD314B" w:rsidP="00FD314B">
            <w:pPr>
              <w:jc w:val="both"/>
              <w:rPr>
                <w:b/>
              </w:rPr>
            </w:pPr>
            <w:del w:id="4038" w:author="Trefilová Pavla" w:date="2018-08-22T08:43:00Z">
              <w:r w:rsidDel="001B365E">
                <w:rPr>
                  <w:b/>
                </w:rPr>
                <w:delText>15</w:delText>
              </w:r>
            </w:del>
            <w:ins w:id="4039" w:author="Trefilová Pavla" w:date="2018-08-22T08:43:00Z">
              <w:r w:rsidR="001B365E">
                <w:rPr>
                  <w:b/>
                </w:rPr>
                <w:t>6</w:t>
              </w:r>
            </w:ins>
          </w:p>
        </w:tc>
        <w:tc>
          <w:tcPr>
            <w:tcW w:w="693" w:type="dxa"/>
            <w:vMerge w:val="restart"/>
            <w:tcBorders>
              <w:top w:val="single" w:sz="4" w:space="0" w:color="auto"/>
              <w:left w:val="single" w:sz="4" w:space="0" w:color="auto"/>
              <w:bottom w:val="single" w:sz="4" w:space="0" w:color="auto"/>
              <w:right w:val="single" w:sz="4" w:space="0" w:color="auto"/>
            </w:tcBorders>
            <w:hideMark/>
          </w:tcPr>
          <w:p w:rsidR="00FD314B" w:rsidRDefault="00FD314B" w:rsidP="00FD314B">
            <w:pPr>
              <w:jc w:val="both"/>
              <w:rPr>
                <w:b/>
              </w:rPr>
            </w:pPr>
            <w:del w:id="4040" w:author="Trefilová Pavla" w:date="2018-08-22T08:43:00Z">
              <w:r w:rsidDel="001B365E">
                <w:rPr>
                  <w:b/>
                </w:rPr>
                <w:delText>7</w:delText>
              </w:r>
            </w:del>
            <w:ins w:id="4041" w:author="Trefilová Pavla" w:date="2018-08-22T08:43:00Z">
              <w:r w:rsidR="001B365E">
                <w:rPr>
                  <w:b/>
                </w:rPr>
                <w:t>3</w:t>
              </w:r>
            </w:ins>
          </w:p>
        </w:tc>
        <w:tc>
          <w:tcPr>
            <w:tcW w:w="694" w:type="dxa"/>
            <w:vMerge w:val="restart"/>
            <w:tcBorders>
              <w:top w:val="single" w:sz="4" w:space="0" w:color="auto"/>
              <w:left w:val="single" w:sz="4" w:space="0" w:color="auto"/>
              <w:bottom w:val="single" w:sz="4" w:space="0" w:color="auto"/>
              <w:right w:val="single" w:sz="4" w:space="0" w:color="auto"/>
            </w:tcBorders>
            <w:hideMark/>
          </w:tcPr>
          <w:p w:rsidR="00FD314B" w:rsidRDefault="00FD314B" w:rsidP="00FD314B">
            <w:pPr>
              <w:jc w:val="both"/>
              <w:rPr>
                <w:b/>
              </w:rPr>
            </w:pPr>
            <w:r>
              <w:rPr>
                <w:b/>
              </w:rPr>
              <w:t>38</w:t>
            </w:r>
          </w:p>
        </w:tc>
      </w:tr>
      <w:tr w:rsidR="00FD314B" w:rsidTr="00FD314B">
        <w:trPr>
          <w:trHeight w:val="70"/>
        </w:trPr>
        <w:tc>
          <w:tcPr>
            <w:tcW w:w="3343" w:type="dxa"/>
            <w:gridSpan w:val="2"/>
            <w:tcBorders>
              <w:top w:val="single" w:sz="4" w:space="0" w:color="auto"/>
              <w:left w:val="single" w:sz="4" w:space="0" w:color="auto"/>
              <w:bottom w:val="single" w:sz="4" w:space="0" w:color="auto"/>
              <w:right w:val="single" w:sz="4" w:space="0" w:color="auto"/>
            </w:tcBorders>
          </w:tcPr>
          <w:p w:rsidR="00FD314B" w:rsidRDefault="00FD314B" w:rsidP="00FD314B">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FD314B" w:rsidRDefault="00FD314B" w:rsidP="00FD314B">
            <w:pPr>
              <w:jc w:val="both"/>
            </w:pPr>
          </w:p>
        </w:tc>
        <w:tc>
          <w:tcPr>
            <w:tcW w:w="2250" w:type="dxa"/>
            <w:gridSpan w:val="4"/>
            <w:tcBorders>
              <w:top w:val="single" w:sz="4" w:space="0" w:color="auto"/>
              <w:left w:val="single" w:sz="4" w:space="0" w:color="auto"/>
              <w:bottom w:val="single" w:sz="4" w:space="0" w:color="auto"/>
              <w:right w:val="single" w:sz="12" w:space="0" w:color="auto"/>
            </w:tcBorders>
          </w:tcPr>
          <w:p w:rsidR="00FD314B" w:rsidRDefault="00FD314B" w:rsidP="00FD314B">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rsidR="00FD314B" w:rsidRDefault="00FD314B" w:rsidP="00FD314B">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FD314B" w:rsidRDefault="00FD314B" w:rsidP="00FD314B">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FD314B" w:rsidRDefault="00FD314B" w:rsidP="00FD314B">
            <w:pPr>
              <w:rPr>
                <w:b/>
              </w:rPr>
            </w:pPr>
          </w:p>
        </w:tc>
      </w:tr>
      <w:tr w:rsidR="00FD314B" w:rsidTr="00FD314B">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4B" w:rsidTr="00FD314B">
        <w:trPr>
          <w:trHeight w:val="708"/>
        </w:trPr>
        <w:tc>
          <w:tcPr>
            <w:tcW w:w="9857" w:type="dxa"/>
            <w:gridSpan w:val="11"/>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KURUPPUGE, R. H., GREGAR, A. Employees’ organizational preferences: A study on family businesses. </w:t>
            </w:r>
            <w:r>
              <w:rPr>
                <w:i/>
                <w:iCs/>
                <w:bdr w:val="none" w:sz="0" w:space="0" w:color="auto" w:frame="1"/>
              </w:rPr>
              <w:t>Economics and Sociology</w:t>
            </w:r>
            <w:r>
              <w:t xml:space="preserve">. 2018, vol. 11, iss. 1, s. 255-266. ISSN 2071-789X. DOI: </w:t>
            </w:r>
            <w:hyperlink r:id="rId44" w:history="1">
              <w:r>
                <w:rPr>
                  <w:rStyle w:val="Hypertextovodkaz"/>
                </w:rPr>
                <w:t>https://doi.org/10.14254/2071-789X.2018/11-1/17</w:t>
              </w:r>
            </w:hyperlink>
            <w:r>
              <w:t xml:space="preserve"> (10%)</w:t>
            </w:r>
          </w:p>
          <w:p w:rsidR="00FD314B" w:rsidRDefault="00FD314B" w:rsidP="00FD314B">
            <w:pPr>
              <w:jc w:val="both"/>
            </w:pPr>
            <w:r>
              <w:t xml:space="preserve">SAHA, N., CHATTERJEE, B., GREGAR, A., SAHA, P. The impact of SHRM on sustainable organizational learning and performance development. </w:t>
            </w:r>
            <w:r>
              <w:rPr>
                <w:i/>
                <w:iCs/>
                <w:bdr w:val="none" w:sz="0" w:space="0" w:color="auto" w:frame="1"/>
              </w:rPr>
              <w:t>International Journal of Organizational Leadership</w:t>
            </w:r>
            <w:r>
              <w:t>. 2016, vol. 5, iss. 1, s. 63-75. ISSN 2383-1103. Dostupné z: </w:t>
            </w:r>
            <w:hyperlink r:id="rId45" w:history="1">
              <w:r>
                <w:rPr>
                  <w:rStyle w:val="Hypertextovodkaz"/>
                </w:rPr>
                <w:t>http://aimijournal.com/Jg/0/1/b0ad8f15-aab9-4f7c-925d-62e949e51eca/1</w:t>
              </w:r>
            </w:hyperlink>
            <w:r>
              <w:t>. (15%)</w:t>
            </w:r>
          </w:p>
          <w:p w:rsidR="00FD314B" w:rsidRDefault="00FD314B" w:rsidP="00FD314B">
            <w:pPr>
              <w:jc w:val="both"/>
            </w:pPr>
            <w:r>
              <w:t xml:space="preserve">PEJŘOVÁ, I., GREGAR, A. Older Workers: Do They Know Their Working Potential? </w:t>
            </w:r>
            <w:r>
              <w:rPr>
                <w:i/>
              </w:rPr>
              <w:t>In Proceedings of The 3rd International Conference on Finance and Economics ICFE 2016.</w:t>
            </w:r>
            <w:r>
              <w:t xml:space="preserve"> Vietnam, Ho Chi Minh City: TDTU, 2016, pp. 499-508. ISBN 978-80-7454-599-3. (50%)</w:t>
            </w:r>
          </w:p>
          <w:p w:rsidR="00FD314B" w:rsidRDefault="00FD314B" w:rsidP="00FD314B">
            <w:pPr>
              <w:jc w:val="both"/>
            </w:pPr>
            <w:r>
              <w:t>JAYAWARDENA, C., GREGAR, A. Impact of Strategic Emotional Intelligence to Transformational Leadership of Managers: A Case Study</w:t>
            </w:r>
            <w:r>
              <w:rPr>
                <w:i/>
              </w:rPr>
              <w:t>. International Journal of Social, Education, Economics and Management Engineering,</w:t>
            </w:r>
            <w:r>
              <w:t xml:space="preserve"> 2014, Vol. 08, No. 09, pp 182-186. ISSN 1307-6892. (60%)</w:t>
            </w:r>
          </w:p>
          <w:p w:rsidR="00FD314B" w:rsidRDefault="00FD314B" w:rsidP="00FD314B">
            <w:pPr>
              <w:jc w:val="both"/>
            </w:pPr>
            <w:r>
              <w:t xml:space="preserve">JAYAWARDENA, C., GREGAR, A. Career and Knowledge Management Practices and Occupational Self Efficacy of Elderly Employees. </w:t>
            </w:r>
            <w:r>
              <w:rPr>
                <w:i/>
                <w:iCs/>
                <w:bdr w:val="none" w:sz="0" w:space="0" w:color="auto" w:frame="1"/>
              </w:rPr>
              <w:t>Proceedings of the 10th International Conference on Intellectual Capital, Knowledge Management and Organisational Learning (ICICKM-2013)</w:t>
            </w:r>
            <w:r>
              <w:t>. 2013, s. 533-539. ISSN 2048-9803. (50%)</w:t>
            </w:r>
          </w:p>
          <w:p w:rsidR="001B365E" w:rsidRDefault="001B365E" w:rsidP="001B365E">
            <w:pPr>
              <w:jc w:val="both"/>
              <w:rPr>
                <w:ins w:id="4042" w:author="Trefilová Pavla" w:date="2018-08-22T08:44:00Z"/>
                <w:rFonts w:ascii="Helvetica" w:hAnsi="Helvetica" w:cs="Helvetica"/>
                <w:color w:val="444444"/>
                <w:sz w:val="18"/>
                <w:szCs w:val="18"/>
                <w:shd w:val="clear" w:color="auto" w:fill="FFFFFF"/>
              </w:rPr>
            </w:pPr>
            <w:ins w:id="4043" w:author="Trefilová Pavla" w:date="2018-08-22T08:44:00Z">
              <w:r w:rsidRPr="00E66B0B">
                <w:rPr>
                  <w:i/>
                </w:rPr>
                <w:t>Přehled projektové činnosti:</w:t>
              </w:r>
            </w:ins>
          </w:p>
          <w:p w:rsidR="00FD314B" w:rsidRDefault="00FD314B" w:rsidP="00FD314B">
            <w:pPr>
              <w:tabs>
                <w:tab w:val="left" w:pos="709"/>
              </w:tabs>
            </w:pPr>
            <w:r>
              <w:t>T</w:t>
            </w:r>
            <w:r w:rsidRPr="00711F41">
              <w:t xml:space="preserve">A </w:t>
            </w:r>
            <w:r>
              <w:t>ČR TD010129 Výkonový potenciál pracovníků 50+ a specifické formy řízení lidských zdrojů podniku 2012-2013 (hlavní řešitel</w:t>
            </w:r>
            <w:r w:rsidRPr="00711F41">
              <w:t>)</w:t>
            </w:r>
            <w:r>
              <w:t>.</w:t>
            </w:r>
          </w:p>
        </w:tc>
      </w:tr>
      <w:tr w:rsidR="00FD314B" w:rsidTr="00FD314B">
        <w:trPr>
          <w:trHeight w:val="218"/>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rPr>
                <w:b/>
              </w:rPr>
            </w:pPr>
            <w:r>
              <w:rPr>
                <w:b/>
              </w:rPr>
              <w:t>Působení v zahraničí</w:t>
            </w:r>
          </w:p>
        </w:tc>
      </w:tr>
      <w:tr w:rsidR="00FD314B" w:rsidTr="00FD314B">
        <w:trPr>
          <w:trHeight w:val="138"/>
        </w:trPr>
        <w:tc>
          <w:tcPr>
            <w:tcW w:w="9857" w:type="dxa"/>
            <w:gridSpan w:val="11"/>
            <w:tcBorders>
              <w:top w:val="single" w:sz="4" w:space="0" w:color="auto"/>
              <w:left w:val="single" w:sz="4" w:space="0" w:color="auto"/>
              <w:bottom w:val="single" w:sz="4" w:space="0" w:color="auto"/>
              <w:right w:val="single" w:sz="4" w:space="0" w:color="auto"/>
            </w:tcBorders>
          </w:tcPr>
          <w:p w:rsidR="00FD314B" w:rsidRDefault="00FD314B" w:rsidP="00FD314B">
            <w:pPr>
              <w:rPr>
                <w:b/>
              </w:rPr>
            </w:pPr>
          </w:p>
        </w:tc>
      </w:tr>
      <w:tr w:rsidR="00FD314B" w:rsidTr="00FD314B">
        <w:trPr>
          <w:cantSplit/>
          <w:trHeight w:val="283"/>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rsidR="00FD314B" w:rsidRDefault="00FD314B" w:rsidP="00FD314B">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tcPr>
          <w:p w:rsidR="00FD314B" w:rsidRDefault="00FD314B" w:rsidP="00FD314B">
            <w:pPr>
              <w:jc w:val="both"/>
            </w:pPr>
          </w:p>
        </w:tc>
      </w:tr>
    </w:tbl>
    <w:p w:rsidR="00FD314B" w:rsidDel="001B365E" w:rsidRDefault="00FD314B">
      <w:pPr>
        <w:rPr>
          <w:del w:id="4044" w:author="Trefilová Pavla" w:date="2018-08-22T08:44:00Z"/>
        </w:rPr>
      </w:pPr>
    </w:p>
    <w:p w:rsidR="00FD314B" w:rsidDel="001B365E" w:rsidRDefault="00FD314B">
      <w:pPr>
        <w:rPr>
          <w:del w:id="4045" w:author="Trefilová Pavla" w:date="2018-08-22T08:44: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D314B" w:rsidTr="00FD314B">
        <w:tc>
          <w:tcPr>
            <w:tcW w:w="9859" w:type="dxa"/>
            <w:gridSpan w:val="11"/>
            <w:tcBorders>
              <w:bottom w:val="double" w:sz="4" w:space="0" w:color="auto"/>
            </w:tcBorders>
            <w:shd w:val="clear" w:color="auto" w:fill="BDD6EE"/>
          </w:tcPr>
          <w:p w:rsidR="00FD314B" w:rsidRDefault="00FD314B" w:rsidP="00FD314B">
            <w:pPr>
              <w:jc w:val="both"/>
              <w:rPr>
                <w:b/>
                <w:sz w:val="28"/>
              </w:rPr>
            </w:pPr>
            <w:r>
              <w:rPr>
                <w:b/>
                <w:sz w:val="28"/>
              </w:rPr>
              <w:lastRenderedPageBreak/>
              <w:t>C-I – Personální zabezpečení</w:t>
            </w:r>
          </w:p>
        </w:tc>
      </w:tr>
      <w:tr w:rsidR="00FD314B" w:rsidTr="00FD314B">
        <w:tc>
          <w:tcPr>
            <w:tcW w:w="2518" w:type="dxa"/>
            <w:tcBorders>
              <w:top w:val="double" w:sz="4" w:space="0" w:color="auto"/>
            </w:tcBorders>
            <w:shd w:val="clear" w:color="auto" w:fill="F7CAAC"/>
          </w:tcPr>
          <w:p w:rsidR="00FD314B" w:rsidRDefault="00FD314B" w:rsidP="00FD314B">
            <w:pPr>
              <w:jc w:val="both"/>
              <w:rPr>
                <w:b/>
              </w:rPr>
            </w:pPr>
            <w:r>
              <w:rPr>
                <w:b/>
              </w:rPr>
              <w:t>Vysoká škola</w:t>
            </w:r>
          </w:p>
        </w:tc>
        <w:tc>
          <w:tcPr>
            <w:tcW w:w="7341" w:type="dxa"/>
            <w:gridSpan w:val="10"/>
          </w:tcPr>
          <w:p w:rsidR="00FD314B" w:rsidRDefault="00FD314B" w:rsidP="00FD314B">
            <w:pPr>
              <w:jc w:val="both"/>
            </w:pPr>
            <w:r>
              <w:t>Univerzita Tomáše Bati ve Zlíně</w:t>
            </w:r>
          </w:p>
        </w:tc>
      </w:tr>
      <w:tr w:rsidR="00FD314B" w:rsidTr="00FD314B">
        <w:tc>
          <w:tcPr>
            <w:tcW w:w="2518" w:type="dxa"/>
            <w:shd w:val="clear" w:color="auto" w:fill="F7CAAC"/>
          </w:tcPr>
          <w:p w:rsidR="00FD314B" w:rsidRDefault="00FD314B" w:rsidP="00FD314B">
            <w:pPr>
              <w:jc w:val="both"/>
              <w:rPr>
                <w:b/>
              </w:rPr>
            </w:pPr>
            <w:r>
              <w:rPr>
                <w:b/>
              </w:rPr>
              <w:t>Součást vysoké školy</w:t>
            </w:r>
          </w:p>
        </w:tc>
        <w:tc>
          <w:tcPr>
            <w:tcW w:w="7341" w:type="dxa"/>
            <w:gridSpan w:val="10"/>
          </w:tcPr>
          <w:p w:rsidR="00FD314B" w:rsidRDefault="00FD314B" w:rsidP="00FD314B">
            <w:pPr>
              <w:jc w:val="both"/>
            </w:pPr>
            <w:r>
              <w:t>Fakulta managementu a ekonomiky</w:t>
            </w:r>
          </w:p>
        </w:tc>
      </w:tr>
      <w:tr w:rsidR="00FD314B" w:rsidTr="00FD314B">
        <w:tc>
          <w:tcPr>
            <w:tcW w:w="2518" w:type="dxa"/>
            <w:shd w:val="clear" w:color="auto" w:fill="F7CAAC"/>
          </w:tcPr>
          <w:p w:rsidR="00FD314B" w:rsidRDefault="00FD314B" w:rsidP="00FD314B">
            <w:pPr>
              <w:jc w:val="both"/>
              <w:rPr>
                <w:b/>
              </w:rPr>
            </w:pPr>
            <w:r>
              <w:rPr>
                <w:b/>
              </w:rPr>
              <w:t>Název studijního programu</w:t>
            </w:r>
          </w:p>
        </w:tc>
        <w:tc>
          <w:tcPr>
            <w:tcW w:w="7341" w:type="dxa"/>
            <w:gridSpan w:val="10"/>
          </w:tcPr>
          <w:p w:rsidR="00FD314B" w:rsidRDefault="00FD314B" w:rsidP="00FD314B">
            <w:pPr>
              <w:jc w:val="both"/>
            </w:pPr>
            <w:r>
              <w:t>Průmyslové inženýrství</w:t>
            </w:r>
          </w:p>
        </w:tc>
      </w:tr>
      <w:tr w:rsidR="00FD314B" w:rsidTr="00FD314B">
        <w:tc>
          <w:tcPr>
            <w:tcW w:w="2518" w:type="dxa"/>
            <w:shd w:val="clear" w:color="auto" w:fill="F7CAAC"/>
          </w:tcPr>
          <w:p w:rsidR="00FD314B" w:rsidRDefault="00FD314B" w:rsidP="00FD314B">
            <w:pPr>
              <w:jc w:val="both"/>
              <w:rPr>
                <w:b/>
              </w:rPr>
            </w:pPr>
            <w:r>
              <w:rPr>
                <w:b/>
              </w:rPr>
              <w:t>Jméno a příjmení</w:t>
            </w:r>
          </w:p>
        </w:tc>
        <w:tc>
          <w:tcPr>
            <w:tcW w:w="4536" w:type="dxa"/>
            <w:gridSpan w:val="5"/>
          </w:tcPr>
          <w:p w:rsidR="00FD314B" w:rsidRDefault="00FD314B" w:rsidP="00FD314B">
            <w:pPr>
              <w:jc w:val="both"/>
            </w:pPr>
            <w:r>
              <w:t>Felicita CHROMJAKOVÁ</w:t>
            </w:r>
          </w:p>
        </w:tc>
        <w:tc>
          <w:tcPr>
            <w:tcW w:w="709" w:type="dxa"/>
            <w:shd w:val="clear" w:color="auto" w:fill="F7CAAC"/>
          </w:tcPr>
          <w:p w:rsidR="00FD314B" w:rsidRDefault="00FD314B" w:rsidP="00FD314B">
            <w:pPr>
              <w:jc w:val="both"/>
              <w:rPr>
                <w:b/>
              </w:rPr>
            </w:pPr>
            <w:r>
              <w:rPr>
                <w:b/>
              </w:rPr>
              <w:t>Tituly</w:t>
            </w:r>
          </w:p>
        </w:tc>
        <w:tc>
          <w:tcPr>
            <w:tcW w:w="2096" w:type="dxa"/>
            <w:gridSpan w:val="4"/>
          </w:tcPr>
          <w:p w:rsidR="00FD314B" w:rsidRDefault="00FD314B" w:rsidP="00FD314B">
            <w:pPr>
              <w:jc w:val="both"/>
            </w:pPr>
            <w:r>
              <w:t>prof. Ing., PhD.</w:t>
            </w:r>
          </w:p>
        </w:tc>
      </w:tr>
      <w:tr w:rsidR="00FD314B" w:rsidTr="00FD314B">
        <w:tc>
          <w:tcPr>
            <w:tcW w:w="2518" w:type="dxa"/>
            <w:shd w:val="clear" w:color="auto" w:fill="F7CAAC"/>
          </w:tcPr>
          <w:p w:rsidR="00FD314B" w:rsidRDefault="00FD314B" w:rsidP="00FD314B">
            <w:pPr>
              <w:jc w:val="both"/>
              <w:rPr>
                <w:b/>
              </w:rPr>
            </w:pPr>
            <w:r>
              <w:rPr>
                <w:b/>
              </w:rPr>
              <w:t>Rok narození</w:t>
            </w:r>
          </w:p>
        </w:tc>
        <w:tc>
          <w:tcPr>
            <w:tcW w:w="829" w:type="dxa"/>
          </w:tcPr>
          <w:p w:rsidR="00FD314B" w:rsidRDefault="00FD314B" w:rsidP="00FD314B">
            <w:pPr>
              <w:jc w:val="both"/>
            </w:pPr>
            <w:r>
              <w:t>1968</w:t>
            </w:r>
          </w:p>
        </w:tc>
        <w:tc>
          <w:tcPr>
            <w:tcW w:w="1721" w:type="dxa"/>
            <w:shd w:val="clear" w:color="auto" w:fill="F7CAAC"/>
          </w:tcPr>
          <w:p w:rsidR="00FD314B" w:rsidRDefault="00FD314B" w:rsidP="00FD314B">
            <w:pPr>
              <w:jc w:val="both"/>
              <w:rPr>
                <w:b/>
              </w:rPr>
            </w:pPr>
            <w:r>
              <w:rPr>
                <w:b/>
              </w:rPr>
              <w:t>typ vztahu k VŠ</w:t>
            </w:r>
          </w:p>
        </w:tc>
        <w:tc>
          <w:tcPr>
            <w:tcW w:w="992" w:type="dxa"/>
            <w:gridSpan w:val="2"/>
          </w:tcPr>
          <w:p w:rsidR="00FD314B" w:rsidRDefault="00FD314B" w:rsidP="00FD314B">
            <w:pPr>
              <w:jc w:val="both"/>
            </w:pPr>
            <w:r>
              <w:t>pp</w:t>
            </w: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r>
              <w:t>40</w:t>
            </w:r>
          </w:p>
        </w:tc>
        <w:tc>
          <w:tcPr>
            <w:tcW w:w="709" w:type="dxa"/>
            <w:gridSpan w:val="2"/>
            <w:shd w:val="clear" w:color="auto" w:fill="F7CAAC"/>
          </w:tcPr>
          <w:p w:rsidR="00FD314B" w:rsidRDefault="00FD314B" w:rsidP="00FD314B">
            <w:pPr>
              <w:jc w:val="both"/>
              <w:rPr>
                <w:b/>
              </w:rPr>
            </w:pPr>
            <w:r>
              <w:rPr>
                <w:b/>
              </w:rPr>
              <w:t>do kdy</w:t>
            </w:r>
          </w:p>
        </w:tc>
        <w:tc>
          <w:tcPr>
            <w:tcW w:w="1387" w:type="dxa"/>
            <w:gridSpan w:val="2"/>
          </w:tcPr>
          <w:p w:rsidR="00FD314B" w:rsidRDefault="00FD314B" w:rsidP="00FD314B">
            <w:pPr>
              <w:jc w:val="both"/>
            </w:pPr>
            <w:r>
              <w:t xml:space="preserve">N </w:t>
            </w:r>
          </w:p>
        </w:tc>
      </w:tr>
      <w:tr w:rsidR="00FD314B" w:rsidTr="00FD314B">
        <w:tc>
          <w:tcPr>
            <w:tcW w:w="5068" w:type="dxa"/>
            <w:gridSpan w:val="3"/>
            <w:shd w:val="clear" w:color="auto" w:fill="F7CAAC"/>
          </w:tcPr>
          <w:p w:rsidR="00FD314B" w:rsidRDefault="00FD314B" w:rsidP="00FD314B">
            <w:pPr>
              <w:jc w:val="both"/>
              <w:rPr>
                <w:b/>
              </w:rPr>
            </w:pPr>
            <w:r>
              <w:rPr>
                <w:b/>
              </w:rPr>
              <w:t>Typ vztahu na součásti VŠ, která uskutečňuje st. program</w:t>
            </w:r>
          </w:p>
        </w:tc>
        <w:tc>
          <w:tcPr>
            <w:tcW w:w="992" w:type="dxa"/>
            <w:gridSpan w:val="2"/>
          </w:tcPr>
          <w:p w:rsidR="00FD314B" w:rsidRDefault="00FD314B" w:rsidP="00FD314B">
            <w:pPr>
              <w:jc w:val="both"/>
            </w:pPr>
            <w:r>
              <w:t>pp</w:t>
            </w: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r>
              <w:t>40</w:t>
            </w:r>
          </w:p>
        </w:tc>
        <w:tc>
          <w:tcPr>
            <w:tcW w:w="709" w:type="dxa"/>
            <w:gridSpan w:val="2"/>
            <w:shd w:val="clear" w:color="auto" w:fill="F7CAAC"/>
          </w:tcPr>
          <w:p w:rsidR="00FD314B" w:rsidRDefault="00FD314B" w:rsidP="00FD314B">
            <w:pPr>
              <w:jc w:val="both"/>
              <w:rPr>
                <w:b/>
              </w:rPr>
            </w:pPr>
            <w:r>
              <w:rPr>
                <w:b/>
              </w:rPr>
              <w:t>do kdy</w:t>
            </w:r>
          </w:p>
        </w:tc>
        <w:tc>
          <w:tcPr>
            <w:tcW w:w="1387" w:type="dxa"/>
            <w:gridSpan w:val="2"/>
          </w:tcPr>
          <w:p w:rsidR="00FD314B" w:rsidRDefault="00FD314B" w:rsidP="00FD314B">
            <w:pPr>
              <w:jc w:val="both"/>
            </w:pPr>
            <w:r>
              <w:t xml:space="preserve">N </w:t>
            </w:r>
          </w:p>
        </w:tc>
      </w:tr>
      <w:tr w:rsidR="00FD314B" w:rsidTr="00FD314B">
        <w:tc>
          <w:tcPr>
            <w:tcW w:w="6060" w:type="dxa"/>
            <w:gridSpan w:val="5"/>
            <w:shd w:val="clear" w:color="auto" w:fill="F7CAAC"/>
          </w:tcPr>
          <w:p w:rsidR="00FD314B" w:rsidRDefault="00FD314B" w:rsidP="00FD314B">
            <w:pPr>
              <w:jc w:val="both"/>
            </w:pPr>
            <w:r>
              <w:rPr>
                <w:b/>
              </w:rPr>
              <w:t>Další současná působení jako akademický pracovník na jiných VŠ</w:t>
            </w:r>
          </w:p>
        </w:tc>
        <w:tc>
          <w:tcPr>
            <w:tcW w:w="1703" w:type="dxa"/>
            <w:gridSpan w:val="2"/>
            <w:shd w:val="clear" w:color="auto" w:fill="F7CAAC"/>
          </w:tcPr>
          <w:p w:rsidR="00FD314B" w:rsidRDefault="00FD314B" w:rsidP="00FD314B">
            <w:pPr>
              <w:jc w:val="both"/>
              <w:rPr>
                <w:b/>
              </w:rPr>
            </w:pPr>
            <w:r>
              <w:rPr>
                <w:b/>
              </w:rPr>
              <w:t>typ prac. vztahu</w:t>
            </w:r>
          </w:p>
        </w:tc>
        <w:tc>
          <w:tcPr>
            <w:tcW w:w="2096" w:type="dxa"/>
            <w:gridSpan w:val="4"/>
            <w:shd w:val="clear" w:color="auto" w:fill="F7CAAC"/>
          </w:tcPr>
          <w:p w:rsidR="00FD314B" w:rsidRDefault="00FD314B" w:rsidP="00FD314B">
            <w:pPr>
              <w:jc w:val="both"/>
              <w:rPr>
                <w:b/>
              </w:rPr>
            </w:pPr>
            <w:r>
              <w:rPr>
                <w:b/>
              </w:rPr>
              <w:t>rozsah</w:t>
            </w:r>
          </w:p>
        </w:tc>
      </w:tr>
      <w:tr w:rsidR="00FD314B" w:rsidTr="00FD314B">
        <w:tc>
          <w:tcPr>
            <w:tcW w:w="6060" w:type="dxa"/>
            <w:gridSpan w:val="5"/>
          </w:tcPr>
          <w:p w:rsidR="00FD314B" w:rsidRDefault="00FD314B" w:rsidP="00FD314B">
            <w:pPr>
              <w:jc w:val="both"/>
            </w:pPr>
          </w:p>
        </w:tc>
        <w:tc>
          <w:tcPr>
            <w:tcW w:w="1703" w:type="dxa"/>
            <w:gridSpan w:val="2"/>
          </w:tcPr>
          <w:p w:rsidR="00FD314B" w:rsidRDefault="00FD314B" w:rsidP="00FD314B">
            <w:pPr>
              <w:jc w:val="both"/>
            </w:pPr>
          </w:p>
        </w:tc>
        <w:tc>
          <w:tcPr>
            <w:tcW w:w="2096" w:type="dxa"/>
            <w:gridSpan w:val="4"/>
          </w:tcPr>
          <w:p w:rsidR="00FD314B" w:rsidRDefault="00FD314B" w:rsidP="00FD314B">
            <w:pPr>
              <w:jc w:val="both"/>
            </w:pPr>
          </w:p>
        </w:tc>
      </w:tr>
      <w:tr w:rsidR="00FD314B" w:rsidTr="00FD314B">
        <w:tc>
          <w:tcPr>
            <w:tcW w:w="6060" w:type="dxa"/>
            <w:gridSpan w:val="5"/>
          </w:tcPr>
          <w:p w:rsidR="00FD314B" w:rsidRDefault="00FD314B" w:rsidP="00FD314B">
            <w:pPr>
              <w:jc w:val="both"/>
            </w:pPr>
          </w:p>
        </w:tc>
        <w:tc>
          <w:tcPr>
            <w:tcW w:w="1703" w:type="dxa"/>
            <w:gridSpan w:val="2"/>
          </w:tcPr>
          <w:p w:rsidR="00FD314B" w:rsidRDefault="00FD314B" w:rsidP="00FD314B">
            <w:pPr>
              <w:jc w:val="both"/>
            </w:pPr>
          </w:p>
        </w:tc>
        <w:tc>
          <w:tcPr>
            <w:tcW w:w="2096" w:type="dxa"/>
            <w:gridSpan w:val="4"/>
          </w:tcPr>
          <w:p w:rsidR="00FD314B" w:rsidRDefault="00FD314B" w:rsidP="00FD314B">
            <w:pPr>
              <w:jc w:val="both"/>
            </w:pPr>
          </w:p>
        </w:tc>
      </w:tr>
      <w:tr w:rsidR="00FD314B" w:rsidTr="00FD314B">
        <w:tc>
          <w:tcPr>
            <w:tcW w:w="9859" w:type="dxa"/>
            <w:gridSpan w:val="11"/>
            <w:shd w:val="clear" w:color="auto" w:fill="F7CAAC"/>
          </w:tcPr>
          <w:p w:rsidR="00FD314B" w:rsidRDefault="00FD314B" w:rsidP="00FD314B">
            <w:pPr>
              <w:jc w:val="both"/>
            </w:pPr>
            <w:r>
              <w:rPr>
                <w:b/>
              </w:rPr>
              <w:t>Předměty příslušného studijního programu a způsob zapojení do jejich výuky, příp. další zapojení do uskutečňování studijního programu</w:t>
            </w:r>
          </w:p>
        </w:tc>
      </w:tr>
      <w:tr w:rsidR="00FD314B" w:rsidTr="00FD314B">
        <w:trPr>
          <w:trHeight w:val="388"/>
        </w:trPr>
        <w:tc>
          <w:tcPr>
            <w:tcW w:w="9859" w:type="dxa"/>
            <w:gridSpan w:val="11"/>
            <w:tcBorders>
              <w:top w:val="nil"/>
            </w:tcBorders>
          </w:tcPr>
          <w:p w:rsidR="00831911" w:rsidRDefault="00831911" w:rsidP="00831911">
            <w:pPr>
              <w:jc w:val="both"/>
              <w:rPr>
                <w:ins w:id="4046" w:author="Trefilová Pavla" w:date="2018-08-29T15:16:00Z"/>
              </w:rPr>
            </w:pPr>
            <w:ins w:id="4047" w:author="Trefilová Pavla" w:date="2018-08-29T15:16:00Z">
              <w:r>
                <w:t>Průmyslové inženýrství a inovativní výrobní koncepty – garant, přednášející (75%)</w:t>
              </w:r>
            </w:ins>
          </w:p>
          <w:p w:rsidR="00831911" w:rsidRDefault="00831911" w:rsidP="00831911">
            <w:pPr>
              <w:jc w:val="both"/>
              <w:rPr>
                <w:ins w:id="4048" w:author="Trefilová Pavla" w:date="2018-08-29T15:16:00Z"/>
              </w:rPr>
            </w:pPr>
            <w:ins w:id="4049" w:author="Trefilová Pavla" w:date="2018-08-29T15:16:00Z">
              <w:r>
                <w:t>Systémové inžen</w:t>
              </w:r>
              <w:r w:rsidR="005F39F0">
                <w:t>ýrství – garant, přednášející (6</w:t>
              </w:r>
              <w:r>
                <w:t>0%)</w:t>
              </w:r>
            </w:ins>
          </w:p>
          <w:p w:rsidR="00FD314B" w:rsidRDefault="00831911" w:rsidP="00831911">
            <w:pPr>
              <w:jc w:val="both"/>
            </w:pPr>
            <w:ins w:id="4050" w:author="Trefilová Pavla" w:date="2018-08-29T15:16:00Z">
              <w:r>
                <w:t>Projektování v průmyslovém inženýrství – přednášející (40%)</w:t>
              </w:r>
            </w:ins>
          </w:p>
        </w:tc>
      </w:tr>
      <w:tr w:rsidR="00FD314B" w:rsidTr="00FD314B">
        <w:tc>
          <w:tcPr>
            <w:tcW w:w="9859" w:type="dxa"/>
            <w:gridSpan w:val="11"/>
            <w:shd w:val="clear" w:color="auto" w:fill="F7CAAC"/>
          </w:tcPr>
          <w:p w:rsidR="00FD314B" w:rsidRDefault="00FD314B" w:rsidP="00FD314B">
            <w:pPr>
              <w:jc w:val="both"/>
            </w:pPr>
            <w:r>
              <w:rPr>
                <w:b/>
              </w:rPr>
              <w:t xml:space="preserve">Údaje o vzdělání na VŠ </w:t>
            </w:r>
          </w:p>
        </w:tc>
      </w:tr>
      <w:tr w:rsidR="00FD314B" w:rsidTr="00FD314B">
        <w:trPr>
          <w:trHeight w:val="879"/>
        </w:trPr>
        <w:tc>
          <w:tcPr>
            <w:tcW w:w="9859" w:type="dxa"/>
            <w:gridSpan w:val="11"/>
          </w:tcPr>
          <w:p w:rsidR="00663E25" w:rsidRDefault="00FD314B" w:rsidP="0070680C">
            <w:pPr>
              <w:ind w:left="1239" w:hanging="1239"/>
              <w:jc w:val="both"/>
              <w:rPr>
                <w:ins w:id="4051" w:author="Trefilová Pavla" w:date="2018-08-23T11:39:00Z"/>
              </w:rPr>
            </w:pPr>
            <w:r>
              <w:rPr>
                <w:b/>
              </w:rPr>
              <w:t xml:space="preserve">1987-1993: </w:t>
            </w:r>
            <w:ins w:id="4052" w:author="Trefilová Pavla" w:date="2018-08-22T10:33:00Z">
              <w:r w:rsidR="0070680C">
                <w:rPr>
                  <w:b/>
                </w:rPr>
                <w:t xml:space="preserve">  </w:t>
              </w:r>
            </w:ins>
            <w:r>
              <w:t xml:space="preserve">Vysoká škola dopravy a spojov Žilina, Fakulta prevádzky a ekonomiky dopravy, </w:t>
            </w:r>
            <w:ins w:id="4053" w:author="Trefilová Pavla" w:date="2018-08-22T11:35:00Z">
              <w:r w:rsidR="00CE3B07">
                <w:t xml:space="preserve">obor: </w:t>
              </w:r>
            </w:ins>
            <w:r>
              <w:t xml:space="preserve">Prevádzka, ekonomika </w:t>
            </w:r>
          </w:p>
          <w:p w:rsidR="00FD314B" w:rsidRDefault="00663E25" w:rsidP="0070680C">
            <w:pPr>
              <w:ind w:left="1239" w:hanging="1239"/>
              <w:jc w:val="both"/>
              <w:rPr>
                <w:b/>
              </w:rPr>
            </w:pPr>
            <w:ins w:id="4054" w:author="Trefilová Pavla" w:date="2018-08-23T11:39:00Z">
              <w:r>
                <w:rPr>
                  <w:b/>
                </w:rPr>
                <w:t xml:space="preserve">                      </w:t>
              </w:r>
            </w:ins>
            <w:r w:rsidR="00FD314B">
              <w:t xml:space="preserve">a riadenie cestnej dopravy </w:t>
            </w:r>
            <w:r w:rsidR="00FD314B">
              <w:rPr>
                <w:b/>
              </w:rPr>
              <w:t>(Ing.)</w:t>
            </w:r>
          </w:p>
          <w:p w:rsidR="00FD314B" w:rsidRPr="00822882" w:rsidRDefault="00FD314B" w:rsidP="0070680C">
            <w:pPr>
              <w:ind w:left="1239" w:hanging="1239"/>
              <w:jc w:val="both"/>
              <w:rPr>
                <w:b/>
              </w:rPr>
            </w:pPr>
            <w:r>
              <w:rPr>
                <w:b/>
              </w:rPr>
              <w:t xml:space="preserve">1994 – 1998: </w:t>
            </w:r>
            <w:ins w:id="4055" w:author="Trefilová Pavla" w:date="2018-08-22T10:33:00Z">
              <w:r w:rsidR="0070680C">
                <w:rPr>
                  <w:b/>
                </w:rPr>
                <w:t xml:space="preserve">  </w:t>
              </w:r>
            </w:ins>
            <w:r>
              <w:t>Žilinská univerzita, Strojnícka fakulta,</w:t>
            </w:r>
            <w:ins w:id="4056" w:author="Trefilová Pavla" w:date="2018-08-23T14:53:00Z">
              <w:r w:rsidR="008B1B92">
                <w:t xml:space="preserve"> obor:</w:t>
              </w:r>
            </w:ins>
            <w:r>
              <w:t xml:space="preserve"> Podnikový manažment </w:t>
            </w:r>
            <w:r>
              <w:rPr>
                <w:b/>
              </w:rPr>
              <w:t>(PhD.)</w:t>
            </w:r>
          </w:p>
        </w:tc>
      </w:tr>
      <w:tr w:rsidR="00FD314B" w:rsidTr="00FD314B">
        <w:trPr>
          <w:trHeight w:val="242"/>
        </w:trPr>
        <w:tc>
          <w:tcPr>
            <w:tcW w:w="9859" w:type="dxa"/>
            <w:gridSpan w:val="11"/>
            <w:shd w:val="clear" w:color="auto" w:fill="F7CAAC"/>
          </w:tcPr>
          <w:p w:rsidR="00FD314B" w:rsidRDefault="00FD314B" w:rsidP="00FD314B">
            <w:pPr>
              <w:jc w:val="both"/>
              <w:rPr>
                <w:b/>
              </w:rPr>
            </w:pPr>
            <w:r>
              <w:rPr>
                <w:b/>
              </w:rPr>
              <w:t>Údaje o odborném působení od absolvování VŠ</w:t>
            </w:r>
          </w:p>
        </w:tc>
      </w:tr>
      <w:tr w:rsidR="00FD314B" w:rsidTr="00FD314B">
        <w:trPr>
          <w:trHeight w:val="1090"/>
        </w:trPr>
        <w:tc>
          <w:tcPr>
            <w:tcW w:w="9859" w:type="dxa"/>
            <w:gridSpan w:val="11"/>
          </w:tcPr>
          <w:p w:rsidR="00FD314B" w:rsidRDefault="00FD314B" w:rsidP="0070680C">
            <w:pPr>
              <w:ind w:left="1097" w:hanging="1097"/>
              <w:jc w:val="both"/>
            </w:pPr>
            <w:r>
              <w:rPr>
                <w:b/>
              </w:rPr>
              <w:t>1998 – 2005</w:t>
            </w:r>
            <w:r>
              <w:t xml:space="preserve"> Žilinská univerzita v Žiline, Strojnícka fakulta, Katedra priemyselného inžinierstva – odborný asistent, docent, vedúci katedry</w:t>
            </w:r>
          </w:p>
          <w:p w:rsidR="00FD314B" w:rsidRDefault="00FD314B" w:rsidP="0070680C">
            <w:pPr>
              <w:ind w:left="1097" w:hanging="1097"/>
              <w:jc w:val="both"/>
            </w:pPr>
            <w:r>
              <w:rPr>
                <w:b/>
              </w:rPr>
              <w:t xml:space="preserve">2005 – 2014 </w:t>
            </w:r>
            <w:r>
              <w:t>Fraunhofer IPA Slovakia, Žilina, projektový manažér, konzultant</w:t>
            </w:r>
          </w:p>
          <w:p w:rsidR="00FD314B" w:rsidRPr="00080943" w:rsidRDefault="00FD314B" w:rsidP="0070680C">
            <w:pPr>
              <w:ind w:left="1097" w:hanging="1097"/>
              <w:jc w:val="both"/>
            </w:pPr>
            <w:r>
              <w:rPr>
                <w:b/>
              </w:rPr>
              <w:t xml:space="preserve">2010 – trvá </w:t>
            </w:r>
            <w:r>
              <w:t>Univerzita Tomáše Bati ve Zlíně, Fakulta managementu a ekonomiky, Ústav průmyslového inženýrství a informačních systémů – profesor, ředitel ústavu</w:t>
            </w:r>
          </w:p>
        </w:tc>
      </w:tr>
      <w:tr w:rsidR="00FD314B" w:rsidTr="00FD314B">
        <w:trPr>
          <w:trHeight w:val="250"/>
        </w:trPr>
        <w:tc>
          <w:tcPr>
            <w:tcW w:w="9859" w:type="dxa"/>
            <w:gridSpan w:val="11"/>
            <w:shd w:val="clear" w:color="auto" w:fill="F7CAAC"/>
          </w:tcPr>
          <w:p w:rsidR="00FD314B" w:rsidRDefault="00FD314B" w:rsidP="00FD314B">
            <w:pPr>
              <w:jc w:val="both"/>
            </w:pPr>
            <w:r>
              <w:rPr>
                <w:b/>
              </w:rPr>
              <w:t>Zkušenosti s vedením kvalifikačních a rigorózních prací</w:t>
            </w:r>
          </w:p>
        </w:tc>
      </w:tr>
      <w:tr w:rsidR="00FD314B" w:rsidTr="00FD314B">
        <w:trPr>
          <w:trHeight w:val="382"/>
        </w:trPr>
        <w:tc>
          <w:tcPr>
            <w:tcW w:w="9859" w:type="dxa"/>
            <w:gridSpan w:val="11"/>
          </w:tcPr>
          <w:p w:rsidR="001B365E" w:rsidRDefault="001B365E" w:rsidP="001B365E">
            <w:pPr>
              <w:jc w:val="both"/>
              <w:rPr>
                <w:ins w:id="4057" w:author="Trefilová Pavla" w:date="2018-08-22T08:44:00Z"/>
              </w:rPr>
            </w:pPr>
            <w:ins w:id="4058" w:author="Trefilová Pavla" w:date="2018-08-22T08:44:00Z">
              <w:r>
                <w:t>Počet vedených bakalářských prací – 36</w:t>
              </w:r>
            </w:ins>
          </w:p>
          <w:p w:rsidR="001B365E" w:rsidRDefault="001B365E" w:rsidP="001B365E">
            <w:pPr>
              <w:jc w:val="both"/>
              <w:rPr>
                <w:ins w:id="4059" w:author="Trefilová Pavla" w:date="2018-08-22T08:44:00Z"/>
              </w:rPr>
            </w:pPr>
            <w:ins w:id="4060" w:author="Trefilová Pavla" w:date="2018-08-22T08:44:00Z">
              <w:r>
                <w:t>Počet vedených diplomových prací – 217</w:t>
              </w:r>
            </w:ins>
          </w:p>
          <w:p w:rsidR="00FD314B" w:rsidRDefault="001B365E" w:rsidP="001B365E">
            <w:pPr>
              <w:jc w:val="both"/>
            </w:pPr>
            <w:ins w:id="4061" w:author="Trefilová Pavla" w:date="2018-08-22T08:44:00Z">
              <w:r>
                <w:t>Počet vedených disertačních prací – 2</w:t>
              </w:r>
            </w:ins>
            <w:del w:id="4062" w:author="Trefilová Pavla" w:date="2018-08-22T08:44:00Z">
              <w:r w:rsidR="00FD314B" w:rsidDel="001B365E">
                <w:delText>36 bakalářských prací, 217 diplomových prací</w:delText>
              </w:r>
            </w:del>
          </w:p>
        </w:tc>
      </w:tr>
      <w:tr w:rsidR="00FD314B" w:rsidTr="00FD314B">
        <w:trPr>
          <w:cantSplit/>
        </w:trPr>
        <w:tc>
          <w:tcPr>
            <w:tcW w:w="3347" w:type="dxa"/>
            <w:gridSpan w:val="2"/>
            <w:tcBorders>
              <w:top w:val="single" w:sz="12" w:space="0" w:color="auto"/>
            </w:tcBorders>
            <w:shd w:val="clear" w:color="auto" w:fill="F7CAAC"/>
          </w:tcPr>
          <w:p w:rsidR="00FD314B" w:rsidRDefault="00FD314B" w:rsidP="00FD314B">
            <w:pPr>
              <w:jc w:val="both"/>
            </w:pPr>
            <w:r>
              <w:rPr>
                <w:b/>
              </w:rPr>
              <w:t xml:space="preserve">Obor habilitačního řízení </w:t>
            </w:r>
          </w:p>
        </w:tc>
        <w:tc>
          <w:tcPr>
            <w:tcW w:w="2245" w:type="dxa"/>
            <w:gridSpan w:val="2"/>
            <w:tcBorders>
              <w:top w:val="single" w:sz="12" w:space="0" w:color="auto"/>
            </w:tcBorders>
            <w:shd w:val="clear" w:color="auto" w:fill="F7CAAC"/>
          </w:tcPr>
          <w:p w:rsidR="00FD314B" w:rsidRDefault="00FD314B" w:rsidP="00FD314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D314B" w:rsidRDefault="00FD314B" w:rsidP="00FD314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D314B" w:rsidRDefault="00FD314B" w:rsidP="00FD314B">
            <w:pPr>
              <w:jc w:val="both"/>
              <w:rPr>
                <w:b/>
              </w:rPr>
            </w:pPr>
            <w:r>
              <w:rPr>
                <w:b/>
              </w:rPr>
              <w:t>Ohlasy publikací</w:t>
            </w:r>
          </w:p>
        </w:tc>
      </w:tr>
      <w:tr w:rsidR="00FD314B" w:rsidTr="00FD314B">
        <w:trPr>
          <w:cantSplit/>
        </w:trPr>
        <w:tc>
          <w:tcPr>
            <w:tcW w:w="3347" w:type="dxa"/>
            <w:gridSpan w:val="2"/>
          </w:tcPr>
          <w:p w:rsidR="00FD314B" w:rsidRDefault="00FD314B" w:rsidP="00FD314B">
            <w:pPr>
              <w:jc w:val="both"/>
            </w:pPr>
            <w:r>
              <w:t>Inžinierstvo riadenia priemyslu</w:t>
            </w:r>
          </w:p>
        </w:tc>
        <w:tc>
          <w:tcPr>
            <w:tcW w:w="2245" w:type="dxa"/>
            <w:gridSpan w:val="2"/>
          </w:tcPr>
          <w:p w:rsidR="00FD314B" w:rsidRDefault="00FD314B" w:rsidP="00FD314B">
            <w:pPr>
              <w:jc w:val="both"/>
            </w:pPr>
            <w:r>
              <w:t>2004</w:t>
            </w:r>
          </w:p>
        </w:tc>
        <w:tc>
          <w:tcPr>
            <w:tcW w:w="2248" w:type="dxa"/>
            <w:gridSpan w:val="4"/>
            <w:tcBorders>
              <w:right w:val="single" w:sz="12" w:space="0" w:color="auto"/>
            </w:tcBorders>
          </w:tcPr>
          <w:p w:rsidR="00FD314B" w:rsidRDefault="00FD314B" w:rsidP="00FD314B">
            <w:pPr>
              <w:jc w:val="both"/>
            </w:pPr>
            <w:r>
              <w:t>ŽU v Žilině</w:t>
            </w:r>
          </w:p>
        </w:tc>
        <w:tc>
          <w:tcPr>
            <w:tcW w:w="632" w:type="dxa"/>
            <w:tcBorders>
              <w:left w:val="single" w:sz="12" w:space="0" w:color="auto"/>
            </w:tcBorders>
            <w:shd w:val="clear" w:color="auto" w:fill="F7CAAC"/>
          </w:tcPr>
          <w:p w:rsidR="00FD314B" w:rsidRDefault="00FD314B" w:rsidP="00FD314B">
            <w:pPr>
              <w:jc w:val="both"/>
            </w:pPr>
            <w:r>
              <w:rPr>
                <w:b/>
              </w:rPr>
              <w:t>WOS</w:t>
            </w:r>
          </w:p>
        </w:tc>
        <w:tc>
          <w:tcPr>
            <w:tcW w:w="693" w:type="dxa"/>
            <w:shd w:val="clear" w:color="auto" w:fill="F7CAAC"/>
          </w:tcPr>
          <w:p w:rsidR="00FD314B" w:rsidRDefault="00FD314B" w:rsidP="00FD314B">
            <w:pPr>
              <w:jc w:val="both"/>
              <w:rPr>
                <w:sz w:val="18"/>
              </w:rPr>
            </w:pPr>
            <w:r>
              <w:rPr>
                <w:b/>
                <w:sz w:val="18"/>
              </w:rPr>
              <w:t>Scopus</w:t>
            </w:r>
          </w:p>
        </w:tc>
        <w:tc>
          <w:tcPr>
            <w:tcW w:w="694" w:type="dxa"/>
            <w:shd w:val="clear" w:color="auto" w:fill="F7CAAC"/>
          </w:tcPr>
          <w:p w:rsidR="00FD314B" w:rsidRDefault="00FD314B" w:rsidP="00FD314B">
            <w:pPr>
              <w:jc w:val="both"/>
            </w:pPr>
            <w:r>
              <w:rPr>
                <w:b/>
                <w:sz w:val="18"/>
              </w:rPr>
              <w:t>ostatní</w:t>
            </w:r>
          </w:p>
        </w:tc>
      </w:tr>
      <w:tr w:rsidR="00FD314B" w:rsidTr="00FD314B">
        <w:trPr>
          <w:cantSplit/>
          <w:trHeight w:val="70"/>
        </w:trPr>
        <w:tc>
          <w:tcPr>
            <w:tcW w:w="3347" w:type="dxa"/>
            <w:gridSpan w:val="2"/>
            <w:shd w:val="clear" w:color="auto" w:fill="F7CAAC"/>
          </w:tcPr>
          <w:p w:rsidR="00FD314B" w:rsidRDefault="00FD314B" w:rsidP="00FD314B">
            <w:pPr>
              <w:jc w:val="both"/>
            </w:pPr>
            <w:r>
              <w:rPr>
                <w:b/>
              </w:rPr>
              <w:t>Obor jmenovacího řízení</w:t>
            </w:r>
          </w:p>
        </w:tc>
        <w:tc>
          <w:tcPr>
            <w:tcW w:w="2245" w:type="dxa"/>
            <w:gridSpan w:val="2"/>
            <w:shd w:val="clear" w:color="auto" w:fill="F7CAAC"/>
          </w:tcPr>
          <w:p w:rsidR="00FD314B" w:rsidRDefault="00FD314B" w:rsidP="00FD314B">
            <w:pPr>
              <w:jc w:val="both"/>
            </w:pPr>
            <w:r>
              <w:rPr>
                <w:b/>
              </w:rPr>
              <w:t>Rok udělení hodnosti</w:t>
            </w:r>
          </w:p>
        </w:tc>
        <w:tc>
          <w:tcPr>
            <w:tcW w:w="2248" w:type="dxa"/>
            <w:gridSpan w:val="4"/>
            <w:tcBorders>
              <w:right w:val="single" w:sz="12" w:space="0" w:color="auto"/>
            </w:tcBorders>
            <w:shd w:val="clear" w:color="auto" w:fill="F7CAAC"/>
          </w:tcPr>
          <w:p w:rsidR="00FD314B" w:rsidRDefault="00FD314B" w:rsidP="00FD314B">
            <w:pPr>
              <w:jc w:val="both"/>
            </w:pPr>
            <w:r>
              <w:rPr>
                <w:b/>
              </w:rPr>
              <w:t>Řízení konáno na VŠ</w:t>
            </w:r>
          </w:p>
        </w:tc>
        <w:tc>
          <w:tcPr>
            <w:tcW w:w="632" w:type="dxa"/>
            <w:vMerge w:val="restart"/>
            <w:tcBorders>
              <w:left w:val="single" w:sz="12" w:space="0" w:color="auto"/>
            </w:tcBorders>
          </w:tcPr>
          <w:p w:rsidR="00FD314B" w:rsidRPr="003B5737" w:rsidRDefault="001B365E" w:rsidP="00FD314B">
            <w:pPr>
              <w:jc w:val="both"/>
            </w:pPr>
            <w:ins w:id="4063" w:author="Trefilová Pavla" w:date="2018-08-22T08:44:00Z">
              <w:r>
                <w:t>11</w:t>
              </w:r>
            </w:ins>
            <w:del w:id="4064" w:author="Trefilová Pavla" w:date="2018-08-22T08:44:00Z">
              <w:r w:rsidR="00FD314B" w:rsidRPr="003B5737" w:rsidDel="001B365E">
                <w:delText>9</w:delText>
              </w:r>
            </w:del>
          </w:p>
        </w:tc>
        <w:tc>
          <w:tcPr>
            <w:tcW w:w="693" w:type="dxa"/>
            <w:vMerge w:val="restart"/>
          </w:tcPr>
          <w:p w:rsidR="00FD314B" w:rsidRPr="003B5737" w:rsidRDefault="00FD314B" w:rsidP="00FD314B">
            <w:pPr>
              <w:jc w:val="both"/>
            </w:pPr>
            <w:del w:id="4065" w:author="Trefilová Pavla" w:date="2018-08-22T08:44:00Z">
              <w:r w:rsidRPr="003B5737" w:rsidDel="001B365E">
                <w:delText>1</w:delText>
              </w:r>
            </w:del>
            <w:ins w:id="4066" w:author="Trefilová Pavla" w:date="2018-08-22T08:44:00Z">
              <w:r w:rsidR="001B365E">
                <w:t>8</w:t>
              </w:r>
            </w:ins>
          </w:p>
        </w:tc>
        <w:tc>
          <w:tcPr>
            <w:tcW w:w="694" w:type="dxa"/>
            <w:vMerge w:val="restart"/>
          </w:tcPr>
          <w:p w:rsidR="00FD314B" w:rsidRPr="003B5737" w:rsidRDefault="00FD314B" w:rsidP="00FD314B">
            <w:pPr>
              <w:jc w:val="both"/>
            </w:pPr>
            <w:r w:rsidRPr="003B5737">
              <w:t>8</w:t>
            </w:r>
          </w:p>
        </w:tc>
      </w:tr>
      <w:tr w:rsidR="00FD314B" w:rsidTr="00FD314B">
        <w:trPr>
          <w:trHeight w:val="205"/>
        </w:trPr>
        <w:tc>
          <w:tcPr>
            <w:tcW w:w="3347" w:type="dxa"/>
            <w:gridSpan w:val="2"/>
          </w:tcPr>
          <w:p w:rsidR="00FD314B" w:rsidRDefault="00FD314B" w:rsidP="00FD314B">
            <w:pPr>
              <w:jc w:val="both"/>
            </w:pPr>
            <w:r>
              <w:t>Ekonomika a management</w:t>
            </w:r>
          </w:p>
        </w:tc>
        <w:tc>
          <w:tcPr>
            <w:tcW w:w="2245" w:type="dxa"/>
            <w:gridSpan w:val="2"/>
          </w:tcPr>
          <w:p w:rsidR="00FD314B" w:rsidRDefault="00FD314B" w:rsidP="00FD314B">
            <w:pPr>
              <w:jc w:val="both"/>
            </w:pPr>
            <w:r>
              <w:t>2010</w:t>
            </w:r>
          </w:p>
        </w:tc>
        <w:tc>
          <w:tcPr>
            <w:tcW w:w="2248" w:type="dxa"/>
            <w:gridSpan w:val="4"/>
            <w:tcBorders>
              <w:right w:val="single" w:sz="12" w:space="0" w:color="auto"/>
            </w:tcBorders>
          </w:tcPr>
          <w:p w:rsidR="00FD314B" w:rsidRDefault="00FD314B" w:rsidP="00FD314B">
            <w:pPr>
              <w:jc w:val="both"/>
            </w:pPr>
            <w:r>
              <w:t>UTB ve Zlíně</w:t>
            </w:r>
          </w:p>
        </w:tc>
        <w:tc>
          <w:tcPr>
            <w:tcW w:w="632" w:type="dxa"/>
            <w:vMerge/>
            <w:tcBorders>
              <w:left w:val="single" w:sz="12" w:space="0" w:color="auto"/>
            </w:tcBorders>
            <w:vAlign w:val="center"/>
          </w:tcPr>
          <w:p w:rsidR="00FD314B" w:rsidRDefault="00FD314B" w:rsidP="00FD314B">
            <w:pPr>
              <w:rPr>
                <w:b/>
              </w:rPr>
            </w:pPr>
          </w:p>
        </w:tc>
        <w:tc>
          <w:tcPr>
            <w:tcW w:w="693" w:type="dxa"/>
            <w:vMerge/>
            <w:vAlign w:val="center"/>
          </w:tcPr>
          <w:p w:rsidR="00FD314B" w:rsidRDefault="00FD314B" w:rsidP="00FD314B">
            <w:pPr>
              <w:rPr>
                <w:b/>
              </w:rPr>
            </w:pPr>
          </w:p>
        </w:tc>
        <w:tc>
          <w:tcPr>
            <w:tcW w:w="694" w:type="dxa"/>
            <w:vMerge/>
            <w:vAlign w:val="center"/>
          </w:tcPr>
          <w:p w:rsidR="00FD314B" w:rsidRDefault="00FD314B" w:rsidP="00FD314B">
            <w:pPr>
              <w:rPr>
                <w:b/>
              </w:rPr>
            </w:pPr>
          </w:p>
        </w:tc>
      </w:tr>
      <w:tr w:rsidR="00FD314B" w:rsidTr="00FD314B">
        <w:tc>
          <w:tcPr>
            <w:tcW w:w="9859" w:type="dxa"/>
            <w:gridSpan w:val="11"/>
            <w:shd w:val="clear" w:color="auto" w:fill="F7CAAC"/>
          </w:tcPr>
          <w:p w:rsidR="00FD314B" w:rsidRDefault="00FD314B" w:rsidP="00FD314B">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4B" w:rsidTr="00FD314B">
        <w:trPr>
          <w:trHeight w:val="2347"/>
        </w:trPr>
        <w:tc>
          <w:tcPr>
            <w:tcW w:w="9859" w:type="dxa"/>
            <w:gridSpan w:val="11"/>
          </w:tcPr>
          <w:p w:rsidR="001B365E" w:rsidRDefault="001B365E" w:rsidP="00FD314B">
            <w:pPr>
              <w:jc w:val="both"/>
              <w:rPr>
                <w:ins w:id="4067" w:author="Trefilová Pavla" w:date="2018-08-22T08:47:00Z"/>
              </w:rPr>
            </w:pPr>
            <w:ins w:id="4068" w:author="Trefilová Pavla" w:date="2018-08-22T08:47:00Z">
              <w:r w:rsidRPr="001B365E">
                <w:t>STANKALLA</w:t>
              </w:r>
              <w:r>
                <w:t>, R.</w:t>
              </w:r>
              <w:r w:rsidRPr="001B365E">
                <w:t>, KOVAL</w:t>
              </w:r>
              <w:r>
                <w:t>, O.,</w:t>
              </w:r>
              <w:r w:rsidRPr="001B365E">
                <w:t xml:space="preserve"> </w:t>
              </w:r>
              <w:r>
                <w:t>CHROMJAKOVÁ, F.</w:t>
              </w:r>
              <w:r w:rsidRPr="001B365E">
                <w:t xml:space="preserve"> A review of critical success factors for the successful implementation of Lean Six Sigma and Six Sigma in manufacturing small and medium sized </w:t>
              </w:r>
              <w:r>
                <w:t xml:space="preserve">enterprises. </w:t>
              </w:r>
              <w:r w:rsidRPr="001B365E">
                <w:rPr>
                  <w:i/>
                  <w:rPrChange w:id="4069" w:author="Trefilová Pavla" w:date="2018-08-22T08:48:00Z">
                    <w:rPr/>
                  </w:rPrChange>
                </w:rPr>
                <w:t>Quality Engineerin</w:t>
              </w:r>
            </w:ins>
            <w:ins w:id="4070" w:author="Trefilová Pavla" w:date="2018-08-22T08:48:00Z">
              <w:r>
                <w:t>g</w:t>
              </w:r>
            </w:ins>
            <w:ins w:id="4071" w:author="Trefilová Pavla" w:date="2018-08-22T08:47:00Z">
              <w:r>
                <w:t>. 2018</w:t>
              </w:r>
            </w:ins>
            <w:ins w:id="4072" w:author="Trefilová Pavla" w:date="2018-08-22T08:48:00Z">
              <w:r>
                <w:t>, p. 1-16. ISNN</w:t>
              </w:r>
            </w:ins>
            <w:ins w:id="4073" w:author="Trefilová Pavla" w:date="2018-08-22T08:49:00Z">
              <w:r>
                <w:t xml:space="preserve"> </w:t>
              </w:r>
              <w:r w:rsidRPr="001B365E">
                <w:t>0898</w:t>
              </w:r>
              <w:r>
                <w:t>-</w:t>
              </w:r>
              <w:r w:rsidRPr="001B365E">
                <w:t>2112</w:t>
              </w:r>
              <w:r>
                <w:t>.</w:t>
              </w:r>
            </w:ins>
            <w:ins w:id="4074" w:author="Trefilová Pavla" w:date="2018-08-22T08:47:00Z">
              <w:r w:rsidRPr="001B365E">
                <w:t xml:space="preserve"> DOI: 10.1080/08982112.2018.1448933</w:t>
              </w:r>
            </w:ins>
            <w:ins w:id="4075" w:author="Trefilová Pavla" w:date="2018-08-22T08:51:00Z">
              <w:r>
                <w:t xml:space="preserve"> </w:t>
              </w:r>
            </w:ins>
            <w:ins w:id="4076" w:author="Trefilová Pavla" w:date="2018-09-04T08:33:00Z">
              <w:r w:rsidR="00032CEB">
                <w:t>(10%)</w:t>
              </w:r>
            </w:ins>
          </w:p>
          <w:p w:rsidR="00FD314B" w:rsidRDefault="00FD314B" w:rsidP="00FD314B">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rsidR="00FD314B" w:rsidRDefault="00FD314B" w:rsidP="00FD314B">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rsidR="00FD314B" w:rsidRDefault="00FD314B" w:rsidP="00FD314B">
            <w:pPr>
              <w:jc w:val="both"/>
            </w:pPr>
            <w:r>
              <w:t xml:space="preserve">CHROMJAKOVÁ, F. </w:t>
            </w:r>
            <w:r w:rsidRPr="00C76820">
              <w:rPr>
                <w:i/>
              </w:rPr>
              <w:t xml:space="preserve">Zvyšování výkonnosti výrobních a administrativních procesů. </w:t>
            </w:r>
            <w:r>
              <w:t>Žilina: GEORG, 2015, 106 s. ISBN 978-80-8154-122-3.</w:t>
            </w:r>
          </w:p>
          <w:p w:rsidR="00FD314B" w:rsidDel="001B365E" w:rsidRDefault="00FD314B" w:rsidP="00FD314B">
            <w:pPr>
              <w:jc w:val="both"/>
              <w:rPr>
                <w:del w:id="4077" w:author="Trefilová Pavla" w:date="2018-08-22T08:50:00Z"/>
              </w:rPr>
            </w:pPr>
            <w:r>
              <w:t xml:space="preserve">CHROMJAKOVÁ, F. </w:t>
            </w:r>
            <w:r w:rsidRPr="00C76820">
              <w:rPr>
                <w:i/>
              </w:rPr>
              <w:t>Průmyslové inženýrství – Trendy zvyšování výkonnosti štíhlým řízením procesů</w:t>
            </w:r>
            <w:r>
              <w:t>. Žilina: GEORG, 2013, 116 s. ISBN 978-80-8154-058-5.</w:t>
            </w:r>
          </w:p>
          <w:p w:rsidR="00FD314B" w:rsidRPr="00C76820" w:rsidRDefault="00FD314B">
            <w:pPr>
              <w:jc w:val="both"/>
              <w:rPr>
                <w:rFonts w:cs="Calibri"/>
                <w:lang w:val="en-US"/>
              </w:rPr>
              <w:pPrChange w:id="4078" w:author="Trefilová Pavla" w:date="2018-08-22T08:50:00Z">
                <w:pPr/>
              </w:pPrChange>
            </w:pPr>
            <w:del w:id="4079" w:author="Trefilová Pavla" w:date="2018-08-22T08:45:00Z">
              <w:r w:rsidDel="001B365E">
                <w:delText>CHROMJAKOVÁ, F.,</w:delText>
              </w:r>
              <w:r w:rsidRPr="00C76820" w:rsidDel="001B365E">
                <w:delText xml:space="preserve"> RAJNOHA</w:delText>
              </w:r>
              <w:r w:rsidDel="001B365E">
                <w:delText>, R</w:delText>
              </w:r>
              <w:r w:rsidRPr="00C76820" w:rsidDel="001B365E">
                <w:delText xml:space="preserve">. </w:delText>
              </w:r>
              <w:r w:rsidRPr="00C76820" w:rsidDel="001B365E">
                <w:rPr>
                  <w:i/>
                </w:rPr>
                <w:delText>Řízení a organizace výrobních procesů: kompendium průmyslového inženýra.</w:delText>
              </w:r>
              <w:r w:rsidRPr="00C76820" w:rsidDel="001B365E">
                <w:delText xml:space="preserve"> Žilina: GEORG, 2011, 138 s. ISBN 978-80-89401-26-0</w:delText>
              </w:r>
              <w:r w:rsidDel="001B365E">
                <w:delText xml:space="preserve"> (50%)</w:delText>
              </w:r>
              <w:r w:rsidRPr="00C76820" w:rsidDel="001B365E">
                <w:delText>.</w:delText>
              </w:r>
            </w:del>
          </w:p>
        </w:tc>
      </w:tr>
      <w:tr w:rsidR="00FD314B" w:rsidTr="00FD314B">
        <w:trPr>
          <w:trHeight w:val="218"/>
        </w:trPr>
        <w:tc>
          <w:tcPr>
            <w:tcW w:w="9859" w:type="dxa"/>
            <w:gridSpan w:val="11"/>
            <w:shd w:val="clear" w:color="auto" w:fill="F7CAAC"/>
          </w:tcPr>
          <w:p w:rsidR="00FD314B" w:rsidRDefault="00FD314B" w:rsidP="00FD314B">
            <w:pPr>
              <w:rPr>
                <w:b/>
              </w:rPr>
            </w:pPr>
            <w:r>
              <w:rPr>
                <w:b/>
              </w:rPr>
              <w:t>Působení v zahraničí</w:t>
            </w:r>
          </w:p>
        </w:tc>
      </w:tr>
      <w:tr w:rsidR="00FD314B" w:rsidTr="00FD314B">
        <w:trPr>
          <w:trHeight w:val="328"/>
        </w:trPr>
        <w:tc>
          <w:tcPr>
            <w:tcW w:w="9859" w:type="dxa"/>
            <w:gridSpan w:val="11"/>
          </w:tcPr>
          <w:p w:rsidR="00FD314B" w:rsidRPr="003232CF" w:rsidRDefault="00FD314B" w:rsidP="00FD314B">
            <w:pPr>
              <w:rPr>
                <w:lang w:val="sk-SK"/>
              </w:rPr>
            </w:pPr>
            <w:del w:id="4080" w:author="Trefilová Pavla" w:date="2018-08-22T08:45:00Z">
              <w:r w:rsidDel="001B365E">
                <w:delText>Technische Universi</w:delText>
              </w:r>
              <w:r w:rsidDel="001B365E">
                <w:rPr>
                  <w:lang w:val="sk-SK"/>
                </w:rPr>
                <w:delText>tät Wien, Nottingham Trent University, REFA Darmstadt, WOISE Institute Coburg, Fraunhofer IPA Stuttgart – spoluřešitel projektu</w:delText>
              </w:r>
            </w:del>
          </w:p>
        </w:tc>
      </w:tr>
      <w:tr w:rsidR="00FD314B" w:rsidTr="00FD314B">
        <w:trPr>
          <w:cantSplit/>
          <w:trHeight w:val="56"/>
        </w:trPr>
        <w:tc>
          <w:tcPr>
            <w:tcW w:w="2518" w:type="dxa"/>
            <w:shd w:val="clear" w:color="auto" w:fill="F7CAAC"/>
          </w:tcPr>
          <w:p w:rsidR="00FD314B" w:rsidRDefault="00FD314B" w:rsidP="00FD314B">
            <w:pPr>
              <w:jc w:val="both"/>
              <w:rPr>
                <w:b/>
              </w:rPr>
            </w:pPr>
            <w:r>
              <w:rPr>
                <w:b/>
              </w:rPr>
              <w:t xml:space="preserve">Podpis </w:t>
            </w:r>
          </w:p>
        </w:tc>
        <w:tc>
          <w:tcPr>
            <w:tcW w:w="4536" w:type="dxa"/>
            <w:gridSpan w:val="5"/>
          </w:tcPr>
          <w:p w:rsidR="00FD314B" w:rsidRDefault="00FD314B" w:rsidP="00FD314B">
            <w:pPr>
              <w:jc w:val="both"/>
            </w:pPr>
          </w:p>
        </w:tc>
        <w:tc>
          <w:tcPr>
            <w:tcW w:w="786" w:type="dxa"/>
            <w:gridSpan w:val="2"/>
            <w:shd w:val="clear" w:color="auto" w:fill="F7CAAC"/>
          </w:tcPr>
          <w:p w:rsidR="00FD314B" w:rsidRDefault="00FD314B" w:rsidP="00FD314B">
            <w:pPr>
              <w:jc w:val="both"/>
            </w:pPr>
            <w:r>
              <w:rPr>
                <w:b/>
              </w:rPr>
              <w:t>datum</w:t>
            </w:r>
          </w:p>
        </w:tc>
        <w:tc>
          <w:tcPr>
            <w:tcW w:w="2019" w:type="dxa"/>
            <w:gridSpan w:val="3"/>
          </w:tcPr>
          <w:p w:rsidR="00FD314B" w:rsidRDefault="00FD314B" w:rsidP="00FD314B">
            <w:pPr>
              <w:jc w:val="both"/>
            </w:pPr>
          </w:p>
        </w:tc>
      </w:tr>
    </w:tbl>
    <w:p w:rsidR="00FD314B" w:rsidRDefault="00FD314B"/>
    <w:p w:rsidR="00FD314B" w:rsidRDefault="00FD314B"/>
    <w:p w:rsidR="00FD314B" w:rsidRDefault="00FD314B"/>
    <w:p w:rsidR="00FD314B" w:rsidDel="00831911" w:rsidRDefault="00FD314B">
      <w:pPr>
        <w:rPr>
          <w:del w:id="4081" w:author="Trefilová Pavla" w:date="2018-08-29T15:16:00Z"/>
        </w:rPr>
      </w:pPr>
    </w:p>
    <w:p w:rsidR="00FD314B" w:rsidDel="00831911" w:rsidRDefault="00FD314B">
      <w:pPr>
        <w:rPr>
          <w:del w:id="4082" w:author="Trefilová Pavla" w:date="2018-08-29T15:16:00Z"/>
        </w:rPr>
      </w:pPr>
    </w:p>
    <w:p w:rsidR="00FD314B" w:rsidRDefault="00FD314B"/>
    <w:p w:rsidR="00FD314B" w:rsidRDefault="00FD314B"/>
    <w:p w:rsidR="00FD314B" w:rsidRDefault="00FD314B"/>
    <w:p w:rsidR="00FD314B" w:rsidDel="001B365E" w:rsidRDefault="00FD314B">
      <w:pPr>
        <w:rPr>
          <w:del w:id="4083" w:author="Trefilová Pavla" w:date="2018-08-22T08:52: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4084">
          <w:tblGrid>
            <w:gridCol w:w="570"/>
            <w:gridCol w:w="1948"/>
            <w:gridCol w:w="570"/>
            <w:gridCol w:w="259"/>
            <w:gridCol w:w="1721"/>
            <w:gridCol w:w="524"/>
            <w:gridCol w:w="468"/>
            <w:gridCol w:w="994"/>
            <w:gridCol w:w="570"/>
            <w:gridCol w:w="139"/>
            <w:gridCol w:w="77"/>
            <w:gridCol w:w="570"/>
            <w:gridCol w:w="62"/>
            <w:gridCol w:w="693"/>
            <w:gridCol w:w="694"/>
            <w:gridCol w:w="570"/>
          </w:tblGrid>
        </w:tblGridChange>
      </w:tblGrid>
      <w:tr w:rsidR="001713EF" w:rsidTr="00623FCF">
        <w:tc>
          <w:tcPr>
            <w:tcW w:w="9859" w:type="dxa"/>
            <w:gridSpan w:val="11"/>
            <w:tcBorders>
              <w:bottom w:val="double" w:sz="4" w:space="0" w:color="auto"/>
            </w:tcBorders>
            <w:shd w:val="clear" w:color="auto" w:fill="BDD6EE"/>
          </w:tcPr>
          <w:p w:rsidR="001713EF" w:rsidRDefault="001713EF" w:rsidP="00623FCF">
            <w:pPr>
              <w:jc w:val="both"/>
              <w:rPr>
                <w:b/>
                <w:sz w:val="28"/>
              </w:rPr>
            </w:pPr>
            <w:r>
              <w:rPr>
                <w:b/>
                <w:sz w:val="28"/>
              </w:rPr>
              <w:lastRenderedPageBreak/>
              <w:t>C-I – Personální zabezpečení</w:t>
            </w:r>
          </w:p>
        </w:tc>
      </w:tr>
      <w:tr w:rsidR="001713EF" w:rsidTr="00623FCF">
        <w:tc>
          <w:tcPr>
            <w:tcW w:w="2518" w:type="dxa"/>
            <w:tcBorders>
              <w:top w:val="double" w:sz="4" w:space="0" w:color="auto"/>
            </w:tcBorders>
            <w:shd w:val="clear" w:color="auto" w:fill="F7CAAC"/>
          </w:tcPr>
          <w:p w:rsidR="001713EF" w:rsidRDefault="001713EF" w:rsidP="00623FCF">
            <w:pPr>
              <w:jc w:val="both"/>
              <w:rPr>
                <w:b/>
              </w:rPr>
            </w:pPr>
            <w:r>
              <w:rPr>
                <w:b/>
              </w:rPr>
              <w:t>Vysoká škola</w:t>
            </w:r>
          </w:p>
        </w:tc>
        <w:tc>
          <w:tcPr>
            <w:tcW w:w="7341" w:type="dxa"/>
            <w:gridSpan w:val="10"/>
          </w:tcPr>
          <w:p w:rsidR="001713EF" w:rsidRDefault="001713EF" w:rsidP="00623FCF">
            <w:pPr>
              <w:jc w:val="both"/>
            </w:pPr>
            <w:r>
              <w:t>Univerzita Tomáše Bati ve Zlíně</w:t>
            </w:r>
          </w:p>
        </w:tc>
      </w:tr>
      <w:tr w:rsidR="001713EF" w:rsidTr="00623FCF">
        <w:tc>
          <w:tcPr>
            <w:tcW w:w="2518" w:type="dxa"/>
            <w:shd w:val="clear" w:color="auto" w:fill="F7CAAC"/>
          </w:tcPr>
          <w:p w:rsidR="001713EF" w:rsidRDefault="001713EF" w:rsidP="00623FCF">
            <w:pPr>
              <w:jc w:val="both"/>
              <w:rPr>
                <w:b/>
              </w:rPr>
            </w:pPr>
            <w:r>
              <w:rPr>
                <w:b/>
              </w:rPr>
              <w:t>Součást vysoké školy</w:t>
            </w:r>
          </w:p>
        </w:tc>
        <w:tc>
          <w:tcPr>
            <w:tcW w:w="7341" w:type="dxa"/>
            <w:gridSpan w:val="10"/>
          </w:tcPr>
          <w:p w:rsidR="001713EF" w:rsidRDefault="001713EF" w:rsidP="00623FCF">
            <w:pPr>
              <w:jc w:val="both"/>
            </w:pPr>
            <w:r>
              <w:t>Fakulta managementu a ekonomiky</w:t>
            </w:r>
          </w:p>
        </w:tc>
      </w:tr>
      <w:tr w:rsidR="001713EF" w:rsidTr="00623FCF">
        <w:tc>
          <w:tcPr>
            <w:tcW w:w="2518" w:type="dxa"/>
            <w:shd w:val="clear" w:color="auto" w:fill="F7CAAC"/>
          </w:tcPr>
          <w:p w:rsidR="001713EF" w:rsidRDefault="001713EF" w:rsidP="00623FCF">
            <w:pPr>
              <w:jc w:val="both"/>
              <w:rPr>
                <w:b/>
              </w:rPr>
            </w:pPr>
            <w:r>
              <w:rPr>
                <w:b/>
              </w:rPr>
              <w:t>Název studijního programu</w:t>
            </w:r>
          </w:p>
        </w:tc>
        <w:tc>
          <w:tcPr>
            <w:tcW w:w="7341" w:type="dxa"/>
            <w:gridSpan w:val="10"/>
          </w:tcPr>
          <w:p w:rsidR="001713EF" w:rsidRDefault="001713EF" w:rsidP="00623FCF">
            <w:pPr>
              <w:jc w:val="both"/>
            </w:pPr>
            <w:r w:rsidRPr="007E1295">
              <w:t>Průmyslové inženýrství</w:t>
            </w:r>
          </w:p>
        </w:tc>
      </w:tr>
      <w:tr w:rsidR="001713EF" w:rsidTr="00623FCF">
        <w:tc>
          <w:tcPr>
            <w:tcW w:w="2518" w:type="dxa"/>
            <w:shd w:val="clear" w:color="auto" w:fill="F7CAAC"/>
          </w:tcPr>
          <w:p w:rsidR="001713EF" w:rsidRDefault="001713EF" w:rsidP="00623FCF">
            <w:pPr>
              <w:jc w:val="both"/>
              <w:rPr>
                <w:b/>
              </w:rPr>
            </w:pPr>
            <w:r>
              <w:rPr>
                <w:b/>
              </w:rPr>
              <w:t>Jméno a příjmení</w:t>
            </w:r>
          </w:p>
        </w:tc>
        <w:tc>
          <w:tcPr>
            <w:tcW w:w="4536" w:type="dxa"/>
            <w:gridSpan w:val="5"/>
          </w:tcPr>
          <w:p w:rsidR="001713EF" w:rsidRDefault="001713EF" w:rsidP="00623FCF">
            <w:pPr>
              <w:jc w:val="both"/>
            </w:pPr>
            <w:r>
              <w:t>Vieroslav MOLNÁR</w:t>
            </w:r>
          </w:p>
        </w:tc>
        <w:tc>
          <w:tcPr>
            <w:tcW w:w="709" w:type="dxa"/>
            <w:shd w:val="clear" w:color="auto" w:fill="F7CAAC"/>
          </w:tcPr>
          <w:p w:rsidR="001713EF" w:rsidRDefault="001713EF" w:rsidP="00623FCF">
            <w:pPr>
              <w:jc w:val="both"/>
              <w:rPr>
                <w:b/>
              </w:rPr>
            </w:pPr>
            <w:r>
              <w:rPr>
                <w:b/>
              </w:rPr>
              <w:t>Tituly</w:t>
            </w:r>
          </w:p>
        </w:tc>
        <w:tc>
          <w:tcPr>
            <w:tcW w:w="2096" w:type="dxa"/>
            <w:gridSpan w:val="4"/>
          </w:tcPr>
          <w:p w:rsidR="001713EF" w:rsidRDefault="001713EF" w:rsidP="00623FCF">
            <w:pPr>
              <w:jc w:val="both"/>
            </w:pPr>
            <w:r>
              <w:t>prof. Ing., PhD.</w:t>
            </w:r>
          </w:p>
        </w:tc>
      </w:tr>
      <w:tr w:rsidR="001713EF" w:rsidTr="00623FCF">
        <w:tc>
          <w:tcPr>
            <w:tcW w:w="2518" w:type="dxa"/>
            <w:shd w:val="clear" w:color="auto" w:fill="F7CAAC"/>
          </w:tcPr>
          <w:p w:rsidR="001713EF" w:rsidRDefault="001713EF" w:rsidP="00623FCF">
            <w:pPr>
              <w:jc w:val="both"/>
              <w:rPr>
                <w:b/>
              </w:rPr>
            </w:pPr>
            <w:r>
              <w:rPr>
                <w:b/>
              </w:rPr>
              <w:t>Rok narození</w:t>
            </w:r>
          </w:p>
        </w:tc>
        <w:tc>
          <w:tcPr>
            <w:tcW w:w="829" w:type="dxa"/>
          </w:tcPr>
          <w:p w:rsidR="001713EF" w:rsidRDefault="001713EF" w:rsidP="00623FCF">
            <w:pPr>
              <w:jc w:val="both"/>
            </w:pPr>
            <w:r>
              <w:t>1960</w:t>
            </w:r>
          </w:p>
        </w:tc>
        <w:tc>
          <w:tcPr>
            <w:tcW w:w="1721" w:type="dxa"/>
            <w:shd w:val="clear" w:color="auto" w:fill="F7CAAC"/>
          </w:tcPr>
          <w:p w:rsidR="001713EF" w:rsidRDefault="001713EF" w:rsidP="00623FCF">
            <w:pPr>
              <w:jc w:val="both"/>
              <w:rPr>
                <w:b/>
              </w:rPr>
            </w:pPr>
            <w:r>
              <w:rPr>
                <w:b/>
              </w:rPr>
              <w:t>typ vztahu k VŠ</w:t>
            </w:r>
          </w:p>
        </w:tc>
        <w:tc>
          <w:tcPr>
            <w:tcW w:w="992" w:type="dxa"/>
            <w:gridSpan w:val="2"/>
          </w:tcPr>
          <w:p w:rsidR="001713EF" w:rsidRDefault="004B1E4D" w:rsidP="00623FCF">
            <w:pPr>
              <w:jc w:val="both"/>
            </w:pPr>
            <w:ins w:id="4085" w:author="Michal Pilík" w:date="2018-08-30T08:16:00Z">
              <w:r>
                <w:t>pp</w:t>
              </w:r>
            </w:ins>
          </w:p>
        </w:tc>
        <w:tc>
          <w:tcPr>
            <w:tcW w:w="994" w:type="dxa"/>
            <w:shd w:val="clear" w:color="auto" w:fill="F7CAAC"/>
          </w:tcPr>
          <w:p w:rsidR="001713EF" w:rsidRDefault="001713EF" w:rsidP="00623FCF">
            <w:pPr>
              <w:jc w:val="both"/>
              <w:rPr>
                <w:b/>
              </w:rPr>
            </w:pPr>
            <w:r>
              <w:rPr>
                <w:b/>
              </w:rPr>
              <w:t>rozsah</w:t>
            </w:r>
          </w:p>
        </w:tc>
        <w:tc>
          <w:tcPr>
            <w:tcW w:w="709" w:type="dxa"/>
          </w:tcPr>
          <w:p w:rsidR="001713EF" w:rsidRDefault="004B1E4D" w:rsidP="00623FCF">
            <w:pPr>
              <w:jc w:val="both"/>
            </w:pPr>
            <w:ins w:id="4086" w:author="Michal Pilík" w:date="2018-08-30T08:16:00Z">
              <w:r>
                <w:t>20</w:t>
              </w:r>
            </w:ins>
          </w:p>
        </w:tc>
        <w:tc>
          <w:tcPr>
            <w:tcW w:w="709" w:type="dxa"/>
            <w:gridSpan w:val="2"/>
            <w:shd w:val="clear" w:color="auto" w:fill="F7CAAC"/>
          </w:tcPr>
          <w:p w:rsidR="001713EF" w:rsidRDefault="001713EF" w:rsidP="00623FCF">
            <w:pPr>
              <w:jc w:val="both"/>
              <w:rPr>
                <w:b/>
              </w:rPr>
            </w:pPr>
            <w:r>
              <w:rPr>
                <w:b/>
              </w:rPr>
              <w:t>do kdy</w:t>
            </w:r>
          </w:p>
        </w:tc>
        <w:tc>
          <w:tcPr>
            <w:tcW w:w="1387" w:type="dxa"/>
            <w:gridSpan w:val="2"/>
          </w:tcPr>
          <w:p w:rsidR="001713EF" w:rsidRDefault="004B1E4D" w:rsidP="00623FCF">
            <w:pPr>
              <w:jc w:val="both"/>
            </w:pPr>
            <w:ins w:id="4087" w:author="Michal Pilík" w:date="2018-08-30T08:16:00Z">
              <w:r>
                <w:t>08/2021</w:t>
              </w:r>
            </w:ins>
          </w:p>
        </w:tc>
      </w:tr>
      <w:tr w:rsidR="001713EF" w:rsidTr="00623FCF">
        <w:tc>
          <w:tcPr>
            <w:tcW w:w="5068" w:type="dxa"/>
            <w:gridSpan w:val="3"/>
            <w:shd w:val="clear" w:color="auto" w:fill="F7CAAC"/>
          </w:tcPr>
          <w:p w:rsidR="001713EF" w:rsidRDefault="001713EF" w:rsidP="00623FCF">
            <w:pPr>
              <w:jc w:val="both"/>
              <w:rPr>
                <w:b/>
              </w:rPr>
            </w:pPr>
            <w:r>
              <w:rPr>
                <w:b/>
              </w:rPr>
              <w:t>Typ vztahu na součásti VŠ, která uskutečňuje st. program</w:t>
            </w:r>
          </w:p>
        </w:tc>
        <w:tc>
          <w:tcPr>
            <w:tcW w:w="992" w:type="dxa"/>
            <w:gridSpan w:val="2"/>
          </w:tcPr>
          <w:p w:rsidR="001713EF" w:rsidRDefault="004B1E4D" w:rsidP="00623FCF">
            <w:pPr>
              <w:jc w:val="both"/>
            </w:pPr>
            <w:ins w:id="4088" w:author="Michal Pilík" w:date="2018-08-30T08:16:00Z">
              <w:r>
                <w:t>pp</w:t>
              </w:r>
            </w:ins>
          </w:p>
        </w:tc>
        <w:tc>
          <w:tcPr>
            <w:tcW w:w="994" w:type="dxa"/>
            <w:shd w:val="clear" w:color="auto" w:fill="F7CAAC"/>
          </w:tcPr>
          <w:p w:rsidR="001713EF" w:rsidRDefault="001713EF" w:rsidP="00623FCF">
            <w:pPr>
              <w:jc w:val="both"/>
              <w:rPr>
                <w:b/>
              </w:rPr>
            </w:pPr>
            <w:r>
              <w:rPr>
                <w:b/>
              </w:rPr>
              <w:t>rozsah</w:t>
            </w:r>
          </w:p>
        </w:tc>
        <w:tc>
          <w:tcPr>
            <w:tcW w:w="709" w:type="dxa"/>
          </w:tcPr>
          <w:p w:rsidR="001713EF" w:rsidRDefault="004B1E4D" w:rsidP="00623FCF">
            <w:pPr>
              <w:jc w:val="both"/>
            </w:pPr>
            <w:ins w:id="4089" w:author="Michal Pilík" w:date="2018-08-30T08:16:00Z">
              <w:r>
                <w:t>10</w:t>
              </w:r>
            </w:ins>
          </w:p>
        </w:tc>
        <w:tc>
          <w:tcPr>
            <w:tcW w:w="709" w:type="dxa"/>
            <w:gridSpan w:val="2"/>
            <w:shd w:val="clear" w:color="auto" w:fill="F7CAAC"/>
          </w:tcPr>
          <w:p w:rsidR="001713EF" w:rsidRDefault="001713EF" w:rsidP="00623FCF">
            <w:pPr>
              <w:jc w:val="both"/>
              <w:rPr>
                <w:b/>
              </w:rPr>
            </w:pPr>
            <w:r>
              <w:rPr>
                <w:b/>
              </w:rPr>
              <w:t>do kdy</w:t>
            </w:r>
          </w:p>
        </w:tc>
        <w:tc>
          <w:tcPr>
            <w:tcW w:w="1387" w:type="dxa"/>
            <w:gridSpan w:val="2"/>
          </w:tcPr>
          <w:p w:rsidR="001713EF" w:rsidRDefault="004B1E4D" w:rsidP="00623FCF">
            <w:pPr>
              <w:jc w:val="both"/>
            </w:pPr>
            <w:ins w:id="4090" w:author="Michal Pilík" w:date="2018-08-30T08:16:00Z">
              <w:r>
                <w:t>08/2021</w:t>
              </w:r>
            </w:ins>
          </w:p>
        </w:tc>
      </w:tr>
      <w:tr w:rsidR="001713EF" w:rsidTr="00623FCF">
        <w:tc>
          <w:tcPr>
            <w:tcW w:w="6060" w:type="dxa"/>
            <w:gridSpan w:val="5"/>
            <w:shd w:val="clear" w:color="auto" w:fill="F7CAAC"/>
          </w:tcPr>
          <w:p w:rsidR="001713EF" w:rsidRDefault="001713EF" w:rsidP="00623FCF">
            <w:pPr>
              <w:jc w:val="both"/>
            </w:pPr>
            <w:r>
              <w:rPr>
                <w:b/>
              </w:rPr>
              <w:t>Další současná působení jako akademický pracovník na jiných VŠ</w:t>
            </w:r>
          </w:p>
        </w:tc>
        <w:tc>
          <w:tcPr>
            <w:tcW w:w="1703" w:type="dxa"/>
            <w:gridSpan w:val="2"/>
            <w:shd w:val="clear" w:color="auto" w:fill="F7CAAC"/>
          </w:tcPr>
          <w:p w:rsidR="001713EF" w:rsidRDefault="001713EF" w:rsidP="00623FCF">
            <w:pPr>
              <w:jc w:val="both"/>
              <w:rPr>
                <w:b/>
              </w:rPr>
            </w:pPr>
            <w:r>
              <w:rPr>
                <w:b/>
              </w:rPr>
              <w:t>typ prac. vztahu</w:t>
            </w:r>
          </w:p>
        </w:tc>
        <w:tc>
          <w:tcPr>
            <w:tcW w:w="2096" w:type="dxa"/>
            <w:gridSpan w:val="4"/>
            <w:shd w:val="clear" w:color="auto" w:fill="F7CAAC"/>
          </w:tcPr>
          <w:p w:rsidR="001713EF" w:rsidRDefault="001713EF" w:rsidP="00623FCF">
            <w:pPr>
              <w:jc w:val="both"/>
              <w:rPr>
                <w:b/>
              </w:rPr>
            </w:pPr>
            <w:r>
              <w:rPr>
                <w:b/>
              </w:rPr>
              <w:t>rozsah</w:t>
            </w:r>
          </w:p>
        </w:tc>
      </w:tr>
      <w:tr w:rsidR="001713EF" w:rsidTr="00623FCF">
        <w:tc>
          <w:tcPr>
            <w:tcW w:w="6060" w:type="dxa"/>
            <w:gridSpan w:val="5"/>
          </w:tcPr>
          <w:p w:rsidR="001713EF" w:rsidRDefault="001713EF" w:rsidP="00623FCF">
            <w:pPr>
              <w:jc w:val="both"/>
            </w:pPr>
            <w:r>
              <w:t>TU Košice</w:t>
            </w:r>
          </w:p>
        </w:tc>
        <w:tc>
          <w:tcPr>
            <w:tcW w:w="1703" w:type="dxa"/>
            <w:gridSpan w:val="2"/>
          </w:tcPr>
          <w:p w:rsidR="001713EF" w:rsidRDefault="001713EF" w:rsidP="00623FCF">
            <w:pPr>
              <w:jc w:val="both"/>
            </w:pPr>
            <w:r>
              <w:t>pp</w:t>
            </w:r>
          </w:p>
        </w:tc>
        <w:tc>
          <w:tcPr>
            <w:tcW w:w="2096" w:type="dxa"/>
            <w:gridSpan w:val="4"/>
          </w:tcPr>
          <w:p w:rsidR="001713EF" w:rsidRDefault="001713EF" w:rsidP="00623FCF">
            <w:pPr>
              <w:jc w:val="both"/>
            </w:pPr>
            <w:r>
              <w:t>40</w:t>
            </w:r>
          </w:p>
        </w:tc>
      </w:tr>
      <w:tr w:rsidR="001713EF" w:rsidTr="00623FCF">
        <w:tc>
          <w:tcPr>
            <w:tcW w:w="6060" w:type="dxa"/>
            <w:gridSpan w:val="5"/>
          </w:tcPr>
          <w:p w:rsidR="001713EF" w:rsidRDefault="001713EF" w:rsidP="00623FCF">
            <w:pPr>
              <w:jc w:val="both"/>
            </w:pPr>
          </w:p>
        </w:tc>
        <w:tc>
          <w:tcPr>
            <w:tcW w:w="1703" w:type="dxa"/>
            <w:gridSpan w:val="2"/>
          </w:tcPr>
          <w:p w:rsidR="001713EF" w:rsidRDefault="001713EF" w:rsidP="00623FCF">
            <w:pPr>
              <w:jc w:val="both"/>
            </w:pPr>
          </w:p>
        </w:tc>
        <w:tc>
          <w:tcPr>
            <w:tcW w:w="2096" w:type="dxa"/>
            <w:gridSpan w:val="4"/>
          </w:tcPr>
          <w:p w:rsidR="001713EF" w:rsidRDefault="001713EF" w:rsidP="00623FCF">
            <w:pPr>
              <w:jc w:val="both"/>
            </w:pPr>
          </w:p>
        </w:tc>
      </w:tr>
      <w:tr w:rsidR="001713EF" w:rsidTr="00623FCF">
        <w:tc>
          <w:tcPr>
            <w:tcW w:w="9859" w:type="dxa"/>
            <w:gridSpan w:val="11"/>
            <w:shd w:val="clear" w:color="auto" w:fill="F7CAAC"/>
          </w:tcPr>
          <w:p w:rsidR="001713EF" w:rsidRDefault="001713EF" w:rsidP="00623FCF">
            <w:pPr>
              <w:jc w:val="both"/>
            </w:pPr>
            <w:r>
              <w:rPr>
                <w:b/>
              </w:rPr>
              <w:t>Předměty příslušného studijního programu a způsob zapojení do jejich výuky, příp. další zapojení do uskutečňování studijního programu</w:t>
            </w:r>
          </w:p>
        </w:tc>
      </w:tr>
      <w:tr w:rsidR="001713EF" w:rsidTr="00623FCF">
        <w:trPr>
          <w:trHeight w:val="324"/>
        </w:trPr>
        <w:tc>
          <w:tcPr>
            <w:tcW w:w="9859" w:type="dxa"/>
            <w:gridSpan w:val="11"/>
            <w:tcBorders>
              <w:top w:val="nil"/>
            </w:tcBorders>
          </w:tcPr>
          <w:p w:rsidR="00831911" w:rsidRDefault="00831911" w:rsidP="00831911">
            <w:pPr>
              <w:jc w:val="both"/>
              <w:rPr>
                <w:ins w:id="4091" w:author="Trefilová Pavla" w:date="2018-08-29T15:17:00Z"/>
              </w:rPr>
            </w:pPr>
            <w:ins w:id="4092" w:author="Trefilová Pavla" w:date="2018-08-29T15:17:00Z">
              <w:r>
                <w:t xml:space="preserve">Průmyslové inženýrství a inovativní výrobní koncepty - </w:t>
              </w:r>
              <w:r>
                <w:rPr>
                  <w:rStyle w:val="FontStyle18"/>
                  <w:sz w:val="20"/>
                </w:rPr>
                <w:t xml:space="preserve">přednášky </w:t>
              </w:r>
              <w:r>
                <w:t>(25%)</w:t>
              </w:r>
            </w:ins>
          </w:p>
          <w:p w:rsidR="00A52D96" w:rsidRDefault="00831911" w:rsidP="00831911">
            <w:pPr>
              <w:jc w:val="both"/>
            </w:pPr>
            <w:ins w:id="4093" w:author="Trefilová Pavla" w:date="2018-08-29T15:17:00Z">
              <w:r w:rsidRPr="00EF4B69">
                <w:rPr>
                  <w:rStyle w:val="FontStyle18"/>
                  <w:sz w:val="20"/>
                </w:rPr>
                <w:t>Logistické koncepty</w:t>
              </w:r>
              <w:r>
                <w:rPr>
                  <w:rStyle w:val="FontStyle18"/>
                  <w:sz w:val="20"/>
                </w:rPr>
                <w:t xml:space="preserve"> – přednášky </w:t>
              </w:r>
              <w:r>
                <w:t>(25%)</w:t>
              </w:r>
            </w:ins>
          </w:p>
        </w:tc>
      </w:tr>
      <w:tr w:rsidR="001713EF" w:rsidTr="00623FCF">
        <w:tc>
          <w:tcPr>
            <w:tcW w:w="9859" w:type="dxa"/>
            <w:gridSpan w:val="11"/>
            <w:shd w:val="clear" w:color="auto" w:fill="F7CAAC"/>
          </w:tcPr>
          <w:p w:rsidR="001713EF" w:rsidRDefault="001713EF" w:rsidP="00623FCF">
            <w:pPr>
              <w:jc w:val="both"/>
            </w:pPr>
            <w:r>
              <w:rPr>
                <w:b/>
              </w:rPr>
              <w:t xml:space="preserve">Údaje o vzdělání na VŠ </w:t>
            </w:r>
          </w:p>
        </w:tc>
      </w:tr>
      <w:tr w:rsidR="001713EF" w:rsidTr="00623FCF">
        <w:trPr>
          <w:trHeight w:val="651"/>
        </w:trPr>
        <w:tc>
          <w:tcPr>
            <w:tcW w:w="9859" w:type="dxa"/>
            <w:gridSpan w:val="11"/>
          </w:tcPr>
          <w:p w:rsidR="001713EF" w:rsidRPr="00B41C32" w:rsidRDefault="001713EF" w:rsidP="00623FCF">
            <w:pPr>
              <w:ind w:left="1097" w:hanging="1097"/>
              <w:jc w:val="both"/>
            </w:pPr>
            <w:r w:rsidRPr="00B41C32">
              <w:t>1980–1985</w:t>
            </w:r>
            <w:r>
              <w:t>:</w:t>
            </w:r>
            <w:r w:rsidRPr="00B41C32">
              <w:t xml:space="preserve"> </w:t>
            </w:r>
            <w:r>
              <w:t xml:space="preserve"> </w:t>
            </w:r>
            <w:r w:rsidRPr="00B41C32">
              <w:t>Vysoká škola technická v Košiciach, Strojnícka fakulta detašované pracovisko Prešov</w:t>
            </w:r>
            <w:r>
              <w:t xml:space="preserve">, </w:t>
            </w:r>
            <w:r w:rsidRPr="00B41C32">
              <w:t>odbor</w:t>
            </w:r>
            <w:r>
              <w:t xml:space="preserve"> P</w:t>
            </w:r>
            <w:r w:rsidRPr="00B41C32">
              <w:t>rístrojová, reg</w:t>
            </w:r>
            <w:r>
              <w:t>ulačná a manipulačná technika (</w:t>
            </w:r>
            <w:r w:rsidRPr="00734837">
              <w:rPr>
                <w:b/>
              </w:rPr>
              <w:t>Ing</w:t>
            </w:r>
            <w:r>
              <w:t>.)</w:t>
            </w:r>
          </w:p>
          <w:p w:rsidR="001713EF" w:rsidRPr="00734837" w:rsidRDefault="001713EF" w:rsidP="00623FCF">
            <w:pPr>
              <w:ind w:left="1097" w:hanging="1097"/>
              <w:jc w:val="both"/>
            </w:pPr>
            <w:r w:rsidRPr="00B41C32">
              <w:t>1986–1995</w:t>
            </w:r>
            <w:r>
              <w:t xml:space="preserve">:   </w:t>
            </w:r>
            <w:r w:rsidRPr="00B41C32">
              <w:t>Technická univerzita v</w:t>
            </w:r>
            <w:r>
              <w:t> </w:t>
            </w:r>
            <w:r w:rsidRPr="00B41C32">
              <w:t>Košiciach</w:t>
            </w:r>
            <w:r>
              <w:t xml:space="preserve">, </w:t>
            </w:r>
            <w:r w:rsidRPr="00B41C32">
              <w:t>Strojnícka fakulta</w:t>
            </w:r>
            <w:r>
              <w:t>, o</w:t>
            </w:r>
            <w:r w:rsidRPr="00B41C32">
              <w:t xml:space="preserve">dbor </w:t>
            </w:r>
            <w:r>
              <w:t>Strojárska technológia</w:t>
            </w:r>
            <w:r w:rsidRPr="00B41C32">
              <w:t xml:space="preserve"> </w:t>
            </w:r>
            <w:r>
              <w:t>(</w:t>
            </w:r>
            <w:r w:rsidRPr="00734837">
              <w:rPr>
                <w:b/>
              </w:rPr>
              <w:t>CSc</w:t>
            </w:r>
            <w:r>
              <w:t>.)</w:t>
            </w:r>
          </w:p>
        </w:tc>
      </w:tr>
      <w:tr w:rsidR="001713EF" w:rsidTr="00623FCF">
        <w:tc>
          <w:tcPr>
            <w:tcW w:w="9859" w:type="dxa"/>
            <w:gridSpan w:val="11"/>
            <w:shd w:val="clear" w:color="auto" w:fill="F7CAAC"/>
          </w:tcPr>
          <w:p w:rsidR="001713EF" w:rsidRDefault="001713EF" w:rsidP="00623FCF">
            <w:pPr>
              <w:jc w:val="both"/>
              <w:rPr>
                <w:b/>
              </w:rPr>
            </w:pPr>
            <w:r>
              <w:rPr>
                <w:b/>
              </w:rPr>
              <w:t>Údaje o odborném působení od absolvování VŠ</w:t>
            </w:r>
          </w:p>
        </w:tc>
      </w:tr>
      <w:tr w:rsidR="001713EF" w:rsidTr="00623FCF">
        <w:trPr>
          <w:trHeight w:val="1090"/>
        </w:trPr>
        <w:tc>
          <w:tcPr>
            <w:tcW w:w="9859" w:type="dxa"/>
            <w:gridSpan w:val="11"/>
          </w:tcPr>
          <w:p w:rsidR="001713EF" w:rsidRPr="00B41C32" w:rsidRDefault="001713EF" w:rsidP="00623FCF">
            <w:pPr>
              <w:ind w:left="1097" w:hanging="1134"/>
              <w:jc w:val="both"/>
            </w:pPr>
            <w:r w:rsidRPr="00B41C32">
              <w:t>1985–1987</w:t>
            </w:r>
            <w:r>
              <w:t>:</w:t>
            </w:r>
            <w:r w:rsidRPr="00B41C32">
              <w:t xml:space="preserve"> </w:t>
            </w:r>
            <w:r>
              <w:t xml:space="preserve">  </w:t>
            </w:r>
            <w:r w:rsidRPr="00B41C32">
              <w:t>Asistent na Katedre prístrojovej a automatizačnej techniky Strojníckej fakulty v Košiciach  detašované pracovisko Prešov, Vysoká škola technická v Koši</w:t>
            </w:r>
            <w:r>
              <w:t>ciach, Štúrova 9, 080 01 Prešov</w:t>
            </w:r>
          </w:p>
          <w:p w:rsidR="001713EF" w:rsidRPr="00B41C32" w:rsidRDefault="001713EF" w:rsidP="00623FCF">
            <w:pPr>
              <w:ind w:left="1097" w:hanging="1134"/>
              <w:jc w:val="both"/>
            </w:pPr>
            <w:r w:rsidRPr="00B41C32">
              <w:t>1987–1995</w:t>
            </w:r>
            <w:r>
              <w:t>:</w:t>
            </w:r>
            <w:r w:rsidRPr="00B41C32">
              <w:t xml:space="preserve"> </w:t>
            </w:r>
            <w:r>
              <w:t xml:space="preserve">  </w:t>
            </w:r>
            <w:r w:rsidRPr="00B41C32">
              <w:t>Odborný asistent na Katedre merania a regulácie Strojníckej fakulty, TU v Ko</w:t>
            </w:r>
            <w:r>
              <w:t>šiciach, Letná 9, 043 84 Košice</w:t>
            </w:r>
          </w:p>
          <w:p w:rsidR="001713EF" w:rsidRPr="00B41C32" w:rsidRDefault="001713EF" w:rsidP="00623FCF">
            <w:pPr>
              <w:ind w:left="1097" w:hanging="1134"/>
              <w:jc w:val="both"/>
            </w:pPr>
            <w:r w:rsidRPr="00B41C32">
              <w:t>1995–2001</w:t>
            </w:r>
            <w:r>
              <w:t xml:space="preserve">:   </w:t>
            </w:r>
            <w:r w:rsidRPr="00B41C32">
              <w:t>Súkromná podnikateľská sféra v 3 firmách (KDK, s.r.o., AAA Netings a.s.,</w:t>
            </w:r>
            <w:r>
              <w:t xml:space="preserve"> Victor Busisness Data, s.r.o.)</w:t>
            </w:r>
          </w:p>
          <w:p w:rsidR="001713EF" w:rsidRPr="00B41C32" w:rsidRDefault="001713EF" w:rsidP="00623FCF">
            <w:pPr>
              <w:ind w:left="1097" w:hanging="1134"/>
              <w:jc w:val="both"/>
            </w:pPr>
            <w:r w:rsidRPr="00B41C32">
              <w:t>2001–2005</w:t>
            </w:r>
            <w:r>
              <w:t>:</w:t>
            </w:r>
            <w:r w:rsidRPr="00B41C32">
              <w:t xml:space="preserve"> </w:t>
            </w:r>
            <w:r>
              <w:t xml:space="preserve">  </w:t>
            </w:r>
            <w:r w:rsidRPr="00B41C32">
              <w:t>Odborný asistent na Katedre logistiky a výrobných systémov. Technická univerzita v Košiciach, Faku</w:t>
            </w:r>
            <w:r>
              <w:t>lta BERG, Letná 9, 04200 Košice</w:t>
            </w:r>
          </w:p>
          <w:p w:rsidR="001713EF" w:rsidRDefault="001713EF" w:rsidP="00623FCF">
            <w:pPr>
              <w:ind w:left="1097" w:hanging="1134"/>
              <w:jc w:val="both"/>
            </w:pPr>
            <w:r w:rsidRPr="00B41C32">
              <w:t>2005– do</w:t>
            </w:r>
            <w:r>
              <w:t xml:space="preserve">sud  </w:t>
            </w:r>
            <w:r w:rsidRPr="00B41C32">
              <w:t>Docent na Ústave logistiky priemyslu a dopravy. Technická univerzita v Košiciach, Fakulta BERG, Letná 9, 04200 Košice</w:t>
            </w:r>
          </w:p>
        </w:tc>
      </w:tr>
      <w:tr w:rsidR="001713EF" w:rsidTr="00623FCF">
        <w:trPr>
          <w:trHeight w:val="250"/>
        </w:trPr>
        <w:tc>
          <w:tcPr>
            <w:tcW w:w="9859" w:type="dxa"/>
            <w:gridSpan w:val="11"/>
            <w:shd w:val="clear" w:color="auto" w:fill="F7CAAC"/>
          </w:tcPr>
          <w:p w:rsidR="001713EF" w:rsidRDefault="001713EF" w:rsidP="00623FCF">
            <w:pPr>
              <w:jc w:val="both"/>
            </w:pPr>
            <w:r>
              <w:rPr>
                <w:b/>
              </w:rPr>
              <w:t>Zkušenosti s vedením kvalifikačních a rigorózních prací</w:t>
            </w:r>
          </w:p>
        </w:tc>
      </w:tr>
      <w:tr w:rsidR="001713EF" w:rsidTr="00623FCF">
        <w:trPr>
          <w:trHeight w:val="415"/>
        </w:trPr>
        <w:tc>
          <w:tcPr>
            <w:tcW w:w="9859" w:type="dxa"/>
            <w:gridSpan w:val="11"/>
          </w:tcPr>
          <w:p w:rsidR="001B365E" w:rsidRDefault="001713EF" w:rsidP="001B365E">
            <w:pPr>
              <w:jc w:val="both"/>
              <w:rPr>
                <w:ins w:id="4094" w:author="Trefilová Pavla" w:date="2018-08-22T08:52:00Z"/>
              </w:rPr>
            </w:pPr>
            <w:del w:id="4095" w:author="Trefilová Pavla" w:date="2018-08-22T08:52:00Z">
              <w:r w:rsidDel="001B365E">
                <w:delText>Celkem jako vedoucí kvalifikačních prací: asi 40 bakalářských prací a 50 diplomových prací na FBERG TU v Košiciach a v minulosti také na SjF TU v Košiciach.</w:delText>
              </w:r>
            </w:del>
            <w:ins w:id="4096" w:author="Trefilová Pavla" w:date="2018-08-22T08:52:00Z">
              <w:r w:rsidR="001B365E">
                <w:t>Počet vedených bakalářských prací – 40</w:t>
              </w:r>
            </w:ins>
          </w:p>
          <w:p w:rsidR="001B365E" w:rsidRDefault="001B365E" w:rsidP="00623FCF">
            <w:pPr>
              <w:jc w:val="both"/>
            </w:pPr>
            <w:ins w:id="4097" w:author="Trefilová Pavla" w:date="2018-08-22T08:52:00Z">
              <w:r>
                <w:t>Počet vedených diplomových prací – 50</w:t>
              </w:r>
            </w:ins>
          </w:p>
        </w:tc>
      </w:tr>
      <w:tr w:rsidR="001713EF" w:rsidTr="00623FCF">
        <w:trPr>
          <w:cantSplit/>
        </w:trPr>
        <w:tc>
          <w:tcPr>
            <w:tcW w:w="3347" w:type="dxa"/>
            <w:gridSpan w:val="2"/>
            <w:tcBorders>
              <w:top w:val="single" w:sz="12" w:space="0" w:color="auto"/>
            </w:tcBorders>
            <w:shd w:val="clear" w:color="auto" w:fill="F7CAAC"/>
          </w:tcPr>
          <w:p w:rsidR="001713EF" w:rsidRDefault="001713EF" w:rsidP="00623FCF">
            <w:pPr>
              <w:jc w:val="both"/>
            </w:pPr>
            <w:r>
              <w:rPr>
                <w:b/>
              </w:rPr>
              <w:t xml:space="preserve">Obor habilitačního řízení </w:t>
            </w:r>
          </w:p>
        </w:tc>
        <w:tc>
          <w:tcPr>
            <w:tcW w:w="2245" w:type="dxa"/>
            <w:gridSpan w:val="2"/>
            <w:tcBorders>
              <w:top w:val="single" w:sz="12" w:space="0" w:color="auto"/>
            </w:tcBorders>
            <w:shd w:val="clear" w:color="auto" w:fill="F7CAAC"/>
          </w:tcPr>
          <w:p w:rsidR="001713EF" w:rsidRDefault="001713EF" w:rsidP="00623FCF">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713EF" w:rsidRDefault="001713EF" w:rsidP="00623FC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713EF" w:rsidRDefault="001713EF" w:rsidP="00623FCF">
            <w:pPr>
              <w:jc w:val="both"/>
              <w:rPr>
                <w:b/>
              </w:rPr>
            </w:pPr>
            <w:r>
              <w:rPr>
                <w:b/>
              </w:rPr>
              <w:t>Ohlasy publikací</w:t>
            </w:r>
          </w:p>
        </w:tc>
      </w:tr>
      <w:tr w:rsidR="001713EF" w:rsidTr="00623FCF">
        <w:trPr>
          <w:cantSplit/>
        </w:trPr>
        <w:tc>
          <w:tcPr>
            <w:tcW w:w="3347" w:type="dxa"/>
            <w:gridSpan w:val="2"/>
          </w:tcPr>
          <w:p w:rsidR="001713EF" w:rsidRDefault="001713EF" w:rsidP="00623FCF">
            <w:r>
              <w:t>B</w:t>
            </w:r>
            <w:r w:rsidRPr="00C6065D">
              <w:t>anská mechanizácia, doprava a hlbinné vŕtanie</w:t>
            </w:r>
          </w:p>
        </w:tc>
        <w:tc>
          <w:tcPr>
            <w:tcW w:w="2245" w:type="dxa"/>
            <w:gridSpan w:val="2"/>
          </w:tcPr>
          <w:p w:rsidR="001713EF" w:rsidRDefault="001713EF" w:rsidP="00623FCF">
            <w:pPr>
              <w:jc w:val="both"/>
            </w:pPr>
            <w:r>
              <w:t>2005</w:t>
            </w:r>
          </w:p>
        </w:tc>
        <w:tc>
          <w:tcPr>
            <w:tcW w:w="2248" w:type="dxa"/>
            <w:gridSpan w:val="4"/>
            <w:tcBorders>
              <w:right w:val="single" w:sz="12" w:space="0" w:color="auto"/>
            </w:tcBorders>
          </w:tcPr>
          <w:p w:rsidR="001713EF" w:rsidRDefault="001713EF" w:rsidP="00623FCF">
            <w:r w:rsidRPr="00B41C32">
              <w:t>Technická univerzita v Košiciach</w:t>
            </w:r>
          </w:p>
        </w:tc>
        <w:tc>
          <w:tcPr>
            <w:tcW w:w="632" w:type="dxa"/>
            <w:tcBorders>
              <w:left w:val="single" w:sz="12" w:space="0" w:color="auto"/>
            </w:tcBorders>
            <w:shd w:val="clear" w:color="auto" w:fill="F7CAAC"/>
          </w:tcPr>
          <w:p w:rsidR="001713EF" w:rsidRDefault="001713EF" w:rsidP="00623FCF">
            <w:pPr>
              <w:jc w:val="both"/>
            </w:pPr>
            <w:r>
              <w:rPr>
                <w:b/>
              </w:rPr>
              <w:t>WOS</w:t>
            </w:r>
          </w:p>
        </w:tc>
        <w:tc>
          <w:tcPr>
            <w:tcW w:w="693" w:type="dxa"/>
            <w:shd w:val="clear" w:color="auto" w:fill="F7CAAC"/>
          </w:tcPr>
          <w:p w:rsidR="001713EF" w:rsidRDefault="001713EF" w:rsidP="00623FCF">
            <w:pPr>
              <w:jc w:val="both"/>
              <w:rPr>
                <w:sz w:val="18"/>
              </w:rPr>
            </w:pPr>
            <w:r>
              <w:rPr>
                <w:b/>
                <w:sz w:val="18"/>
              </w:rPr>
              <w:t>Scopus</w:t>
            </w:r>
          </w:p>
        </w:tc>
        <w:tc>
          <w:tcPr>
            <w:tcW w:w="694" w:type="dxa"/>
            <w:shd w:val="clear" w:color="auto" w:fill="F7CAAC"/>
          </w:tcPr>
          <w:p w:rsidR="001713EF" w:rsidRDefault="001713EF" w:rsidP="00623FCF">
            <w:pPr>
              <w:jc w:val="both"/>
            </w:pPr>
            <w:r>
              <w:rPr>
                <w:b/>
                <w:sz w:val="18"/>
              </w:rPr>
              <w:t>ostatní</w:t>
            </w:r>
          </w:p>
        </w:tc>
      </w:tr>
      <w:tr w:rsidR="001713EF" w:rsidTr="00623FCF">
        <w:trPr>
          <w:cantSplit/>
          <w:trHeight w:val="70"/>
        </w:trPr>
        <w:tc>
          <w:tcPr>
            <w:tcW w:w="3347" w:type="dxa"/>
            <w:gridSpan w:val="2"/>
            <w:shd w:val="clear" w:color="auto" w:fill="F7CAAC"/>
          </w:tcPr>
          <w:p w:rsidR="001713EF" w:rsidRDefault="001713EF" w:rsidP="00623FCF">
            <w:pPr>
              <w:jc w:val="both"/>
            </w:pPr>
            <w:r>
              <w:rPr>
                <w:b/>
              </w:rPr>
              <w:t>Obor jmenovacího řízení</w:t>
            </w:r>
          </w:p>
        </w:tc>
        <w:tc>
          <w:tcPr>
            <w:tcW w:w="2245" w:type="dxa"/>
            <w:gridSpan w:val="2"/>
            <w:shd w:val="clear" w:color="auto" w:fill="F7CAAC"/>
          </w:tcPr>
          <w:p w:rsidR="001713EF" w:rsidRDefault="001713EF" w:rsidP="00623FCF">
            <w:pPr>
              <w:jc w:val="both"/>
            </w:pPr>
            <w:r>
              <w:rPr>
                <w:b/>
              </w:rPr>
              <w:t>Rok udělení hodnosti</w:t>
            </w:r>
          </w:p>
        </w:tc>
        <w:tc>
          <w:tcPr>
            <w:tcW w:w="2248" w:type="dxa"/>
            <w:gridSpan w:val="4"/>
            <w:tcBorders>
              <w:right w:val="single" w:sz="12" w:space="0" w:color="auto"/>
            </w:tcBorders>
            <w:shd w:val="clear" w:color="auto" w:fill="F7CAAC"/>
          </w:tcPr>
          <w:p w:rsidR="001713EF" w:rsidRDefault="001713EF" w:rsidP="00623FCF">
            <w:r>
              <w:rPr>
                <w:b/>
              </w:rPr>
              <w:t>Řízení konáno na VŠ</w:t>
            </w:r>
          </w:p>
        </w:tc>
        <w:tc>
          <w:tcPr>
            <w:tcW w:w="632" w:type="dxa"/>
            <w:vMerge w:val="restart"/>
            <w:tcBorders>
              <w:left w:val="single" w:sz="12" w:space="0" w:color="auto"/>
            </w:tcBorders>
          </w:tcPr>
          <w:p w:rsidR="001713EF" w:rsidRDefault="001713EF" w:rsidP="00623FCF">
            <w:pPr>
              <w:jc w:val="both"/>
              <w:rPr>
                <w:b/>
              </w:rPr>
            </w:pPr>
            <w:del w:id="4098" w:author="Trefilová Pavla" w:date="2018-08-22T08:53:00Z">
              <w:r w:rsidDel="003C242F">
                <w:rPr>
                  <w:b/>
                </w:rPr>
                <w:delText>198</w:delText>
              </w:r>
            </w:del>
            <w:ins w:id="4099" w:author="Trefilová Pavla" w:date="2018-08-22T08:53:00Z">
              <w:r w:rsidR="003C242F">
                <w:rPr>
                  <w:b/>
                </w:rPr>
                <w:t>460</w:t>
              </w:r>
            </w:ins>
          </w:p>
        </w:tc>
        <w:tc>
          <w:tcPr>
            <w:tcW w:w="693" w:type="dxa"/>
            <w:vMerge w:val="restart"/>
          </w:tcPr>
          <w:p w:rsidR="001713EF" w:rsidRDefault="001713EF" w:rsidP="00623FCF">
            <w:pPr>
              <w:jc w:val="both"/>
              <w:rPr>
                <w:b/>
              </w:rPr>
            </w:pPr>
            <w:del w:id="4100" w:author="Trefilová Pavla" w:date="2018-08-22T08:54:00Z">
              <w:r w:rsidDel="003C242F">
                <w:rPr>
                  <w:b/>
                </w:rPr>
                <w:delText>270</w:delText>
              </w:r>
            </w:del>
            <w:ins w:id="4101" w:author="Trefilová Pavla" w:date="2018-08-22T08:54:00Z">
              <w:r w:rsidR="003C242F">
                <w:rPr>
                  <w:b/>
                </w:rPr>
                <w:t>346</w:t>
              </w:r>
            </w:ins>
          </w:p>
        </w:tc>
        <w:tc>
          <w:tcPr>
            <w:tcW w:w="694" w:type="dxa"/>
            <w:vMerge w:val="restart"/>
          </w:tcPr>
          <w:p w:rsidR="001713EF" w:rsidRDefault="001713EF" w:rsidP="00623FCF">
            <w:pPr>
              <w:jc w:val="both"/>
              <w:rPr>
                <w:b/>
              </w:rPr>
            </w:pPr>
            <w:r>
              <w:rPr>
                <w:b/>
              </w:rPr>
              <w:t>130</w:t>
            </w:r>
          </w:p>
        </w:tc>
      </w:tr>
      <w:tr w:rsidR="001713EF" w:rsidTr="00623FCF">
        <w:trPr>
          <w:trHeight w:val="205"/>
        </w:trPr>
        <w:tc>
          <w:tcPr>
            <w:tcW w:w="3347" w:type="dxa"/>
            <w:gridSpan w:val="2"/>
          </w:tcPr>
          <w:p w:rsidR="001713EF" w:rsidRDefault="001713EF" w:rsidP="00623FCF">
            <w:pPr>
              <w:jc w:val="both"/>
            </w:pPr>
            <w:r>
              <w:t>Logistika</w:t>
            </w:r>
          </w:p>
        </w:tc>
        <w:tc>
          <w:tcPr>
            <w:tcW w:w="2245" w:type="dxa"/>
            <w:gridSpan w:val="2"/>
          </w:tcPr>
          <w:p w:rsidR="001713EF" w:rsidRDefault="001713EF" w:rsidP="00623FCF">
            <w:pPr>
              <w:jc w:val="both"/>
            </w:pPr>
            <w:r>
              <w:t>2015</w:t>
            </w:r>
          </w:p>
        </w:tc>
        <w:tc>
          <w:tcPr>
            <w:tcW w:w="2248" w:type="dxa"/>
            <w:gridSpan w:val="4"/>
            <w:tcBorders>
              <w:right w:val="single" w:sz="12" w:space="0" w:color="auto"/>
            </w:tcBorders>
          </w:tcPr>
          <w:p w:rsidR="001713EF" w:rsidRDefault="001713EF" w:rsidP="00623FCF">
            <w:r w:rsidRPr="00B41C32">
              <w:t>Technická univerzita v Košiciach</w:t>
            </w:r>
          </w:p>
        </w:tc>
        <w:tc>
          <w:tcPr>
            <w:tcW w:w="632" w:type="dxa"/>
            <w:vMerge/>
            <w:tcBorders>
              <w:left w:val="single" w:sz="12" w:space="0" w:color="auto"/>
            </w:tcBorders>
            <w:vAlign w:val="center"/>
          </w:tcPr>
          <w:p w:rsidR="001713EF" w:rsidRDefault="001713EF" w:rsidP="00623FCF">
            <w:pPr>
              <w:rPr>
                <w:b/>
              </w:rPr>
            </w:pPr>
          </w:p>
        </w:tc>
        <w:tc>
          <w:tcPr>
            <w:tcW w:w="693" w:type="dxa"/>
            <w:vMerge/>
            <w:vAlign w:val="center"/>
          </w:tcPr>
          <w:p w:rsidR="001713EF" w:rsidRDefault="001713EF" w:rsidP="00623FCF">
            <w:pPr>
              <w:rPr>
                <w:b/>
              </w:rPr>
            </w:pPr>
          </w:p>
        </w:tc>
        <w:tc>
          <w:tcPr>
            <w:tcW w:w="694" w:type="dxa"/>
            <w:vMerge/>
            <w:vAlign w:val="center"/>
          </w:tcPr>
          <w:p w:rsidR="001713EF" w:rsidRDefault="001713EF" w:rsidP="00623FCF">
            <w:pPr>
              <w:rPr>
                <w:b/>
              </w:rPr>
            </w:pPr>
          </w:p>
        </w:tc>
      </w:tr>
      <w:tr w:rsidR="001713EF" w:rsidTr="00623FCF">
        <w:tc>
          <w:tcPr>
            <w:tcW w:w="9859" w:type="dxa"/>
            <w:gridSpan w:val="11"/>
            <w:shd w:val="clear" w:color="auto" w:fill="F7CAAC"/>
          </w:tcPr>
          <w:p w:rsidR="001713EF" w:rsidRDefault="001713EF" w:rsidP="00623FCF">
            <w:pPr>
              <w:jc w:val="both"/>
              <w:rPr>
                <w:b/>
              </w:rPr>
            </w:pPr>
            <w:r>
              <w:rPr>
                <w:b/>
              </w:rPr>
              <w:t xml:space="preserve">Přehled o nejvýznamnější publikační a další tvůrčí činnosti nebo další profesní činnosti u odborníků z praxe vztahující se k zabezpečovaným předmětům </w:t>
            </w:r>
          </w:p>
        </w:tc>
      </w:tr>
      <w:tr w:rsidR="001713EF" w:rsidTr="00623FCF">
        <w:trPr>
          <w:trHeight w:val="708"/>
        </w:trPr>
        <w:tc>
          <w:tcPr>
            <w:tcW w:w="9859" w:type="dxa"/>
            <w:gridSpan w:val="11"/>
          </w:tcPr>
          <w:p w:rsidR="001713EF" w:rsidRPr="00FC12EF" w:rsidRDefault="001713EF" w:rsidP="00623FCF">
            <w:pPr>
              <w:widowControl w:val="0"/>
              <w:autoSpaceDE w:val="0"/>
              <w:autoSpaceDN w:val="0"/>
              <w:adjustRightInd w:val="0"/>
              <w:jc w:val="both"/>
              <w:rPr>
                <w:lang w:val="en-US"/>
              </w:rPr>
            </w:pPr>
            <w:r w:rsidRPr="00FC12EF">
              <w:rPr>
                <w:lang w:val="en-US"/>
              </w:rPr>
              <w:t xml:space="preserve">FEDORKO, G., MOLNÁR, V., ŽIVČÁK, J., DOVICA, M., MIKUŠOVÁ, N. </w:t>
            </w:r>
            <w:r w:rsidRPr="00FC12EF">
              <w:rPr>
                <w:bCs/>
                <w:lang w:val="en-US"/>
              </w:rPr>
              <w:t xml:space="preserve">Failure </w:t>
            </w:r>
            <w:r>
              <w:rPr>
                <w:bCs/>
                <w:lang w:val="en-US"/>
              </w:rPr>
              <w:t>A</w:t>
            </w:r>
            <w:r w:rsidRPr="00FC12EF">
              <w:rPr>
                <w:bCs/>
                <w:lang w:val="en-US"/>
              </w:rPr>
              <w:t xml:space="preserve">nalysis of </w:t>
            </w:r>
            <w:r>
              <w:rPr>
                <w:bCs/>
                <w:lang w:val="en-US"/>
              </w:rPr>
              <w:t>T</w:t>
            </w:r>
            <w:r w:rsidRPr="00FC12EF">
              <w:rPr>
                <w:bCs/>
                <w:lang w:val="en-US"/>
              </w:rPr>
              <w:t xml:space="preserve">extile </w:t>
            </w:r>
            <w:r>
              <w:rPr>
                <w:bCs/>
                <w:lang w:val="en-US"/>
              </w:rPr>
              <w:t>R</w:t>
            </w:r>
            <w:r w:rsidRPr="00FC12EF">
              <w:rPr>
                <w:bCs/>
                <w:lang w:val="en-US"/>
              </w:rPr>
              <w:t xml:space="preserve">ubber </w:t>
            </w:r>
            <w:r>
              <w:rPr>
                <w:bCs/>
                <w:lang w:val="en-US"/>
              </w:rPr>
              <w:t>Conveyor B</w:t>
            </w:r>
            <w:r w:rsidRPr="00FC12EF">
              <w:rPr>
                <w:bCs/>
                <w:lang w:val="en-US"/>
              </w:rPr>
              <w:t xml:space="preserve">elt </w:t>
            </w:r>
            <w:r>
              <w:rPr>
                <w:bCs/>
                <w:lang w:val="en-US"/>
              </w:rPr>
              <w:t>D</w:t>
            </w:r>
            <w:r w:rsidRPr="00FC12EF">
              <w:rPr>
                <w:bCs/>
                <w:lang w:val="en-US"/>
              </w:rPr>
              <w:t xml:space="preserve">amaged by </w:t>
            </w:r>
            <w:r>
              <w:rPr>
                <w:bCs/>
                <w:lang w:val="en-US"/>
              </w:rPr>
              <w:t>Dynamic W</w:t>
            </w:r>
            <w:r w:rsidRPr="00FC12EF">
              <w:rPr>
                <w:bCs/>
                <w:lang w:val="en-US"/>
              </w:rPr>
              <w:t>ear.</w:t>
            </w:r>
            <w:r w:rsidRPr="00FC12EF">
              <w:rPr>
                <w:lang w:val="en-US"/>
              </w:rPr>
              <w:t xml:space="preserve"> </w:t>
            </w:r>
            <w:r w:rsidRPr="00FC12EF">
              <w:rPr>
                <w:i/>
                <w:lang w:val="en-US"/>
              </w:rPr>
              <w:t>Engineering Failure Analysis</w:t>
            </w:r>
            <w:r w:rsidRPr="00FC12EF">
              <w:rPr>
                <w:lang w:val="en-US"/>
              </w:rPr>
              <w:t>. 2013, Vol. 28, p. 103-114. ISSN 1350-6307. DOI</w:t>
            </w:r>
            <w:r>
              <w:rPr>
                <w:lang w:val="en-US"/>
              </w:rPr>
              <w:t>:</w:t>
            </w:r>
            <w:r w:rsidRPr="00FC12EF">
              <w:rPr>
                <w:lang w:val="en-US"/>
              </w:rPr>
              <w:t xml:space="preserve"> </w:t>
            </w:r>
            <w:hyperlink r:id="rId46" w:history="1">
              <w:r w:rsidRPr="00FC12EF">
                <w:rPr>
                  <w:rStyle w:val="Hypertextovodkaz"/>
                  <w:color w:val="auto"/>
                  <w:u w:val="none"/>
                  <w:bdr w:val="none" w:sz="0" w:space="0" w:color="auto" w:frame="1"/>
                </w:rPr>
                <w:t>10.1016/j.engfailanal.2012.10.014</w:t>
              </w:r>
            </w:hyperlink>
            <w:r w:rsidRPr="00FC12EF">
              <w:rPr>
                <w:lang w:val="en-US"/>
              </w:rPr>
              <w:t xml:space="preserve"> (25%)</w:t>
            </w:r>
          </w:p>
          <w:p w:rsidR="001713EF" w:rsidRPr="00FC12EF" w:rsidRDefault="001713EF" w:rsidP="00623FCF">
            <w:pPr>
              <w:widowControl w:val="0"/>
              <w:autoSpaceDE w:val="0"/>
              <w:autoSpaceDN w:val="0"/>
              <w:adjustRightInd w:val="0"/>
              <w:jc w:val="both"/>
              <w:rPr>
                <w:lang w:val="en-US"/>
              </w:rPr>
            </w:pPr>
            <w:r w:rsidRPr="00FC12EF">
              <w:rPr>
                <w:lang w:val="en-US"/>
              </w:rPr>
              <w:t xml:space="preserve">MOLNÁR, V., FEDORKO, G., STEHLÍKOVÁ, B., MICHALIK, P., WEISZER, M. </w:t>
            </w:r>
            <w:r w:rsidRPr="00FC12EF">
              <w:rPr>
                <w:bCs/>
                <w:lang w:val="en-US"/>
              </w:rPr>
              <w:t>A</w:t>
            </w:r>
            <w:r>
              <w:rPr>
                <w:bCs/>
                <w:lang w:val="en-US"/>
              </w:rPr>
              <w:t xml:space="preserve"> Regression M</w:t>
            </w:r>
            <w:r w:rsidRPr="00FC12EF">
              <w:rPr>
                <w:bCs/>
                <w:lang w:val="en-US"/>
              </w:rPr>
              <w:t xml:space="preserve">odel for </w:t>
            </w:r>
            <w:r>
              <w:rPr>
                <w:bCs/>
                <w:lang w:val="en-US"/>
              </w:rPr>
              <w:t>P</w:t>
            </w:r>
            <w:r w:rsidRPr="00FC12EF">
              <w:rPr>
                <w:bCs/>
                <w:lang w:val="en-US"/>
              </w:rPr>
              <w:t xml:space="preserve">rediction of </w:t>
            </w:r>
            <w:r>
              <w:rPr>
                <w:bCs/>
                <w:lang w:val="en-US"/>
              </w:rPr>
              <w:t>P</w:t>
            </w:r>
            <w:r w:rsidRPr="00FC12EF">
              <w:rPr>
                <w:bCs/>
                <w:lang w:val="en-US"/>
              </w:rPr>
              <w:t xml:space="preserve">ipe </w:t>
            </w:r>
            <w:r>
              <w:rPr>
                <w:bCs/>
                <w:lang w:val="en-US"/>
              </w:rPr>
              <w:t>C</w:t>
            </w:r>
            <w:r w:rsidRPr="00FC12EF">
              <w:rPr>
                <w:bCs/>
                <w:lang w:val="en-US"/>
              </w:rPr>
              <w:t xml:space="preserve">onveyor </w:t>
            </w:r>
            <w:r>
              <w:rPr>
                <w:bCs/>
                <w:lang w:val="en-US"/>
              </w:rPr>
              <w:t>B</w:t>
            </w:r>
            <w:r w:rsidRPr="00FC12EF">
              <w:rPr>
                <w:bCs/>
                <w:lang w:val="en-US"/>
              </w:rPr>
              <w:t xml:space="preserve">elt </w:t>
            </w:r>
            <w:r>
              <w:rPr>
                <w:bCs/>
                <w:lang w:val="en-US"/>
              </w:rPr>
              <w:t>C</w:t>
            </w:r>
            <w:r w:rsidRPr="00FC12EF">
              <w:rPr>
                <w:bCs/>
                <w:lang w:val="en-US"/>
              </w:rPr>
              <w:t xml:space="preserve">ontact </w:t>
            </w:r>
            <w:r>
              <w:rPr>
                <w:bCs/>
                <w:lang w:val="en-US"/>
              </w:rPr>
              <w:t>F</w:t>
            </w:r>
            <w:r w:rsidRPr="00FC12EF">
              <w:rPr>
                <w:bCs/>
                <w:lang w:val="en-US"/>
              </w:rPr>
              <w:t xml:space="preserve">orces on </w:t>
            </w:r>
            <w:r>
              <w:rPr>
                <w:bCs/>
                <w:lang w:val="en-US"/>
              </w:rPr>
              <w:t>I</w:t>
            </w:r>
            <w:r w:rsidRPr="00FC12EF">
              <w:rPr>
                <w:bCs/>
                <w:lang w:val="en-US"/>
              </w:rPr>
              <w:t xml:space="preserve">dler </w:t>
            </w:r>
            <w:r>
              <w:rPr>
                <w:bCs/>
                <w:lang w:val="en-US"/>
              </w:rPr>
              <w:t>R</w:t>
            </w:r>
            <w:r w:rsidRPr="00FC12EF">
              <w:rPr>
                <w:bCs/>
                <w:lang w:val="en-US"/>
              </w:rPr>
              <w:t>olls.</w:t>
            </w:r>
            <w:r w:rsidRPr="00FC12EF">
              <w:rPr>
                <w:lang w:val="en-US"/>
              </w:rPr>
              <w:t xml:space="preserve"> </w:t>
            </w:r>
            <w:r w:rsidRPr="00FC12EF">
              <w:rPr>
                <w:i/>
                <w:lang w:val="en-US"/>
              </w:rPr>
              <w:t>Measurement.</w:t>
            </w:r>
            <w:r w:rsidRPr="00FC12EF">
              <w:rPr>
                <w:lang w:val="en-US"/>
              </w:rPr>
              <w:t xml:space="preserve"> 2013, Vol. 46, no. 10, p. 3910-3917. ISSN 0263-2241.</w:t>
            </w:r>
            <w:r>
              <w:rPr>
                <w:lang w:val="en-US"/>
              </w:rPr>
              <w:t xml:space="preserve"> </w:t>
            </w:r>
            <w:r w:rsidRPr="00FC12EF">
              <w:rPr>
                <w:lang w:val="en-US"/>
              </w:rPr>
              <w:t xml:space="preserve"> https://doi.org/10.1016/j.measurement.2013.07.045 (20%)</w:t>
            </w:r>
          </w:p>
          <w:p w:rsidR="001713EF" w:rsidRPr="00FC12EF" w:rsidRDefault="001713EF" w:rsidP="00623FCF">
            <w:pPr>
              <w:widowControl w:val="0"/>
              <w:autoSpaceDE w:val="0"/>
              <w:autoSpaceDN w:val="0"/>
              <w:adjustRightInd w:val="0"/>
              <w:jc w:val="both"/>
              <w:rPr>
                <w:lang w:val="en-US"/>
              </w:rPr>
            </w:pPr>
            <w:r w:rsidRPr="00FC12EF">
              <w:rPr>
                <w:lang w:val="en-US"/>
              </w:rPr>
              <w:t xml:space="preserve">MOLNÁR, V., FEDORKO, G., STEHLÍKOVÁ, B., MICHALIK, P., KOPAS, M. </w:t>
            </w:r>
            <w:r w:rsidRPr="00FC12EF">
              <w:rPr>
                <w:bCs/>
                <w:lang w:val="en-US"/>
              </w:rPr>
              <w:t>Mathematical Models for Indirect Measurement of Contact Forces in Hexagonal Idler Housing of Pipe Conveyor.</w:t>
            </w:r>
            <w:r w:rsidRPr="00FC12EF">
              <w:rPr>
                <w:lang w:val="en-US"/>
              </w:rPr>
              <w:t xml:space="preserve"> </w:t>
            </w:r>
            <w:r w:rsidRPr="00FC12EF">
              <w:rPr>
                <w:i/>
                <w:lang w:val="en-US"/>
              </w:rPr>
              <w:t>Measurement</w:t>
            </w:r>
            <w:r w:rsidRPr="00FC12EF">
              <w:rPr>
                <w:lang w:val="en-US"/>
              </w:rPr>
              <w:t xml:space="preserve">. 2014, Vol. 47, no. 1, p. 794-803. ISSN 0263-2241. </w:t>
            </w:r>
            <w:hyperlink r:id="rId47" w:tgtFrame="_blank" w:tooltip="Persistent link using digital object identifier" w:history="1">
              <w:r w:rsidRPr="00FC12EF">
                <w:rPr>
                  <w:rStyle w:val="Hypertextovodkaz"/>
                  <w:color w:val="auto"/>
                  <w:u w:val="none"/>
                </w:rPr>
                <w:t>https://doi.org/10.1016/j.measurement.2013.10.012</w:t>
              </w:r>
            </w:hyperlink>
            <w:r w:rsidRPr="00FC12EF">
              <w:rPr>
                <w:lang w:val="en-US"/>
              </w:rPr>
              <w:t xml:space="preserve"> (25%)</w:t>
            </w:r>
          </w:p>
          <w:p w:rsidR="001713EF" w:rsidRPr="00FC12EF" w:rsidRDefault="001713EF" w:rsidP="00623FCF">
            <w:pPr>
              <w:widowControl w:val="0"/>
              <w:autoSpaceDE w:val="0"/>
              <w:autoSpaceDN w:val="0"/>
              <w:adjustRightInd w:val="0"/>
              <w:jc w:val="both"/>
              <w:rPr>
                <w:lang w:val="en-US"/>
              </w:rPr>
            </w:pPr>
            <w:r w:rsidRPr="00FC12EF">
              <w:rPr>
                <w:lang w:val="en-US"/>
              </w:rPr>
              <w:t xml:space="preserve">ANDREJIOVÁ, M., GRINČOVÁ, A., MARASOVÁ, D., FEDORKO, G., MOLNÁR, V.  </w:t>
            </w:r>
            <w:r>
              <w:rPr>
                <w:bCs/>
                <w:lang w:val="en-US"/>
              </w:rPr>
              <w:t>Using Logistic Regression in Tracing the S</w:t>
            </w:r>
            <w:r w:rsidRPr="00FC12EF">
              <w:rPr>
                <w:bCs/>
                <w:lang w:val="en-US"/>
              </w:rPr>
              <w:t xml:space="preserve">ignificance of </w:t>
            </w:r>
            <w:r>
              <w:rPr>
                <w:bCs/>
                <w:lang w:val="en-US"/>
              </w:rPr>
              <w:t>R</w:t>
            </w:r>
            <w:r w:rsidRPr="00FC12EF">
              <w:rPr>
                <w:bCs/>
                <w:lang w:val="en-US"/>
              </w:rPr>
              <w:t>ubber-</w:t>
            </w:r>
            <w:r>
              <w:rPr>
                <w:bCs/>
                <w:lang w:val="en-US"/>
              </w:rPr>
              <w:t>Textile Conveyor Belt D</w:t>
            </w:r>
            <w:r w:rsidRPr="00FC12EF">
              <w:rPr>
                <w:bCs/>
                <w:lang w:val="en-US"/>
              </w:rPr>
              <w:t>amage.</w:t>
            </w:r>
            <w:r w:rsidRPr="00FC12EF">
              <w:rPr>
                <w:lang w:val="en-US"/>
              </w:rPr>
              <w:t xml:space="preserve"> </w:t>
            </w:r>
            <w:r w:rsidRPr="00FC12EF">
              <w:rPr>
                <w:i/>
                <w:lang w:val="en-US"/>
              </w:rPr>
              <w:t>Wear</w:t>
            </w:r>
            <w:r w:rsidRPr="00FC12EF">
              <w:rPr>
                <w:lang w:val="en-US"/>
              </w:rPr>
              <w:t xml:space="preserve">. Vol. 318, no. 1-2 (2014), p. 145-152. ISSN 0043-1648. </w:t>
            </w:r>
            <w:hyperlink r:id="rId48" w:tgtFrame="_blank" w:tooltip="Persistent link using digital object identifier" w:history="1">
              <w:r w:rsidRPr="00FC12EF">
                <w:rPr>
                  <w:rStyle w:val="Hypertextovodkaz"/>
                  <w:color w:val="auto"/>
                  <w:u w:val="none"/>
                </w:rPr>
                <w:t>https://doi.org/10.1016/j.wear.2014.06.026</w:t>
              </w:r>
            </w:hyperlink>
            <w:r w:rsidRPr="00FC12EF">
              <w:rPr>
                <w:lang w:val="en-US"/>
              </w:rPr>
              <w:t xml:space="preserve"> (20%)</w:t>
            </w:r>
          </w:p>
          <w:p w:rsidR="001713EF" w:rsidDel="003C242F" w:rsidRDefault="001713EF" w:rsidP="00623FCF">
            <w:pPr>
              <w:widowControl w:val="0"/>
              <w:autoSpaceDE w:val="0"/>
              <w:autoSpaceDN w:val="0"/>
              <w:adjustRightInd w:val="0"/>
              <w:jc w:val="both"/>
              <w:rPr>
                <w:del w:id="4102" w:author="Trefilová Pavla" w:date="2018-08-22T08:56:00Z"/>
                <w:lang w:val="en-US"/>
              </w:rPr>
            </w:pPr>
            <w:del w:id="4103" w:author="Trefilová Pavla" w:date="2018-08-22T08:56:00Z">
              <w:r w:rsidRPr="001972A8" w:rsidDel="003C242F">
                <w:rPr>
                  <w:lang w:val="en-US"/>
                </w:rPr>
                <w:delText xml:space="preserve">MOLNÁR, V., FEDORKO, G., STEHLÍKOVÁ, B., PAULIKOVÁ, A. </w:delText>
              </w:r>
              <w:r w:rsidRPr="001972A8" w:rsidDel="003C242F">
                <w:rPr>
                  <w:bCs/>
                  <w:lang w:val="en-US"/>
                </w:rPr>
                <w:delText>Influence of tension force asymmetry on distribution of contact forces among the conveyor belt and idler rolls in pipe conveyor during transport of particulate solids.</w:delText>
              </w:r>
              <w:r w:rsidRPr="001972A8" w:rsidDel="003C242F">
                <w:rPr>
                  <w:lang w:val="en-US"/>
                </w:rPr>
                <w:delText xml:space="preserve"> </w:delText>
              </w:r>
              <w:r w:rsidRPr="001972A8" w:rsidDel="003C242F">
                <w:rPr>
                  <w:i/>
                  <w:lang w:val="en-US"/>
                </w:rPr>
                <w:delText>Measurement.</w:delText>
              </w:r>
              <w:r w:rsidRPr="001972A8" w:rsidDel="003C242F">
                <w:rPr>
                  <w:lang w:val="en-US"/>
                </w:rPr>
                <w:delText xml:space="preserve"> 2015, Vol. 63, p. 120-127. ISSN 0263-2241. DOI</w:delText>
              </w:r>
              <w:r w:rsidDel="003C242F">
                <w:rPr>
                  <w:lang w:val="en-US"/>
                </w:rPr>
                <w:delText>:</w:delText>
              </w:r>
              <w:r w:rsidRPr="001972A8" w:rsidDel="003C242F">
                <w:rPr>
                  <w:lang w:val="en-US"/>
                </w:rPr>
                <w:delText xml:space="preserve"> </w:delText>
              </w:r>
              <w:r w:rsidR="005D0BA6" w:rsidDel="003C242F">
                <w:rPr>
                  <w:rStyle w:val="Hypertextovodkaz"/>
                  <w:color w:val="auto"/>
                  <w:u w:val="none"/>
                  <w:bdr w:val="none" w:sz="0" w:space="0" w:color="auto" w:frame="1"/>
                </w:rPr>
                <w:fldChar w:fldCharType="begin"/>
              </w:r>
              <w:r w:rsidR="005D0BA6" w:rsidDel="003C242F">
                <w:rPr>
                  <w:rStyle w:val="Hypertextovodkaz"/>
                  <w:color w:val="auto"/>
                  <w:u w:val="none"/>
                  <w:bdr w:val="none" w:sz="0" w:space="0" w:color="auto" w:frame="1"/>
                </w:rPr>
                <w:delInstrText xml:space="preserve"> HYPERLINK "http://dx.doi.org/10.1016%2Fj.measurement.2014.12.014" </w:delInstrText>
              </w:r>
              <w:r w:rsidR="005D0BA6" w:rsidDel="003C242F">
                <w:rPr>
                  <w:rStyle w:val="Hypertextovodkaz"/>
                  <w:color w:val="auto"/>
                  <w:u w:val="none"/>
                  <w:bdr w:val="none" w:sz="0" w:space="0" w:color="auto" w:frame="1"/>
                </w:rPr>
                <w:fldChar w:fldCharType="separate"/>
              </w:r>
              <w:r w:rsidRPr="001972A8" w:rsidDel="003C242F">
                <w:rPr>
                  <w:rStyle w:val="Hypertextovodkaz"/>
                  <w:color w:val="auto"/>
                  <w:u w:val="none"/>
                  <w:bdr w:val="none" w:sz="0" w:space="0" w:color="auto" w:frame="1"/>
                </w:rPr>
                <w:delText>10.1016/j.measurement.2014.12.014</w:delText>
              </w:r>
              <w:r w:rsidR="005D0BA6" w:rsidDel="003C242F">
                <w:rPr>
                  <w:rStyle w:val="Hypertextovodkaz"/>
                  <w:color w:val="auto"/>
                  <w:u w:val="none"/>
                  <w:bdr w:val="none" w:sz="0" w:space="0" w:color="auto" w:frame="1"/>
                </w:rPr>
                <w:fldChar w:fldCharType="end"/>
              </w:r>
              <w:r w:rsidRPr="001972A8" w:rsidDel="003C242F">
                <w:rPr>
                  <w:lang w:val="en-US"/>
                </w:rPr>
                <w:delText xml:space="preserve">  (25%)</w:delText>
              </w:r>
            </w:del>
          </w:p>
          <w:p w:rsidR="001713EF" w:rsidRPr="002775E6" w:rsidRDefault="001713EF" w:rsidP="00623FCF">
            <w:pPr>
              <w:widowControl w:val="0"/>
              <w:autoSpaceDE w:val="0"/>
              <w:autoSpaceDN w:val="0"/>
              <w:adjustRightInd w:val="0"/>
              <w:jc w:val="both"/>
              <w:rPr>
                <w:lang w:val="en-US"/>
              </w:rPr>
            </w:pPr>
            <w:r w:rsidRPr="001972A8">
              <w:rPr>
                <w:lang w:val="en-US"/>
              </w:rPr>
              <w:t xml:space="preserve">MOLNÁR, V., FEDORKO, G., HUSÁKOVÁ, N., KRÁL' JR., J., </w:t>
            </w:r>
            <w:r>
              <w:rPr>
                <w:lang w:val="en-US"/>
              </w:rPr>
              <w:t>F</w:t>
            </w:r>
            <w:r w:rsidRPr="001972A8">
              <w:rPr>
                <w:lang w:val="en-US"/>
              </w:rPr>
              <w:t>ERDYNUS, M. Energy calculation model of an outgoing conveyor with application of a transfer chute with the damping plate</w:t>
            </w:r>
            <w:r>
              <w:rPr>
                <w:lang w:val="en-US"/>
              </w:rPr>
              <w:t>.</w:t>
            </w:r>
            <w:r w:rsidRPr="001972A8">
              <w:rPr>
                <w:lang w:val="en-US"/>
              </w:rPr>
              <w:t xml:space="preserve"> </w:t>
            </w:r>
            <w:r w:rsidRPr="003C242F">
              <w:rPr>
                <w:i/>
                <w:lang w:val="en-US"/>
                <w:rPrChange w:id="4104" w:author="Trefilová Pavla" w:date="2018-08-22T08:55:00Z">
                  <w:rPr>
                    <w:lang w:val="en-US"/>
                  </w:rPr>
                </w:rPrChange>
              </w:rPr>
              <w:t>Mechanical Sciences</w:t>
            </w:r>
            <w:r w:rsidRPr="001972A8">
              <w:rPr>
                <w:lang w:val="en-US"/>
              </w:rPr>
              <w:t>,</w:t>
            </w:r>
            <w:ins w:id="4105" w:author="Trefilová Pavla" w:date="2018-08-22T08:55:00Z">
              <w:r w:rsidR="003C242F">
                <w:rPr>
                  <w:lang w:val="en-US"/>
                </w:rPr>
                <w:t xml:space="preserve"> 2016.</w:t>
              </w:r>
            </w:ins>
            <w:r w:rsidRPr="001972A8">
              <w:rPr>
                <w:lang w:val="en-US"/>
              </w:rPr>
              <w:t xml:space="preserve"> </w:t>
            </w:r>
            <w:r>
              <w:rPr>
                <w:lang w:val="en-US"/>
              </w:rPr>
              <w:t xml:space="preserve">Volume </w:t>
            </w:r>
            <w:r w:rsidRPr="001972A8">
              <w:rPr>
                <w:lang w:val="en-US"/>
              </w:rPr>
              <w:t>7,</w:t>
            </w:r>
            <w:r>
              <w:rPr>
                <w:lang w:val="en-US"/>
              </w:rPr>
              <w:t xml:space="preserve"> Issue 2, p. 167-177. ISBN 291-9151.</w:t>
            </w:r>
            <w:r w:rsidRPr="001972A8">
              <w:rPr>
                <w:lang w:val="en-US"/>
              </w:rPr>
              <w:t xml:space="preserve"> https://doi.org/10.5194/ms-7-167-2016</w:t>
            </w:r>
            <w:ins w:id="4106" w:author="Trefilová Pavla" w:date="2018-08-22T08:55:00Z">
              <w:r w:rsidR="003C242F">
                <w:rPr>
                  <w:lang w:val="en-US"/>
                </w:rPr>
                <w:t xml:space="preserve">. </w:t>
              </w:r>
            </w:ins>
            <w:del w:id="4107" w:author="Trefilová Pavla" w:date="2018-08-22T08:55:00Z">
              <w:r w:rsidRPr="001972A8" w:rsidDel="003C242F">
                <w:rPr>
                  <w:lang w:val="en-US"/>
                </w:rPr>
                <w:delText xml:space="preserve">, 2016. </w:delText>
              </w:r>
            </w:del>
            <w:r w:rsidRPr="001972A8">
              <w:rPr>
                <w:lang w:val="en-US"/>
              </w:rPr>
              <w:t>(25%)</w:t>
            </w:r>
          </w:p>
        </w:tc>
      </w:tr>
      <w:tr w:rsidR="001713EF" w:rsidTr="00623FCF">
        <w:trPr>
          <w:trHeight w:val="218"/>
        </w:trPr>
        <w:tc>
          <w:tcPr>
            <w:tcW w:w="9859" w:type="dxa"/>
            <w:gridSpan w:val="11"/>
            <w:shd w:val="clear" w:color="auto" w:fill="F7CAAC"/>
          </w:tcPr>
          <w:p w:rsidR="001713EF" w:rsidRDefault="001713EF" w:rsidP="00623FCF">
            <w:pPr>
              <w:rPr>
                <w:b/>
              </w:rPr>
            </w:pPr>
            <w:r>
              <w:rPr>
                <w:b/>
              </w:rPr>
              <w:t>Působení v zahraničí</w:t>
            </w:r>
          </w:p>
        </w:tc>
      </w:tr>
      <w:tr w:rsidR="001713EF" w:rsidTr="00623FCF">
        <w:trPr>
          <w:trHeight w:val="328"/>
        </w:trPr>
        <w:tc>
          <w:tcPr>
            <w:tcW w:w="9859" w:type="dxa"/>
            <w:gridSpan w:val="11"/>
          </w:tcPr>
          <w:p w:rsidR="001713EF" w:rsidRPr="001972A8" w:rsidDel="003C242F" w:rsidRDefault="001713EF" w:rsidP="00623FCF">
            <w:pPr>
              <w:rPr>
                <w:del w:id="4108" w:author="Trefilová Pavla" w:date="2018-08-22T08:56:00Z"/>
              </w:rPr>
            </w:pPr>
            <w:del w:id="4109" w:author="Trefilová Pavla" w:date="2018-08-22T08:56:00Z">
              <w:r w:rsidRPr="001972A8" w:rsidDel="003C242F">
                <w:delText xml:space="preserve">Lublin University of Technology, </w:delText>
              </w:r>
            </w:del>
            <w:r w:rsidRPr="001972A8">
              <w:rPr>
                <w:noProof/>
              </w:rPr>
              <w:drawing>
                <wp:anchor distT="0" distB="0" distL="114300" distR="114300" simplePos="0" relativeHeight="251664384" behindDoc="1" locked="0" layoutInCell="1" allowOverlap="1" wp14:anchorId="0447FFAF" wp14:editId="592899CA">
                  <wp:simplePos x="0" y="0"/>
                  <wp:positionH relativeFrom="column">
                    <wp:posOffset>1792263</wp:posOffset>
                  </wp:positionH>
                  <wp:positionV relativeFrom="paragraph">
                    <wp:posOffset>149083</wp:posOffset>
                  </wp:positionV>
                  <wp:extent cx="761687" cy="409432"/>
                  <wp:effectExtent l="0" t="0" r="635" b="0"/>
                  <wp:wrapNone/>
                  <wp:docPr id="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 Molnar.jpg"/>
                          <pic:cNvPicPr/>
                        </pic:nvPicPr>
                        <pic:blipFill>
                          <a:blip r:embed="rId25">
                            <a:extLst>
                              <a:ext uri="{28A0092B-C50C-407E-A947-70E740481C1C}">
                                <a14:useLocalDpi xmlns:a14="http://schemas.microsoft.com/office/drawing/2010/main" val="0"/>
                              </a:ext>
                            </a:extLst>
                          </a:blip>
                          <a:stretch>
                            <a:fillRect/>
                          </a:stretch>
                        </pic:blipFill>
                        <pic:spPr>
                          <a:xfrm>
                            <a:off x="0" y="0"/>
                            <a:ext cx="761687" cy="409432"/>
                          </a:xfrm>
                          <a:prstGeom prst="rect">
                            <a:avLst/>
                          </a:prstGeom>
                        </pic:spPr>
                      </pic:pic>
                    </a:graphicData>
                  </a:graphic>
                  <wp14:sizeRelH relativeFrom="margin">
                    <wp14:pctWidth>0</wp14:pctWidth>
                  </wp14:sizeRelH>
                  <wp14:sizeRelV relativeFrom="margin">
                    <wp14:pctHeight>0</wp14:pctHeight>
                  </wp14:sizeRelV>
                </wp:anchor>
              </w:drawing>
            </w:r>
            <w:del w:id="4110" w:author="Trefilová Pavla" w:date="2018-08-22T08:56:00Z">
              <w:r w:rsidRPr="001972A8" w:rsidDel="003C242F">
                <w:delText>Polsko – 2016/2017  prednášky a cvičenia: Projektovanie dopravných zariadení</w:delText>
              </w:r>
            </w:del>
          </w:p>
          <w:p w:rsidR="001713EF" w:rsidRDefault="001713EF">
            <w:pPr>
              <w:rPr>
                <w:b/>
              </w:rPr>
            </w:pPr>
            <w:del w:id="4111" w:author="Trefilová Pavla" w:date="2018-08-22T08:56:00Z">
              <w:r w:rsidRPr="001972A8" w:rsidDel="003C242F">
                <w:delText>Lublin University of Technology, Polsko – 2017/2018  prednášky a cvičenia: Projektovanie dopravných zariadení</w:delText>
              </w:r>
            </w:del>
          </w:p>
        </w:tc>
      </w:tr>
      <w:tr w:rsidR="001713EF" w:rsidTr="00831911">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112" w:author="Trefilová Pavla" w:date="2018-08-29T15:17: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274"/>
          <w:trPrChange w:id="4113" w:author="Trefilová Pavla" w:date="2018-08-29T15:17:00Z">
            <w:trPr>
              <w:gridBefore w:val="1"/>
              <w:cantSplit/>
              <w:trHeight w:val="470"/>
            </w:trPr>
          </w:trPrChange>
        </w:trPr>
        <w:tc>
          <w:tcPr>
            <w:tcW w:w="2518" w:type="dxa"/>
            <w:shd w:val="clear" w:color="auto" w:fill="F7CAAC"/>
            <w:tcPrChange w:id="4114" w:author="Trefilová Pavla" w:date="2018-08-29T15:17:00Z">
              <w:tcPr>
                <w:tcW w:w="2518" w:type="dxa"/>
                <w:gridSpan w:val="2"/>
                <w:shd w:val="clear" w:color="auto" w:fill="F7CAAC"/>
              </w:tcPr>
            </w:tcPrChange>
          </w:tcPr>
          <w:p w:rsidR="001713EF" w:rsidRDefault="001713EF" w:rsidP="00623FCF">
            <w:pPr>
              <w:jc w:val="both"/>
              <w:rPr>
                <w:b/>
              </w:rPr>
            </w:pPr>
            <w:r>
              <w:rPr>
                <w:b/>
              </w:rPr>
              <w:t xml:space="preserve">Podpis </w:t>
            </w:r>
          </w:p>
        </w:tc>
        <w:tc>
          <w:tcPr>
            <w:tcW w:w="4536" w:type="dxa"/>
            <w:gridSpan w:val="5"/>
            <w:tcPrChange w:id="4115" w:author="Trefilová Pavla" w:date="2018-08-29T15:17:00Z">
              <w:tcPr>
                <w:tcW w:w="4536" w:type="dxa"/>
                <w:gridSpan w:val="6"/>
              </w:tcPr>
            </w:tcPrChange>
          </w:tcPr>
          <w:p w:rsidR="001713EF" w:rsidRDefault="001713EF" w:rsidP="00623FCF">
            <w:pPr>
              <w:jc w:val="both"/>
            </w:pPr>
          </w:p>
        </w:tc>
        <w:tc>
          <w:tcPr>
            <w:tcW w:w="786" w:type="dxa"/>
            <w:gridSpan w:val="2"/>
            <w:shd w:val="clear" w:color="auto" w:fill="F7CAAC"/>
            <w:tcPrChange w:id="4116" w:author="Trefilová Pavla" w:date="2018-08-29T15:17:00Z">
              <w:tcPr>
                <w:tcW w:w="786" w:type="dxa"/>
                <w:gridSpan w:val="3"/>
                <w:shd w:val="clear" w:color="auto" w:fill="F7CAAC"/>
              </w:tcPr>
            </w:tcPrChange>
          </w:tcPr>
          <w:p w:rsidR="001713EF" w:rsidRDefault="001713EF" w:rsidP="00623FCF">
            <w:pPr>
              <w:jc w:val="both"/>
            </w:pPr>
            <w:r>
              <w:rPr>
                <w:b/>
              </w:rPr>
              <w:t>datum</w:t>
            </w:r>
          </w:p>
        </w:tc>
        <w:tc>
          <w:tcPr>
            <w:tcW w:w="2019" w:type="dxa"/>
            <w:gridSpan w:val="3"/>
            <w:tcPrChange w:id="4117" w:author="Trefilová Pavla" w:date="2018-08-29T15:17:00Z">
              <w:tcPr>
                <w:tcW w:w="2019" w:type="dxa"/>
                <w:gridSpan w:val="4"/>
              </w:tcPr>
            </w:tcPrChange>
          </w:tcPr>
          <w:p w:rsidR="001713EF" w:rsidRDefault="001713EF" w:rsidP="00623FCF">
            <w:pPr>
              <w:jc w:val="both"/>
            </w:pPr>
          </w:p>
        </w:tc>
      </w:tr>
    </w:tbl>
    <w:p w:rsidR="00FD314B" w:rsidDel="003C242F" w:rsidRDefault="00FD314B">
      <w:pPr>
        <w:rPr>
          <w:del w:id="4118" w:author="Trefilová Pavla" w:date="2018-08-22T08:56:00Z"/>
        </w:rPr>
      </w:pPr>
    </w:p>
    <w:p w:rsidR="00FD314B" w:rsidDel="003C242F" w:rsidRDefault="00FD314B">
      <w:pPr>
        <w:rPr>
          <w:del w:id="4119" w:author="Trefilová Pavla" w:date="2018-08-22T08:56:00Z"/>
        </w:rPr>
      </w:pPr>
    </w:p>
    <w:p w:rsidR="00FD314B" w:rsidDel="003C242F" w:rsidRDefault="00FD314B">
      <w:pPr>
        <w:rPr>
          <w:del w:id="4120" w:author="Trefilová Pavla" w:date="2018-08-22T08:56:00Z"/>
        </w:rPr>
      </w:pPr>
    </w:p>
    <w:p w:rsidR="00FD314B" w:rsidDel="003C242F" w:rsidRDefault="00FD314B">
      <w:pPr>
        <w:rPr>
          <w:del w:id="4121" w:author="Trefilová Pavla" w:date="2018-08-22T08:56:00Z"/>
        </w:rPr>
      </w:pPr>
    </w:p>
    <w:p w:rsidR="00FD314B" w:rsidDel="003C242F" w:rsidRDefault="00FD314B">
      <w:pPr>
        <w:rPr>
          <w:del w:id="4122" w:author="Trefilová Pavla" w:date="2018-08-22T08:56:00Z"/>
        </w:rPr>
      </w:pPr>
    </w:p>
    <w:p w:rsidR="00FD314B" w:rsidDel="003C242F" w:rsidRDefault="00FD314B">
      <w:pPr>
        <w:rPr>
          <w:del w:id="4123" w:author="Trefilová Pavla" w:date="2018-08-22T08:56:00Z"/>
        </w:rPr>
      </w:pPr>
    </w:p>
    <w:p w:rsidR="00FD314B" w:rsidDel="003C242F" w:rsidRDefault="00FD314B">
      <w:pPr>
        <w:rPr>
          <w:del w:id="4124" w:author="Trefilová Pavla" w:date="2018-08-22T08:56:00Z"/>
        </w:rPr>
      </w:pPr>
    </w:p>
    <w:p w:rsidR="00FD314B" w:rsidDel="003C242F" w:rsidRDefault="00FD314B">
      <w:pPr>
        <w:rPr>
          <w:del w:id="4125" w:author="Trefilová Pavla" w:date="2018-08-22T08:56:00Z"/>
        </w:rPr>
      </w:pPr>
    </w:p>
    <w:p w:rsidR="00FD314B" w:rsidDel="003C242F" w:rsidRDefault="00FD314B">
      <w:pPr>
        <w:rPr>
          <w:del w:id="4126" w:author="Trefilová Pavla" w:date="2018-08-22T08:56:00Z"/>
        </w:rPr>
      </w:pPr>
    </w:p>
    <w:p w:rsidR="00FD314B" w:rsidDel="003C242F" w:rsidRDefault="00FD314B">
      <w:pPr>
        <w:rPr>
          <w:del w:id="4127" w:author="Trefilová Pavla" w:date="2018-08-22T08:56:00Z"/>
        </w:rPr>
      </w:pPr>
    </w:p>
    <w:p w:rsidR="00FD314B" w:rsidDel="003C242F" w:rsidRDefault="00FD314B">
      <w:pPr>
        <w:rPr>
          <w:del w:id="4128" w:author="Trefilová Pavla" w:date="2018-08-22T08:56:00Z"/>
        </w:rPr>
      </w:pPr>
    </w:p>
    <w:p w:rsidR="00FD314B" w:rsidDel="003C242F" w:rsidRDefault="00FD314B">
      <w:pPr>
        <w:rPr>
          <w:del w:id="4129" w:author="Trefilová Pavla" w:date="2018-08-22T08:56:00Z"/>
        </w:rPr>
      </w:pPr>
    </w:p>
    <w:p w:rsidR="00FD314B" w:rsidDel="003C242F" w:rsidRDefault="00FD314B">
      <w:pPr>
        <w:rPr>
          <w:del w:id="4130" w:author="Trefilová Pavla" w:date="2018-08-22T08:56:00Z"/>
        </w:rPr>
      </w:pPr>
    </w:p>
    <w:p w:rsidR="00FD314B" w:rsidDel="003C242F" w:rsidRDefault="00FD314B">
      <w:pPr>
        <w:rPr>
          <w:del w:id="4131" w:author="Trefilová Pavla" w:date="2018-08-22T08:56:00Z"/>
        </w:rPr>
      </w:pPr>
    </w:p>
    <w:p w:rsidR="00FD314B" w:rsidDel="003C242F" w:rsidRDefault="00FD314B">
      <w:pPr>
        <w:rPr>
          <w:del w:id="4132" w:author="Trefilová Pavla" w:date="2018-08-22T08:56:00Z"/>
        </w:rPr>
      </w:pPr>
    </w:p>
    <w:p w:rsidR="00FD314B" w:rsidDel="003C242F" w:rsidRDefault="00FD314B">
      <w:pPr>
        <w:rPr>
          <w:del w:id="4133" w:author="Trefilová Pavla" w:date="2018-08-22T08:56:00Z"/>
        </w:rPr>
      </w:pPr>
    </w:p>
    <w:p w:rsidR="00FD314B" w:rsidDel="003C242F" w:rsidRDefault="00FD314B">
      <w:pPr>
        <w:rPr>
          <w:del w:id="4134" w:author="Trefilová Pavla" w:date="2018-08-22T08:56:00Z"/>
        </w:rPr>
      </w:pPr>
    </w:p>
    <w:p w:rsidR="00FD314B" w:rsidDel="003C242F" w:rsidRDefault="00FD314B">
      <w:pPr>
        <w:rPr>
          <w:del w:id="4135" w:author="Trefilová Pavla" w:date="2018-08-22T08:56:00Z"/>
        </w:rPr>
      </w:pPr>
    </w:p>
    <w:p w:rsidR="00FD314B" w:rsidDel="003C242F" w:rsidRDefault="00FD314B">
      <w:pPr>
        <w:rPr>
          <w:del w:id="4136" w:author="Trefilová Pavla" w:date="2018-08-22T08:56:00Z"/>
        </w:rPr>
      </w:pPr>
    </w:p>
    <w:p w:rsidR="00FD314B" w:rsidDel="003C242F" w:rsidRDefault="00FD314B">
      <w:pPr>
        <w:rPr>
          <w:del w:id="4137" w:author="Trefilová Pavla" w:date="2018-08-22T08:56:00Z"/>
        </w:rPr>
      </w:pPr>
    </w:p>
    <w:p w:rsidR="00FD314B" w:rsidDel="003C242F" w:rsidRDefault="00FD314B">
      <w:pPr>
        <w:rPr>
          <w:del w:id="4138" w:author="Trefilová Pavla" w:date="2018-08-22T08:56:00Z"/>
        </w:rPr>
      </w:pPr>
    </w:p>
    <w:p w:rsidR="00FD314B" w:rsidDel="003C242F" w:rsidRDefault="00FD314B">
      <w:pPr>
        <w:rPr>
          <w:del w:id="4139" w:author="Trefilová Pavla" w:date="2018-08-22T08:56:00Z"/>
        </w:rPr>
      </w:pPr>
    </w:p>
    <w:p w:rsidR="00FD314B" w:rsidRDefault="00FD314B">
      <w:del w:id="4140" w:author="Trefilová Pavla" w:date="2018-08-22T08:56:00Z">
        <w:r w:rsidDel="003C242F">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713EF" w:rsidTr="00623FCF">
        <w:tc>
          <w:tcPr>
            <w:tcW w:w="9859" w:type="dxa"/>
            <w:gridSpan w:val="11"/>
            <w:tcBorders>
              <w:bottom w:val="double" w:sz="4" w:space="0" w:color="auto"/>
            </w:tcBorders>
            <w:shd w:val="clear" w:color="auto" w:fill="BDD6EE"/>
          </w:tcPr>
          <w:p w:rsidR="001713EF" w:rsidRDefault="001713EF" w:rsidP="00623FCF">
            <w:pPr>
              <w:jc w:val="both"/>
              <w:rPr>
                <w:b/>
                <w:sz w:val="28"/>
              </w:rPr>
            </w:pPr>
            <w:r>
              <w:rPr>
                <w:b/>
                <w:sz w:val="28"/>
              </w:rPr>
              <w:t>C-I – Personální zabezpečení</w:t>
            </w:r>
          </w:p>
        </w:tc>
      </w:tr>
      <w:tr w:rsidR="001713EF" w:rsidTr="00623FCF">
        <w:tc>
          <w:tcPr>
            <w:tcW w:w="2518" w:type="dxa"/>
            <w:tcBorders>
              <w:top w:val="double" w:sz="4" w:space="0" w:color="auto"/>
            </w:tcBorders>
            <w:shd w:val="clear" w:color="auto" w:fill="F7CAAC"/>
          </w:tcPr>
          <w:p w:rsidR="001713EF" w:rsidRDefault="001713EF" w:rsidP="00623FCF">
            <w:pPr>
              <w:jc w:val="both"/>
              <w:rPr>
                <w:b/>
              </w:rPr>
            </w:pPr>
            <w:r>
              <w:rPr>
                <w:b/>
              </w:rPr>
              <w:t>Vysoká škola</w:t>
            </w:r>
          </w:p>
        </w:tc>
        <w:tc>
          <w:tcPr>
            <w:tcW w:w="7341" w:type="dxa"/>
            <w:gridSpan w:val="10"/>
          </w:tcPr>
          <w:p w:rsidR="001713EF" w:rsidRDefault="001713EF" w:rsidP="00623FCF">
            <w:pPr>
              <w:jc w:val="both"/>
            </w:pPr>
            <w:r>
              <w:t>Univerzita Tomáše Bati ve Zlíně</w:t>
            </w:r>
          </w:p>
        </w:tc>
      </w:tr>
      <w:tr w:rsidR="001713EF" w:rsidTr="00623FCF">
        <w:tc>
          <w:tcPr>
            <w:tcW w:w="2518" w:type="dxa"/>
            <w:shd w:val="clear" w:color="auto" w:fill="F7CAAC"/>
          </w:tcPr>
          <w:p w:rsidR="001713EF" w:rsidRDefault="001713EF" w:rsidP="00623FCF">
            <w:pPr>
              <w:jc w:val="both"/>
              <w:rPr>
                <w:b/>
              </w:rPr>
            </w:pPr>
            <w:r>
              <w:rPr>
                <w:b/>
              </w:rPr>
              <w:t>Součást vysoké školy</w:t>
            </w:r>
          </w:p>
        </w:tc>
        <w:tc>
          <w:tcPr>
            <w:tcW w:w="7341" w:type="dxa"/>
            <w:gridSpan w:val="10"/>
          </w:tcPr>
          <w:p w:rsidR="001713EF" w:rsidRDefault="001713EF" w:rsidP="00623FCF">
            <w:pPr>
              <w:jc w:val="both"/>
            </w:pPr>
            <w:r>
              <w:t>Fakulta managementu a ekonomiky</w:t>
            </w:r>
          </w:p>
        </w:tc>
      </w:tr>
      <w:tr w:rsidR="001713EF" w:rsidTr="00623FCF">
        <w:tc>
          <w:tcPr>
            <w:tcW w:w="2518" w:type="dxa"/>
            <w:shd w:val="clear" w:color="auto" w:fill="F7CAAC"/>
          </w:tcPr>
          <w:p w:rsidR="001713EF" w:rsidRDefault="001713EF" w:rsidP="00623FCF">
            <w:pPr>
              <w:jc w:val="both"/>
              <w:rPr>
                <w:b/>
              </w:rPr>
            </w:pPr>
            <w:r>
              <w:rPr>
                <w:b/>
              </w:rPr>
              <w:t>Název studijního programu</w:t>
            </w:r>
          </w:p>
        </w:tc>
        <w:tc>
          <w:tcPr>
            <w:tcW w:w="7341" w:type="dxa"/>
            <w:gridSpan w:val="10"/>
          </w:tcPr>
          <w:p w:rsidR="001713EF" w:rsidRDefault="001713EF" w:rsidP="00623FCF">
            <w:pPr>
              <w:jc w:val="both"/>
            </w:pPr>
            <w:r>
              <w:t>Průmyslové inženýrství</w:t>
            </w:r>
          </w:p>
        </w:tc>
      </w:tr>
      <w:tr w:rsidR="001713EF" w:rsidTr="00623FCF">
        <w:tc>
          <w:tcPr>
            <w:tcW w:w="2518" w:type="dxa"/>
            <w:shd w:val="clear" w:color="auto" w:fill="F7CAAC"/>
          </w:tcPr>
          <w:p w:rsidR="001713EF" w:rsidRDefault="001713EF" w:rsidP="00623FCF">
            <w:pPr>
              <w:jc w:val="both"/>
              <w:rPr>
                <w:b/>
              </w:rPr>
            </w:pPr>
            <w:r>
              <w:rPr>
                <w:b/>
              </w:rPr>
              <w:t>Jméno a příjmení</w:t>
            </w:r>
          </w:p>
        </w:tc>
        <w:tc>
          <w:tcPr>
            <w:tcW w:w="4536" w:type="dxa"/>
            <w:gridSpan w:val="5"/>
          </w:tcPr>
          <w:p w:rsidR="001713EF" w:rsidRDefault="001713EF" w:rsidP="00623FCF">
            <w:pPr>
              <w:jc w:val="both"/>
            </w:pPr>
            <w:r>
              <w:t>Boris POPESKO</w:t>
            </w:r>
          </w:p>
        </w:tc>
        <w:tc>
          <w:tcPr>
            <w:tcW w:w="709" w:type="dxa"/>
            <w:shd w:val="clear" w:color="auto" w:fill="F7CAAC"/>
          </w:tcPr>
          <w:p w:rsidR="001713EF" w:rsidRDefault="001713EF" w:rsidP="00623FCF">
            <w:pPr>
              <w:jc w:val="both"/>
              <w:rPr>
                <w:b/>
              </w:rPr>
            </w:pPr>
            <w:r>
              <w:rPr>
                <w:b/>
              </w:rPr>
              <w:t>Tituly</w:t>
            </w:r>
          </w:p>
        </w:tc>
        <w:tc>
          <w:tcPr>
            <w:tcW w:w="2096" w:type="dxa"/>
            <w:gridSpan w:val="4"/>
          </w:tcPr>
          <w:p w:rsidR="001713EF" w:rsidRDefault="001713EF" w:rsidP="00623FCF">
            <w:pPr>
              <w:jc w:val="both"/>
            </w:pPr>
            <w:r>
              <w:t>doc. Ing., Ph.D.</w:t>
            </w:r>
          </w:p>
        </w:tc>
      </w:tr>
      <w:tr w:rsidR="001713EF" w:rsidTr="00623FCF">
        <w:tc>
          <w:tcPr>
            <w:tcW w:w="2518" w:type="dxa"/>
            <w:shd w:val="clear" w:color="auto" w:fill="F7CAAC"/>
          </w:tcPr>
          <w:p w:rsidR="001713EF" w:rsidRDefault="001713EF" w:rsidP="00623FCF">
            <w:pPr>
              <w:jc w:val="both"/>
              <w:rPr>
                <w:b/>
              </w:rPr>
            </w:pPr>
            <w:r>
              <w:rPr>
                <w:b/>
              </w:rPr>
              <w:t>Rok narození</w:t>
            </w:r>
          </w:p>
        </w:tc>
        <w:tc>
          <w:tcPr>
            <w:tcW w:w="829" w:type="dxa"/>
          </w:tcPr>
          <w:p w:rsidR="001713EF" w:rsidRDefault="001713EF" w:rsidP="00623FCF">
            <w:pPr>
              <w:jc w:val="both"/>
            </w:pPr>
            <w:r>
              <w:t>1978</w:t>
            </w:r>
          </w:p>
        </w:tc>
        <w:tc>
          <w:tcPr>
            <w:tcW w:w="1721" w:type="dxa"/>
            <w:shd w:val="clear" w:color="auto" w:fill="F7CAAC"/>
          </w:tcPr>
          <w:p w:rsidR="001713EF" w:rsidRDefault="001713EF" w:rsidP="00623FCF">
            <w:pPr>
              <w:jc w:val="both"/>
              <w:rPr>
                <w:b/>
              </w:rPr>
            </w:pPr>
            <w:r>
              <w:rPr>
                <w:b/>
              </w:rPr>
              <w:t>typ vztahu k VŠ</w:t>
            </w:r>
          </w:p>
        </w:tc>
        <w:tc>
          <w:tcPr>
            <w:tcW w:w="992" w:type="dxa"/>
            <w:gridSpan w:val="2"/>
          </w:tcPr>
          <w:p w:rsidR="001713EF" w:rsidRDefault="001713EF" w:rsidP="00623FCF">
            <w:pPr>
              <w:jc w:val="both"/>
            </w:pPr>
            <w:r>
              <w:t>pp</w:t>
            </w:r>
          </w:p>
        </w:tc>
        <w:tc>
          <w:tcPr>
            <w:tcW w:w="994" w:type="dxa"/>
            <w:shd w:val="clear" w:color="auto" w:fill="F7CAAC"/>
          </w:tcPr>
          <w:p w:rsidR="001713EF" w:rsidRDefault="001713EF" w:rsidP="00623FCF">
            <w:pPr>
              <w:jc w:val="both"/>
              <w:rPr>
                <w:b/>
              </w:rPr>
            </w:pPr>
            <w:r>
              <w:rPr>
                <w:b/>
              </w:rPr>
              <w:t>rozsah</w:t>
            </w:r>
          </w:p>
        </w:tc>
        <w:tc>
          <w:tcPr>
            <w:tcW w:w="709" w:type="dxa"/>
          </w:tcPr>
          <w:p w:rsidR="001713EF" w:rsidRDefault="001713EF" w:rsidP="00623FCF">
            <w:pPr>
              <w:jc w:val="both"/>
            </w:pPr>
            <w:r>
              <w:t>40</w:t>
            </w:r>
          </w:p>
        </w:tc>
        <w:tc>
          <w:tcPr>
            <w:tcW w:w="709" w:type="dxa"/>
            <w:gridSpan w:val="2"/>
            <w:shd w:val="clear" w:color="auto" w:fill="F7CAAC"/>
          </w:tcPr>
          <w:p w:rsidR="001713EF" w:rsidRDefault="001713EF" w:rsidP="00623FCF">
            <w:pPr>
              <w:jc w:val="both"/>
              <w:rPr>
                <w:b/>
              </w:rPr>
            </w:pPr>
            <w:r>
              <w:rPr>
                <w:b/>
              </w:rPr>
              <w:t>do kdy</w:t>
            </w:r>
          </w:p>
        </w:tc>
        <w:tc>
          <w:tcPr>
            <w:tcW w:w="1387" w:type="dxa"/>
            <w:gridSpan w:val="2"/>
          </w:tcPr>
          <w:p w:rsidR="001713EF" w:rsidRDefault="001713EF" w:rsidP="00623FCF">
            <w:pPr>
              <w:jc w:val="both"/>
            </w:pPr>
            <w:r>
              <w:t>N</w:t>
            </w:r>
          </w:p>
        </w:tc>
      </w:tr>
      <w:tr w:rsidR="001713EF" w:rsidTr="00623FCF">
        <w:tc>
          <w:tcPr>
            <w:tcW w:w="5068" w:type="dxa"/>
            <w:gridSpan w:val="3"/>
            <w:shd w:val="clear" w:color="auto" w:fill="F7CAAC"/>
          </w:tcPr>
          <w:p w:rsidR="001713EF" w:rsidRDefault="001713EF" w:rsidP="00623FCF">
            <w:pPr>
              <w:jc w:val="both"/>
              <w:rPr>
                <w:b/>
              </w:rPr>
            </w:pPr>
            <w:r>
              <w:rPr>
                <w:b/>
              </w:rPr>
              <w:t>Typ vztahu na součásti VŠ, která uskutečňuje st. program</w:t>
            </w:r>
          </w:p>
        </w:tc>
        <w:tc>
          <w:tcPr>
            <w:tcW w:w="992" w:type="dxa"/>
            <w:gridSpan w:val="2"/>
          </w:tcPr>
          <w:p w:rsidR="001713EF" w:rsidRDefault="001713EF" w:rsidP="00623FCF">
            <w:pPr>
              <w:jc w:val="both"/>
            </w:pPr>
            <w:r>
              <w:t>pp</w:t>
            </w:r>
          </w:p>
        </w:tc>
        <w:tc>
          <w:tcPr>
            <w:tcW w:w="994" w:type="dxa"/>
            <w:shd w:val="clear" w:color="auto" w:fill="F7CAAC"/>
          </w:tcPr>
          <w:p w:rsidR="001713EF" w:rsidRDefault="001713EF" w:rsidP="00623FCF">
            <w:pPr>
              <w:jc w:val="both"/>
              <w:rPr>
                <w:b/>
              </w:rPr>
            </w:pPr>
            <w:r>
              <w:rPr>
                <w:b/>
              </w:rPr>
              <w:t>rozsah</w:t>
            </w:r>
          </w:p>
        </w:tc>
        <w:tc>
          <w:tcPr>
            <w:tcW w:w="709" w:type="dxa"/>
          </w:tcPr>
          <w:p w:rsidR="001713EF" w:rsidRDefault="001713EF" w:rsidP="00623FCF">
            <w:pPr>
              <w:jc w:val="both"/>
            </w:pPr>
            <w:r>
              <w:t>40</w:t>
            </w:r>
          </w:p>
        </w:tc>
        <w:tc>
          <w:tcPr>
            <w:tcW w:w="709" w:type="dxa"/>
            <w:gridSpan w:val="2"/>
            <w:shd w:val="clear" w:color="auto" w:fill="F7CAAC"/>
          </w:tcPr>
          <w:p w:rsidR="001713EF" w:rsidRDefault="001713EF" w:rsidP="00623FCF">
            <w:pPr>
              <w:jc w:val="both"/>
              <w:rPr>
                <w:b/>
              </w:rPr>
            </w:pPr>
            <w:r>
              <w:rPr>
                <w:b/>
              </w:rPr>
              <w:t>do kdy</w:t>
            </w:r>
          </w:p>
        </w:tc>
        <w:tc>
          <w:tcPr>
            <w:tcW w:w="1387" w:type="dxa"/>
            <w:gridSpan w:val="2"/>
          </w:tcPr>
          <w:p w:rsidR="001713EF" w:rsidRDefault="001713EF" w:rsidP="00623FCF">
            <w:pPr>
              <w:jc w:val="both"/>
            </w:pPr>
            <w:r>
              <w:t>N</w:t>
            </w:r>
          </w:p>
        </w:tc>
      </w:tr>
      <w:tr w:rsidR="001713EF" w:rsidTr="00623FCF">
        <w:tc>
          <w:tcPr>
            <w:tcW w:w="6060" w:type="dxa"/>
            <w:gridSpan w:val="5"/>
            <w:shd w:val="clear" w:color="auto" w:fill="F7CAAC"/>
          </w:tcPr>
          <w:p w:rsidR="001713EF" w:rsidRDefault="001713EF" w:rsidP="00623FCF">
            <w:pPr>
              <w:jc w:val="both"/>
            </w:pPr>
            <w:r>
              <w:rPr>
                <w:b/>
              </w:rPr>
              <w:t>Další současná působení jako akademický pracovník na jiných VŠ</w:t>
            </w:r>
          </w:p>
        </w:tc>
        <w:tc>
          <w:tcPr>
            <w:tcW w:w="1703" w:type="dxa"/>
            <w:gridSpan w:val="2"/>
            <w:shd w:val="clear" w:color="auto" w:fill="F7CAAC"/>
          </w:tcPr>
          <w:p w:rsidR="001713EF" w:rsidRDefault="001713EF" w:rsidP="00623FCF">
            <w:pPr>
              <w:jc w:val="both"/>
              <w:rPr>
                <w:b/>
              </w:rPr>
            </w:pPr>
            <w:r>
              <w:rPr>
                <w:b/>
              </w:rPr>
              <w:t>typ prac. vztahu</w:t>
            </w:r>
          </w:p>
        </w:tc>
        <w:tc>
          <w:tcPr>
            <w:tcW w:w="2096" w:type="dxa"/>
            <w:gridSpan w:val="4"/>
            <w:shd w:val="clear" w:color="auto" w:fill="F7CAAC"/>
          </w:tcPr>
          <w:p w:rsidR="001713EF" w:rsidRDefault="001713EF" w:rsidP="00623FCF">
            <w:pPr>
              <w:jc w:val="both"/>
              <w:rPr>
                <w:b/>
              </w:rPr>
            </w:pPr>
            <w:r>
              <w:rPr>
                <w:b/>
              </w:rPr>
              <w:t>rozsah</w:t>
            </w:r>
          </w:p>
        </w:tc>
      </w:tr>
      <w:tr w:rsidR="001713EF" w:rsidTr="00623FCF">
        <w:tc>
          <w:tcPr>
            <w:tcW w:w="6060" w:type="dxa"/>
            <w:gridSpan w:val="5"/>
          </w:tcPr>
          <w:p w:rsidR="001713EF" w:rsidRDefault="001713EF" w:rsidP="00623FCF">
            <w:pPr>
              <w:jc w:val="both"/>
            </w:pPr>
            <w:del w:id="4141" w:author="Michal Pilík" w:date="2018-08-31T10:53:00Z">
              <w:r w:rsidDel="00EB444F">
                <w:delText>Paneurópska Vysoká Škola Bratislava</w:delText>
              </w:r>
            </w:del>
            <w:ins w:id="4142" w:author="Michal Pilík" w:date="2018-08-31T10:53:00Z">
              <w:r w:rsidR="00EB444F">
                <w:t>Vysoká škola obchodní v Praze, o.p.s.</w:t>
              </w:r>
            </w:ins>
          </w:p>
        </w:tc>
        <w:tc>
          <w:tcPr>
            <w:tcW w:w="1703" w:type="dxa"/>
            <w:gridSpan w:val="2"/>
          </w:tcPr>
          <w:p w:rsidR="001713EF" w:rsidRDefault="001713EF" w:rsidP="00623FCF">
            <w:pPr>
              <w:jc w:val="both"/>
            </w:pPr>
            <w:r>
              <w:t>pp</w:t>
            </w:r>
          </w:p>
        </w:tc>
        <w:tc>
          <w:tcPr>
            <w:tcW w:w="2096" w:type="dxa"/>
            <w:gridSpan w:val="4"/>
          </w:tcPr>
          <w:p w:rsidR="001713EF" w:rsidRDefault="001713EF" w:rsidP="00623FCF">
            <w:pPr>
              <w:jc w:val="both"/>
            </w:pPr>
            <w:del w:id="4143" w:author="Michal Pilík" w:date="2018-08-31T10:53:00Z">
              <w:r w:rsidDel="00EB444F">
                <w:delText>20</w:delText>
              </w:r>
            </w:del>
            <w:ins w:id="4144" w:author="Michal Pilík" w:date="2018-08-31T10:53:00Z">
              <w:r w:rsidR="00EB444F">
                <w:t>10</w:t>
              </w:r>
            </w:ins>
          </w:p>
        </w:tc>
      </w:tr>
      <w:tr w:rsidR="001713EF" w:rsidTr="00623FCF">
        <w:tc>
          <w:tcPr>
            <w:tcW w:w="6060" w:type="dxa"/>
            <w:gridSpan w:val="5"/>
          </w:tcPr>
          <w:p w:rsidR="001713EF" w:rsidRDefault="001713EF" w:rsidP="00623FCF">
            <w:pPr>
              <w:jc w:val="both"/>
            </w:pPr>
          </w:p>
        </w:tc>
        <w:tc>
          <w:tcPr>
            <w:tcW w:w="1703" w:type="dxa"/>
            <w:gridSpan w:val="2"/>
          </w:tcPr>
          <w:p w:rsidR="001713EF" w:rsidRDefault="001713EF" w:rsidP="00623FCF">
            <w:pPr>
              <w:jc w:val="both"/>
            </w:pPr>
          </w:p>
        </w:tc>
        <w:tc>
          <w:tcPr>
            <w:tcW w:w="2096" w:type="dxa"/>
            <w:gridSpan w:val="4"/>
          </w:tcPr>
          <w:p w:rsidR="001713EF" w:rsidRDefault="001713EF" w:rsidP="00623FCF">
            <w:pPr>
              <w:jc w:val="both"/>
            </w:pPr>
          </w:p>
        </w:tc>
      </w:tr>
      <w:tr w:rsidR="001713EF" w:rsidTr="00623FCF">
        <w:tc>
          <w:tcPr>
            <w:tcW w:w="9859" w:type="dxa"/>
            <w:gridSpan w:val="11"/>
            <w:shd w:val="clear" w:color="auto" w:fill="F7CAAC"/>
          </w:tcPr>
          <w:p w:rsidR="001713EF" w:rsidRDefault="001713EF" w:rsidP="00623FCF">
            <w:pPr>
              <w:jc w:val="both"/>
            </w:pPr>
            <w:r>
              <w:rPr>
                <w:b/>
              </w:rPr>
              <w:t>Předměty příslušného studijního programu a způsob zapojení do jejich výuky, příp. další zapojení do uskutečňování studijního programu</w:t>
            </w:r>
          </w:p>
        </w:tc>
      </w:tr>
      <w:tr w:rsidR="001713EF" w:rsidTr="00623FCF">
        <w:trPr>
          <w:trHeight w:val="388"/>
        </w:trPr>
        <w:tc>
          <w:tcPr>
            <w:tcW w:w="9859" w:type="dxa"/>
            <w:gridSpan w:val="11"/>
            <w:tcBorders>
              <w:top w:val="nil"/>
            </w:tcBorders>
          </w:tcPr>
          <w:p w:rsidR="001713EF" w:rsidRDefault="001713EF" w:rsidP="00623FCF">
            <w:pPr>
              <w:jc w:val="both"/>
            </w:pPr>
          </w:p>
        </w:tc>
      </w:tr>
      <w:tr w:rsidR="001713EF" w:rsidTr="00623FCF">
        <w:tc>
          <w:tcPr>
            <w:tcW w:w="9859" w:type="dxa"/>
            <w:gridSpan w:val="11"/>
            <w:shd w:val="clear" w:color="auto" w:fill="F7CAAC"/>
          </w:tcPr>
          <w:p w:rsidR="001713EF" w:rsidRDefault="001713EF" w:rsidP="00623FCF">
            <w:pPr>
              <w:jc w:val="both"/>
            </w:pPr>
            <w:r>
              <w:rPr>
                <w:b/>
              </w:rPr>
              <w:t xml:space="preserve">Údaje o vzdělání na VŠ </w:t>
            </w:r>
          </w:p>
        </w:tc>
      </w:tr>
      <w:tr w:rsidR="001713EF" w:rsidTr="00623FCF">
        <w:trPr>
          <w:trHeight w:val="735"/>
        </w:trPr>
        <w:tc>
          <w:tcPr>
            <w:tcW w:w="9859" w:type="dxa"/>
            <w:gridSpan w:val="11"/>
          </w:tcPr>
          <w:p w:rsidR="001713EF" w:rsidRDefault="001713EF" w:rsidP="00623FCF">
            <w:pPr>
              <w:pStyle w:val="Zkladntext"/>
              <w:spacing w:after="0"/>
              <w:ind w:left="1239" w:hanging="1097"/>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rsidR="001713EF" w:rsidRPr="00607BF8" w:rsidRDefault="001713EF" w:rsidP="00623FCF">
            <w:pPr>
              <w:pStyle w:val="Zkladntext"/>
              <w:spacing w:after="0"/>
              <w:ind w:left="1239" w:hanging="1097"/>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rsidR="001713EF" w:rsidRDefault="001713EF" w:rsidP="00623FCF">
            <w:pPr>
              <w:pStyle w:val="Zkladntext"/>
              <w:spacing w:after="0"/>
              <w:ind w:left="1239" w:hanging="1097"/>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1713EF" w:rsidTr="00623FCF">
        <w:tc>
          <w:tcPr>
            <w:tcW w:w="9859" w:type="dxa"/>
            <w:gridSpan w:val="11"/>
            <w:shd w:val="clear" w:color="auto" w:fill="F7CAAC"/>
          </w:tcPr>
          <w:p w:rsidR="001713EF" w:rsidRDefault="001713EF" w:rsidP="00623FCF">
            <w:pPr>
              <w:jc w:val="both"/>
              <w:rPr>
                <w:b/>
              </w:rPr>
            </w:pPr>
            <w:r>
              <w:rPr>
                <w:b/>
              </w:rPr>
              <w:t>Údaje o odborném působení od absolvování VŠ</w:t>
            </w:r>
          </w:p>
        </w:tc>
      </w:tr>
      <w:tr w:rsidR="001713EF" w:rsidTr="00623FCF">
        <w:trPr>
          <w:trHeight w:val="1352"/>
        </w:trPr>
        <w:tc>
          <w:tcPr>
            <w:tcW w:w="9859" w:type="dxa"/>
            <w:gridSpan w:val="11"/>
          </w:tcPr>
          <w:p w:rsidR="001713EF" w:rsidRPr="00607BF8" w:rsidRDefault="001713EF" w:rsidP="00623FCF">
            <w:pPr>
              <w:pStyle w:val="Zkladntext"/>
              <w:spacing w:after="0"/>
              <w:ind w:left="1172" w:hanging="1172"/>
              <w:rPr>
                <w:b/>
              </w:rPr>
            </w:pPr>
            <w:r w:rsidRPr="00B74303">
              <w:rPr>
                <w:b/>
              </w:rPr>
              <w:t>2002-2011:</w:t>
            </w:r>
            <w:r w:rsidRPr="00607BF8">
              <w:tab/>
            </w:r>
            <w:del w:id="4145" w:author="Trefilová Pavla" w:date="2018-08-22T09:24:00Z">
              <w:r w:rsidDel="00103CF2">
                <w:delText xml:space="preserve"> </w:delText>
              </w:r>
            </w:del>
            <w:r w:rsidRPr="00607BF8">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rsidR="001713EF" w:rsidRDefault="001713EF" w:rsidP="00623FCF">
            <w:pPr>
              <w:pStyle w:val="Zkladntext"/>
              <w:spacing w:after="0"/>
              <w:ind w:left="1172" w:hanging="1172"/>
            </w:pPr>
            <w:r w:rsidRPr="00B74303">
              <w:rPr>
                <w:b/>
              </w:rPr>
              <w:t>2006-2012:</w:t>
            </w:r>
            <w:r>
              <w:t xml:space="preserve">     </w:t>
            </w:r>
            <w:r w:rsidRPr="00197686">
              <w:t>OPTIMICON, s.r.o. – jednatel</w:t>
            </w:r>
          </w:p>
          <w:p w:rsidR="001713EF" w:rsidRDefault="001713EF" w:rsidP="00623FCF">
            <w:pPr>
              <w:pStyle w:val="Zkladntext"/>
              <w:spacing w:after="0"/>
              <w:ind w:left="1172" w:hanging="1172"/>
            </w:pPr>
            <w:r w:rsidRPr="00B74303">
              <w:rPr>
                <w:b/>
              </w:rPr>
              <w:t>2011-dosud:</w:t>
            </w:r>
            <w:r>
              <w:tab/>
            </w:r>
            <w:del w:id="4146" w:author="Trefilová Pavla" w:date="2018-08-22T09:25:00Z">
              <w:r w:rsidDel="00103CF2">
                <w:delText xml:space="preserve"> </w:delText>
              </w:r>
            </w:del>
            <w:r w:rsidRPr="00607BF8">
              <w:t xml:space="preserve">UTB ve Zlíně, </w:t>
            </w:r>
            <w:r>
              <w:t>Fakulta managementu a ekonomiky</w:t>
            </w:r>
            <w:r w:rsidRPr="00607BF8">
              <w:t xml:space="preserve">, Ústav </w:t>
            </w:r>
            <w:r>
              <w:t>podnikové ekonomiky</w:t>
            </w:r>
            <w:r w:rsidRPr="00607BF8">
              <w:t xml:space="preserve">, </w:t>
            </w:r>
            <w:r>
              <w:t>ředitel ústavu/docent</w:t>
            </w:r>
          </w:p>
          <w:p w:rsidR="001713EF" w:rsidRDefault="001713EF" w:rsidP="00623FCF">
            <w:pPr>
              <w:pStyle w:val="Zkladntext"/>
              <w:spacing w:after="0"/>
              <w:ind w:left="1172" w:hanging="1172"/>
            </w:pPr>
            <w:r w:rsidRPr="00B74303">
              <w:rPr>
                <w:b/>
              </w:rPr>
              <w:t>2011-2015:</w:t>
            </w:r>
            <w:r>
              <w:tab/>
            </w:r>
            <w:del w:id="4147" w:author="Trefilová Pavla" w:date="2018-08-22T09:25:00Z">
              <w:r w:rsidDel="00103CF2">
                <w:delText xml:space="preserve"> </w:delText>
              </w:r>
            </w:del>
            <w:r>
              <w:t>Vysoká škola podnikání,</w:t>
            </w:r>
            <w:r w:rsidRPr="00197686">
              <w:t xml:space="preserve"> </w:t>
            </w:r>
            <w:r>
              <w:t>a</w:t>
            </w:r>
            <w:r w:rsidRPr="00197686">
              <w:t>kademický pracovn</w:t>
            </w:r>
            <w:r>
              <w:t>ík</w:t>
            </w:r>
          </w:p>
          <w:p w:rsidR="001713EF" w:rsidRPr="00197686" w:rsidRDefault="001713EF" w:rsidP="00623FCF">
            <w:pPr>
              <w:pStyle w:val="Zkladntext"/>
              <w:spacing w:after="0"/>
              <w:ind w:left="1172" w:hanging="1172"/>
            </w:pPr>
            <w:r w:rsidRPr="00B74303">
              <w:rPr>
                <w:b/>
              </w:rPr>
              <w:t>2015-2017:</w:t>
            </w:r>
            <w:r w:rsidRPr="00197686">
              <w:tab/>
            </w:r>
            <w:del w:id="4148" w:author="Trefilová Pavla" w:date="2018-08-22T09:25:00Z">
              <w:r w:rsidDel="00103CF2">
                <w:delText xml:space="preserve"> </w:delText>
              </w:r>
            </w:del>
            <w:del w:id="4149" w:author="Trefilová Pavla" w:date="2018-08-22T09:24:00Z">
              <w:r w:rsidRPr="00197686" w:rsidDel="00103CF2">
                <w:delText>V</w:delText>
              </w:r>
            </w:del>
            <w:ins w:id="4150" w:author="Trefilová Pavla" w:date="2018-08-22T09:24:00Z">
              <w:r w:rsidR="00103CF2">
                <w:t>V</w:t>
              </w:r>
            </w:ins>
            <w:r w:rsidRPr="00197686">
              <w:t>ysoká škola podnikání a práva, akademický pracovník</w:t>
            </w:r>
          </w:p>
          <w:p w:rsidR="001713EF" w:rsidRDefault="001713EF">
            <w:pPr>
              <w:pStyle w:val="Zkladntext"/>
              <w:spacing w:after="0"/>
              <w:ind w:left="1172" w:hanging="1172"/>
            </w:pPr>
            <w:r w:rsidRPr="00B74303">
              <w:rPr>
                <w:b/>
              </w:rPr>
              <w:t>2017-dosud:</w:t>
            </w:r>
            <w:r>
              <w:t xml:space="preserve">   </w:t>
            </w:r>
            <w:del w:id="4151" w:author="Trefilová Pavla" w:date="2018-08-22T09:24:00Z">
              <w:r w:rsidDel="00103CF2">
                <w:delText xml:space="preserve">  </w:delText>
              </w:r>
            </w:del>
            <w:r>
              <w:t>Paneurópska Vysoká Škola, Bratislava</w:t>
            </w:r>
          </w:p>
        </w:tc>
      </w:tr>
      <w:tr w:rsidR="001713EF" w:rsidTr="00623FCF">
        <w:trPr>
          <w:trHeight w:val="250"/>
        </w:trPr>
        <w:tc>
          <w:tcPr>
            <w:tcW w:w="9859" w:type="dxa"/>
            <w:gridSpan w:val="11"/>
            <w:shd w:val="clear" w:color="auto" w:fill="F7CAAC"/>
          </w:tcPr>
          <w:p w:rsidR="001713EF" w:rsidRDefault="001713EF" w:rsidP="00623FCF">
            <w:pPr>
              <w:jc w:val="both"/>
            </w:pPr>
            <w:r>
              <w:rPr>
                <w:b/>
              </w:rPr>
              <w:t>Zkušenosti s vedením kvalifikačních a rigorózních prací</w:t>
            </w:r>
          </w:p>
        </w:tc>
      </w:tr>
      <w:tr w:rsidR="001713EF" w:rsidTr="00623FCF">
        <w:trPr>
          <w:trHeight w:val="270"/>
        </w:trPr>
        <w:tc>
          <w:tcPr>
            <w:tcW w:w="9859" w:type="dxa"/>
            <w:gridSpan w:val="11"/>
          </w:tcPr>
          <w:p w:rsidR="00103CF2" w:rsidRDefault="00103CF2" w:rsidP="00103CF2">
            <w:pPr>
              <w:jc w:val="both"/>
              <w:rPr>
                <w:ins w:id="4152" w:author="Trefilová Pavla" w:date="2018-08-22T09:25:00Z"/>
              </w:rPr>
            </w:pPr>
            <w:ins w:id="4153" w:author="Trefilová Pavla" w:date="2018-08-22T09:25:00Z">
              <w:r>
                <w:t>Počet vedených bakalářských prací – 100</w:t>
              </w:r>
            </w:ins>
          </w:p>
          <w:p w:rsidR="00032CEB" w:rsidRDefault="00103CF2">
            <w:pPr>
              <w:jc w:val="both"/>
              <w:rPr>
                <w:ins w:id="4154" w:author="Trefilová Pavla" w:date="2018-09-04T08:34:00Z"/>
              </w:rPr>
            </w:pPr>
            <w:ins w:id="4155" w:author="Trefilová Pavla" w:date="2018-08-22T09:25:00Z">
              <w:r>
                <w:t>Počet vedených diplomových prací – 121</w:t>
              </w:r>
            </w:ins>
          </w:p>
          <w:p w:rsidR="003C242F" w:rsidRDefault="00032CEB">
            <w:pPr>
              <w:jc w:val="both"/>
            </w:pPr>
            <w:ins w:id="4156" w:author="Trefilová Pavla" w:date="2018-09-04T08:34:00Z">
              <w:r>
                <w:t>Počet vedených disertačních prací – 3</w:t>
              </w:r>
            </w:ins>
            <w:del w:id="4157" w:author="Trefilová Pavla" w:date="2018-08-22T09:25:00Z">
              <w:r w:rsidR="001713EF" w:rsidDel="00103CF2">
                <w:delText>100 bakalářských prací, 121 diplomových prací</w:delText>
              </w:r>
            </w:del>
          </w:p>
        </w:tc>
      </w:tr>
      <w:tr w:rsidR="001713EF" w:rsidTr="00623FCF">
        <w:trPr>
          <w:cantSplit/>
        </w:trPr>
        <w:tc>
          <w:tcPr>
            <w:tcW w:w="3347" w:type="dxa"/>
            <w:gridSpan w:val="2"/>
            <w:tcBorders>
              <w:top w:val="single" w:sz="12" w:space="0" w:color="auto"/>
            </w:tcBorders>
            <w:shd w:val="clear" w:color="auto" w:fill="F7CAAC"/>
          </w:tcPr>
          <w:p w:rsidR="001713EF" w:rsidRDefault="001713EF" w:rsidP="00623FCF">
            <w:pPr>
              <w:jc w:val="both"/>
            </w:pPr>
            <w:r>
              <w:rPr>
                <w:b/>
              </w:rPr>
              <w:t xml:space="preserve">Obor habilitačního řízení </w:t>
            </w:r>
          </w:p>
        </w:tc>
        <w:tc>
          <w:tcPr>
            <w:tcW w:w="2245" w:type="dxa"/>
            <w:gridSpan w:val="2"/>
            <w:tcBorders>
              <w:top w:val="single" w:sz="12" w:space="0" w:color="auto"/>
            </w:tcBorders>
            <w:shd w:val="clear" w:color="auto" w:fill="F7CAAC"/>
          </w:tcPr>
          <w:p w:rsidR="001713EF" w:rsidRDefault="001713EF" w:rsidP="00623FCF">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713EF" w:rsidRDefault="001713EF" w:rsidP="00623FC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713EF" w:rsidRDefault="001713EF" w:rsidP="00623FCF">
            <w:pPr>
              <w:jc w:val="both"/>
              <w:rPr>
                <w:b/>
              </w:rPr>
            </w:pPr>
            <w:r>
              <w:rPr>
                <w:b/>
              </w:rPr>
              <w:t>Ohlasy publikací</w:t>
            </w:r>
          </w:p>
        </w:tc>
      </w:tr>
      <w:tr w:rsidR="001713EF" w:rsidTr="00623FCF">
        <w:trPr>
          <w:cantSplit/>
        </w:trPr>
        <w:tc>
          <w:tcPr>
            <w:tcW w:w="3347" w:type="dxa"/>
            <w:gridSpan w:val="2"/>
          </w:tcPr>
          <w:p w:rsidR="001713EF" w:rsidRDefault="001713EF" w:rsidP="00623FCF">
            <w:pPr>
              <w:jc w:val="both"/>
            </w:pPr>
            <w:r w:rsidRPr="00992018">
              <w:t>Management a ekonomika podniku</w:t>
            </w:r>
          </w:p>
        </w:tc>
        <w:tc>
          <w:tcPr>
            <w:tcW w:w="2245" w:type="dxa"/>
            <w:gridSpan w:val="2"/>
          </w:tcPr>
          <w:p w:rsidR="001713EF" w:rsidRDefault="001713EF" w:rsidP="00623FCF">
            <w:pPr>
              <w:jc w:val="both"/>
            </w:pPr>
            <w:r>
              <w:t>2010</w:t>
            </w:r>
          </w:p>
        </w:tc>
        <w:tc>
          <w:tcPr>
            <w:tcW w:w="2248" w:type="dxa"/>
            <w:gridSpan w:val="4"/>
            <w:tcBorders>
              <w:right w:val="single" w:sz="12" w:space="0" w:color="auto"/>
            </w:tcBorders>
          </w:tcPr>
          <w:p w:rsidR="001713EF" w:rsidRDefault="001713EF" w:rsidP="00623FCF">
            <w:pPr>
              <w:jc w:val="both"/>
            </w:pPr>
            <w:r>
              <w:t>UTB ve Zlíně</w:t>
            </w:r>
          </w:p>
        </w:tc>
        <w:tc>
          <w:tcPr>
            <w:tcW w:w="632" w:type="dxa"/>
            <w:tcBorders>
              <w:left w:val="single" w:sz="12" w:space="0" w:color="auto"/>
            </w:tcBorders>
            <w:shd w:val="clear" w:color="auto" w:fill="F7CAAC"/>
          </w:tcPr>
          <w:p w:rsidR="001713EF" w:rsidRDefault="001713EF" w:rsidP="00623FCF">
            <w:pPr>
              <w:jc w:val="both"/>
            </w:pPr>
            <w:r>
              <w:rPr>
                <w:b/>
              </w:rPr>
              <w:t>WOS</w:t>
            </w:r>
          </w:p>
        </w:tc>
        <w:tc>
          <w:tcPr>
            <w:tcW w:w="693" w:type="dxa"/>
            <w:shd w:val="clear" w:color="auto" w:fill="F7CAAC"/>
          </w:tcPr>
          <w:p w:rsidR="001713EF" w:rsidRDefault="001713EF" w:rsidP="00623FCF">
            <w:pPr>
              <w:jc w:val="both"/>
              <w:rPr>
                <w:sz w:val="18"/>
              </w:rPr>
            </w:pPr>
            <w:r>
              <w:rPr>
                <w:b/>
                <w:sz w:val="18"/>
              </w:rPr>
              <w:t>Scopus</w:t>
            </w:r>
          </w:p>
        </w:tc>
        <w:tc>
          <w:tcPr>
            <w:tcW w:w="694" w:type="dxa"/>
            <w:shd w:val="clear" w:color="auto" w:fill="F7CAAC"/>
          </w:tcPr>
          <w:p w:rsidR="001713EF" w:rsidRDefault="001713EF" w:rsidP="00623FCF">
            <w:pPr>
              <w:jc w:val="both"/>
            </w:pPr>
            <w:r>
              <w:rPr>
                <w:b/>
                <w:sz w:val="18"/>
              </w:rPr>
              <w:t>ostatní</w:t>
            </w:r>
          </w:p>
        </w:tc>
      </w:tr>
      <w:tr w:rsidR="001713EF" w:rsidTr="00623FCF">
        <w:trPr>
          <w:cantSplit/>
          <w:trHeight w:val="70"/>
        </w:trPr>
        <w:tc>
          <w:tcPr>
            <w:tcW w:w="3347" w:type="dxa"/>
            <w:gridSpan w:val="2"/>
            <w:shd w:val="clear" w:color="auto" w:fill="F7CAAC"/>
          </w:tcPr>
          <w:p w:rsidR="001713EF" w:rsidRDefault="001713EF" w:rsidP="00623FCF">
            <w:pPr>
              <w:jc w:val="both"/>
            </w:pPr>
            <w:r>
              <w:rPr>
                <w:b/>
              </w:rPr>
              <w:t>Obor jmenovacího řízení</w:t>
            </w:r>
          </w:p>
        </w:tc>
        <w:tc>
          <w:tcPr>
            <w:tcW w:w="2245" w:type="dxa"/>
            <w:gridSpan w:val="2"/>
            <w:shd w:val="clear" w:color="auto" w:fill="F7CAAC"/>
          </w:tcPr>
          <w:p w:rsidR="001713EF" w:rsidRDefault="001713EF" w:rsidP="00623FCF">
            <w:pPr>
              <w:jc w:val="both"/>
            </w:pPr>
            <w:r>
              <w:rPr>
                <w:b/>
              </w:rPr>
              <w:t>Rok udělení hodnosti</w:t>
            </w:r>
          </w:p>
        </w:tc>
        <w:tc>
          <w:tcPr>
            <w:tcW w:w="2248" w:type="dxa"/>
            <w:gridSpan w:val="4"/>
            <w:tcBorders>
              <w:right w:val="single" w:sz="12" w:space="0" w:color="auto"/>
            </w:tcBorders>
            <w:shd w:val="clear" w:color="auto" w:fill="F7CAAC"/>
          </w:tcPr>
          <w:p w:rsidR="001713EF" w:rsidRDefault="001713EF" w:rsidP="00623FCF">
            <w:pPr>
              <w:jc w:val="both"/>
            </w:pPr>
            <w:r>
              <w:rPr>
                <w:b/>
              </w:rPr>
              <w:t>Řízení konáno na VŠ</w:t>
            </w:r>
          </w:p>
        </w:tc>
        <w:tc>
          <w:tcPr>
            <w:tcW w:w="632" w:type="dxa"/>
            <w:vMerge w:val="restart"/>
            <w:tcBorders>
              <w:left w:val="single" w:sz="12" w:space="0" w:color="auto"/>
            </w:tcBorders>
          </w:tcPr>
          <w:p w:rsidR="001713EF" w:rsidRDefault="00103CF2" w:rsidP="00623FCF">
            <w:pPr>
              <w:jc w:val="both"/>
              <w:rPr>
                <w:b/>
              </w:rPr>
            </w:pPr>
            <w:ins w:id="4158" w:author="Trefilová Pavla" w:date="2018-08-22T09:24:00Z">
              <w:r>
                <w:rPr>
                  <w:b/>
                </w:rPr>
                <w:t>45</w:t>
              </w:r>
            </w:ins>
            <w:del w:id="4159" w:author="Trefilová Pavla" w:date="2018-08-22T09:24:00Z">
              <w:r w:rsidR="001713EF" w:rsidDel="00103CF2">
                <w:rPr>
                  <w:b/>
                </w:rPr>
                <w:delText>43</w:delText>
              </w:r>
            </w:del>
          </w:p>
        </w:tc>
        <w:tc>
          <w:tcPr>
            <w:tcW w:w="693" w:type="dxa"/>
            <w:vMerge w:val="restart"/>
          </w:tcPr>
          <w:p w:rsidR="001713EF" w:rsidRDefault="001713EF" w:rsidP="00623FCF">
            <w:pPr>
              <w:jc w:val="both"/>
              <w:rPr>
                <w:b/>
              </w:rPr>
            </w:pPr>
            <w:del w:id="4160" w:author="Trefilová Pavla" w:date="2018-08-22T09:24:00Z">
              <w:r w:rsidDel="00103CF2">
                <w:rPr>
                  <w:b/>
                </w:rPr>
                <w:delText>46</w:delText>
              </w:r>
            </w:del>
            <w:ins w:id="4161" w:author="Trefilová Pavla" w:date="2018-08-22T09:24:00Z">
              <w:r w:rsidR="00103CF2">
                <w:rPr>
                  <w:b/>
                </w:rPr>
                <w:t>61</w:t>
              </w:r>
            </w:ins>
          </w:p>
        </w:tc>
        <w:tc>
          <w:tcPr>
            <w:tcW w:w="694" w:type="dxa"/>
            <w:vMerge w:val="restart"/>
          </w:tcPr>
          <w:p w:rsidR="001713EF" w:rsidRDefault="001713EF" w:rsidP="00623FCF">
            <w:pPr>
              <w:jc w:val="both"/>
              <w:rPr>
                <w:b/>
              </w:rPr>
            </w:pPr>
            <w:r>
              <w:rPr>
                <w:b/>
              </w:rPr>
              <w:t>120</w:t>
            </w:r>
          </w:p>
        </w:tc>
      </w:tr>
      <w:tr w:rsidR="001713EF" w:rsidTr="00623FCF">
        <w:trPr>
          <w:trHeight w:val="205"/>
        </w:trPr>
        <w:tc>
          <w:tcPr>
            <w:tcW w:w="3347" w:type="dxa"/>
            <w:gridSpan w:val="2"/>
          </w:tcPr>
          <w:p w:rsidR="001713EF" w:rsidRDefault="001713EF" w:rsidP="00623FCF">
            <w:pPr>
              <w:jc w:val="both"/>
            </w:pPr>
          </w:p>
        </w:tc>
        <w:tc>
          <w:tcPr>
            <w:tcW w:w="2245" w:type="dxa"/>
            <w:gridSpan w:val="2"/>
          </w:tcPr>
          <w:p w:rsidR="001713EF" w:rsidRDefault="001713EF" w:rsidP="00623FCF">
            <w:pPr>
              <w:jc w:val="both"/>
            </w:pPr>
          </w:p>
        </w:tc>
        <w:tc>
          <w:tcPr>
            <w:tcW w:w="2248" w:type="dxa"/>
            <w:gridSpan w:val="4"/>
            <w:tcBorders>
              <w:right w:val="single" w:sz="12" w:space="0" w:color="auto"/>
            </w:tcBorders>
          </w:tcPr>
          <w:p w:rsidR="001713EF" w:rsidRDefault="001713EF" w:rsidP="00623FCF">
            <w:pPr>
              <w:jc w:val="both"/>
            </w:pPr>
          </w:p>
        </w:tc>
        <w:tc>
          <w:tcPr>
            <w:tcW w:w="632" w:type="dxa"/>
            <w:vMerge/>
            <w:tcBorders>
              <w:left w:val="single" w:sz="12" w:space="0" w:color="auto"/>
            </w:tcBorders>
            <w:vAlign w:val="center"/>
          </w:tcPr>
          <w:p w:rsidR="001713EF" w:rsidRDefault="001713EF" w:rsidP="00623FCF">
            <w:pPr>
              <w:rPr>
                <w:b/>
              </w:rPr>
            </w:pPr>
          </w:p>
        </w:tc>
        <w:tc>
          <w:tcPr>
            <w:tcW w:w="693" w:type="dxa"/>
            <w:vMerge/>
            <w:vAlign w:val="center"/>
          </w:tcPr>
          <w:p w:rsidR="001713EF" w:rsidRDefault="001713EF" w:rsidP="00623FCF">
            <w:pPr>
              <w:rPr>
                <w:b/>
              </w:rPr>
            </w:pPr>
          </w:p>
        </w:tc>
        <w:tc>
          <w:tcPr>
            <w:tcW w:w="694" w:type="dxa"/>
            <w:vMerge/>
            <w:vAlign w:val="center"/>
          </w:tcPr>
          <w:p w:rsidR="001713EF" w:rsidRDefault="001713EF" w:rsidP="00623FCF">
            <w:pPr>
              <w:rPr>
                <w:b/>
              </w:rPr>
            </w:pPr>
          </w:p>
        </w:tc>
      </w:tr>
      <w:tr w:rsidR="001713EF" w:rsidTr="00623FCF">
        <w:tc>
          <w:tcPr>
            <w:tcW w:w="9859" w:type="dxa"/>
            <w:gridSpan w:val="11"/>
            <w:shd w:val="clear" w:color="auto" w:fill="F7CAAC"/>
          </w:tcPr>
          <w:p w:rsidR="001713EF" w:rsidRDefault="001713EF" w:rsidP="00623FCF">
            <w:pPr>
              <w:jc w:val="both"/>
              <w:rPr>
                <w:b/>
              </w:rPr>
            </w:pPr>
            <w:r>
              <w:rPr>
                <w:b/>
              </w:rPr>
              <w:t xml:space="preserve">Přehled o nejvýznamnější publikační a další tvůrčí činnosti nebo další profesní činnosti u odborníků z praxe vztahující se k zabezpečovaným předmětům </w:t>
            </w:r>
          </w:p>
        </w:tc>
      </w:tr>
      <w:tr w:rsidR="001713EF" w:rsidRPr="00E46AED" w:rsidTr="00623FCF">
        <w:trPr>
          <w:trHeight w:val="141"/>
        </w:trPr>
        <w:tc>
          <w:tcPr>
            <w:tcW w:w="9859" w:type="dxa"/>
            <w:gridSpan w:val="11"/>
          </w:tcPr>
          <w:p w:rsidR="001713EF" w:rsidRPr="00232E9A" w:rsidRDefault="001713EF" w:rsidP="00623FCF">
            <w:pPr>
              <w:jc w:val="both"/>
            </w:pPr>
            <w:r>
              <w:t>POPESKO, B</w:t>
            </w:r>
            <w:r w:rsidRPr="00232E9A">
              <w:t xml:space="preserve">., NOVÁK, P., DVORSKÝ, J., PAPADAKI, Š. The Maturity of a Budgeting System and its Influence on Corporate Performance. </w:t>
            </w:r>
            <w:r w:rsidRPr="00232E9A">
              <w:rPr>
                <w:i/>
              </w:rPr>
              <w:t>Acta Polytechnica Hungarica</w:t>
            </w:r>
            <w:r w:rsidRPr="00232E9A">
              <w:t xml:space="preserve">, Volume 14, Issue 7, 2017. ISSN 1785-8860. </w:t>
            </w:r>
            <w:r w:rsidRPr="00232E9A">
              <w:rPr>
                <w:shd w:val="clear" w:color="auto" w:fill="FFFFFF"/>
              </w:rPr>
              <w:t>DOI: 10.12700/APH.14.7.2017.7.6</w:t>
            </w:r>
            <w:r w:rsidRPr="00232E9A">
              <w:t xml:space="preserve"> (35%).</w:t>
            </w:r>
          </w:p>
          <w:p w:rsidR="001713EF" w:rsidRPr="00232E9A" w:rsidRDefault="001713EF" w:rsidP="00623FCF">
            <w:r w:rsidRPr="00232E9A">
              <w:t xml:space="preserve">POPESKO, B., NOVÁK, P., PAPADKI, S., HRABEC, D. Are the Traditional Budgets Still Prevalent: The Survey of the Czech Firms Budgeting Practices. </w:t>
            </w:r>
            <w:r w:rsidRPr="00232E9A">
              <w:rPr>
                <w:i/>
              </w:rPr>
              <w:t>Transformations in Business &amp; Economics</w:t>
            </w:r>
            <w:r w:rsidRPr="00232E9A">
              <w:t xml:space="preserve">, Vol. 14, No. 3C (36C), 2015. ISSN 1648-4460. </w:t>
            </w:r>
            <w:hyperlink r:id="rId49" w:history="1">
              <w:r w:rsidRPr="00232E9A">
                <w:rPr>
                  <w:rStyle w:val="Hypertextovodkaz"/>
                  <w:color w:val="auto"/>
                  <w:u w:val="none"/>
                </w:rPr>
                <w:t>http://web.a.ebscohost.com/ehost/pdfviewer/pdfviewer?sid=cce91298-899a-466e-9436-ee31030d9923%40sessionmgr4004&amp;vid=0&amp;hid=4112</w:t>
              </w:r>
            </w:hyperlink>
            <w:r w:rsidRPr="00232E9A">
              <w:t xml:space="preserve"> (40%).</w:t>
            </w:r>
          </w:p>
          <w:p w:rsidR="001713EF" w:rsidRPr="00232E9A" w:rsidRDefault="001713EF" w:rsidP="00623FCF">
            <w:pPr>
              <w:jc w:val="both"/>
            </w:pPr>
            <w:r w:rsidRPr="00232E9A">
              <w:t xml:space="preserve">POPESKO, B., PAPADAKI, Š., NOVÁK, P. Cost and Reimbursement Analysis of Selected Hospital Diagnoses via Activity-Based Costing. </w:t>
            </w:r>
            <w:r w:rsidRPr="00232E9A">
              <w:rPr>
                <w:i/>
              </w:rPr>
              <w:t>E+M Ekonomie a management</w:t>
            </w:r>
            <w:r>
              <w:rPr>
                <w:i/>
              </w:rPr>
              <w:t>.</w:t>
            </w:r>
            <w:r w:rsidRPr="00232E9A">
              <w:t xml:space="preserve"> Volume</w:t>
            </w:r>
            <w:r>
              <w:t xml:space="preserve"> 18 Issue</w:t>
            </w:r>
            <w:r w:rsidRPr="00232E9A">
              <w:t xml:space="preserve"> 3, 2015. ISSN 1212-3609. </w:t>
            </w:r>
            <w:hyperlink r:id="rId50" w:history="1">
              <w:r w:rsidRPr="00232E9A">
                <w:rPr>
                  <w:rStyle w:val="Hypertextovodkaz"/>
                  <w:color w:val="auto"/>
                  <w:u w:val="none"/>
                </w:rPr>
                <w:t>https://doi.org/10.15240/tul/001/2015-3-005</w:t>
              </w:r>
            </w:hyperlink>
            <w:r w:rsidRPr="00232E9A">
              <w:t xml:space="preserve"> (40%).</w:t>
            </w:r>
          </w:p>
          <w:p w:rsidR="001713EF" w:rsidRPr="00232E9A" w:rsidRDefault="001713EF" w:rsidP="00623FCF">
            <w:pPr>
              <w:jc w:val="both"/>
            </w:pPr>
            <w:r w:rsidRPr="00232E9A">
              <w:t xml:space="preserve">POPESKO, B., NOVÁK, P., PAPADAKI, Š. Measuring diagnosis and patient profitability in healthcare: Economics vs ethics. </w:t>
            </w:r>
            <w:r w:rsidRPr="00232E9A">
              <w:rPr>
                <w:i/>
              </w:rPr>
              <w:t>Economics and Sociology</w:t>
            </w:r>
            <w:r>
              <w:t>, Volume 8 Issue</w:t>
            </w:r>
            <w:r w:rsidRPr="00232E9A">
              <w:t xml:space="preserve"> 1, 2015. ISSN 2071-789X. </w:t>
            </w:r>
            <w:hyperlink r:id="rId51" w:history="1">
              <w:r w:rsidRPr="00232E9A">
                <w:rPr>
                  <w:rStyle w:val="Hypertextovodkaz"/>
                  <w:color w:val="auto"/>
                  <w:u w:val="none"/>
                </w:rPr>
                <w:t>https://doi.org/10.14254/2071-789X.2015/8-1/18</w:t>
              </w:r>
            </w:hyperlink>
            <w:r w:rsidRPr="00232E9A">
              <w:t xml:space="preserve">  (40%).</w:t>
            </w:r>
          </w:p>
          <w:p w:rsidR="001713EF" w:rsidRPr="00232E9A" w:rsidDel="00103CF2" w:rsidRDefault="001713EF" w:rsidP="00623FCF">
            <w:pPr>
              <w:jc w:val="both"/>
              <w:rPr>
                <w:del w:id="4162" w:author="Trefilová Pavla" w:date="2018-08-22T09:25:00Z"/>
              </w:rPr>
            </w:pPr>
            <w:del w:id="4163" w:author="Trefilová Pavla" w:date="2018-08-22T09:25:00Z">
              <w:r w:rsidRPr="00232E9A" w:rsidDel="00103CF2">
                <w:delText xml:space="preserve">POPESKO, B. a kol. </w:delText>
              </w:r>
              <w:r w:rsidRPr="00232E9A" w:rsidDel="00103CF2">
                <w:rPr>
                  <w:i/>
                </w:rPr>
                <w:delText>Kalkulace nákladů ve zdravotnických organizacích</w:delText>
              </w:r>
              <w:r w:rsidRPr="00232E9A" w:rsidDel="00103CF2">
                <w:delText>, Wolters Kluver Praha 2014, ISBN 978-80-7478-509-2 (30%).</w:delText>
              </w:r>
            </w:del>
          </w:p>
          <w:p w:rsidR="001713EF" w:rsidRPr="00943DF6" w:rsidRDefault="001713EF" w:rsidP="00623FCF">
            <w:pPr>
              <w:jc w:val="both"/>
            </w:pPr>
            <w:r w:rsidRPr="00943DF6">
              <w:t>NOVÁK, P., POPESKO, B. Cost variability and cost behaviour in manufacturing enterprises</w:t>
            </w:r>
            <w:r w:rsidRPr="00943DF6">
              <w:rPr>
                <w:i/>
              </w:rPr>
              <w:t>.</w:t>
            </w:r>
            <w:r w:rsidRPr="00943DF6">
              <w:t xml:space="preserve"> </w:t>
            </w:r>
            <w:r w:rsidRPr="00943DF6">
              <w:rPr>
                <w:i/>
              </w:rPr>
              <w:t>Economics and Sociology</w:t>
            </w:r>
            <w:r w:rsidRPr="00943DF6">
              <w:t>. Volume 7 Issue 4, 2014. ISSN 2071-789X. DOI: 10.14254/2071- 789X.2014/7-4/6 (50%).</w:t>
            </w:r>
          </w:p>
          <w:p w:rsidR="00103CF2" w:rsidRDefault="00103CF2" w:rsidP="00103CF2">
            <w:pPr>
              <w:jc w:val="both"/>
              <w:rPr>
                <w:ins w:id="4164" w:author="Trefilová Pavla" w:date="2018-08-22T09:25:00Z"/>
              </w:rPr>
            </w:pPr>
            <w:ins w:id="4165" w:author="Trefilová Pavla" w:date="2018-08-22T09:25:00Z">
              <w:r w:rsidRPr="00E66B0B">
                <w:rPr>
                  <w:i/>
                </w:rPr>
                <w:t>Přehled projektové činnosti:</w:t>
              </w:r>
            </w:ins>
          </w:p>
          <w:p w:rsidR="001713EF" w:rsidRDefault="001713EF" w:rsidP="00623FCF">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1713EF" w:rsidRDefault="001713EF" w:rsidP="00623FCF">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1713EF" w:rsidRDefault="001713EF" w:rsidP="00623FCF">
            <w:pPr>
              <w:jc w:val="both"/>
            </w:pPr>
            <w:r w:rsidRPr="00671B22">
              <w:lastRenderedPageBreak/>
              <w:t>GA ČR 402/07P296 Metodika tvorby procesních systémů řízení nákladů a jejich vliv na výkonnosti průmyslových firem</w:t>
            </w:r>
            <w:r>
              <w:t xml:space="preserve"> 2007-2009</w:t>
            </w:r>
            <w:r w:rsidRPr="00671B22">
              <w:t xml:space="preserve"> (hlavní řešitel)</w:t>
            </w:r>
            <w:r>
              <w:t>.</w:t>
            </w:r>
          </w:p>
          <w:p w:rsidR="001713EF" w:rsidRPr="00E46AED" w:rsidRDefault="001713EF" w:rsidP="00623FCF">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1713EF" w:rsidTr="00623FCF">
        <w:trPr>
          <w:trHeight w:val="218"/>
        </w:trPr>
        <w:tc>
          <w:tcPr>
            <w:tcW w:w="9859" w:type="dxa"/>
            <w:gridSpan w:val="11"/>
            <w:shd w:val="clear" w:color="auto" w:fill="F7CAAC"/>
          </w:tcPr>
          <w:p w:rsidR="001713EF" w:rsidRDefault="001713EF" w:rsidP="00623FCF">
            <w:pPr>
              <w:rPr>
                <w:b/>
              </w:rPr>
            </w:pPr>
            <w:r>
              <w:rPr>
                <w:b/>
              </w:rPr>
              <w:lastRenderedPageBreak/>
              <w:t>Působení v zahraničí</w:t>
            </w:r>
          </w:p>
        </w:tc>
      </w:tr>
      <w:tr w:rsidR="001713EF" w:rsidTr="00623FCF">
        <w:trPr>
          <w:trHeight w:val="70"/>
        </w:trPr>
        <w:tc>
          <w:tcPr>
            <w:tcW w:w="9859" w:type="dxa"/>
            <w:gridSpan w:val="11"/>
          </w:tcPr>
          <w:p w:rsidR="001713EF" w:rsidRDefault="001713EF" w:rsidP="00623FCF">
            <w:pPr>
              <w:rPr>
                <w:b/>
              </w:rPr>
            </w:pPr>
          </w:p>
        </w:tc>
      </w:tr>
      <w:tr w:rsidR="001713EF" w:rsidTr="00623FCF">
        <w:trPr>
          <w:cantSplit/>
          <w:trHeight w:val="70"/>
        </w:trPr>
        <w:tc>
          <w:tcPr>
            <w:tcW w:w="2518" w:type="dxa"/>
            <w:shd w:val="clear" w:color="auto" w:fill="F7CAAC"/>
          </w:tcPr>
          <w:p w:rsidR="001713EF" w:rsidRDefault="001713EF" w:rsidP="00623FCF">
            <w:pPr>
              <w:jc w:val="both"/>
              <w:rPr>
                <w:b/>
              </w:rPr>
            </w:pPr>
            <w:r>
              <w:rPr>
                <w:b/>
              </w:rPr>
              <w:t xml:space="preserve">Podpis </w:t>
            </w:r>
          </w:p>
        </w:tc>
        <w:tc>
          <w:tcPr>
            <w:tcW w:w="4536" w:type="dxa"/>
            <w:gridSpan w:val="5"/>
          </w:tcPr>
          <w:p w:rsidR="001713EF" w:rsidRDefault="001713EF" w:rsidP="00623FCF">
            <w:pPr>
              <w:jc w:val="both"/>
            </w:pPr>
          </w:p>
        </w:tc>
        <w:tc>
          <w:tcPr>
            <w:tcW w:w="786" w:type="dxa"/>
            <w:gridSpan w:val="2"/>
            <w:shd w:val="clear" w:color="auto" w:fill="F7CAAC"/>
          </w:tcPr>
          <w:p w:rsidR="001713EF" w:rsidRDefault="001713EF" w:rsidP="00623FCF">
            <w:pPr>
              <w:jc w:val="both"/>
            </w:pPr>
            <w:r>
              <w:rPr>
                <w:b/>
              </w:rPr>
              <w:t>datum</w:t>
            </w:r>
          </w:p>
        </w:tc>
        <w:tc>
          <w:tcPr>
            <w:tcW w:w="2019" w:type="dxa"/>
            <w:gridSpan w:val="3"/>
          </w:tcPr>
          <w:p w:rsidR="001713EF" w:rsidRDefault="001713EF" w:rsidP="00623FCF">
            <w:pPr>
              <w:jc w:val="both"/>
            </w:pPr>
          </w:p>
        </w:tc>
      </w:tr>
    </w:tbl>
    <w:p w:rsidR="00FD314B" w:rsidRDefault="00FD314B"/>
    <w:p w:rsidR="001713EF" w:rsidRDefault="001713EF"/>
    <w:p w:rsidR="001713EF" w:rsidRDefault="001713E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567"/>
        <w:gridCol w:w="485"/>
        <w:gridCol w:w="694"/>
        <w:tblGridChange w:id="4166">
          <w:tblGrid>
            <w:gridCol w:w="1102"/>
            <w:gridCol w:w="1416"/>
            <w:gridCol w:w="829"/>
            <w:gridCol w:w="273"/>
            <w:gridCol w:w="829"/>
            <w:gridCol w:w="1143"/>
            <w:gridCol w:w="578"/>
            <w:gridCol w:w="524"/>
            <w:gridCol w:w="360"/>
            <w:gridCol w:w="108"/>
            <w:gridCol w:w="678"/>
            <w:gridCol w:w="316"/>
            <w:gridCol w:w="709"/>
            <w:gridCol w:w="77"/>
            <w:gridCol w:w="632"/>
            <w:gridCol w:w="285"/>
            <w:gridCol w:w="408"/>
            <w:gridCol w:w="694"/>
          </w:tblGrid>
        </w:tblGridChange>
      </w:tblGrid>
      <w:tr w:rsidR="001713EF" w:rsidTr="00623FCF">
        <w:tc>
          <w:tcPr>
            <w:tcW w:w="9859" w:type="dxa"/>
            <w:gridSpan w:val="11"/>
            <w:tcBorders>
              <w:bottom w:val="double" w:sz="4" w:space="0" w:color="auto"/>
            </w:tcBorders>
            <w:shd w:val="clear" w:color="auto" w:fill="BDD6EE"/>
          </w:tcPr>
          <w:p w:rsidR="001713EF" w:rsidRDefault="001713EF" w:rsidP="00623FCF">
            <w:pPr>
              <w:jc w:val="both"/>
              <w:rPr>
                <w:b/>
                <w:sz w:val="28"/>
              </w:rPr>
            </w:pPr>
            <w:r>
              <w:rPr>
                <w:b/>
                <w:sz w:val="28"/>
              </w:rPr>
              <w:lastRenderedPageBreak/>
              <w:t>C-I – Personální zabezpečení</w:t>
            </w:r>
          </w:p>
        </w:tc>
      </w:tr>
      <w:tr w:rsidR="001713EF" w:rsidTr="00623FCF">
        <w:tc>
          <w:tcPr>
            <w:tcW w:w="2518" w:type="dxa"/>
            <w:tcBorders>
              <w:top w:val="double" w:sz="4" w:space="0" w:color="auto"/>
            </w:tcBorders>
            <w:shd w:val="clear" w:color="auto" w:fill="F7CAAC"/>
          </w:tcPr>
          <w:p w:rsidR="001713EF" w:rsidRDefault="001713EF" w:rsidP="00623FCF">
            <w:pPr>
              <w:jc w:val="both"/>
              <w:rPr>
                <w:b/>
              </w:rPr>
            </w:pPr>
            <w:r>
              <w:rPr>
                <w:b/>
              </w:rPr>
              <w:t>Vysoká škola</w:t>
            </w:r>
          </w:p>
        </w:tc>
        <w:tc>
          <w:tcPr>
            <w:tcW w:w="7341" w:type="dxa"/>
            <w:gridSpan w:val="10"/>
          </w:tcPr>
          <w:p w:rsidR="001713EF" w:rsidRDefault="001713EF" w:rsidP="00623FCF">
            <w:pPr>
              <w:jc w:val="both"/>
            </w:pPr>
            <w:r>
              <w:t>Univerzita Tomáše Bati ve Zlíně</w:t>
            </w:r>
          </w:p>
        </w:tc>
      </w:tr>
      <w:tr w:rsidR="001713EF" w:rsidTr="00623FCF">
        <w:tc>
          <w:tcPr>
            <w:tcW w:w="2518" w:type="dxa"/>
            <w:shd w:val="clear" w:color="auto" w:fill="F7CAAC"/>
          </w:tcPr>
          <w:p w:rsidR="001713EF" w:rsidRDefault="001713EF" w:rsidP="00623FCF">
            <w:pPr>
              <w:jc w:val="both"/>
              <w:rPr>
                <w:b/>
              </w:rPr>
            </w:pPr>
            <w:r>
              <w:rPr>
                <w:b/>
              </w:rPr>
              <w:t>Součást vysoké školy</w:t>
            </w:r>
          </w:p>
        </w:tc>
        <w:tc>
          <w:tcPr>
            <w:tcW w:w="7341" w:type="dxa"/>
            <w:gridSpan w:val="10"/>
          </w:tcPr>
          <w:p w:rsidR="001713EF" w:rsidRDefault="001713EF" w:rsidP="00623FCF">
            <w:pPr>
              <w:jc w:val="both"/>
            </w:pPr>
            <w:r>
              <w:t>Fakulta managementu a ekonomiky</w:t>
            </w:r>
          </w:p>
        </w:tc>
      </w:tr>
      <w:tr w:rsidR="001713EF" w:rsidTr="00623FCF">
        <w:tc>
          <w:tcPr>
            <w:tcW w:w="2518" w:type="dxa"/>
            <w:shd w:val="clear" w:color="auto" w:fill="F7CAAC"/>
          </w:tcPr>
          <w:p w:rsidR="001713EF" w:rsidRDefault="001713EF" w:rsidP="00623FCF">
            <w:pPr>
              <w:jc w:val="both"/>
              <w:rPr>
                <w:b/>
              </w:rPr>
            </w:pPr>
            <w:r>
              <w:rPr>
                <w:b/>
              </w:rPr>
              <w:t>Název studijního programu</w:t>
            </w:r>
          </w:p>
        </w:tc>
        <w:tc>
          <w:tcPr>
            <w:tcW w:w="7341" w:type="dxa"/>
            <w:gridSpan w:val="10"/>
          </w:tcPr>
          <w:p w:rsidR="001713EF" w:rsidRDefault="001713EF" w:rsidP="00623FCF">
            <w:pPr>
              <w:jc w:val="both"/>
            </w:pPr>
            <w:r>
              <w:t>Průmyslové inženýrství</w:t>
            </w:r>
          </w:p>
        </w:tc>
      </w:tr>
      <w:tr w:rsidR="001713EF" w:rsidTr="00412B9C">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167" w:author="Michal Pilík" w:date="2018-08-22T13:2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168" w:author="Michal Pilík" w:date="2018-08-22T13:20:00Z">
            <w:trPr>
              <w:gridBefore w:val="1"/>
            </w:trPr>
          </w:trPrChange>
        </w:trPr>
        <w:tc>
          <w:tcPr>
            <w:tcW w:w="2518" w:type="dxa"/>
            <w:shd w:val="clear" w:color="auto" w:fill="F7CAAC"/>
            <w:tcPrChange w:id="4169" w:author="Michal Pilík" w:date="2018-08-22T13:20:00Z">
              <w:tcPr>
                <w:tcW w:w="2518" w:type="dxa"/>
                <w:gridSpan w:val="3"/>
                <w:shd w:val="clear" w:color="auto" w:fill="F7CAAC"/>
              </w:tcPr>
            </w:tcPrChange>
          </w:tcPr>
          <w:p w:rsidR="001713EF" w:rsidRDefault="001713EF" w:rsidP="00623FCF">
            <w:pPr>
              <w:jc w:val="both"/>
              <w:rPr>
                <w:b/>
              </w:rPr>
            </w:pPr>
            <w:r>
              <w:rPr>
                <w:b/>
              </w:rPr>
              <w:t>Jméno a příjmení</w:t>
            </w:r>
          </w:p>
        </w:tc>
        <w:tc>
          <w:tcPr>
            <w:tcW w:w="4536" w:type="dxa"/>
            <w:gridSpan w:val="5"/>
            <w:tcPrChange w:id="4170" w:author="Michal Pilík" w:date="2018-08-22T13:20:00Z">
              <w:tcPr>
                <w:tcW w:w="4536" w:type="dxa"/>
                <w:gridSpan w:val="8"/>
              </w:tcPr>
            </w:tcPrChange>
          </w:tcPr>
          <w:p w:rsidR="001713EF" w:rsidRDefault="001713EF" w:rsidP="00623FCF">
            <w:pPr>
              <w:jc w:val="both"/>
            </w:pPr>
            <w:r>
              <w:t>Rastislav RAJNOHA</w:t>
            </w:r>
          </w:p>
        </w:tc>
        <w:tc>
          <w:tcPr>
            <w:tcW w:w="1059" w:type="dxa"/>
            <w:gridSpan w:val="2"/>
            <w:shd w:val="clear" w:color="auto" w:fill="F7CAAC"/>
            <w:tcPrChange w:id="4171" w:author="Michal Pilík" w:date="2018-08-22T13:20:00Z">
              <w:tcPr>
                <w:tcW w:w="709" w:type="dxa"/>
                <w:shd w:val="clear" w:color="auto" w:fill="F7CAAC"/>
              </w:tcPr>
            </w:tcPrChange>
          </w:tcPr>
          <w:p w:rsidR="001713EF" w:rsidRDefault="001713EF" w:rsidP="00623FCF">
            <w:pPr>
              <w:jc w:val="both"/>
              <w:rPr>
                <w:b/>
              </w:rPr>
            </w:pPr>
            <w:r>
              <w:rPr>
                <w:b/>
              </w:rPr>
              <w:t>Tituly</w:t>
            </w:r>
          </w:p>
        </w:tc>
        <w:tc>
          <w:tcPr>
            <w:tcW w:w="1746" w:type="dxa"/>
            <w:gridSpan w:val="3"/>
            <w:tcPrChange w:id="4172" w:author="Michal Pilík" w:date="2018-08-22T13:20:00Z">
              <w:tcPr>
                <w:tcW w:w="2096" w:type="dxa"/>
                <w:gridSpan w:val="5"/>
              </w:tcPr>
            </w:tcPrChange>
          </w:tcPr>
          <w:p w:rsidR="001713EF" w:rsidRDefault="001713EF" w:rsidP="00623FCF">
            <w:pPr>
              <w:jc w:val="both"/>
            </w:pPr>
            <w:r>
              <w:t>doc. Ing., PhD.</w:t>
            </w:r>
          </w:p>
        </w:tc>
      </w:tr>
      <w:tr w:rsidR="001713EF" w:rsidTr="00412B9C">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173" w:author="Michal Pilík" w:date="2018-08-22T13:2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174" w:author="Michal Pilík" w:date="2018-08-22T13:20:00Z">
            <w:trPr>
              <w:gridBefore w:val="1"/>
            </w:trPr>
          </w:trPrChange>
        </w:trPr>
        <w:tc>
          <w:tcPr>
            <w:tcW w:w="2518" w:type="dxa"/>
            <w:shd w:val="clear" w:color="auto" w:fill="F7CAAC"/>
            <w:tcPrChange w:id="4175" w:author="Michal Pilík" w:date="2018-08-22T13:20:00Z">
              <w:tcPr>
                <w:tcW w:w="2518" w:type="dxa"/>
                <w:gridSpan w:val="3"/>
                <w:shd w:val="clear" w:color="auto" w:fill="F7CAAC"/>
              </w:tcPr>
            </w:tcPrChange>
          </w:tcPr>
          <w:p w:rsidR="001713EF" w:rsidRDefault="001713EF" w:rsidP="00623FCF">
            <w:pPr>
              <w:jc w:val="both"/>
              <w:rPr>
                <w:b/>
              </w:rPr>
            </w:pPr>
            <w:r>
              <w:rPr>
                <w:b/>
              </w:rPr>
              <w:t>Rok narození</w:t>
            </w:r>
          </w:p>
        </w:tc>
        <w:tc>
          <w:tcPr>
            <w:tcW w:w="829" w:type="dxa"/>
            <w:tcPrChange w:id="4176" w:author="Michal Pilík" w:date="2018-08-22T13:20:00Z">
              <w:tcPr>
                <w:tcW w:w="829" w:type="dxa"/>
              </w:tcPr>
            </w:tcPrChange>
          </w:tcPr>
          <w:p w:rsidR="001713EF" w:rsidRDefault="001713EF" w:rsidP="00623FCF">
            <w:pPr>
              <w:jc w:val="both"/>
            </w:pPr>
            <w:r>
              <w:t>1971</w:t>
            </w:r>
          </w:p>
        </w:tc>
        <w:tc>
          <w:tcPr>
            <w:tcW w:w="1721" w:type="dxa"/>
            <w:shd w:val="clear" w:color="auto" w:fill="F7CAAC"/>
            <w:tcPrChange w:id="4177" w:author="Michal Pilík" w:date="2018-08-22T13:20:00Z">
              <w:tcPr>
                <w:tcW w:w="1721" w:type="dxa"/>
                <w:gridSpan w:val="2"/>
                <w:shd w:val="clear" w:color="auto" w:fill="F7CAAC"/>
              </w:tcPr>
            </w:tcPrChange>
          </w:tcPr>
          <w:p w:rsidR="001713EF" w:rsidRDefault="001713EF" w:rsidP="00623FCF">
            <w:pPr>
              <w:jc w:val="both"/>
              <w:rPr>
                <w:b/>
              </w:rPr>
            </w:pPr>
            <w:r>
              <w:rPr>
                <w:b/>
              </w:rPr>
              <w:t>typ vztahu k VŠ</w:t>
            </w:r>
          </w:p>
        </w:tc>
        <w:tc>
          <w:tcPr>
            <w:tcW w:w="992" w:type="dxa"/>
            <w:gridSpan w:val="2"/>
            <w:tcPrChange w:id="4178" w:author="Michal Pilík" w:date="2018-08-22T13:20:00Z">
              <w:tcPr>
                <w:tcW w:w="992" w:type="dxa"/>
                <w:gridSpan w:val="3"/>
              </w:tcPr>
            </w:tcPrChange>
          </w:tcPr>
          <w:p w:rsidR="001713EF" w:rsidRDefault="001713EF" w:rsidP="00623FCF">
            <w:pPr>
              <w:jc w:val="both"/>
            </w:pPr>
            <w:r>
              <w:t>pp</w:t>
            </w:r>
          </w:p>
        </w:tc>
        <w:tc>
          <w:tcPr>
            <w:tcW w:w="994" w:type="dxa"/>
            <w:shd w:val="clear" w:color="auto" w:fill="F7CAAC"/>
            <w:tcPrChange w:id="4179" w:author="Michal Pilík" w:date="2018-08-22T13:20:00Z">
              <w:tcPr>
                <w:tcW w:w="994" w:type="dxa"/>
                <w:gridSpan w:val="2"/>
                <w:shd w:val="clear" w:color="auto" w:fill="F7CAAC"/>
              </w:tcPr>
            </w:tcPrChange>
          </w:tcPr>
          <w:p w:rsidR="001713EF" w:rsidRDefault="001713EF" w:rsidP="00623FCF">
            <w:pPr>
              <w:jc w:val="both"/>
              <w:rPr>
                <w:b/>
              </w:rPr>
            </w:pPr>
            <w:r>
              <w:rPr>
                <w:b/>
              </w:rPr>
              <w:t>rozsah</w:t>
            </w:r>
          </w:p>
        </w:tc>
        <w:tc>
          <w:tcPr>
            <w:tcW w:w="1059" w:type="dxa"/>
            <w:gridSpan w:val="2"/>
            <w:tcPrChange w:id="4180" w:author="Michal Pilík" w:date="2018-08-22T13:20:00Z">
              <w:tcPr>
                <w:tcW w:w="709" w:type="dxa"/>
              </w:tcPr>
            </w:tcPrChange>
          </w:tcPr>
          <w:p w:rsidR="00412B9C" w:rsidRDefault="00412B9C">
            <w:pPr>
              <w:rPr>
                <w:ins w:id="4181" w:author="Michal Pilík" w:date="2018-08-22T13:20:00Z"/>
              </w:rPr>
              <w:pPrChange w:id="4182" w:author="Michal Pilík" w:date="2018-08-22T13:20:00Z">
                <w:pPr>
                  <w:jc w:val="both"/>
                </w:pPr>
              </w:pPrChange>
            </w:pPr>
            <w:ins w:id="4183" w:author="Michal Pilík" w:date="2018-08-22T13:20:00Z">
              <w:r>
                <w:t>28</w:t>
              </w:r>
            </w:ins>
          </w:p>
          <w:p w:rsidR="001713EF" w:rsidRDefault="00412B9C">
            <w:pPr>
              <w:pPrChange w:id="4184" w:author="Michal Pilík" w:date="2018-08-22T13:20:00Z">
                <w:pPr>
                  <w:jc w:val="both"/>
                </w:pPr>
              </w:pPrChange>
            </w:pPr>
            <w:ins w:id="4185" w:author="Michal Pilík" w:date="2018-08-22T13:20:00Z">
              <w:r>
                <w:t>20 (od 1.10.2018)</w:t>
              </w:r>
            </w:ins>
            <w:del w:id="4186" w:author="Michal Pilík" w:date="2018-08-22T13:20:00Z">
              <w:r w:rsidR="001713EF" w:rsidDel="00412B9C">
                <w:delText>28</w:delText>
              </w:r>
            </w:del>
          </w:p>
        </w:tc>
        <w:tc>
          <w:tcPr>
            <w:tcW w:w="567" w:type="dxa"/>
            <w:shd w:val="clear" w:color="auto" w:fill="F7CAAC"/>
            <w:tcPrChange w:id="4187" w:author="Michal Pilík" w:date="2018-08-22T13:20:00Z">
              <w:tcPr>
                <w:tcW w:w="709" w:type="dxa"/>
                <w:gridSpan w:val="2"/>
                <w:shd w:val="clear" w:color="auto" w:fill="F7CAAC"/>
              </w:tcPr>
            </w:tcPrChange>
          </w:tcPr>
          <w:p w:rsidR="001713EF" w:rsidRDefault="001713EF" w:rsidP="00623FCF">
            <w:pPr>
              <w:jc w:val="both"/>
              <w:rPr>
                <w:b/>
              </w:rPr>
            </w:pPr>
            <w:r>
              <w:rPr>
                <w:b/>
              </w:rPr>
              <w:t>do kdy</w:t>
            </w:r>
          </w:p>
        </w:tc>
        <w:tc>
          <w:tcPr>
            <w:tcW w:w="1179" w:type="dxa"/>
            <w:gridSpan w:val="2"/>
            <w:tcPrChange w:id="4188" w:author="Michal Pilík" w:date="2018-08-22T13:20:00Z">
              <w:tcPr>
                <w:tcW w:w="1387" w:type="dxa"/>
                <w:gridSpan w:val="3"/>
              </w:tcPr>
            </w:tcPrChange>
          </w:tcPr>
          <w:p w:rsidR="001713EF" w:rsidRDefault="001713EF" w:rsidP="00623FCF">
            <w:pPr>
              <w:jc w:val="both"/>
            </w:pPr>
            <w:r>
              <w:t>N</w:t>
            </w:r>
          </w:p>
        </w:tc>
      </w:tr>
      <w:tr w:rsidR="001713EF" w:rsidTr="00412B9C">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189" w:author="Michal Pilík" w:date="2018-08-22T13:2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190" w:author="Michal Pilík" w:date="2018-08-22T13:20:00Z">
            <w:trPr>
              <w:gridBefore w:val="1"/>
            </w:trPr>
          </w:trPrChange>
        </w:trPr>
        <w:tc>
          <w:tcPr>
            <w:tcW w:w="5068" w:type="dxa"/>
            <w:gridSpan w:val="3"/>
            <w:shd w:val="clear" w:color="auto" w:fill="F7CAAC"/>
            <w:tcPrChange w:id="4191" w:author="Michal Pilík" w:date="2018-08-22T13:20:00Z">
              <w:tcPr>
                <w:tcW w:w="5068" w:type="dxa"/>
                <w:gridSpan w:val="6"/>
                <w:shd w:val="clear" w:color="auto" w:fill="F7CAAC"/>
              </w:tcPr>
            </w:tcPrChange>
          </w:tcPr>
          <w:p w:rsidR="001713EF" w:rsidRDefault="001713EF" w:rsidP="00623FCF">
            <w:pPr>
              <w:jc w:val="both"/>
              <w:rPr>
                <w:b/>
              </w:rPr>
            </w:pPr>
            <w:r>
              <w:rPr>
                <w:b/>
              </w:rPr>
              <w:t>Typ vztahu na součásti VŠ, která uskutečňuje st. program</w:t>
            </w:r>
          </w:p>
        </w:tc>
        <w:tc>
          <w:tcPr>
            <w:tcW w:w="992" w:type="dxa"/>
            <w:gridSpan w:val="2"/>
            <w:tcPrChange w:id="4192" w:author="Michal Pilík" w:date="2018-08-22T13:20:00Z">
              <w:tcPr>
                <w:tcW w:w="992" w:type="dxa"/>
                <w:gridSpan w:val="3"/>
              </w:tcPr>
            </w:tcPrChange>
          </w:tcPr>
          <w:p w:rsidR="001713EF" w:rsidRDefault="001713EF" w:rsidP="00623FCF">
            <w:pPr>
              <w:jc w:val="both"/>
            </w:pPr>
            <w:r>
              <w:t>pp</w:t>
            </w:r>
          </w:p>
        </w:tc>
        <w:tc>
          <w:tcPr>
            <w:tcW w:w="994" w:type="dxa"/>
            <w:shd w:val="clear" w:color="auto" w:fill="F7CAAC"/>
            <w:tcPrChange w:id="4193" w:author="Michal Pilík" w:date="2018-08-22T13:20:00Z">
              <w:tcPr>
                <w:tcW w:w="994" w:type="dxa"/>
                <w:gridSpan w:val="2"/>
                <w:shd w:val="clear" w:color="auto" w:fill="F7CAAC"/>
              </w:tcPr>
            </w:tcPrChange>
          </w:tcPr>
          <w:p w:rsidR="001713EF" w:rsidRDefault="001713EF" w:rsidP="00623FCF">
            <w:pPr>
              <w:jc w:val="both"/>
              <w:rPr>
                <w:b/>
              </w:rPr>
            </w:pPr>
            <w:r>
              <w:rPr>
                <w:b/>
              </w:rPr>
              <w:t>rozsah</w:t>
            </w:r>
          </w:p>
        </w:tc>
        <w:tc>
          <w:tcPr>
            <w:tcW w:w="1059" w:type="dxa"/>
            <w:gridSpan w:val="2"/>
            <w:tcPrChange w:id="4194" w:author="Michal Pilík" w:date="2018-08-22T13:20:00Z">
              <w:tcPr>
                <w:tcW w:w="709" w:type="dxa"/>
              </w:tcPr>
            </w:tcPrChange>
          </w:tcPr>
          <w:p w:rsidR="00412B9C" w:rsidRDefault="00412B9C">
            <w:pPr>
              <w:rPr>
                <w:ins w:id="4195" w:author="Michal Pilík" w:date="2018-08-22T13:20:00Z"/>
              </w:rPr>
              <w:pPrChange w:id="4196" w:author="Michal Pilík" w:date="2018-08-22T13:20:00Z">
                <w:pPr>
                  <w:jc w:val="both"/>
                </w:pPr>
              </w:pPrChange>
            </w:pPr>
            <w:ins w:id="4197" w:author="Michal Pilík" w:date="2018-08-22T13:20:00Z">
              <w:r>
                <w:t>28</w:t>
              </w:r>
            </w:ins>
          </w:p>
          <w:p w:rsidR="001713EF" w:rsidRDefault="00412B9C">
            <w:pPr>
              <w:pPrChange w:id="4198" w:author="Michal Pilík" w:date="2018-08-22T13:20:00Z">
                <w:pPr>
                  <w:jc w:val="both"/>
                </w:pPr>
              </w:pPrChange>
            </w:pPr>
            <w:ins w:id="4199" w:author="Michal Pilík" w:date="2018-08-22T13:20:00Z">
              <w:r>
                <w:t>20 (od 1.10.2018)</w:t>
              </w:r>
            </w:ins>
            <w:del w:id="4200" w:author="Michal Pilík" w:date="2018-08-22T13:20:00Z">
              <w:r w:rsidR="001713EF" w:rsidDel="00412B9C">
                <w:delText>28</w:delText>
              </w:r>
            </w:del>
          </w:p>
        </w:tc>
        <w:tc>
          <w:tcPr>
            <w:tcW w:w="567" w:type="dxa"/>
            <w:shd w:val="clear" w:color="auto" w:fill="F7CAAC"/>
            <w:tcPrChange w:id="4201" w:author="Michal Pilík" w:date="2018-08-22T13:20:00Z">
              <w:tcPr>
                <w:tcW w:w="709" w:type="dxa"/>
                <w:gridSpan w:val="2"/>
                <w:shd w:val="clear" w:color="auto" w:fill="F7CAAC"/>
              </w:tcPr>
            </w:tcPrChange>
          </w:tcPr>
          <w:p w:rsidR="001713EF" w:rsidRDefault="001713EF" w:rsidP="00623FCF">
            <w:pPr>
              <w:jc w:val="both"/>
              <w:rPr>
                <w:b/>
              </w:rPr>
            </w:pPr>
            <w:r>
              <w:rPr>
                <w:b/>
              </w:rPr>
              <w:t>do kdy</w:t>
            </w:r>
          </w:p>
        </w:tc>
        <w:tc>
          <w:tcPr>
            <w:tcW w:w="1179" w:type="dxa"/>
            <w:gridSpan w:val="2"/>
            <w:tcPrChange w:id="4202" w:author="Michal Pilík" w:date="2018-08-22T13:20:00Z">
              <w:tcPr>
                <w:tcW w:w="1387" w:type="dxa"/>
                <w:gridSpan w:val="3"/>
              </w:tcPr>
            </w:tcPrChange>
          </w:tcPr>
          <w:p w:rsidR="001713EF" w:rsidRDefault="001713EF" w:rsidP="00623FCF">
            <w:pPr>
              <w:jc w:val="both"/>
            </w:pPr>
            <w:r>
              <w:t>N</w:t>
            </w:r>
          </w:p>
        </w:tc>
      </w:tr>
      <w:tr w:rsidR="001713EF" w:rsidTr="00412B9C">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03" w:author="Michal Pilík" w:date="2018-08-22T13:2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204" w:author="Michal Pilík" w:date="2018-08-22T13:20:00Z">
            <w:trPr>
              <w:gridBefore w:val="1"/>
            </w:trPr>
          </w:trPrChange>
        </w:trPr>
        <w:tc>
          <w:tcPr>
            <w:tcW w:w="6060" w:type="dxa"/>
            <w:gridSpan w:val="5"/>
            <w:shd w:val="clear" w:color="auto" w:fill="F7CAAC"/>
            <w:tcPrChange w:id="4205" w:author="Michal Pilík" w:date="2018-08-22T13:20:00Z">
              <w:tcPr>
                <w:tcW w:w="6060" w:type="dxa"/>
                <w:gridSpan w:val="9"/>
                <w:shd w:val="clear" w:color="auto" w:fill="F7CAAC"/>
              </w:tcPr>
            </w:tcPrChange>
          </w:tcPr>
          <w:p w:rsidR="001713EF" w:rsidRDefault="001713EF" w:rsidP="00623FCF">
            <w:pPr>
              <w:jc w:val="both"/>
            </w:pPr>
            <w:r>
              <w:rPr>
                <w:b/>
              </w:rPr>
              <w:t>Další současná působení jako akademický pracovník na jiných VŠ</w:t>
            </w:r>
          </w:p>
        </w:tc>
        <w:tc>
          <w:tcPr>
            <w:tcW w:w="2053" w:type="dxa"/>
            <w:gridSpan w:val="3"/>
            <w:shd w:val="clear" w:color="auto" w:fill="F7CAAC"/>
            <w:tcPrChange w:id="4206" w:author="Michal Pilík" w:date="2018-08-22T13:20:00Z">
              <w:tcPr>
                <w:tcW w:w="1703" w:type="dxa"/>
                <w:gridSpan w:val="3"/>
                <w:shd w:val="clear" w:color="auto" w:fill="F7CAAC"/>
              </w:tcPr>
            </w:tcPrChange>
          </w:tcPr>
          <w:p w:rsidR="001713EF" w:rsidRDefault="001713EF" w:rsidP="00623FCF">
            <w:pPr>
              <w:jc w:val="both"/>
              <w:rPr>
                <w:b/>
              </w:rPr>
            </w:pPr>
            <w:r>
              <w:rPr>
                <w:b/>
              </w:rPr>
              <w:t>typ prac. vztahu</w:t>
            </w:r>
          </w:p>
        </w:tc>
        <w:tc>
          <w:tcPr>
            <w:tcW w:w="1746" w:type="dxa"/>
            <w:gridSpan w:val="3"/>
            <w:shd w:val="clear" w:color="auto" w:fill="F7CAAC"/>
            <w:tcPrChange w:id="4207" w:author="Michal Pilík" w:date="2018-08-22T13:20:00Z">
              <w:tcPr>
                <w:tcW w:w="2096" w:type="dxa"/>
                <w:gridSpan w:val="5"/>
                <w:shd w:val="clear" w:color="auto" w:fill="F7CAAC"/>
              </w:tcPr>
            </w:tcPrChange>
          </w:tcPr>
          <w:p w:rsidR="001713EF" w:rsidRDefault="001713EF" w:rsidP="00623FCF">
            <w:pPr>
              <w:jc w:val="both"/>
              <w:rPr>
                <w:b/>
              </w:rPr>
            </w:pPr>
            <w:r>
              <w:rPr>
                <w:b/>
              </w:rPr>
              <w:t>rozsah</w:t>
            </w:r>
          </w:p>
        </w:tc>
      </w:tr>
      <w:tr w:rsidR="001713EF" w:rsidTr="00412B9C">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08" w:author="Michal Pilík" w:date="2018-08-22T13:2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209" w:author="Michal Pilík" w:date="2018-08-22T13:20:00Z">
            <w:trPr>
              <w:gridBefore w:val="1"/>
            </w:trPr>
          </w:trPrChange>
        </w:trPr>
        <w:tc>
          <w:tcPr>
            <w:tcW w:w="6060" w:type="dxa"/>
            <w:gridSpan w:val="5"/>
            <w:tcPrChange w:id="4210" w:author="Michal Pilík" w:date="2018-08-22T13:20:00Z">
              <w:tcPr>
                <w:tcW w:w="6060" w:type="dxa"/>
                <w:gridSpan w:val="9"/>
              </w:tcPr>
            </w:tcPrChange>
          </w:tcPr>
          <w:p w:rsidR="001713EF" w:rsidRPr="006201B3" w:rsidRDefault="001713EF" w:rsidP="00623FCF">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3"/>
            <w:tcPrChange w:id="4211" w:author="Michal Pilík" w:date="2018-08-22T13:20:00Z">
              <w:tcPr>
                <w:tcW w:w="1703" w:type="dxa"/>
                <w:gridSpan w:val="3"/>
              </w:tcPr>
            </w:tcPrChange>
          </w:tcPr>
          <w:p w:rsidR="001713EF" w:rsidRDefault="001713EF" w:rsidP="00623FCF">
            <w:pPr>
              <w:jc w:val="both"/>
            </w:pPr>
            <w:r>
              <w:t>pp</w:t>
            </w:r>
          </w:p>
        </w:tc>
        <w:tc>
          <w:tcPr>
            <w:tcW w:w="1746" w:type="dxa"/>
            <w:gridSpan w:val="3"/>
            <w:tcPrChange w:id="4212" w:author="Michal Pilík" w:date="2018-08-22T13:20:00Z">
              <w:tcPr>
                <w:tcW w:w="2096" w:type="dxa"/>
                <w:gridSpan w:val="5"/>
              </w:tcPr>
            </w:tcPrChange>
          </w:tcPr>
          <w:p w:rsidR="001713EF" w:rsidRDefault="001713EF" w:rsidP="00623FCF">
            <w:pPr>
              <w:jc w:val="both"/>
            </w:pPr>
            <w:r>
              <w:t>40</w:t>
            </w:r>
          </w:p>
        </w:tc>
      </w:tr>
      <w:tr w:rsidR="001713EF" w:rsidTr="00412B9C">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13" w:author="Michal Pilík" w:date="2018-08-22T13:2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214" w:author="Michal Pilík" w:date="2018-08-22T13:20:00Z">
            <w:trPr>
              <w:gridBefore w:val="1"/>
            </w:trPr>
          </w:trPrChange>
        </w:trPr>
        <w:tc>
          <w:tcPr>
            <w:tcW w:w="6060" w:type="dxa"/>
            <w:gridSpan w:val="5"/>
            <w:tcPrChange w:id="4215" w:author="Michal Pilík" w:date="2018-08-22T13:20:00Z">
              <w:tcPr>
                <w:tcW w:w="6060" w:type="dxa"/>
                <w:gridSpan w:val="9"/>
              </w:tcPr>
            </w:tcPrChange>
          </w:tcPr>
          <w:p w:rsidR="001713EF" w:rsidRDefault="001713EF" w:rsidP="00623FCF">
            <w:pPr>
              <w:jc w:val="both"/>
            </w:pPr>
          </w:p>
        </w:tc>
        <w:tc>
          <w:tcPr>
            <w:tcW w:w="2053" w:type="dxa"/>
            <w:gridSpan w:val="3"/>
            <w:tcPrChange w:id="4216" w:author="Michal Pilík" w:date="2018-08-22T13:20:00Z">
              <w:tcPr>
                <w:tcW w:w="1703" w:type="dxa"/>
                <w:gridSpan w:val="3"/>
              </w:tcPr>
            </w:tcPrChange>
          </w:tcPr>
          <w:p w:rsidR="001713EF" w:rsidRDefault="001713EF" w:rsidP="00623FCF">
            <w:pPr>
              <w:jc w:val="both"/>
            </w:pPr>
          </w:p>
        </w:tc>
        <w:tc>
          <w:tcPr>
            <w:tcW w:w="1746" w:type="dxa"/>
            <w:gridSpan w:val="3"/>
            <w:tcPrChange w:id="4217" w:author="Michal Pilík" w:date="2018-08-22T13:20:00Z">
              <w:tcPr>
                <w:tcW w:w="2096" w:type="dxa"/>
                <w:gridSpan w:val="5"/>
              </w:tcPr>
            </w:tcPrChange>
          </w:tcPr>
          <w:p w:rsidR="001713EF" w:rsidRDefault="001713EF" w:rsidP="00623FCF">
            <w:pPr>
              <w:jc w:val="both"/>
            </w:pPr>
          </w:p>
        </w:tc>
      </w:tr>
      <w:tr w:rsidR="001713EF" w:rsidTr="00623FCF">
        <w:tc>
          <w:tcPr>
            <w:tcW w:w="9859" w:type="dxa"/>
            <w:gridSpan w:val="11"/>
            <w:shd w:val="clear" w:color="auto" w:fill="F7CAAC"/>
          </w:tcPr>
          <w:p w:rsidR="001713EF" w:rsidRDefault="001713EF" w:rsidP="00623FCF">
            <w:pPr>
              <w:jc w:val="both"/>
            </w:pPr>
            <w:r>
              <w:rPr>
                <w:b/>
              </w:rPr>
              <w:t>Předměty příslušného studijního programu a způsob zapojení do jejich výuky, příp. další zapojení do uskutečňování studijního programu</w:t>
            </w:r>
          </w:p>
        </w:tc>
      </w:tr>
      <w:tr w:rsidR="001713EF" w:rsidTr="00623FCF">
        <w:trPr>
          <w:trHeight w:val="388"/>
        </w:trPr>
        <w:tc>
          <w:tcPr>
            <w:tcW w:w="9859" w:type="dxa"/>
            <w:gridSpan w:val="11"/>
            <w:tcBorders>
              <w:top w:val="nil"/>
            </w:tcBorders>
          </w:tcPr>
          <w:p w:rsidR="001713EF" w:rsidRDefault="001713EF" w:rsidP="00623FCF">
            <w:pPr>
              <w:jc w:val="both"/>
            </w:pPr>
          </w:p>
        </w:tc>
      </w:tr>
      <w:tr w:rsidR="001713EF" w:rsidTr="00623FCF">
        <w:tc>
          <w:tcPr>
            <w:tcW w:w="9859" w:type="dxa"/>
            <w:gridSpan w:val="11"/>
            <w:shd w:val="clear" w:color="auto" w:fill="F7CAAC"/>
          </w:tcPr>
          <w:p w:rsidR="001713EF" w:rsidRDefault="001713EF" w:rsidP="00623FCF">
            <w:pPr>
              <w:jc w:val="both"/>
            </w:pPr>
            <w:r>
              <w:rPr>
                <w:b/>
              </w:rPr>
              <w:t xml:space="preserve">Údaje o vzdělání na VŠ </w:t>
            </w:r>
          </w:p>
        </w:tc>
      </w:tr>
      <w:tr w:rsidR="001713EF" w:rsidTr="00623FCF">
        <w:trPr>
          <w:trHeight w:val="784"/>
        </w:trPr>
        <w:tc>
          <w:tcPr>
            <w:tcW w:w="9859" w:type="dxa"/>
            <w:gridSpan w:val="11"/>
          </w:tcPr>
          <w:p w:rsidR="001713EF" w:rsidRDefault="001713EF" w:rsidP="00623FCF">
            <w:pPr>
              <w:jc w:val="both"/>
              <w:rPr>
                <w:b/>
                <w:bCs/>
                <w:color w:val="000000"/>
                <w:szCs w:val="24"/>
              </w:rPr>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r>
              <w:rPr>
                <w:b/>
                <w:bCs/>
                <w:color w:val="000000"/>
                <w:szCs w:val="24"/>
              </w:rPr>
              <w:t xml:space="preserve"> </w:t>
            </w:r>
          </w:p>
          <w:p w:rsidR="001713EF" w:rsidRPr="00734837" w:rsidRDefault="001713EF" w:rsidP="00623FCF">
            <w:pPr>
              <w:jc w:val="both"/>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tc>
      </w:tr>
      <w:tr w:rsidR="001713EF" w:rsidTr="00623FCF">
        <w:tc>
          <w:tcPr>
            <w:tcW w:w="9859" w:type="dxa"/>
            <w:gridSpan w:val="11"/>
            <w:shd w:val="clear" w:color="auto" w:fill="F7CAAC"/>
          </w:tcPr>
          <w:p w:rsidR="001713EF" w:rsidRDefault="001713EF" w:rsidP="00623FCF">
            <w:pPr>
              <w:jc w:val="both"/>
              <w:rPr>
                <w:b/>
              </w:rPr>
            </w:pPr>
            <w:r>
              <w:rPr>
                <w:b/>
              </w:rPr>
              <w:t>Údaje o odborném působení od absolvování VŠ</w:t>
            </w:r>
          </w:p>
        </w:tc>
      </w:tr>
      <w:tr w:rsidR="001713EF" w:rsidTr="00623FCF">
        <w:trPr>
          <w:trHeight w:val="887"/>
        </w:trPr>
        <w:tc>
          <w:tcPr>
            <w:tcW w:w="9859" w:type="dxa"/>
            <w:gridSpan w:val="11"/>
          </w:tcPr>
          <w:p w:rsidR="001713EF" w:rsidRDefault="001713EF" w:rsidP="00623FCF">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rsidR="001713EF" w:rsidRPr="0006721D" w:rsidRDefault="001713EF" w:rsidP="00623FCF">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rsidR="001713EF" w:rsidRPr="0006721D" w:rsidRDefault="001713EF" w:rsidP="00623FCF">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rsidR="001713EF" w:rsidRPr="0006721D" w:rsidRDefault="001713EF" w:rsidP="00623FCF">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1713EF" w:rsidTr="00623FCF">
        <w:trPr>
          <w:trHeight w:val="250"/>
        </w:trPr>
        <w:tc>
          <w:tcPr>
            <w:tcW w:w="9859" w:type="dxa"/>
            <w:gridSpan w:val="11"/>
            <w:shd w:val="clear" w:color="auto" w:fill="F7CAAC"/>
          </w:tcPr>
          <w:p w:rsidR="001713EF" w:rsidRDefault="001713EF" w:rsidP="00623FCF">
            <w:pPr>
              <w:jc w:val="both"/>
            </w:pPr>
            <w:r>
              <w:rPr>
                <w:b/>
              </w:rPr>
              <w:t>Zkušenosti s vedením kvalifikačních a rigorózních prací</w:t>
            </w:r>
          </w:p>
        </w:tc>
      </w:tr>
      <w:tr w:rsidR="001713EF" w:rsidTr="00623FCF">
        <w:trPr>
          <w:trHeight w:val="112"/>
        </w:trPr>
        <w:tc>
          <w:tcPr>
            <w:tcW w:w="9859" w:type="dxa"/>
            <w:gridSpan w:val="11"/>
          </w:tcPr>
          <w:p w:rsidR="00103CF2" w:rsidRDefault="00103CF2" w:rsidP="00103CF2">
            <w:pPr>
              <w:jc w:val="both"/>
              <w:rPr>
                <w:ins w:id="4218" w:author="Trefilová Pavla" w:date="2018-08-22T09:26:00Z"/>
              </w:rPr>
            </w:pPr>
            <w:ins w:id="4219" w:author="Trefilová Pavla" w:date="2018-08-22T09:26:00Z">
              <w:r>
                <w:t>Počet vedených bakalářských prací – 47</w:t>
              </w:r>
            </w:ins>
          </w:p>
          <w:p w:rsidR="00103CF2" w:rsidRDefault="00103CF2" w:rsidP="00103CF2">
            <w:pPr>
              <w:jc w:val="both"/>
              <w:rPr>
                <w:ins w:id="4220" w:author="Trefilová Pavla" w:date="2018-08-22T09:26:00Z"/>
              </w:rPr>
            </w:pPr>
            <w:ins w:id="4221" w:author="Trefilová Pavla" w:date="2018-08-22T09:26:00Z">
              <w:r>
                <w:t>Počet vedených diplomových prací – 125</w:t>
              </w:r>
            </w:ins>
          </w:p>
          <w:p w:rsidR="001713EF" w:rsidRDefault="00103CF2" w:rsidP="00103CF2">
            <w:pPr>
              <w:jc w:val="both"/>
            </w:pPr>
            <w:ins w:id="4222" w:author="Trefilová Pavla" w:date="2018-08-22T09:26:00Z">
              <w:r>
                <w:t>Počet vedených disertačních prací - 3</w:t>
              </w:r>
            </w:ins>
            <w:del w:id="4223" w:author="Trefilová Pavla" w:date="2018-08-22T09:26:00Z">
              <w:r w:rsidR="001713EF" w:rsidDel="00103CF2">
                <w:delText>47 bakalářských prací, 125 diplomových prací, 3 dizertační práce</w:delText>
              </w:r>
            </w:del>
          </w:p>
        </w:tc>
      </w:tr>
      <w:tr w:rsidR="001713EF" w:rsidTr="00623FCF">
        <w:trPr>
          <w:cantSplit/>
        </w:trPr>
        <w:tc>
          <w:tcPr>
            <w:tcW w:w="3347" w:type="dxa"/>
            <w:gridSpan w:val="2"/>
            <w:tcBorders>
              <w:top w:val="single" w:sz="12" w:space="0" w:color="auto"/>
            </w:tcBorders>
            <w:shd w:val="clear" w:color="auto" w:fill="F7CAAC"/>
          </w:tcPr>
          <w:p w:rsidR="001713EF" w:rsidRDefault="001713EF" w:rsidP="00623FCF">
            <w:pPr>
              <w:jc w:val="both"/>
            </w:pPr>
            <w:r>
              <w:rPr>
                <w:b/>
              </w:rPr>
              <w:t xml:space="preserve">Obor habilitačního řízení </w:t>
            </w:r>
          </w:p>
        </w:tc>
        <w:tc>
          <w:tcPr>
            <w:tcW w:w="2245" w:type="dxa"/>
            <w:gridSpan w:val="2"/>
            <w:tcBorders>
              <w:top w:val="single" w:sz="12" w:space="0" w:color="auto"/>
            </w:tcBorders>
            <w:shd w:val="clear" w:color="auto" w:fill="F7CAAC"/>
          </w:tcPr>
          <w:p w:rsidR="001713EF" w:rsidRDefault="001713EF" w:rsidP="00623FCF">
            <w:pPr>
              <w:jc w:val="both"/>
            </w:pPr>
            <w:r>
              <w:rPr>
                <w:b/>
              </w:rPr>
              <w:t>Rok udělení hodnosti</w:t>
            </w:r>
          </w:p>
        </w:tc>
        <w:tc>
          <w:tcPr>
            <w:tcW w:w="2248" w:type="dxa"/>
            <w:gridSpan w:val="3"/>
            <w:tcBorders>
              <w:top w:val="single" w:sz="12" w:space="0" w:color="auto"/>
              <w:right w:val="single" w:sz="12" w:space="0" w:color="auto"/>
            </w:tcBorders>
            <w:shd w:val="clear" w:color="auto" w:fill="F7CAAC"/>
          </w:tcPr>
          <w:p w:rsidR="001713EF" w:rsidRDefault="001713EF" w:rsidP="00623FCF">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1713EF" w:rsidRDefault="001713EF" w:rsidP="00623FCF">
            <w:pPr>
              <w:jc w:val="both"/>
              <w:rPr>
                <w:b/>
              </w:rPr>
            </w:pPr>
            <w:r>
              <w:rPr>
                <w:b/>
              </w:rPr>
              <w:t>Ohlasy publikací</w:t>
            </w:r>
          </w:p>
        </w:tc>
      </w:tr>
      <w:tr w:rsidR="001713EF" w:rsidTr="00412B9C">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24" w:author="Michal Pilík" w:date="2018-08-22T13:2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4225" w:author="Michal Pilík" w:date="2018-08-22T13:20:00Z">
            <w:trPr>
              <w:gridBefore w:val="1"/>
              <w:cantSplit/>
            </w:trPr>
          </w:trPrChange>
        </w:trPr>
        <w:tc>
          <w:tcPr>
            <w:tcW w:w="3347" w:type="dxa"/>
            <w:gridSpan w:val="2"/>
            <w:tcPrChange w:id="4226" w:author="Michal Pilík" w:date="2018-08-22T13:20:00Z">
              <w:tcPr>
                <w:tcW w:w="3347" w:type="dxa"/>
                <w:gridSpan w:val="4"/>
              </w:tcPr>
            </w:tcPrChange>
          </w:tcPr>
          <w:p w:rsidR="001713EF" w:rsidRDefault="001713EF" w:rsidP="00623FCF">
            <w:pPr>
              <w:jc w:val="both"/>
            </w:pPr>
            <w:r>
              <w:t>Management</w:t>
            </w:r>
          </w:p>
        </w:tc>
        <w:tc>
          <w:tcPr>
            <w:tcW w:w="2245" w:type="dxa"/>
            <w:gridSpan w:val="2"/>
            <w:tcPrChange w:id="4227" w:author="Michal Pilík" w:date="2018-08-22T13:20:00Z">
              <w:tcPr>
                <w:tcW w:w="2245" w:type="dxa"/>
                <w:gridSpan w:val="3"/>
              </w:tcPr>
            </w:tcPrChange>
          </w:tcPr>
          <w:p w:rsidR="001713EF" w:rsidRDefault="001713EF" w:rsidP="00623FCF">
            <w:pPr>
              <w:jc w:val="both"/>
            </w:pPr>
            <w:r>
              <w:t>2009</w:t>
            </w:r>
          </w:p>
        </w:tc>
        <w:tc>
          <w:tcPr>
            <w:tcW w:w="2248" w:type="dxa"/>
            <w:gridSpan w:val="3"/>
            <w:tcBorders>
              <w:right w:val="single" w:sz="12" w:space="0" w:color="auto"/>
            </w:tcBorders>
            <w:tcPrChange w:id="4228" w:author="Michal Pilík" w:date="2018-08-22T13:20:00Z">
              <w:tcPr>
                <w:tcW w:w="2248" w:type="dxa"/>
                <w:gridSpan w:val="6"/>
                <w:tcBorders>
                  <w:right w:val="single" w:sz="12" w:space="0" w:color="auto"/>
                </w:tcBorders>
              </w:tcPr>
            </w:tcPrChange>
          </w:tcPr>
          <w:p w:rsidR="001713EF" w:rsidRDefault="001713EF" w:rsidP="00623FCF">
            <w:pPr>
              <w:jc w:val="both"/>
            </w:pPr>
            <w:r>
              <w:t>PU v Prešove</w:t>
            </w:r>
          </w:p>
        </w:tc>
        <w:tc>
          <w:tcPr>
            <w:tcW w:w="840" w:type="dxa"/>
            <w:gridSpan w:val="2"/>
            <w:tcBorders>
              <w:left w:val="single" w:sz="12" w:space="0" w:color="auto"/>
            </w:tcBorders>
            <w:shd w:val="clear" w:color="auto" w:fill="F7CAAC"/>
            <w:tcPrChange w:id="4229" w:author="Michal Pilík" w:date="2018-08-22T13:20:00Z">
              <w:tcPr>
                <w:tcW w:w="632" w:type="dxa"/>
                <w:tcBorders>
                  <w:left w:val="single" w:sz="12" w:space="0" w:color="auto"/>
                </w:tcBorders>
                <w:shd w:val="clear" w:color="auto" w:fill="F7CAAC"/>
              </w:tcPr>
            </w:tcPrChange>
          </w:tcPr>
          <w:p w:rsidR="001713EF" w:rsidRDefault="001713EF" w:rsidP="00623FCF">
            <w:pPr>
              <w:jc w:val="both"/>
            </w:pPr>
            <w:r>
              <w:rPr>
                <w:b/>
              </w:rPr>
              <w:t>WOS</w:t>
            </w:r>
          </w:p>
        </w:tc>
        <w:tc>
          <w:tcPr>
            <w:tcW w:w="485" w:type="dxa"/>
            <w:shd w:val="clear" w:color="auto" w:fill="F7CAAC"/>
            <w:tcPrChange w:id="4230" w:author="Michal Pilík" w:date="2018-08-22T13:20:00Z">
              <w:tcPr>
                <w:tcW w:w="693" w:type="dxa"/>
                <w:gridSpan w:val="2"/>
                <w:shd w:val="clear" w:color="auto" w:fill="F7CAAC"/>
              </w:tcPr>
            </w:tcPrChange>
          </w:tcPr>
          <w:p w:rsidR="001713EF" w:rsidRDefault="001713EF" w:rsidP="00623FCF">
            <w:pPr>
              <w:jc w:val="both"/>
              <w:rPr>
                <w:sz w:val="18"/>
              </w:rPr>
            </w:pPr>
            <w:r>
              <w:rPr>
                <w:b/>
                <w:sz w:val="18"/>
              </w:rPr>
              <w:t>Scopus</w:t>
            </w:r>
          </w:p>
        </w:tc>
        <w:tc>
          <w:tcPr>
            <w:tcW w:w="694" w:type="dxa"/>
            <w:shd w:val="clear" w:color="auto" w:fill="F7CAAC"/>
            <w:tcPrChange w:id="4231" w:author="Michal Pilík" w:date="2018-08-22T13:20:00Z">
              <w:tcPr>
                <w:tcW w:w="694" w:type="dxa"/>
                <w:shd w:val="clear" w:color="auto" w:fill="F7CAAC"/>
              </w:tcPr>
            </w:tcPrChange>
          </w:tcPr>
          <w:p w:rsidR="001713EF" w:rsidRDefault="001713EF" w:rsidP="00623FCF">
            <w:pPr>
              <w:jc w:val="both"/>
            </w:pPr>
            <w:r>
              <w:rPr>
                <w:b/>
                <w:sz w:val="18"/>
              </w:rPr>
              <w:t>ostatní</w:t>
            </w:r>
          </w:p>
        </w:tc>
      </w:tr>
      <w:tr w:rsidR="001713EF" w:rsidTr="00412B9C">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32" w:author="Michal Pilík" w:date="2018-08-22T13:2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4233" w:author="Michal Pilík" w:date="2018-08-22T13:20:00Z">
            <w:trPr>
              <w:gridBefore w:val="1"/>
              <w:cantSplit/>
              <w:trHeight w:val="70"/>
            </w:trPr>
          </w:trPrChange>
        </w:trPr>
        <w:tc>
          <w:tcPr>
            <w:tcW w:w="3347" w:type="dxa"/>
            <w:gridSpan w:val="2"/>
            <w:shd w:val="clear" w:color="auto" w:fill="F7CAAC"/>
            <w:tcPrChange w:id="4234" w:author="Michal Pilík" w:date="2018-08-22T13:20:00Z">
              <w:tcPr>
                <w:tcW w:w="3347" w:type="dxa"/>
                <w:gridSpan w:val="4"/>
                <w:shd w:val="clear" w:color="auto" w:fill="F7CAAC"/>
              </w:tcPr>
            </w:tcPrChange>
          </w:tcPr>
          <w:p w:rsidR="001713EF" w:rsidRDefault="001713EF" w:rsidP="00623FCF">
            <w:pPr>
              <w:jc w:val="both"/>
            </w:pPr>
            <w:r>
              <w:rPr>
                <w:b/>
              </w:rPr>
              <w:t>Obor jmenovacího řízení</w:t>
            </w:r>
          </w:p>
        </w:tc>
        <w:tc>
          <w:tcPr>
            <w:tcW w:w="2245" w:type="dxa"/>
            <w:gridSpan w:val="2"/>
            <w:shd w:val="clear" w:color="auto" w:fill="F7CAAC"/>
            <w:tcPrChange w:id="4235" w:author="Michal Pilík" w:date="2018-08-22T13:20:00Z">
              <w:tcPr>
                <w:tcW w:w="2245" w:type="dxa"/>
                <w:gridSpan w:val="3"/>
                <w:shd w:val="clear" w:color="auto" w:fill="F7CAAC"/>
              </w:tcPr>
            </w:tcPrChange>
          </w:tcPr>
          <w:p w:rsidR="001713EF" w:rsidRDefault="001713EF" w:rsidP="00623FCF">
            <w:pPr>
              <w:jc w:val="both"/>
            </w:pPr>
            <w:r>
              <w:rPr>
                <w:b/>
              </w:rPr>
              <w:t>Rok udělení hodnosti</w:t>
            </w:r>
          </w:p>
        </w:tc>
        <w:tc>
          <w:tcPr>
            <w:tcW w:w="2248" w:type="dxa"/>
            <w:gridSpan w:val="3"/>
            <w:tcBorders>
              <w:right w:val="single" w:sz="12" w:space="0" w:color="auto"/>
            </w:tcBorders>
            <w:shd w:val="clear" w:color="auto" w:fill="F7CAAC"/>
            <w:tcPrChange w:id="4236" w:author="Michal Pilík" w:date="2018-08-22T13:20:00Z">
              <w:tcPr>
                <w:tcW w:w="2248" w:type="dxa"/>
                <w:gridSpan w:val="6"/>
                <w:tcBorders>
                  <w:right w:val="single" w:sz="12" w:space="0" w:color="auto"/>
                </w:tcBorders>
                <w:shd w:val="clear" w:color="auto" w:fill="F7CAAC"/>
              </w:tcPr>
            </w:tcPrChange>
          </w:tcPr>
          <w:p w:rsidR="001713EF" w:rsidRDefault="001713EF" w:rsidP="00623FCF">
            <w:pPr>
              <w:jc w:val="both"/>
            </w:pPr>
            <w:r>
              <w:rPr>
                <w:b/>
              </w:rPr>
              <w:t>Řízení konáno na VŠ</w:t>
            </w:r>
          </w:p>
        </w:tc>
        <w:tc>
          <w:tcPr>
            <w:tcW w:w="840" w:type="dxa"/>
            <w:gridSpan w:val="2"/>
            <w:vMerge w:val="restart"/>
            <w:tcBorders>
              <w:left w:val="single" w:sz="12" w:space="0" w:color="auto"/>
            </w:tcBorders>
            <w:tcPrChange w:id="4237" w:author="Michal Pilík" w:date="2018-08-22T13:20:00Z">
              <w:tcPr>
                <w:tcW w:w="632" w:type="dxa"/>
                <w:vMerge w:val="restart"/>
                <w:tcBorders>
                  <w:left w:val="single" w:sz="12" w:space="0" w:color="auto"/>
                </w:tcBorders>
              </w:tcPr>
            </w:tcPrChange>
          </w:tcPr>
          <w:p w:rsidR="001713EF" w:rsidRPr="00C31056" w:rsidRDefault="001713EF">
            <w:pPr>
              <w:jc w:val="both"/>
            </w:pPr>
            <w:r w:rsidRPr="00C31056">
              <w:t>11</w:t>
            </w:r>
            <w:del w:id="4238" w:author="Trefilová Pavla" w:date="2018-08-22T09:26:00Z">
              <w:r w:rsidRPr="00C31056" w:rsidDel="00103CF2">
                <w:delText>2</w:delText>
              </w:r>
            </w:del>
            <w:ins w:id="4239" w:author="Trefilová Pavla" w:date="2018-08-22T09:26:00Z">
              <w:r w:rsidR="00103CF2">
                <w:t>3</w:t>
              </w:r>
            </w:ins>
          </w:p>
        </w:tc>
        <w:tc>
          <w:tcPr>
            <w:tcW w:w="485" w:type="dxa"/>
            <w:vMerge w:val="restart"/>
            <w:tcPrChange w:id="4240" w:author="Michal Pilík" w:date="2018-08-22T13:20:00Z">
              <w:tcPr>
                <w:tcW w:w="693" w:type="dxa"/>
                <w:gridSpan w:val="2"/>
                <w:vMerge w:val="restart"/>
              </w:tcPr>
            </w:tcPrChange>
          </w:tcPr>
          <w:p w:rsidR="001713EF" w:rsidRPr="00C31056" w:rsidRDefault="00103CF2" w:rsidP="00623FCF">
            <w:pPr>
              <w:jc w:val="both"/>
            </w:pPr>
            <w:ins w:id="4241" w:author="Trefilová Pavla" w:date="2018-08-22T09:26:00Z">
              <w:r>
                <w:t>65</w:t>
              </w:r>
            </w:ins>
            <w:del w:id="4242" w:author="Trefilová Pavla" w:date="2018-08-22T09:26:00Z">
              <w:r w:rsidR="001713EF" w:rsidDel="00103CF2">
                <w:delText>84</w:delText>
              </w:r>
            </w:del>
          </w:p>
        </w:tc>
        <w:tc>
          <w:tcPr>
            <w:tcW w:w="694" w:type="dxa"/>
            <w:vMerge w:val="restart"/>
            <w:tcPrChange w:id="4243" w:author="Michal Pilík" w:date="2018-08-22T13:20:00Z">
              <w:tcPr>
                <w:tcW w:w="694" w:type="dxa"/>
                <w:vMerge w:val="restart"/>
              </w:tcPr>
            </w:tcPrChange>
          </w:tcPr>
          <w:p w:rsidR="001713EF" w:rsidRPr="00C31056" w:rsidRDefault="001713EF" w:rsidP="00623FCF">
            <w:pPr>
              <w:jc w:val="both"/>
            </w:pPr>
            <w:r w:rsidRPr="00C31056">
              <w:t>214</w:t>
            </w:r>
          </w:p>
        </w:tc>
      </w:tr>
      <w:tr w:rsidR="001713EF" w:rsidTr="00412B9C">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44" w:author="Michal Pilík" w:date="2018-08-22T13:2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5"/>
          <w:trPrChange w:id="4245" w:author="Michal Pilík" w:date="2018-08-22T13:20:00Z">
            <w:trPr>
              <w:gridBefore w:val="1"/>
              <w:trHeight w:val="205"/>
            </w:trPr>
          </w:trPrChange>
        </w:trPr>
        <w:tc>
          <w:tcPr>
            <w:tcW w:w="3347" w:type="dxa"/>
            <w:gridSpan w:val="2"/>
            <w:tcPrChange w:id="4246" w:author="Michal Pilík" w:date="2018-08-22T13:20:00Z">
              <w:tcPr>
                <w:tcW w:w="3347" w:type="dxa"/>
                <w:gridSpan w:val="4"/>
              </w:tcPr>
            </w:tcPrChange>
          </w:tcPr>
          <w:p w:rsidR="001713EF" w:rsidRDefault="001713EF" w:rsidP="00623FCF">
            <w:pPr>
              <w:jc w:val="both"/>
            </w:pPr>
          </w:p>
        </w:tc>
        <w:tc>
          <w:tcPr>
            <w:tcW w:w="2245" w:type="dxa"/>
            <w:gridSpan w:val="2"/>
            <w:tcPrChange w:id="4247" w:author="Michal Pilík" w:date="2018-08-22T13:20:00Z">
              <w:tcPr>
                <w:tcW w:w="2245" w:type="dxa"/>
                <w:gridSpan w:val="3"/>
              </w:tcPr>
            </w:tcPrChange>
          </w:tcPr>
          <w:p w:rsidR="001713EF" w:rsidRDefault="001713EF" w:rsidP="00623FCF">
            <w:pPr>
              <w:jc w:val="both"/>
            </w:pPr>
          </w:p>
        </w:tc>
        <w:tc>
          <w:tcPr>
            <w:tcW w:w="2248" w:type="dxa"/>
            <w:gridSpan w:val="3"/>
            <w:tcBorders>
              <w:right w:val="single" w:sz="12" w:space="0" w:color="auto"/>
            </w:tcBorders>
            <w:tcPrChange w:id="4248" w:author="Michal Pilík" w:date="2018-08-22T13:20:00Z">
              <w:tcPr>
                <w:tcW w:w="2248" w:type="dxa"/>
                <w:gridSpan w:val="6"/>
                <w:tcBorders>
                  <w:right w:val="single" w:sz="12" w:space="0" w:color="auto"/>
                </w:tcBorders>
              </w:tcPr>
            </w:tcPrChange>
          </w:tcPr>
          <w:p w:rsidR="001713EF" w:rsidRDefault="001713EF" w:rsidP="00623FCF">
            <w:pPr>
              <w:jc w:val="both"/>
            </w:pPr>
          </w:p>
        </w:tc>
        <w:tc>
          <w:tcPr>
            <w:tcW w:w="840" w:type="dxa"/>
            <w:gridSpan w:val="2"/>
            <w:vMerge/>
            <w:tcBorders>
              <w:left w:val="single" w:sz="12" w:space="0" w:color="auto"/>
            </w:tcBorders>
            <w:vAlign w:val="center"/>
            <w:tcPrChange w:id="4249" w:author="Michal Pilík" w:date="2018-08-22T13:20:00Z">
              <w:tcPr>
                <w:tcW w:w="632" w:type="dxa"/>
                <w:vMerge/>
                <w:tcBorders>
                  <w:left w:val="single" w:sz="12" w:space="0" w:color="auto"/>
                </w:tcBorders>
                <w:vAlign w:val="center"/>
              </w:tcPr>
            </w:tcPrChange>
          </w:tcPr>
          <w:p w:rsidR="001713EF" w:rsidRDefault="001713EF" w:rsidP="00623FCF">
            <w:pPr>
              <w:rPr>
                <w:b/>
              </w:rPr>
            </w:pPr>
          </w:p>
        </w:tc>
        <w:tc>
          <w:tcPr>
            <w:tcW w:w="485" w:type="dxa"/>
            <w:vMerge/>
            <w:vAlign w:val="center"/>
            <w:tcPrChange w:id="4250" w:author="Michal Pilík" w:date="2018-08-22T13:20:00Z">
              <w:tcPr>
                <w:tcW w:w="693" w:type="dxa"/>
                <w:gridSpan w:val="2"/>
                <w:vMerge/>
                <w:vAlign w:val="center"/>
              </w:tcPr>
            </w:tcPrChange>
          </w:tcPr>
          <w:p w:rsidR="001713EF" w:rsidRDefault="001713EF" w:rsidP="00623FCF">
            <w:pPr>
              <w:rPr>
                <w:b/>
              </w:rPr>
            </w:pPr>
          </w:p>
        </w:tc>
        <w:tc>
          <w:tcPr>
            <w:tcW w:w="694" w:type="dxa"/>
            <w:vMerge/>
            <w:vAlign w:val="center"/>
            <w:tcPrChange w:id="4251" w:author="Michal Pilík" w:date="2018-08-22T13:20:00Z">
              <w:tcPr>
                <w:tcW w:w="694" w:type="dxa"/>
                <w:vMerge/>
                <w:vAlign w:val="center"/>
              </w:tcPr>
            </w:tcPrChange>
          </w:tcPr>
          <w:p w:rsidR="001713EF" w:rsidRDefault="001713EF" w:rsidP="00623FCF">
            <w:pPr>
              <w:rPr>
                <w:b/>
              </w:rPr>
            </w:pPr>
          </w:p>
        </w:tc>
      </w:tr>
      <w:tr w:rsidR="001713EF" w:rsidTr="00623FCF">
        <w:tc>
          <w:tcPr>
            <w:tcW w:w="9859" w:type="dxa"/>
            <w:gridSpan w:val="11"/>
            <w:shd w:val="clear" w:color="auto" w:fill="F7CAAC"/>
          </w:tcPr>
          <w:p w:rsidR="001713EF" w:rsidRDefault="001713EF" w:rsidP="00623FCF">
            <w:pPr>
              <w:jc w:val="both"/>
              <w:rPr>
                <w:b/>
              </w:rPr>
            </w:pPr>
            <w:r>
              <w:rPr>
                <w:b/>
              </w:rPr>
              <w:t xml:space="preserve">Přehled o nejvýznamnější publikační a další tvůrčí činnosti nebo další profesní činnosti u odborníků z praxe vztahující se k zabezpečovaným předmětům </w:t>
            </w:r>
          </w:p>
        </w:tc>
      </w:tr>
      <w:tr w:rsidR="001713EF" w:rsidTr="00623FCF">
        <w:trPr>
          <w:trHeight w:val="2347"/>
        </w:trPr>
        <w:tc>
          <w:tcPr>
            <w:tcW w:w="9859" w:type="dxa"/>
            <w:gridSpan w:val="11"/>
          </w:tcPr>
          <w:p w:rsidR="001713EF" w:rsidRPr="00CC4A98" w:rsidRDefault="001713EF" w:rsidP="00623FCF">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rsidR="001713EF" w:rsidRPr="00CC4A98" w:rsidRDefault="001713EF" w:rsidP="00623FCF">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52" w:tgtFrame="_blank" w:history="1">
              <w:r w:rsidRPr="00795096">
                <w:rPr>
                  <w:rStyle w:val="Hypertextovodkaz"/>
                  <w:color w:val="000000" w:themeColor="text1"/>
                  <w:sz w:val="20"/>
                  <w:szCs w:val="20"/>
                  <w:u w:val="none"/>
                </w:rPr>
                <w:t>https://doi.org/10.9770/jssi.2017.7.1(14)</w:t>
              </w:r>
            </w:hyperlink>
            <w:r w:rsidRPr="00795096">
              <w:rPr>
                <w:rStyle w:val="Hypertextovodkaz"/>
                <w:color w:val="000000" w:themeColor="text1"/>
                <w:sz w:val="20"/>
                <w:szCs w:val="20"/>
                <w:u w:val="none"/>
              </w:rPr>
              <w:t xml:space="preserve"> (60%).</w:t>
            </w:r>
          </w:p>
          <w:p w:rsidR="001713EF" w:rsidRPr="00CC4A98" w:rsidRDefault="001713EF" w:rsidP="00623FCF">
            <w:pPr>
              <w:jc w:val="both"/>
              <w:rPr>
                <w:color w:val="000000" w:themeColor="text1"/>
                <w:lang w:val="sk-SK" w:eastAsia="sk-SK"/>
              </w:rPr>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53" w:tgtFrame="_blank" w:history="1">
              <w:r w:rsidRPr="00CC4A98">
                <w:rPr>
                  <w:color w:val="000000" w:themeColor="text1"/>
                  <w:lang w:val="sk-SK" w:eastAsia="sk-SK"/>
                </w:rPr>
                <w:t>dx.doi.org/10.15240/tul/001/2016-1-013</w:t>
              </w:r>
            </w:hyperlink>
            <w:r w:rsidRPr="00CC4A98">
              <w:rPr>
                <w:color w:val="000000" w:themeColor="text1"/>
                <w:lang w:val="sk-SK" w:eastAsia="sk-SK"/>
              </w:rPr>
              <w:t xml:space="preserve"> (85%).</w:t>
            </w:r>
          </w:p>
          <w:p w:rsidR="001713EF" w:rsidRPr="00CC4A98" w:rsidRDefault="001713EF" w:rsidP="00623FCF">
            <w:pPr>
              <w:jc w:val="both"/>
            </w:pPr>
            <w:r w:rsidRPr="00CC4A98">
              <w:rPr>
                <w:caps/>
              </w:rPr>
              <w:t>Zamečník</w:t>
            </w:r>
            <w:r w:rsidRPr="00CC4A98">
              <w:t>, R.</w:t>
            </w:r>
            <w:r>
              <w:t>,</w:t>
            </w:r>
            <w:r w:rsidRPr="00CC4A98">
              <w:rPr>
                <w:bCs/>
                <w:color w:val="000000"/>
                <w:lang w:eastAsia="sk-SK"/>
              </w:rPr>
              <w:t xml:space="preserve"> </w:t>
            </w:r>
            <w:r w:rsidRPr="00CC4A98">
              <w:rPr>
                <w:caps/>
              </w:rPr>
              <w:t>Rajnoha</w:t>
            </w:r>
            <w:r>
              <w:rPr>
                <w:caps/>
              </w:rPr>
              <w:t>, R</w:t>
            </w:r>
            <w:r w:rsidRPr="00CC4A98">
              <w:rPr>
                <w:lang w:val="en-GB"/>
              </w:rPr>
              <w:t>. Strategic business performance management on the base of controlling and managerial information support.</w:t>
            </w:r>
            <w:r w:rsidRPr="00CC4A98">
              <w:rPr>
                <w:i/>
                <w:iCs/>
                <w:lang w:val="en-GB" w:eastAsia="sk-SK"/>
              </w:rPr>
              <w:t xml:space="preserve"> </w:t>
            </w:r>
            <w:r w:rsidRPr="00CC4A98">
              <w:rPr>
                <w:color w:val="000000"/>
                <w:lang w:val="en-GB" w:eastAsia="sk-SK"/>
              </w:rPr>
              <w:t xml:space="preserve">In </w:t>
            </w:r>
            <w:hyperlink r:id="rId54" w:tooltip="Find more records by this editor" w:history="1">
              <w:r w:rsidRPr="00CC4A98">
                <w:rPr>
                  <w:color w:val="000000"/>
                  <w:lang w:val="en-GB" w:eastAsia="sk-SK"/>
                </w:rPr>
                <w:t>Bektas, C</w:t>
              </w:r>
            </w:hyperlink>
            <w:r w:rsidRPr="00CC4A98">
              <w:rPr>
                <w:color w:val="000000"/>
                <w:lang w:val="en-GB" w:eastAsia="sk-SK"/>
              </w:rPr>
              <w:t>., ed., In</w:t>
            </w:r>
            <w:r w:rsidRPr="00CC4A98">
              <w:rPr>
                <w:i/>
                <w:color w:val="000000"/>
                <w:lang w:val="en-GB" w:eastAsia="sk-SK"/>
              </w:rPr>
              <w:t xml:space="preserve"> </w:t>
            </w:r>
            <w:r w:rsidRPr="00CC4A98">
              <w:rPr>
                <w:i/>
                <w:lang w:val="en-GB" w:eastAsia="sk-SK"/>
              </w:rPr>
              <w:t xml:space="preserve">4th World Conference on Business, Economics and Management </w:t>
            </w:r>
            <w:r w:rsidRPr="00CC4A98">
              <w:rPr>
                <w:i/>
                <w:lang w:val="en-GB"/>
              </w:rPr>
              <w:t>(WCBEM-2015)</w:t>
            </w:r>
            <w:r w:rsidRPr="00CC4A98">
              <w:rPr>
                <w:i/>
                <w:lang w:val="en-GB" w:eastAsia="sk-SK"/>
              </w:rPr>
              <w:t xml:space="preserve">, Book Series: </w:t>
            </w:r>
            <w:r w:rsidRPr="00CC4A98">
              <w:rPr>
                <w:i/>
                <w:iCs/>
                <w:lang w:val="en-GB"/>
              </w:rPr>
              <w:t>Procedia Economics and Finance</w:t>
            </w:r>
            <w:r w:rsidRPr="00CC4A98">
              <w:rPr>
                <w:lang w:val="en-GB" w:eastAsia="sk-SK"/>
              </w:rPr>
              <w:t xml:space="preserve">. </w:t>
            </w:r>
            <w:r w:rsidRPr="00CC4A98">
              <w:rPr>
                <w:lang w:val="en-GB"/>
              </w:rPr>
              <w:t xml:space="preserve">Publisher </w:t>
            </w:r>
            <w:r w:rsidRPr="00CC4A98">
              <w:rPr>
                <w:lang w:val="en-GB" w:eastAsia="sk-SK"/>
              </w:rPr>
              <w:t>Elsevier, 2015, Volume 26,</w:t>
            </w:r>
            <w:r w:rsidRPr="00CC4A98">
              <w:rPr>
                <w:color w:val="000000"/>
                <w:lang w:val="en-GB" w:eastAsia="sk-SK"/>
              </w:rPr>
              <w:t xml:space="preserve"> </w:t>
            </w:r>
            <w:r w:rsidRPr="00CC4A98">
              <w:rPr>
                <w:lang w:val="en-GB" w:eastAsia="sk-SK"/>
              </w:rPr>
              <w:t xml:space="preserve">pp. 769-776. ISSN </w:t>
            </w:r>
            <w:r w:rsidRPr="00CC4A98">
              <w:rPr>
                <w:lang w:val="en-GB"/>
              </w:rPr>
              <w:t xml:space="preserve">2212-5671. </w:t>
            </w:r>
            <w:r w:rsidRPr="00CC4A98">
              <w:t>doi: 10.1016/S2212-5671(15)00843-6 (50%).</w:t>
            </w:r>
          </w:p>
          <w:p w:rsidR="001713EF" w:rsidRPr="00A95FF4" w:rsidRDefault="001713EF" w:rsidP="00623FCF">
            <w:pPr>
              <w:jc w:val="both"/>
              <w:rPr>
                <w:color w:val="000000" w:themeColor="text1"/>
                <w:lang w:val="sk-SK" w:eastAsia="sk-SK"/>
              </w:rPr>
            </w:pPr>
            <w:r w:rsidRPr="00CC4A98">
              <w:rPr>
                <w:caps/>
              </w:rPr>
              <w:t>Rajnoha</w:t>
            </w:r>
            <w:r w:rsidRPr="00CC4A98">
              <w:t>, R.</w:t>
            </w:r>
            <w:r w:rsidRPr="00CC4A98">
              <w:rPr>
                <w:lang w:val="sk-SK"/>
              </w:rPr>
              <w:t xml:space="preserve">, </w:t>
            </w:r>
            <w:hyperlink r:id="rId55" w:tooltip="Find more records by this author" w:history="1">
              <w:r w:rsidRPr="00CC4A98">
                <w:rPr>
                  <w:caps/>
                  <w:color w:val="000000"/>
                  <w:lang w:eastAsia="sk-SK"/>
                </w:rPr>
                <w:t>Kádárová</w:t>
              </w:r>
              <w:r>
                <w:rPr>
                  <w:caps/>
                  <w:color w:val="000000"/>
                  <w:lang w:eastAsia="sk-SK"/>
                </w:rPr>
                <w:t>,</w:t>
              </w:r>
              <w:r w:rsidRPr="00CC4A98">
                <w:rPr>
                  <w:lang w:val="sk-SK"/>
                </w:rPr>
                <w:t xml:space="preserve"> J.</w:t>
              </w:r>
              <w:r w:rsidRPr="00CC4A98">
                <w:rPr>
                  <w:color w:val="000000"/>
                  <w:lang w:eastAsia="sk-SK"/>
                </w:rPr>
                <w:t xml:space="preserve">, </w:t>
              </w:r>
            </w:hyperlink>
            <w:r w:rsidRPr="00CC4A98">
              <w:rPr>
                <w:caps/>
                <w:color w:val="000000"/>
                <w:lang w:eastAsia="sk-SK"/>
              </w:rPr>
              <w:t>Sujová</w:t>
            </w:r>
            <w:r>
              <w:rPr>
                <w:caps/>
                <w:color w:val="000000"/>
                <w:lang w:eastAsia="sk-SK"/>
              </w:rPr>
              <w:t>, A.,</w:t>
            </w:r>
            <w:r w:rsidRPr="00CC4A98">
              <w:rPr>
                <w:color w:val="000000"/>
                <w:lang w:eastAsia="sk-SK"/>
              </w:rPr>
              <w:t xml:space="preserve"> </w:t>
            </w:r>
            <w:hyperlink r:id="rId56" w:tooltip="Find more records by this author" w:history="1">
              <w:r w:rsidRPr="00CC4A98">
                <w:rPr>
                  <w:caps/>
                  <w:color w:val="000000"/>
                  <w:lang w:eastAsia="sk-SK"/>
                </w:rPr>
                <w:t>Kádár</w:t>
              </w:r>
              <w:r>
                <w:rPr>
                  <w:caps/>
                  <w:color w:val="000000"/>
                  <w:lang w:eastAsia="sk-SK"/>
                </w:rPr>
                <w:t>, G</w:t>
              </w:r>
              <w:r w:rsidRPr="00CC4A98">
                <w:rPr>
                  <w:caps/>
                  <w:color w:val="000000"/>
                  <w:lang w:eastAsia="sk-SK"/>
                </w:rPr>
                <w:t>.</w:t>
              </w:r>
              <w:r w:rsidRPr="00CC4A98">
                <w:rPr>
                  <w:color w:val="000000"/>
                  <w:lang w:eastAsia="sk-SK"/>
                </w:rPr>
                <w:t xml:space="preserve"> </w:t>
              </w:r>
            </w:hyperlink>
            <w:r w:rsidRPr="00CC4A98">
              <w:rPr>
                <w:iCs/>
                <w:lang w:val="en-GB" w:eastAsia="sk-SK"/>
              </w:rPr>
              <w:t>Business information systems: research study and methodological proposals for ERP implementation process improvement.</w:t>
            </w:r>
            <w:r w:rsidRPr="00CC4A98">
              <w:rPr>
                <w:i/>
                <w:iCs/>
                <w:lang w:val="en-GB" w:eastAsia="sk-SK"/>
              </w:rPr>
              <w:t xml:space="preserve"> </w:t>
            </w:r>
            <w:r w:rsidRPr="00CC4A98">
              <w:rPr>
                <w:color w:val="000000"/>
                <w:lang w:val="en-GB" w:eastAsia="sk-SK"/>
              </w:rPr>
              <w:t xml:space="preserve">In: </w:t>
            </w:r>
            <w:hyperlink r:id="rId57" w:tooltip="Find more records by this editor" w:history="1">
              <w:r w:rsidRPr="00CC4A98">
                <w:rPr>
                  <w:color w:val="000000"/>
                  <w:lang w:val="en-GB" w:eastAsia="sk-SK"/>
                </w:rPr>
                <w:t>Iacob, AI</w:t>
              </w:r>
            </w:hyperlink>
            <w:r w:rsidRPr="00CC4A98">
              <w:rPr>
                <w:color w:val="000000"/>
                <w:lang w:val="en-GB" w:eastAsia="sk-SK"/>
              </w:rPr>
              <w:t xml:space="preserve">, ed., In </w:t>
            </w:r>
            <w:r w:rsidRPr="00CC4A98">
              <w:rPr>
                <w:i/>
                <w:lang w:val="en-GB" w:eastAsia="sk-SK"/>
              </w:rPr>
              <w:t>2nd World Conference on Business, Economics and Management</w:t>
            </w:r>
            <w:r w:rsidRPr="00CC4A98">
              <w:rPr>
                <w:lang w:val="en-GB" w:eastAsia="sk-SK"/>
              </w:rPr>
              <w:t xml:space="preserve">, </w:t>
            </w:r>
            <w:r w:rsidRPr="00CC4A98">
              <w:rPr>
                <w:i/>
                <w:lang w:val="en-GB" w:eastAsia="sk-SK"/>
              </w:rPr>
              <w:t>Book Series: Procedia Social and Behavioral Sciences</w:t>
            </w:r>
            <w:r w:rsidRPr="00CC4A98">
              <w:rPr>
                <w:lang w:val="en-GB" w:eastAsia="sk-SK"/>
              </w:rPr>
              <w:t xml:space="preserve">. </w:t>
            </w:r>
            <w:r w:rsidRPr="00CC4A98">
              <w:rPr>
                <w:lang w:val="en-GB"/>
              </w:rPr>
              <w:t xml:space="preserve">Publisher </w:t>
            </w:r>
            <w:r w:rsidRPr="00CC4A98">
              <w:rPr>
                <w:lang w:val="en-GB" w:eastAsia="sk-SK"/>
              </w:rPr>
              <w:t>Elsevier,</w:t>
            </w:r>
            <w:ins w:id="4252" w:author="Trefilová Pavla" w:date="2018-08-22T09:26:00Z">
              <w:r w:rsidR="00103CF2">
                <w:rPr>
                  <w:lang w:val="en-GB" w:eastAsia="sk-SK"/>
                </w:rPr>
                <w:t xml:space="preserve"> 2013,</w:t>
              </w:r>
            </w:ins>
            <w:r w:rsidRPr="00CC4A98">
              <w:rPr>
                <w:lang w:val="en-GB" w:eastAsia="sk-SK"/>
              </w:rPr>
              <w:t xml:space="preserve"> Volume 109, pp. 165-170. </w:t>
            </w:r>
            <w:r w:rsidRPr="00CC4A98">
              <w:rPr>
                <w:lang w:val="en-GB"/>
              </w:rPr>
              <w:t xml:space="preserve">ISSN </w:t>
            </w:r>
            <w:hyperlink r:id="rId58" w:history="1">
              <w:r w:rsidRPr="0020597E">
                <w:rPr>
                  <w:rStyle w:val="Hypertextovodkaz"/>
                  <w:rFonts w:eastAsiaTheme="majorEastAsia"/>
                  <w:color w:val="000000" w:themeColor="text1"/>
                  <w:u w:val="none"/>
                  <w:lang w:val="en-GB"/>
                </w:rPr>
                <w:t>1877-0428</w:t>
              </w:r>
            </w:hyperlink>
            <w:r w:rsidRPr="0020597E">
              <w:rPr>
                <w:color w:val="000000" w:themeColor="text1"/>
                <w:lang w:val="en-GB"/>
              </w:rPr>
              <w:t>.</w:t>
            </w:r>
            <w:r w:rsidRPr="00CC4A98">
              <w:rPr>
                <w:color w:val="000000" w:themeColor="text1"/>
                <w:lang w:val="en-GB"/>
              </w:rPr>
              <w:t xml:space="preserve"> </w:t>
            </w:r>
            <w:r w:rsidRPr="00CC4A98">
              <w:t>doi: 10.1016/j.sbspro.2013.12.438 (60%).</w:t>
            </w:r>
          </w:p>
        </w:tc>
      </w:tr>
      <w:tr w:rsidR="001713EF" w:rsidTr="00623FCF">
        <w:trPr>
          <w:trHeight w:val="218"/>
        </w:trPr>
        <w:tc>
          <w:tcPr>
            <w:tcW w:w="9859" w:type="dxa"/>
            <w:gridSpan w:val="11"/>
            <w:shd w:val="clear" w:color="auto" w:fill="F7CAAC"/>
          </w:tcPr>
          <w:p w:rsidR="001713EF" w:rsidRDefault="001713EF" w:rsidP="00623FCF">
            <w:pPr>
              <w:rPr>
                <w:b/>
              </w:rPr>
            </w:pPr>
            <w:r>
              <w:rPr>
                <w:b/>
              </w:rPr>
              <w:t>Působení v zahraničí</w:t>
            </w:r>
          </w:p>
        </w:tc>
      </w:tr>
      <w:tr w:rsidR="001713EF" w:rsidTr="00623FCF">
        <w:trPr>
          <w:trHeight w:val="328"/>
        </w:trPr>
        <w:tc>
          <w:tcPr>
            <w:tcW w:w="9859" w:type="dxa"/>
            <w:gridSpan w:val="11"/>
          </w:tcPr>
          <w:p w:rsidR="001713EF" w:rsidRPr="00B4305C" w:rsidRDefault="001713EF" w:rsidP="00623FCF">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rsidR="001713EF" w:rsidRPr="00B4305C" w:rsidRDefault="001713EF" w:rsidP="00623FCF">
            <w:pPr>
              <w:ind w:left="36"/>
              <w:jc w:val="both"/>
              <w:rPr>
                <w:b/>
                <w:sz w:val="10"/>
                <w:szCs w:val="10"/>
              </w:rPr>
            </w:pPr>
            <w:r w:rsidRPr="004B7C92">
              <w:lastRenderedPageBreak/>
              <w:t>Nadnárodní společnost Union Fenosa ACEX, Madrid, Španělsko, 5 měsíců, pracovní stáž zaměřena na tvorbu ERP a manažerských informačních systémů</w:t>
            </w:r>
            <w:r>
              <w:t>.</w:t>
            </w:r>
          </w:p>
          <w:p w:rsidR="001713EF" w:rsidRPr="00B4305C" w:rsidRDefault="001713EF">
            <w:pPr>
              <w:ind w:left="36"/>
              <w:jc w:val="both"/>
              <w:rPr>
                <w:b/>
              </w:rPr>
              <w:pPrChange w:id="4253" w:author="Trefilová Pavla" w:date="2018-09-04T08:46:00Z">
                <w:pPr>
                  <w:ind w:left="36"/>
                </w:pPr>
              </w:pPrChange>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1713EF" w:rsidTr="00623FCF">
        <w:trPr>
          <w:cantSplit/>
          <w:trHeight w:val="106"/>
        </w:trPr>
        <w:tc>
          <w:tcPr>
            <w:tcW w:w="2518" w:type="dxa"/>
            <w:shd w:val="clear" w:color="auto" w:fill="F7CAAC"/>
          </w:tcPr>
          <w:p w:rsidR="001713EF" w:rsidRDefault="001713EF" w:rsidP="00623FCF">
            <w:pPr>
              <w:jc w:val="both"/>
              <w:rPr>
                <w:b/>
              </w:rPr>
            </w:pPr>
            <w:r>
              <w:rPr>
                <w:b/>
              </w:rPr>
              <w:lastRenderedPageBreak/>
              <w:t xml:space="preserve">Podpis </w:t>
            </w:r>
          </w:p>
        </w:tc>
        <w:tc>
          <w:tcPr>
            <w:tcW w:w="4536" w:type="dxa"/>
            <w:gridSpan w:val="5"/>
          </w:tcPr>
          <w:p w:rsidR="001713EF" w:rsidRDefault="001713EF" w:rsidP="00623FCF">
            <w:pPr>
              <w:jc w:val="both"/>
            </w:pPr>
          </w:p>
        </w:tc>
        <w:tc>
          <w:tcPr>
            <w:tcW w:w="786" w:type="dxa"/>
            <w:shd w:val="clear" w:color="auto" w:fill="F7CAAC"/>
          </w:tcPr>
          <w:p w:rsidR="001713EF" w:rsidRDefault="001713EF" w:rsidP="00623FCF">
            <w:pPr>
              <w:jc w:val="both"/>
            </w:pPr>
            <w:r>
              <w:rPr>
                <w:b/>
              </w:rPr>
              <w:t>datum</w:t>
            </w:r>
          </w:p>
        </w:tc>
        <w:tc>
          <w:tcPr>
            <w:tcW w:w="2019" w:type="dxa"/>
            <w:gridSpan w:val="4"/>
          </w:tcPr>
          <w:p w:rsidR="001713EF" w:rsidRDefault="001713EF" w:rsidP="00623FCF">
            <w:pPr>
              <w:jc w:val="both"/>
            </w:pPr>
          </w:p>
        </w:tc>
      </w:tr>
    </w:tbl>
    <w:p w:rsidR="00103CF2" w:rsidRDefault="00103CF2">
      <w:pPr>
        <w:rPr>
          <w:ins w:id="4254" w:author="Trefilová Pavla" w:date="2018-08-22T09:26:00Z"/>
        </w:rPr>
      </w:pPr>
      <w:ins w:id="4255" w:author="Trefilová Pavla" w:date="2018-08-22T09:26: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40858" w:rsidDel="005A2BAB" w:rsidTr="008B3C90">
        <w:trPr>
          <w:del w:id="4256" w:author="Michal Pilík" w:date="2018-09-03T08:55:00Z"/>
        </w:trPr>
        <w:tc>
          <w:tcPr>
            <w:tcW w:w="9859" w:type="dxa"/>
            <w:gridSpan w:val="11"/>
            <w:tcBorders>
              <w:bottom w:val="double" w:sz="4" w:space="0" w:color="auto"/>
            </w:tcBorders>
            <w:shd w:val="clear" w:color="auto" w:fill="BDD6EE"/>
          </w:tcPr>
          <w:p w:rsidR="00940858" w:rsidDel="005A2BAB" w:rsidRDefault="00940858" w:rsidP="008B3C90">
            <w:pPr>
              <w:jc w:val="both"/>
              <w:rPr>
                <w:del w:id="4257" w:author="Michal Pilík" w:date="2018-09-03T08:55:00Z"/>
                <w:b/>
                <w:sz w:val="28"/>
              </w:rPr>
            </w:pPr>
            <w:del w:id="4258" w:author="Michal Pilík" w:date="2018-09-03T08:55:00Z">
              <w:r w:rsidDel="005A2BAB">
                <w:rPr>
                  <w:b/>
                  <w:sz w:val="28"/>
                </w:rPr>
                <w:delText>C-I – Personální zabezpečení</w:delText>
              </w:r>
            </w:del>
          </w:p>
        </w:tc>
      </w:tr>
      <w:tr w:rsidR="00940858" w:rsidDel="005A2BAB" w:rsidTr="008B3C90">
        <w:trPr>
          <w:del w:id="4259" w:author="Michal Pilík" w:date="2018-09-03T08:55:00Z"/>
        </w:trPr>
        <w:tc>
          <w:tcPr>
            <w:tcW w:w="2518" w:type="dxa"/>
            <w:tcBorders>
              <w:top w:val="double" w:sz="4" w:space="0" w:color="auto"/>
            </w:tcBorders>
            <w:shd w:val="clear" w:color="auto" w:fill="F7CAAC"/>
          </w:tcPr>
          <w:p w:rsidR="00940858" w:rsidDel="005A2BAB" w:rsidRDefault="00940858" w:rsidP="008B3C90">
            <w:pPr>
              <w:jc w:val="both"/>
              <w:rPr>
                <w:del w:id="4260" w:author="Michal Pilík" w:date="2018-09-03T08:55:00Z"/>
                <w:b/>
              </w:rPr>
            </w:pPr>
            <w:del w:id="4261" w:author="Michal Pilík" w:date="2018-09-03T08:55:00Z">
              <w:r w:rsidDel="005A2BAB">
                <w:rPr>
                  <w:b/>
                </w:rPr>
                <w:delText>Vysoká škola</w:delText>
              </w:r>
            </w:del>
          </w:p>
        </w:tc>
        <w:tc>
          <w:tcPr>
            <w:tcW w:w="7341" w:type="dxa"/>
            <w:gridSpan w:val="10"/>
          </w:tcPr>
          <w:p w:rsidR="00940858" w:rsidDel="005A2BAB" w:rsidRDefault="00940858" w:rsidP="008B3C90">
            <w:pPr>
              <w:jc w:val="both"/>
              <w:rPr>
                <w:del w:id="4262" w:author="Michal Pilík" w:date="2018-09-03T08:55:00Z"/>
              </w:rPr>
            </w:pPr>
            <w:del w:id="4263" w:author="Michal Pilík" w:date="2018-09-03T08:55:00Z">
              <w:r w:rsidDel="005A2BAB">
                <w:delText>Univerzita Tomáše Bati ve Zlíně</w:delText>
              </w:r>
            </w:del>
          </w:p>
        </w:tc>
      </w:tr>
      <w:tr w:rsidR="00940858" w:rsidDel="005A2BAB" w:rsidTr="008B3C90">
        <w:trPr>
          <w:del w:id="4264" w:author="Michal Pilík" w:date="2018-09-03T08:55:00Z"/>
        </w:trPr>
        <w:tc>
          <w:tcPr>
            <w:tcW w:w="2518" w:type="dxa"/>
            <w:shd w:val="clear" w:color="auto" w:fill="F7CAAC"/>
          </w:tcPr>
          <w:p w:rsidR="00940858" w:rsidDel="005A2BAB" w:rsidRDefault="00940858" w:rsidP="008B3C90">
            <w:pPr>
              <w:jc w:val="both"/>
              <w:rPr>
                <w:del w:id="4265" w:author="Michal Pilík" w:date="2018-09-03T08:55:00Z"/>
                <w:b/>
              </w:rPr>
            </w:pPr>
            <w:del w:id="4266" w:author="Michal Pilík" w:date="2018-09-03T08:55:00Z">
              <w:r w:rsidDel="005A2BAB">
                <w:rPr>
                  <w:b/>
                </w:rPr>
                <w:delText>Součást vysoké školy</w:delText>
              </w:r>
            </w:del>
          </w:p>
        </w:tc>
        <w:tc>
          <w:tcPr>
            <w:tcW w:w="7341" w:type="dxa"/>
            <w:gridSpan w:val="10"/>
          </w:tcPr>
          <w:p w:rsidR="00940858" w:rsidDel="005A2BAB" w:rsidRDefault="00940858" w:rsidP="008B3C90">
            <w:pPr>
              <w:jc w:val="both"/>
              <w:rPr>
                <w:del w:id="4267" w:author="Michal Pilík" w:date="2018-09-03T08:55:00Z"/>
              </w:rPr>
            </w:pPr>
            <w:del w:id="4268" w:author="Michal Pilík" w:date="2018-09-03T08:55:00Z">
              <w:r w:rsidDel="005A2BAB">
                <w:delText>Fakulta managementu a ekonomiky</w:delText>
              </w:r>
            </w:del>
          </w:p>
        </w:tc>
      </w:tr>
      <w:tr w:rsidR="00940858" w:rsidDel="005A2BAB" w:rsidTr="008B3C90">
        <w:trPr>
          <w:del w:id="4269" w:author="Michal Pilík" w:date="2018-09-03T08:55:00Z"/>
        </w:trPr>
        <w:tc>
          <w:tcPr>
            <w:tcW w:w="2518" w:type="dxa"/>
            <w:shd w:val="clear" w:color="auto" w:fill="F7CAAC"/>
          </w:tcPr>
          <w:p w:rsidR="00940858" w:rsidDel="005A2BAB" w:rsidRDefault="00940858" w:rsidP="008B3C90">
            <w:pPr>
              <w:jc w:val="both"/>
              <w:rPr>
                <w:del w:id="4270" w:author="Michal Pilík" w:date="2018-09-03T08:55:00Z"/>
                <w:b/>
              </w:rPr>
            </w:pPr>
            <w:del w:id="4271" w:author="Michal Pilík" w:date="2018-09-03T08:55:00Z">
              <w:r w:rsidDel="005A2BAB">
                <w:rPr>
                  <w:b/>
                </w:rPr>
                <w:delText>Název studijního programu</w:delText>
              </w:r>
            </w:del>
          </w:p>
        </w:tc>
        <w:tc>
          <w:tcPr>
            <w:tcW w:w="7341" w:type="dxa"/>
            <w:gridSpan w:val="10"/>
          </w:tcPr>
          <w:p w:rsidR="00940858" w:rsidDel="005A2BAB" w:rsidRDefault="00940858" w:rsidP="008B3C90">
            <w:pPr>
              <w:jc w:val="both"/>
              <w:rPr>
                <w:del w:id="4272" w:author="Michal Pilík" w:date="2018-09-03T08:55:00Z"/>
              </w:rPr>
            </w:pPr>
            <w:del w:id="4273" w:author="Michal Pilík" w:date="2018-09-03T08:55:00Z">
              <w:r w:rsidDel="005A2BAB">
                <w:delText>Průmyslové inženýrství</w:delText>
              </w:r>
            </w:del>
          </w:p>
        </w:tc>
      </w:tr>
      <w:tr w:rsidR="00940858" w:rsidDel="005A2BAB" w:rsidTr="008B3C90">
        <w:trPr>
          <w:del w:id="4274" w:author="Michal Pilík" w:date="2018-09-03T08:55:00Z"/>
        </w:trPr>
        <w:tc>
          <w:tcPr>
            <w:tcW w:w="2518" w:type="dxa"/>
            <w:shd w:val="clear" w:color="auto" w:fill="F7CAAC"/>
          </w:tcPr>
          <w:p w:rsidR="00940858" w:rsidDel="005A2BAB" w:rsidRDefault="00940858" w:rsidP="008B3C90">
            <w:pPr>
              <w:jc w:val="both"/>
              <w:rPr>
                <w:del w:id="4275" w:author="Michal Pilík" w:date="2018-09-03T08:55:00Z"/>
                <w:b/>
              </w:rPr>
            </w:pPr>
            <w:del w:id="4276" w:author="Michal Pilík" w:date="2018-09-03T08:55:00Z">
              <w:r w:rsidDel="005A2BAB">
                <w:rPr>
                  <w:b/>
                </w:rPr>
                <w:delText>Jméno a příjmení</w:delText>
              </w:r>
            </w:del>
          </w:p>
        </w:tc>
        <w:tc>
          <w:tcPr>
            <w:tcW w:w="4536" w:type="dxa"/>
            <w:gridSpan w:val="5"/>
          </w:tcPr>
          <w:p w:rsidR="00940858" w:rsidDel="005A2BAB" w:rsidRDefault="00940858" w:rsidP="008B3C90">
            <w:pPr>
              <w:jc w:val="both"/>
              <w:rPr>
                <w:del w:id="4277" w:author="Michal Pilík" w:date="2018-09-03T08:55:00Z"/>
              </w:rPr>
            </w:pPr>
            <w:del w:id="4278" w:author="Michal Pilík" w:date="2018-09-03T08:55:00Z">
              <w:r w:rsidDel="005A2BAB">
                <w:delText>David TUČEK</w:delText>
              </w:r>
            </w:del>
          </w:p>
        </w:tc>
        <w:tc>
          <w:tcPr>
            <w:tcW w:w="709" w:type="dxa"/>
            <w:shd w:val="clear" w:color="auto" w:fill="F7CAAC"/>
          </w:tcPr>
          <w:p w:rsidR="00940858" w:rsidDel="005A2BAB" w:rsidRDefault="00940858" w:rsidP="008B3C90">
            <w:pPr>
              <w:jc w:val="both"/>
              <w:rPr>
                <w:del w:id="4279" w:author="Michal Pilík" w:date="2018-09-03T08:55:00Z"/>
                <w:b/>
              </w:rPr>
            </w:pPr>
            <w:del w:id="4280" w:author="Michal Pilík" w:date="2018-09-03T08:55:00Z">
              <w:r w:rsidDel="005A2BAB">
                <w:rPr>
                  <w:b/>
                </w:rPr>
                <w:delText>Tituly</w:delText>
              </w:r>
            </w:del>
          </w:p>
        </w:tc>
        <w:tc>
          <w:tcPr>
            <w:tcW w:w="2096" w:type="dxa"/>
            <w:gridSpan w:val="4"/>
          </w:tcPr>
          <w:p w:rsidR="00940858" w:rsidDel="005A2BAB" w:rsidRDefault="00940858" w:rsidP="008B3C90">
            <w:pPr>
              <w:jc w:val="both"/>
              <w:rPr>
                <w:del w:id="4281" w:author="Michal Pilík" w:date="2018-09-03T08:55:00Z"/>
              </w:rPr>
            </w:pPr>
            <w:del w:id="4282" w:author="Michal Pilík" w:date="2018-09-03T08:55:00Z">
              <w:r w:rsidDel="005A2BAB">
                <w:delText>doc. Ing., Ph.D.</w:delText>
              </w:r>
            </w:del>
          </w:p>
        </w:tc>
      </w:tr>
      <w:tr w:rsidR="00940858" w:rsidDel="005A2BAB" w:rsidTr="008B3C90">
        <w:trPr>
          <w:del w:id="4283" w:author="Michal Pilík" w:date="2018-09-03T08:55:00Z"/>
        </w:trPr>
        <w:tc>
          <w:tcPr>
            <w:tcW w:w="2518" w:type="dxa"/>
            <w:shd w:val="clear" w:color="auto" w:fill="F7CAAC"/>
          </w:tcPr>
          <w:p w:rsidR="00940858" w:rsidDel="005A2BAB" w:rsidRDefault="00940858" w:rsidP="008B3C90">
            <w:pPr>
              <w:jc w:val="both"/>
              <w:rPr>
                <w:del w:id="4284" w:author="Michal Pilík" w:date="2018-09-03T08:55:00Z"/>
                <w:b/>
              </w:rPr>
            </w:pPr>
            <w:del w:id="4285" w:author="Michal Pilík" w:date="2018-09-03T08:55:00Z">
              <w:r w:rsidDel="005A2BAB">
                <w:rPr>
                  <w:b/>
                </w:rPr>
                <w:delText>Rok narození</w:delText>
              </w:r>
            </w:del>
          </w:p>
        </w:tc>
        <w:tc>
          <w:tcPr>
            <w:tcW w:w="829" w:type="dxa"/>
          </w:tcPr>
          <w:p w:rsidR="00940858" w:rsidDel="005A2BAB" w:rsidRDefault="00940858" w:rsidP="008B3C90">
            <w:pPr>
              <w:jc w:val="both"/>
              <w:rPr>
                <w:del w:id="4286" w:author="Michal Pilík" w:date="2018-09-03T08:55:00Z"/>
              </w:rPr>
            </w:pPr>
            <w:del w:id="4287" w:author="Michal Pilík" w:date="2018-09-03T08:55:00Z">
              <w:r w:rsidDel="005A2BAB">
                <w:delText>1975</w:delText>
              </w:r>
            </w:del>
          </w:p>
        </w:tc>
        <w:tc>
          <w:tcPr>
            <w:tcW w:w="1721" w:type="dxa"/>
            <w:shd w:val="clear" w:color="auto" w:fill="F7CAAC"/>
          </w:tcPr>
          <w:p w:rsidR="00940858" w:rsidDel="005A2BAB" w:rsidRDefault="00940858" w:rsidP="008B3C90">
            <w:pPr>
              <w:jc w:val="both"/>
              <w:rPr>
                <w:del w:id="4288" w:author="Michal Pilík" w:date="2018-09-03T08:55:00Z"/>
                <w:b/>
              </w:rPr>
            </w:pPr>
            <w:del w:id="4289" w:author="Michal Pilík" w:date="2018-09-03T08:55:00Z">
              <w:r w:rsidDel="005A2BAB">
                <w:rPr>
                  <w:b/>
                </w:rPr>
                <w:delText>typ vztahu k VŠ</w:delText>
              </w:r>
            </w:del>
          </w:p>
        </w:tc>
        <w:tc>
          <w:tcPr>
            <w:tcW w:w="992" w:type="dxa"/>
            <w:gridSpan w:val="2"/>
          </w:tcPr>
          <w:p w:rsidR="00940858" w:rsidDel="005A2BAB" w:rsidRDefault="00940858" w:rsidP="008B3C90">
            <w:pPr>
              <w:jc w:val="both"/>
              <w:rPr>
                <w:del w:id="4290" w:author="Michal Pilík" w:date="2018-09-03T08:55:00Z"/>
              </w:rPr>
            </w:pPr>
            <w:del w:id="4291" w:author="Michal Pilík" w:date="2018-09-03T08:55:00Z">
              <w:r w:rsidDel="005A2BAB">
                <w:delText>pp</w:delText>
              </w:r>
            </w:del>
          </w:p>
        </w:tc>
        <w:tc>
          <w:tcPr>
            <w:tcW w:w="994" w:type="dxa"/>
            <w:shd w:val="clear" w:color="auto" w:fill="F7CAAC"/>
          </w:tcPr>
          <w:p w:rsidR="00940858" w:rsidDel="005A2BAB" w:rsidRDefault="00940858" w:rsidP="008B3C90">
            <w:pPr>
              <w:jc w:val="both"/>
              <w:rPr>
                <w:del w:id="4292" w:author="Michal Pilík" w:date="2018-09-03T08:55:00Z"/>
                <w:b/>
              </w:rPr>
            </w:pPr>
            <w:del w:id="4293" w:author="Michal Pilík" w:date="2018-09-03T08:55:00Z">
              <w:r w:rsidDel="005A2BAB">
                <w:rPr>
                  <w:b/>
                </w:rPr>
                <w:delText>rozsah</w:delText>
              </w:r>
            </w:del>
          </w:p>
        </w:tc>
        <w:tc>
          <w:tcPr>
            <w:tcW w:w="709" w:type="dxa"/>
          </w:tcPr>
          <w:p w:rsidR="00940858" w:rsidDel="005A2BAB" w:rsidRDefault="00940858" w:rsidP="008B3C90">
            <w:pPr>
              <w:jc w:val="both"/>
              <w:rPr>
                <w:del w:id="4294" w:author="Michal Pilík" w:date="2018-09-03T08:55:00Z"/>
              </w:rPr>
            </w:pPr>
            <w:del w:id="4295" w:author="Michal Pilík" w:date="2018-09-03T08:55:00Z">
              <w:r w:rsidDel="005A2BAB">
                <w:delText>40</w:delText>
              </w:r>
            </w:del>
          </w:p>
        </w:tc>
        <w:tc>
          <w:tcPr>
            <w:tcW w:w="709" w:type="dxa"/>
            <w:gridSpan w:val="2"/>
            <w:shd w:val="clear" w:color="auto" w:fill="F7CAAC"/>
          </w:tcPr>
          <w:p w:rsidR="00940858" w:rsidDel="005A2BAB" w:rsidRDefault="00940858" w:rsidP="008B3C90">
            <w:pPr>
              <w:jc w:val="both"/>
              <w:rPr>
                <w:del w:id="4296" w:author="Michal Pilík" w:date="2018-09-03T08:55:00Z"/>
                <w:b/>
              </w:rPr>
            </w:pPr>
            <w:del w:id="4297" w:author="Michal Pilík" w:date="2018-09-03T08:55:00Z">
              <w:r w:rsidDel="005A2BAB">
                <w:rPr>
                  <w:b/>
                </w:rPr>
                <w:delText>do kdy</w:delText>
              </w:r>
            </w:del>
          </w:p>
        </w:tc>
        <w:tc>
          <w:tcPr>
            <w:tcW w:w="1387" w:type="dxa"/>
            <w:gridSpan w:val="2"/>
          </w:tcPr>
          <w:p w:rsidR="00940858" w:rsidDel="005A2BAB" w:rsidRDefault="00940858" w:rsidP="008B3C90">
            <w:pPr>
              <w:jc w:val="both"/>
              <w:rPr>
                <w:del w:id="4298" w:author="Michal Pilík" w:date="2018-09-03T08:55:00Z"/>
              </w:rPr>
            </w:pPr>
            <w:del w:id="4299" w:author="Michal Pilík" w:date="2018-09-03T08:55:00Z">
              <w:r w:rsidDel="005A2BAB">
                <w:delText>N</w:delText>
              </w:r>
            </w:del>
          </w:p>
        </w:tc>
      </w:tr>
      <w:tr w:rsidR="00940858" w:rsidDel="005A2BAB" w:rsidTr="008B3C90">
        <w:trPr>
          <w:del w:id="4300" w:author="Michal Pilík" w:date="2018-09-03T08:55:00Z"/>
        </w:trPr>
        <w:tc>
          <w:tcPr>
            <w:tcW w:w="5068" w:type="dxa"/>
            <w:gridSpan w:val="3"/>
            <w:shd w:val="clear" w:color="auto" w:fill="F7CAAC"/>
          </w:tcPr>
          <w:p w:rsidR="00940858" w:rsidDel="005A2BAB" w:rsidRDefault="00940858" w:rsidP="008B3C90">
            <w:pPr>
              <w:jc w:val="both"/>
              <w:rPr>
                <w:del w:id="4301" w:author="Michal Pilík" w:date="2018-09-03T08:55:00Z"/>
                <w:b/>
              </w:rPr>
            </w:pPr>
            <w:del w:id="4302" w:author="Michal Pilík" w:date="2018-09-03T08:55:00Z">
              <w:r w:rsidDel="005A2BAB">
                <w:rPr>
                  <w:b/>
                </w:rPr>
                <w:delText>Typ vztahu na součásti VŠ, která uskutečňuje st. program</w:delText>
              </w:r>
            </w:del>
          </w:p>
        </w:tc>
        <w:tc>
          <w:tcPr>
            <w:tcW w:w="992" w:type="dxa"/>
            <w:gridSpan w:val="2"/>
          </w:tcPr>
          <w:p w:rsidR="00940858" w:rsidDel="005A2BAB" w:rsidRDefault="00940858" w:rsidP="008B3C90">
            <w:pPr>
              <w:jc w:val="both"/>
              <w:rPr>
                <w:del w:id="4303" w:author="Michal Pilík" w:date="2018-09-03T08:55:00Z"/>
              </w:rPr>
            </w:pPr>
            <w:del w:id="4304" w:author="Michal Pilík" w:date="2018-09-03T08:55:00Z">
              <w:r w:rsidDel="005A2BAB">
                <w:delText>pp</w:delText>
              </w:r>
            </w:del>
          </w:p>
        </w:tc>
        <w:tc>
          <w:tcPr>
            <w:tcW w:w="994" w:type="dxa"/>
            <w:shd w:val="clear" w:color="auto" w:fill="F7CAAC"/>
          </w:tcPr>
          <w:p w:rsidR="00940858" w:rsidDel="005A2BAB" w:rsidRDefault="00940858" w:rsidP="008B3C90">
            <w:pPr>
              <w:jc w:val="both"/>
              <w:rPr>
                <w:del w:id="4305" w:author="Michal Pilík" w:date="2018-09-03T08:55:00Z"/>
                <w:b/>
              </w:rPr>
            </w:pPr>
            <w:del w:id="4306" w:author="Michal Pilík" w:date="2018-09-03T08:55:00Z">
              <w:r w:rsidDel="005A2BAB">
                <w:rPr>
                  <w:b/>
                </w:rPr>
                <w:delText>rozsah</w:delText>
              </w:r>
            </w:del>
          </w:p>
        </w:tc>
        <w:tc>
          <w:tcPr>
            <w:tcW w:w="709" w:type="dxa"/>
          </w:tcPr>
          <w:p w:rsidR="00940858" w:rsidDel="005A2BAB" w:rsidRDefault="00940858" w:rsidP="008B3C90">
            <w:pPr>
              <w:jc w:val="both"/>
              <w:rPr>
                <w:del w:id="4307" w:author="Michal Pilík" w:date="2018-09-03T08:55:00Z"/>
              </w:rPr>
            </w:pPr>
            <w:del w:id="4308" w:author="Michal Pilík" w:date="2018-09-03T08:55:00Z">
              <w:r w:rsidDel="005A2BAB">
                <w:delText>40</w:delText>
              </w:r>
            </w:del>
          </w:p>
        </w:tc>
        <w:tc>
          <w:tcPr>
            <w:tcW w:w="709" w:type="dxa"/>
            <w:gridSpan w:val="2"/>
            <w:shd w:val="clear" w:color="auto" w:fill="F7CAAC"/>
          </w:tcPr>
          <w:p w:rsidR="00940858" w:rsidDel="005A2BAB" w:rsidRDefault="00940858" w:rsidP="008B3C90">
            <w:pPr>
              <w:jc w:val="both"/>
              <w:rPr>
                <w:del w:id="4309" w:author="Michal Pilík" w:date="2018-09-03T08:55:00Z"/>
                <w:b/>
              </w:rPr>
            </w:pPr>
            <w:del w:id="4310" w:author="Michal Pilík" w:date="2018-09-03T08:55:00Z">
              <w:r w:rsidDel="005A2BAB">
                <w:rPr>
                  <w:b/>
                </w:rPr>
                <w:delText>do kdy</w:delText>
              </w:r>
            </w:del>
          </w:p>
        </w:tc>
        <w:tc>
          <w:tcPr>
            <w:tcW w:w="1387" w:type="dxa"/>
            <w:gridSpan w:val="2"/>
          </w:tcPr>
          <w:p w:rsidR="00940858" w:rsidDel="005A2BAB" w:rsidRDefault="00940858" w:rsidP="008B3C90">
            <w:pPr>
              <w:jc w:val="both"/>
              <w:rPr>
                <w:del w:id="4311" w:author="Michal Pilík" w:date="2018-09-03T08:55:00Z"/>
              </w:rPr>
            </w:pPr>
            <w:del w:id="4312" w:author="Michal Pilík" w:date="2018-09-03T08:55:00Z">
              <w:r w:rsidDel="005A2BAB">
                <w:delText xml:space="preserve">N </w:delText>
              </w:r>
            </w:del>
          </w:p>
        </w:tc>
      </w:tr>
      <w:tr w:rsidR="00940858" w:rsidDel="005A2BAB" w:rsidTr="008B3C90">
        <w:trPr>
          <w:del w:id="4313" w:author="Michal Pilík" w:date="2018-09-03T08:55:00Z"/>
        </w:trPr>
        <w:tc>
          <w:tcPr>
            <w:tcW w:w="6060" w:type="dxa"/>
            <w:gridSpan w:val="5"/>
            <w:shd w:val="clear" w:color="auto" w:fill="F7CAAC"/>
          </w:tcPr>
          <w:p w:rsidR="00940858" w:rsidDel="005A2BAB" w:rsidRDefault="00940858" w:rsidP="008B3C90">
            <w:pPr>
              <w:jc w:val="both"/>
              <w:rPr>
                <w:del w:id="4314" w:author="Michal Pilík" w:date="2018-09-03T08:55:00Z"/>
              </w:rPr>
            </w:pPr>
            <w:del w:id="4315" w:author="Michal Pilík" w:date="2018-09-03T08:55:00Z">
              <w:r w:rsidDel="005A2BAB">
                <w:rPr>
                  <w:b/>
                </w:rPr>
                <w:delText>Další současná působení jako akademický pracovník na jiných VŠ</w:delText>
              </w:r>
            </w:del>
          </w:p>
        </w:tc>
        <w:tc>
          <w:tcPr>
            <w:tcW w:w="1703" w:type="dxa"/>
            <w:gridSpan w:val="2"/>
            <w:shd w:val="clear" w:color="auto" w:fill="F7CAAC"/>
          </w:tcPr>
          <w:p w:rsidR="00940858" w:rsidDel="005A2BAB" w:rsidRDefault="00940858" w:rsidP="008B3C90">
            <w:pPr>
              <w:jc w:val="both"/>
              <w:rPr>
                <w:del w:id="4316" w:author="Michal Pilík" w:date="2018-09-03T08:55:00Z"/>
                <w:b/>
              </w:rPr>
            </w:pPr>
            <w:del w:id="4317" w:author="Michal Pilík" w:date="2018-09-03T08:55:00Z">
              <w:r w:rsidDel="005A2BAB">
                <w:rPr>
                  <w:b/>
                </w:rPr>
                <w:delText>typ prac. vztahu</w:delText>
              </w:r>
            </w:del>
          </w:p>
        </w:tc>
        <w:tc>
          <w:tcPr>
            <w:tcW w:w="2096" w:type="dxa"/>
            <w:gridSpan w:val="4"/>
            <w:shd w:val="clear" w:color="auto" w:fill="F7CAAC"/>
          </w:tcPr>
          <w:p w:rsidR="00940858" w:rsidDel="005A2BAB" w:rsidRDefault="00940858" w:rsidP="008B3C90">
            <w:pPr>
              <w:jc w:val="both"/>
              <w:rPr>
                <w:del w:id="4318" w:author="Michal Pilík" w:date="2018-09-03T08:55:00Z"/>
                <w:b/>
              </w:rPr>
            </w:pPr>
            <w:del w:id="4319" w:author="Michal Pilík" w:date="2018-09-03T08:55:00Z">
              <w:r w:rsidDel="005A2BAB">
                <w:rPr>
                  <w:b/>
                </w:rPr>
                <w:delText>rozsah</w:delText>
              </w:r>
            </w:del>
          </w:p>
        </w:tc>
      </w:tr>
      <w:tr w:rsidR="00940858" w:rsidDel="005A2BAB" w:rsidTr="008B3C90">
        <w:trPr>
          <w:del w:id="4320" w:author="Michal Pilík" w:date="2018-09-03T08:55:00Z"/>
        </w:trPr>
        <w:tc>
          <w:tcPr>
            <w:tcW w:w="6060" w:type="dxa"/>
            <w:gridSpan w:val="5"/>
          </w:tcPr>
          <w:p w:rsidR="00940858" w:rsidDel="005A2BAB" w:rsidRDefault="00940858" w:rsidP="008B3C90">
            <w:pPr>
              <w:jc w:val="both"/>
              <w:rPr>
                <w:del w:id="4321" w:author="Michal Pilík" w:date="2018-09-03T08:55:00Z"/>
              </w:rPr>
            </w:pPr>
            <w:del w:id="4322" w:author="Michal Pilík" w:date="2018-09-03T08:55:00Z">
              <w:r w:rsidDel="005A2BAB">
                <w:delText>VŠE Praha</w:delText>
              </w:r>
            </w:del>
          </w:p>
        </w:tc>
        <w:tc>
          <w:tcPr>
            <w:tcW w:w="1703" w:type="dxa"/>
            <w:gridSpan w:val="2"/>
          </w:tcPr>
          <w:p w:rsidR="00940858" w:rsidDel="005A2BAB" w:rsidRDefault="00940858" w:rsidP="008B3C90">
            <w:pPr>
              <w:jc w:val="both"/>
              <w:rPr>
                <w:del w:id="4323" w:author="Michal Pilík" w:date="2018-09-03T08:55:00Z"/>
              </w:rPr>
            </w:pPr>
            <w:del w:id="4324" w:author="Michal Pilík" w:date="2018-09-03T08:55:00Z">
              <w:r w:rsidDel="005A2BAB">
                <w:delText>pp</w:delText>
              </w:r>
            </w:del>
          </w:p>
        </w:tc>
        <w:tc>
          <w:tcPr>
            <w:tcW w:w="2096" w:type="dxa"/>
            <w:gridSpan w:val="4"/>
          </w:tcPr>
          <w:p w:rsidR="00940858" w:rsidDel="005A2BAB" w:rsidRDefault="00940858" w:rsidP="008B3C90">
            <w:pPr>
              <w:jc w:val="both"/>
              <w:rPr>
                <w:del w:id="4325" w:author="Michal Pilík" w:date="2018-09-03T08:55:00Z"/>
              </w:rPr>
            </w:pPr>
            <w:del w:id="4326" w:author="Michal Pilík" w:date="2018-09-03T08:55:00Z">
              <w:r w:rsidDel="005A2BAB">
                <w:delText>4</w:delText>
              </w:r>
            </w:del>
          </w:p>
        </w:tc>
      </w:tr>
      <w:tr w:rsidR="00940858" w:rsidDel="005A2BAB" w:rsidTr="008B3C90">
        <w:trPr>
          <w:del w:id="4327" w:author="Michal Pilík" w:date="2018-09-03T08:55:00Z"/>
        </w:trPr>
        <w:tc>
          <w:tcPr>
            <w:tcW w:w="6060" w:type="dxa"/>
            <w:gridSpan w:val="5"/>
          </w:tcPr>
          <w:p w:rsidR="00940858" w:rsidDel="005A2BAB" w:rsidRDefault="00940858" w:rsidP="008B3C90">
            <w:pPr>
              <w:jc w:val="both"/>
              <w:rPr>
                <w:del w:id="4328" w:author="Michal Pilík" w:date="2018-09-03T08:55:00Z"/>
              </w:rPr>
            </w:pPr>
          </w:p>
        </w:tc>
        <w:tc>
          <w:tcPr>
            <w:tcW w:w="1703" w:type="dxa"/>
            <w:gridSpan w:val="2"/>
          </w:tcPr>
          <w:p w:rsidR="00940858" w:rsidDel="005A2BAB" w:rsidRDefault="00940858" w:rsidP="008B3C90">
            <w:pPr>
              <w:jc w:val="both"/>
              <w:rPr>
                <w:del w:id="4329" w:author="Michal Pilík" w:date="2018-09-03T08:55:00Z"/>
              </w:rPr>
            </w:pPr>
          </w:p>
        </w:tc>
        <w:tc>
          <w:tcPr>
            <w:tcW w:w="2096" w:type="dxa"/>
            <w:gridSpan w:val="4"/>
          </w:tcPr>
          <w:p w:rsidR="00940858" w:rsidDel="005A2BAB" w:rsidRDefault="00940858" w:rsidP="008B3C90">
            <w:pPr>
              <w:jc w:val="both"/>
              <w:rPr>
                <w:del w:id="4330" w:author="Michal Pilík" w:date="2018-09-03T08:55:00Z"/>
              </w:rPr>
            </w:pPr>
          </w:p>
        </w:tc>
      </w:tr>
      <w:tr w:rsidR="00940858" w:rsidDel="005A2BAB" w:rsidTr="008B3C90">
        <w:trPr>
          <w:del w:id="4331" w:author="Michal Pilík" w:date="2018-09-03T08:55:00Z"/>
        </w:trPr>
        <w:tc>
          <w:tcPr>
            <w:tcW w:w="9859" w:type="dxa"/>
            <w:gridSpan w:val="11"/>
            <w:shd w:val="clear" w:color="auto" w:fill="F7CAAC"/>
          </w:tcPr>
          <w:p w:rsidR="00940858" w:rsidDel="005A2BAB" w:rsidRDefault="00940858" w:rsidP="008B3C90">
            <w:pPr>
              <w:jc w:val="both"/>
              <w:rPr>
                <w:del w:id="4332" w:author="Michal Pilík" w:date="2018-09-03T08:55:00Z"/>
              </w:rPr>
            </w:pPr>
            <w:del w:id="4333" w:author="Michal Pilík" w:date="2018-09-03T08:55:00Z">
              <w:r w:rsidDel="005A2BAB">
                <w:rPr>
                  <w:b/>
                </w:rPr>
                <w:delText>Předměty příslušného studijního programu a způsob zapojení do jejich výuky, příp. další zapojení do uskutečňování studijního programu</w:delText>
              </w:r>
            </w:del>
          </w:p>
        </w:tc>
      </w:tr>
      <w:tr w:rsidR="00940858" w:rsidDel="005A2BAB" w:rsidTr="008B3C90">
        <w:trPr>
          <w:trHeight w:val="480"/>
          <w:del w:id="4334" w:author="Michal Pilík" w:date="2018-09-03T08:55:00Z"/>
        </w:trPr>
        <w:tc>
          <w:tcPr>
            <w:tcW w:w="9859" w:type="dxa"/>
            <w:gridSpan w:val="11"/>
            <w:tcBorders>
              <w:top w:val="nil"/>
            </w:tcBorders>
          </w:tcPr>
          <w:p w:rsidR="00831911" w:rsidDel="005A2BAB" w:rsidRDefault="00831911" w:rsidP="00831911">
            <w:pPr>
              <w:jc w:val="both"/>
              <w:rPr>
                <w:ins w:id="4335" w:author="Trefilová Pavla" w:date="2018-08-29T15:17:00Z"/>
                <w:del w:id="4336" w:author="Michal Pilík" w:date="2018-09-03T08:55:00Z"/>
              </w:rPr>
            </w:pPr>
            <w:ins w:id="4337" w:author="Trefilová Pavla" w:date="2018-08-29T15:17:00Z">
              <w:del w:id="4338" w:author="Michal Pilík" w:date="2018-09-03T08:55:00Z">
                <w:r w:rsidDel="005A2BAB">
                  <w:delText>Procesní a projektový management – přednášky 60%</w:delText>
                </w:r>
              </w:del>
            </w:ins>
          </w:p>
          <w:p w:rsidR="00940858" w:rsidDel="005A2BAB" w:rsidRDefault="00831911" w:rsidP="00831911">
            <w:pPr>
              <w:jc w:val="both"/>
              <w:rPr>
                <w:del w:id="4339" w:author="Michal Pilík" w:date="2018-09-03T08:55:00Z"/>
              </w:rPr>
            </w:pPr>
            <w:ins w:id="4340" w:author="Trefilová Pavla" w:date="2018-08-29T15:17:00Z">
              <w:del w:id="4341" w:author="Michal Pilík" w:date="2018-09-03T08:55:00Z">
                <w:r w:rsidDel="005A2BAB">
                  <w:delText>Pokročilé metody plánování a řízení výroby – přednášky 100%</w:delText>
                </w:r>
              </w:del>
            </w:ins>
          </w:p>
        </w:tc>
      </w:tr>
      <w:tr w:rsidR="00940858" w:rsidDel="005A2BAB" w:rsidTr="008B3C90">
        <w:trPr>
          <w:del w:id="4342" w:author="Michal Pilík" w:date="2018-09-03T08:55:00Z"/>
        </w:trPr>
        <w:tc>
          <w:tcPr>
            <w:tcW w:w="9859" w:type="dxa"/>
            <w:gridSpan w:val="11"/>
            <w:shd w:val="clear" w:color="auto" w:fill="F7CAAC"/>
          </w:tcPr>
          <w:p w:rsidR="00940858" w:rsidDel="005A2BAB" w:rsidRDefault="00940858" w:rsidP="008B3C90">
            <w:pPr>
              <w:jc w:val="both"/>
              <w:rPr>
                <w:del w:id="4343" w:author="Michal Pilík" w:date="2018-09-03T08:55:00Z"/>
              </w:rPr>
            </w:pPr>
            <w:del w:id="4344" w:author="Michal Pilík" w:date="2018-09-03T08:55:00Z">
              <w:r w:rsidDel="005A2BAB">
                <w:rPr>
                  <w:b/>
                </w:rPr>
                <w:delText xml:space="preserve">Údaje o vzdělání na VŠ </w:delText>
              </w:r>
            </w:del>
          </w:p>
        </w:tc>
      </w:tr>
      <w:tr w:rsidR="00940858" w:rsidDel="005A2BAB" w:rsidTr="008B3C90">
        <w:trPr>
          <w:trHeight w:val="922"/>
          <w:del w:id="4345" w:author="Michal Pilík" w:date="2018-09-03T08:55:00Z"/>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940858" w:rsidRPr="006B56DF" w:rsidDel="005A2BAB" w:rsidTr="005E6D5A">
              <w:trPr>
                <w:trHeight w:val="1074"/>
                <w:del w:id="4346" w:author="Michal Pilík" w:date="2018-09-03T08:55:00Z"/>
              </w:trPr>
              <w:tc>
                <w:tcPr>
                  <w:tcW w:w="1314" w:type="dxa"/>
                </w:tcPr>
                <w:p w:rsidR="00940858" w:rsidRPr="00894A67" w:rsidDel="005A2BAB" w:rsidRDefault="00940858" w:rsidP="008B3C90">
                  <w:pPr>
                    <w:rPr>
                      <w:del w:id="4347" w:author="Michal Pilík" w:date="2018-09-03T08:55:00Z"/>
                      <w:b/>
                    </w:rPr>
                  </w:pPr>
                  <w:del w:id="4348" w:author="Michal Pilík" w:date="2018-09-03T08:55:00Z">
                    <w:r w:rsidRPr="00894A67" w:rsidDel="005A2BAB">
                      <w:rPr>
                        <w:b/>
                      </w:rPr>
                      <w:delText>1994 - 1998</w:delText>
                    </w:r>
                  </w:del>
                </w:p>
                <w:p w:rsidR="00940858" w:rsidRPr="00894A67" w:rsidDel="005A2BAB" w:rsidRDefault="00940858" w:rsidP="008B3C90">
                  <w:pPr>
                    <w:rPr>
                      <w:del w:id="4349" w:author="Michal Pilík" w:date="2018-09-03T08:55:00Z"/>
                      <w:b/>
                    </w:rPr>
                  </w:pPr>
                  <w:del w:id="4350" w:author="Michal Pilík" w:date="2018-09-03T08:55:00Z">
                    <w:r w:rsidRPr="00894A67" w:rsidDel="005A2BAB">
                      <w:rPr>
                        <w:b/>
                      </w:rPr>
                      <w:delText>1998 - 2002</w:delText>
                    </w:r>
                  </w:del>
                </w:p>
                <w:p w:rsidR="00940858" w:rsidRPr="00894A67" w:rsidDel="005A2BAB" w:rsidRDefault="00940858" w:rsidP="008B3C90">
                  <w:pPr>
                    <w:rPr>
                      <w:del w:id="4351" w:author="Michal Pilík" w:date="2018-09-03T08:55:00Z"/>
                    </w:rPr>
                  </w:pPr>
                </w:p>
              </w:tc>
              <w:tc>
                <w:tcPr>
                  <w:tcW w:w="8430" w:type="dxa"/>
                </w:tcPr>
                <w:p w:rsidR="00940858" w:rsidRPr="00894A67" w:rsidDel="005A2BAB" w:rsidRDefault="00940858" w:rsidP="008B3C90">
                  <w:pPr>
                    <w:jc w:val="both"/>
                    <w:rPr>
                      <w:del w:id="4352" w:author="Michal Pilík" w:date="2018-09-03T08:55:00Z"/>
                      <w:b/>
                      <w:bCs/>
                    </w:rPr>
                  </w:pPr>
                  <w:del w:id="4353" w:author="Michal Pilík" w:date="2018-09-03T08:55:00Z">
                    <w:r w:rsidRPr="00894A67" w:rsidDel="005A2BAB">
                      <w:delText>VUT Brno, Fakulta Technologická, ve studijním oboru: 32-12-8: Technologie a management</w:delText>
                    </w:r>
                    <w:r w:rsidRPr="00894A67" w:rsidDel="005A2BAB">
                      <w:rPr>
                        <w:b/>
                      </w:rPr>
                      <w:delText xml:space="preserve"> </w:delText>
                    </w:r>
                    <w:r w:rsidDel="005A2BAB">
                      <w:rPr>
                        <w:b/>
                      </w:rPr>
                      <w:delText>(Ing.)</w:delText>
                    </w:r>
                  </w:del>
                </w:p>
                <w:p w:rsidR="00940858" w:rsidRPr="00894A67" w:rsidDel="005A2BAB" w:rsidRDefault="00940858" w:rsidP="008B3C90">
                  <w:pPr>
                    <w:jc w:val="both"/>
                    <w:rPr>
                      <w:del w:id="4354" w:author="Michal Pilík" w:date="2018-09-03T08:55:00Z"/>
                    </w:rPr>
                  </w:pPr>
                  <w:del w:id="4355" w:author="Michal Pilík" w:date="2018-09-03T08:55:00Z">
                    <w:r w:rsidRPr="00894A67" w:rsidDel="005A2BAB">
                      <w:delText xml:space="preserve">VUT Brno, Fakulta podnikatelská, doktorské studium, ve studijním oboru: Řízení </w:delText>
                    </w:r>
                    <w:r w:rsidDel="005A2BAB">
                      <w:br/>
                    </w:r>
                    <w:r w:rsidRPr="00894A67" w:rsidDel="005A2BAB">
                      <w:delText>a ekonomika podniku, – ukončeno státní doktorskou zkouškou (2001) v doktorském studijním programu: 6208 V Ekonomika a management</w:delText>
                    </w:r>
                    <w:r w:rsidDel="005A2BAB">
                      <w:rPr>
                        <w:b/>
                      </w:rPr>
                      <w:delText xml:space="preserve"> (Ph.D.)</w:delText>
                    </w:r>
                  </w:del>
                </w:p>
              </w:tc>
            </w:tr>
          </w:tbl>
          <w:p w:rsidR="00940858" w:rsidDel="005A2BAB" w:rsidRDefault="00940858" w:rsidP="008B3C90">
            <w:pPr>
              <w:jc w:val="both"/>
              <w:rPr>
                <w:del w:id="4356" w:author="Michal Pilík" w:date="2018-09-03T08:55:00Z"/>
                <w:b/>
              </w:rPr>
            </w:pPr>
          </w:p>
        </w:tc>
      </w:tr>
      <w:tr w:rsidR="00940858" w:rsidDel="005A2BAB" w:rsidTr="008B3C90">
        <w:trPr>
          <w:del w:id="4357" w:author="Michal Pilík" w:date="2018-09-03T08:55:00Z"/>
        </w:trPr>
        <w:tc>
          <w:tcPr>
            <w:tcW w:w="9859" w:type="dxa"/>
            <w:gridSpan w:val="11"/>
            <w:shd w:val="clear" w:color="auto" w:fill="F7CAAC"/>
          </w:tcPr>
          <w:p w:rsidR="00940858" w:rsidDel="005A2BAB" w:rsidRDefault="00940858" w:rsidP="008B3C90">
            <w:pPr>
              <w:jc w:val="both"/>
              <w:rPr>
                <w:del w:id="4358" w:author="Michal Pilík" w:date="2018-09-03T08:55:00Z"/>
                <w:b/>
              </w:rPr>
            </w:pPr>
            <w:del w:id="4359" w:author="Michal Pilík" w:date="2018-09-03T08:55:00Z">
              <w:r w:rsidDel="005A2BAB">
                <w:rPr>
                  <w:b/>
                </w:rPr>
                <w:delText>Údaje o odborném působení od absolvování VŠ</w:delText>
              </w:r>
            </w:del>
          </w:p>
        </w:tc>
      </w:tr>
      <w:tr w:rsidR="00940858" w:rsidDel="005A2BAB" w:rsidTr="008B3C90">
        <w:trPr>
          <w:trHeight w:val="1090"/>
          <w:del w:id="4360" w:author="Michal Pilík" w:date="2018-09-03T08:55:00Z"/>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940858" w:rsidRPr="001A3EAD" w:rsidDel="005A2BAB" w:rsidTr="005E6D5A">
              <w:trPr>
                <w:trHeight w:val="1503"/>
                <w:del w:id="4361" w:author="Michal Pilík" w:date="2018-09-03T08:55:00Z"/>
              </w:trPr>
              <w:tc>
                <w:tcPr>
                  <w:tcW w:w="1314" w:type="dxa"/>
                </w:tcPr>
                <w:p w:rsidR="00940858" w:rsidRPr="00894A67" w:rsidDel="005A2BAB" w:rsidRDefault="00940858" w:rsidP="008B3C90">
                  <w:pPr>
                    <w:ind w:left="7"/>
                    <w:rPr>
                      <w:del w:id="4362" w:author="Michal Pilík" w:date="2018-09-03T08:55:00Z"/>
                      <w:b/>
                    </w:rPr>
                  </w:pPr>
                  <w:del w:id="4363" w:author="Michal Pilík" w:date="2018-09-03T08:55:00Z">
                    <w:r w:rsidRPr="00894A67" w:rsidDel="005A2BAB">
                      <w:rPr>
                        <w:b/>
                        <w:bCs/>
                      </w:rPr>
                      <w:delText xml:space="preserve">1998 </w:delText>
                    </w:r>
                    <w:r w:rsidRPr="00894A67" w:rsidDel="005A2BAB">
                      <w:rPr>
                        <w:b/>
                      </w:rPr>
                      <w:delText>-</w:delText>
                    </w:r>
                    <w:r w:rsidRPr="00894A67" w:rsidDel="005A2BAB">
                      <w:rPr>
                        <w:b/>
                        <w:bCs/>
                      </w:rPr>
                      <w:delText xml:space="preserve"> 2001  </w:delText>
                    </w:r>
                  </w:del>
                </w:p>
                <w:p w:rsidR="00940858" w:rsidRPr="00894A67" w:rsidDel="005A2BAB" w:rsidRDefault="00940858" w:rsidP="008B3C90">
                  <w:pPr>
                    <w:ind w:left="7"/>
                    <w:rPr>
                      <w:del w:id="4364" w:author="Michal Pilík" w:date="2018-09-03T08:55:00Z"/>
                      <w:b/>
                    </w:rPr>
                  </w:pPr>
                  <w:del w:id="4365" w:author="Michal Pilík" w:date="2018-09-03T08:55:00Z">
                    <w:r w:rsidRPr="00894A67" w:rsidDel="005A2BAB">
                      <w:rPr>
                        <w:b/>
                      </w:rPr>
                      <w:delText xml:space="preserve">2002 - 2003  </w:delText>
                    </w:r>
                  </w:del>
                </w:p>
                <w:p w:rsidR="00940858" w:rsidRPr="00894A67" w:rsidDel="005A2BAB" w:rsidRDefault="00940858" w:rsidP="008B3C90">
                  <w:pPr>
                    <w:ind w:left="7"/>
                    <w:rPr>
                      <w:del w:id="4366" w:author="Michal Pilík" w:date="2018-09-03T08:55:00Z"/>
                      <w:b/>
                    </w:rPr>
                  </w:pPr>
                  <w:del w:id="4367" w:author="Michal Pilík" w:date="2018-09-03T08:55:00Z">
                    <w:r w:rsidRPr="00894A67" w:rsidDel="005A2BAB">
                      <w:rPr>
                        <w:b/>
                      </w:rPr>
                      <w:delText xml:space="preserve">2002 - 2004  </w:delText>
                    </w:r>
                  </w:del>
                </w:p>
                <w:p w:rsidR="00940858" w:rsidRPr="00894A67" w:rsidDel="005A2BAB" w:rsidRDefault="00940858" w:rsidP="008B3C90">
                  <w:pPr>
                    <w:ind w:left="7"/>
                    <w:rPr>
                      <w:del w:id="4368" w:author="Michal Pilík" w:date="2018-09-03T08:55:00Z"/>
                      <w:b/>
                    </w:rPr>
                  </w:pPr>
                  <w:del w:id="4369" w:author="Michal Pilík" w:date="2018-09-03T08:55:00Z">
                    <w:r w:rsidRPr="00894A67" w:rsidDel="005A2BAB">
                      <w:rPr>
                        <w:b/>
                      </w:rPr>
                      <w:delText xml:space="preserve">2003 - 2007  </w:delText>
                    </w:r>
                  </w:del>
                </w:p>
                <w:p w:rsidR="00940858" w:rsidRPr="00894A67" w:rsidDel="005A2BAB" w:rsidRDefault="00940858" w:rsidP="008B3C90">
                  <w:pPr>
                    <w:ind w:left="7"/>
                    <w:rPr>
                      <w:del w:id="4370" w:author="Michal Pilík" w:date="2018-09-03T08:55:00Z"/>
                      <w:b/>
                    </w:rPr>
                  </w:pPr>
                  <w:del w:id="4371" w:author="Michal Pilík" w:date="2018-09-03T08:55:00Z">
                    <w:r w:rsidRPr="00894A67" w:rsidDel="005A2BAB">
                      <w:rPr>
                        <w:b/>
                      </w:rPr>
                      <w:delText>2004 - 2015</w:delText>
                    </w:r>
                  </w:del>
                </w:p>
                <w:p w:rsidR="00940858" w:rsidRPr="00894A67" w:rsidDel="005A2BAB" w:rsidRDefault="00940858" w:rsidP="008B3C90">
                  <w:pPr>
                    <w:rPr>
                      <w:del w:id="4372" w:author="Michal Pilík" w:date="2018-09-03T08:55:00Z"/>
                    </w:rPr>
                  </w:pPr>
                  <w:del w:id="4373" w:author="Michal Pilík" w:date="2018-09-03T08:55:00Z">
                    <w:r w:rsidRPr="00894A67" w:rsidDel="005A2BAB">
                      <w:rPr>
                        <w:b/>
                      </w:rPr>
                      <w:delText>2007 - dosud</w:delText>
                    </w:r>
                  </w:del>
                </w:p>
              </w:tc>
              <w:tc>
                <w:tcPr>
                  <w:tcW w:w="8430" w:type="dxa"/>
                </w:tcPr>
                <w:p w:rsidR="00940858" w:rsidRPr="00894A67" w:rsidDel="005A2BAB" w:rsidRDefault="00940858" w:rsidP="008B3C90">
                  <w:pPr>
                    <w:rPr>
                      <w:del w:id="4374" w:author="Michal Pilík" w:date="2018-09-03T08:55:00Z"/>
                    </w:rPr>
                  </w:pPr>
                  <w:del w:id="4375" w:author="Michal Pilík" w:date="2018-09-03T08:55:00Z">
                    <w:r w:rsidRPr="00894A67" w:rsidDel="005A2BAB">
                      <w:delText>interní doktorand VUT Brno - na FaME ve Zlíně</w:delText>
                    </w:r>
                  </w:del>
                </w:p>
                <w:p w:rsidR="00940858" w:rsidRPr="00894A67" w:rsidDel="005A2BAB" w:rsidRDefault="00940858" w:rsidP="008B3C90">
                  <w:pPr>
                    <w:rPr>
                      <w:del w:id="4376" w:author="Michal Pilík" w:date="2018-09-03T08:55:00Z"/>
                    </w:rPr>
                  </w:pPr>
                  <w:del w:id="4377" w:author="Michal Pilík" w:date="2018-09-03T08:55:00Z">
                    <w:r w:rsidRPr="00894A67" w:rsidDel="005A2BAB">
                      <w:delText>výuka na UTB ve Zlíně (FT, FaME) - externí pracovník</w:delText>
                    </w:r>
                  </w:del>
                </w:p>
                <w:p w:rsidR="00940858" w:rsidRPr="00894A67" w:rsidDel="005A2BAB" w:rsidRDefault="00940858" w:rsidP="008B3C90">
                  <w:pPr>
                    <w:rPr>
                      <w:del w:id="4378" w:author="Michal Pilík" w:date="2018-09-03T08:55:00Z"/>
                    </w:rPr>
                  </w:pPr>
                  <w:del w:id="4379" w:author="Michal Pilík" w:date="2018-09-03T08:55:00Z">
                    <w:r w:rsidRPr="00894A67" w:rsidDel="005A2BAB">
                      <w:delText>velkoobchod potravin - Tupl Hulín, vedení nákupu</w:delText>
                    </w:r>
                  </w:del>
                </w:p>
                <w:p w:rsidR="00940858" w:rsidRPr="00894A67" w:rsidDel="005A2BAB" w:rsidRDefault="00940858" w:rsidP="008B3C90">
                  <w:pPr>
                    <w:rPr>
                      <w:del w:id="4380" w:author="Michal Pilík" w:date="2018-09-03T08:55:00Z"/>
                    </w:rPr>
                  </w:pPr>
                  <w:del w:id="4381" w:author="Michal Pilík" w:date="2018-09-03T08:55:00Z">
                    <w:r w:rsidRPr="00894A67" w:rsidDel="005A2BAB">
                      <w:delText>odborný asistent - FaME, UTB ve Zlíně, Ústav průmyslového inženýrství a informačních systémů</w:delText>
                    </w:r>
                  </w:del>
                </w:p>
                <w:p w:rsidR="00940858" w:rsidRPr="00894A67" w:rsidDel="005A2BAB" w:rsidRDefault="00940858" w:rsidP="008B3C90">
                  <w:pPr>
                    <w:rPr>
                      <w:del w:id="4382" w:author="Michal Pilík" w:date="2018-09-03T08:55:00Z"/>
                    </w:rPr>
                  </w:pPr>
                  <w:del w:id="4383" w:author="Michal Pilík" w:date="2018-09-03T08:55:00Z">
                    <w:r w:rsidRPr="00894A67" w:rsidDel="005A2BAB">
                      <w:delText>jednatel spol. GISTECH s.r.o. (digitální zpracování dat)</w:delText>
                    </w:r>
                  </w:del>
                </w:p>
                <w:p w:rsidR="00940858" w:rsidDel="005A2BAB" w:rsidRDefault="00940858" w:rsidP="008B3C90">
                  <w:pPr>
                    <w:jc w:val="both"/>
                    <w:rPr>
                      <w:del w:id="4384" w:author="Michal Pilík" w:date="2018-09-03T08:55:00Z"/>
                    </w:rPr>
                  </w:pPr>
                  <w:del w:id="4385" w:author="Michal Pilík" w:date="2018-09-03T08:55:00Z">
                    <w:r w:rsidRPr="00894A67" w:rsidDel="005A2BAB">
                      <w:delText>docent - FaME, UTB ve Zlíně, Ústav průmyslového inženýrství a informačních systémů</w:delText>
                    </w:r>
                  </w:del>
                </w:p>
                <w:p w:rsidR="00F81A66" w:rsidDel="005A2BAB" w:rsidRDefault="00F81A66" w:rsidP="008B3C90">
                  <w:pPr>
                    <w:jc w:val="both"/>
                    <w:rPr>
                      <w:del w:id="4386" w:author="Michal Pilík" w:date="2018-09-03T08:55:00Z"/>
                    </w:rPr>
                  </w:pPr>
                </w:p>
                <w:p w:rsidR="00F81A66" w:rsidDel="005A2BAB" w:rsidRDefault="00F81A66" w:rsidP="00F81A66">
                  <w:pPr>
                    <w:jc w:val="both"/>
                    <w:rPr>
                      <w:del w:id="4387" w:author="Michal Pilík" w:date="2018-09-03T08:55:00Z"/>
                    </w:rPr>
                  </w:pPr>
                  <w:del w:id="4388" w:author="Michal Pilík" w:date="2018-09-03T08:55:00Z">
                    <w:r w:rsidDel="005A2BAB">
                      <w:delText>Garance současně akreditovaných studijních programů a oborů:</w:delText>
                    </w:r>
                  </w:del>
                </w:p>
                <w:p w:rsidR="00F81A66" w:rsidRPr="00267087" w:rsidDel="005A2BAB" w:rsidRDefault="00F81A66" w:rsidP="00F81A66">
                  <w:pPr>
                    <w:pStyle w:val="Odstavecseseznamem"/>
                    <w:widowControl w:val="0"/>
                    <w:numPr>
                      <w:ilvl w:val="0"/>
                      <w:numId w:val="48"/>
                    </w:numPr>
                    <w:autoSpaceDE w:val="0"/>
                    <w:autoSpaceDN w:val="0"/>
                    <w:adjustRightInd w:val="0"/>
                    <w:jc w:val="both"/>
                    <w:rPr>
                      <w:del w:id="4389" w:author="Michal Pilík" w:date="2018-09-03T08:55:00Z"/>
                    </w:rPr>
                  </w:pPr>
                  <w:del w:id="4390" w:author="Michal Pilík" w:date="2018-09-03T08:55:00Z">
                    <w:r w:rsidRPr="00267087" w:rsidDel="005A2BAB">
                      <w:delText>Garant bakalářského studijního programu Systémové inženýrství a informatika</w:delText>
                    </w:r>
                  </w:del>
                </w:p>
                <w:p w:rsidR="00F81A66" w:rsidRPr="00894A67" w:rsidDel="005A2BAB" w:rsidRDefault="00F81A66" w:rsidP="00F81A66">
                  <w:pPr>
                    <w:pStyle w:val="Odstavecseseznamem"/>
                    <w:widowControl w:val="0"/>
                    <w:numPr>
                      <w:ilvl w:val="0"/>
                      <w:numId w:val="48"/>
                    </w:numPr>
                    <w:autoSpaceDE w:val="0"/>
                    <w:autoSpaceDN w:val="0"/>
                    <w:adjustRightInd w:val="0"/>
                    <w:jc w:val="both"/>
                    <w:rPr>
                      <w:del w:id="4391" w:author="Michal Pilík" w:date="2018-09-03T08:55:00Z"/>
                    </w:rPr>
                  </w:pPr>
                  <w:del w:id="4392" w:author="Michal Pilík" w:date="2018-09-03T08:55:00Z">
                    <w:r w:rsidRPr="00267087" w:rsidDel="005A2BAB">
                      <w:delText>Garant magisterského studijního programu Systémové inženýrství a informatika</w:delText>
                    </w:r>
                  </w:del>
                </w:p>
              </w:tc>
            </w:tr>
          </w:tbl>
          <w:p w:rsidR="00940858" w:rsidDel="005A2BAB" w:rsidRDefault="00940858" w:rsidP="008B3C90">
            <w:pPr>
              <w:jc w:val="both"/>
              <w:rPr>
                <w:del w:id="4393" w:author="Michal Pilík" w:date="2018-09-03T08:55:00Z"/>
              </w:rPr>
            </w:pPr>
          </w:p>
        </w:tc>
      </w:tr>
      <w:tr w:rsidR="00940858" w:rsidDel="005A2BAB" w:rsidTr="008B3C90">
        <w:trPr>
          <w:trHeight w:val="250"/>
          <w:del w:id="4394" w:author="Michal Pilík" w:date="2018-09-03T08:55:00Z"/>
        </w:trPr>
        <w:tc>
          <w:tcPr>
            <w:tcW w:w="9859" w:type="dxa"/>
            <w:gridSpan w:val="11"/>
            <w:shd w:val="clear" w:color="auto" w:fill="F7CAAC"/>
          </w:tcPr>
          <w:p w:rsidR="00940858" w:rsidDel="005A2BAB" w:rsidRDefault="00940858" w:rsidP="008B3C90">
            <w:pPr>
              <w:jc w:val="both"/>
              <w:rPr>
                <w:del w:id="4395" w:author="Michal Pilík" w:date="2018-09-03T08:55:00Z"/>
              </w:rPr>
            </w:pPr>
            <w:del w:id="4396" w:author="Michal Pilík" w:date="2018-09-03T08:55:00Z">
              <w:r w:rsidDel="005A2BAB">
                <w:rPr>
                  <w:b/>
                </w:rPr>
                <w:delText>Zkušenosti s vedením kvalifikačních a rigorózních prací</w:delText>
              </w:r>
            </w:del>
          </w:p>
        </w:tc>
      </w:tr>
      <w:tr w:rsidR="00940858" w:rsidDel="005A2BAB" w:rsidTr="008B3C90">
        <w:trPr>
          <w:trHeight w:val="332"/>
          <w:del w:id="4397" w:author="Michal Pilík" w:date="2018-09-03T08:55:00Z"/>
        </w:trPr>
        <w:tc>
          <w:tcPr>
            <w:tcW w:w="9859" w:type="dxa"/>
            <w:gridSpan w:val="11"/>
          </w:tcPr>
          <w:p w:rsidR="00103CF2" w:rsidDel="005A2BAB" w:rsidRDefault="00103CF2" w:rsidP="00103CF2">
            <w:pPr>
              <w:jc w:val="both"/>
              <w:rPr>
                <w:ins w:id="4398" w:author="Trefilová Pavla" w:date="2018-08-22T09:29:00Z"/>
                <w:del w:id="4399" w:author="Michal Pilík" w:date="2018-09-03T08:55:00Z"/>
              </w:rPr>
            </w:pPr>
            <w:ins w:id="4400" w:author="Trefilová Pavla" w:date="2018-08-22T09:29:00Z">
              <w:del w:id="4401" w:author="Michal Pilík" w:date="2018-09-03T08:55:00Z">
                <w:r w:rsidDel="005A2BAB">
                  <w:delText>Počet vedených bakalářských prací – 3</w:delText>
                </w:r>
              </w:del>
            </w:ins>
          </w:p>
          <w:p w:rsidR="00103CF2" w:rsidDel="005A2BAB" w:rsidRDefault="00103CF2" w:rsidP="00103CF2">
            <w:pPr>
              <w:jc w:val="both"/>
              <w:rPr>
                <w:ins w:id="4402" w:author="Trefilová Pavla" w:date="2018-08-22T09:29:00Z"/>
                <w:del w:id="4403" w:author="Michal Pilík" w:date="2018-09-03T08:55:00Z"/>
              </w:rPr>
            </w:pPr>
            <w:ins w:id="4404" w:author="Trefilová Pavla" w:date="2018-08-22T09:29:00Z">
              <w:del w:id="4405" w:author="Michal Pilík" w:date="2018-09-03T08:55:00Z">
                <w:r w:rsidDel="005A2BAB">
                  <w:delText>Počet vedených diplomových prací – 61</w:delText>
                </w:r>
              </w:del>
            </w:ins>
          </w:p>
          <w:p w:rsidR="00DC3FE3" w:rsidDel="005A2BAB" w:rsidRDefault="00103CF2" w:rsidP="00103CF2">
            <w:pPr>
              <w:jc w:val="both"/>
              <w:rPr>
                <w:del w:id="4406" w:author="Michal Pilík" w:date="2018-09-03T08:55:00Z"/>
              </w:rPr>
            </w:pPr>
            <w:ins w:id="4407" w:author="Trefilová Pavla" w:date="2018-08-22T09:29:00Z">
              <w:del w:id="4408" w:author="Michal Pilík" w:date="2018-09-03T08:55:00Z">
                <w:r w:rsidDel="005A2BAB">
                  <w:delText>Počet vedených disertačních prací - 5</w:delText>
                </w:r>
              </w:del>
            </w:ins>
            <w:del w:id="4409" w:author="Michal Pilík" w:date="2018-09-03T08:55:00Z">
              <w:r w:rsidR="00940858" w:rsidDel="005A2BAB">
                <w:delText xml:space="preserve">Vedení cca </w:delText>
              </w:r>
              <w:r w:rsidR="00940858" w:rsidRPr="00CA021A" w:rsidDel="005A2BAB">
                <w:delText xml:space="preserve">50 </w:delText>
              </w:r>
              <w:r w:rsidR="00940858" w:rsidDel="005A2BAB">
                <w:delText xml:space="preserve">obhájených </w:delText>
              </w:r>
              <w:r w:rsidR="00940858" w:rsidRPr="00CA021A" w:rsidDel="005A2BAB">
                <w:delText>diplom</w:delText>
              </w:r>
              <w:r w:rsidR="00940858" w:rsidDel="005A2BAB">
                <w:delText>ových a bakalářských pracích a 4</w:delText>
              </w:r>
              <w:r w:rsidR="00940858" w:rsidRPr="00CA021A" w:rsidDel="005A2BAB">
                <w:delText xml:space="preserve"> disertační</w:delText>
              </w:r>
              <w:r w:rsidR="00940858" w:rsidDel="005A2BAB">
                <w:delText>ch prací</w:delText>
              </w:r>
              <w:r w:rsidR="00940858" w:rsidRPr="00CA021A" w:rsidDel="005A2BAB">
                <w:delText>. Nyní je školitelem Ph.D. pro</w:delText>
              </w:r>
              <w:r w:rsidR="00940858" w:rsidDel="005A2BAB">
                <w:delText>gramu management a ekonomika u 5</w:delText>
              </w:r>
              <w:r w:rsidR="00940858" w:rsidRPr="00CA021A" w:rsidDel="005A2BAB">
                <w:delText xml:space="preserve"> studentů.</w:delText>
              </w:r>
            </w:del>
          </w:p>
        </w:tc>
      </w:tr>
      <w:tr w:rsidR="00940858" w:rsidDel="005A2BAB" w:rsidTr="008B3C90">
        <w:trPr>
          <w:cantSplit/>
          <w:del w:id="4410" w:author="Michal Pilík" w:date="2018-09-03T08:55:00Z"/>
        </w:trPr>
        <w:tc>
          <w:tcPr>
            <w:tcW w:w="3347" w:type="dxa"/>
            <w:gridSpan w:val="2"/>
            <w:tcBorders>
              <w:top w:val="single" w:sz="12" w:space="0" w:color="auto"/>
            </w:tcBorders>
            <w:shd w:val="clear" w:color="auto" w:fill="F7CAAC"/>
          </w:tcPr>
          <w:p w:rsidR="00940858" w:rsidDel="005A2BAB" w:rsidRDefault="00940858" w:rsidP="008B3C90">
            <w:pPr>
              <w:jc w:val="both"/>
              <w:rPr>
                <w:del w:id="4411" w:author="Michal Pilík" w:date="2018-09-03T08:55:00Z"/>
              </w:rPr>
            </w:pPr>
            <w:del w:id="4412" w:author="Michal Pilík" w:date="2018-09-03T08:55:00Z">
              <w:r w:rsidDel="005A2BAB">
                <w:rPr>
                  <w:b/>
                </w:rPr>
                <w:delText xml:space="preserve">Obor habilitačního řízení </w:delText>
              </w:r>
            </w:del>
          </w:p>
        </w:tc>
        <w:tc>
          <w:tcPr>
            <w:tcW w:w="2245" w:type="dxa"/>
            <w:gridSpan w:val="2"/>
            <w:tcBorders>
              <w:top w:val="single" w:sz="12" w:space="0" w:color="auto"/>
            </w:tcBorders>
            <w:shd w:val="clear" w:color="auto" w:fill="F7CAAC"/>
          </w:tcPr>
          <w:p w:rsidR="00940858" w:rsidDel="005A2BAB" w:rsidRDefault="00940858" w:rsidP="008B3C90">
            <w:pPr>
              <w:jc w:val="both"/>
              <w:rPr>
                <w:del w:id="4413" w:author="Michal Pilík" w:date="2018-09-03T08:55:00Z"/>
              </w:rPr>
            </w:pPr>
            <w:del w:id="4414" w:author="Michal Pilík" w:date="2018-09-03T08:55:00Z">
              <w:r w:rsidDel="005A2BAB">
                <w:rPr>
                  <w:b/>
                </w:rPr>
                <w:delText>Rok udělení hodnosti</w:delText>
              </w:r>
            </w:del>
          </w:p>
        </w:tc>
        <w:tc>
          <w:tcPr>
            <w:tcW w:w="2248" w:type="dxa"/>
            <w:gridSpan w:val="4"/>
            <w:tcBorders>
              <w:top w:val="single" w:sz="12" w:space="0" w:color="auto"/>
              <w:right w:val="single" w:sz="12" w:space="0" w:color="auto"/>
            </w:tcBorders>
            <w:shd w:val="clear" w:color="auto" w:fill="F7CAAC"/>
          </w:tcPr>
          <w:p w:rsidR="00940858" w:rsidDel="005A2BAB" w:rsidRDefault="00940858" w:rsidP="008B3C90">
            <w:pPr>
              <w:jc w:val="both"/>
              <w:rPr>
                <w:del w:id="4415" w:author="Michal Pilík" w:date="2018-09-03T08:55:00Z"/>
              </w:rPr>
            </w:pPr>
            <w:del w:id="4416" w:author="Michal Pilík" w:date="2018-09-03T08:55:00Z">
              <w:r w:rsidDel="005A2BAB">
                <w:rPr>
                  <w:b/>
                </w:rPr>
                <w:delText>Řízení konáno na VŠ</w:delText>
              </w:r>
            </w:del>
          </w:p>
        </w:tc>
        <w:tc>
          <w:tcPr>
            <w:tcW w:w="2019" w:type="dxa"/>
            <w:gridSpan w:val="3"/>
            <w:tcBorders>
              <w:top w:val="single" w:sz="12" w:space="0" w:color="auto"/>
              <w:left w:val="single" w:sz="12" w:space="0" w:color="auto"/>
            </w:tcBorders>
            <w:shd w:val="clear" w:color="auto" w:fill="F7CAAC"/>
          </w:tcPr>
          <w:p w:rsidR="00940858" w:rsidDel="005A2BAB" w:rsidRDefault="00940858" w:rsidP="008B3C90">
            <w:pPr>
              <w:jc w:val="both"/>
              <w:rPr>
                <w:del w:id="4417" w:author="Michal Pilík" w:date="2018-09-03T08:55:00Z"/>
                <w:b/>
              </w:rPr>
            </w:pPr>
            <w:del w:id="4418" w:author="Michal Pilík" w:date="2018-09-03T08:55:00Z">
              <w:r w:rsidDel="005A2BAB">
                <w:rPr>
                  <w:b/>
                </w:rPr>
                <w:delText>Ohlasy publikací</w:delText>
              </w:r>
            </w:del>
          </w:p>
        </w:tc>
      </w:tr>
      <w:tr w:rsidR="00940858" w:rsidDel="005A2BAB" w:rsidTr="008B3C90">
        <w:trPr>
          <w:cantSplit/>
          <w:del w:id="4419" w:author="Michal Pilík" w:date="2018-09-03T08:55:00Z"/>
        </w:trPr>
        <w:tc>
          <w:tcPr>
            <w:tcW w:w="3347" w:type="dxa"/>
            <w:gridSpan w:val="2"/>
          </w:tcPr>
          <w:p w:rsidR="00940858" w:rsidRPr="00894A67" w:rsidDel="005A2BAB" w:rsidRDefault="008F369F" w:rsidP="008B3C90">
            <w:pPr>
              <w:jc w:val="both"/>
              <w:rPr>
                <w:del w:id="4420" w:author="Michal Pilík" w:date="2018-09-03T08:55:00Z"/>
              </w:rPr>
            </w:pPr>
            <w:del w:id="4421" w:author="Michal Pilík" w:date="2018-09-03T08:55:00Z">
              <w:r w:rsidDel="005A2BAB">
                <w:delText>Management a ekonomika podniku</w:delText>
              </w:r>
            </w:del>
          </w:p>
        </w:tc>
        <w:tc>
          <w:tcPr>
            <w:tcW w:w="2245" w:type="dxa"/>
            <w:gridSpan w:val="2"/>
          </w:tcPr>
          <w:p w:rsidR="00940858" w:rsidRPr="00894A67" w:rsidDel="005A2BAB" w:rsidRDefault="00940858" w:rsidP="008B3C90">
            <w:pPr>
              <w:jc w:val="both"/>
              <w:rPr>
                <w:del w:id="4422" w:author="Michal Pilík" w:date="2018-09-03T08:55:00Z"/>
              </w:rPr>
            </w:pPr>
            <w:del w:id="4423" w:author="Michal Pilík" w:date="2018-09-03T08:55:00Z">
              <w:r w:rsidRPr="00894A67" w:rsidDel="005A2BAB">
                <w:delText>2007</w:delText>
              </w:r>
            </w:del>
          </w:p>
        </w:tc>
        <w:tc>
          <w:tcPr>
            <w:tcW w:w="2248" w:type="dxa"/>
            <w:gridSpan w:val="4"/>
            <w:tcBorders>
              <w:right w:val="single" w:sz="12" w:space="0" w:color="auto"/>
            </w:tcBorders>
          </w:tcPr>
          <w:p w:rsidR="00940858" w:rsidRPr="00894A67" w:rsidDel="005A2BAB" w:rsidRDefault="00940858" w:rsidP="008B3C90">
            <w:pPr>
              <w:jc w:val="both"/>
              <w:rPr>
                <w:del w:id="4424" w:author="Michal Pilík" w:date="2018-09-03T08:55:00Z"/>
              </w:rPr>
            </w:pPr>
            <w:del w:id="4425" w:author="Michal Pilík" w:date="2018-09-03T08:55:00Z">
              <w:r w:rsidRPr="00894A67" w:rsidDel="005A2BAB">
                <w:delText>FaME UTB ve Zlíně</w:delText>
              </w:r>
            </w:del>
          </w:p>
        </w:tc>
        <w:tc>
          <w:tcPr>
            <w:tcW w:w="632" w:type="dxa"/>
            <w:tcBorders>
              <w:left w:val="single" w:sz="12" w:space="0" w:color="auto"/>
            </w:tcBorders>
            <w:shd w:val="clear" w:color="auto" w:fill="F7CAAC"/>
          </w:tcPr>
          <w:p w:rsidR="00940858" w:rsidDel="005A2BAB" w:rsidRDefault="00940858" w:rsidP="008B3C90">
            <w:pPr>
              <w:jc w:val="both"/>
              <w:rPr>
                <w:del w:id="4426" w:author="Michal Pilík" w:date="2018-09-03T08:55:00Z"/>
              </w:rPr>
            </w:pPr>
            <w:del w:id="4427" w:author="Michal Pilík" w:date="2018-09-03T08:55:00Z">
              <w:r w:rsidDel="005A2BAB">
                <w:rPr>
                  <w:b/>
                </w:rPr>
                <w:delText>WOS</w:delText>
              </w:r>
            </w:del>
          </w:p>
        </w:tc>
        <w:tc>
          <w:tcPr>
            <w:tcW w:w="693" w:type="dxa"/>
            <w:shd w:val="clear" w:color="auto" w:fill="F7CAAC"/>
          </w:tcPr>
          <w:p w:rsidR="00940858" w:rsidDel="005A2BAB" w:rsidRDefault="00940858" w:rsidP="008B3C90">
            <w:pPr>
              <w:jc w:val="both"/>
              <w:rPr>
                <w:del w:id="4428" w:author="Michal Pilík" w:date="2018-09-03T08:55:00Z"/>
                <w:sz w:val="18"/>
              </w:rPr>
            </w:pPr>
            <w:del w:id="4429" w:author="Michal Pilík" w:date="2018-09-03T08:55:00Z">
              <w:r w:rsidDel="005A2BAB">
                <w:rPr>
                  <w:b/>
                  <w:sz w:val="18"/>
                </w:rPr>
                <w:delText>Scopus</w:delText>
              </w:r>
            </w:del>
          </w:p>
        </w:tc>
        <w:tc>
          <w:tcPr>
            <w:tcW w:w="694" w:type="dxa"/>
            <w:shd w:val="clear" w:color="auto" w:fill="F7CAAC"/>
          </w:tcPr>
          <w:p w:rsidR="00940858" w:rsidDel="005A2BAB" w:rsidRDefault="00940858" w:rsidP="008B3C90">
            <w:pPr>
              <w:jc w:val="both"/>
              <w:rPr>
                <w:del w:id="4430" w:author="Michal Pilík" w:date="2018-09-03T08:55:00Z"/>
              </w:rPr>
            </w:pPr>
            <w:del w:id="4431" w:author="Michal Pilík" w:date="2018-09-03T08:55:00Z">
              <w:r w:rsidDel="005A2BAB">
                <w:rPr>
                  <w:b/>
                  <w:sz w:val="18"/>
                </w:rPr>
                <w:delText>ostatní</w:delText>
              </w:r>
            </w:del>
          </w:p>
        </w:tc>
      </w:tr>
      <w:tr w:rsidR="00940858" w:rsidDel="005A2BAB" w:rsidTr="008B3C90">
        <w:trPr>
          <w:cantSplit/>
          <w:trHeight w:val="70"/>
          <w:del w:id="4432" w:author="Michal Pilík" w:date="2018-09-03T08:55:00Z"/>
        </w:trPr>
        <w:tc>
          <w:tcPr>
            <w:tcW w:w="3347" w:type="dxa"/>
            <w:gridSpan w:val="2"/>
            <w:shd w:val="clear" w:color="auto" w:fill="F7CAAC"/>
          </w:tcPr>
          <w:p w:rsidR="00940858" w:rsidDel="005A2BAB" w:rsidRDefault="00940858" w:rsidP="008B3C90">
            <w:pPr>
              <w:jc w:val="both"/>
              <w:rPr>
                <w:del w:id="4433" w:author="Michal Pilík" w:date="2018-09-03T08:55:00Z"/>
              </w:rPr>
            </w:pPr>
            <w:del w:id="4434" w:author="Michal Pilík" w:date="2018-09-03T08:55:00Z">
              <w:r w:rsidDel="005A2BAB">
                <w:rPr>
                  <w:b/>
                </w:rPr>
                <w:delText>Obor jmenovacího řízení</w:delText>
              </w:r>
            </w:del>
          </w:p>
        </w:tc>
        <w:tc>
          <w:tcPr>
            <w:tcW w:w="2245" w:type="dxa"/>
            <w:gridSpan w:val="2"/>
            <w:shd w:val="clear" w:color="auto" w:fill="F7CAAC"/>
          </w:tcPr>
          <w:p w:rsidR="00940858" w:rsidDel="005A2BAB" w:rsidRDefault="00940858" w:rsidP="008B3C90">
            <w:pPr>
              <w:jc w:val="both"/>
              <w:rPr>
                <w:del w:id="4435" w:author="Michal Pilík" w:date="2018-09-03T08:55:00Z"/>
              </w:rPr>
            </w:pPr>
            <w:del w:id="4436" w:author="Michal Pilík" w:date="2018-09-03T08:55:00Z">
              <w:r w:rsidDel="005A2BAB">
                <w:rPr>
                  <w:b/>
                </w:rPr>
                <w:delText>Rok udělení hodnosti</w:delText>
              </w:r>
            </w:del>
          </w:p>
        </w:tc>
        <w:tc>
          <w:tcPr>
            <w:tcW w:w="2248" w:type="dxa"/>
            <w:gridSpan w:val="4"/>
            <w:tcBorders>
              <w:right w:val="single" w:sz="12" w:space="0" w:color="auto"/>
            </w:tcBorders>
            <w:shd w:val="clear" w:color="auto" w:fill="F7CAAC"/>
          </w:tcPr>
          <w:p w:rsidR="00940858" w:rsidDel="005A2BAB" w:rsidRDefault="00940858" w:rsidP="008B3C90">
            <w:pPr>
              <w:jc w:val="both"/>
              <w:rPr>
                <w:del w:id="4437" w:author="Michal Pilík" w:date="2018-09-03T08:55:00Z"/>
              </w:rPr>
            </w:pPr>
            <w:del w:id="4438" w:author="Michal Pilík" w:date="2018-09-03T08:55:00Z">
              <w:r w:rsidDel="005A2BAB">
                <w:rPr>
                  <w:b/>
                </w:rPr>
                <w:delText>Řízení konáno na VŠ</w:delText>
              </w:r>
            </w:del>
          </w:p>
        </w:tc>
        <w:tc>
          <w:tcPr>
            <w:tcW w:w="632" w:type="dxa"/>
            <w:vMerge w:val="restart"/>
            <w:tcBorders>
              <w:left w:val="single" w:sz="12" w:space="0" w:color="auto"/>
            </w:tcBorders>
          </w:tcPr>
          <w:p w:rsidR="00940858" w:rsidRPr="00C91951" w:rsidDel="005A2BAB" w:rsidRDefault="00940858" w:rsidP="008B3C90">
            <w:pPr>
              <w:jc w:val="both"/>
              <w:rPr>
                <w:del w:id="4439" w:author="Michal Pilík" w:date="2018-09-03T08:55:00Z"/>
                <w:b/>
              </w:rPr>
            </w:pPr>
            <w:del w:id="4440" w:author="Michal Pilík" w:date="2018-09-03T08:55:00Z">
              <w:r w:rsidRPr="00C91951" w:rsidDel="005A2BAB">
                <w:rPr>
                  <w:b/>
                </w:rPr>
                <w:delText>17</w:delText>
              </w:r>
            </w:del>
            <w:ins w:id="4441" w:author="Trefilová Pavla" w:date="2018-08-22T09:29:00Z">
              <w:del w:id="4442" w:author="Michal Pilík" w:date="2018-09-03T08:55:00Z">
                <w:r w:rsidR="00103CF2" w:rsidDel="005A2BAB">
                  <w:rPr>
                    <w:b/>
                  </w:rPr>
                  <w:delText>27</w:delText>
                </w:r>
              </w:del>
            </w:ins>
          </w:p>
        </w:tc>
        <w:tc>
          <w:tcPr>
            <w:tcW w:w="693" w:type="dxa"/>
            <w:vMerge w:val="restart"/>
          </w:tcPr>
          <w:p w:rsidR="00940858" w:rsidRPr="00C91951" w:rsidDel="005A2BAB" w:rsidRDefault="00940858" w:rsidP="008B3C90">
            <w:pPr>
              <w:jc w:val="both"/>
              <w:rPr>
                <w:del w:id="4443" w:author="Michal Pilík" w:date="2018-09-03T08:55:00Z"/>
                <w:b/>
              </w:rPr>
            </w:pPr>
            <w:del w:id="4444" w:author="Michal Pilík" w:date="2018-09-03T08:55:00Z">
              <w:r w:rsidRPr="00C91951" w:rsidDel="005A2BAB">
                <w:rPr>
                  <w:b/>
                </w:rPr>
                <w:delText>33</w:delText>
              </w:r>
            </w:del>
            <w:ins w:id="4445" w:author="Trefilová Pavla" w:date="2018-08-22T09:29:00Z">
              <w:del w:id="4446" w:author="Michal Pilík" w:date="2018-09-03T08:55:00Z">
                <w:r w:rsidR="00103CF2" w:rsidDel="005A2BAB">
                  <w:rPr>
                    <w:b/>
                  </w:rPr>
                  <w:delText>48</w:delText>
                </w:r>
              </w:del>
            </w:ins>
          </w:p>
        </w:tc>
        <w:tc>
          <w:tcPr>
            <w:tcW w:w="694" w:type="dxa"/>
            <w:vMerge w:val="restart"/>
          </w:tcPr>
          <w:p w:rsidR="00940858" w:rsidRPr="00FB2F40" w:rsidDel="005A2BAB" w:rsidRDefault="00940858" w:rsidP="008B3C90">
            <w:pPr>
              <w:jc w:val="both"/>
              <w:rPr>
                <w:del w:id="4447" w:author="Michal Pilík" w:date="2018-09-03T08:55:00Z"/>
                <w:b/>
                <w:highlight w:val="yellow"/>
              </w:rPr>
            </w:pPr>
            <w:del w:id="4448" w:author="Michal Pilík" w:date="2018-09-03T08:55:00Z">
              <w:r w:rsidRPr="00C91951" w:rsidDel="005A2BAB">
                <w:rPr>
                  <w:b/>
                </w:rPr>
                <w:delText>70</w:delText>
              </w:r>
            </w:del>
          </w:p>
        </w:tc>
      </w:tr>
      <w:tr w:rsidR="00940858" w:rsidDel="005A2BAB" w:rsidTr="008B3C90">
        <w:trPr>
          <w:trHeight w:val="205"/>
          <w:del w:id="4449" w:author="Michal Pilík" w:date="2018-09-03T08:55:00Z"/>
        </w:trPr>
        <w:tc>
          <w:tcPr>
            <w:tcW w:w="3347" w:type="dxa"/>
            <w:gridSpan w:val="2"/>
          </w:tcPr>
          <w:p w:rsidR="00940858" w:rsidDel="005A2BAB" w:rsidRDefault="00940858" w:rsidP="008B3C90">
            <w:pPr>
              <w:jc w:val="both"/>
              <w:rPr>
                <w:del w:id="4450" w:author="Michal Pilík" w:date="2018-09-03T08:55:00Z"/>
              </w:rPr>
            </w:pPr>
          </w:p>
        </w:tc>
        <w:tc>
          <w:tcPr>
            <w:tcW w:w="2245" w:type="dxa"/>
            <w:gridSpan w:val="2"/>
          </w:tcPr>
          <w:p w:rsidR="00940858" w:rsidDel="005A2BAB" w:rsidRDefault="00940858" w:rsidP="008B3C90">
            <w:pPr>
              <w:jc w:val="both"/>
              <w:rPr>
                <w:del w:id="4451" w:author="Michal Pilík" w:date="2018-09-03T08:55:00Z"/>
              </w:rPr>
            </w:pPr>
          </w:p>
        </w:tc>
        <w:tc>
          <w:tcPr>
            <w:tcW w:w="2248" w:type="dxa"/>
            <w:gridSpan w:val="4"/>
            <w:tcBorders>
              <w:right w:val="single" w:sz="12" w:space="0" w:color="auto"/>
            </w:tcBorders>
          </w:tcPr>
          <w:p w:rsidR="00940858" w:rsidDel="005A2BAB" w:rsidRDefault="00940858" w:rsidP="008B3C90">
            <w:pPr>
              <w:jc w:val="both"/>
              <w:rPr>
                <w:del w:id="4452" w:author="Michal Pilík" w:date="2018-09-03T08:55:00Z"/>
              </w:rPr>
            </w:pPr>
          </w:p>
        </w:tc>
        <w:tc>
          <w:tcPr>
            <w:tcW w:w="632" w:type="dxa"/>
            <w:vMerge/>
            <w:tcBorders>
              <w:left w:val="single" w:sz="12" w:space="0" w:color="auto"/>
            </w:tcBorders>
            <w:vAlign w:val="center"/>
          </w:tcPr>
          <w:p w:rsidR="00940858" w:rsidDel="005A2BAB" w:rsidRDefault="00940858" w:rsidP="008B3C90">
            <w:pPr>
              <w:rPr>
                <w:del w:id="4453" w:author="Michal Pilík" w:date="2018-09-03T08:55:00Z"/>
                <w:b/>
              </w:rPr>
            </w:pPr>
          </w:p>
        </w:tc>
        <w:tc>
          <w:tcPr>
            <w:tcW w:w="693" w:type="dxa"/>
            <w:vMerge/>
            <w:vAlign w:val="center"/>
          </w:tcPr>
          <w:p w:rsidR="00940858" w:rsidDel="005A2BAB" w:rsidRDefault="00940858" w:rsidP="008B3C90">
            <w:pPr>
              <w:rPr>
                <w:del w:id="4454" w:author="Michal Pilík" w:date="2018-09-03T08:55:00Z"/>
                <w:b/>
              </w:rPr>
            </w:pPr>
          </w:p>
        </w:tc>
        <w:tc>
          <w:tcPr>
            <w:tcW w:w="694" w:type="dxa"/>
            <w:vMerge/>
            <w:vAlign w:val="center"/>
          </w:tcPr>
          <w:p w:rsidR="00940858" w:rsidDel="005A2BAB" w:rsidRDefault="00940858" w:rsidP="008B3C90">
            <w:pPr>
              <w:rPr>
                <w:del w:id="4455" w:author="Michal Pilík" w:date="2018-09-03T08:55:00Z"/>
                <w:b/>
              </w:rPr>
            </w:pPr>
          </w:p>
        </w:tc>
      </w:tr>
      <w:tr w:rsidR="00940858" w:rsidDel="005A2BAB" w:rsidTr="008B3C90">
        <w:trPr>
          <w:del w:id="4456" w:author="Michal Pilík" w:date="2018-09-03T08:55:00Z"/>
        </w:trPr>
        <w:tc>
          <w:tcPr>
            <w:tcW w:w="9859" w:type="dxa"/>
            <w:gridSpan w:val="11"/>
            <w:shd w:val="clear" w:color="auto" w:fill="F7CAAC"/>
          </w:tcPr>
          <w:p w:rsidR="00940858" w:rsidDel="005A2BAB" w:rsidRDefault="00940858" w:rsidP="008B3C90">
            <w:pPr>
              <w:jc w:val="both"/>
              <w:rPr>
                <w:del w:id="4457" w:author="Michal Pilík" w:date="2018-09-03T08:55:00Z"/>
                <w:b/>
              </w:rPr>
            </w:pPr>
            <w:del w:id="4458" w:author="Michal Pilík" w:date="2018-09-03T08:55:00Z">
              <w:r w:rsidDel="005A2BAB">
                <w:rPr>
                  <w:b/>
                </w:rPr>
                <w:delText xml:space="preserve">Přehled o nejvýznamnější publikační a další tvůrčí činnosti nebo další profesní činnosti u odborníků z praxe vztahující se k zabezpečovaným předmětům </w:delText>
              </w:r>
            </w:del>
          </w:p>
        </w:tc>
      </w:tr>
      <w:tr w:rsidR="00940858" w:rsidDel="005A2BAB" w:rsidTr="008B3C90">
        <w:trPr>
          <w:trHeight w:val="2347"/>
          <w:del w:id="4459" w:author="Michal Pilík" w:date="2018-09-03T08:55:00Z"/>
        </w:trPr>
        <w:tc>
          <w:tcPr>
            <w:tcW w:w="9859" w:type="dxa"/>
            <w:gridSpan w:val="11"/>
          </w:tcPr>
          <w:p w:rsidR="00FB0B67" w:rsidDel="005A2BAB" w:rsidRDefault="00FB0B67" w:rsidP="00FB0B67">
            <w:pPr>
              <w:jc w:val="both"/>
              <w:rPr>
                <w:del w:id="4460" w:author="Michal Pilík" w:date="2018-09-03T08:55:00Z"/>
              </w:rPr>
            </w:pPr>
            <w:del w:id="4461" w:author="Michal Pilík" w:date="2018-09-03T08:55:00Z">
              <w:r w:rsidDel="005A2BAB">
                <w:delText xml:space="preserve">TUČKOVÁ, Z., MOLNÁR, V., FEDORKO, G., TUČEK, D. Proposal and verification of a methodology for the measurement of local muscular load via datalogger. </w:delText>
              </w:r>
              <w:r w:rsidR="00CC3198" w:rsidDel="005A2BAB">
                <w:fldChar w:fldCharType="begin"/>
              </w:r>
              <w:r w:rsidR="00CC3198" w:rsidDel="005A2BAB">
                <w:delInstrText xml:space="preserve"> HYPERLINK "https://www.scopus.com/sourceid/15424?origin=recordpage" \o "Go to the information page for this source" </w:delInstrText>
              </w:r>
              <w:r w:rsidR="00CC3198" w:rsidDel="005A2BAB">
                <w:fldChar w:fldCharType="separate"/>
              </w:r>
              <w:r w:rsidRPr="00FB0B67" w:rsidDel="005A2BAB">
                <w:rPr>
                  <w:rStyle w:val="Hypertextovodkaz"/>
                  <w:i/>
                  <w:iCs/>
                  <w:color w:val="auto"/>
                  <w:u w:val="none"/>
                </w:rPr>
                <w:delText>Measurement:</w:delText>
              </w:r>
              <w:r w:rsidRPr="00FB0B67" w:rsidDel="005A2BAB">
                <w:rPr>
                  <w:rStyle w:val="Hypertextovodkaz"/>
                  <w:color w:val="auto"/>
                  <w:u w:val="none"/>
                </w:rPr>
                <w:delText xml:space="preserve"> </w:delText>
              </w:r>
              <w:r w:rsidRPr="00FB0B67" w:rsidDel="005A2BAB">
                <w:rPr>
                  <w:rStyle w:val="Hypertextovodkaz"/>
                  <w:i/>
                  <w:color w:val="auto"/>
                  <w:u w:val="none"/>
                </w:rPr>
                <w:delText>Journal of the International Measurement Confederation</w:delText>
              </w:r>
              <w:r w:rsidR="00CC3198" w:rsidDel="005A2BAB">
                <w:rPr>
                  <w:rStyle w:val="Hypertextovodkaz"/>
                  <w:i/>
                  <w:color w:val="auto"/>
                  <w:u w:val="none"/>
                </w:rPr>
                <w:fldChar w:fldCharType="end"/>
              </w:r>
              <w:r w:rsidRPr="00FB0B67" w:rsidDel="005A2BAB">
                <w:delText xml:space="preserve">. </w:delText>
              </w:r>
              <w:r w:rsidDel="005A2BAB">
                <w:delText>2018. Vol. 121, s. 73 – 82. ISSN 0263-2241 (35%)</w:delText>
              </w:r>
            </w:del>
          </w:p>
          <w:p w:rsidR="00CD739C" w:rsidRPr="00D513FF" w:rsidDel="005A2BAB" w:rsidRDefault="00CD739C" w:rsidP="00CD739C">
            <w:pPr>
              <w:autoSpaceDE w:val="0"/>
              <w:autoSpaceDN w:val="0"/>
              <w:jc w:val="both"/>
              <w:rPr>
                <w:del w:id="4462" w:author="Michal Pilík" w:date="2018-09-03T08:55:00Z"/>
              </w:rPr>
            </w:pPr>
            <w:del w:id="4463" w:author="Michal Pilík" w:date="2018-09-03T08:55:00Z">
              <w:r w:rsidRPr="00D513FF" w:rsidDel="005A2BAB">
                <w:delText xml:space="preserve">TUČEK D., TUČKOVÁ, Z., JELÍNKOVÁ, D. </w:delText>
              </w:r>
              <w:r w:rsidRPr="00FA0D23" w:rsidDel="005A2BAB">
                <w:rPr>
                  <w:iCs/>
                </w:rPr>
                <w:delText>Performance Measurement of Energy Processes in Czech Production Plants</w:delText>
              </w:r>
              <w:r w:rsidRPr="00FA0D23" w:rsidDel="005A2BAB">
                <w:rPr>
                  <w:i/>
                </w:rPr>
                <w:delText xml:space="preserve">. </w:delText>
              </w:r>
              <w:r w:rsidRPr="00FA0D23" w:rsidDel="005A2BAB">
                <w:rPr>
                  <w:i/>
                  <w:iCs/>
                  <w:bdr w:val="none" w:sz="0" w:space="0" w:color="auto" w:frame="1"/>
                </w:rPr>
                <w:delText>FME Transactions</w:delText>
              </w:r>
              <w:r w:rsidRPr="00FA0D23" w:rsidDel="005A2BAB">
                <w:delText>. 2017, vol. 45, iss. 4, s. 670-677. ISSN 1451-2092.</w:delText>
              </w:r>
              <w:r w:rsidRPr="00FA0D23" w:rsidDel="005A2BAB">
                <w:rPr>
                  <w:rFonts w:ascii="Arial" w:hAnsi="Arial" w:cs="Arial"/>
                </w:rPr>
                <w:delText> </w:delText>
              </w:r>
              <w:r w:rsidRPr="00D513FF" w:rsidDel="005A2BAB">
                <w:delText>doi:10.5937/fmet1704670T</w:delText>
              </w:r>
              <w:r w:rsidDel="005A2BAB">
                <w:delText xml:space="preserve"> (45%)</w:delText>
              </w:r>
              <w:r w:rsidRPr="00D513FF" w:rsidDel="005A2BAB">
                <w:delText xml:space="preserve">. </w:delText>
              </w:r>
            </w:del>
          </w:p>
          <w:p w:rsidR="00940858" w:rsidRPr="006C473B" w:rsidDel="005A2BAB" w:rsidRDefault="00940858" w:rsidP="008B3C90">
            <w:pPr>
              <w:autoSpaceDE w:val="0"/>
              <w:autoSpaceDN w:val="0"/>
              <w:jc w:val="both"/>
              <w:rPr>
                <w:del w:id="4464" w:author="Michal Pilík" w:date="2018-09-03T08:55:00Z"/>
              </w:rPr>
            </w:pPr>
            <w:del w:id="4465" w:author="Michal Pilík" w:date="2018-09-03T08:55:00Z">
              <w:r w:rsidRPr="006C473B" w:rsidDel="005A2BAB">
                <w:delText xml:space="preserve">TUČEK, D., HRABAL, M., OPLETALOVÁ. M. Teaching business process management: Improving the process of process modelling course. </w:delText>
              </w:r>
              <w:r w:rsidRPr="006C473B" w:rsidDel="005A2BAB">
                <w:rPr>
                  <w:i/>
                  <w:iCs/>
                </w:rPr>
                <w:delText>Journal of Applied Engineering Science.</w:delText>
              </w:r>
              <w:r w:rsidRPr="006C473B" w:rsidDel="005A2BAB">
                <w:delText xml:space="preserve"> 2017, Vol. 15, no. 2, p. 1</w:delText>
              </w:r>
              <w:r w:rsidR="00CD739C" w:rsidDel="005A2BAB">
                <w:delText xml:space="preserve">13-121. ISSN 1451-4117. </w:delText>
              </w:r>
              <w:r w:rsidRPr="006C473B" w:rsidDel="005A2BAB">
                <w:delText>DOI:10.5937/jaes15-12172 (10%).</w:delText>
              </w:r>
            </w:del>
          </w:p>
          <w:p w:rsidR="00940858" w:rsidRPr="006C473B" w:rsidDel="005A2BAB" w:rsidRDefault="00940858" w:rsidP="008B3C90">
            <w:pPr>
              <w:pStyle w:val="Nadpis1"/>
              <w:keepLines w:val="0"/>
              <w:spacing w:before="0"/>
              <w:jc w:val="both"/>
              <w:rPr>
                <w:del w:id="4466" w:author="Michal Pilík" w:date="2018-09-03T08:55:00Z"/>
                <w:rFonts w:ascii="Times New Roman" w:eastAsia="Times New Roman" w:hAnsi="Times New Roman" w:cs="Times New Roman"/>
                <w:b w:val="0"/>
                <w:caps/>
                <w:color w:val="auto"/>
                <w:kern w:val="36"/>
                <w:sz w:val="20"/>
                <w:szCs w:val="20"/>
              </w:rPr>
            </w:pPr>
            <w:del w:id="4467" w:author="Michal Pilík" w:date="2018-09-03T08:55:00Z">
              <w:r w:rsidRPr="006C473B" w:rsidDel="005A2BAB">
                <w:rPr>
                  <w:rFonts w:ascii="Times New Roman" w:eastAsia="Times New Roman" w:hAnsi="Times New Roman" w:cs="Times New Roman"/>
                  <w:b w:val="0"/>
                  <w:color w:val="auto"/>
                  <w:sz w:val="20"/>
                  <w:szCs w:val="20"/>
                </w:rPr>
                <w:delText xml:space="preserve">GAVUROVÁ, B., TKÁČOVÁ, A., TUČEK, D. Determinants of public fund´s savings formation via public procurement process. </w:delText>
              </w:r>
              <w:r w:rsidRPr="006C473B" w:rsidDel="005A2BAB">
                <w:rPr>
                  <w:rFonts w:ascii="Times New Roman" w:eastAsia="Times New Roman" w:hAnsi="Times New Roman" w:cs="Times New Roman"/>
                  <w:b w:val="0"/>
                  <w:i/>
                  <w:iCs/>
                  <w:color w:val="auto"/>
                  <w:sz w:val="20"/>
                  <w:szCs w:val="20"/>
                </w:rPr>
                <w:delText>Administratie si Management Public</w:delText>
              </w:r>
              <w:r w:rsidRPr="006C473B" w:rsidDel="005A2BAB">
                <w:rPr>
                  <w:rFonts w:ascii="Times New Roman" w:eastAsia="Times New Roman" w:hAnsi="Times New Roman" w:cs="Times New Roman"/>
                  <w:b w:val="0"/>
                  <w:color w:val="auto"/>
                  <w:sz w:val="20"/>
                  <w:szCs w:val="20"/>
                </w:rPr>
                <w:delText>, 2017, roč. 2017, č. 28, s. 25-44. ISSN 1583-9583 (34%)</w:delText>
              </w:r>
            </w:del>
          </w:p>
          <w:p w:rsidR="00940858" w:rsidRPr="006C473B" w:rsidDel="005A2BAB" w:rsidRDefault="00940858" w:rsidP="008B3C90">
            <w:pPr>
              <w:pStyle w:val="Nadpis1"/>
              <w:keepLines w:val="0"/>
              <w:spacing w:before="0"/>
              <w:jc w:val="both"/>
              <w:rPr>
                <w:del w:id="4468" w:author="Michal Pilík" w:date="2018-09-03T08:55:00Z"/>
                <w:rFonts w:ascii="Times New Roman" w:eastAsia="Times New Roman" w:hAnsi="Times New Roman" w:cs="Times New Roman"/>
                <w:b w:val="0"/>
                <w:color w:val="auto"/>
                <w:kern w:val="36"/>
                <w:sz w:val="20"/>
                <w:szCs w:val="20"/>
              </w:rPr>
            </w:pPr>
            <w:del w:id="4469" w:author="Michal Pilík" w:date="2018-09-03T08:55:00Z">
              <w:r w:rsidRPr="006C473B" w:rsidDel="005A2BAB">
                <w:rPr>
                  <w:rFonts w:ascii="Times New Roman" w:eastAsia="Times New Roman" w:hAnsi="Times New Roman" w:cs="Times New Roman"/>
                  <w:b w:val="0"/>
                  <w:caps/>
                  <w:color w:val="auto"/>
                  <w:kern w:val="36"/>
                  <w:sz w:val="20"/>
                  <w:szCs w:val="20"/>
                </w:rPr>
                <w:delText>TUČEK, D.</w:delText>
              </w:r>
              <w:r w:rsidRPr="006C473B" w:rsidDel="005A2BAB">
                <w:rPr>
                  <w:rFonts w:ascii="Times New Roman" w:eastAsia="Times New Roman" w:hAnsi="Times New Roman" w:cs="Times New Roman"/>
                  <w:b w:val="0"/>
                  <w:color w:val="auto"/>
                  <w:kern w:val="36"/>
                  <w:sz w:val="20"/>
                  <w:szCs w:val="20"/>
                </w:rPr>
                <w:delText xml:space="preserve"> New strategy for Business Process Management – quantitative research in Czech Republic</w:delText>
              </w:r>
              <w:r w:rsidRPr="006C473B" w:rsidDel="005A2BAB">
                <w:rPr>
                  <w:rFonts w:ascii="Times New Roman" w:eastAsia="Times New Roman" w:hAnsi="Times New Roman" w:cs="Times New Roman"/>
                  <w:b w:val="0"/>
                  <w:caps/>
                  <w:color w:val="auto"/>
                  <w:kern w:val="36"/>
                  <w:sz w:val="20"/>
                  <w:szCs w:val="20"/>
                  <w:lang w:val="sl-SI"/>
                </w:rPr>
                <w:delText xml:space="preserve">. </w:delText>
              </w:r>
              <w:r w:rsidRPr="006C473B" w:rsidDel="005A2BAB">
                <w:rPr>
                  <w:rFonts w:ascii="Times New Roman" w:eastAsia="Times New Roman" w:hAnsi="Times New Roman" w:cs="Times New Roman"/>
                  <w:b w:val="0"/>
                  <w:i/>
                  <w:iCs/>
                  <w:color w:val="auto"/>
                  <w:kern w:val="36"/>
                  <w:sz w:val="20"/>
                  <w:szCs w:val="20"/>
                </w:rPr>
                <w:delText>International Advances in Economic Research. 2016.</w:delText>
              </w:r>
              <w:r w:rsidR="00CD739C" w:rsidDel="005A2BAB">
                <w:rPr>
                  <w:rFonts w:ascii="Times New Roman" w:eastAsia="Times New Roman" w:hAnsi="Times New Roman" w:cs="Times New Roman"/>
                  <w:b w:val="0"/>
                  <w:color w:val="auto"/>
                  <w:kern w:val="36"/>
                  <w:sz w:val="20"/>
                  <w:szCs w:val="20"/>
                </w:rPr>
                <w:delText xml:space="preserve"> ISSN</w:delText>
              </w:r>
              <w:r w:rsidRPr="006C473B" w:rsidDel="005A2BAB">
                <w:rPr>
                  <w:rFonts w:ascii="Times New Roman" w:eastAsia="Times New Roman" w:hAnsi="Times New Roman" w:cs="Times New Roman"/>
                  <w:b w:val="0"/>
                  <w:color w:val="auto"/>
                  <w:kern w:val="36"/>
                  <w:sz w:val="20"/>
                  <w:szCs w:val="20"/>
                </w:rPr>
                <w:delText xml:space="preserve"> 1573-966X</w:delText>
              </w:r>
              <w:r w:rsidR="00CD739C" w:rsidDel="005A2BAB">
                <w:rPr>
                  <w:rFonts w:ascii="Times New Roman" w:eastAsia="Times New Roman" w:hAnsi="Times New Roman" w:cs="Times New Roman"/>
                  <w:b w:val="0"/>
                  <w:color w:val="auto"/>
                  <w:kern w:val="36"/>
                  <w:sz w:val="20"/>
                  <w:szCs w:val="20"/>
                </w:rPr>
                <w:delText>.</w:delText>
              </w:r>
              <w:r w:rsidRPr="006C473B" w:rsidDel="005A2BAB">
                <w:rPr>
                  <w:rFonts w:ascii="Times New Roman" w:eastAsia="Times New Roman" w:hAnsi="Times New Roman" w:cs="Times New Roman"/>
                  <w:b w:val="0"/>
                  <w:color w:val="auto"/>
                  <w:kern w:val="36"/>
                  <w:sz w:val="20"/>
                  <w:szCs w:val="20"/>
                </w:rPr>
                <w:delText xml:space="preserve"> DOI: 10.1007/s11294-016</w:delText>
              </w:r>
              <w:r w:rsidRPr="006C473B" w:rsidDel="005A2BAB">
                <w:rPr>
                  <w:rFonts w:ascii="Times New Roman" w:eastAsia="Times New Roman" w:hAnsi="Times New Roman" w:cs="Times New Roman"/>
                  <w:b w:val="0"/>
                  <w:caps/>
                  <w:color w:val="auto"/>
                  <w:kern w:val="36"/>
                  <w:sz w:val="20"/>
                  <w:szCs w:val="20"/>
                </w:rPr>
                <w:delText>-9613-9.</w:delText>
              </w:r>
            </w:del>
          </w:p>
          <w:p w:rsidR="00940858" w:rsidRPr="006C473B" w:rsidDel="005A2BAB" w:rsidRDefault="00940858" w:rsidP="008B3C90">
            <w:pPr>
              <w:autoSpaceDE w:val="0"/>
              <w:autoSpaceDN w:val="0"/>
              <w:ind w:right="78"/>
              <w:jc w:val="both"/>
              <w:rPr>
                <w:del w:id="4470" w:author="Michal Pilík" w:date="2018-09-03T08:55:00Z"/>
              </w:rPr>
            </w:pPr>
            <w:del w:id="4471" w:author="Michal Pilík" w:date="2018-09-03T08:55:00Z">
              <w:r w:rsidRPr="006C473B" w:rsidDel="005A2BAB">
                <w:delText xml:space="preserve">TUČEK, D., NOVÁK, I. </w:delText>
              </w:r>
              <w:r w:rsidRPr="006C473B" w:rsidDel="005A2BAB">
                <w:rPr>
                  <w:i/>
                  <w:iCs/>
                </w:rPr>
                <w:delText>Process optimalisation with effective interconnection of production system models in Plant Simulation</w:delText>
              </w:r>
              <w:r w:rsidRPr="006C473B" w:rsidDel="005A2BAB">
                <w:delText>, Scientific Papers of the University of Pardubice, Series D, Faculty of Economics and Administration, 2016, pp. 196-206. ISSN 1211-555X (90%).</w:delText>
              </w:r>
            </w:del>
          </w:p>
          <w:p w:rsidR="00940858" w:rsidRPr="00EB4B06" w:rsidDel="005A2BAB" w:rsidRDefault="00940858" w:rsidP="008B3C90">
            <w:pPr>
              <w:jc w:val="both"/>
              <w:rPr>
                <w:del w:id="4472" w:author="Michal Pilík" w:date="2018-09-03T08:55:00Z"/>
              </w:rPr>
            </w:pPr>
            <w:del w:id="4473" w:author="Michal Pilík" w:date="2018-09-03T08:55:00Z">
              <w:r w:rsidRPr="00EB4B06" w:rsidDel="005A2BAB">
                <w:delText xml:space="preserve">Užitný vzor a patent </w:delText>
              </w:r>
            </w:del>
          </w:p>
          <w:p w:rsidR="00940858" w:rsidRPr="00EB4B06" w:rsidDel="005A2BAB" w:rsidRDefault="00940858" w:rsidP="008B3C90">
            <w:pPr>
              <w:jc w:val="both"/>
              <w:rPr>
                <w:del w:id="4474" w:author="Michal Pilík" w:date="2018-09-03T08:55:00Z"/>
              </w:rPr>
            </w:pPr>
            <w:del w:id="4475" w:author="Michal Pilík" w:date="2018-09-03T08:55:00Z">
              <w:r w:rsidRPr="00EB4B06" w:rsidDel="005A2BAB">
                <w:delText>Ergonomické zařízení na měření lokální svalové zátěže – Užitný vzor č. 29172 v. r. 2015, Patent v r. 2017 č. 306627</w:delText>
              </w:r>
            </w:del>
          </w:p>
          <w:p w:rsidR="00940858" w:rsidRPr="00894A67" w:rsidDel="005A2BAB" w:rsidRDefault="00940858" w:rsidP="008B3C90">
            <w:pPr>
              <w:jc w:val="both"/>
              <w:rPr>
                <w:del w:id="4476" w:author="Michal Pilík" w:date="2018-09-03T08:55:00Z"/>
                <w:b/>
              </w:rPr>
            </w:pPr>
            <w:del w:id="4477" w:author="Michal Pilík" w:date="2018-09-03T08:55:00Z">
              <w:r w:rsidRPr="00EB4B06" w:rsidDel="005A2BAB">
                <w:delText>Projektová činnost</w:delText>
              </w:r>
            </w:del>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940858" w:rsidRPr="00894A67" w:rsidDel="005A2BAB" w:rsidTr="008B3C90">
              <w:trPr>
                <w:trHeight w:val="2830"/>
                <w:del w:id="4478" w:author="Michal Pilík" w:date="2018-09-03T08:55:00Z"/>
              </w:trPr>
              <w:tc>
                <w:tcPr>
                  <w:tcW w:w="1515" w:type="dxa"/>
                </w:tcPr>
                <w:p w:rsidR="00940858" w:rsidRPr="00894A67" w:rsidDel="005A2BAB" w:rsidRDefault="00940858" w:rsidP="008B3C90">
                  <w:pPr>
                    <w:jc w:val="both"/>
                    <w:rPr>
                      <w:del w:id="4479" w:author="Michal Pilík" w:date="2018-09-03T08:55:00Z"/>
                    </w:rPr>
                  </w:pPr>
                  <w:del w:id="4480" w:author="Michal Pilík" w:date="2018-09-03T08:55:00Z">
                    <w:r w:rsidRPr="00894A67" w:rsidDel="005A2BAB">
                      <w:delText>2010 - 2012</w:delText>
                    </w:r>
                  </w:del>
                </w:p>
                <w:p w:rsidR="00940858" w:rsidRPr="00894A67" w:rsidDel="005A2BAB" w:rsidRDefault="00940858" w:rsidP="008B3C90">
                  <w:pPr>
                    <w:ind w:left="7"/>
                    <w:jc w:val="both"/>
                    <w:rPr>
                      <w:del w:id="4481" w:author="Michal Pilík" w:date="2018-09-03T08:55:00Z"/>
                    </w:rPr>
                  </w:pPr>
                </w:p>
                <w:p w:rsidR="00940858" w:rsidRPr="00894A67" w:rsidDel="005A2BAB" w:rsidRDefault="00940858" w:rsidP="008B3C90">
                  <w:pPr>
                    <w:ind w:left="7"/>
                    <w:jc w:val="both"/>
                    <w:rPr>
                      <w:del w:id="4482" w:author="Michal Pilík" w:date="2018-09-03T08:55:00Z"/>
                    </w:rPr>
                  </w:pPr>
                </w:p>
                <w:p w:rsidR="00940858" w:rsidRPr="00894A67" w:rsidDel="005A2BAB" w:rsidRDefault="00940858" w:rsidP="008B3C90">
                  <w:pPr>
                    <w:ind w:left="7"/>
                    <w:jc w:val="both"/>
                    <w:rPr>
                      <w:del w:id="4483" w:author="Michal Pilík" w:date="2018-09-03T08:55:00Z"/>
                    </w:rPr>
                  </w:pPr>
                </w:p>
                <w:p w:rsidR="00940858" w:rsidRPr="00894A67" w:rsidDel="005A2BAB" w:rsidRDefault="00940858" w:rsidP="008B3C90">
                  <w:pPr>
                    <w:jc w:val="both"/>
                    <w:rPr>
                      <w:del w:id="4484" w:author="Michal Pilík" w:date="2018-09-03T08:55:00Z"/>
                    </w:rPr>
                  </w:pPr>
                </w:p>
                <w:p w:rsidR="00940858" w:rsidRPr="00894A67" w:rsidDel="005A2BAB" w:rsidRDefault="00940858" w:rsidP="008B3C90">
                  <w:pPr>
                    <w:jc w:val="both"/>
                    <w:rPr>
                      <w:del w:id="4485" w:author="Michal Pilík" w:date="2018-09-03T08:55:00Z"/>
                    </w:rPr>
                  </w:pPr>
                  <w:del w:id="4486" w:author="Michal Pilík" w:date="2018-09-03T08:55:00Z">
                    <w:r w:rsidRPr="00894A67" w:rsidDel="005A2BAB">
                      <w:delText>2012</w:delText>
                    </w:r>
                  </w:del>
                </w:p>
                <w:p w:rsidR="00940858" w:rsidRPr="00894A67" w:rsidDel="005A2BAB" w:rsidRDefault="00940858" w:rsidP="008B3C90">
                  <w:pPr>
                    <w:jc w:val="both"/>
                    <w:rPr>
                      <w:del w:id="4487" w:author="Michal Pilík" w:date="2018-09-03T08:55:00Z"/>
                    </w:rPr>
                  </w:pPr>
                </w:p>
                <w:p w:rsidR="00940858" w:rsidRPr="00894A67" w:rsidDel="005A2BAB" w:rsidRDefault="00940858" w:rsidP="008B3C90">
                  <w:pPr>
                    <w:jc w:val="both"/>
                    <w:rPr>
                      <w:del w:id="4488" w:author="Michal Pilík" w:date="2018-09-03T08:55:00Z"/>
                    </w:rPr>
                  </w:pPr>
                  <w:del w:id="4489" w:author="Michal Pilík" w:date="2018-09-03T08:55:00Z">
                    <w:r w:rsidRPr="00894A67" w:rsidDel="005A2BAB">
                      <w:delText>2009 - 2012</w:delText>
                    </w:r>
                  </w:del>
                </w:p>
                <w:p w:rsidR="00940858" w:rsidRPr="00894A67" w:rsidDel="005A2BAB" w:rsidRDefault="00940858" w:rsidP="008B3C90">
                  <w:pPr>
                    <w:jc w:val="both"/>
                    <w:rPr>
                      <w:del w:id="4490" w:author="Michal Pilík" w:date="2018-09-03T08:55:00Z"/>
                    </w:rPr>
                  </w:pPr>
                </w:p>
                <w:p w:rsidR="00940858" w:rsidRPr="00894A67" w:rsidDel="005A2BAB" w:rsidRDefault="00940858" w:rsidP="008B3C90">
                  <w:pPr>
                    <w:jc w:val="both"/>
                    <w:rPr>
                      <w:del w:id="4491" w:author="Michal Pilík" w:date="2018-09-03T08:55:00Z"/>
                    </w:rPr>
                  </w:pPr>
                </w:p>
                <w:p w:rsidR="00940858" w:rsidRPr="00894A67" w:rsidDel="005A2BAB" w:rsidRDefault="00940858" w:rsidP="008B3C90">
                  <w:pPr>
                    <w:jc w:val="both"/>
                    <w:rPr>
                      <w:del w:id="4492" w:author="Michal Pilík" w:date="2018-09-03T08:55:00Z"/>
                    </w:rPr>
                  </w:pPr>
                  <w:del w:id="4493" w:author="Michal Pilík" w:date="2018-09-03T08:55:00Z">
                    <w:r w:rsidRPr="00894A67" w:rsidDel="005A2BAB">
                      <w:delText>2013 - 2015</w:delText>
                    </w:r>
                  </w:del>
                </w:p>
                <w:p w:rsidR="00940858" w:rsidRPr="00894A67" w:rsidDel="005A2BAB" w:rsidRDefault="00940858" w:rsidP="008B3C90">
                  <w:pPr>
                    <w:jc w:val="both"/>
                    <w:rPr>
                      <w:del w:id="4494" w:author="Michal Pilík" w:date="2018-09-03T08:55:00Z"/>
                    </w:rPr>
                  </w:pPr>
                </w:p>
                <w:p w:rsidR="00940858" w:rsidRPr="00894A67" w:rsidDel="005A2BAB" w:rsidRDefault="00940858" w:rsidP="008B3C90">
                  <w:pPr>
                    <w:jc w:val="both"/>
                    <w:rPr>
                      <w:del w:id="4495" w:author="Michal Pilík" w:date="2018-09-03T08:55:00Z"/>
                    </w:rPr>
                  </w:pPr>
                  <w:del w:id="4496" w:author="Michal Pilík" w:date="2018-09-03T08:55:00Z">
                    <w:r w:rsidRPr="00894A67" w:rsidDel="005A2BAB">
                      <w:delText>2013 - 2015</w:delText>
                    </w:r>
                  </w:del>
                </w:p>
              </w:tc>
              <w:tc>
                <w:tcPr>
                  <w:tcW w:w="8162" w:type="dxa"/>
                </w:tcPr>
                <w:p w:rsidR="00940858" w:rsidRPr="00894A67" w:rsidDel="005A2BAB" w:rsidRDefault="00940858" w:rsidP="008B3C90">
                  <w:pPr>
                    <w:jc w:val="both"/>
                    <w:rPr>
                      <w:del w:id="4497" w:author="Michal Pilík" w:date="2018-09-03T08:55:00Z"/>
                    </w:rPr>
                  </w:pPr>
                  <w:del w:id="4498" w:author="Michal Pilík" w:date="2018-09-03T08:55:00Z">
                    <w:r w:rsidRPr="00894A67" w:rsidDel="005A2BAB">
                      <w:delTex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delText>
                    </w:r>
                  </w:del>
                </w:p>
                <w:p w:rsidR="00940858" w:rsidRPr="00894A67" w:rsidDel="005A2BAB" w:rsidRDefault="00940858" w:rsidP="008B3C90">
                  <w:pPr>
                    <w:jc w:val="both"/>
                    <w:rPr>
                      <w:del w:id="4499" w:author="Michal Pilík" w:date="2018-09-03T08:55:00Z"/>
                    </w:rPr>
                  </w:pPr>
                  <w:del w:id="4500" w:author="Michal Pilík" w:date="2018-09-03T08:55:00Z">
                    <w:r w:rsidRPr="00894A67" w:rsidDel="005A2BAB">
                      <w:delText>Individuální projekt národní KVALITA, Pilotní metodik ověřování projektu: Kvalita (IPN projekt MŠMT ČR)</w:delText>
                    </w:r>
                  </w:del>
                </w:p>
                <w:p w:rsidR="00940858" w:rsidRPr="00894A67" w:rsidDel="005A2BAB" w:rsidRDefault="00940858" w:rsidP="008B3C90">
                  <w:pPr>
                    <w:jc w:val="both"/>
                    <w:rPr>
                      <w:del w:id="4501" w:author="Michal Pilík" w:date="2018-09-03T08:55:00Z"/>
                    </w:rPr>
                  </w:pPr>
                  <w:del w:id="4502" w:author="Michal Pilík" w:date="2018-09-03T08:55:00Z">
                    <w:r w:rsidRPr="00894A67" w:rsidDel="005A2BAB">
                      <w:delText>Optimalizace procesů údržby energetiky ve společnosti Barum Continental Otrokovice s využitím nástrojů Lean Production  a Business Process Managementu - vedení projektu</w:delText>
                    </w:r>
                  </w:del>
                </w:p>
                <w:p w:rsidR="00940858" w:rsidRPr="00894A67" w:rsidDel="005A2BAB" w:rsidRDefault="00940858" w:rsidP="008B3C90">
                  <w:pPr>
                    <w:jc w:val="both"/>
                    <w:rPr>
                      <w:del w:id="4503" w:author="Michal Pilík" w:date="2018-09-03T08:55:00Z"/>
                    </w:rPr>
                  </w:pPr>
                  <w:del w:id="4504" w:author="Michal Pilík" w:date="2018-09-03T08:55:00Z">
                    <w:r w:rsidRPr="00894A67" w:rsidDel="005A2BAB">
                      <w:delText>Individuální projekt národní KREDO (Kvalita, relevance, efektivita, diverzifikace a otevřenost) Expert konzultant, (IPN projekt MŠMT ČR)</w:delText>
                    </w:r>
                  </w:del>
                </w:p>
                <w:p w:rsidR="00940858" w:rsidRPr="00894A67" w:rsidDel="005A2BAB" w:rsidRDefault="00940858" w:rsidP="008B3C90">
                  <w:pPr>
                    <w:jc w:val="both"/>
                    <w:rPr>
                      <w:del w:id="4505" w:author="Michal Pilík" w:date="2018-09-03T08:55:00Z"/>
                    </w:rPr>
                  </w:pPr>
                  <w:del w:id="4506" w:author="Michal Pilík" w:date="2018-09-03T08:55:00Z">
                    <w:r w:rsidRPr="00894A67" w:rsidDel="005A2BAB">
                      <w:delText>Projekt procesních analýz ve společnosti Meopta Přerov - vedení projektu</w:delText>
                    </w:r>
                  </w:del>
                </w:p>
                <w:p w:rsidR="00940858" w:rsidRPr="00894A67" w:rsidDel="005A2BAB" w:rsidRDefault="00940858" w:rsidP="008B3C90">
                  <w:pPr>
                    <w:jc w:val="both"/>
                    <w:rPr>
                      <w:del w:id="4507" w:author="Michal Pilík" w:date="2018-09-03T08:55:00Z"/>
                    </w:rPr>
                  </w:pPr>
                  <w:del w:id="4508" w:author="Michal Pilík" w:date="2018-09-03T08:55:00Z">
                    <w:r w:rsidRPr="00894A67" w:rsidDel="005A2BAB">
                      <w:delText>Zlepšování projektů – VaV Ergonomie drobné svalové zátěže, vědeckovýzkumný projekt OPPI – MPO, řešený pro Moravskoslezský automobilový klastr, o. s. -</w:delText>
                    </w:r>
                    <w:r w:rsidDel="005A2BAB">
                      <w:delText xml:space="preserve"> </w:delText>
                    </w:r>
                    <w:r w:rsidRPr="00894A67" w:rsidDel="005A2BAB">
                      <w:delText>hlavní řešitel</w:delText>
                    </w:r>
                  </w:del>
                </w:p>
              </w:tc>
            </w:tr>
          </w:tbl>
          <w:p w:rsidR="00940858" w:rsidRPr="00894A67" w:rsidDel="005A2BAB" w:rsidRDefault="00940858" w:rsidP="008B3C90">
            <w:pPr>
              <w:jc w:val="both"/>
              <w:rPr>
                <w:del w:id="4509" w:author="Michal Pilík" w:date="2018-09-03T08:55:00Z"/>
                <w:b/>
              </w:rPr>
            </w:pPr>
          </w:p>
        </w:tc>
      </w:tr>
      <w:tr w:rsidR="00940858" w:rsidDel="005A2BAB" w:rsidTr="008B3C90">
        <w:trPr>
          <w:trHeight w:val="218"/>
          <w:del w:id="4510" w:author="Michal Pilík" w:date="2018-09-03T08:55:00Z"/>
        </w:trPr>
        <w:tc>
          <w:tcPr>
            <w:tcW w:w="9859" w:type="dxa"/>
            <w:gridSpan w:val="11"/>
            <w:shd w:val="clear" w:color="auto" w:fill="F7CAAC"/>
          </w:tcPr>
          <w:p w:rsidR="00940858" w:rsidDel="005A2BAB" w:rsidRDefault="00940858" w:rsidP="008B3C90">
            <w:pPr>
              <w:rPr>
                <w:del w:id="4511" w:author="Michal Pilík" w:date="2018-09-03T08:55:00Z"/>
                <w:b/>
              </w:rPr>
            </w:pPr>
            <w:del w:id="4512" w:author="Michal Pilík" w:date="2018-09-03T08:55:00Z">
              <w:r w:rsidDel="005A2BAB">
                <w:rPr>
                  <w:b/>
                </w:rPr>
                <w:delText>Působení v zahraničí</w:delText>
              </w:r>
            </w:del>
          </w:p>
        </w:tc>
      </w:tr>
      <w:tr w:rsidR="00940858" w:rsidDel="005A2BAB" w:rsidTr="008B3C90">
        <w:trPr>
          <w:trHeight w:val="328"/>
          <w:del w:id="4513" w:author="Michal Pilík" w:date="2018-09-03T08:55:00Z"/>
        </w:trPr>
        <w:tc>
          <w:tcPr>
            <w:tcW w:w="9859" w:type="dxa"/>
            <w:gridSpan w:val="11"/>
          </w:tcPr>
          <w:tbl>
            <w:tblPr>
              <w:tblW w:w="0" w:type="auto"/>
              <w:tblLayout w:type="fixed"/>
              <w:tblCellMar>
                <w:left w:w="70" w:type="dxa"/>
                <w:right w:w="70" w:type="dxa"/>
              </w:tblCellMar>
              <w:tblLook w:val="0000" w:firstRow="0" w:lastRow="0" w:firstColumn="0" w:lastColumn="0" w:noHBand="0" w:noVBand="0"/>
            </w:tblPr>
            <w:tblGrid>
              <w:gridCol w:w="1515"/>
              <w:gridCol w:w="8162"/>
            </w:tblGrid>
            <w:tr w:rsidR="00940858" w:rsidRPr="00FB7B24" w:rsidDel="005A2BAB" w:rsidTr="008B3C90">
              <w:trPr>
                <w:trHeight w:val="1503"/>
                <w:del w:id="4514" w:author="Michal Pilík" w:date="2018-09-03T08:55:00Z"/>
              </w:trPr>
              <w:tc>
                <w:tcPr>
                  <w:tcW w:w="1515" w:type="dxa"/>
                </w:tcPr>
                <w:p w:rsidR="00940858" w:rsidRPr="00894A67" w:rsidDel="005A2BAB" w:rsidRDefault="00940858" w:rsidP="008B3C90">
                  <w:pPr>
                    <w:rPr>
                      <w:del w:id="4515" w:author="Michal Pilík" w:date="2018-09-03T08:55:00Z"/>
                    </w:rPr>
                  </w:pPr>
                  <w:del w:id="4516" w:author="Michal Pilík" w:date="2018-09-03T08:55:00Z">
                    <w:r w:rsidRPr="00894A67" w:rsidDel="005A2BAB">
                      <w:delText>2005 (krátkodobé – 1 týden)</w:delText>
                    </w:r>
                  </w:del>
                </w:p>
                <w:p w:rsidR="00940858" w:rsidRPr="00894A67" w:rsidDel="005A2BAB" w:rsidRDefault="00940858" w:rsidP="008B3C90">
                  <w:pPr>
                    <w:rPr>
                      <w:del w:id="4517" w:author="Michal Pilík" w:date="2018-09-03T08:55:00Z"/>
                    </w:rPr>
                  </w:pPr>
                  <w:del w:id="4518" w:author="Michal Pilík" w:date="2018-09-03T08:55:00Z">
                    <w:r w:rsidRPr="00894A67" w:rsidDel="005A2BAB">
                      <w:delText>2006</w:delText>
                    </w:r>
                  </w:del>
                </w:p>
                <w:p w:rsidR="00940858" w:rsidRPr="00894A67" w:rsidDel="005A2BAB" w:rsidRDefault="00940858" w:rsidP="008B3C90">
                  <w:pPr>
                    <w:rPr>
                      <w:del w:id="4519" w:author="Michal Pilík" w:date="2018-09-03T08:55:00Z"/>
                    </w:rPr>
                  </w:pPr>
                  <w:del w:id="4520" w:author="Michal Pilík" w:date="2018-09-03T08:55:00Z">
                    <w:r w:rsidRPr="00894A67" w:rsidDel="005A2BAB">
                      <w:delText>(krátkodobé – 1 týden)</w:delText>
                    </w:r>
                  </w:del>
                </w:p>
                <w:p w:rsidR="00940858" w:rsidRPr="00894A67" w:rsidDel="005A2BAB" w:rsidRDefault="00940858" w:rsidP="008B3C90">
                  <w:pPr>
                    <w:rPr>
                      <w:del w:id="4521" w:author="Michal Pilík" w:date="2018-09-03T08:55:00Z"/>
                    </w:rPr>
                  </w:pPr>
                </w:p>
                <w:p w:rsidR="00940858" w:rsidRPr="00894A67" w:rsidDel="005A2BAB" w:rsidRDefault="00940858" w:rsidP="008B3C90">
                  <w:pPr>
                    <w:rPr>
                      <w:del w:id="4522" w:author="Michal Pilík" w:date="2018-09-03T08:55:00Z"/>
                    </w:rPr>
                  </w:pPr>
                </w:p>
                <w:p w:rsidR="00940858" w:rsidRPr="00894A67" w:rsidDel="005A2BAB" w:rsidRDefault="00940858" w:rsidP="008B3C90">
                  <w:pPr>
                    <w:rPr>
                      <w:del w:id="4523" w:author="Michal Pilík" w:date="2018-09-03T08:55:00Z"/>
                    </w:rPr>
                  </w:pPr>
                  <w:del w:id="4524" w:author="Michal Pilík" w:date="2018-09-03T08:55:00Z">
                    <w:r w:rsidRPr="00894A67" w:rsidDel="005A2BAB">
                      <w:delText>2009(krátkodobé – 1 týden)</w:delText>
                    </w:r>
                  </w:del>
                </w:p>
                <w:p w:rsidR="00940858" w:rsidRPr="00894A67" w:rsidDel="005A2BAB" w:rsidRDefault="00940858" w:rsidP="008B3C90">
                  <w:pPr>
                    <w:rPr>
                      <w:del w:id="4525" w:author="Michal Pilík" w:date="2018-09-03T08:55:00Z"/>
                    </w:rPr>
                  </w:pPr>
                  <w:del w:id="4526" w:author="Michal Pilík" w:date="2018-09-03T08:55:00Z">
                    <w:r w:rsidRPr="00894A67" w:rsidDel="005A2BAB">
                      <w:delText>2014(krátkodobé – 1 týden)</w:delText>
                    </w:r>
                  </w:del>
                </w:p>
              </w:tc>
              <w:tc>
                <w:tcPr>
                  <w:tcW w:w="8162" w:type="dxa"/>
                </w:tcPr>
                <w:p w:rsidR="00940858" w:rsidDel="005A2BAB" w:rsidRDefault="00940858" w:rsidP="008B3C90">
                  <w:pPr>
                    <w:spacing w:line="240" w:lineRule="atLeast"/>
                    <w:jc w:val="both"/>
                    <w:rPr>
                      <w:del w:id="4527" w:author="Michal Pilík" w:date="2018-09-03T08:55:00Z"/>
                    </w:rPr>
                  </w:pPr>
                  <w:del w:id="4528" w:author="Michal Pilík" w:date="2018-09-03T08:55:00Z">
                    <w:r w:rsidRPr="00894A67" w:rsidDel="005A2BAB">
                      <w:delText>Beja – Portugalsko, Escola Superior de Tecnologia e Gestäo, Instituto Politécnico de Beja, Teachers mobility. Výuka v AJ na zahraniční vysoké škole v rámci projektu Sokrates/ Erasmus, (Lectures: Business Process Reengineering)</w:delText>
                    </w:r>
                  </w:del>
                </w:p>
                <w:p w:rsidR="00940858" w:rsidRPr="00894A67" w:rsidDel="005A2BAB" w:rsidRDefault="00940858" w:rsidP="008B3C90">
                  <w:pPr>
                    <w:rPr>
                      <w:del w:id="4529" w:author="Michal Pilík" w:date="2018-09-03T08:55:00Z"/>
                    </w:rPr>
                  </w:pPr>
                  <w:del w:id="4530" w:author="Michal Pilík" w:date="2018-09-03T08:55:00Z">
                    <w:r w:rsidRPr="00894A67" w:rsidDel="005A2BAB">
                      <w:delText>Porto – Portugalsko, Polytechnic Institute of Porto, ISCAP – School of Accounting and Administration, ESTGF – School of Management and Technology, ESEIG – School of Management and Industrial Studies,  Teachers mobility. Výuka v AJ na zahraniční vysoké škole v rámci projektu Sokrates/ Erasmus, (Lectures: Production and Operations Management)</w:delText>
                    </w:r>
                  </w:del>
                </w:p>
                <w:p w:rsidR="00940858" w:rsidDel="005A2BAB" w:rsidRDefault="00940858" w:rsidP="008B3C90">
                  <w:pPr>
                    <w:rPr>
                      <w:del w:id="4531" w:author="Michal Pilík" w:date="2018-09-03T08:55:00Z"/>
                      <w:noProof/>
                    </w:rPr>
                  </w:pPr>
                </w:p>
                <w:p w:rsidR="00940858" w:rsidRPr="00894A67" w:rsidDel="005A2BAB" w:rsidRDefault="00940858" w:rsidP="008B3C90">
                  <w:pPr>
                    <w:rPr>
                      <w:del w:id="4532" w:author="Michal Pilík" w:date="2018-09-03T08:55:00Z"/>
                    </w:rPr>
                  </w:pPr>
                  <w:del w:id="4533" w:author="Michal Pilík" w:date="2018-09-03T08:55:00Z">
                    <w:r w:rsidRPr="00894A67" w:rsidDel="005A2BAB">
                      <w:rPr>
                        <w:noProof/>
                      </w:rPr>
                      <w:delText xml:space="preserve">Yasar University, Izmir, Turkey </w:delText>
                    </w:r>
                    <w:r w:rsidRPr="00894A67" w:rsidDel="005A2BAB">
                      <w:delText>(Lectures: Lean Production  and Business Process Management)</w:delText>
                    </w:r>
                  </w:del>
                </w:p>
                <w:p w:rsidR="00940858" w:rsidDel="005A2BAB" w:rsidRDefault="00940858" w:rsidP="008B3C90">
                  <w:pPr>
                    <w:rPr>
                      <w:del w:id="4534" w:author="Michal Pilík" w:date="2018-09-03T08:55:00Z"/>
                    </w:rPr>
                  </w:pPr>
                </w:p>
                <w:p w:rsidR="00940858" w:rsidRPr="00894A67" w:rsidDel="005A2BAB" w:rsidRDefault="00940858" w:rsidP="008B3C90">
                  <w:pPr>
                    <w:rPr>
                      <w:del w:id="4535" w:author="Michal Pilík" w:date="2018-09-03T08:55:00Z"/>
                    </w:rPr>
                  </w:pPr>
                  <w:del w:id="4536" w:author="Michal Pilík" w:date="2018-09-03T08:55:00Z">
                    <w:r w:rsidRPr="00894A67" w:rsidDel="005A2BAB">
                      <w:delText>University of the Peloponnese, Faculty of Management and Economics, Greece</w:delText>
                    </w:r>
                  </w:del>
                </w:p>
                <w:p w:rsidR="00940858" w:rsidRPr="00894A67" w:rsidDel="005A2BAB" w:rsidRDefault="00940858" w:rsidP="008B3C90">
                  <w:pPr>
                    <w:rPr>
                      <w:del w:id="4537" w:author="Michal Pilík" w:date="2018-09-03T08:55:00Z"/>
                    </w:rPr>
                  </w:pPr>
                  <w:del w:id="4538" w:author="Michal Pilík" w:date="2018-09-03T08:55:00Z">
                    <w:r w:rsidRPr="00894A67" w:rsidDel="005A2BAB">
                      <w:delText>(Lectures: Lean Management and Business Process Management)</w:delText>
                    </w:r>
                  </w:del>
                </w:p>
              </w:tc>
            </w:tr>
          </w:tbl>
          <w:p w:rsidR="00940858" w:rsidDel="005A2BAB" w:rsidRDefault="00940858" w:rsidP="008B3C90">
            <w:pPr>
              <w:rPr>
                <w:del w:id="4539" w:author="Michal Pilík" w:date="2018-09-03T08:55:00Z"/>
                <w:b/>
              </w:rPr>
            </w:pPr>
          </w:p>
        </w:tc>
      </w:tr>
      <w:tr w:rsidR="00940858" w:rsidDel="005A2BAB" w:rsidTr="008B3C90">
        <w:trPr>
          <w:cantSplit/>
          <w:trHeight w:val="56"/>
          <w:del w:id="4540" w:author="Michal Pilík" w:date="2018-09-03T08:55:00Z"/>
        </w:trPr>
        <w:tc>
          <w:tcPr>
            <w:tcW w:w="2518" w:type="dxa"/>
            <w:shd w:val="clear" w:color="auto" w:fill="F7CAAC"/>
          </w:tcPr>
          <w:p w:rsidR="00940858" w:rsidDel="005A2BAB" w:rsidRDefault="00940858" w:rsidP="008B3C90">
            <w:pPr>
              <w:jc w:val="both"/>
              <w:rPr>
                <w:del w:id="4541" w:author="Michal Pilík" w:date="2018-09-03T08:55:00Z"/>
                <w:b/>
              </w:rPr>
            </w:pPr>
            <w:del w:id="4542" w:author="Michal Pilík" w:date="2018-09-03T08:55:00Z">
              <w:r w:rsidDel="005A2BAB">
                <w:rPr>
                  <w:b/>
                </w:rPr>
                <w:delText xml:space="preserve">Podpis </w:delText>
              </w:r>
            </w:del>
          </w:p>
        </w:tc>
        <w:tc>
          <w:tcPr>
            <w:tcW w:w="4536" w:type="dxa"/>
            <w:gridSpan w:val="5"/>
          </w:tcPr>
          <w:p w:rsidR="00940858" w:rsidDel="005A2BAB" w:rsidRDefault="00940858" w:rsidP="008B3C90">
            <w:pPr>
              <w:jc w:val="both"/>
              <w:rPr>
                <w:del w:id="4543" w:author="Michal Pilík" w:date="2018-09-03T08:55:00Z"/>
              </w:rPr>
            </w:pPr>
          </w:p>
        </w:tc>
        <w:tc>
          <w:tcPr>
            <w:tcW w:w="786" w:type="dxa"/>
            <w:gridSpan w:val="2"/>
            <w:shd w:val="clear" w:color="auto" w:fill="F7CAAC"/>
          </w:tcPr>
          <w:p w:rsidR="00940858" w:rsidDel="005A2BAB" w:rsidRDefault="00940858" w:rsidP="008B3C90">
            <w:pPr>
              <w:jc w:val="both"/>
              <w:rPr>
                <w:del w:id="4544" w:author="Michal Pilík" w:date="2018-09-03T08:55:00Z"/>
              </w:rPr>
            </w:pPr>
            <w:del w:id="4545" w:author="Michal Pilík" w:date="2018-09-03T08:55:00Z">
              <w:r w:rsidDel="005A2BAB">
                <w:rPr>
                  <w:b/>
                </w:rPr>
                <w:delText>datum</w:delText>
              </w:r>
            </w:del>
          </w:p>
        </w:tc>
        <w:tc>
          <w:tcPr>
            <w:tcW w:w="2019" w:type="dxa"/>
            <w:gridSpan w:val="3"/>
          </w:tcPr>
          <w:p w:rsidR="00940858" w:rsidDel="005A2BAB" w:rsidRDefault="00940858" w:rsidP="008B3C90">
            <w:pPr>
              <w:jc w:val="both"/>
              <w:rPr>
                <w:del w:id="4546" w:author="Michal Pilík" w:date="2018-09-03T08:55:00Z"/>
              </w:rPr>
            </w:pPr>
          </w:p>
        </w:tc>
      </w:tr>
      <w:tr w:rsidR="005A2BAB" w:rsidTr="002B0A33">
        <w:trPr>
          <w:ins w:id="4547" w:author="Michal Pilík" w:date="2018-09-03T08:55:00Z"/>
        </w:trPr>
        <w:tc>
          <w:tcPr>
            <w:tcW w:w="9859" w:type="dxa"/>
            <w:gridSpan w:val="11"/>
            <w:tcBorders>
              <w:bottom w:val="double" w:sz="4" w:space="0" w:color="auto"/>
            </w:tcBorders>
            <w:shd w:val="clear" w:color="auto" w:fill="BDD6EE"/>
          </w:tcPr>
          <w:p w:rsidR="005A2BAB" w:rsidRDefault="005A2BAB" w:rsidP="002B0A33">
            <w:pPr>
              <w:jc w:val="both"/>
              <w:rPr>
                <w:ins w:id="4548" w:author="Michal Pilík" w:date="2018-09-03T08:55:00Z"/>
                <w:b/>
                <w:sz w:val="28"/>
              </w:rPr>
            </w:pPr>
            <w:ins w:id="4549" w:author="Michal Pilík" w:date="2018-09-03T08:55:00Z">
              <w:r>
                <w:rPr>
                  <w:b/>
                  <w:sz w:val="28"/>
                </w:rPr>
                <w:lastRenderedPageBreak/>
                <w:t>C-I – Personální zabezpečení</w:t>
              </w:r>
            </w:ins>
          </w:p>
        </w:tc>
      </w:tr>
      <w:tr w:rsidR="005A2BAB" w:rsidTr="002B0A33">
        <w:trPr>
          <w:ins w:id="4550" w:author="Michal Pilík" w:date="2018-09-03T08:55:00Z"/>
        </w:trPr>
        <w:tc>
          <w:tcPr>
            <w:tcW w:w="2518" w:type="dxa"/>
            <w:tcBorders>
              <w:top w:val="double" w:sz="4" w:space="0" w:color="auto"/>
            </w:tcBorders>
            <w:shd w:val="clear" w:color="auto" w:fill="F7CAAC"/>
          </w:tcPr>
          <w:p w:rsidR="005A2BAB" w:rsidRDefault="005A2BAB" w:rsidP="002B0A33">
            <w:pPr>
              <w:jc w:val="both"/>
              <w:rPr>
                <w:ins w:id="4551" w:author="Michal Pilík" w:date="2018-09-03T08:55:00Z"/>
                <w:b/>
              </w:rPr>
            </w:pPr>
            <w:ins w:id="4552" w:author="Michal Pilík" w:date="2018-09-03T08:55:00Z">
              <w:r>
                <w:rPr>
                  <w:b/>
                </w:rPr>
                <w:t>Vysoká škola</w:t>
              </w:r>
            </w:ins>
          </w:p>
        </w:tc>
        <w:tc>
          <w:tcPr>
            <w:tcW w:w="7341" w:type="dxa"/>
            <w:gridSpan w:val="10"/>
          </w:tcPr>
          <w:p w:rsidR="005A2BAB" w:rsidRDefault="005A2BAB" w:rsidP="002B0A33">
            <w:pPr>
              <w:jc w:val="both"/>
              <w:rPr>
                <w:ins w:id="4553" w:author="Michal Pilík" w:date="2018-09-03T08:55:00Z"/>
              </w:rPr>
            </w:pPr>
            <w:ins w:id="4554" w:author="Michal Pilík" w:date="2018-09-03T08:55:00Z">
              <w:r>
                <w:t>Univerzita Tomáše Bati ve Zlíně</w:t>
              </w:r>
            </w:ins>
          </w:p>
        </w:tc>
      </w:tr>
      <w:tr w:rsidR="005A2BAB" w:rsidTr="002B0A33">
        <w:trPr>
          <w:ins w:id="4555" w:author="Michal Pilík" w:date="2018-09-03T08:55:00Z"/>
        </w:trPr>
        <w:tc>
          <w:tcPr>
            <w:tcW w:w="2518" w:type="dxa"/>
            <w:shd w:val="clear" w:color="auto" w:fill="F7CAAC"/>
          </w:tcPr>
          <w:p w:rsidR="005A2BAB" w:rsidRDefault="005A2BAB" w:rsidP="002B0A33">
            <w:pPr>
              <w:jc w:val="both"/>
              <w:rPr>
                <w:ins w:id="4556" w:author="Michal Pilík" w:date="2018-09-03T08:55:00Z"/>
                <w:b/>
              </w:rPr>
            </w:pPr>
            <w:ins w:id="4557" w:author="Michal Pilík" w:date="2018-09-03T08:55:00Z">
              <w:r>
                <w:rPr>
                  <w:b/>
                </w:rPr>
                <w:t>Součást vysoké školy</w:t>
              </w:r>
            </w:ins>
          </w:p>
        </w:tc>
        <w:tc>
          <w:tcPr>
            <w:tcW w:w="7341" w:type="dxa"/>
            <w:gridSpan w:val="10"/>
          </w:tcPr>
          <w:p w:rsidR="005A2BAB" w:rsidRDefault="005A2BAB" w:rsidP="002B0A33">
            <w:pPr>
              <w:jc w:val="both"/>
              <w:rPr>
                <w:ins w:id="4558" w:author="Michal Pilík" w:date="2018-09-03T08:55:00Z"/>
              </w:rPr>
            </w:pPr>
            <w:ins w:id="4559" w:author="Michal Pilík" w:date="2018-09-03T08:55:00Z">
              <w:r>
                <w:t>Fakulta managementu a ekonomiky</w:t>
              </w:r>
            </w:ins>
          </w:p>
        </w:tc>
      </w:tr>
      <w:tr w:rsidR="005A2BAB" w:rsidTr="002B0A33">
        <w:trPr>
          <w:ins w:id="4560" w:author="Michal Pilík" w:date="2018-09-03T08:55:00Z"/>
        </w:trPr>
        <w:tc>
          <w:tcPr>
            <w:tcW w:w="2518" w:type="dxa"/>
            <w:shd w:val="clear" w:color="auto" w:fill="F7CAAC"/>
          </w:tcPr>
          <w:p w:rsidR="005A2BAB" w:rsidRDefault="005A2BAB" w:rsidP="002B0A33">
            <w:pPr>
              <w:jc w:val="both"/>
              <w:rPr>
                <w:ins w:id="4561" w:author="Michal Pilík" w:date="2018-09-03T08:55:00Z"/>
                <w:b/>
              </w:rPr>
            </w:pPr>
            <w:ins w:id="4562" w:author="Michal Pilík" w:date="2018-09-03T08:55:00Z">
              <w:r>
                <w:rPr>
                  <w:b/>
                </w:rPr>
                <w:t>Název studijního programu</w:t>
              </w:r>
            </w:ins>
          </w:p>
        </w:tc>
        <w:tc>
          <w:tcPr>
            <w:tcW w:w="7341" w:type="dxa"/>
            <w:gridSpan w:val="10"/>
          </w:tcPr>
          <w:p w:rsidR="005A2BAB" w:rsidRDefault="005A2BAB" w:rsidP="002B0A33">
            <w:pPr>
              <w:jc w:val="both"/>
              <w:rPr>
                <w:ins w:id="4563" w:author="Michal Pilík" w:date="2018-09-03T08:55:00Z"/>
              </w:rPr>
            </w:pPr>
            <w:ins w:id="4564" w:author="Michal Pilík" w:date="2018-09-03T08:55:00Z">
              <w:r>
                <w:t>Průmyslové inženýrství</w:t>
              </w:r>
            </w:ins>
          </w:p>
        </w:tc>
      </w:tr>
      <w:tr w:rsidR="005A2BAB" w:rsidTr="002B0A33">
        <w:trPr>
          <w:ins w:id="4565" w:author="Michal Pilík" w:date="2018-09-03T08:55:00Z"/>
        </w:trPr>
        <w:tc>
          <w:tcPr>
            <w:tcW w:w="2518" w:type="dxa"/>
            <w:shd w:val="clear" w:color="auto" w:fill="F7CAAC"/>
          </w:tcPr>
          <w:p w:rsidR="005A2BAB" w:rsidRDefault="005A2BAB" w:rsidP="002B0A33">
            <w:pPr>
              <w:jc w:val="both"/>
              <w:rPr>
                <w:ins w:id="4566" w:author="Michal Pilík" w:date="2018-09-03T08:55:00Z"/>
                <w:b/>
              </w:rPr>
            </w:pPr>
            <w:ins w:id="4567" w:author="Michal Pilík" w:date="2018-09-03T08:55:00Z">
              <w:r>
                <w:rPr>
                  <w:b/>
                </w:rPr>
                <w:t>Jméno a příjmení</w:t>
              </w:r>
            </w:ins>
          </w:p>
        </w:tc>
        <w:tc>
          <w:tcPr>
            <w:tcW w:w="4536" w:type="dxa"/>
            <w:gridSpan w:val="5"/>
          </w:tcPr>
          <w:p w:rsidR="005A2BAB" w:rsidRDefault="005A2BAB" w:rsidP="002B0A33">
            <w:pPr>
              <w:jc w:val="both"/>
              <w:rPr>
                <w:ins w:id="4568" w:author="Michal Pilík" w:date="2018-09-03T08:55:00Z"/>
              </w:rPr>
            </w:pPr>
            <w:ins w:id="4569" w:author="Michal Pilík" w:date="2018-09-03T08:55:00Z">
              <w:r>
                <w:t>David TUČEK</w:t>
              </w:r>
            </w:ins>
          </w:p>
        </w:tc>
        <w:tc>
          <w:tcPr>
            <w:tcW w:w="709" w:type="dxa"/>
            <w:shd w:val="clear" w:color="auto" w:fill="F7CAAC"/>
          </w:tcPr>
          <w:p w:rsidR="005A2BAB" w:rsidRDefault="005A2BAB" w:rsidP="002B0A33">
            <w:pPr>
              <w:jc w:val="both"/>
              <w:rPr>
                <w:ins w:id="4570" w:author="Michal Pilík" w:date="2018-09-03T08:55:00Z"/>
                <w:b/>
              </w:rPr>
            </w:pPr>
            <w:ins w:id="4571" w:author="Michal Pilík" w:date="2018-09-03T08:55:00Z">
              <w:r>
                <w:rPr>
                  <w:b/>
                </w:rPr>
                <w:t>Tituly</w:t>
              </w:r>
            </w:ins>
          </w:p>
        </w:tc>
        <w:tc>
          <w:tcPr>
            <w:tcW w:w="2096" w:type="dxa"/>
            <w:gridSpan w:val="4"/>
          </w:tcPr>
          <w:p w:rsidR="005A2BAB" w:rsidRDefault="005A2BAB" w:rsidP="002B0A33">
            <w:pPr>
              <w:jc w:val="both"/>
              <w:rPr>
                <w:ins w:id="4572" w:author="Michal Pilík" w:date="2018-09-03T08:55:00Z"/>
              </w:rPr>
            </w:pPr>
            <w:ins w:id="4573" w:author="Michal Pilík" w:date="2018-09-03T08:55:00Z">
              <w:r>
                <w:t>doc. Ing., Ph.D.</w:t>
              </w:r>
            </w:ins>
          </w:p>
        </w:tc>
      </w:tr>
      <w:tr w:rsidR="005A2BAB" w:rsidTr="002B0A33">
        <w:trPr>
          <w:ins w:id="4574" w:author="Michal Pilík" w:date="2018-09-03T08:55:00Z"/>
        </w:trPr>
        <w:tc>
          <w:tcPr>
            <w:tcW w:w="2518" w:type="dxa"/>
            <w:shd w:val="clear" w:color="auto" w:fill="F7CAAC"/>
          </w:tcPr>
          <w:p w:rsidR="005A2BAB" w:rsidRDefault="005A2BAB" w:rsidP="002B0A33">
            <w:pPr>
              <w:jc w:val="both"/>
              <w:rPr>
                <w:ins w:id="4575" w:author="Michal Pilík" w:date="2018-09-03T08:55:00Z"/>
                <w:b/>
              </w:rPr>
            </w:pPr>
            <w:ins w:id="4576" w:author="Michal Pilík" w:date="2018-09-03T08:55:00Z">
              <w:r>
                <w:rPr>
                  <w:b/>
                </w:rPr>
                <w:t>Rok narození</w:t>
              </w:r>
            </w:ins>
          </w:p>
        </w:tc>
        <w:tc>
          <w:tcPr>
            <w:tcW w:w="829" w:type="dxa"/>
          </w:tcPr>
          <w:p w:rsidR="005A2BAB" w:rsidRDefault="005A2BAB" w:rsidP="002B0A33">
            <w:pPr>
              <w:jc w:val="both"/>
              <w:rPr>
                <w:ins w:id="4577" w:author="Michal Pilík" w:date="2018-09-03T08:55:00Z"/>
              </w:rPr>
            </w:pPr>
            <w:ins w:id="4578" w:author="Michal Pilík" w:date="2018-09-03T08:55:00Z">
              <w:r>
                <w:t>1975</w:t>
              </w:r>
            </w:ins>
          </w:p>
        </w:tc>
        <w:tc>
          <w:tcPr>
            <w:tcW w:w="1721" w:type="dxa"/>
            <w:shd w:val="clear" w:color="auto" w:fill="F7CAAC"/>
          </w:tcPr>
          <w:p w:rsidR="005A2BAB" w:rsidRDefault="005A2BAB" w:rsidP="002B0A33">
            <w:pPr>
              <w:jc w:val="both"/>
              <w:rPr>
                <w:ins w:id="4579" w:author="Michal Pilík" w:date="2018-09-03T08:55:00Z"/>
                <w:b/>
              </w:rPr>
            </w:pPr>
            <w:ins w:id="4580" w:author="Michal Pilík" w:date="2018-09-03T08:55:00Z">
              <w:r>
                <w:rPr>
                  <w:b/>
                </w:rPr>
                <w:t>typ vztahu k VŠ</w:t>
              </w:r>
            </w:ins>
          </w:p>
        </w:tc>
        <w:tc>
          <w:tcPr>
            <w:tcW w:w="992" w:type="dxa"/>
            <w:gridSpan w:val="2"/>
          </w:tcPr>
          <w:p w:rsidR="005A2BAB" w:rsidRDefault="005A2BAB" w:rsidP="002B0A33">
            <w:pPr>
              <w:jc w:val="both"/>
              <w:rPr>
                <w:ins w:id="4581" w:author="Michal Pilík" w:date="2018-09-03T08:55:00Z"/>
              </w:rPr>
            </w:pPr>
            <w:ins w:id="4582" w:author="Michal Pilík" w:date="2018-09-03T08:55:00Z">
              <w:r>
                <w:t>pp</w:t>
              </w:r>
            </w:ins>
          </w:p>
        </w:tc>
        <w:tc>
          <w:tcPr>
            <w:tcW w:w="994" w:type="dxa"/>
            <w:shd w:val="clear" w:color="auto" w:fill="F7CAAC"/>
          </w:tcPr>
          <w:p w:rsidR="005A2BAB" w:rsidRDefault="005A2BAB" w:rsidP="002B0A33">
            <w:pPr>
              <w:jc w:val="both"/>
              <w:rPr>
                <w:ins w:id="4583" w:author="Michal Pilík" w:date="2018-09-03T08:55:00Z"/>
                <w:b/>
              </w:rPr>
            </w:pPr>
            <w:ins w:id="4584" w:author="Michal Pilík" w:date="2018-09-03T08:55:00Z">
              <w:r>
                <w:rPr>
                  <w:b/>
                </w:rPr>
                <w:t>rozsah</w:t>
              </w:r>
            </w:ins>
          </w:p>
        </w:tc>
        <w:tc>
          <w:tcPr>
            <w:tcW w:w="709" w:type="dxa"/>
          </w:tcPr>
          <w:p w:rsidR="005A2BAB" w:rsidRDefault="005A2BAB" w:rsidP="002B0A33">
            <w:pPr>
              <w:jc w:val="both"/>
              <w:rPr>
                <w:ins w:id="4585" w:author="Michal Pilík" w:date="2018-09-03T08:55:00Z"/>
              </w:rPr>
            </w:pPr>
            <w:ins w:id="4586" w:author="Michal Pilík" w:date="2018-09-03T08:55:00Z">
              <w:r>
                <w:t>40</w:t>
              </w:r>
            </w:ins>
          </w:p>
        </w:tc>
        <w:tc>
          <w:tcPr>
            <w:tcW w:w="709" w:type="dxa"/>
            <w:gridSpan w:val="2"/>
            <w:shd w:val="clear" w:color="auto" w:fill="F7CAAC"/>
          </w:tcPr>
          <w:p w:rsidR="005A2BAB" w:rsidRDefault="005A2BAB" w:rsidP="002B0A33">
            <w:pPr>
              <w:jc w:val="both"/>
              <w:rPr>
                <w:ins w:id="4587" w:author="Michal Pilík" w:date="2018-09-03T08:55:00Z"/>
                <w:b/>
              </w:rPr>
            </w:pPr>
            <w:ins w:id="4588" w:author="Michal Pilík" w:date="2018-09-03T08:55:00Z">
              <w:r>
                <w:rPr>
                  <w:b/>
                </w:rPr>
                <w:t>do kdy</w:t>
              </w:r>
            </w:ins>
          </w:p>
        </w:tc>
        <w:tc>
          <w:tcPr>
            <w:tcW w:w="1387" w:type="dxa"/>
            <w:gridSpan w:val="2"/>
          </w:tcPr>
          <w:p w:rsidR="005A2BAB" w:rsidRDefault="005A2BAB" w:rsidP="002B0A33">
            <w:pPr>
              <w:jc w:val="both"/>
              <w:rPr>
                <w:ins w:id="4589" w:author="Michal Pilík" w:date="2018-09-03T08:55:00Z"/>
              </w:rPr>
            </w:pPr>
            <w:ins w:id="4590" w:author="Michal Pilík" w:date="2018-09-03T08:55:00Z">
              <w:r>
                <w:t>N</w:t>
              </w:r>
            </w:ins>
          </w:p>
        </w:tc>
      </w:tr>
      <w:tr w:rsidR="005A2BAB" w:rsidTr="002B0A33">
        <w:trPr>
          <w:ins w:id="4591" w:author="Michal Pilík" w:date="2018-09-03T08:55:00Z"/>
        </w:trPr>
        <w:tc>
          <w:tcPr>
            <w:tcW w:w="5068" w:type="dxa"/>
            <w:gridSpan w:val="3"/>
            <w:shd w:val="clear" w:color="auto" w:fill="F7CAAC"/>
          </w:tcPr>
          <w:p w:rsidR="005A2BAB" w:rsidRDefault="005A2BAB" w:rsidP="002B0A33">
            <w:pPr>
              <w:jc w:val="both"/>
              <w:rPr>
                <w:ins w:id="4592" w:author="Michal Pilík" w:date="2018-09-03T08:55:00Z"/>
                <w:b/>
              </w:rPr>
            </w:pPr>
            <w:ins w:id="4593" w:author="Michal Pilík" w:date="2018-09-03T08:55:00Z">
              <w:r>
                <w:rPr>
                  <w:b/>
                </w:rPr>
                <w:t>Typ vztahu na součásti VŠ, která uskutečňuje st. program</w:t>
              </w:r>
            </w:ins>
          </w:p>
        </w:tc>
        <w:tc>
          <w:tcPr>
            <w:tcW w:w="992" w:type="dxa"/>
            <w:gridSpan w:val="2"/>
          </w:tcPr>
          <w:p w:rsidR="005A2BAB" w:rsidRDefault="005A2BAB" w:rsidP="002B0A33">
            <w:pPr>
              <w:jc w:val="both"/>
              <w:rPr>
                <w:ins w:id="4594" w:author="Michal Pilík" w:date="2018-09-03T08:55:00Z"/>
              </w:rPr>
            </w:pPr>
            <w:ins w:id="4595" w:author="Michal Pilík" w:date="2018-09-03T08:55:00Z">
              <w:r>
                <w:t>pp</w:t>
              </w:r>
            </w:ins>
          </w:p>
        </w:tc>
        <w:tc>
          <w:tcPr>
            <w:tcW w:w="994" w:type="dxa"/>
            <w:shd w:val="clear" w:color="auto" w:fill="F7CAAC"/>
          </w:tcPr>
          <w:p w:rsidR="005A2BAB" w:rsidRDefault="005A2BAB" w:rsidP="002B0A33">
            <w:pPr>
              <w:jc w:val="both"/>
              <w:rPr>
                <w:ins w:id="4596" w:author="Michal Pilík" w:date="2018-09-03T08:55:00Z"/>
                <w:b/>
              </w:rPr>
            </w:pPr>
            <w:ins w:id="4597" w:author="Michal Pilík" w:date="2018-09-03T08:55:00Z">
              <w:r>
                <w:rPr>
                  <w:b/>
                </w:rPr>
                <w:t>rozsah</w:t>
              </w:r>
            </w:ins>
          </w:p>
        </w:tc>
        <w:tc>
          <w:tcPr>
            <w:tcW w:w="709" w:type="dxa"/>
          </w:tcPr>
          <w:p w:rsidR="005A2BAB" w:rsidRDefault="005A2BAB" w:rsidP="002B0A33">
            <w:pPr>
              <w:jc w:val="both"/>
              <w:rPr>
                <w:ins w:id="4598" w:author="Michal Pilík" w:date="2018-09-03T08:55:00Z"/>
              </w:rPr>
            </w:pPr>
            <w:ins w:id="4599" w:author="Michal Pilík" w:date="2018-09-03T08:55:00Z">
              <w:r>
                <w:t>40</w:t>
              </w:r>
            </w:ins>
          </w:p>
        </w:tc>
        <w:tc>
          <w:tcPr>
            <w:tcW w:w="709" w:type="dxa"/>
            <w:gridSpan w:val="2"/>
            <w:shd w:val="clear" w:color="auto" w:fill="F7CAAC"/>
          </w:tcPr>
          <w:p w:rsidR="005A2BAB" w:rsidRDefault="005A2BAB" w:rsidP="002B0A33">
            <w:pPr>
              <w:jc w:val="both"/>
              <w:rPr>
                <w:ins w:id="4600" w:author="Michal Pilík" w:date="2018-09-03T08:55:00Z"/>
                <w:b/>
              </w:rPr>
            </w:pPr>
            <w:ins w:id="4601" w:author="Michal Pilík" w:date="2018-09-03T08:55:00Z">
              <w:r>
                <w:rPr>
                  <w:b/>
                </w:rPr>
                <w:t>do kdy</w:t>
              </w:r>
            </w:ins>
          </w:p>
        </w:tc>
        <w:tc>
          <w:tcPr>
            <w:tcW w:w="1387" w:type="dxa"/>
            <w:gridSpan w:val="2"/>
          </w:tcPr>
          <w:p w:rsidR="005A2BAB" w:rsidRDefault="005A2BAB" w:rsidP="002B0A33">
            <w:pPr>
              <w:jc w:val="both"/>
              <w:rPr>
                <w:ins w:id="4602" w:author="Michal Pilík" w:date="2018-09-03T08:55:00Z"/>
              </w:rPr>
            </w:pPr>
            <w:ins w:id="4603" w:author="Michal Pilík" w:date="2018-09-03T08:55:00Z">
              <w:r>
                <w:t xml:space="preserve">N </w:t>
              </w:r>
            </w:ins>
          </w:p>
        </w:tc>
      </w:tr>
      <w:tr w:rsidR="005A2BAB" w:rsidTr="002B0A33">
        <w:trPr>
          <w:ins w:id="4604" w:author="Michal Pilík" w:date="2018-09-03T08:55:00Z"/>
        </w:trPr>
        <w:tc>
          <w:tcPr>
            <w:tcW w:w="6060" w:type="dxa"/>
            <w:gridSpan w:val="5"/>
            <w:shd w:val="clear" w:color="auto" w:fill="F7CAAC"/>
          </w:tcPr>
          <w:p w:rsidR="005A2BAB" w:rsidRDefault="005A2BAB" w:rsidP="002B0A33">
            <w:pPr>
              <w:jc w:val="both"/>
              <w:rPr>
                <w:ins w:id="4605" w:author="Michal Pilík" w:date="2018-09-03T08:55:00Z"/>
              </w:rPr>
            </w:pPr>
            <w:ins w:id="4606" w:author="Michal Pilík" w:date="2018-09-03T08:55:00Z">
              <w:r>
                <w:rPr>
                  <w:b/>
                </w:rPr>
                <w:t>Další současná působení jako akademický pracovník na jiných VŠ</w:t>
              </w:r>
            </w:ins>
          </w:p>
        </w:tc>
        <w:tc>
          <w:tcPr>
            <w:tcW w:w="1703" w:type="dxa"/>
            <w:gridSpan w:val="2"/>
            <w:shd w:val="clear" w:color="auto" w:fill="F7CAAC"/>
          </w:tcPr>
          <w:p w:rsidR="005A2BAB" w:rsidRDefault="005A2BAB" w:rsidP="002B0A33">
            <w:pPr>
              <w:jc w:val="both"/>
              <w:rPr>
                <w:ins w:id="4607" w:author="Michal Pilík" w:date="2018-09-03T08:55:00Z"/>
                <w:b/>
              </w:rPr>
            </w:pPr>
            <w:ins w:id="4608" w:author="Michal Pilík" w:date="2018-09-03T08:55:00Z">
              <w:r>
                <w:rPr>
                  <w:b/>
                </w:rPr>
                <w:t>typ prac. vztahu</w:t>
              </w:r>
            </w:ins>
          </w:p>
        </w:tc>
        <w:tc>
          <w:tcPr>
            <w:tcW w:w="2096" w:type="dxa"/>
            <w:gridSpan w:val="4"/>
            <w:shd w:val="clear" w:color="auto" w:fill="F7CAAC"/>
          </w:tcPr>
          <w:p w:rsidR="005A2BAB" w:rsidRDefault="005A2BAB" w:rsidP="002B0A33">
            <w:pPr>
              <w:jc w:val="both"/>
              <w:rPr>
                <w:ins w:id="4609" w:author="Michal Pilík" w:date="2018-09-03T08:55:00Z"/>
                <w:b/>
              </w:rPr>
            </w:pPr>
            <w:ins w:id="4610" w:author="Michal Pilík" w:date="2018-09-03T08:55:00Z">
              <w:r>
                <w:rPr>
                  <w:b/>
                </w:rPr>
                <w:t>rozsah</w:t>
              </w:r>
            </w:ins>
          </w:p>
        </w:tc>
      </w:tr>
      <w:tr w:rsidR="005A2BAB" w:rsidTr="002B0A33">
        <w:trPr>
          <w:ins w:id="4611" w:author="Michal Pilík" w:date="2018-09-03T08:55:00Z"/>
        </w:trPr>
        <w:tc>
          <w:tcPr>
            <w:tcW w:w="6060" w:type="dxa"/>
            <w:gridSpan w:val="5"/>
          </w:tcPr>
          <w:p w:rsidR="005A2BAB" w:rsidRDefault="005A2BAB" w:rsidP="002B0A33">
            <w:pPr>
              <w:jc w:val="both"/>
              <w:rPr>
                <w:ins w:id="4612" w:author="Michal Pilík" w:date="2018-09-03T08:55:00Z"/>
              </w:rPr>
            </w:pPr>
            <w:ins w:id="4613" w:author="Michal Pilík" w:date="2018-09-03T08:55:00Z">
              <w:r>
                <w:t>VŠE Praha (GAČR)</w:t>
              </w:r>
            </w:ins>
          </w:p>
        </w:tc>
        <w:tc>
          <w:tcPr>
            <w:tcW w:w="1703" w:type="dxa"/>
            <w:gridSpan w:val="2"/>
          </w:tcPr>
          <w:p w:rsidR="005A2BAB" w:rsidRDefault="005A2BAB" w:rsidP="002B0A33">
            <w:pPr>
              <w:jc w:val="both"/>
              <w:rPr>
                <w:ins w:id="4614" w:author="Michal Pilík" w:date="2018-09-03T08:55:00Z"/>
              </w:rPr>
            </w:pPr>
            <w:ins w:id="4615" w:author="Michal Pilík" w:date="2018-09-03T08:55:00Z">
              <w:r>
                <w:t>pp</w:t>
              </w:r>
            </w:ins>
          </w:p>
        </w:tc>
        <w:tc>
          <w:tcPr>
            <w:tcW w:w="2096" w:type="dxa"/>
            <w:gridSpan w:val="4"/>
          </w:tcPr>
          <w:p w:rsidR="005A2BAB" w:rsidRDefault="005A2BAB" w:rsidP="002B0A33">
            <w:pPr>
              <w:jc w:val="both"/>
              <w:rPr>
                <w:ins w:id="4616" w:author="Michal Pilík" w:date="2018-09-03T08:55:00Z"/>
              </w:rPr>
            </w:pPr>
            <w:ins w:id="4617" w:author="Michal Pilík" w:date="2018-09-03T08:55:00Z">
              <w:r>
                <w:t>4</w:t>
              </w:r>
            </w:ins>
          </w:p>
        </w:tc>
      </w:tr>
      <w:tr w:rsidR="005A2BAB" w:rsidTr="002B0A33">
        <w:trPr>
          <w:ins w:id="4618" w:author="Michal Pilík" w:date="2018-09-03T08:55:00Z"/>
        </w:trPr>
        <w:tc>
          <w:tcPr>
            <w:tcW w:w="6060" w:type="dxa"/>
            <w:gridSpan w:val="5"/>
          </w:tcPr>
          <w:p w:rsidR="005A2BAB" w:rsidRDefault="005A2BAB" w:rsidP="002B0A33">
            <w:pPr>
              <w:jc w:val="both"/>
              <w:rPr>
                <w:ins w:id="4619" w:author="Michal Pilík" w:date="2018-09-03T08:55:00Z"/>
              </w:rPr>
            </w:pPr>
            <w:ins w:id="4620" w:author="Michal Pilík" w:date="2018-09-03T08:55:00Z">
              <w:r>
                <w:t>ČVUT Praha</w:t>
              </w:r>
            </w:ins>
          </w:p>
        </w:tc>
        <w:tc>
          <w:tcPr>
            <w:tcW w:w="1703" w:type="dxa"/>
            <w:gridSpan w:val="2"/>
          </w:tcPr>
          <w:p w:rsidR="005A2BAB" w:rsidRDefault="005A2BAB" w:rsidP="002B0A33">
            <w:pPr>
              <w:jc w:val="both"/>
              <w:rPr>
                <w:ins w:id="4621" w:author="Michal Pilík" w:date="2018-09-03T08:55:00Z"/>
              </w:rPr>
            </w:pPr>
            <w:ins w:id="4622" w:author="Michal Pilík" w:date="2018-09-03T08:55:00Z">
              <w:r>
                <w:t>pp</w:t>
              </w:r>
            </w:ins>
          </w:p>
        </w:tc>
        <w:tc>
          <w:tcPr>
            <w:tcW w:w="2096" w:type="dxa"/>
            <w:gridSpan w:val="4"/>
          </w:tcPr>
          <w:p w:rsidR="005A2BAB" w:rsidRDefault="005A2BAB" w:rsidP="002B0A33">
            <w:pPr>
              <w:jc w:val="both"/>
              <w:rPr>
                <w:ins w:id="4623" w:author="Michal Pilík" w:date="2018-09-03T08:55:00Z"/>
              </w:rPr>
            </w:pPr>
            <w:ins w:id="4624" w:author="Michal Pilík" w:date="2018-09-03T08:55:00Z">
              <w:r>
                <w:t>4</w:t>
              </w:r>
            </w:ins>
          </w:p>
        </w:tc>
      </w:tr>
      <w:tr w:rsidR="005A2BAB" w:rsidTr="002B0A33">
        <w:trPr>
          <w:ins w:id="4625" w:author="Michal Pilík" w:date="2018-09-03T08:55:00Z"/>
        </w:trPr>
        <w:tc>
          <w:tcPr>
            <w:tcW w:w="9859" w:type="dxa"/>
            <w:gridSpan w:val="11"/>
            <w:shd w:val="clear" w:color="auto" w:fill="F7CAAC"/>
          </w:tcPr>
          <w:p w:rsidR="005A2BAB" w:rsidRDefault="005A2BAB" w:rsidP="002B0A33">
            <w:pPr>
              <w:jc w:val="both"/>
              <w:rPr>
                <w:ins w:id="4626" w:author="Michal Pilík" w:date="2018-09-03T08:55:00Z"/>
              </w:rPr>
            </w:pPr>
            <w:ins w:id="4627" w:author="Michal Pilík" w:date="2018-09-03T08:55:00Z">
              <w:r>
                <w:rPr>
                  <w:b/>
                </w:rPr>
                <w:t>Předměty příslušného studijního programu a způsob zapojení do jejich výuky, příp. další zapojení do uskutečňování studijního programu</w:t>
              </w:r>
            </w:ins>
          </w:p>
        </w:tc>
      </w:tr>
      <w:tr w:rsidR="005A2BAB" w:rsidTr="002B0A33">
        <w:trPr>
          <w:trHeight w:val="480"/>
          <w:ins w:id="4628" w:author="Michal Pilík" w:date="2018-09-03T08:55:00Z"/>
        </w:trPr>
        <w:tc>
          <w:tcPr>
            <w:tcW w:w="9859" w:type="dxa"/>
            <w:gridSpan w:val="11"/>
            <w:tcBorders>
              <w:top w:val="nil"/>
            </w:tcBorders>
          </w:tcPr>
          <w:p w:rsidR="00AD39EA" w:rsidRDefault="00AD39EA" w:rsidP="00AD39EA">
            <w:pPr>
              <w:jc w:val="both"/>
              <w:rPr>
                <w:ins w:id="4629" w:author="Trefilová Pavla" w:date="2018-09-04T08:46:00Z"/>
              </w:rPr>
            </w:pPr>
            <w:ins w:id="4630" w:author="Trefilová Pavla" w:date="2018-09-04T08:46:00Z">
              <w:r>
                <w:t>Garant studijního programu</w:t>
              </w:r>
            </w:ins>
          </w:p>
          <w:p w:rsidR="005A2BAB" w:rsidRDefault="005A2BAB" w:rsidP="002B0A33">
            <w:pPr>
              <w:jc w:val="both"/>
              <w:rPr>
                <w:ins w:id="4631" w:author="Michal Pilík" w:date="2018-09-03T08:55:00Z"/>
              </w:rPr>
            </w:pPr>
            <w:ins w:id="4632" w:author="Michal Pilík" w:date="2018-09-03T08:55:00Z">
              <w:r>
                <w:t>Procesní a projektový management – přednášky 60%</w:t>
              </w:r>
            </w:ins>
          </w:p>
          <w:p w:rsidR="005A2BAB" w:rsidRDefault="005A2BAB" w:rsidP="002B0A33">
            <w:pPr>
              <w:jc w:val="both"/>
              <w:rPr>
                <w:ins w:id="4633" w:author="Michal Pilík" w:date="2018-09-03T08:55:00Z"/>
              </w:rPr>
            </w:pPr>
            <w:ins w:id="4634" w:author="Michal Pilík" w:date="2018-09-03T08:55:00Z">
              <w:r>
                <w:t>Pokročilé metody plánování a řízení výroby – přednášky 60%</w:t>
              </w:r>
            </w:ins>
          </w:p>
        </w:tc>
      </w:tr>
      <w:tr w:rsidR="005A2BAB" w:rsidTr="002B0A33">
        <w:trPr>
          <w:ins w:id="4635" w:author="Michal Pilík" w:date="2018-09-03T08:55:00Z"/>
        </w:trPr>
        <w:tc>
          <w:tcPr>
            <w:tcW w:w="9859" w:type="dxa"/>
            <w:gridSpan w:val="11"/>
            <w:shd w:val="clear" w:color="auto" w:fill="F7CAAC"/>
          </w:tcPr>
          <w:p w:rsidR="005A2BAB" w:rsidRDefault="005A2BAB" w:rsidP="002B0A33">
            <w:pPr>
              <w:jc w:val="both"/>
              <w:rPr>
                <w:ins w:id="4636" w:author="Michal Pilík" w:date="2018-09-03T08:55:00Z"/>
              </w:rPr>
            </w:pPr>
            <w:ins w:id="4637" w:author="Michal Pilík" w:date="2018-09-03T08:55:00Z">
              <w:r>
                <w:rPr>
                  <w:b/>
                </w:rPr>
                <w:t xml:space="preserve">Údaje o vzdělání na VŠ </w:t>
              </w:r>
            </w:ins>
          </w:p>
        </w:tc>
      </w:tr>
      <w:tr w:rsidR="005A2BAB" w:rsidTr="002B0A33">
        <w:trPr>
          <w:trHeight w:val="922"/>
          <w:ins w:id="4638" w:author="Michal Pilík" w:date="2018-09-03T08:55:00Z"/>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5A2BAB" w:rsidRPr="006B56DF" w:rsidTr="002B0A33">
              <w:trPr>
                <w:trHeight w:val="1074"/>
                <w:ins w:id="4639" w:author="Michal Pilík" w:date="2018-09-03T08:55:00Z"/>
              </w:trPr>
              <w:tc>
                <w:tcPr>
                  <w:tcW w:w="1239" w:type="dxa"/>
                </w:tcPr>
                <w:p w:rsidR="005A2BAB" w:rsidRPr="00894A67" w:rsidRDefault="005A2BAB" w:rsidP="002B0A33">
                  <w:pPr>
                    <w:rPr>
                      <w:ins w:id="4640" w:author="Michal Pilík" w:date="2018-09-03T08:55:00Z"/>
                      <w:b/>
                    </w:rPr>
                  </w:pPr>
                  <w:ins w:id="4641" w:author="Michal Pilík" w:date="2018-09-03T08:55:00Z">
                    <w:r w:rsidRPr="00894A67">
                      <w:rPr>
                        <w:b/>
                      </w:rPr>
                      <w:t>1994 - 1998</w:t>
                    </w:r>
                  </w:ins>
                </w:p>
                <w:p w:rsidR="005A2BAB" w:rsidRPr="00894A67" w:rsidRDefault="005A2BAB" w:rsidP="002B0A33">
                  <w:pPr>
                    <w:rPr>
                      <w:ins w:id="4642" w:author="Michal Pilík" w:date="2018-09-03T08:55:00Z"/>
                      <w:b/>
                    </w:rPr>
                  </w:pPr>
                  <w:ins w:id="4643" w:author="Michal Pilík" w:date="2018-09-03T08:55:00Z">
                    <w:r w:rsidRPr="00894A67">
                      <w:rPr>
                        <w:b/>
                      </w:rPr>
                      <w:t>1998 - 2002</w:t>
                    </w:r>
                  </w:ins>
                </w:p>
                <w:p w:rsidR="005A2BAB" w:rsidRPr="00894A67" w:rsidRDefault="005A2BAB" w:rsidP="002B0A33">
                  <w:pPr>
                    <w:rPr>
                      <w:ins w:id="4644" w:author="Michal Pilík" w:date="2018-09-03T08:55:00Z"/>
                    </w:rPr>
                  </w:pPr>
                </w:p>
              </w:tc>
              <w:tc>
                <w:tcPr>
                  <w:tcW w:w="8505" w:type="dxa"/>
                </w:tcPr>
                <w:p w:rsidR="005A2BAB" w:rsidRPr="00894A67" w:rsidRDefault="005A2BAB" w:rsidP="002B0A33">
                  <w:pPr>
                    <w:jc w:val="both"/>
                    <w:rPr>
                      <w:ins w:id="4645" w:author="Michal Pilík" w:date="2018-09-03T08:55:00Z"/>
                      <w:b/>
                      <w:bCs/>
                    </w:rPr>
                  </w:pPr>
                  <w:ins w:id="4646" w:author="Michal Pilík" w:date="2018-09-03T08:55:00Z">
                    <w:r w:rsidRPr="00894A67">
                      <w:t>VUT Brno, Fakulta Technologická, ve studijním oboru: 32-12-8: Technologie a management</w:t>
                    </w:r>
                    <w:r w:rsidRPr="00894A67">
                      <w:rPr>
                        <w:b/>
                      </w:rPr>
                      <w:t xml:space="preserve"> </w:t>
                    </w:r>
                    <w:r>
                      <w:rPr>
                        <w:b/>
                      </w:rPr>
                      <w:t>(Ing.)</w:t>
                    </w:r>
                  </w:ins>
                </w:p>
                <w:p w:rsidR="005A2BAB" w:rsidRPr="00894A67" w:rsidRDefault="005A2BAB" w:rsidP="002B0A33">
                  <w:pPr>
                    <w:jc w:val="both"/>
                    <w:rPr>
                      <w:ins w:id="4647" w:author="Michal Pilík" w:date="2018-09-03T08:55:00Z"/>
                    </w:rPr>
                  </w:pPr>
                  <w:ins w:id="4648" w:author="Michal Pilík" w:date="2018-09-03T08:55:00Z">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ins>
                </w:p>
              </w:tc>
            </w:tr>
          </w:tbl>
          <w:p w:rsidR="005A2BAB" w:rsidRDefault="005A2BAB" w:rsidP="002B0A33">
            <w:pPr>
              <w:jc w:val="both"/>
              <w:rPr>
                <w:ins w:id="4649" w:author="Michal Pilík" w:date="2018-09-03T08:55:00Z"/>
                <w:b/>
              </w:rPr>
            </w:pPr>
          </w:p>
        </w:tc>
      </w:tr>
      <w:tr w:rsidR="005A2BAB" w:rsidTr="002B0A33">
        <w:trPr>
          <w:ins w:id="4650" w:author="Michal Pilík" w:date="2018-09-03T08:55:00Z"/>
        </w:trPr>
        <w:tc>
          <w:tcPr>
            <w:tcW w:w="9859" w:type="dxa"/>
            <w:gridSpan w:val="11"/>
            <w:shd w:val="clear" w:color="auto" w:fill="F7CAAC"/>
          </w:tcPr>
          <w:p w:rsidR="005A2BAB" w:rsidRDefault="005A2BAB" w:rsidP="002B0A33">
            <w:pPr>
              <w:jc w:val="both"/>
              <w:rPr>
                <w:ins w:id="4651" w:author="Michal Pilík" w:date="2018-09-03T08:55:00Z"/>
                <w:b/>
              </w:rPr>
            </w:pPr>
            <w:ins w:id="4652" w:author="Michal Pilík" w:date="2018-09-03T08:55:00Z">
              <w:r>
                <w:rPr>
                  <w:b/>
                </w:rPr>
                <w:t>Údaje o odborném působení od absolvování VŠ</w:t>
              </w:r>
            </w:ins>
          </w:p>
        </w:tc>
      </w:tr>
      <w:tr w:rsidR="005A2BAB" w:rsidTr="002B0A33">
        <w:trPr>
          <w:trHeight w:val="1090"/>
          <w:ins w:id="4653" w:author="Michal Pilík" w:date="2018-09-03T08:55:00Z"/>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5A2BAB" w:rsidRPr="001A3EAD" w:rsidTr="002B0A33">
              <w:trPr>
                <w:trHeight w:val="1503"/>
                <w:ins w:id="4654" w:author="Michal Pilík" w:date="2018-09-03T08:55:00Z"/>
              </w:trPr>
              <w:tc>
                <w:tcPr>
                  <w:tcW w:w="1314" w:type="dxa"/>
                </w:tcPr>
                <w:p w:rsidR="005A2BAB" w:rsidRPr="00894A67" w:rsidRDefault="005A2BAB" w:rsidP="002B0A33">
                  <w:pPr>
                    <w:ind w:left="7"/>
                    <w:rPr>
                      <w:ins w:id="4655" w:author="Michal Pilík" w:date="2018-09-03T08:55:00Z"/>
                      <w:b/>
                    </w:rPr>
                  </w:pPr>
                  <w:ins w:id="4656" w:author="Michal Pilík" w:date="2018-09-03T08:55:00Z">
                    <w:r w:rsidRPr="00894A67">
                      <w:rPr>
                        <w:b/>
                        <w:bCs/>
                      </w:rPr>
                      <w:t xml:space="preserve">1998 </w:t>
                    </w:r>
                    <w:r w:rsidRPr="00894A67">
                      <w:rPr>
                        <w:b/>
                      </w:rPr>
                      <w:t>-</w:t>
                    </w:r>
                    <w:r w:rsidRPr="00894A67">
                      <w:rPr>
                        <w:b/>
                        <w:bCs/>
                      </w:rPr>
                      <w:t xml:space="preserve"> 2001  </w:t>
                    </w:r>
                  </w:ins>
                </w:p>
                <w:p w:rsidR="005A2BAB" w:rsidRPr="00894A67" w:rsidRDefault="005A2BAB" w:rsidP="002B0A33">
                  <w:pPr>
                    <w:ind w:left="7"/>
                    <w:rPr>
                      <w:ins w:id="4657" w:author="Michal Pilík" w:date="2018-09-03T08:55:00Z"/>
                      <w:b/>
                    </w:rPr>
                  </w:pPr>
                  <w:ins w:id="4658" w:author="Michal Pilík" w:date="2018-09-03T08:55:00Z">
                    <w:r w:rsidRPr="00894A67">
                      <w:rPr>
                        <w:b/>
                      </w:rPr>
                      <w:t xml:space="preserve">2002 - 2003  </w:t>
                    </w:r>
                  </w:ins>
                </w:p>
                <w:p w:rsidR="005A2BAB" w:rsidRPr="00894A67" w:rsidRDefault="005A2BAB" w:rsidP="002B0A33">
                  <w:pPr>
                    <w:ind w:left="7"/>
                    <w:rPr>
                      <w:ins w:id="4659" w:author="Michal Pilík" w:date="2018-09-03T08:55:00Z"/>
                      <w:b/>
                    </w:rPr>
                  </w:pPr>
                  <w:ins w:id="4660" w:author="Michal Pilík" w:date="2018-09-03T08:55:00Z">
                    <w:r w:rsidRPr="00894A67">
                      <w:rPr>
                        <w:b/>
                      </w:rPr>
                      <w:t xml:space="preserve">2002 - 2004  </w:t>
                    </w:r>
                  </w:ins>
                </w:p>
                <w:p w:rsidR="005A2BAB" w:rsidRPr="00894A67" w:rsidRDefault="005A2BAB" w:rsidP="002B0A33">
                  <w:pPr>
                    <w:ind w:left="7"/>
                    <w:rPr>
                      <w:ins w:id="4661" w:author="Michal Pilík" w:date="2018-09-03T08:55:00Z"/>
                      <w:b/>
                    </w:rPr>
                  </w:pPr>
                  <w:ins w:id="4662" w:author="Michal Pilík" w:date="2018-09-03T08:55:00Z">
                    <w:r w:rsidRPr="00894A67">
                      <w:rPr>
                        <w:b/>
                      </w:rPr>
                      <w:t xml:space="preserve">2003 - 2007  </w:t>
                    </w:r>
                  </w:ins>
                </w:p>
                <w:p w:rsidR="005A2BAB" w:rsidRPr="00894A67" w:rsidRDefault="005A2BAB" w:rsidP="002B0A33">
                  <w:pPr>
                    <w:ind w:left="7"/>
                    <w:rPr>
                      <w:ins w:id="4663" w:author="Michal Pilík" w:date="2018-09-03T08:55:00Z"/>
                      <w:b/>
                    </w:rPr>
                  </w:pPr>
                  <w:ins w:id="4664" w:author="Michal Pilík" w:date="2018-09-03T08:55:00Z">
                    <w:r w:rsidRPr="00894A67">
                      <w:rPr>
                        <w:b/>
                      </w:rPr>
                      <w:t>2004 - 2015</w:t>
                    </w:r>
                  </w:ins>
                </w:p>
                <w:p w:rsidR="005A2BAB" w:rsidRPr="00894A67" w:rsidRDefault="005A2BAB" w:rsidP="002B0A33">
                  <w:pPr>
                    <w:rPr>
                      <w:ins w:id="4665" w:author="Michal Pilík" w:date="2018-09-03T08:55:00Z"/>
                    </w:rPr>
                  </w:pPr>
                  <w:ins w:id="4666" w:author="Michal Pilík" w:date="2018-09-03T08:55:00Z">
                    <w:r w:rsidRPr="00894A67">
                      <w:rPr>
                        <w:b/>
                      </w:rPr>
                      <w:t>2007 - dosud</w:t>
                    </w:r>
                  </w:ins>
                </w:p>
              </w:tc>
              <w:tc>
                <w:tcPr>
                  <w:tcW w:w="8430" w:type="dxa"/>
                </w:tcPr>
                <w:p w:rsidR="005A2BAB" w:rsidRPr="00894A67" w:rsidRDefault="005A2BAB" w:rsidP="002B0A33">
                  <w:pPr>
                    <w:rPr>
                      <w:ins w:id="4667" w:author="Michal Pilík" w:date="2018-09-03T08:55:00Z"/>
                    </w:rPr>
                  </w:pPr>
                  <w:ins w:id="4668" w:author="Michal Pilík" w:date="2018-09-03T08:55:00Z">
                    <w:r w:rsidRPr="00894A67">
                      <w:t>interní doktorand VUT Brno - na FaME ve Zlíně</w:t>
                    </w:r>
                  </w:ins>
                </w:p>
                <w:p w:rsidR="005A2BAB" w:rsidRPr="00894A67" w:rsidRDefault="005A2BAB" w:rsidP="002B0A33">
                  <w:pPr>
                    <w:rPr>
                      <w:ins w:id="4669" w:author="Michal Pilík" w:date="2018-09-03T08:55:00Z"/>
                    </w:rPr>
                  </w:pPr>
                  <w:ins w:id="4670" w:author="Michal Pilík" w:date="2018-09-03T08:55:00Z">
                    <w:r w:rsidRPr="00894A67">
                      <w:t>výuka na UTB ve Zlíně (FT, FaME) - externí pracovník</w:t>
                    </w:r>
                  </w:ins>
                </w:p>
                <w:p w:rsidR="005A2BAB" w:rsidRPr="00894A67" w:rsidRDefault="005A2BAB" w:rsidP="002B0A33">
                  <w:pPr>
                    <w:rPr>
                      <w:ins w:id="4671" w:author="Michal Pilík" w:date="2018-09-03T08:55:00Z"/>
                    </w:rPr>
                  </w:pPr>
                  <w:ins w:id="4672" w:author="Michal Pilík" w:date="2018-09-03T08:55:00Z">
                    <w:r w:rsidRPr="00894A67">
                      <w:t>velkoobchod potravin - Tupl Hulín, vedení nákupu</w:t>
                    </w:r>
                  </w:ins>
                </w:p>
                <w:p w:rsidR="005A2BAB" w:rsidRPr="00894A67" w:rsidRDefault="005A2BAB" w:rsidP="002B0A33">
                  <w:pPr>
                    <w:rPr>
                      <w:ins w:id="4673" w:author="Michal Pilík" w:date="2018-09-03T08:55:00Z"/>
                    </w:rPr>
                  </w:pPr>
                  <w:ins w:id="4674" w:author="Michal Pilík" w:date="2018-09-03T08:55:00Z">
                    <w:r w:rsidRPr="00894A67">
                      <w:t>odborný asistent - FaME, UTB ve Zlíně, Ústav průmyslového inženýrství a informačních systémů</w:t>
                    </w:r>
                  </w:ins>
                </w:p>
                <w:p w:rsidR="005A2BAB" w:rsidRPr="00894A67" w:rsidRDefault="005A2BAB" w:rsidP="002B0A33">
                  <w:pPr>
                    <w:rPr>
                      <w:ins w:id="4675" w:author="Michal Pilík" w:date="2018-09-03T08:55:00Z"/>
                    </w:rPr>
                  </w:pPr>
                  <w:ins w:id="4676" w:author="Michal Pilík" w:date="2018-09-03T08:55:00Z">
                    <w:r w:rsidRPr="00894A67">
                      <w:t>jednatel spol. GISTECH s.r.o. (digitální zpracování dat)</w:t>
                    </w:r>
                  </w:ins>
                </w:p>
                <w:p w:rsidR="005A2BAB" w:rsidRDefault="005A2BAB" w:rsidP="002B0A33">
                  <w:pPr>
                    <w:jc w:val="both"/>
                    <w:rPr>
                      <w:ins w:id="4677" w:author="Michal Pilík" w:date="2018-09-03T08:55:00Z"/>
                    </w:rPr>
                  </w:pPr>
                  <w:ins w:id="4678" w:author="Michal Pilík" w:date="2018-09-03T08:55:00Z">
                    <w:r w:rsidRPr="00894A67">
                      <w:t>docent - FaME, UTB ve Zlíně, Ústav průmyslového inženýrství a informačních systémů</w:t>
                    </w:r>
                  </w:ins>
                </w:p>
                <w:p w:rsidR="005A2BAB" w:rsidRDefault="005A2BAB" w:rsidP="002B0A33">
                  <w:pPr>
                    <w:jc w:val="both"/>
                    <w:rPr>
                      <w:ins w:id="4679" w:author="Michal Pilík" w:date="2018-09-03T08:55:00Z"/>
                    </w:rPr>
                  </w:pPr>
                </w:p>
                <w:p w:rsidR="005A2BAB" w:rsidRDefault="005A2BAB" w:rsidP="002B0A33">
                  <w:pPr>
                    <w:jc w:val="both"/>
                    <w:rPr>
                      <w:ins w:id="4680" w:author="Michal Pilík" w:date="2018-09-03T08:55:00Z"/>
                    </w:rPr>
                  </w:pPr>
                  <w:ins w:id="4681" w:author="Michal Pilík" w:date="2018-09-03T08:55:00Z">
                    <w:r>
                      <w:t>Garance současně akreditovaných studijních programů a oborů:</w:t>
                    </w:r>
                  </w:ins>
                </w:p>
                <w:p w:rsidR="005A2BAB" w:rsidRPr="00267087" w:rsidRDefault="005A2BAB" w:rsidP="002B0A33">
                  <w:pPr>
                    <w:pStyle w:val="Odstavecseseznamem"/>
                    <w:widowControl w:val="0"/>
                    <w:numPr>
                      <w:ilvl w:val="0"/>
                      <w:numId w:val="48"/>
                    </w:numPr>
                    <w:autoSpaceDE w:val="0"/>
                    <w:autoSpaceDN w:val="0"/>
                    <w:adjustRightInd w:val="0"/>
                    <w:jc w:val="both"/>
                    <w:rPr>
                      <w:ins w:id="4682" w:author="Michal Pilík" w:date="2018-09-03T08:55:00Z"/>
                    </w:rPr>
                  </w:pPr>
                  <w:ins w:id="4683" w:author="Michal Pilík" w:date="2018-09-03T08:55:00Z">
                    <w:r w:rsidRPr="00267087">
                      <w:t>Garant bakalářského studijního programu Systémové inženýrství a informatika</w:t>
                    </w:r>
                  </w:ins>
                </w:p>
                <w:p w:rsidR="005A2BAB" w:rsidRPr="00894A67" w:rsidRDefault="005A2BAB" w:rsidP="002B0A33">
                  <w:pPr>
                    <w:pStyle w:val="Odstavecseseznamem"/>
                    <w:widowControl w:val="0"/>
                    <w:numPr>
                      <w:ilvl w:val="0"/>
                      <w:numId w:val="48"/>
                    </w:numPr>
                    <w:autoSpaceDE w:val="0"/>
                    <w:autoSpaceDN w:val="0"/>
                    <w:adjustRightInd w:val="0"/>
                    <w:jc w:val="both"/>
                    <w:rPr>
                      <w:ins w:id="4684" w:author="Michal Pilík" w:date="2018-09-03T08:55:00Z"/>
                    </w:rPr>
                  </w:pPr>
                  <w:ins w:id="4685" w:author="Michal Pilík" w:date="2018-09-03T08:55:00Z">
                    <w:r w:rsidRPr="00267087">
                      <w:t>Garant magisterského studijního programu Systémové inženýrství a informatika</w:t>
                    </w:r>
                  </w:ins>
                </w:p>
              </w:tc>
            </w:tr>
          </w:tbl>
          <w:p w:rsidR="005A2BAB" w:rsidRDefault="005A2BAB" w:rsidP="002B0A33">
            <w:pPr>
              <w:jc w:val="both"/>
              <w:rPr>
                <w:ins w:id="4686" w:author="Michal Pilík" w:date="2018-09-03T08:55:00Z"/>
              </w:rPr>
            </w:pPr>
          </w:p>
        </w:tc>
      </w:tr>
      <w:tr w:rsidR="005A2BAB" w:rsidTr="002B0A33">
        <w:trPr>
          <w:trHeight w:val="250"/>
          <w:ins w:id="4687" w:author="Michal Pilík" w:date="2018-09-03T08:55:00Z"/>
        </w:trPr>
        <w:tc>
          <w:tcPr>
            <w:tcW w:w="9859" w:type="dxa"/>
            <w:gridSpan w:val="11"/>
            <w:shd w:val="clear" w:color="auto" w:fill="F7CAAC"/>
          </w:tcPr>
          <w:p w:rsidR="005A2BAB" w:rsidRDefault="005A2BAB" w:rsidP="002B0A33">
            <w:pPr>
              <w:jc w:val="both"/>
              <w:rPr>
                <w:ins w:id="4688" w:author="Michal Pilík" w:date="2018-09-03T08:55:00Z"/>
              </w:rPr>
            </w:pPr>
            <w:ins w:id="4689" w:author="Michal Pilík" w:date="2018-09-03T08:55:00Z">
              <w:r>
                <w:rPr>
                  <w:b/>
                </w:rPr>
                <w:t>Zkušenosti s vedením kvalifikačních a rigorózních prací</w:t>
              </w:r>
            </w:ins>
          </w:p>
        </w:tc>
      </w:tr>
      <w:tr w:rsidR="005A2BAB" w:rsidTr="002B0A33">
        <w:trPr>
          <w:trHeight w:val="332"/>
          <w:ins w:id="4690" w:author="Michal Pilík" w:date="2018-09-03T08:55:00Z"/>
        </w:trPr>
        <w:tc>
          <w:tcPr>
            <w:tcW w:w="9859" w:type="dxa"/>
            <w:gridSpan w:val="11"/>
          </w:tcPr>
          <w:p w:rsidR="005A2BAB" w:rsidRDefault="005A2BAB" w:rsidP="002B0A33">
            <w:pPr>
              <w:jc w:val="both"/>
              <w:rPr>
                <w:ins w:id="4691" w:author="Michal Pilík" w:date="2018-09-03T08:55:00Z"/>
              </w:rPr>
            </w:pPr>
            <w:ins w:id="4692" w:author="Michal Pilík" w:date="2018-09-03T08:55:00Z">
              <w:r>
                <w:t>Počet vedených bakalářských prací – 3</w:t>
              </w:r>
            </w:ins>
          </w:p>
          <w:p w:rsidR="005A2BAB" w:rsidRDefault="005A2BAB" w:rsidP="002B0A33">
            <w:pPr>
              <w:jc w:val="both"/>
              <w:rPr>
                <w:ins w:id="4693" w:author="Michal Pilík" w:date="2018-09-03T08:55:00Z"/>
              </w:rPr>
            </w:pPr>
            <w:ins w:id="4694" w:author="Michal Pilík" w:date="2018-09-03T08:55:00Z">
              <w:r>
                <w:t>Počet vedených diplomových prací – 61</w:t>
              </w:r>
            </w:ins>
          </w:p>
          <w:p w:rsidR="005A2BAB" w:rsidRDefault="005A2BAB" w:rsidP="002B0A33">
            <w:pPr>
              <w:jc w:val="both"/>
              <w:rPr>
                <w:ins w:id="4695" w:author="Michal Pilík" w:date="2018-09-03T08:55:00Z"/>
              </w:rPr>
            </w:pPr>
            <w:ins w:id="4696" w:author="Michal Pilík" w:date="2018-09-03T08:55:00Z">
              <w:r>
                <w:t xml:space="preserve">Počet vedených disertačních prací – 5 </w:t>
              </w:r>
            </w:ins>
          </w:p>
        </w:tc>
      </w:tr>
      <w:tr w:rsidR="005A2BAB" w:rsidTr="002B0A33">
        <w:trPr>
          <w:cantSplit/>
          <w:ins w:id="4697" w:author="Michal Pilík" w:date="2018-09-03T08:55:00Z"/>
        </w:trPr>
        <w:tc>
          <w:tcPr>
            <w:tcW w:w="3347" w:type="dxa"/>
            <w:gridSpan w:val="2"/>
            <w:tcBorders>
              <w:top w:val="single" w:sz="12" w:space="0" w:color="auto"/>
            </w:tcBorders>
            <w:shd w:val="clear" w:color="auto" w:fill="F7CAAC"/>
          </w:tcPr>
          <w:p w:rsidR="005A2BAB" w:rsidRDefault="005A2BAB" w:rsidP="002B0A33">
            <w:pPr>
              <w:jc w:val="both"/>
              <w:rPr>
                <w:ins w:id="4698" w:author="Michal Pilík" w:date="2018-09-03T08:55:00Z"/>
              </w:rPr>
            </w:pPr>
            <w:ins w:id="4699" w:author="Michal Pilík" w:date="2018-09-03T08:55:00Z">
              <w:r>
                <w:rPr>
                  <w:b/>
                </w:rPr>
                <w:t xml:space="preserve">Obor habilitačního řízení </w:t>
              </w:r>
            </w:ins>
          </w:p>
        </w:tc>
        <w:tc>
          <w:tcPr>
            <w:tcW w:w="2245" w:type="dxa"/>
            <w:gridSpan w:val="2"/>
            <w:tcBorders>
              <w:top w:val="single" w:sz="12" w:space="0" w:color="auto"/>
            </w:tcBorders>
            <w:shd w:val="clear" w:color="auto" w:fill="F7CAAC"/>
          </w:tcPr>
          <w:p w:rsidR="005A2BAB" w:rsidRDefault="005A2BAB" w:rsidP="002B0A33">
            <w:pPr>
              <w:jc w:val="both"/>
              <w:rPr>
                <w:ins w:id="4700" w:author="Michal Pilík" w:date="2018-09-03T08:55:00Z"/>
              </w:rPr>
            </w:pPr>
            <w:ins w:id="4701" w:author="Michal Pilík" w:date="2018-09-03T08:55:00Z">
              <w:r>
                <w:rPr>
                  <w:b/>
                </w:rPr>
                <w:t>Rok udělení hodnosti</w:t>
              </w:r>
            </w:ins>
          </w:p>
        </w:tc>
        <w:tc>
          <w:tcPr>
            <w:tcW w:w="2248" w:type="dxa"/>
            <w:gridSpan w:val="4"/>
            <w:tcBorders>
              <w:top w:val="single" w:sz="12" w:space="0" w:color="auto"/>
              <w:right w:val="single" w:sz="12" w:space="0" w:color="auto"/>
            </w:tcBorders>
            <w:shd w:val="clear" w:color="auto" w:fill="F7CAAC"/>
          </w:tcPr>
          <w:p w:rsidR="005A2BAB" w:rsidRDefault="005A2BAB" w:rsidP="002B0A33">
            <w:pPr>
              <w:jc w:val="both"/>
              <w:rPr>
                <w:ins w:id="4702" w:author="Michal Pilík" w:date="2018-09-03T08:55:00Z"/>
              </w:rPr>
            </w:pPr>
            <w:ins w:id="4703" w:author="Michal Pilík" w:date="2018-09-03T08:55:00Z">
              <w:r>
                <w:rPr>
                  <w:b/>
                </w:rPr>
                <w:t>Řízení konáno na VŠ</w:t>
              </w:r>
            </w:ins>
          </w:p>
        </w:tc>
        <w:tc>
          <w:tcPr>
            <w:tcW w:w="2019" w:type="dxa"/>
            <w:gridSpan w:val="3"/>
            <w:tcBorders>
              <w:top w:val="single" w:sz="12" w:space="0" w:color="auto"/>
              <w:left w:val="single" w:sz="12" w:space="0" w:color="auto"/>
            </w:tcBorders>
            <w:shd w:val="clear" w:color="auto" w:fill="F7CAAC"/>
          </w:tcPr>
          <w:p w:rsidR="005A2BAB" w:rsidRDefault="005A2BAB" w:rsidP="002B0A33">
            <w:pPr>
              <w:jc w:val="both"/>
              <w:rPr>
                <w:ins w:id="4704" w:author="Michal Pilík" w:date="2018-09-03T08:55:00Z"/>
                <w:b/>
              </w:rPr>
            </w:pPr>
            <w:ins w:id="4705" w:author="Michal Pilík" w:date="2018-09-03T08:55:00Z">
              <w:r>
                <w:rPr>
                  <w:b/>
                </w:rPr>
                <w:t>Ohlasy publikací</w:t>
              </w:r>
            </w:ins>
          </w:p>
        </w:tc>
      </w:tr>
      <w:tr w:rsidR="005A2BAB" w:rsidTr="002B0A33">
        <w:trPr>
          <w:cantSplit/>
          <w:ins w:id="4706" w:author="Michal Pilík" w:date="2018-09-03T08:55:00Z"/>
        </w:trPr>
        <w:tc>
          <w:tcPr>
            <w:tcW w:w="3347" w:type="dxa"/>
            <w:gridSpan w:val="2"/>
          </w:tcPr>
          <w:p w:rsidR="005A2BAB" w:rsidRPr="00894A67" w:rsidRDefault="005A2BAB" w:rsidP="002B0A33">
            <w:pPr>
              <w:jc w:val="both"/>
              <w:rPr>
                <w:ins w:id="4707" w:author="Michal Pilík" w:date="2018-09-03T08:55:00Z"/>
              </w:rPr>
            </w:pPr>
            <w:ins w:id="4708" w:author="Michal Pilík" w:date="2018-09-03T08:55:00Z">
              <w:r>
                <w:t>Management a ekonomika podniku</w:t>
              </w:r>
            </w:ins>
          </w:p>
        </w:tc>
        <w:tc>
          <w:tcPr>
            <w:tcW w:w="2245" w:type="dxa"/>
            <w:gridSpan w:val="2"/>
          </w:tcPr>
          <w:p w:rsidR="005A2BAB" w:rsidRPr="00894A67" w:rsidRDefault="005A2BAB" w:rsidP="002B0A33">
            <w:pPr>
              <w:jc w:val="both"/>
              <w:rPr>
                <w:ins w:id="4709" w:author="Michal Pilík" w:date="2018-09-03T08:55:00Z"/>
              </w:rPr>
            </w:pPr>
            <w:ins w:id="4710" w:author="Michal Pilík" w:date="2018-09-03T08:55:00Z">
              <w:r w:rsidRPr="00894A67">
                <w:t>2007</w:t>
              </w:r>
            </w:ins>
          </w:p>
        </w:tc>
        <w:tc>
          <w:tcPr>
            <w:tcW w:w="2248" w:type="dxa"/>
            <w:gridSpan w:val="4"/>
            <w:tcBorders>
              <w:right w:val="single" w:sz="12" w:space="0" w:color="auto"/>
            </w:tcBorders>
          </w:tcPr>
          <w:p w:rsidR="005A2BAB" w:rsidRPr="00894A67" w:rsidRDefault="005A2BAB" w:rsidP="002B0A33">
            <w:pPr>
              <w:jc w:val="both"/>
              <w:rPr>
                <w:ins w:id="4711" w:author="Michal Pilík" w:date="2018-09-03T08:55:00Z"/>
              </w:rPr>
            </w:pPr>
            <w:ins w:id="4712" w:author="Michal Pilík" w:date="2018-09-03T08:55:00Z">
              <w:r w:rsidRPr="00894A67">
                <w:t>FaME UTB ve Zlíně</w:t>
              </w:r>
            </w:ins>
          </w:p>
        </w:tc>
        <w:tc>
          <w:tcPr>
            <w:tcW w:w="632" w:type="dxa"/>
            <w:tcBorders>
              <w:left w:val="single" w:sz="12" w:space="0" w:color="auto"/>
            </w:tcBorders>
            <w:shd w:val="clear" w:color="auto" w:fill="F7CAAC"/>
          </w:tcPr>
          <w:p w:rsidR="005A2BAB" w:rsidRDefault="005A2BAB" w:rsidP="002B0A33">
            <w:pPr>
              <w:jc w:val="both"/>
              <w:rPr>
                <w:ins w:id="4713" w:author="Michal Pilík" w:date="2018-09-03T08:55:00Z"/>
              </w:rPr>
            </w:pPr>
            <w:ins w:id="4714" w:author="Michal Pilík" w:date="2018-09-03T08:55:00Z">
              <w:r>
                <w:rPr>
                  <w:b/>
                </w:rPr>
                <w:t>WOS</w:t>
              </w:r>
            </w:ins>
          </w:p>
        </w:tc>
        <w:tc>
          <w:tcPr>
            <w:tcW w:w="693" w:type="dxa"/>
            <w:shd w:val="clear" w:color="auto" w:fill="F7CAAC"/>
          </w:tcPr>
          <w:p w:rsidR="005A2BAB" w:rsidRDefault="005A2BAB" w:rsidP="002B0A33">
            <w:pPr>
              <w:jc w:val="both"/>
              <w:rPr>
                <w:ins w:id="4715" w:author="Michal Pilík" w:date="2018-09-03T08:55:00Z"/>
                <w:sz w:val="18"/>
              </w:rPr>
            </w:pPr>
            <w:ins w:id="4716" w:author="Michal Pilík" w:date="2018-09-03T08:55:00Z">
              <w:r>
                <w:rPr>
                  <w:b/>
                  <w:sz w:val="18"/>
                </w:rPr>
                <w:t>Scopus</w:t>
              </w:r>
            </w:ins>
          </w:p>
        </w:tc>
        <w:tc>
          <w:tcPr>
            <w:tcW w:w="694" w:type="dxa"/>
            <w:shd w:val="clear" w:color="auto" w:fill="F7CAAC"/>
          </w:tcPr>
          <w:p w:rsidR="005A2BAB" w:rsidRDefault="005A2BAB" w:rsidP="002B0A33">
            <w:pPr>
              <w:jc w:val="both"/>
              <w:rPr>
                <w:ins w:id="4717" w:author="Michal Pilík" w:date="2018-09-03T08:55:00Z"/>
              </w:rPr>
            </w:pPr>
            <w:ins w:id="4718" w:author="Michal Pilík" w:date="2018-09-03T08:55:00Z">
              <w:r>
                <w:rPr>
                  <w:b/>
                  <w:sz w:val="18"/>
                </w:rPr>
                <w:t>ostatní</w:t>
              </w:r>
            </w:ins>
          </w:p>
        </w:tc>
      </w:tr>
      <w:tr w:rsidR="005A2BAB" w:rsidTr="002B0A33">
        <w:trPr>
          <w:cantSplit/>
          <w:trHeight w:val="70"/>
          <w:ins w:id="4719" w:author="Michal Pilík" w:date="2018-09-03T08:55:00Z"/>
        </w:trPr>
        <w:tc>
          <w:tcPr>
            <w:tcW w:w="3347" w:type="dxa"/>
            <w:gridSpan w:val="2"/>
            <w:shd w:val="clear" w:color="auto" w:fill="F7CAAC"/>
          </w:tcPr>
          <w:p w:rsidR="005A2BAB" w:rsidRDefault="005A2BAB" w:rsidP="002B0A33">
            <w:pPr>
              <w:jc w:val="both"/>
              <w:rPr>
                <w:ins w:id="4720" w:author="Michal Pilík" w:date="2018-09-03T08:55:00Z"/>
              </w:rPr>
            </w:pPr>
            <w:ins w:id="4721" w:author="Michal Pilík" w:date="2018-09-03T08:55:00Z">
              <w:r>
                <w:rPr>
                  <w:b/>
                </w:rPr>
                <w:t>Obor jmenovacího řízení</w:t>
              </w:r>
            </w:ins>
          </w:p>
        </w:tc>
        <w:tc>
          <w:tcPr>
            <w:tcW w:w="2245" w:type="dxa"/>
            <w:gridSpan w:val="2"/>
            <w:shd w:val="clear" w:color="auto" w:fill="F7CAAC"/>
          </w:tcPr>
          <w:p w:rsidR="005A2BAB" w:rsidRDefault="005A2BAB" w:rsidP="002B0A33">
            <w:pPr>
              <w:jc w:val="both"/>
              <w:rPr>
                <w:ins w:id="4722" w:author="Michal Pilík" w:date="2018-09-03T08:55:00Z"/>
              </w:rPr>
            </w:pPr>
            <w:ins w:id="4723" w:author="Michal Pilík" w:date="2018-09-03T08:55:00Z">
              <w:r>
                <w:rPr>
                  <w:b/>
                </w:rPr>
                <w:t>Rok udělení hodnosti</w:t>
              </w:r>
            </w:ins>
          </w:p>
        </w:tc>
        <w:tc>
          <w:tcPr>
            <w:tcW w:w="2248" w:type="dxa"/>
            <w:gridSpan w:val="4"/>
            <w:tcBorders>
              <w:right w:val="single" w:sz="12" w:space="0" w:color="auto"/>
            </w:tcBorders>
            <w:shd w:val="clear" w:color="auto" w:fill="F7CAAC"/>
          </w:tcPr>
          <w:p w:rsidR="005A2BAB" w:rsidRDefault="005A2BAB" w:rsidP="002B0A33">
            <w:pPr>
              <w:jc w:val="both"/>
              <w:rPr>
                <w:ins w:id="4724" w:author="Michal Pilík" w:date="2018-09-03T08:55:00Z"/>
              </w:rPr>
            </w:pPr>
            <w:ins w:id="4725" w:author="Michal Pilík" w:date="2018-09-03T08:55:00Z">
              <w:r>
                <w:rPr>
                  <w:b/>
                </w:rPr>
                <w:t>Řízení konáno na VŠ</w:t>
              </w:r>
            </w:ins>
          </w:p>
        </w:tc>
        <w:tc>
          <w:tcPr>
            <w:tcW w:w="632" w:type="dxa"/>
            <w:vMerge w:val="restart"/>
            <w:tcBorders>
              <w:left w:val="single" w:sz="12" w:space="0" w:color="auto"/>
            </w:tcBorders>
          </w:tcPr>
          <w:p w:rsidR="005A2BAB" w:rsidRPr="00C91951" w:rsidRDefault="005A2BAB" w:rsidP="002B0A33">
            <w:pPr>
              <w:jc w:val="both"/>
              <w:rPr>
                <w:ins w:id="4726" w:author="Michal Pilík" w:date="2018-09-03T08:55:00Z"/>
                <w:b/>
              </w:rPr>
            </w:pPr>
            <w:ins w:id="4727" w:author="Michal Pilík" w:date="2018-09-03T08:55:00Z">
              <w:r>
                <w:rPr>
                  <w:b/>
                </w:rPr>
                <w:t>27</w:t>
              </w:r>
            </w:ins>
          </w:p>
        </w:tc>
        <w:tc>
          <w:tcPr>
            <w:tcW w:w="693" w:type="dxa"/>
            <w:vMerge w:val="restart"/>
          </w:tcPr>
          <w:p w:rsidR="005A2BAB" w:rsidRPr="00C91951" w:rsidRDefault="005A2BAB" w:rsidP="002B0A33">
            <w:pPr>
              <w:jc w:val="both"/>
              <w:rPr>
                <w:ins w:id="4728" w:author="Michal Pilík" w:date="2018-09-03T08:55:00Z"/>
                <w:b/>
              </w:rPr>
            </w:pPr>
            <w:ins w:id="4729" w:author="Michal Pilík" w:date="2018-09-03T08:55:00Z">
              <w:r>
                <w:rPr>
                  <w:b/>
                </w:rPr>
                <w:t>48</w:t>
              </w:r>
            </w:ins>
          </w:p>
        </w:tc>
        <w:tc>
          <w:tcPr>
            <w:tcW w:w="694" w:type="dxa"/>
            <w:vMerge w:val="restart"/>
          </w:tcPr>
          <w:p w:rsidR="005A2BAB" w:rsidRPr="00FB2F40" w:rsidRDefault="005A2BAB" w:rsidP="002B0A33">
            <w:pPr>
              <w:jc w:val="both"/>
              <w:rPr>
                <w:ins w:id="4730" w:author="Michal Pilík" w:date="2018-09-03T08:55:00Z"/>
                <w:b/>
                <w:highlight w:val="yellow"/>
              </w:rPr>
            </w:pPr>
            <w:ins w:id="4731" w:author="Michal Pilík" w:date="2018-09-03T08:55:00Z">
              <w:r w:rsidRPr="00C91951">
                <w:rPr>
                  <w:b/>
                </w:rPr>
                <w:t>70</w:t>
              </w:r>
            </w:ins>
          </w:p>
        </w:tc>
      </w:tr>
      <w:tr w:rsidR="005A2BAB" w:rsidTr="002B0A33">
        <w:trPr>
          <w:trHeight w:val="205"/>
          <w:ins w:id="4732" w:author="Michal Pilík" w:date="2018-09-03T08:55:00Z"/>
        </w:trPr>
        <w:tc>
          <w:tcPr>
            <w:tcW w:w="3347" w:type="dxa"/>
            <w:gridSpan w:val="2"/>
          </w:tcPr>
          <w:p w:rsidR="005A2BAB" w:rsidRDefault="005A2BAB" w:rsidP="002B0A33">
            <w:pPr>
              <w:jc w:val="both"/>
              <w:rPr>
                <w:ins w:id="4733" w:author="Michal Pilík" w:date="2018-09-03T08:55:00Z"/>
              </w:rPr>
            </w:pPr>
          </w:p>
        </w:tc>
        <w:tc>
          <w:tcPr>
            <w:tcW w:w="2245" w:type="dxa"/>
            <w:gridSpan w:val="2"/>
          </w:tcPr>
          <w:p w:rsidR="005A2BAB" w:rsidRDefault="005A2BAB" w:rsidP="002B0A33">
            <w:pPr>
              <w:jc w:val="both"/>
              <w:rPr>
                <w:ins w:id="4734" w:author="Michal Pilík" w:date="2018-09-03T08:55:00Z"/>
              </w:rPr>
            </w:pPr>
          </w:p>
        </w:tc>
        <w:tc>
          <w:tcPr>
            <w:tcW w:w="2248" w:type="dxa"/>
            <w:gridSpan w:val="4"/>
            <w:tcBorders>
              <w:right w:val="single" w:sz="12" w:space="0" w:color="auto"/>
            </w:tcBorders>
          </w:tcPr>
          <w:p w:rsidR="005A2BAB" w:rsidRDefault="005A2BAB" w:rsidP="002B0A33">
            <w:pPr>
              <w:jc w:val="both"/>
              <w:rPr>
                <w:ins w:id="4735" w:author="Michal Pilík" w:date="2018-09-03T08:55:00Z"/>
              </w:rPr>
            </w:pPr>
          </w:p>
        </w:tc>
        <w:tc>
          <w:tcPr>
            <w:tcW w:w="632" w:type="dxa"/>
            <w:vMerge/>
            <w:tcBorders>
              <w:left w:val="single" w:sz="12" w:space="0" w:color="auto"/>
            </w:tcBorders>
            <w:vAlign w:val="center"/>
          </w:tcPr>
          <w:p w:rsidR="005A2BAB" w:rsidRDefault="005A2BAB" w:rsidP="002B0A33">
            <w:pPr>
              <w:rPr>
                <w:ins w:id="4736" w:author="Michal Pilík" w:date="2018-09-03T08:55:00Z"/>
                <w:b/>
              </w:rPr>
            </w:pPr>
          </w:p>
        </w:tc>
        <w:tc>
          <w:tcPr>
            <w:tcW w:w="693" w:type="dxa"/>
            <w:vMerge/>
            <w:vAlign w:val="center"/>
          </w:tcPr>
          <w:p w:rsidR="005A2BAB" w:rsidRDefault="005A2BAB" w:rsidP="002B0A33">
            <w:pPr>
              <w:rPr>
                <w:ins w:id="4737" w:author="Michal Pilík" w:date="2018-09-03T08:55:00Z"/>
                <w:b/>
              </w:rPr>
            </w:pPr>
          </w:p>
        </w:tc>
        <w:tc>
          <w:tcPr>
            <w:tcW w:w="694" w:type="dxa"/>
            <w:vMerge/>
            <w:vAlign w:val="center"/>
          </w:tcPr>
          <w:p w:rsidR="005A2BAB" w:rsidRDefault="005A2BAB" w:rsidP="002B0A33">
            <w:pPr>
              <w:rPr>
                <w:ins w:id="4738" w:author="Michal Pilík" w:date="2018-09-03T08:55:00Z"/>
                <w:b/>
              </w:rPr>
            </w:pPr>
          </w:p>
        </w:tc>
      </w:tr>
      <w:tr w:rsidR="005A2BAB" w:rsidTr="002B0A33">
        <w:trPr>
          <w:ins w:id="4739" w:author="Michal Pilík" w:date="2018-09-03T08:55:00Z"/>
        </w:trPr>
        <w:tc>
          <w:tcPr>
            <w:tcW w:w="9859" w:type="dxa"/>
            <w:gridSpan w:val="11"/>
            <w:shd w:val="clear" w:color="auto" w:fill="F7CAAC"/>
          </w:tcPr>
          <w:p w:rsidR="005A2BAB" w:rsidRDefault="005A2BAB" w:rsidP="002B0A33">
            <w:pPr>
              <w:jc w:val="both"/>
              <w:rPr>
                <w:ins w:id="4740" w:author="Michal Pilík" w:date="2018-09-03T08:55:00Z"/>
                <w:b/>
              </w:rPr>
            </w:pPr>
            <w:ins w:id="4741" w:author="Michal Pilík" w:date="2018-09-03T08:55:00Z">
              <w:r>
                <w:rPr>
                  <w:b/>
                </w:rPr>
                <w:t xml:space="preserve">Přehled o nejvýznamnější publikační a další tvůrčí činnosti nebo další profesní činnosti u odborníků z praxe vztahující se k zabezpečovaným předmětům </w:t>
              </w:r>
            </w:ins>
          </w:p>
        </w:tc>
      </w:tr>
      <w:tr w:rsidR="005A2BAB" w:rsidTr="002B0A33">
        <w:trPr>
          <w:trHeight w:val="2347"/>
          <w:ins w:id="4742" w:author="Michal Pilík" w:date="2018-09-03T08:55:00Z"/>
        </w:trPr>
        <w:tc>
          <w:tcPr>
            <w:tcW w:w="9859" w:type="dxa"/>
            <w:gridSpan w:val="11"/>
          </w:tcPr>
          <w:p w:rsidR="005A2BAB" w:rsidRDefault="005A2BAB" w:rsidP="002B0A33">
            <w:pPr>
              <w:jc w:val="both"/>
              <w:rPr>
                <w:ins w:id="4743" w:author="Michal Pilík" w:date="2018-09-03T08:55:00Z"/>
              </w:rPr>
            </w:pPr>
            <w:ins w:id="4744" w:author="Michal Pilík" w:date="2018-09-03T08:55:00Z">
              <w:r>
                <w:t>TUČKOVÁ, Z., MOLNÁR, V., FEDORKO, G., TUČEK, D. Proposal and verification of a methodology for the measurement of local muscular load via datalogger</w:t>
              </w:r>
              <w:r w:rsidRPr="002668F7">
                <w:t xml:space="preserve">. </w:t>
              </w:r>
              <w:r>
                <w:fldChar w:fldCharType="begin"/>
              </w:r>
              <w:r>
                <w:instrText xml:space="preserve"> HYPERLINK "https://www.scopus.com/sourceid/15424?origin=recordpage" \o "Go to the information page for this source" </w:instrText>
              </w:r>
              <w:r>
                <w:fldChar w:fldCharType="separate"/>
              </w:r>
              <w:r w:rsidRPr="002668F7">
                <w:rPr>
                  <w:rStyle w:val="Hypertextovodkaz"/>
                  <w:i/>
                  <w:iCs/>
                  <w:color w:val="auto"/>
                  <w:u w:val="none"/>
                </w:rPr>
                <w:t>Measurement:</w:t>
              </w:r>
              <w:r w:rsidRPr="002668F7">
                <w:rPr>
                  <w:rStyle w:val="Hypertextovodkaz"/>
                  <w:color w:val="auto"/>
                  <w:u w:val="none"/>
                </w:rPr>
                <w:t xml:space="preserve"> </w:t>
              </w:r>
              <w:r w:rsidRPr="002668F7">
                <w:rPr>
                  <w:rStyle w:val="Hypertextovodkaz"/>
                  <w:i/>
                  <w:color w:val="auto"/>
                  <w:u w:val="none"/>
                </w:rPr>
                <w:t>Journal of the International Measurement Confederation</w:t>
              </w:r>
              <w:r>
                <w:rPr>
                  <w:rStyle w:val="Hypertextovodkaz"/>
                  <w:i/>
                  <w:color w:val="auto"/>
                  <w:u w:val="none"/>
                </w:rPr>
                <w:fldChar w:fldCharType="end"/>
              </w:r>
              <w:r w:rsidRPr="002668F7">
                <w:t xml:space="preserve">. </w:t>
              </w:r>
              <w:r>
                <w:t>2018. Vol. 121, s. 73 – 82. ISSN 0263-2241 (35%)</w:t>
              </w:r>
            </w:ins>
          </w:p>
          <w:p w:rsidR="005A2BAB" w:rsidRPr="00D513FF" w:rsidRDefault="005A2BAB" w:rsidP="002B0A33">
            <w:pPr>
              <w:autoSpaceDE w:val="0"/>
              <w:autoSpaceDN w:val="0"/>
              <w:jc w:val="both"/>
              <w:rPr>
                <w:ins w:id="4745" w:author="Michal Pilík" w:date="2018-09-03T08:55:00Z"/>
              </w:rPr>
            </w:pPr>
            <w:ins w:id="4746" w:author="Michal Pilík" w:date="2018-09-03T08:55:00Z">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ins>
          </w:p>
          <w:p w:rsidR="005A2BAB" w:rsidRPr="006C473B" w:rsidRDefault="005A2BAB" w:rsidP="002B0A33">
            <w:pPr>
              <w:autoSpaceDE w:val="0"/>
              <w:autoSpaceDN w:val="0"/>
              <w:jc w:val="both"/>
              <w:rPr>
                <w:ins w:id="4747" w:author="Michal Pilík" w:date="2018-09-03T08:55:00Z"/>
              </w:rPr>
            </w:pPr>
            <w:ins w:id="4748" w:author="Michal Pilík" w:date="2018-09-03T08:55:00Z">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ins>
          </w:p>
          <w:p w:rsidR="005A2BAB" w:rsidRPr="006C473B" w:rsidRDefault="005A2BAB" w:rsidP="002B0A33">
            <w:pPr>
              <w:pStyle w:val="Nadpis1"/>
              <w:keepLines w:val="0"/>
              <w:spacing w:before="0"/>
              <w:jc w:val="both"/>
              <w:rPr>
                <w:ins w:id="4749" w:author="Michal Pilík" w:date="2018-09-03T08:55:00Z"/>
                <w:rFonts w:ascii="Times New Roman" w:eastAsia="Times New Roman" w:hAnsi="Times New Roman" w:cs="Times New Roman"/>
                <w:b w:val="0"/>
                <w:caps/>
                <w:color w:val="auto"/>
                <w:kern w:val="36"/>
                <w:sz w:val="20"/>
                <w:szCs w:val="20"/>
              </w:rPr>
            </w:pPr>
            <w:ins w:id="4750" w:author="Michal Pilík" w:date="2018-09-03T08:55:00Z">
              <w:r w:rsidRPr="006C473B">
                <w:rPr>
                  <w:rFonts w:ascii="Times New Roman" w:eastAsia="Times New Roman" w:hAnsi="Times New Roman" w:cs="Times New Roman"/>
                  <w:b w:val="0"/>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b w:val="0"/>
                  <w:i/>
                  <w:iCs/>
                  <w:color w:val="auto"/>
                  <w:sz w:val="20"/>
                  <w:szCs w:val="20"/>
                </w:rPr>
                <w:t>Administratie si Management Public</w:t>
              </w:r>
              <w:r w:rsidRPr="006C473B">
                <w:rPr>
                  <w:rFonts w:ascii="Times New Roman" w:eastAsia="Times New Roman" w:hAnsi="Times New Roman" w:cs="Times New Roman"/>
                  <w:b w:val="0"/>
                  <w:color w:val="auto"/>
                  <w:sz w:val="20"/>
                  <w:szCs w:val="20"/>
                </w:rPr>
                <w:t>, 2017, roč. 2017, č. 28, s. 25-44. ISSN 1583-9583 (34%)</w:t>
              </w:r>
            </w:ins>
          </w:p>
          <w:p w:rsidR="005A2BAB" w:rsidRPr="006C473B" w:rsidRDefault="005A2BAB" w:rsidP="002B0A33">
            <w:pPr>
              <w:autoSpaceDE w:val="0"/>
              <w:autoSpaceDN w:val="0"/>
              <w:ind w:right="78"/>
              <w:jc w:val="both"/>
              <w:rPr>
                <w:ins w:id="4751" w:author="Michal Pilík" w:date="2018-09-03T08:55:00Z"/>
              </w:rPr>
            </w:pPr>
            <w:ins w:id="4752" w:author="Michal Pilík" w:date="2018-09-03T08:55:00Z">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ins>
          </w:p>
          <w:p w:rsidR="005A2BAB" w:rsidRPr="00AD39EA" w:rsidRDefault="005A2BAB">
            <w:pPr>
              <w:tabs>
                <w:tab w:val="left" w:pos="2055"/>
              </w:tabs>
              <w:jc w:val="both"/>
              <w:rPr>
                <w:ins w:id="4753" w:author="Michal Pilík" w:date="2018-09-03T08:55:00Z"/>
                <w:i/>
                <w:rPrChange w:id="4754" w:author="Trefilová Pavla" w:date="2018-09-04T08:47:00Z">
                  <w:rPr>
                    <w:ins w:id="4755" w:author="Michal Pilík" w:date="2018-09-03T08:55:00Z"/>
                  </w:rPr>
                </w:rPrChange>
              </w:rPr>
              <w:pPrChange w:id="4756" w:author="Trefilová Pavla" w:date="2018-09-04T08:47:00Z">
                <w:pPr>
                  <w:jc w:val="both"/>
                </w:pPr>
              </w:pPrChange>
            </w:pPr>
            <w:ins w:id="4757" w:author="Michal Pilík" w:date="2018-09-03T08:55:00Z">
              <w:r w:rsidRPr="00AD39EA">
                <w:rPr>
                  <w:i/>
                  <w:rPrChange w:id="4758" w:author="Trefilová Pavla" w:date="2018-09-04T08:47:00Z">
                    <w:rPr/>
                  </w:rPrChange>
                </w:rPr>
                <w:t xml:space="preserve">Užitný vzor a patent </w:t>
              </w:r>
            </w:ins>
            <w:ins w:id="4759" w:author="Trefilová Pavla" w:date="2018-09-04T08:47:00Z">
              <w:r w:rsidR="00AD39EA" w:rsidRPr="00AD39EA">
                <w:rPr>
                  <w:i/>
                  <w:rPrChange w:id="4760" w:author="Trefilová Pavla" w:date="2018-09-04T08:47:00Z">
                    <w:rPr/>
                  </w:rPrChange>
                </w:rPr>
                <w:tab/>
              </w:r>
            </w:ins>
          </w:p>
          <w:p w:rsidR="005A2BAB" w:rsidRPr="00EB4B06" w:rsidRDefault="005A2BAB" w:rsidP="002B0A33">
            <w:pPr>
              <w:jc w:val="both"/>
              <w:rPr>
                <w:ins w:id="4761" w:author="Michal Pilík" w:date="2018-09-03T08:55:00Z"/>
              </w:rPr>
            </w:pPr>
            <w:ins w:id="4762" w:author="Michal Pilík" w:date="2018-09-03T08:55:00Z">
              <w:r w:rsidRPr="00EB4B06">
                <w:t>Ergonomické zařízení na měření lokální svalové zátěže – Užitný vzor č. 29172 v. r. 2015, Patent v r. 2017 č. 306627</w:t>
              </w:r>
            </w:ins>
          </w:p>
          <w:p w:rsidR="005A2BAB" w:rsidRPr="00AD39EA" w:rsidRDefault="005A2BAB" w:rsidP="002B0A33">
            <w:pPr>
              <w:jc w:val="both"/>
              <w:rPr>
                <w:ins w:id="4763" w:author="Michal Pilík" w:date="2018-09-03T08:55:00Z"/>
                <w:i/>
                <w:rPrChange w:id="4764" w:author="Trefilová Pavla" w:date="2018-09-04T08:47:00Z">
                  <w:rPr>
                    <w:ins w:id="4765" w:author="Michal Pilík" w:date="2018-09-03T08:55:00Z"/>
                    <w:b/>
                  </w:rPr>
                </w:rPrChange>
              </w:rPr>
            </w:pPr>
            <w:ins w:id="4766" w:author="Michal Pilík" w:date="2018-09-03T08:55:00Z">
              <w:r w:rsidRPr="00AD39EA">
                <w:rPr>
                  <w:i/>
                  <w:rPrChange w:id="4767" w:author="Trefilová Pavla" w:date="2018-09-04T08:47:00Z">
                    <w:rPr>
                      <w:b/>
                    </w:rPr>
                  </w:rPrChange>
                </w:rPr>
                <w:lastRenderedPageBreak/>
                <w:t>Projektová činnost</w:t>
              </w:r>
            </w:ins>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5A2BAB" w:rsidRPr="00894A67" w:rsidTr="002B0A33">
              <w:trPr>
                <w:trHeight w:val="2830"/>
                <w:ins w:id="4768" w:author="Michal Pilík" w:date="2018-09-03T08:55:00Z"/>
              </w:trPr>
              <w:tc>
                <w:tcPr>
                  <w:tcW w:w="1515" w:type="dxa"/>
                </w:tcPr>
                <w:p w:rsidR="005A2BAB" w:rsidRPr="00894A67" w:rsidRDefault="005A2BAB" w:rsidP="002B0A33">
                  <w:pPr>
                    <w:jc w:val="both"/>
                    <w:rPr>
                      <w:ins w:id="4769" w:author="Michal Pilík" w:date="2018-09-03T08:55:00Z"/>
                    </w:rPr>
                  </w:pPr>
                  <w:ins w:id="4770" w:author="Michal Pilík" w:date="2018-09-03T08:55:00Z">
                    <w:r w:rsidRPr="00894A67">
                      <w:t>2010 - 2012</w:t>
                    </w:r>
                  </w:ins>
                </w:p>
                <w:p w:rsidR="005A2BAB" w:rsidRPr="00894A67" w:rsidRDefault="005A2BAB" w:rsidP="002B0A33">
                  <w:pPr>
                    <w:ind w:left="7"/>
                    <w:jc w:val="both"/>
                    <w:rPr>
                      <w:ins w:id="4771" w:author="Michal Pilík" w:date="2018-09-03T08:55:00Z"/>
                    </w:rPr>
                  </w:pPr>
                </w:p>
                <w:p w:rsidR="005A2BAB" w:rsidRPr="00894A67" w:rsidRDefault="005A2BAB" w:rsidP="002B0A33">
                  <w:pPr>
                    <w:ind w:left="7"/>
                    <w:jc w:val="both"/>
                    <w:rPr>
                      <w:ins w:id="4772" w:author="Michal Pilík" w:date="2018-09-03T08:55:00Z"/>
                    </w:rPr>
                  </w:pPr>
                </w:p>
                <w:p w:rsidR="005A2BAB" w:rsidRPr="00894A67" w:rsidRDefault="005A2BAB" w:rsidP="002B0A33">
                  <w:pPr>
                    <w:ind w:left="7"/>
                    <w:jc w:val="both"/>
                    <w:rPr>
                      <w:ins w:id="4773" w:author="Michal Pilík" w:date="2018-09-03T08:55:00Z"/>
                    </w:rPr>
                  </w:pPr>
                </w:p>
                <w:p w:rsidR="005A2BAB" w:rsidRPr="00894A67" w:rsidRDefault="005A2BAB" w:rsidP="002B0A33">
                  <w:pPr>
                    <w:jc w:val="both"/>
                    <w:rPr>
                      <w:ins w:id="4774" w:author="Michal Pilík" w:date="2018-09-03T08:55:00Z"/>
                    </w:rPr>
                  </w:pPr>
                </w:p>
                <w:p w:rsidR="005A2BAB" w:rsidRPr="00894A67" w:rsidRDefault="005A2BAB" w:rsidP="002B0A33">
                  <w:pPr>
                    <w:jc w:val="both"/>
                    <w:rPr>
                      <w:ins w:id="4775" w:author="Michal Pilík" w:date="2018-09-03T08:55:00Z"/>
                    </w:rPr>
                  </w:pPr>
                  <w:ins w:id="4776" w:author="Michal Pilík" w:date="2018-09-03T08:55:00Z">
                    <w:r w:rsidRPr="00894A67">
                      <w:t>2012</w:t>
                    </w:r>
                  </w:ins>
                </w:p>
                <w:p w:rsidR="005A2BAB" w:rsidRPr="00894A67" w:rsidRDefault="005A2BAB" w:rsidP="002B0A33">
                  <w:pPr>
                    <w:jc w:val="both"/>
                    <w:rPr>
                      <w:ins w:id="4777" w:author="Michal Pilík" w:date="2018-09-03T08:55:00Z"/>
                    </w:rPr>
                  </w:pPr>
                </w:p>
                <w:p w:rsidR="005A2BAB" w:rsidRPr="00894A67" w:rsidRDefault="005A2BAB" w:rsidP="002B0A33">
                  <w:pPr>
                    <w:jc w:val="both"/>
                    <w:rPr>
                      <w:ins w:id="4778" w:author="Michal Pilík" w:date="2018-09-03T08:55:00Z"/>
                    </w:rPr>
                  </w:pPr>
                  <w:ins w:id="4779" w:author="Michal Pilík" w:date="2018-09-03T08:55:00Z">
                    <w:r w:rsidRPr="00894A67">
                      <w:t>2009 - 2012</w:t>
                    </w:r>
                  </w:ins>
                </w:p>
                <w:p w:rsidR="005A2BAB" w:rsidRPr="00894A67" w:rsidRDefault="005A2BAB" w:rsidP="002B0A33">
                  <w:pPr>
                    <w:jc w:val="both"/>
                    <w:rPr>
                      <w:ins w:id="4780" w:author="Michal Pilík" w:date="2018-09-03T08:55:00Z"/>
                    </w:rPr>
                  </w:pPr>
                </w:p>
                <w:p w:rsidR="005A2BAB" w:rsidRPr="00894A67" w:rsidRDefault="005A2BAB" w:rsidP="002B0A33">
                  <w:pPr>
                    <w:jc w:val="both"/>
                    <w:rPr>
                      <w:ins w:id="4781" w:author="Michal Pilík" w:date="2018-09-03T08:55:00Z"/>
                    </w:rPr>
                  </w:pPr>
                </w:p>
                <w:p w:rsidR="005A2BAB" w:rsidRPr="00894A67" w:rsidRDefault="005A2BAB" w:rsidP="002B0A33">
                  <w:pPr>
                    <w:jc w:val="both"/>
                    <w:rPr>
                      <w:ins w:id="4782" w:author="Michal Pilík" w:date="2018-09-03T08:55:00Z"/>
                    </w:rPr>
                  </w:pPr>
                  <w:ins w:id="4783" w:author="Michal Pilík" w:date="2018-09-03T08:55:00Z">
                    <w:r w:rsidRPr="00894A67">
                      <w:t>2013 - 2015</w:t>
                    </w:r>
                  </w:ins>
                </w:p>
                <w:p w:rsidR="005A2BAB" w:rsidRPr="00894A67" w:rsidRDefault="005A2BAB" w:rsidP="002B0A33">
                  <w:pPr>
                    <w:jc w:val="both"/>
                    <w:rPr>
                      <w:ins w:id="4784" w:author="Michal Pilík" w:date="2018-09-03T08:55:00Z"/>
                    </w:rPr>
                  </w:pPr>
                </w:p>
                <w:p w:rsidR="005A2BAB" w:rsidRDefault="005A2BAB" w:rsidP="002B0A33">
                  <w:pPr>
                    <w:jc w:val="both"/>
                    <w:rPr>
                      <w:ins w:id="4785" w:author="Michal Pilík" w:date="2018-09-03T08:55:00Z"/>
                    </w:rPr>
                  </w:pPr>
                  <w:ins w:id="4786" w:author="Michal Pilík" w:date="2018-09-03T08:55:00Z">
                    <w:r w:rsidRPr="00894A67">
                      <w:t xml:space="preserve">2013 </w:t>
                    </w:r>
                    <w:r>
                      <w:t>–</w:t>
                    </w:r>
                    <w:r w:rsidRPr="00894A67">
                      <w:t xml:space="preserve"> 2015</w:t>
                    </w:r>
                  </w:ins>
                </w:p>
                <w:p w:rsidR="005A2BAB" w:rsidRDefault="005A2BAB" w:rsidP="002B0A33">
                  <w:pPr>
                    <w:jc w:val="both"/>
                    <w:rPr>
                      <w:ins w:id="4787" w:author="Michal Pilík" w:date="2018-09-03T08:55:00Z"/>
                    </w:rPr>
                  </w:pPr>
                </w:p>
                <w:p w:rsidR="005A2BAB" w:rsidRDefault="005A2BAB" w:rsidP="002B0A33">
                  <w:pPr>
                    <w:jc w:val="both"/>
                    <w:rPr>
                      <w:ins w:id="4788" w:author="Michal Pilík" w:date="2018-09-03T08:55:00Z"/>
                    </w:rPr>
                  </w:pPr>
                  <w:ins w:id="4789" w:author="Michal Pilík" w:date="2018-09-03T08:55:00Z">
                    <w:r>
                      <w:t>2017- 2020</w:t>
                    </w:r>
                  </w:ins>
                </w:p>
                <w:p w:rsidR="005A2BAB" w:rsidRPr="00894A67" w:rsidRDefault="005A2BAB" w:rsidP="002B0A33">
                  <w:pPr>
                    <w:jc w:val="both"/>
                    <w:rPr>
                      <w:ins w:id="4790" w:author="Michal Pilík" w:date="2018-09-03T08:55:00Z"/>
                    </w:rPr>
                  </w:pPr>
                </w:p>
              </w:tc>
              <w:tc>
                <w:tcPr>
                  <w:tcW w:w="8162" w:type="dxa"/>
                </w:tcPr>
                <w:p w:rsidR="005A2BAB" w:rsidRPr="00894A67" w:rsidRDefault="005A2BAB" w:rsidP="002B0A33">
                  <w:pPr>
                    <w:jc w:val="both"/>
                    <w:rPr>
                      <w:ins w:id="4791" w:author="Michal Pilík" w:date="2018-09-03T08:55:00Z"/>
                    </w:rPr>
                  </w:pPr>
                  <w:ins w:id="4792" w:author="Michal Pilík" w:date="2018-09-03T08:55:00Z">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ins>
                </w:p>
                <w:p w:rsidR="005A2BAB" w:rsidRPr="00894A67" w:rsidRDefault="005A2BAB" w:rsidP="002B0A33">
                  <w:pPr>
                    <w:jc w:val="both"/>
                    <w:rPr>
                      <w:ins w:id="4793" w:author="Michal Pilík" w:date="2018-09-03T08:55:00Z"/>
                    </w:rPr>
                  </w:pPr>
                  <w:ins w:id="4794" w:author="Michal Pilík" w:date="2018-09-03T08:55:00Z">
                    <w:r w:rsidRPr="00894A67">
                      <w:t>Individuální projekt národní KVALITA, Pilotní metodik ověřování projektu: Kvalita (IPN projekt MŠMT ČR)</w:t>
                    </w:r>
                  </w:ins>
                </w:p>
                <w:p w:rsidR="005A2BAB" w:rsidRPr="00894A67" w:rsidRDefault="005A2BAB" w:rsidP="002B0A33">
                  <w:pPr>
                    <w:jc w:val="both"/>
                    <w:rPr>
                      <w:ins w:id="4795" w:author="Michal Pilík" w:date="2018-09-03T08:55:00Z"/>
                    </w:rPr>
                  </w:pPr>
                  <w:ins w:id="4796" w:author="Michal Pilík" w:date="2018-09-03T08:55:00Z">
                    <w:r w:rsidRPr="00894A67">
                      <w:t>Optimalizace procesů údržby energetiky ve společnosti Barum Continental Otrokovice s využitím nástrojů Lean Production  a Business Process Managementu - vedení projektu</w:t>
                    </w:r>
                  </w:ins>
                </w:p>
                <w:p w:rsidR="005A2BAB" w:rsidRPr="00894A67" w:rsidRDefault="005A2BAB" w:rsidP="002B0A33">
                  <w:pPr>
                    <w:jc w:val="both"/>
                    <w:rPr>
                      <w:ins w:id="4797" w:author="Michal Pilík" w:date="2018-09-03T08:55:00Z"/>
                    </w:rPr>
                  </w:pPr>
                  <w:ins w:id="4798" w:author="Michal Pilík" w:date="2018-09-03T08:55:00Z">
                    <w:r w:rsidRPr="00894A67">
                      <w:t>Individuální projekt národní KREDO (Kvalita, relevance, efektivita, diverzifikace a otevřenost) Expert konzultant, (IPN projekt MŠMT ČR)</w:t>
                    </w:r>
                  </w:ins>
                </w:p>
                <w:p w:rsidR="005A2BAB" w:rsidRPr="00894A67" w:rsidRDefault="005A2BAB" w:rsidP="002B0A33">
                  <w:pPr>
                    <w:jc w:val="both"/>
                    <w:rPr>
                      <w:ins w:id="4799" w:author="Michal Pilík" w:date="2018-09-03T08:55:00Z"/>
                    </w:rPr>
                  </w:pPr>
                  <w:ins w:id="4800" w:author="Michal Pilík" w:date="2018-09-03T08:55:00Z">
                    <w:r w:rsidRPr="00894A67">
                      <w:t>Projekt procesních analýz ve společnosti Meopta Přerov - vedení projektu</w:t>
                    </w:r>
                  </w:ins>
                </w:p>
                <w:p w:rsidR="005A2BAB" w:rsidRDefault="005A2BAB" w:rsidP="002B0A33">
                  <w:pPr>
                    <w:jc w:val="both"/>
                    <w:rPr>
                      <w:ins w:id="4801" w:author="Michal Pilík" w:date="2018-09-03T08:55:00Z"/>
                    </w:rPr>
                  </w:pPr>
                  <w:ins w:id="4802" w:author="Michal Pilík" w:date="2018-09-03T08:55:00Z">
                    <w:r w:rsidRPr="00894A67">
                      <w:t>Zlepšování projektů – VaV Ergonomie drobné svalové zátěže, vědeckovýzkumný projekt OPPI – MPO, řešený pro Moravskoslezský automobilový klastr, o. s. -</w:t>
                    </w:r>
                    <w:r>
                      <w:t xml:space="preserve"> </w:t>
                    </w:r>
                    <w:r w:rsidRPr="00894A67">
                      <w:t>hlavní řešitel</w:t>
                    </w:r>
                  </w:ins>
                </w:p>
                <w:p w:rsidR="005A2BAB" w:rsidRPr="00B60DA0" w:rsidRDefault="005A2BAB" w:rsidP="002B0A33">
                  <w:pPr>
                    <w:spacing w:before="40" w:line="254" w:lineRule="atLeast"/>
                    <w:jc w:val="both"/>
                    <w:outlineLvl w:val="2"/>
                    <w:rPr>
                      <w:ins w:id="4803" w:author="Michal Pilík" w:date="2018-09-03T08:55:00Z"/>
                    </w:rPr>
                  </w:pPr>
                  <w:ins w:id="4804" w:author="Michal Pilík" w:date="2018-09-03T08:55:00Z">
                    <w:r>
                      <w:t>Člen řešitelského týmu:</w:t>
                    </w:r>
                    <w:r w:rsidRPr="00B60DA0">
                      <w:t xml:space="preserve"> grantového projektu Grantové agentury České republiky GAČR č. 17-11321S Název projektu: Behaiviorální důvody úpadku firem: Experimentální přístup (GA309027).</w:t>
                    </w:r>
                  </w:ins>
                </w:p>
                <w:p w:rsidR="005A2BAB" w:rsidRPr="00894A67" w:rsidRDefault="005A2BAB" w:rsidP="002B0A33">
                  <w:pPr>
                    <w:jc w:val="both"/>
                    <w:rPr>
                      <w:ins w:id="4805" w:author="Michal Pilík" w:date="2018-09-03T08:55:00Z"/>
                    </w:rPr>
                  </w:pPr>
                </w:p>
              </w:tc>
            </w:tr>
          </w:tbl>
          <w:p w:rsidR="005A2BAB" w:rsidRPr="00894A67" w:rsidRDefault="005A2BAB" w:rsidP="002B0A33">
            <w:pPr>
              <w:jc w:val="both"/>
              <w:rPr>
                <w:ins w:id="4806" w:author="Michal Pilík" w:date="2018-09-03T08:55:00Z"/>
                <w:b/>
              </w:rPr>
            </w:pPr>
          </w:p>
        </w:tc>
      </w:tr>
      <w:tr w:rsidR="005A2BAB" w:rsidTr="002B0A33">
        <w:trPr>
          <w:trHeight w:val="218"/>
          <w:ins w:id="4807" w:author="Michal Pilík" w:date="2018-09-03T08:55:00Z"/>
        </w:trPr>
        <w:tc>
          <w:tcPr>
            <w:tcW w:w="9859" w:type="dxa"/>
            <w:gridSpan w:val="11"/>
            <w:shd w:val="clear" w:color="auto" w:fill="F7CAAC"/>
          </w:tcPr>
          <w:p w:rsidR="005A2BAB" w:rsidRDefault="005A2BAB" w:rsidP="002B0A33">
            <w:pPr>
              <w:rPr>
                <w:ins w:id="4808" w:author="Michal Pilík" w:date="2018-09-03T08:55:00Z"/>
                <w:b/>
              </w:rPr>
            </w:pPr>
            <w:ins w:id="4809" w:author="Michal Pilík" w:date="2018-09-03T08:55:00Z">
              <w:r>
                <w:rPr>
                  <w:b/>
                </w:rPr>
                <w:lastRenderedPageBreak/>
                <w:t>Působení v zahraničí</w:t>
              </w:r>
            </w:ins>
          </w:p>
        </w:tc>
      </w:tr>
      <w:tr w:rsidR="005A2BAB" w:rsidTr="002B0A33">
        <w:trPr>
          <w:trHeight w:val="328"/>
          <w:ins w:id="4810" w:author="Michal Pilík" w:date="2018-09-03T08:55:00Z"/>
        </w:trPr>
        <w:tc>
          <w:tcPr>
            <w:tcW w:w="9859" w:type="dxa"/>
            <w:gridSpan w:val="11"/>
          </w:tcPr>
          <w:p w:rsidR="005A2BAB" w:rsidRDefault="005A2BAB" w:rsidP="002B0A33">
            <w:pPr>
              <w:rPr>
                <w:ins w:id="4811" w:author="Michal Pilík" w:date="2018-09-03T08:55:00Z"/>
                <w:b/>
              </w:rPr>
            </w:pPr>
          </w:p>
        </w:tc>
      </w:tr>
      <w:tr w:rsidR="005A2BAB" w:rsidTr="002B0A33">
        <w:trPr>
          <w:cantSplit/>
          <w:trHeight w:val="56"/>
          <w:ins w:id="4812" w:author="Michal Pilík" w:date="2018-09-03T08:55:00Z"/>
        </w:trPr>
        <w:tc>
          <w:tcPr>
            <w:tcW w:w="2518" w:type="dxa"/>
            <w:shd w:val="clear" w:color="auto" w:fill="F7CAAC"/>
          </w:tcPr>
          <w:p w:rsidR="005A2BAB" w:rsidRDefault="005A2BAB" w:rsidP="002B0A33">
            <w:pPr>
              <w:jc w:val="both"/>
              <w:rPr>
                <w:ins w:id="4813" w:author="Michal Pilík" w:date="2018-09-03T08:55:00Z"/>
                <w:b/>
              </w:rPr>
            </w:pPr>
            <w:ins w:id="4814" w:author="Michal Pilík" w:date="2018-09-03T08:55:00Z">
              <w:r>
                <w:rPr>
                  <w:b/>
                </w:rPr>
                <w:t xml:space="preserve">Podpis </w:t>
              </w:r>
            </w:ins>
          </w:p>
        </w:tc>
        <w:tc>
          <w:tcPr>
            <w:tcW w:w="4536" w:type="dxa"/>
            <w:gridSpan w:val="5"/>
          </w:tcPr>
          <w:p w:rsidR="005A2BAB" w:rsidRDefault="005A2BAB" w:rsidP="002B0A33">
            <w:pPr>
              <w:jc w:val="both"/>
              <w:rPr>
                <w:ins w:id="4815" w:author="Michal Pilík" w:date="2018-09-03T08:55:00Z"/>
              </w:rPr>
            </w:pPr>
          </w:p>
        </w:tc>
        <w:tc>
          <w:tcPr>
            <w:tcW w:w="786" w:type="dxa"/>
            <w:gridSpan w:val="2"/>
            <w:shd w:val="clear" w:color="auto" w:fill="F7CAAC"/>
          </w:tcPr>
          <w:p w:rsidR="005A2BAB" w:rsidRDefault="005A2BAB" w:rsidP="002B0A33">
            <w:pPr>
              <w:jc w:val="both"/>
              <w:rPr>
                <w:ins w:id="4816" w:author="Michal Pilík" w:date="2018-09-03T08:55:00Z"/>
              </w:rPr>
            </w:pPr>
            <w:ins w:id="4817" w:author="Michal Pilík" w:date="2018-09-03T08:55:00Z">
              <w:r>
                <w:rPr>
                  <w:b/>
                </w:rPr>
                <w:t>datum</w:t>
              </w:r>
            </w:ins>
          </w:p>
        </w:tc>
        <w:tc>
          <w:tcPr>
            <w:tcW w:w="2019" w:type="dxa"/>
            <w:gridSpan w:val="3"/>
          </w:tcPr>
          <w:p w:rsidR="005A2BAB" w:rsidRDefault="005A2BAB" w:rsidP="002B0A33">
            <w:pPr>
              <w:jc w:val="both"/>
              <w:rPr>
                <w:ins w:id="4818" w:author="Michal Pilík" w:date="2018-09-03T08:55:00Z"/>
              </w:rPr>
            </w:pPr>
          </w:p>
        </w:tc>
      </w:tr>
    </w:tbl>
    <w:p w:rsidR="00940858" w:rsidRDefault="00940858"/>
    <w:p w:rsidR="00940858" w:rsidRDefault="0094085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D655C" w:rsidTr="008B3C90">
        <w:tc>
          <w:tcPr>
            <w:tcW w:w="9859" w:type="dxa"/>
            <w:gridSpan w:val="11"/>
            <w:tcBorders>
              <w:bottom w:val="double" w:sz="4" w:space="0" w:color="auto"/>
            </w:tcBorders>
            <w:shd w:val="clear" w:color="auto" w:fill="BDD6EE"/>
          </w:tcPr>
          <w:p w:rsidR="004D655C" w:rsidRDefault="004D655C" w:rsidP="008B3C90">
            <w:pPr>
              <w:jc w:val="both"/>
              <w:rPr>
                <w:b/>
                <w:sz w:val="28"/>
              </w:rPr>
            </w:pPr>
            <w:r>
              <w:rPr>
                <w:b/>
                <w:sz w:val="28"/>
              </w:rPr>
              <w:lastRenderedPageBreak/>
              <w:t>C-I – Personální zabezpečení</w:t>
            </w:r>
          </w:p>
        </w:tc>
      </w:tr>
      <w:tr w:rsidR="004D655C" w:rsidTr="008B3C90">
        <w:tc>
          <w:tcPr>
            <w:tcW w:w="2518" w:type="dxa"/>
            <w:tcBorders>
              <w:top w:val="double" w:sz="4" w:space="0" w:color="auto"/>
            </w:tcBorders>
            <w:shd w:val="clear" w:color="auto" w:fill="F7CAAC"/>
          </w:tcPr>
          <w:p w:rsidR="004D655C" w:rsidRDefault="004D655C" w:rsidP="008B3C90">
            <w:pPr>
              <w:jc w:val="both"/>
              <w:rPr>
                <w:b/>
              </w:rPr>
            </w:pPr>
            <w:r>
              <w:rPr>
                <w:b/>
              </w:rPr>
              <w:t>Vysoká škola</w:t>
            </w:r>
          </w:p>
        </w:tc>
        <w:tc>
          <w:tcPr>
            <w:tcW w:w="7341" w:type="dxa"/>
            <w:gridSpan w:val="10"/>
          </w:tcPr>
          <w:p w:rsidR="004D655C" w:rsidRDefault="004D655C" w:rsidP="008B3C90">
            <w:pPr>
              <w:jc w:val="both"/>
            </w:pPr>
            <w:r>
              <w:t>Univerzita Tomáše Bati ve Zlíně</w:t>
            </w:r>
          </w:p>
        </w:tc>
      </w:tr>
      <w:tr w:rsidR="004D655C" w:rsidTr="008B3C90">
        <w:tc>
          <w:tcPr>
            <w:tcW w:w="2518" w:type="dxa"/>
            <w:shd w:val="clear" w:color="auto" w:fill="F7CAAC"/>
          </w:tcPr>
          <w:p w:rsidR="004D655C" w:rsidRDefault="004D655C" w:rsidP="008B3C90">
            <w:pPr>
              <w:jc w:val="both"/>
              <w:rPr>
                <w:b/>
              </w:rPr>
            </w:pPr>
            <w:r>
              <w:rPr>
                <w:b/>
              </w:rPr>
              <w:t>Součást vysoké školy</w:t>
            </w:r>
          </w:p>
        </w:tc>
        <w:tc>
          <w:tcPr>
            <w:tcW w:w="7341" w:type="dxa"/>
            <w:gridSpan w:val="10"/>
          </w:tcPr>
          <w:p w:rsidR="004D655C" w:rsidRDefault="004D655C" w:rsidP="008B3C90">
            <w:pPr>
              <w:jc w:val="both"/>
            </w:pPr>
            <w:r>
              <w:t>Fakulta managementu a ekonomiky</w:t>
            </w:r>
          </w:p>
        </w:tc>
      </w:tr>
      <w:tr w:rsidR="004D655C" w:rsidTr="008B3C90">
        <w:tc>
          <w:tcPr>
            <w:tcW w:w="2518" w:type="dxa"/>
            <w:shd w:val="clear" w:color="auto" w:fill="F7CAAC"/>
          </w:tcPr>
          <w:p w:rsidR="004D655C" w:rsidRDefault="004D655C" w:rsidP="008B3C90">
            <w:pPr>
              <w:jc w:val="both"/>
              <w:rPr>
                <w:b/>
              </w:rPr>
            </w:pPr>
            <w:r>
              <w:rPr>
                <w:b/>
              </w:rPr>
              <w:t>Název studijního programu</w:t>
            </w:r>
          </w:p>
        </w:tc>
        <w:tc>
          <w:tcPr>
            <w:tcW w:w="7341" w:type="dxa"/>
            <w:gridSpan w:val="10"/>
          </w:tcPr>
          <w:p w:rsidR="004D655C" w:rsidRDefault="00191A85" w:rsidP="008B3C90">
            <w:pPr>
              <w:jc w:val="both"/>
            </w:pPr>
            <w:ins w:id="4819" w:author="Trefilová Pavla" w:date="2018-09-04T10:36:00Z">
              <w:r w:rsidRPr="007E1295">
                <w:t>Průmyslové inženýrství</w:t>
              </w:r>
            </w:ins>
            <w:del w:id="4820" w:author="Trefilová Pavla" w:date="2018-09-04T10:36:00Z">
              <w:r w:rsidR="004D655C" w:rsidDel="00191A85">
                <w:delText>Ekonomika a management</w:delText>
              </w:r>
            </w:del>
          </w:p>
        </w:tc>
      </w:tr>
      <w:tr w:rsidR="004D655C" w:rsidTr="008B3C90">
        <w:tc>
          <w:tcPr>
            <w:tcW w:w="2518" w:type="dxa"/>
            <w:shd w:val="clear" w:color="auto" w:fill="F7CAAC"/>
          </w:tcPr>
          <w:p w:rsidR="004D655C" w:rsidRDefault="004D655C" w:rsidP="008B3C90">
            <w:pPr>
              <w:jc w:val="both"/>
              <w:rPr>
                <w:b/>
              </w:rPr>
            </w:pPr>
            <w:r>
              <w:rPr>
                <w:b/>
              </w:rPr>
              <w:t>Jméno a příjmení</w:t>
            </w:r>
          </w:p>
        </w:tc>
        <w:tc>
          <w:tcPr>
            <w:tcW w:w="4536" w:type="dxa"/>
            <w:gridSpan w:val="5"/>
          </w:tcPr>
          <w:p w:rsidR="004D655C" w:rsidRDefault="004D655C" w:rsidP="008B3C90">
            <w:pPr>
              <w:jc w:val="both"/>
            </w:pPr>
            <w:r>
              <w:t>Ján ZÁVADSKÝ</w:t>
            </w:r>
          </w:p>
        </w:tc>
        <w:tc>
          <w:tcPr>
            <w:tcW w:w="709" w:type="dxa"/>
            <w:shd w:val="clear" w:color="auto" w:fill="F7CAAC"/>
          </w:tcPr>
          <w:p w:rsidR="004D655C" w:rsidRDefault="004D655C" w:rsidP="008B3C90">
            <w:pPr>
              <w:jc w:val="both"/>
              <w:rPr>
                <w:b/>
              </w:rPr>
            </w:pPr>
            <w:r>
              <w:rPr>
                <w:b/>
              </w:rPr>
              <w:t>Tituly</w:t>
            </w:r>
          </w:p>
        </w:tc>
        <w:tc>
          <w:tcPr>
            <w:tcW w:w="2096" w:type="dxa"/>
            <w:gridSpan w:val="4"/>
          </w:tcPr>
          <w:p w:rsidR="004D655C" w:rsidRDefault="004D655C" w:rsidP="008B3C90">
            <w:pPr>
              <w:jc w:val="both"/>
            </w:pPr>
            <w:r>
              <w:t>prof. Ing.</w:t>
            </w:r>
            <w:r w:rsidR="001972A8">
              <w:t>,</w:t>
            </w:r>
            <w:r>
              <w:t xml:space="preserve"> PhD.</w:t>
            </w:r>
          </w:p>
        </w:tc>
      </w:tr>
      <w:tr w:rsidR="004D655C" w:rsidTr="008B3C90">
        <w:tc>
          <w:tcPr>
            <w:tcW w:w="2518" w:type="dxa"/>
            <w:shd w:val="clear" w:color="auto" w:fill="F7CAAC"/>
          </w:tcPr>
          <w:p w:rsidR="004D655C" w:rsidRDefault="004D655C" w:rsidP="008B3C90">
            <w:pPr>
              <w:jc w:val="both"/>
              <w:rPr>
                <w:b/>
              </w:rPr>
            </w:pPr>
            <w:r>
              <w:rPr>
                <w:b/>
              </w:rPr>
              <w:t>Rok narození</w:t>
            </w:r>
          </w:p>
        </w:tc>
        <w:tc>
          <w:tcPr>
            <w:tcW w:w="829" w:type="dxa"/>
          </w:tcPr>
          <w:p w:rsidR="004D655C" w:rsidRDefault="004D655C" w:rsidP="008B3C90">
            <w:pPr>
              <w:jc w:val="both"/>
            </w:pPr>
            <w:r>
              <w:t>1975</w:t>
            </w:r>
          </w:p>
        </w:tc>
        <w:tc>
          <w:tcPr>
            <w:tcW w:w="1721" w:type="dxa"/>
            <w:shd w:val="clear" w:color="auto" w:fill="F7CAAC"/>
          </w:tcPr>
          <w:p w:rsidR="004D655C" w:rsidRDefault="004D655C" w:rsidP="008B3C90">
            <w:pPr>
              <w:jc w:val="both"/>
              <w:rPr>
                <w:b/>
              </w:rPr>
            </w:pPr>
            <w:r>
              <w:rPr>
                <w:b/>
              </w:rPr>
              <w:t>typ vztahu k VŠ</w:t>
            </w:r>
          </w:p>
        </w:tc>
        <w:tc>
          <w:tcPr>
            <w:tcW w:w="992" w:type="dxa"/>
            <w:gridSpan w:val="2"/>
          </w:tcPr>
          <w:p w:rsidR="004D655C" w:rsidRDefault="004D655C" w:rsidP="008B3C90">
            <w:pPr>
              <w:jc w:val="both"/>
            </w:pPr>
          </w:p>
        </w:tc>
        <w:tc>
          <w:tcPr>
            <w:tcW w:w="994" w:type="dxa"/>
            <w:shd w:val="clear" w:color="auto" w:fill="F7CAAC"/>
          </w:tcPr>
          <w:p w:rsidR="004D655C" w:rsidRDefault="004D655C" w:rsidP="008B3C90">
            <w:pPr>
              <w:jc w:val="both"/>
              <w:rPr>
                <w:b/>
              </w:rPr>
            </w:pPr>
            <w:r>
              <w:rPr>
                <w:b/>
              </w:rPr>
              <w:t>rozsah</w:t>
            </w:r>
          </w:p>
        </w:tc>
        <w:tc>
          <w:tcPr>
            <w:tcW w:w="709" w:type="dxa"/>
          </w:tcPr>
          <w:p w:rsidR="004D655C" w:rsidRPr="00AC0EB6" w:rsidRDefault="004D655C" w:rsidP="008B3C90">
            <w:pPr>
              <w:jc w:val="both"/>
              <w:rPr>
                <w:highlight w:val="yellow"/>
              </w:rPr>
            </w:pPr>
          </w:p>
        </w:tc>
        <w:tc>
          <w:tcPr>
            <w:tcW w:w="709" w:type="dxa"/>
            <w:gridSpan w:val="2"/>
            <w:shd w:val="clear" w:color="auto" w:fill="F7CAAC"/>
          </w:tcPr>
          <w:p w:rsidR="004D655C" w:rsidRDefault="004D655C" w:rsidP="008B3C90">
            <w:pPr>
              <w:jc w:val="both"/>
              <w:rPr>
                <w:b/>
              </w:rPr>
            </w:pPr>
            <w:r>
              <w:rPr>
                <w:b/>
              </w:rPr>
              <w:t>do kdy</w:t>
            </w:r>
          </w:p>
        </w:tc>
        <w:tc>
          <w:tcPr>
            <w:tcW w:w="1387" w:type="dxa"/>
            <w:gridSpan w:val="2"/>
          </w:tcPr>
          <w:p w:rsidR="004D655C" w:rsidRPr="00AC0EB6" w:rsidRDefault="004D655C" w:rsidP="008B3C90">
            <w:pPr>
              <w:jc w:val="both"/>
              <w:rPr>
                <w:highlight w:val="yellow"/>
              </w:rPr>
            </w:pPr>
          </w:p>
        </w:tc>
      </w:tr>
      <w:tr w:rsidR="004D655C" w:rsidTr="008B3C90">
        <w:tc>
          <w:tcPr>
            <w:tcW w:w="5068" w:type="dxa"/>
            <w:gridSpan w:val="3"/>
            <w:shd w:val="clear" w:color="auto" w:fill="F7CAAC"/>
          </w:tcPr>
          <w:p w:rsidR="004D655C" w:rsidRDefault="004D655C" w:rsidP="008B3C90">
            <w:pPr>
              <w:jc w:val="both"/>
              <w:rPr>
                <w:b/>
              </w:rPr>
            </w:pPr>
            <w:r>
              <w:rPr>
                <w:b/>
              </w:rPr>
              <w:t>Typ vztahu na součásti VŠ, která uskutečňuje st. program</w:t>
            </w:r>
          </w:p>
        </w:tc>
        <w:tc>
          <w:tcPr>
            <w:tcW w:w="992" w:type="dxa"/>
            <w:gridSpan w:val="2"/>
          </w:tcPr>
          <w:p w:rsidR="004D655C" w:rsidRDefault="004D655C" w:rsidP="008B3C90">
            <w:pPr>
              <w:jc w:val="both"/>
            </w:pPr>
          </w:p>
        </w:tc>
        <w:tc>
          <w:tcPr>
            <w:tcW w:w="994" w:type="dxa"/>
            <w:shd w:val="clear" w:color="auto" w:fill="F7CAAC"/>
          </w:tcPr>
          <w:p w:rsidR="004D655C" w:rsidRDefault="004D655C" w:rsidP="008B3C90">
            <w:pPr>
              <w:jc w:val="both"/>
              <w:rPr>
                <w:b/>
              </w:rPr>
            </w:pPr>
            <w:r>
              <w:rPr>
                <w:b/>
              </w:rPr>
              <w:t>rozsah</w:t>
            </w:r>
          </w:p>
        </w:tc>
        <w:tc>
          <w:tcPr>
            <w:tcW w:w="709" w:type="dxa"/>
          </w:tcPr>
          <w:p w:rsidR="004D655C" w:rsidRPr="00AC0EB6" w:rsidRDefault="004D655C" w:rsidP="008B3C90">
            <w:pPr>
              <w:jc w:val="both"/>
              <w:rPr>
                <w:highlight w:val="yellow"/>
              </w:rPr>
            </w:pPr>
          </w:p>
        </w:tc>
        <w:tc>
          <w:tcPr>
            <w:tcW w:w="709" w:type="dxa"/>
            <w:gridSpan w:val="2"/>
            <w:shd w:val="clear" w:color="auto" w:fill="F7CAAC"/>
          </w:tcPr>
          <w:p w:rsidR="004D655C" w:rsidRDefault="004D655C" w:rsidP="008B3C90">
            <w:pPr>
              <w:jc w:val="both"/>
              <w:rPr>
                <w:b/>
              </w:rPr>
            </w:pPr>
            <w:r>
              <w:rPr>
                <w:b/>
              </w:rPr>
              <w:t>do kdy</w:t>
            </w:r>
          </w:p>
        </w:tc>
        <w:tc>
          <w:tcPr>
            <w:tcW w:w="1387" w:type="dxa"/>
            <w:gridSpan w:val="2"/>
          </w:tcPr>
          <w:p w:rsidR="004D655C" w:rsidRPr="00AC0EB6" w:rsidRDefault="004D655C" w:rsidP="008B3C90">
            <w:pPr>
              <w:jc w:val="both"/>
              <w:rPr>
                <w:highlight w:val="yellow"/>
              </w:rPr>
            </w:pPr>
          </w:p>
        </w:tc>
      </w:tr>
      <w:tr w:rsidR="004D655C" w:rsidTr="008B3C90">
        <w:tc>
          <w:tcPr>
            <w:tcW w:w="6060" w:type="dxa"/>
            <w:gridSpan w:val="5"/>
            <w:shd w:val="clear" w:color="auto" w:fill="F7CAAC"/>
          </w:tcPr>
          <w:p w:rsidR="004D655C" w:rsidRDefault="004D655C" w:rsidP="008B3C90">
            <w:pPr>
              <w:jc w:val="both"/>
            </w:pPr>
            <w:r>
              <w:rPr>
                <w:b/>
              </w:rPr>
              <w:t>Další současná působení jako akademický pracovník na jiných VŠ</w:t>
            </w:r>
          </w:p>
        </w:tc>
        <w:tc>
          <w:tcPr>
            <w:tcW w:w="1703" w:type="dxa"/>
            <w:gridSpan w:val="2"/>
            <w:shd w:val="clear" w:color="auto" w:fill="F7CAAC"/>
          </w:tcPr>
          <w:p w:rsidR="004D655C" w:rsidRDefault="004D655C" w:rsidP="008B3C90">
            <w:pPr>
              <w:jc w:val="both"/>
              <w:rPr>
                <w:b/>
              </w:rPr>
            </w:pPr>
            <w:r>
              <w:rPr>
                <w:b/>
              </w:rPr>
              <w:t>typ prac. vztahu</w:t>
            </w:r>
          </w:p>
        </w:tc>
        <w:tc>
          <w:tcPr>
            <w:tcW w:w="2096" w:type="dxa"/>
            <w:gridSpan w:val="4"/>
            <w:shd w:val="clear" w:color="auto" w:fill="F7CAAC"/>
          </w:tcPr>
          <w:p w:rsidR="004D655C" w:rsidRDefault="004D655C" w:rsidP="008B3C90">
            <w:pPr>
              <w:jc w:val="both"/>
              <w:rPr>
                <w:b/>
              </w:rPr>
            </w:pPr>
            <w:r>
              <w:rPr>
                <w:b/>
              </w:rPr>
              <w:t>rozsah</w:t>
            </w:r>
          </w:p>
        </w:tc>
      </w:tr>
      <w:tr w:rsidR="004D655C" w:rsidTr="008B3C90">
        <w:tc>
          <w:tcPr>
            <w:tcW w:w="6060" w:type="dxa"/>
            <w:gridSpan w:val="5"/>
          </w:tcPr>
          <w:p w:rsidR="004D655C" w:rsidRDefault="004D655C" w:rsidP="008B3C90">
            <w:pPr>
              <w:jc w:val="both"/>
            </w:pPr>
            <w:r>
              <w:t>Univerzita Mateja Bela v Banskej Bystrici, Slovenská republika</w:t>
            </w:r>
          </w:p>
        </w:tc>
        <w:tc>
          <w:tcPr>
            <w:tcW w:w="1703" w:type="dxa"/>
            <w:gridSpan w:val="2"/>
          </w:tcPr>
          <w:p w:rsidR="004D655C" w:rsidRDefault="00060C67" w:rsidP="008B3C90">
            <w:pPr>
              <w:jc w:val="both"/>
            </w:pPr>
            <w:r>
              <w:t>pp</w:t>
            </w:r>
          </w:p>
        </w:tc>
        <w:tc>
          <w:tcPr>
            <w:tcW w:w="2096" w:type="dxa"/>
            <w:gridSpan w:val="4"/>
          </w:tcPr>
          <w:p w:rsidR="004D655C" w:rsidRDefault="00060C67" w:rsidP="008B3C90">
            <w:pPr>
              <w:jc w:val="both"/>
            </w:pPr>
            <w:r>
              <w:t>40</w:t>
            </w:r>
          </w:p>
        </w:tc>
      </w:tr>
      <w:tr w:rsidR="004D655C" w:rsidTr="008B3C90">
        <w:tc>
          <w:tcPr>
            <w:tcW w:w="6060" w:type="dxa"/>
            <w:gridSpan w:val="5"/>
          </w:tcPr>
          <w:p w:rsidR="004D655C" w:rsidRDefault="004D655C" w:rsidP="008B3C90">
            <w:pPr>
              <w:jc w:val="both"/>
            </w:pPr>
          </w:p>
        </w:tc>
        <w:tc>
          <w:tcPr>
            <w:tcW w:w="1703" w:type="dxa"/>
            <w:gridSpan w:val="2"/>
          </w:tcPr>
          <w:p w:rsidR="004D655C" w:rsidRDefault="004D655C" w:rsidP="008B3C90">
            <w:pPr>
              <w:jc w:val="both"/>
            </w:pPr>
          </w:p>
        </w:tc>
        <w:tc>
          <w:tcPr>
            <w:tcW w:w="2096" w:type="dxa"/>
            <w:gridSpan w:val="4"/>
          </w:tcPr>
          <w:p w:rsidR="004D655C" w:rsidRDefault="004D655C" w:rsidP="008B3C90">
            <w:pPr>
              <w:jc w:val="both"/>
            </w:pPr>
          </w:p>
        </w:tc>
      </w:tr>
      <w:tr w:rsidR="004D655C" w:rsidTr="008B3C90">
        <w:tc>
          <w:tcPr>
            <w:tcW w:w="6060" w:type="dxa"/>
            <w:gridSpan w:val="5"/>
          </w:tcPr>
          <w:p w:rsidR="004D655C" w:rsidRDefault="004D655C" w:rsidP="008B3C90">
            <w:pPr>
              <w:jc w:val="both"/>
            </w:pPr>
          </w:p>
        </w:tc>
        <w:tc>
          <w:tcPr>
            <w:tcW w:w="1703" w:type="dxa"/>
            <w:gridSpan w:val="2"/>
          </w:tcPr>
          <w:p w:rsidR="004D655C" w:rsidRDefault="004D655C" w:rsidP="008B3C90">
            <w:pPr>
              <w:jc w:val="both"/>
            </w:pPr>
          </w:p>
        </w:tc>
        <w:tc>
          <w:tcPr>
            <w:tcW w:w="2096" w:type="dxa"/>
            <w:gridSpan w:val="4"/>
          </w:tcPr>
          <w:p w:rsidR="004D655C" w:rsidRDefault="004D655C" w:rsidP="008B3C90">
            <w:pPr>
              <w:jc w:val="both"/>
            </w:pPr>
          </w:p>
        </w:tc>
      </w:tr>
      <w:tr w:rsidR="004D655C" w:rsidTr="008B3C90">
        <w:tc>
          <w:tcPr>
            <w:tcW w:w="9859" w:type="dxa"/>
            <w:gridSpan w:val="11"/>
            <w:shd w:val="clear" w:color="auto" w:fill="F7CAAC"/>
          </w:tcPr>
          <w:p w:rsidR="004D655C" w:rsidRDefault="004D655C" w:rsidP="008B3C90">
            <w:pPr>
              <w:jc w:val="both"/>
            </w:pPr>
            <w:r>
              <w:rPr>
                <w:b/>
              </w:rPr>
              <w:t>Předměty příslušného studijního programu a způsob zapojení do jejich výuky, příp. další zapojení do uskutečňování studijního programu</w:t>
            </w:r>
          </w:p>
        </w:tc>
      </w:tr>
      <w:tr w:rsidR="004D655C" w:rsidTr="004E1594">
        <w:trPr>
          <w:trHeight w:val="136"/>
        </w:trPr>
        <w:tc>
          <w:tcPr>
            <w:tcW w:w="9859" w:type="dxa"/>
            <w:gridSpan w:val="11"/>
            <w:tcBorders>
              <w:top w:val="nil"/>
            </w:tcBorders>
          </w:tcPr>
          <w:p w:rsidR="004D655C" w:rsidRDefault="004D655C" w:rsidP="008B3C90">
            <w:pPr>
              <w:jc w:val="both"/>
            </w:pPr>
          </w:p>
        </w:tc>
      </w:tr>
      <w:tr w:rsidR="004D655C" w:rsidTr="008B3C90">
        <w:tc>
          <w:tcPr>
            <w:tcW w:w="9859" w:type="dxa"/>
            <w:gridSpan w:val="11"/>
            <w:shd w:val="clear" w:color="auto" w:fill="F7CAAC"/>
          </w:tcPr>
          <w:p w:rsidR="004D655C" w:rsidRDefault="004D655C" w:rsidP="008B3C90">
            <w:pPr>
              <w:jc w:val="both"/>
            </w:pPr>
            <w:r>
              <w:rPr>
                <w:b/>
              </w:rPr>
              <w:t xml:space="preserve">Údaje o vzdělání na VŠ </w:t>
            </w:r>
          </w:p>
        </w:tc>
      </w:tr>
      <w:tr w:rsidR="004D655C" w:rsidTr="008B3C90">
        <w:trPr>
          <w:trHeight w:val="1055"/>
        </w:trPr>
        <w:tc>
          <w:tcPr>
            <w:tcW w:w="9859" w:type="dxa"/>
            <w:gridSpan w:val="11"/>
          </w:tcPr>
          <w:p w:rsidR="004D655C" w:rsidRDefault="004D655C" w:rsidP="001972A8">
            <w:pPr>
              <w:ind w:left="1381" w:hanging="1381"/>
              <w:jc w:val="both"/>
            </w:pPr>
            <w:r>
              <w:rPr>
                <w:b/>
              </w:rPr>
              <w:t xml:space="preserve">1994 – 1999: </w:t>
            </w:r>
            <w:r>
              <w:t xml:space="preserve">Slovenská technická univerzita v Bratislave, Materiálovotechnologická fakulta, odbor Manažment priemyselných podnikov </w:t>
            </w:r>
            <w:r w:rsidRPr="00AC0EB6">
              <w:rPr>
                <w:b/>
              </w:rPr>
              <w:t>(Ing.)</w:t>
            </w:r>
          </w:p>
          <w:p w:rsidR="00734837" w:rsidRDefault="00734837" w:rsidP="00734837">
            <w:pPr>
              <w:ind w:left="1381" w:hanging="1381"/>
              <w:jc w:val="both"/>
            </w:pPr>
            <w:r w:rsidRPr="00AC0EB6">
              <w:rPr>
                <w:b/>
              </w:rPr>
              <w:t>1997 – 1999</w:t>
            </w:r>
            <w:r>
              <w:t>:  Slovenská technická univerzita v Bratislave, Katedra inžinierskej pedagogiky a psychológie, odbor Inžinierska pedagogika (Štátna skúška)</w:t>
            </w:r>
          </w:p>
          <w:p w:rsidR="004D655C" w:rsidRPr="00AC0EB6" w:rsidRDefault="00734837" w:rsidP="00734837">
            <w:pPr>
              <w:ind w:left="1381" w:hanging="1381"/>
              <w:jc w:val="both"/>
            </w:pPr>
            <w:r w:rsidRPr="00AC0EB6">
              <w:rPr>
                <w:b/>
              </w:rPr>
              <w:t>1999 – 2002</w:t>
            </w:r>
            <w:r>
              <w:t xml:space="preserve">:    Ekonomická univerzita v Bratislave, Fakulta podnikového manažmentu, odbor Ekonomika a riadenie podniku </w:t>
            </w:r>
            <w:r w:rsidRPr="00AC0EB6">
              <w:rPr>
                <w:b/>
              </w:rPr>
              <w:t>(PhD.)</w:t>
            </w:r>
          </w:p>
        </w:tc>
      </w:tr>
      <w:tr w:rsidR="004D655C" w:rsidTr="008B3C90">
        <w:tc>
          <w:tcPr>
            <w:tcW w:w="9859" w:type="dxa"/>
            <w:gridSpan w:val="11"/>
            <w:shd w:val="clear" w:color="auto" w:fill="F7CAAC"/>
          </w:tcPr>
          <w:p w:rsidR="004D655C" w:rsidRDefault="004D655C" w:rsidP="008B3C90">
            <w:pPr>
              <w:jc w:val="both"/>
              <w:rPr>
                <w:b/>
              </w:rPr>
            </w:pPr>
            <w:r>
              <w:rPr>
                <w:b/>
              </w:rPr>
              <w:t>Údaje o odborném působení od absolvování VŠ</w:t>
            </w:r>
          </w:p>
        </w:tc>
      </w:tr>
      <w:tr w:rsidR="004D655C" w:rsidTr="008B3C90">
        <w:trPr>
          <w:trHeight w:val="1090"/>
        </w:trPr>
        <w:tc>
          <w:tcPr>
            <w:tcW w:w="9859" w:type="dxa"/>
            <w:gridSpan w:val="11"/>
          </w:tcPr>
          <w:p w:rsidR="004D655C" w:rsidRDefault="004D655C" w:rsidP="001972A8">
            <w:pPr>
              <w:tabs>
                <w:tab w:val="left" w:pos="1381"/>
              </w:tabs>
              <w:ind w:left="1381" w:hanging="1381"/>
              <w:jc w:val="both"/>
            </w:pPr>
            <w:r w:rsidRPr="003B21AD">
              <w:rPr>
                <w:b/>
              </w:rPr>
              <w:t>1999:</w:t>
            </w:r>
            <w:r>
              <w:t xml:space="preserve"> </w:t>
            </w:r>
            <w:r w:rsidR="001972A8">
              <w:t xml:space="preserve">                </w:t>
            </w:r>
            <w:r>
              <w:t>I.D.C. Holding, a.s., Bratislava, Oddelenie priemyselného inžinierstva, Procesný analytik</w:t>
            </w:r>
          </w:p>
          <w:p w:rsidR="004D655C" w:rsidRDefault="004D655C" w:rsidP="001972A8">
            <w:pPr>
              <w:tabs>
                <w:tab w:val="left" w:pos="1381"/>
              </w:tabs>
              <w:ind w:left="1381" w:hanging="1381"/>
              <w:jc w:val="both"/>
            </w:pPr>
            <w:r w:rsidRPr="003B21AD">
              <w:rPr>
                <w:b/>
              </w:rPr>
              <w:t>1999-2003:</w:t>
            </w:r>
            <w:r>
              <w:t xml:space="preserve"> </w:t>
            </w:r>
            <w:r w:rsidR="001972A8">
              <w:t xml:space="preserve">       </w:t>
            </w:r>
            <w:r>
              <w:t>Ekonomická univerzita v Bratislave, Fakulta podnikového manažmentu, Odborný asistent</w:t>
            </w:r>
          </w:p>
          <w:p w:rsidR="004D655C" w:rsidRDefault="004D655C" w:rsidP="001972A8">
            <w:pPr>
              <w:tabs>
                <w:tab w:val="left" w:pos="1381"/>
              </w:tabs>
              <w:ind w:left="1381" w:hanging="1381"/>
              <w:jc w:val="both"/>
            </w:pPr>
            <w:r w:rsidRPr="003B21AD">
              <w:rPr>
                <w:b/>
              </w:rPr>
              <w:t>2010 – do</w:t>
            </w:r>
            <w:r w:rsidR="001972A8">
              <w:rPr>
                <w:b/>
              </w:rPr>
              <w:t>sud</w:t>
            </w:r>
            <w:r w:rsidRPr="003B21AD">
              <w:rPr>
                <w:b/>
              </w:rPr>
              <w:t>:</w:t>
            </w:r>
            <w:r>
              <w:t xml:space="preserve"> </w:t>
            </w:r>
            <w:r w:rsidR="001972A8">
              <w:t xml:space="preserve">  </w:t>
            </w:r>
            <w:r>
              <w:t>Výskumný ústav ekonomiky a manažmentu s.r.o., Riaditeľ ústavu</w:t>
            </w:r>
          </w:p>
          <w:p w:rsidR="004D655C" w:rsidRDefault="001972A8" w:rsidP="001972A8">
            <w:pPr>
              <w:tabs>
                <w:tab w:val="left" w:pos="1381"/>
              </w:tabs>
              <w:ind w:left="1381" w:hanging="1381"/>
              <w:jc w:val="both"/>
            </w:pPr>
            <w:r>
              <w:rPr>
                <w:b/>
              </w:rPr>
              <w:t>2003 – dosud</w:t>
            </w:r>
            <w:r w:rsidR="004D655C" w:rsidRPr="003B21AD">
              <w:rPr>
                <w:b/>
              </w:rPr>
              <w:t>:</w:t>
            </w:r>
            <w:r w:rsidR="004D655C">
              <w:t xml:space="preserve"> </w:t>
            </w:r>
            <w:r>
              <w:t xml:space="preserve">  </w:t>
            </w:r>
            <w:r w:rsidR="004D655C">
              <w:t>Univerzita Mateja Bela v Banskej Bystrici, Ekonomická fakulta, odborný asistent (do 2005), docent (do 2014), profesor</w:t>
            </w:r>
          </w:p>
        </w:tc>
      </w:tr>
      <w:tr w:rsidR="004D655C" w:rsidTr="008B3C90">
        <w:trPr>
          <w:trHeight w:val="250"/>
        </w:trPr>
        <w:tc>
          <w:tcPr>
            <w:tcW w:w="9859" w:type="dxa"/>
            <w:gridSpan w:val="11"/>
            <w:shd w:val="clear" w:color="auto" w:fill="F7CAAC"/>
          </w:tcPr>
          <w:p w:rsidR="004D655C" w:rsidRDefault="004D655C" w:rsidP="008B3C90">
            <w:pPr>
              <w:jc w:val="both"/>
            </w:pPr>
            <w:r>
              <w:rPr>
                <w:b/>
              </w:rPr>
              <w:t>Zkušenosti s vedením kvalifikačních a rigorózních prací</w:t>
            </w:r>
          </w:p>
        </w:tc>
      </w:tr>
      <w:tr w:rsidR="004D655C" w:rsidTr="008B3C90">
        <w:trPr>
          <w:trHeight w:val="362"/>
        </w:trPr>
        <w:tc>
          <w:tcPr>
            <w:tcW w:w="9859" w:type="dxa"/>
            <w:gridSpan w:val="11"/>
          </w:tcPr>
          <w:p w:rsidR="00103CF2" w:rsidRDefault="004D655C" w:rsidP="00103CF2">
            <w:pPr>
              <w:jc w:val="both"/>
              <w:rPr>
                <w:ins w:id="4821" w:author="Trefilová Pavla" w:date="2018-08-22T09:29:00Z"/>
              </w:rPr>
            </w:pPr>
            <w:del w:id="4822" w:author="Trefilová Pavla" w:date="2018-08-22T09:30:00Z">
              <w:r w:rsidDel="00103CF2">
                <w:delText>Baklárske práce: 11, Diplomové práce: 86, Dizertačné práce: 9</w:delText>
              </w:r>
            </w:del>
            <w:ins w:id="4823" w:author="Trefilová Pavla" w:date="2018-08-22T09:29:00Z">
              <w:r w:rsidR="00103CF2">
                <w:t>Počet vedených bakalářských prací – 11</w:t>
              </w:r>
            </w:ins>
          </w:p>
          <w:p w:rsidR="00103CF2" w:rsidRDefault="00103CF2" w:rsidP="00103CF2">
            <w:pPr>
              <w:jc w:val="both"/>
              <w:rPr>
                <w:ins w:id="4824" w:author="Trefilová Pavla" w:date="2018-08-22T09:29:00Z"/>
              </w:rPr>
            </w:pPr>
            <w:ins w:id="4825" w:author="Trefilová Pavla" w:date="2018-08-22T09:29:00Z">
              <w:r>
                <w:t>Počet vedených diplomových prací – 86</w:t>
              </w:r>
            </w:ins>
          </w:p>
          <w:p w:rsidR="00103CF2" w:rsidRDefault="00103CF2" w:rsidP="00103CF2">
            <w:pPr>
              <w:jc w:val="both"/>
            </w:pPr>
            <w:ins w:id="4826" w:author="Trefilová Pavla" w:date="2018-08-22T09:29:00Z">
              <w:r>
                <w:t>Počet vedených disertačních prací - 9</w:t>
              </w:r>
            </w:ins>
          </w:p>
        </w:tc>
      </w:tr>
      <w:tr w:rsidR="004D655C" w:rsidTr="008B3C90">
        <w:trPr>
          <w:cantSplit/>
        </w:trPr>
        <w:tc>
          <w:tcPr>
            <w:tcW w:w="3347" w:type="dxa"/>
            <w:gridSpan w:val="2"/>
            <w:tcBorders>
              <w:top w:val="single" w:sz="12" w:space="0" w:color="auto"/>
            </w:tcBorders>
            <w:shd w:val="clear" w:color="auto" w:fill="F7CAAC"/>
          </w:tcPr>
          <w:p w:rsidR="004D655C" w:rsidRDefault="004D655C" w:rsidP="008B3C90">
            <w:pPr>
              <w:jc w:val="both"/>
            </w:pPr>
            <w:r>
              <w:rPr>
                <w:b/>
              </w:rPr>
              <w:t xml:space="preserve">Obor habilitačního řízení </w:t>
            </w:r>
          </w:p>
        </w:tc>
        <w:tc>
          <w:tcPr>
            <w:tcW w:w="2245" w:type="dxa"/>
            <w:gridSpan w:val="2"/>
            <w:tcBorders>
              <w:top w:val="single" w:sz="12" w:space="0" w:color="auto"/>
            </w:tcBorders>
            <w:shd w:val="clear" w:color="auto" w:fill="F7CAAC"/>
          </w:tcPr>
          <w:p w:rsidR="004D655C" w:rsidRDefault="004D655C" w:rsidP="008B3C9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D655C" w:rsidRDefault="004D655C" w:rsidP="008B3C9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D655C" w:rsidRDefault="004D655C" w:rsidP="008B3C90">
            <w:pPr>
              <w:jc w:val="both"/>
              <w:rPr>
                <w:b/>
              </w:rPr>
            </w:pPr>
            <w:r>
              <w:rPr>
                <w:b/>
              </w:rPr>
              <w:t>Ohlasy publikací</w:t>
            </w:r>
          </w:p>
        </w:tc>
      </w:tr>
      <w:tr w:rsidR="004D655C" w:rsidTr="008B3C90">
        <w:trPr>
          <w:cantSplit/>
        </w:trPr>
        <w:tc>
          <w:tcPr>
            <w:tcW w:w="3347" w:type="dxa"/>
            <w:gridSpan w:val="2"/>
          </w:tcPr>
          <w:p w:rsidR="004D655C" w:rsidRDefault="004D655C" w:rsidP="008B3C90">
            <w:pPr>
              <w:jc w:val="both"/>
            </w:pPr>
            <w:r>
              <w:t>Ekonomika a riadenie podniku</w:t>
            </w:r>
          </w:p>
        </w:tc>
        <w:tc>
          <w:tcPr>
            <w:tcW w:w="2245" w:type="dxa"/>
            <w:gridSpan w:val="2"/>
          </w:tcPr>
          <w:p w:rsidR="004D655C" w:rsidRDefault="004D655C" w:rsidP="008B3C90">
            <w:pPr>
              <w:jc w:val="both"/>
            </w:pPr>
            <w:r>
              <w:t>2005</w:t>
            </w:r>
          </w:p>
        </w:tc>
        <w:tc>
          <w:tcPr>
            <w:tcW w:w="2248" w:type="dxa"/>
            <w:gridSpan w:val="4"/>
            <w:tcBorders>
              <w:right w:val="single" w:sz="12" w:space="0" w:color="auto"/>
            </w:tcBorders>
          </w:tcPr>
          <w:p w:rsidR="004D655C" w:rsidRDefault="004D655C" w:rsidP="008B3C90">
            <w:pPr>
              <w:jc w:val="both"/>
            </w:pPr>
            <w:r>
              <w:t>UMB v Banskej Bystrici</w:t>
            </w:r>
          </w:p>
        </w:tc>
        <w:tc>
          <w:tcPr>
            <w:tcW w:w="632" w:type="dxa"/>
            <w:tcBorders>
              <w:left w:val="single" w:sz="12" w:space="0" w:color="auto"/>
            </w:tcBorders>
            <w:shd w:val="clear" w:color="auto" w:fill="F7CAAC"/>
          </w:tcPr>
          <w:p w:rsidR="004D655C" w:rsidRDefault="004D655C" w:rsidP="008B3C90">
            <w:pPr>
              <w:jc w:val="both"/>
            </w:pPr>
            <w:r>
              <w:rPr>
                <w:b/>
              </w:rPr>
              <w:t>WOS</w:t>
            </w:r>
          </w:p>
        </w:tc>
        <w:tc>
          <w:tcPr>
            <w:tcW w:w="693" w:type="dxa"/>
            <w:shd w:val="clear" w:color="auto" w:fill="F7CAAC"/>
          </w:tcPr>
          <w:p w:rsidR="004D655C" w:rsidRDefault="004D655C" w:rsidP="008B3C90">
            <w:pPr>
              <w:jc w:val="both"/>
              <w:rPr>
                <w:sz w:val="18"/>
              </w:rPr>
            </w:pPr>
            <w:r>
              <w:rPr>
                <w:b/>
                <w:sz w:val="18"/>
              </w:rPr>
              <w:t>Scopus</w:t>
            </w:r>
          </w:p>
        </w:tc>
        <w:tc>
          <w:tcPr>
            <w:tcW w:w="694" w:type="dxa"/>
            <w:shd w:val="clear" w:color="auto" w:fill="F7CAAC"/>
          </w:tcPr>
          <w:p w:rsidR="004D655C" w:rsidRDefault="004D655C" w:rsidP="008B3C90">
            <w:pPr>
              <w:jc w:val="both"/>
            </w:pPr>
            <w:r>
              <w:rPr>
                <w:b/>
                <w:sz w:val="18"/>
              </w:rPr>
              <w:t>ostatní</w:t>
            </w:r>
          </w:p>
        </w:tc>
      </w:tr>
      <w:tr w:rsidR="004D655C" w:rsidTr="008B3C90">
        <w:trPr>
          <w:cantSplit/>
          <w:trHeight w:val="70"/>
        </w:trPr>
        <w:tc>
          <w:tcPr>
            <w:tcW w:w="3347" w:type="dxa"/>
            <w:gridSpan w:val="2"/>
            <w:shd w:val="clear" w:color="auto" w:fill="F7CAAC"/>
          </w:tcPr>
          <w:p w:rsidR="004D655C" w:rsidRDefault="004D655C" w:rsidP="008B3C90">
            <w:pPr>
              <w:jc w:val="both"/>
            </w:pPr>
            <w:r>
              <w:rPr>
                <w:b/>
              </w:rPr>
              <w:t>Obor jmenovacího řízení</w:t>
            </w:r>
          </w:p>
        </w:tc>
        <w:tc>
          <w:tcPr>
            <w:tcW w:w="2245" w:type="dxa"/>
            <w:gridSpan w:val="2"/>
            <w:shd w:val="clear" w:color="auto" w:fill="F7CAAC"/>
          </w:tcPr>
          <w:p w:rsidR="004D655C" w:rsidRDefault="004D655C" w:rsidP="008B3C90">
            <w:pPr>
              <w:jc w:val="both"/>
            </w:pPr>
            <w:r>
              <w:rPr>
                <w:b/>
              </w:rPr>
              <w:t>Rok udělení hodnosti</w:t>
            </w:r>
          </w:p>
        </w:tc>
        <w:tc>
          <w:tcPr>
            <w:tcW w:w="2248" w:type="dxa"/>
            <w:gridSpan w:val="4"/>
            <w:tcBorders>
              <w:right w:val="single" w:sz="12" w:space="0" w:color="auto"/>
            </w:tcBorders>
            <w:shd w:val="clear" w:color="auto" w:fill="F7CAAC"/>
          </w:tcPr>
          <w:p w:rsidR="004D655C" w:rsidRDefault="004D655C" w:rsidP="008B3C90">
            <w:pPr>
              <w:jc w:val="both"/>
            </w:pPr>
            <w:r>
              <w:rPr>
                <w:b/>
              </w:rPr>
              <w:t>Řízení konáno na VŠ</w:t>
            </w:r>
          </w:p>
        </w:tc>
        <w:tc>
          <w:tcPr>
            <w:tcW w:w="632" w:type="dxa"/>
            <w:vMerge w:val="restart"/>
            <w:tcBorders>
              <w:left w:val="single" w:sz="12" w:space="0" w:color="auto"/>
            </w:tcBorders>
          </w:tcPr>
          <w:p w:rsidR="004D655C" w:rsidRDefault="00103CF2" w:rsidP="008B3C90">
            <w:pPr>
              <w:jc w:val="both"/>
              <w:rPr>
                <w:b/>
              </w:rPr>
            </w:pPr>
            <w:ins w:id="4827" w:author="Trefilová Pavla" w:date="2018-08-22T09:30:00Z">
              <w:r>
                <w:rPr>
                  <w:b/>
                </w:rPr>
                <w:t>48</w:t>
              </w:r>
            </w:ins>
            <w:del w:id="4828" w:author="Trefilová Pavla" w:date="2018-08-22T09:30:00Z">
              <w:r w:rsidR="004D655C" w:rsidDel="00103CF2">
                <w:rPr>
                  <w:b/>
                </w:rPr>
                <w:delText>59</w:delText>
              </w:r>
            </w:del>
          </w:p>
        </w:tc>
        <w:tc>
          <w:tcPr>
            <w:tcW w:w="693" w:type="dxa"/>
            <w:vMerge w:val="restart"/>
          </w:tcPr>
          <w:p w:rsidR="004D655C" w:rsidRDefault="00103CF2" w:rsidP="008B3C90">
            <w:pPr>
              <w:jc w:val="both"/>
              <w:rPr>
                <w:b/>
              </w:rPr>
            </w:pPr>
            <w:ins w:id="4829" w:author="Trefilová Pavla" w:date="2018-08-22T09:31:00Z">
              <w:r>
                <w:rPr>
                  <w:b/>
                </w:rPr>
                <w:t>54</w:t>
              </w:r>
            </w:ins>
            <w:del w:id="4830" w:author="Trefilová Pavla" w:date="2018-08-22T09:31:00Z">
              <w:r w:rsidR="004D655C" w:rsidDel="00103CF2">
                <w:rPr>
                  <w:b/>
                </w:rPr>
                <w:delText>23</w:delText>
              </w:r>
            </w:del>
          </w:p>
        </w:tc>
        <w:tc>
          <w:tcPr>
            <w:tcW w:w="694" w:type="dxa"/>
            <w:vMerge w:val="restart"/>
          </w:tcPr>
          <w:p w:rsidR="004D655C" w:rsidRDefault="004D655C" w:rsidP="008B3C90">
            <w:pPr>
              <w:jc w:val="both"/>
              <w:rPr>
                <w:b/>
              </w:rPr>
            </w:pPr>
            <w:r>
              <w:rPr>
                <w:b/>
              </w:rPr>
              <w:t>122</w:t>
            </w:r>
          </w:p>
        </w:tc>
      </w:tr>
      <w:tr w:rsidR="004D655C" w:rsidTr="008B3C90">
        <w:trPr>
          <w:trHeight w:val="205"/>
        </w:trPr>
        <w:tc>
          <w:tcPr>
            <w:tcW w:w="3347" w:type="dxa"/>
            <w:gridSpan w:val="2"/>
          </w:tcPr>
          <w:p w:rsidR="004D655C" w:rsidRDefault="004D655C" w:rsidP="008B3C90">
            <w:pPr>
              <w:jc w:val="both"/>
            </w:pPr>
            <w:r>
              <w:t>Ekonomika a manažment podniku</w:t>
            </w:r>
          </w:p>
        </w:tc>
        <w:tc>
          <w:tcPr>
            <w:tcW w:w="2245" w:type="dxa"/>
            <w:gridSpan w:val="2"/>
          </w:tcPr>
          <w:p w:rsidR="004D655C" w:rsidRDefault="004D655C" w:rsidP="008B3C90">
            <w:pPr>
              <w:jc w:val="both"/>
            </w:pPr>
            <w:r>
              <w:t>2014</w:t>
            </w:r>
          </w:p>
        </w:tc>
        <w:tc>
          <w:tcPr>
            <w:tcW w:w="2248" w:type="dxa"/>
            <w:gridSpan w:val="4"/>
            <w:tcBorders>
              <w:right w:val="single" w:sz="12" w:space="0" w:color="auto"/>
            </w:tcBorders>
          </w:tcPr>
          <w:p w:rsidR="004D655C" w:rsidRDefault="004D655C" w:rsidP="008B3C90">
            <w:pPr>
              <w:jc w:val="both"/>
            </w:pPr>
            <w:r>
              <w:t>UMB v Banskej Bystrici</w:t>
            </w:r>
          </w:p>
        </w:tc>
        <w:tc>
          <w:tcPr>
            <w:tcW w:w="632" w:type="dxa"/>
            <w:vMerge/>
            <w:tcBorders>
              <w:left w:val="single" w:sz="12" w:space="0" w:color="auto"/>
            </w:tcBorders>
            <w:vAlign w:val="center"/>
          </w:tcPr>
          <w:p w:rsidR="004D655C" w:rsidRDefault="004D655C" w:rsidP="008B3C90">
            <w:pPr>
              <w:rPr>
                <w:b/>
              </w:rPr>
            </w:pPr>
          </w:p>
        </w:tc>
        <w:tc>
          <w:tcPr>
            <w:tcW w:w="693" w:type="dxa"/>
            <w:vMerge/>
            <w:vAlign w:val="center"/>
          </w:tcPr>
          <w:p w:rsidR="004D655C" w:rsidRDefault="004D655C" w:rsidP="008B3C90">
            <w:pPr>
              <w:rPr>
                <w:b/>
              </w:rPr>
            </w:pPr>
          </w:p>
        </w:tc>
        <w:tc>
          <w:tcPr>
            <w:tcW w:w="694" w:type="dxa"/>
            <w:vMerge/>
            <w:vAlign w:val="center"/>
          </w:tcPr>
          <w:p w:rsidR="004D655C" w:rsidRDefault="004D655C" w:rsidP="008B3C90">
            <w:pPr>
              <w:rPr>
                <w:b/>
              </w:rPr>
            </w:pPr>
          </w:p>
        </w:tc>
      </w:tr>
      <w:tr w:rsidR="004D655C" w:rsidTr="008B3C90">
        <w:tc>
          <w:tcPr>
            <w:tcW w:w="9859" w:type="dxa"/>
            <w:gridSpan w:val="11"/>
            <w:shd w:val="clear" w:color="auto" w:fill="F7CAAC"/>
          </w:tcPr>
          <w:p w:rsidR="004D655C" w:rsidRDefault="004D655C" w:rsidP="008B3C90">
            <w:pPr>
              <w:jc w:val="both"/>
              <w:rPr>
                <w:b/>
              </w:rPr>
            </w:pPr>
            <w:r>
              <w:rPr>
                <w:b/>
              </w:rPr>
              <w:t xml:space="preserve">Přehled o nejvýznamnější publikační a další tvůrčí činnosti nebo další profesní činnosti u odborníků z praxe vztahující se k zabezpečovaným předmětům </w:t>
            </w:r>
          </w:p>
        </w:tc>
      </w:tr>
      <w:tr w:rsidR="004D655C" w:rsidTr="008B3C90">
        <w:trPr>
          <w:trHeight w:val="2347"/>
        </w:trPr>
        <w:tc>
          <w:tcPr>
            <w:tcW w:w="9859" w:type="dxa"/>
            <w:gridSpan w:val="11"/>
          </w:tcPr>
          <w:p w:rsidR="00AE35DA" w:rsidRPr="00AE35DA" w:rsidRDefault="004D655C" w:rsidP="004A634E">
            <w:pPr>
              <w:numPr>
                <w:ilvl w:val="0"/>
                <w:numId w:val="21"/>
              </w:numPr>
              <w:ind w:left="0" w:hanging="357"/>
              <w:jc w:val="both"/>
            </w:pPr>
            <w:r>
              <w:t>ZÁVADSKÁ, Z</w:t>
            </w:r>
            <w:r w:rsidR="001972A8">
              <w:t>.</w:t>
            </w:r>
            <w:r>
              <w:t xml:space="preserve">, ZÁVADSKÝ, </w:t>
            </w:r>
            <w:r w:rsidR="001972A8">
              <w:t>J</w:t>
            </w:r>
            <w:r>
              <w:t xml:space="preserve">. Quality Managers and their future technological expectations related to Industry 4.0. </w:t>
            </w:r>
            <w:r w:rsidRPr="00AE35DA">
              <w:rPr>
                <w:i/>
              </w:rPr>
              <w:t>Total quality management &amp; business excellence.</w:t>
            </w:r>
            <w:r w:rsidRPr="00AE35DA">
              <w:t xml:space="preserve"> 2018, Vol. 28. ISSN 1478-3371. </w:t>
            </w:r>
          </w:p>
          <w:p w:rsidR="004D655C" w:rsidRPr="00AE35DA" w:rsidRDefault="00392E86" w:rsidP="004A634E">
            <w:pPr>
              <w:numPr>
                <w:ilvl w:val="0"/>
                <w:numId w:val="21"/>
              </w:numPr>
              <w:ind w:left="0" w:hanging="357"/>
              <w:jc w:val="both"/>
            </w:pPr>
            <w:hyperlink r:id="rId59" w:history="1">
              <w:r w:rsidR="001972A8" w:rsidRPr="00AE35DA">
                <w:rPr>
                  <w:rStyle w:val="Hypertextovodkaz"/>
                  <w:color w:val="auto"/>
                  <w:u w:val="none"/>
                </w:rPr>
                <w:t>https://doi.org/10.1080/14783363.2018.1444474</w:t>
              </w:r>
            </w:hyperlink>
          </w:p>
          <w:p w:rsidR="00103CF2" w:rsidRDefault="00103CF2" w:rsidP="00AE35DA">
            <w:pPr>
              <w:jc w:val="both"/>
              <w:rPr>
                <w:ins w:id="4831" w:author="Trefilová Pavla" w:date="2018-08-22T09:31:00Z"/>
              </w:rPr>
            </w:pPr>
            <w:ins w:id="4832" w:author="Trefilová Pavla" w:date="2018-08-22T09:31:00Z">
              <w:r>
                <w:t>ZÁVADSKÝ, J., ZÁVADSKÁ, Z.,</w:t>
              </w:r>
              <w:r w:rsidRPr="00580783">
                <w:t xml:space="preserve"> VESELOVSKÁ, L</w:t>
              </w:r>
              <w:r>
                <w:t xml:space="preserve">., </w:t>
              </w:r>
              <w:r w:rsidRPr="00580783">
                <w:t>S</w:t>
              </w:r>
              <w:r>
                <w:t xml:space="preserve">ZCZEPAŃSKA-WOSZCZYNA, K. </w:t>
              </w:r>
              <w:r w:rsidRPr="00580783">
                <w:t>Consistency of the performance management system and its quantificat</w:t>
              </w:r>
              <w:r>
                <w:t>ion using the Z-MESOT framework</w:t>
              </w:r>
              <w:r w:rsidRPr="00580783">
                <w:rPr>
                  <w:i/>
                </w:rPr>
                <w:t xml:space="preserve">. </w:t>
              </w:r>
              <w:r>
                <w:rPr>
                  <w:i/>
                </w:rPr>
                <w:t>International Journal for Quality R</w:t>
              </w:r>
              <w:r w:rsidRPr="00580783">
                <w:rPr>
                  <w:i/>
                </w:rPr>
                <w:t>esearch</w:t>
              </w:r>
              <w:r>
                <w:rPr>
                  <w:i/>
                </w:rPr>
                <w:t xml:space="preserve">. </w:t>
              </w:r>
              <w:r w:rsidRPr="00580783">
                <w:t xml:space="preserve"> 2016. Vol. 10, no. 4, pp. 665-684. ISSN 1800-6450.</w:t>
              </w:r>
            </w:ins>
          </w:p>
          <w:p w:rsidR="004D655C" w:rsidRDefault="00103CF2" w:rsidP="00AE35DA">
            <w:pPr>
              <w:jc w:val="both"/>
            </w:pPr>
            <w:ins w:id="4833" w:author="Trefilová Pavla" w:date="2018-08-22T09:31:00Z">
              <w:r>
                <w:t xml:space="preserve">ŠATANOVÁ, A., </w:t>
              </w:r>
              <w:r w:rsidRPr="00786571">
                <w:t>ZÁVADSKÝ, J</w:t>
              </w:r>
              <w:r>
                <w:t xml:space="preserve">., </w:t>
              </w:r>
              <w:r w:rsidRPr="00786571">
                <w:t>SEDLIAČIKOVÁ, M</w:t>
              </w:r>
              <w:r>
                <w:t xml:space="preserve">., </w:t>
              </w:r>
              <w:r w:rsidRPr="00786571">
                <w:t>POTKÁNY, M</w:t>
              </w:r>
              <w:r>
                <w:t xml:space="preserve">., </w:t>
              </w:r>
              <w:r w:rsidRPr="00786571">
                <w:t>ZÁVADSKÁ, Z</w:t>
              </w:r>
              <w:r>
                <w:t xml:space="preserve">., HOLÍKOVÁ, M. </w:t>
              </w:r>
              <w:r w:rsidRPr="00786571">
                <w:t>How Slovak small and medium manufacturing enterprises maintain quality costs: an empirical study and proposal for a suitable model</w:t>
              </w:r>
              <w:r>
                <w:t xml:space="preserve">. </w:t>
              </w:r>
              <w:r w:rsidRPr="00786571">
                <w:rPr>
                  <w:i/>
                </w:rPr>
                <w:t>Total</w:t>
              </w:r>
              <w:r>
                <w:t xml:space="preserve"> </w:t>
              </w:r>
              <w:r w:rsidRPr="00786571">
                <w:rPr>
                  <w:i/>
                </w:rPr>
                <w:t>quality management &amp; business excellence</w:t>
              </w:r>
              <w:r>
                <w:t xml:space="preserve">. </w:t>
              </w:r>
              <w:r w:rsidRPr="00786571">
                <w:t>2015. Vol.</w:t>
              </w:r>
              <w:r>
                <w:t xml:space="preserve"> 26, n</w:t>
              </w:r>
              <w:r w:rsidRPr="00786571">
                <w:t xml:space="preserve">o. 11-12, </w:t>
              </w:r>
              <w:r>
                <w:t xml:space="preserve"> </w:t>
              </w:r>
              <w:r w:rsidRPr="00786571">
                <w:t>pp. 1146-1160.</w:t>
              </w:r>
              <w:r>
                <w:t xml:space="preserve"> ISSN 1478-3363.</w:t>
              </w:r>
              <w:r w:rsidRPr="00786571">
                <w:t xml:space="preserve"> </w:t>
              </w:r>
            </w:ins>
            <w:r w:rsidR="004D655C">
              <w:t>ZÁVADSKÝ, J</w:t>
            </w:r>
            <w:r w:rsidR="001972A8">
              <w:t>.</w:t>
            </w:r>
            <w:r w:rsidR="004D655C">
              <w:t xml:space="preserve">, ZÁVADSKÁ, Z. </w:t>
            </w:r>
            <w:r w:rsidR="004D655C" w:rsidRPr="00786571">
              <w:t>Utilisation of business process models in managerial practice: an empirical study in Slovak companies certified to the ISO 9001</w:t>
            </w:r>
            <w:r w:rsidR="004D655C">
              <w:t xml:space="preserve">. </w:t>
            </w:r>
            <w:r w:rsidR="004D655C" w:rsidRPr="00786571">
              <w:rPr>
                <w:i/>
              </w:rPr>
              <w:t>Total quality management &amp; business excellence</w:t>
            </w:r>
            <w:r w:rsidR="004D655C">
              <w:t>. 2014, Vol</w:t>
            </w:r>
            <w:r w:rsidR="004D655C" w:rsidRPr="00786571">
              <w:t xml:space="preserve">. 24, </w:t>
            </w:r>
            <w:r w:rsidR="004D655C">
              <w:t>no</w:t>
            </w:r>
            <w:r w:rsidR="001972A8">
              <w:t xml:space="preserve">. 3-4, </w:t>
            </w:r>
            <w:r w:rsidR="004D655C">
              <w:t>pp</w:t>
            </w:r>
            <w:r w:rsidR="004D655C" w:rsidRPr="00786571">
              <w:t>. 319-337. ISSN 1478-3363</w:t>
            </w:r>
          </w:p>
          <w:p w:rsidR="004D655C" w:rsidDel="00103CF2" w:rsidRDefault="004D655C" w:rsidP="00AE35DA">
            <w:pPr>
              <w:jc w:val="both"/>
              <w:rPr>
                <w:del w:id="4834" w:author="Trefilová Pavla" w:date="2018-08-22T09:31:00Z"/>
              </w:rPr>
            </w:pPr>
            <w:del w:id="4835" w:author="Trefilová Pavla" w:date="2018-08-22T09:31:00Z">
              <w:r w:rsidDel="00103CF2">
                <w:delText>ŠATANOVÁ, A</w:delText>
              </w:r>
              <w:r w:rsidR="001972A8" w:rsidDel="00103CF2">
                <w:delText>.</w:delText>
              </w:r>
              <w:r w:rsidDel="00103CF2">
                <w:delText xml:space="preserve">, </w:delText>
              </w:r>
              <w:r w:rsidRPr="00786571" w:rsidDel="00103CF2">
                <w:delText>ZÁVADSKÝ, J</w:delText>
              </w:r>
              <w:r w:rsidR="001972A8" w:rsidDel="00103CF2">
                <w:delText>.</w:delText>
              </w:r>
              <w:r w:rsidDel="00103CF2">
                <w:delText xml:space="preserve">, </w:delText>
              </w:r>
              <w:r w:rsidRPr="00786571" w:rsidDel="00103CF2">
                <w:delText>SEDLIAČIKOVÁ, M</w:delText>
              </w:r>
              <w:r w:rsidR="001972A8" w:rsidDel="00103CF2">
                <w:delText>.</w:delText>
              </w:r>
              <w:r w:rsidDel="00103CF2">
                <w:delText xml:space="preserve">, </w:delText>
              </w:r>
              <w:r w:rsidRPr="00786571" w:rsidDel="00103CF2">
                <w:delText>POTKÁNY, M</w:delText>
              </w:r>
              <w:r w:rsidR="001972A8" w:rsidDel="00103CF2">
                <w:delText>.</w:delText>
              </w:r>
              <w:r w:rsidDel="00103CF2">
                <w:delText xml:space="preserve">, </w:delText>
              </w:r>
              <w:r w:rsidRPr="00786571" w:rsidDel="00103CF2">
                <w:delText>ZÁVADSKÁ, Z</w:delText>
              </w:r>
              <w:r w:rsidR="001972A8" w:rsidDel="00103CF2">
                <w:delText>.</w:delText>
              </w:r>
              <w:r w:rsidDel="00103CF2">
                <w:delText xml:space="preserve">, </w:delText>
              </w:r>
              <w:r w:rsidR="001972A8" w:rsidDel="00103CF2">
                <w:delText>HOLÍKOVÁ, M</w:delText>
              </w:r>
              <w:r w:rsidDel="00103CF2">
                <w:delText xml:space="preserve">. </w:delText>
              </w:r>
              <w:r w:rsidRPr="00786571" w:rsidDel="00103CF2">
                <w:delText>How Slovak small and medium manufacturing enterprises maintain quality costs: an empirical study and proposal for a suitable model</w:delText>
              </w:r>
              <w:r w:rsidDel="00103CF2">
                <w:delText xml:space="preserve">. </w:delText>
              </w:r>
              <w:r w:rsidRPr="00786571" w:rsidDel="00103CF2">
                <w:rPr>
                  <w:i/>
                </w:rPr>
                <w:delText>Total</w:delText>
              </w:r>
              <w:r w:rsidDel="00103CF2">
                <w:delText xml:space="preserve"> </w:delText>
              </w:r>
              <w:r w:rsidRPr="00786571" w:rsidDel="00103CF2">
                <w:rPr>
                  <w:i/>
                </w:rPr>
                <w:delText>quality management &amp; business excellence</w:delText>
              </w:r>
              <w:r w:rsidDel="00103CF2">
                <w:delText xml:space="preserve">. </w:delText>
              </w:r>
              <w:r w:rsidRPr="00786571" w:rsidDel="00103CF2">
                <w:delText>2015. Vol.</w:delText>
              </w:r>
              <w:r w:rsidDel="00103CF2">
                <w:delText xml:space="preserve"> 26, n</w:delText>
              </w:r>
              <w:r w:rsidRPr="00786571" w:rsidDel="00103CF2">
                <w:delText xml:space="preserve">o. 11-12, </w:delText>
              </w:r>
              <w:r w:rsidDel="00103CF2">
                <w:delText xml:space="preserve"> </w:delText>
              </w:r>
              <w:r w:rsidRPr="00786571" w:rsidDel="00103CF2">
                <w:delText>pp. 1146-1160.</w:delText>
              </w:r>
              <w:r w:rsidDel="00103CF2">
                <w:delText xml:space="preserve"> ISSN 1478-3363.</w:delText>
              </w:r>
              <w:r w:rsidRPr="00786571" w:rsidDel="00103CF2">
                <w:delText xml:space="preserve"> </w:delText>
              </w:r>
              <w:r w:rsidRPr="00786571" w:rsidDel="00103CF2">
                <w:br/>
              </w:r>
            </w:del>
            <w:r w:rsidRPr="00580783">
              <w:t>ZÁVADSKÁ, Z</w:t>
            </w:r>
            <w:r w:rsidR="001972A8">
              <w:t>.</w:t>
            </w:r>
            <w:r>
              <w:t xml:space="preserve">, </w:t>
            </w:r>
            <w:r w:rsidRPr="00580783">
              <w:t>ZÁVADSKÝ, J</w:t>
            </w:r>
            <w:r w:rsidR="001972A8">
              <w:t>.</w:t>
            </w:r>
            <w:r>
              <w:t xml:space="preserve">, SIROTIAKOVÁ, M. </w:t>
            </w:r>
            <w:r w:rsidRPr="00580783">
              <w:t>Process model and its real application in the selected managem</w:t>
            </w:r>
            <w:r>
              <w:t xml:space="preserve">ent areas. </w:t>
            </w:r>
            <w:r w:rsidRPr="00580783">
              <w:rPr>
                <w:i/>
              </w:rPr>
              <w:t>E+M. Ekonomie a management</w:t>
            </w:r>
            <w:r>
              <w:t xml:space="preserve">. </w:t>
            </w:r>
            <w:r w:rsidRPr="00580783">
              <w:t>2013. Ro</w:t>
            </w:r>
            <w:r w:rsidR="001972A8">
              <w:t>č. 16, č. 1</w:t>
            </w:r>
            <w:r>
              <w:t xml:space="preserve">, s. 113-127. </w:t>
            </w:r>
            <w:r w:rsidRPr="00580783">
              <w:t xml:space="preserve">ISSN 1212-3609. </w:t>
            </w:r>
          </w:p>
          <w:p w:rsidR="004D655C" w:rsidRPr="00580783" w:rsidRDefault="004D655C" w:rsidP="00AE35DA">
            <w:pPr>
              <w:jc w:val="both"/>
            </w:pPr>
            <w:del w:id="4836" w:author="Trefilová Pavla" w:date="2018-08-22T09:31:00Z">
              <w:r w:rsidDel="00103CF2">
                <w:delText>ZÁVADSKÝ, J</w:delText>
              </w:r>
              <w:r w:rsidR="001972A8" w:rsidDel="00103CF2">
                <w:delText>.</w:delText>
              </w:r>
              <w:r w:rsidDel="00103CF2">
                <w:delText>, ZÁVADSKÁ, Z</w:delText>
              </w:r>
              <w:r w:rsidR="001972A8" w:rsidDel="00103CF2">
                <w:delText>.,</w:delText>
              </w:r>
              <w:r w:rsidRPr="00580783" w:rsidDel="00103CF2">
                <w:delText xml:space="preserve"> VESELOVSKÁ, L</w:delText>
              </w:r>
              <w:r w:rsidR="001972A8" w:rsidDel="00103CF2">
                <w:delText>.</w:delText>
              </w:r>
              <w:r w:rsidDel="00103CF2">
                <w:delText xml:space="preserve">, </w:delText>
              </w:r>
              <w:r w:rsidRPr="00580783" w:rsidDel="00103CF2">
                <w:delText>S</w:delText>
              </w:r>
              <w:r w:rsidDel="00103CF2">
                <w:delText xml:space="preserve">ZCZEPAŃSKA-WOSZCZYNA, K. </w:delText>
              </w:r>
              <w:r w:rsidRPr="00580783" w:rsidDel="00103CF2">
                <w:delText>Consistency of the performance management system and its quantificat</w:delText>
              </w:r>
              <w:r w:rsidDel="00103CF2">
                <w:delText>ion using the Z-MESOT framework</w:delText>
              </w:r>
              <w:r w:rsidRPr="00580783" w:rsidDel="00103CF2">
                <w:rPr>
                  <w:i/>
                </w:rPr>
                <w:delText xml:space="preserve">. </w:delText>
              </w:r>
              <w:r w:rsidDel="00103CF2">
                <w:rPr>
                  <w:i/>
                </w:rPr>
                <w:delText>International Journal for Quality R</w:delText>
              </w:r>
              <w:r w:rsidRPr="00580783" w:rsidDel="00103CF2">
                <w:rPr>
                  <w:i/>
                </w:rPr>
                <w:delText>esearch</w:delText>
              </w:r>
              <w:r w:rsidDel="00103CF2">
                <w:rPr>
                  <w:i/>
                </w:rPr>
                <w:delText xml:space="preserve">. </w:delText>
              </w:r>
              <w:r w:rsidRPr="00580783" w:rsidDel="00103CF2">
                <w:delText xml:space="preserve"> 2016. Vol. 10, no. 4, pp. 665-684. ISSN 1800-6450.</w:delText>
              </w:r>
            </w:del>
          </w:p>
        </w:tc>
      </w:tr>
      <w:tr w:rsidR="004D655C" w:rsidTr="008B3C90">
        <w:trPr>
          <w:trHeight w:val="218"/>
        </w:trPr>
        <w:tc>
          <w:tcPr>
            <w:tcW w:w="9859" w:type="dxa"/>
            <w:gridSpan w:val="11"/>
            <w:shd w:val="clear" w:color="auto" w:fill="F7CAAC"/>
          </w:tcPr>
          <w:p w:rsidR="004D655C" w:rsidRDefault="004D655C" w:rsidP="008B3C90">
            <w:pPr>
              <w:rPr>
                <w:b/>
              </w:rPr>
            </w:pPr>
            <w:r>
              <w:rPr>
                <w:b/>
              </w:rPr>
              <w:t>Působení v zahraničí</w:t>
            </w:r>
          </w:p>
        </w:tc>
      </w:tr>
      <w:tr w:rsidR="004D655C" w:rsidTr="00734837">
        <w:trPr>
          <w:trHeight w:val="138"/>
        </w:trPr>
        <w:tc>
          <w:tcPr>
            <w:tcW w:w="9859" w:type="dxa"/>
            <w:gridSpan w:val="11"/>
          </w:tcPr>
          <w:p w:rsidR="004D655C" w:rsidRPr="00E266DF" w:rsidRDefault="004D655C" w:rsidP="008B3C90">
            <w:del w:id="4837" w:author="Trefilová Pavla" w:date="2018-08-22T09:32:00Z">
              <w:r w:rsidRPr="00E266DF" w:rsidDel="00103CF2">
                <w:delText>Univerzita Mateja Bela v Banskej Bystrici, Ekonomická fakulta</w:delText>
              </w:r>
              <w:r w:rsidDel="00103CF2">
                <w:delText>, Slovenská republika</w:delText>
              </w:r>
            </w:del>
          </w:p>
        </w:tc>
      </w:tr>
      <w:tr w:rsidR="004D655C" w:rsidTr="00AE35DA">
        <w:trPr>
          <w:cantSplit/>
          <w:trHeight w:val="70"/>
        </w:trPr>
        <w:tc>
          <w:tcPr>
            <w:tcW w:w="2518" w:type="dxa"/>
            <w:shd w:val="clear" w:color="auto" w:fill="F7CAAC"/>
          </w:tcPr>
          <w:p w:rsidR="004D655C" w:rsidRDefault="004D655C" w:rsidP="008B3C90">
            <w:pPr>
              <w:jc w:val="both"/>
              <w:rPr>
                <w:b/>
              </w:rPr>
            </w:pPr>
            <w:r>
              <w:rPr>
                <w:b/>
              </w:rPr>
              <w:t xml:space="preserve">Podpis </w:t>
            </w:r>
          </w:p>
        </w:tc>
        <w:tc>
          <w:tcPr>
            <w:tcW w:w="4536" w:type="dxa"/>
            <w:gridSpan w:val="5"/>
          </w:tcPr>
          <w:p w:rsidR="004D655C" w:rsidRDefault="004D655C" w:rsidP="008B3C90">
            <w:pPr>
              <w:jc w:val="both"/>
            </w:pPr>
          </w:p>
        </w:tc>
        <w:tc>
          <w:tcPr>
            <w:tcW w:w="786" w:type="dxa"/>
            <w:gridSpan w:val="2"/>
            <w:shd w:val="clear" w:color="auto" w:fill="F7CAAC"/>
          </w:tcPr>
          <w:p w:rsidR="004D655C" w:rsidRDefault="004D655C" w:rsidP="008B3C90">
            <w:pPr>
              <w:jc w:val="both"/>
            </w:pPr>
            <w:r>
              <w:rPr>
                <w:b/>
              </w:rPr>
              <w:t>datum</w:t>
            </w:r>
          </w:p>
        </w:tc>
        <w:tc>
          <w:tcPr>
            <w:tcW w:w="2019" w:type="dxa"/>
            <w:gridSpan w:val="3"/>
          </w:tcPr>
          <w:p w:rsidR="004D655C" w:rsidRDefault="004D655C" w:rsidP="008B3C90">
            <w:pPr>
              <w:jc w:val="both"/>
            </w:pPr>
          </w:p>
        </w:tc>
      </w:tr>
    </w:tbl>
    <w:p w:rsidR="004D655C" w:rsidRDefault="004D655C" w:rsidP="00DC52F6">
      <w:pPr>
        <w:spacing w:after="160" w:line="259" w:lineRule="auto"/>
      </w:pPr>
    </w:p>
    <w:p w:rsidR="00734837" w:rsidRDefault="00734837"/>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rsidTr="004E1594">
        <w:tc>
          <w:tcPr>
            <w:tcW w:w="9900" w:type="dxa"/>
            <w:gridSpan w:val="4"/>
            <w:tcBorders>
              <w:bottom w:val="double" w:sz="4" w:space="0" w:color="auto"/>
            </w:tcBorders>
            <w:shd w:val="clear" w:color="auto" w:fill="BDD6EE"/>
          </w:tcPr>
          <w:p w:rsidR="007E1B60" w:rsidRDefault="007E1B60" w:rsidP="008B3C90">
            <w:pPr>
              <w:jc w:val="both"/>
              <w:rPr>
                <w:b/>
                <w:sz w:val="28"/>
              </w:rPr>
            </w:pPr>
            <w:r>
              <w:rPr>
                <w:b/>
                <w:sz w:val="28"/>
              </w:rPr>
              <w:lastRenderedPageBreak/>
              <w:t>C-II – Související tvůrčí, resp. vědecká a umělecká činnost</w:t>
            </w:r>
          </w:p>
        </w:tc>
      </w:tr>
      <w:tr w:rsidR="007E1B60" w:rsidTr="004E1594">
        <w:trPr>
          <w:trHeight w:val="318"/>
        </w:trPr>
        <w:tc>
          <w:tcPr>
            <w:tcW w:w="9900" w:type="dxa"/>
            <w:gridSpan w:val="4"/>
            <w:shd w:val="clear" w:color="auto" w:fill="F7CAAC"/>
          </w:tcPr>
          <w:p w:rsidR="007E1B60" w:rsidRDefault="007E1B60" w:rsidP="008B3C90">
            <w:pPr>
              <w:rPr>
                <w:b/>
              </w:rPr>
            </w:pPr>
            <w:r>
              <w:rPr>
                <w:b/>
              </w:rPr>
              <w:t xml:space="preserve">Přehled řešených grantů a projektů u akademicky zaměřeného bakalářského studijního programu a u magisterského a doktorského studijního programu  </w:t>
            </w:r>
          </w:p>
        </w:tc>
      </w:tr>
      <w:tr w:rsidR="007E1B60" w:rsidTr="004E1594">
        <w:trPr>
          <w:cantSplit/>
        </w:trPr>
        <w:tc>
          <w:tcPr>
            <w:tcW w:w="2233" w:type="dxa"/>
            <w:shd w:val="clear" w:color="auto" w:fill="F7CAAC"/>
          </w:tcPr>
          <w:p w:rsidR="007E1B60" w:rsidRDefault="007E1B60" w:rsidP="008B3C90">
            <w:pPr>
              <w:jc w:val="both"/>
              <w:rPr>
                <w:b/>
              </w:rPr>
            </w:pPr>
            <w:r>
              <w:rPr>
                <w:b/>
              </w:rPr>
              <w:t>Řešitel/spoluřešitel</w:t>
            </w:r>
          </w:p>
        </w:tc>
        <w:tc>
          <w:tcPr>
            <w:tcW w:w="5524" w:type="dxa"/>
            <w:shd w:val="clear" w:color="auto" w:fill="F7CAAC"/>
          </w:tcPr>
          <w:p w:rsidR="007E1B60" w:rsidRDefault="007E1B60" w:rsidP="008B3C9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E1B60" w:rsidRDefault="007E1B60" w:rsidP="008B3C90">
            <w:pPr>
              <w:jc w:val="center"/>
              <w:rPr>
                <w:b/>
                <w:sz w:val="24"/>
              </w:rPr>
            </w:pPr>
            <w:r>
              <w:rPr>
                <w:b/>
              </w:rPr>
              <w:t>Zdroj</w:t>
            </w:r>
          </w:p>
        </w:tc>
        <w:tc>
          <w:tcPr>
            <w:tcW w:w="1383" w:type="dxa"/>
            <w:shd w:val="clear" w:color="auto" w:fill="F7CAAC"/>
          </w:tcPr>
          <w:p w:rsidR="007E1B60" w:rsidRDefault="007E1B60" w:rsidP="008B3C90">
            <w:pPr>
              <w:jc w:val="center"/>
              <w:rPr>
                <w:b/>
                <w:sz w:val="24"/>
              </w:rPr>
            </w:pPr>
            <w:r>
              <w:rPr>
                <w:b/>
              </w:rPr>
              <w:t>Období</w:t>
            </w:r>
          </w:p>
          <w:p w:rsidR="007E1B60" w:rsidRDefault="007E1B60" w:rsidP="008B3C90">
            <w:pPr>
              <w:jc w:val="center"/>
              <w:rPr>
                <w:b/>
                <w:sz w:val="24"/>
              </w:rPr>
            </w:pPr>
          </w:p>
        </w:tc>
      </w:tr>
      <w:tr w:rsidR="007E1B60" w:rsidDel="00760497" w:rsidTr="004E1594">
        <w:trPr>
          <w:del w:id="4838" w:author="Michal Pilík" w:date="2018-08-27T10:45:00Z"/>
        </w:trPr>
        <w:tc>
          <w:tcPr>
            <w:tcW w:w="2233" w:type="dxa"/>
          </w:tcPr>
          <w:p w:rsidR="007E1B60" w:rsidDel="00760497" w:rsidRDefault="007E1B60" w:rsidP="008B3C90">
            <w:pPr>
              <w:rPr>
                <w:del w:id="4839" w:author="Michal Pilík" w:date="2018-08-27T10:45:00Z"/>
              </w:rPr>
            </w:pPr>
            <w:del w:id="4840" w:author="Michal Pilík" w:date="2018-08-27T10:45:00Z">
              <w:r w:rsidDel="00760497">
                <w:delText>doc. Ing. Zuzana Dohnalová, Ph.D.</w:delText>
              </w:r>
            </w:del>
          </w:p>
        </w:tc>
        <w:tc>
          <w:tcPr>
            <w:tcW w:w="5524" w:type="dxa"/>
          </w:tcPr>
          <w:p w:rsidR="007E1B60" w:rsidDel="00760497" w:rsidRDefault="007E1B60" w:rsidP="008B3C90">
            <w:pPr>
              <w:rPr>
                <w:del w:id="4841" w:author="Michal Pilík" w:date="2018-08-27T10:45:00Z"/>
              </w:rPr>
            </w:pPr>
            <w:del w:id="4842" w:author="Michal Pilík" w:date="2018-08-27T10:45:00Z">
              <w:r w:rsidDel="00760497">
                <w:delText>Výzkum vývoje profesní orientace studentů středních škol s ohledem na parametrizaci jejich dalšího studia a trh práce (TD020291)</w:delText>
              </w:r>
            </w:del>
          </w:p>
        </w:tc>
        <w:tc>
          <w:tcPr>
            <w:tcW w:w="760" w:type="dxa"/>
          </w:tcPr>
          <w:p w:rsidR="007E1B60" w:rsidDel="00760497" w:rsidRDefault="007E1B60" w:rsidP="008B3C90">
            <w:pPr>
              <w:jc w:val="center"/>
              <w:rPr>
                <w:del w:id="4843" w:author="Michal Pilík" w:date="2018-08-27T10:45:00Z"/>
              </w:rPr>
            </w:pPr>
            <w:del w:id="4844" w:author="Michal Pilík" w:date="2018-08-27T10:45:00Z">
              <w:r w:rsidDel="00760497">
                <w:delText>B</w:delText>
              </w:r>
            </w:del>
          </w:p>
        </w:tc>
        <w:tc>
          <w:tcPr>
            <w:tcW w:w="1383" w:type="dxa"/>
          </w:tcPr>
          <w:p w:rsidR="007E1B60" w:rsidDel="00760497" w:rsidRDefault="007E1B60" w:rsidP="008B3C90">
            <w:pPr>
              <w:jc w:val="center"/>
              <w:rPr>
                <w:del w:id="4845" w:author="Michal Pilík" w:date="2018-08-27T10:45:00Z"/>
              </w:rPr>
            </w:pPr>
            <w:del w:id="4846" w:author="Michal Pilík" w:date="2018-08-27T10:45:00Z">
              <w:r w:rsidDel="00760497">
                <w:delText>2014-2015</w:delText>
              </w:r>
            </w:del>
          </w:p>
        </w:tc>
      </w:tr>
      <w:tr w:rsidR="007E1B60" w:rsidTr="004E1594">
        <w:tc>
          <w:tcPr>
            <w:tcW w:w="2233" w:type="dxa"/>
          </w:tcPr>
          <w:p w:rsidR="007E1B60" w:rsidRPr="00760497" w:rsidRDefault="007E1B60" w:rsidP="008B3C90">
            <w:r w:rsidRPr="00760497">
              <w:t>doc. Ing. Boris Popesko, Ph.D.</w:t>
            </w:r>
          </w:p>
        </w:tc>
        <w:tc>
          <w:tcPr>
            <w:tcW w:w="5524" w:type="dxa"/>
          </w:tcPr>
          <w:p w:rsidR="007E1B60" w:rsidRPr="00760497" w:rsidRDefault="007E1B60" w:rsidP="008B3C90">
            <w:r w:rsidRPr="00760497">
              <w:rPr>
                <w:bCs/>
              </w:rPr>
              <w:t>Determinanty struktury systémů rozpočetnictví a měření výkonnosti a jejich vliv na chování a výkonnost organizace (</w:t>
            </w:r>
            <w:ins w:id="4847" w:author="Michal Pilík" w:date="2018-09-03T09:35:00Z">
              <w:r w:rsidR="00CC3198">
                <w:rPr>
                  <w:bCs/>
                </w:rPr>
                <w:t xml:space="preserve">GAČR: </w:t>
              </w:r>
            </w:ins>
            <w:r w:rsidRPr="00760497">
              <w:t>17-13518S)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2017-2019</w:t>
            </w:r>
          </w:p>
        </w:tc>
      </w:tr>
      <w:tr w:rsidR="007E1B60" w:rsidTr="004E1594">
        <w:tc>
          <w:tcPr>
            <w:tcW w:w="2233" w:type="dxa"/>
          </w:tcPr>
          <w:p w:rsidR="007E1B60" w:rsidRPr="00760497" w:rsidRDefault="007E1B60" w:rsidP="008B3C90">
            <w:r w:rsidRPr="00760497">
              <w:t>prof. Dr. Ing. Drahomíra Pavelková</w:t>
            </w:r>
          </w:p>
        </w:tc>
        <w:tc>
          <w:tcPr>
            <w:tcW w:w="5524" w:type="dxa"/>
          </w:tcPr>
          <w:p w:rsidR="007E1B60" w:rsidRPr="00760497" w:rsidRDefault="007E1B60" w:rsidP="008B3C90">
            <w:r w:rsidRPr="00760497">
              <w:rPr>
                <w:bCs/>
              </w:rPr>
              <w:t>Metodika tvorby modelu predikce sektorové a podnikové výkonnosti v makroekonomických souvislostech (</w:t>
            </w:r>
            <w:ins w:id="4848" w:author="Michal Pilík" w:date="2018-09-03T09:37:00Z">
              <w:r w:rsidR="00CC3198">
                <w:rPr>
                  <w:bCs/>
                </w:rPr>
                <w:t xml:space="preserve">GAČR: </w:t>
              </w:r>
            </w:ins>
            <w:r w:rsidRPr="00760497">
              <w:t>16-25536S)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2016-2018</w:t>
            </w:r>
          </w:p>
        </w:tc>
      </w:tr>
      <w:tr w:rsidR="007E1B60" w:rsidDel="00760497" w:rsidTr="004E1594">
        <w:trPr>
          <w:del w:id="4849" w:author="Michal Pilík" w:date="2018-08-27T10:45:00Z"/>
        </w:trPr>
        <w:tc>
          <w:tcPr>
            <w:tcW w:w="2233" w:type="dxa"/>
          </w:tcPr>
          <w:p w:rsidR="007E1B60" w:rsidRPr="00760497" w:rsidDel="00760497" w:rsidRDefault="007E1B60" w:rsidP="008B3C90">
            <w:pPr>
              <w:rPr>
                <w:del w:id="4850" w:author="Michal Pilík" w:date="2018-08-27T10:45:00Z"/>
              </w:rPr>
            </w:pPr>
            <w:del w:id="4851" w:author="Michal Pilík" w:date="2018-08-27T10:45:00Z">
              <w:r w:rsidRPr="00760497" w:rsidDel="00760497">
                <w:delText>Ing. Jana Matošková, Ph.D.</w:delText>
              </w:r>
            </w:del>
          </w:p>
        </w:tc>
        <w:tc>
          <w:tcPr>
            <w:tcW w:w="5524" w:type="dxa"/>
          </w:tcPr>
          <w:p w:rsidR="007E1B60" w:rsidRPr="00760497" w:rsidDel="00760497" w:rsidRDefault="007E1B60" w:rsidP="008B3C90">
            <w:pPr>
              <w:rPr>
                <w:del w:id="4852" w:author="Michal Pilík" w:date="2018-08-27T10:45:00Z"/>
              </w:rPr>
            </w:pPr>
            <w:del w:id="4853" w:author="Michal Pilík" w:date="2018-08-27T10:45:00Z">
              <w:r w:rsidRPr="00760497" w:rsidDel="00760497">
                <w:delText>Vytvoření českého nástroje pro měření akademických tacitních znalostí (P407/12/0821)</w:delText>
              </w:r>
            </w:del>
          </w:p>
        </w:tc>
        <w:tc>
          <w:tcPr>
            <w:tcW w:w="760" w:type="dxa"/>
          </w:tcPr>
          <w:p w:rsidR="007E1B60" w:rsidRPr="00760497" w:rsidDel="00760497" w:rsidRDefault="007E1B60" w:rsidP="008B3C90">
            <w:pPr>
              <w:jc w:val="center"/>
              <w:rPr>
                <w:del w:id="4854" w:author="Michal Pilík" w:date="2018-08-27T10:45:00Z"/>
              </w:rPr>
            </w:pPr>
            <w:del w:id="4855" w:author="Michal Pilík" w:date="2018-08-27T10:45:00Z">
              <w:r w:rsidRPr="00760497" w:rsidDel="00760497">
                <w:delText>B</w:delText>
              </w:r>
            </w:del>
          </w:p>
        </w:tc>
        <w:tc>
          <w:tcPr>
            <w:tcW w:w="1383" w:type="dxa"/>
          </w:tcPr>
          <w:p w:rsidR="007E1B60" w:rsidRPr="00760497" w:rsidDel="00760497" w:rsidRDefault="007E1B60" w:rsidP="008B3C90">
            <w:pPr>
              <w:jc w:val="center"/>
              <w:rPr>
                <w:del w:id="4856" w:author="Michal Pilík" w:date="2018-08-27T10:45:00Z"/>
              </w:rPr>
            </w:pPr>
            <w:del w:id="4857" w:author="Michal Pilík" w:date="2018-08-27T10:45:00Z">
              <w:r w:rsidRPr="00760497" w:rsidDel="00760497">
                <w:delText>2012-2014</w:delText>
              </w:r>
            </w:del>
          </w:p>
        </w:tc>
      </w:tr>
      <w:tr w:rsidR="007E1B60" w:rsidTr="004E1594">
        <w:tc>
          <w:tcPr>
            <w:tcW w:w="2233" w:type="dxa"/>
          </w:tcPr>
          <w:p w:rsidR="007E1B60" w:rsidRPr="00760497" w:rsidRDefault="007E1B60" w:rsidP="008B3C90">
            <w:r w:rsidRPr="00760497">
              <w:t>Ing. Petr Novák, Ph.D.</w:t>
            </w:r>
          </w:p>
        </w:tc>
        <w:tc>
          <w:tcPr>
            <w:tcW w:w="5524" w:type="dxa"/>
          </w:tcPr>
          <w:p w:rsidR="007E1B60" w:rsidRPr="00760497" w:rsidRDefault="007E1B60" w:rsidP="008B3C90">
            <w:pPr>
              <w:tabs>
                <w:tab w:val="left" w:pos="405"/>
              </w:tabs>
            </w:pPr>
            <w:r w:rsidRPr="00760497">
              <w:rPr>
                <w:bCs/>
              </w:rPr>
              <w:t>Variabilita skupin nákladů a její promítnutí v kalkulačním systému ve výrobních firmách (</w:t>
            </w:r>
            <w:ins w:id="4858" w:author="Michal Pilík" w:date="2018-09-03T09:36:00Z">
              <w:r w:rsidR="00CC3198">
                <w:rPr>
                  <w:bCs/>
                </w:rPr>
                <w:t xml:space="preserve">GAČR: </w:t>
              </w:r>
            </w:ins>
            <w:r w:rsidRPr="00760497">
              <w:t>14-21654P)</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2014-2016</w:t>
            </w:r>
          </w:p>
        </w:tc>
      </w:tr>
      <w:tr w:rsidR="007E1B60" w:rsidDel="00760497" w:rsidTr="004E1594">
        <w:trPr>
          <w:del w:id="4859" w:author="Michal Pilík" w:date="2018-08-27T10:45:00Z"/>
        </w:trPr>
        <w:tc>
          <w:tcPr>
            <w:tcW w:w="2233" w:type="dxa"/>
          </w:tcPr>
          <w:p w:rsidR="007E1B60" w:rsidRPr="00760497" w:rsidDel="00760497" w:rsidRDefault="007E1B60" w:rsidP="008B3C90">
            <w:pPr>
              <w:rPr>
                <w:del w:id="4860" w:author="Michal Pilík" w:date="2018-08-27T10:45:00Z"/>
              </w:rPr>
            </w:pPr>
            <w:del w:id="4861" w:author="Michal Pilík" w:date="2018-08-27T10:45:00Z">
              <w:r w:rsidRPr="00760497" w:rsidDel="00760497">
                <w:delText>doc. Ing. Zuzana Tučková, Ph.D.</w:delText>
              </w:r>
            </w:del>
          </w:p>
        </w:tc>
        <w:tc>
          <w:tcPr>
            <w:tcW w:w="5524" w:type="dxa"/>
          </w:tcPr>
          <w:p w:rsidR="007E1B60" w:rsidRPr="00760497" w:rsidDel="00760497" w:rsidRDefault="007E1B60" w:rsidP="008B3C90">
            <w:pPr>
              <w:tabs>
                <w:tab w:val="left" w:pos="435"/>
              </w:tabs>
              <w:rPr>
                <w:del w:id="4862" w:author="Michal Pilík" w:date="2018-08-27T10:45:00Z"/>
              </w:rPr>
            </w:pPr>
            <w:del w:id="4863" w:author="Michal Pilík" w:date="2018-08-27T10:45:00Z">
              <w:r w:rsidRPr="00760497" w:rsidDel="00760497">
                <w:delText>Znalostní služby – jejich význam a charakteristika (402/09/P406)</w:delText>
              </w:r>
            </w:del>
          </w:p>
        </w:tc>
        <w:tc>
          <w:tcPr>
            <w:tcW w:w="760" w:type="dxa"/>
          </w:tcPr>
          <w:p w:rsidR="007E1B60" w:rsidRPr="00760497" w:rsidDel="00760497" w:rsidRDefault="007E1B60" w:rsidP="008B3C90">
            <w:pPr>
              <w:jc w:val="center"/>
              <w:rPr>
                <w:del w:id="4864" w:author="Michal Pilík" w:date="2018-08-27T10:45:00Z"/>
              </w:rPr>
            </w:pPr>
            <w:del w:id="4865" w:author="Michal Pilík" w:date="2018-08-27T10:45:00Z">
              <w:r w:rsidRPr="00760497" w:rsidDel="00760497">
                <w:delText>B</w:delText>
              </w:r>
            </w:del>
          </w:p>
        </w:tc>
        <w:tc>
          <w:tcPr>
            <w:tcW w:w="1383" w:type="dxa"/>
          </w:tcPr>
          <w:p w:rsidR="007E1B60" w:rsidRPr="00760497" w:rsidDel="00760497" w:rsidRDefault="007E1B60" w:rsidP="008B3C90">
            <w:pPr>
              <w:jc w:val="center"/>
              <w:rPr>
                <w:del w:id="4866" w:author="Michal Pilík" w:date="2018-08-27T10:45:00Z"/>
              </w:rPr>
            </w:pPr>
            <w:del w:id="4867" w:author="Michal Pilík" w:date="2018-08-27T10:45:00Z">
              <w:r w:rsidRPr="00760497" w:rsidDel="00760497">
                <w:delText>2009-2012</w:delText>
              </w:r>
            </w:del>
          </w:p>
        </w:tc>
      </w:tr>
      <w:tr w:rsidR="007E1B60" w:rsidDel="00760497" w:rsidTr="004E1594">
        <w:trPr>
          <w:del w:id="4868" w:author="Michal Pilík" w:date="2018-08-27T10:45:00Z"/>
        </w:trPr>
        <w:tc>
          <w:tcPr>
            <w:tcW w:w="2233" w:type="dxa"/>
          </w:tcPr>
          <w:p w:rsidR="007E1B60" w:rsidRPr="00760497" w:rsidDel="00760497" w:rsidRDefault="007E1B60" w:rsidP="008B3C90">
            <w:pPr>
              <w:rPr>
                <w:del w:id="4869" w:author="Michal Pilík" w:date="2018-08-27T10:45:00Z"/>
              </w:rPr>
            </w:pPr>
            <w:del w:id="4870" w:author="Michal Pilík" w:date="2018-08-27T10:45:00Z">
              <w:r w:rsidRPr="00760497" w:rsidDel="00760497">
                <w:delText>doc. PhDr. Ing. Aleš Gregar, CSc.</w:delText>
              </w:r>
            </w:del>
          </w:p>
        </w:tc>
        <w:tc>
          <w:tcPr>
            <w:tcW w:w="5524" w:type="dxa"/>
          </w:tcPr>
          <w:p w:rsidR="007E1B60" w:rsidRPr="00760497" w:rsidDel="00760497" w:rsidRDefault="007E1B60" w:rsidP="008B3C90">
            <w:pPr>
              <w:rPr>
                <w:del w:id="4871" w:author="Michal Pilík" w:date="2018-08-27T10:45:00Z"/>
              </w:rPr>
            </w:pPr>
            <w:del w:id="4872" w:author="Michal Pilík" w:date="2018-08-27T10:45:00Z">
              <w:r w:rsidRPr="00760497" w:rsidDel="00760497">
                <w:delText>Výkonový potenciál pracovníků 50+ a specifické formy řízení lidských zdrojů podniku (406/08/0459)</w:delText>
              </w:r>
            </w:del>
          </w:p>
        </w:tc>
        <w:tc>
          <w:tcPr>
            <w:tcW w:w="760" w:type="dxa"/>
          </w:tcPr>
          <w:p w:rsidR="007E1B60" w:rsidRPr="00760497" w:rsidDel="00760497" w:rsidRDefault="007E1B60" w:rsidP="008B3C90">
            <w:pPr>
              <w:jc w:val="center"/>
              <w:rPr>
                <w:del w:id="4873" w:author="Michal Pilík" w:date="2018-08-27T10:45:00Z"/>
              </w:rPr>
            </w:pPr>
            <w:del w:id="4874" w:author="Michal Pilík" w:date="2018-08-27T10:45:00Z">
              <w:r w:rsidRPr="00760497" w:rsidDel="00760497">
                <w:delText>B</w:delText>
              </w:r>
            </w:del>
          </w:p>
        </w:tc>
        <w:tc>
          <w:tcPr>
            <w:tcW w:w="1383" w:type="dxa"/>
          </w:tcPr>
          <w:p w:rsidR="007E1B60" w:rsidRPr="00760497" w:rsidDel="00760497" w:rsidRDefault="007E1B60" w:rsidP="008B3C90">
            <w:pPr>
              <w:jc w:val="center"/>
              <w:rPr>
                <w:del w:id="4875" w:author="Michal Pilík" w:date="2018-08-27T10:45:00Z"/>
              </w:rPr>
            </w:pPr>
            <w:del w:id="4876" w:author="Michal Pilík" w:date="2018-08-27T10:45:00Z">
              <w:r w:rsidRPr="00760497" w:rsidDel="00760497">
                <w:delText>2012-2013</w:delText>
              </w:r>
            </w:del>
          </w:p>
        </w:tc>
      </w:tr>
      <w:tr w:rsidR="007E1B60" w:rsidTr="004E1594">
        <w:tc>
          <w:tcPr>
            <w:tcW w:w="2233" w:type="dxa"/>
          </w:tcPr>
          <w:p w:rsidR="007E1B60" w:rsidRPr="00760497" w:rsidRDefault="007E1B60" w:rsidP="008B3C90">
            <w:r w:rsidRPr="00760497">
              <w:t>Ing. Michaela Blahová, Ph.D.</w:t>
            </w:r>
          </w:p>
        </w:tc>
        <w:tc>
          <w:tcPr>
            <w:tcW w:w="5524" w:type="dxa"/>
          </w:tcPr>
          <w:p w:rsidR="007E1B60" w:rsidRPr="00760497" w:rsidRDefault="007E1B60" w:rsidP="008B3C90">
            <w:r w:rsidRPr="00760497">
              <w:rPr>
                <w:bCs/>
              </w:rPr>
              <w:t>Tvorba strategického modelu výkonnosti založeného na synergických efektech vybraných soustav řízení (</w:t>
            </w:r>
            <w:ins w:id="4877" w:author="Michal Pilík" w:date="2018-09-03T09:36:00Z">
              <w:r w:rsidR="00CC3198">
                <w:rPr>
                  <w:bCs/>
                </w:rPr>
                <w:t xml:space="preserve">GAČR: </w:t>
              </w:r>
            </w:ins>
            <w:r w:rsidRPr="00760497">
              <w:t>14-18597P)</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2014-2016</w:t>
            </w:r>
          </w:p>
        </w:tc>
      </w:tr>
      <w:tr w:rsidR="007E1B60" w:rsidDel="00760497" w:rsidTr="004E1594">
        <w:trPr>
          <w:del w:id="4878" w:author="Michal Pilík" w:date="2018-08-27T10:45:00Z"/>
        </w:trPr>
        <w:tc>
          <w:tcPr>
            <w:tcW w:w="2233" w:type="dxa"/>
          </w:tcPr>
          <w:p w:rsidR="007E1B60" w:rsidRPr="00760497" w:rsidDel="00760497" w:rsidRDefault="007E1B60" w:rsidP="008B3C90">
            <w:pPr>
              <w:rPr>
                <w:del w:id="4879" w:author="Michal Pilík" w:date="2018-08-27T10:45:00Z"/>
              </w:rPr>
            </w:pPr>
            <w:del w:id="4880" w:author="Michal Pilík" w:date="2018-08-27T10:45:00Z">
              <w:r w:rsidRPr="00760497" w:rsidDel="00760497">
                <w:delText>doc. Ing. Michal Pilík, Ph.D.</w:delText>
              </w:r>
            </w:del>
          </w:p>
        </w:tc>
        <w:tc>
          <w:tcPr>
            <w:tcW w:w="5524" w:type="dxa"/>
          </w:tcPr>
          <w:p w:rsidR="007E1B60" w:rsidRPr="00760497" w:rsidDel="00760497" w:rsidRDefault="007E1B60" w:rsidP="008B3C90">
            <w:pPr>
              <w:rPr>
                <w:del w:id="4881" w:author="Michal Pilík" w:date="2018-08-27T10:45:00Z"/>
              </w:rPr>
            </w:pPr>
            <w:del w:id="4882" w:author="Michal Pilík" w:date="2018-08-27T10:45:00Z">
              <w:r w:rsidRPr="00760497" w:rsidDel="00760497">
                <w:delText>Faktory ovlivňující on-line nákupní chování na Internetu v prostředí e-commerce na B2C a B2B trzích v ČR (P403/11/P175)</w:delText>
              </w:r>
            </w:del>
          </w:p>
        </w:tc>
        <w:tc>
          <w:tcPr>
            <w:tcW w:w="760" w:type="dxa"/>
          </w:tcPr>
          <w:p w:rsidR="007E1B60" w:rsidRPr="00760497" w:rsidDel="00760497" w:rsidRDefault="007E1B60" w:rsidP="008B3C90">
            <w:pPr>
              <w:jc w:val="center"/>
              <w:rPr>
                <w:del w:id="4883" w:author="Michal Pilík" w:date="2018-08-27T10:45:00Z"/>
              </w:rPr>
            </w:pPr>
            <w:del w:id="4884" w:author="Michal Pilík" w:date="2018-08-27T10:45:00Z">
              <w:r w:rsidRPr="00760497" w:rsidDel="00760497">
                <w:delText>B</w:delText>
              </w:r>
            </w:del>
          </w:p>
        </w:tc>
        <w:tc>
          <w:tcPr>
            <w:tcW w:w="1383" w:type="dxa"/>
          </w:tcPr>
          <w:p w:rsidR="007E1B60" w:rsidRPr="00760497" w:rsidDel="00760497" w:rsidRDefault="007E1B60" w:rsidP="008B3C90">
            <w:pPr>
              <w:jc w:val="center"/>
              <w:rPr>
                <w:del w:id="4885" w:author="Michal Pilík" w:date="2018-08-27T10:45:00Z"/>
              </w:rPr>
            </w:pPr>
            <w:del w:id="4886" w:author="Michal Pilík" w:date="2018-08-27T10:45:00Z">
              <w:r w:rsidRPr="00760497" w:rsidDel="00760497">
                <w:delText>2011-2013</w:delText>
              </w:r>
            </w:del>
          </w:p>
        </w:tc>
      </w:tr>
      <w:tr w:rsidR="007E1B60" w:rsidDel="00760497" w:rsidTr="004E1594">
        <w:trPr>
          <w:del w:id="4887" w:author="Michal Pilík" w:date="2018-08-27T10:45:00Z"/>
        </w:trPr>
        <w:tc>
          <w:tcPr>
            <w:tcW w:w="2233" w:type="dxa"/>
          </w:tcPr>
          <w:p w:rsidR="007E1B60" w:rsidRPr="00760497" w:rsidDel="00760497" w:rsidRDefault="007E1B60" w:rsidP="008B3C90">
            <w:pPr>
              <w:rPr>
                <w:del w:id="4888" w:author="Michal Pilík" w:date="2018-08-27T10:45:00Z"/>
              </w:rPr>
            </w:pPr>
            <w:del w:id="4889" w:author="Michal Pilík" w:date="2018-08-27T10:45:00Z">
              <w:r w:rsidRPr="00760497" w:rsidDel="00760497">
                <w:delText>doc. Ing. Adriana Knápková, Ph.D.</w:delText>
              </w:r>
            </w:del>
          </w:p>
        </w:tc>
        <w:tc>
          <w:tcPr>
            <w:tcW w:w="5524" w:type="dxa"/>
          </w:tcPr>
          <w:p w:rsidR="007E1B60" w:rsidRPr="00760497" w:rsidDel="00760497" w:rsidRDefault="007E1B60" w:rsidP="008B3C90">
            <w:pPr>
              <w:rPr>
                <w:del w:id="4890" w:author="Michal Pilík" w:date="2018-08-27T10:45:00Z"/>
              </w:rPr>
            </w:pPr>
            <w:del w:id="4891" w:author="Michal Pilík" w:date="2018-08-27T10:45:00Z">
              <w:r w:rsidRPr="00760497" w:rsidDel="00760497">
                <w:delText>Tvorba modelu pro měření a řízení výkonnosti podniků (402/09/1739)</w:delText>
              </w:r>
            </w:del>
          </w:p>
        </w:tc>
        <w:tc>
          <w:tcPr>
            <w:tcW w:w="760" w:type="dxa"/>
          </w:tcPr>
          <w:p w:rsidR="007E1B60" w:rsidRPr="00760497" w:rsidDel="00760497" w:rsidRDefault="007E1B60" w:rsidP="008B3C90">
            <w:pPr>
              <w:jc w:val="center"/>
              <w:rPr>
                <w:del w:id="4892" w:author="Michal Pilík" w:date="2018-08-27T10:45:00Z"/>
              </w:rPr>
            </w:pPr>
            <w:del w:id="4893" w:author="Michal Pilík" w:date="2018-08-27T10:45:00Z">
              <w:r w:rsidRPr="00760497" w:rsidDel="00760497">
                <w:delText>B</w:delText>
              </w:r>
            </w:del>
          </w:p>
        </w:tc>
        <w:tc>
          <w:tcPr>
            <w:tcW w:w="1383" w:type="dxa"/>
          </w:tcPr>
          <w:p w:rsidR="007E1B60" w:rsidRPr="00760497" w:rsidDel="00760497" w:rsidRDefault="007E1B60" w:rsidP="008B3C90">
            <w:pPr>
              <w:jc w:val="center"/>
              <w:rPr>
                <w:del w:id="4894" w:author="Michal Pilík" w:date="2018-08-27T10:45:00Z"/>
              </w:rPr>
            </w:pPr>
            <w:del w:id="4895" w:author="Michal Pilík" w:date="2018-08-27T10:45:00Z">
              <w:r w:rsidRPr="00760497" w:rsidDel="00760497">
                <w:delText>2009-2011</w:delText>
              </w:r>
            </w:del>
          </w:p>
        </w:tc>
      </w:tr>
      <w:tr w:rsidR="007E1B60" w:rsidTr="004E1594">
        <w:tc>
          <w:tcPr>
            <w:tcW w:w="2233" w:type="dxa"/>
          </w:tcPr>
          <w:p w:rsidR="007E1B60" w:rsidRPr="00760497" w:rsidRDefault="008425F0" w:rsidP="008B3C90">
            <w:r w:rsidRPr="00760497">
              <w:t>prof. Ing. Edvard Lee</w:t>
            </w:r>
            <w:r w:rsidR="007E1B60" w:rsidRPr="00760497">
              <w:t>der, CSc./prof. Dr. Ing. Drahomíra Pavelková</w:t>
            </w:r>
          </w:p>
        </w:tc>
        <w:tc>
          <w:tcPr>
            <w:tcW w:w="5524" w:type="dxa"/>
          </w:tcPr>
          <w:p w:rsidR="007E1B60" w:rsidRPr="00760497" w:rsidRDefault="007E1B60" w:rsidP="008B3C90">
            <w:r w:rsidRPr="00760497">
              <w:t>Optimalizace multidisciplinárního navrhování a modelování výrobního systému virtuálních firem (</w:t>
            </w:r>
            <w:ins w:id="4896" w:author="Michal Pilík" w:date="2018-09-03T09:37:00Z">
              <w:r w:rsidR="00CC3198">
                <w:rPr>
                  <w:bCs/>
                </w:rPr>
                <w:t xml:space="preserve">GAČR: </w:t>
              </w:r>
            </w:ins>
            <w:r w:rsidRPr="00760497">
              <w:t>402/08/H051)</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2008-2010</w:t>
            </w:r>
          </w:p>
        </w:tc>
      </w:tr>
      <w:tr w:rsidR="007E1B60" w:rsidTr="004E1594">
        <w:trPr>
          <w:trHeight w:val="318"/>
        </w:trPr>
        <w:tc>
          <w:tcPr>
            <w:tcW w:w="9900" w:type="dxa"/>
            <w:gridSpan w:val="4"/>
            <w:shd w:val="clear" w:color="auto" w:fill="F7CAAC"/>
          </w:tcPr>
          <w:p w:rsidR="007E1B60" w:rsidRDefault="007E1B60" w:rsidP="008B3C90">
            <w:pPr>
              <w:rPr>
                <w:b/>
              </w:rPr>
            </w:pPr>
            <w:r>
              <w:rPr>
                <w:b/>
              </w:rPr>
              <w:t>Přehled řešených projektů a dalších aktivit v rámci spolupráce s praxí u profesně zaměřeného bakalářského a magisterského studijního programu</w:t>
            </w:r>
          </w:p>
        </w:tc>
      </w:tr>
      <w:tr w:rsidR="007E1B60" w:rsidTr="004E1594">
        <w:trPr>
          <w:cantSplit/>
          <w:trHeight w:val="283"/>
        </w:trPr>
        <w:tc>
          <w:tcPr>
            <w:tcW w:w="2233" w:type="dxa"/>
            <w:shd w:val="clear" w:color="auto" w:fill="F7CAAC"/>
          </w:tcPr>
          <w:p w:rsidR="007E1B60" w:rsidRDefault="007E1B60" w:rsidP="008B3C90">
            <w:pPr>
              <w:jc w:val="both"/>
              <w:rPr>
                <w:b/>
              </w:rPr>
            </w:pPr>
            <w:r>
              <w:rPr>
                <w:b/>
              </w:rPr>
              <w:t>Pracoviště praxe</w:t>
            </w:r>
          </w:p>
        </w:tc>
        <w:tc>
          <w:tcPr>
            <w:tcW w:w="5524" w:type="dxa"/>
            <w:shd w:val="clear" w:color="auto" w:fill="F7CAAC"/>
          </w:tcPr>
          <w:p w:rsidR="007E1B60" w:rsidRDefault="007E1B60" w:rsidP="008B3C90">
            <w:pPr>
              <w:jc w:val="both"/>
              <w:rPr>
                <w:b/>
              </w:rPr>
            </w:pPr>
            <w:r>
              <w:rPr>
                <w:b/>
              </w:rPr>
              <w:t xml:space="preserve">Název či popis projektu uskutečňovaného ve spolupráci s praxí </w:t>
            </w:r>
          </w:p>
        </w:tc>
        <w:tc>
          <w:tcPr>
            <w:tcW w:w="2143" w:type="dxa"/>
            <w:gridSpan w:val="2"/>
            <w:shd w:val="clear" w:color="auto" w:fill="F7CAAC"/>
          </w:tcPr>
          <w:p w:rsidR="007E1B60" w:rsidRDefault="007E1B60" w:rsidP="008B3C90">
            <w:pPr>
              <w:jc w:val="center"/>
              <w:rPr>
                <w:b/>
                <w:sz w:val="24"/>
              </w:rPr>
            </w:pPr>
            <w:r>
              <w:rPr>
                <w:b/>
              </w:rPr>
              <w:t>Období</w:t>
            </w:r>
          </w:p>
        </w:tc>
      </w:tr>
      <w:tr w:rsidR="007E1B60" w:rsidTr="004E1594">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4E1594">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4E1594">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4E1594">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4E1594">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4E1594">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4E1594">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4E1594">
        <w:tc>
          <w:tcPr>
            <w:tcW w:w="9900" w:type="dxa"/>
            <w:gridSpan w:val="4"/>
            <w:shd w:val="clear" w:color="auto" w:fill="F7CAAC"/>
          </w:tcPr>
          <w:p w:rsidR="007E1B60" w:rsidRDefault="007E1B60" w:rsidP="008B3C90">
            <w:pPr>
              <w:rPr>
                <w:sz w:val="24"/>
              </w:rPr>
            </w:pPr>
            <w:r>
              <w:rPr>
                <w:b/>
              </w:rPr>
              <w:t>Odborné aktivity vztahující se k tvůrčí, resp. vědecké a umělecké činnosti vysoké školy, která souvisí se studijním programem</w:t>
            </w:r>
          </w:p>
        </w:tc>
      </w:tr>
      <w:tr w:rsidR="007E1B60" w:rsidTr="004E1594">
        <w:trPr>
          <w:trHeight w:val="2422"/>
        </w:trPr>
        <w:tc>
          <w:tcPr>
            <w:tcW w:w="9900" w:type="dxa"/>
            <w:gridSpan w:val="4"/>
            <w:shd w:val="clear" w:color="auto" w:fill="FFFFFF"/>
          </w:tcPr>
          <w:p w:rsidR="008425F0" w:rsidRDefault="008425F0" w:rsidP="00EF4B69">
            <w:pPr>
              <w:pStyle w:val="Normlnweb"/>
              <w:jc w:val="both"/>
              <w:rPr>
                <w:rFonts w:ascii="-webkit-standard" w:hAnsi="-webkit-standard" w:cs="Calibri"/>
                <w:color w:val="000000"/>
              </w:rPr>
            </w:pPr>
            <w:r w:rsidRPr="008425F0">
              <w:rPr>
                <w:rFonts w:ascii="TimesNewRomanPSMT" w:hAnsi="TimesNewRomanPSMT" w:cs="Calibri"/>
                <w:b/>
                <w:color w:val="000000"/>
                <w:sz w:val="20"/>
                <w:szCs w:val="20"/>
              </w:rPr>
              <w:t>Akademie průmyslového inženýra</w:t>
            </w:r>
            <w:r>
              <w:rPr>
                <w:rFonts w:ascii="TimesNewRomanPSMT" w:hAnsi="TimesNewRomanPSMT" w:cs="Calibri"/>
                <w:color w:val="000000"/>
                <w:sz w:val="20"/>
                <w:szCs w:val="20"/>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rsidR="008425F0" w:rsidRDefault="008425F0" w:rsidP="00EF4B69">
            <w:pPr>
              <w:pStyle w:val="Normlnweb"/>
              <w:jc w:val="both"/>
              <w:rPr>
                <w:rFonts w:ascii="-webkit-standard" w:hAnsi="-webkit-standard" w:cs="Calibri"/>
                <w:color w:val="000000"/>
              </w:rPr>
            </w:pPr>
            <w:r w:rsidRPr="008425F0">
              <w:rPr>
                <w:rFonts w:ascii="TimesNewRomanPSMT" w:hAnsi="TimesNewRomanPSMT" w:cs="Calibri"/>
                <w:b/>
                <w:color w:val="000000"/>
                <w:sz w:val="20"/>
                <w:szCs w:val="20"/>
              </w:rPr>
              <w:t>Akademie business manažéra</w:t>
            </w:r>
            <w:r>
              <w:rPr>
                <w:rFonts w:ascii="TimesNewRomanPSMT" w:hAnsi="TimesNewRomanPSMT" w:cs="Calibri"/>
                <w:color w:val="000000"/>
                <w:sz w:val="20"/>
                <w:szCs w:val="20"/>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rsidR="008425F0" w:rsidRDefault="008425F0" w:rsidP="00EF4B69">
            <w:pPr>
              <w:pStyle w:val="Normlnweb"/>
              <w:jc w:val="both"/>
              <w:rPr>
                <w:rFonts w:ascii="Calibri" w:hAnsi="Calibri" w:cs="Calibri"/>
                <w:color w:val="000000"/>
              </w:rPr>
            </w:pPr>
            <w:r w:rsidRPr="008425F0">
              <w:rPr>
                <w:rFonts w:ascii="TimesNewRomanPSMT" w:hAnsi="TimesNewRomanPSMT" w:cs="Calibri"/>
                <w:b/>
                <w:color w:val="000000"/>
                <w:sz w:val="20"/>
                <w:szCs w:val="20"/>
              </w:rPr>
              <w:t>INDUSTRY 4.0</w:t>
            </w:r>
            <w:r>
              <w:rPr>
                <w:rFonts w:ascii="TimesNewRomanPSMT" w:hAnsi="TimesNewRomanPSMT" w:cs="Calibri"/>
                <w:color w:val="000000"/>
                <w:sz w:val="20"/>
                <w:szCs w:val="20"/>
              </w:rPr>
              <w:t xml:space="preserve"> - Trendy a inspir</w:t>
            </w:r>
            <w:r w:rsidR="00DB7FD5">
              <w:rPr>
                <w:rFonts w:ascii="TimesNewRomanPSMT" w:hAnsi="TimesNewRomanPSMT" w:cs="Calibri"/>
                <w:color w:val="000000"/>
                <w:sz w:val="20"/>
                <w:szCs w:val="20"/>
              </w:rPr>
              <w:t>ac</w:t>
            </w:r>
            <w:r>
              <w:rPr>
                <w:rFonts w:ascii="TimesNewRomanPSMT" w:hAnsi="TimesNewRomanPSMT" w:cs="Calibri"/>
                <w:color w:val="000000"/>
                <w:sz w:val="20"/>
                <w:szCs w:val="20"/>
              </w:rPr>
              <w:t>e pro průmyslové inženýry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rsidR="008425F0" w:rsidRDefault="008425F0" w:rsidP="00EF4B69">
            <w:pPr>
              <w:pStyle w:val="Normlnweb"/>
              <w:jc w:val="both"/>
              <w:rPr>
                <w:ins w:id="4897" w:author="Trefilová Pavla" w:date="2018-09-04T08:49:00Z"/>
                <w:rFonts w:ascii="TimesNewRomanPSMT" w:hAnsi="TimesNewRomanPSMT" w:cs="Calibri"/>
                <w:color w:val="000000"/>
                <w:sz w:val="20"/>
                <w:szCs w:val="20"/>
              </w:rPr>
            </w:pPr>
            <w:r w:rsidRPr="008425F0">
              <w:rPr>
                <w:rFonts w:ascii="TimesNewRomanPSMT" w:hAnsi="TimesNewRomanPSMT" w:cs="Calibri"/>
                <w:b/>
                <w:color w:val="000000"/>
                <w:sz w:val="20"/>
                <w:szCs w:val="20"/>
              </w:rPr>
              <w:t>INDUSTRY 4.0</w:t>
            </w:r>
            <w:r>
              <w:rPr>
                <w:rFonts w:ascii="TimesNewRomanPSMT" w:hAnsi="TimesNewRomanPSMT" w:cs="Calibri"/>
                <w:color w:val="000000"/>
                <w:sz w:val="20"/>
                <w:szCs w:val="20"/>
              </w:rPr>
              <w:t xml:space="preserve"> - digitalizace výrobních procesů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rsidR="00AD39EA" w:rsidRPr="002142A2" w:rsidRDefault="00AD39EA">
            <w:pPr>
              <w:pStyle w:val="Default"/>
              <w:jc w:val="both"/>
              <w:rPr>
                <w:ins w:id="4898" w:author="Trefilová Pavla" w:date="2018-09-04T08:49:00Z"/>
                <w:rFonts w:ascii="TimesNewRomanPSMT" w:hAnsi="TimesNewRomanPSMT" w:cs="Calibri"/>
                <w:sz w:val="20"/>
                <w:szCs w:val="20"/>
              </w:rPr>
              <w:pPrChange w:id="4899" w:author="Trefilová Pavla" w:date="2018-09-04T08:49:00Z">
                <w:pPr>
                  <w:pStyle w:val="Default"/>
                </w:pPr>
              </w:pPrChange>
            </w:pPr>
            <w:ins w:id="4900" w:author="Trefilová Pavla" w:date="2018-09-04T08:49:00Z">
              <w:r w:rsidRPr="00024981">
                <w:rPr>
                  <w:rFonts w:ascii="TimesNewRomanPSMT" w:eastAsia="Times New Roman" w:hAnsi="TimesNewRomanPSMT" w:cs="Calibri"/>
                  <w:b/>
                  <w:sz w:val="20"/>
                  <w:szCs w:val="20"/>
                </w:rPr>
                <w:t>ZLEPŠOVÁNÍ PROCESŮ - VaV ERGONOMIE DROBNÉ SVALOVÉ ZÁTĚŽE</w:t>
              </w:r>
              <w:r>
                <w:t xml:space="preserve"> – </w:t>
              </w:r>
              <w:r w:rsidRPr="00024981">
                <w:rPr>
                  <w:rFonts w:ascii="TimesNewRomanPSMT" w:eastAsia="Times New Roman" w:hAnsi="TimesNewRomanPSMT" w:cs="Calibri"/>
                  <w:sz w:val="20"/>
                  <w:szCs w:val="20"/>
                </w:rPr>
                <w:t>workshop</w:t>
              </w:r>
              <w:r w:rsidRPr="00853F6F">
                <w:rPr>
                  <w:rFonts w:ascii="TimesNewRomanPSMT" w:eastAsia="Times New Roman" w:hAnsi="TimesNewRomanPSMT" w:cs="Calibri"/>
                  <w:sz w:val="20"/>
                  <w:szCs w:val="20"/>
                </w:rPr>
                <w:t>y</w:t>
              </w:r>
              <w:r w:rsidRPr="00024981">
                <w:rPr>
                  <w:rFonts w:ascii="TimesNewRomanPSMT" w:eastAsia="Times New Roman" w:hAnsi="TimesNewRomanPSMT" w:cs="Calibri"/>
                  <w:sz w:val="20"/>
                  <w:szCs w:val="20"/>
                </w:rPr>
                <w:t xml:space="preserve"> s praktickými aspekty řešení vyvinuté metodikyměření lokální svalové zátěže, s cílem posouzení možností jejího využití v</w:t>
              </w:r>
              <w:r>
                <w:rPr>
                  <w:rFonts w:ascii="TimesNewRomanPSMT" w:eastAsia="Times New Roman" w:hAnsi="TimesNewRomanPSMT" w:cs="Calibri"/>
                  <w:sz w:val="20"/>
                  <w:szCs w:val="20"/>
                </w:rPr>
                <w:t> </w:t>
              </w:r>
              <w:r w:rsidRPr="00024981">
                <w:rPr>
                  <w:rFonts w:ascii="TimesNewRomanPSMT" w:eastAsia="Times New Roman" w:hAnsi="TimesNewRomanPSMT" w:cs="Calibri"/>
                  <w:sz w:val="20"/>
                  <w:szCs w:val="20"/>
                </w:rPr>
                <w:t>praxi</w:t>
              </w:r>
              <w:r w:rsidRPr="00BC0803">
                <w:rPr>
                  <w:rFonts w:ascii="TimesNewRomanPSMT" w:eastAsia="Times New Roman" w:hAnsi="TimesNewRomanPSMT" w:cs="Calibri"/>
                  <w:sz w:val="20"/>
                  <w:szCs w:val="20"/>
                </w:rPr>
                <w:t>,</w:t>
              </w:r>
              <w:r>
                <w:rPr>
                  <w:rFonts w:ascii="TimesNewRomanPSMT" w:eastAsia="Times New Roman" w:hAnsi="TimesNewRomanPSMT" w:cs="Calibri"/>
                  <w:sz w:val="20"/>
                  <w:szCs w:val="20"/>
                </w:rPr>
                <w:t xml:space="preserve"> určený pro pracovníky z oblasti prevence </w:t>
              </w:r>
              <w:r w:rsidRPr="00024981">
                <w:rPr>
                  <w:rFonts w:ascii="TimesNewRomanPSMT" w:eastAsia="Times New Roman" w:hAnsi="TimesNewRomanPSMT" w:cs="Calibri"/>
                  <w:sz w:val="20"/>
                  <w:szCs w:val="20"/>
                </w:rPr>
                <w:t>rizik, personalisty, ergonomy, průmyslové inženýry a zaměstnavatele. (únor 2015, duben 2015</w:t>
              </w:r>
              <w:r w:rsidRPr="00BC0803">
                <w:rPr>
                  <w:rFonts w:ascii="TimesNewRomanPSMT" w:eastAsia="Times New Roman" w:hAnsi="TimesNewRomanPSMT" w:cs="Calibri"/>
                  <w:sz w:val="20"/>
                  <w:szCs w:val="20"/>
                </w:rPr>
                <w:t xml:space="preserve"> - FaME UTB ve Zl</w:t>
              </w:r>
              <w:r w:rsidRPr="00BC0803">
                <w:rPr>
                  <w:rFonts w:ascii="TimesNewRomanPSMT" w:eastAsia="Times New Roman" w:hAnsi="TimesNewRomanPSMT" w:cs="Calibri" w:hint="eastAsia"/>
                  <w:sz w:val="20"/>
                  <w:szCs w:val="20"/>
                </w:rPr>
                <w:t>í</w:t>
              </w:r>
              <w:r w:rsidRPr="00BC0803">
                <w:rPr>
                  <w:rFonts w:ascii="TimesNewRomanPSMT" w:eastAsia="Times New Roman" w:hAnsi="TimesNewRomanPSMT" w:cs="Calibri"/>
                  <w:sz w:val="20"/>
                  <w:szCs w:val="20"/>
                </w:rPr>
                <w:t>n</w:t>
              </w:r>
              <w:r w:rsidRPr="00BC0803">
                <w:rPr>
                  <w:rFonts w:ascii="TimesNewRomanPSMT" w:eastAsia="Times New Roman" w:hAnsi="TimesNewRomanPSMT" w:cs="Calibri" w:hint="eastAsia"/>
                  <w:sz w:val="20"/>
                  <w:szCs w:val="20"/>
                </w:rPr>
                <w:t>ě</w:t>
              </w:r>
              <w:r w:rsidRPr="00BC0803">
                <w:rPr>
                  <w:rFonts w:ascii="TimesNewRomanPSMT" w:eastAsia="Times New Roman" w:hAnsi="TimesNewRomanPSMT" w:cs="Calibri"/>
                  <w:sz w:val="20"/>
                  <w:szCs w:val="20"/>
                </w:rPr>
                <w:t>)</w:t>
              </w:r>
            </w:ins>
          </w:p>
          <w:p w:rsidR="00AD39EA" w:rsidDel="00AD39EA" w:rsidRDefault="00AD39EA" w:rsidP="00EF4B69">
            <w:pPr>
              <w:pStyle w:val="Normlnweb"/>
              <w:jc w:val="both"/>
              <w:rPr>
                <w:del w:id="4901" w:author="Trefilová Pavla" w:date="2018-09-04T08:49:00Z"/>
                <w:rFonts w:ascii="Calibri" w:hAnsi="Calibri" w:cs="Calibri"/>
                <w:color w:val="000000"/>
              </w:rPr>
            </w:pPr>
          </w:p>
          <w:p w:rsidR="00BE219D" w:rsidRDefault="00BE219D" w:rsidP="00BE219D">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60" w:history="1">
              <w:r w:rsidRPr="0069697C">
                <w:rPr>
                  <w:rStyle w:val="Hypertextovodkaz"/>
                  <w:rFonts w:ascii="Source Sans Pro" w:hAnsi="Source Sans Pro"/>
                  <w:bCs/>
                </w:rPr>
                <w:t>http://www.ufu.utb.cz/konference/</w:t>
              </w:r>
            </w:hyperlink>
            <w:r>
              <w:rPr>
                <w:rFonts w:ascii="Source Sans Pro" w:hAnsi="Source Sans Pro"/>
                <w:bCs/>
              </w:rPr>
              <w:t xml:space="preserve">. </w:t>
            </w:r>
          </w:p>
          <w:p w:rsidR="00BE219D" w:rsidRPr="000E08E9" w:rsidRDefault="00BE219D" w:rsidP="00BE219D">
            <w:pPr>
              <w:jc w:val="both"/>
            </w:pPr>
          </w:p>
          <w:p w:rsidR="00BE219D" w:rsidRDefault="00BE219D" w:rsidP="00BE219D">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61" w:history="1">
              <w:r w:rsidRPr="0069697C">
                <w:rPr>
                  <w:rStyle w:val="Hypertextovodkaz"/>
                </w:rPr>
                <w:t>http://www.batovaskola.cz</w:t>
              </w:r>
            </w:hyperlink>
            <w:r>
              <w:t>.</w:t>
            </w:r>
          </w:p>
          <w:p w:rsidR="00D4014F" w:rsidRDefault="00D4014F" w:rsidP="00BE219D">
            <w:pPr>
              <w:jc w:val="both"/>
            </w:pPr>
          </w:p>
          <w:p w:rsidR="00D4014F" w:rsidRDefault="00D4014F" w:rsidP="00D4014F">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62" w:history="1">
              <w:r w:rsidRPr="003E17E4">
                <w:rPr>
                  <w:rStyle w:val="Hypertextovodkaz"/>
                  <w:sz w:val="20"/>
                  <w:szCs w:val="20"/>
                </w:rPr>
                <w:t>www.dokbat.utb.cz</w:t>
              </w:r>
            </w:hyperlink>
            <w:r>
              <w:rPr>
                <w:sz w:val="20"/>
                <w:szCs w:val="20"/>
              </w:rPr>
              <w:t xml:space="preserve">. </w:t>
            </w:r>
          </w:p>
          <w:p w:rsidR="007E1B60" w:rsidRDefault="007E1B60" w:rsidP="00BE219D">
            <w:pPr>
              <w:rPr>
                <w:b/>
              </w:rPr>
            </w:pPr>
          </w:p>
        </w:tc>
      </w:tr>
      <w:tr w:rsidR="007E1B60" w:rsidTr="004E1594">
        <w:trPr>
          <w:trHeight w:val="306"/>
        </w:trPr>
        <w:tc>
          <w:tcPr>
            <w:tcW w:w="9900" w:type="dxa"/>
            <w:gridSpan w:val="4"/>
            <w:shd w:val="clear" w:color="auto" w:fill="F7CAAC"/>
            <w:vAlign w:val="center"/>
          </w:tcPr>
          <w:p w:rsidR="007E1B60" w:rsidRDefault="007E1B60" w:rsidP="008B3C90">
            <w:pPr>
              <w:rPr>
                <w:b/>
              </w:rPr>
            </w:pPr>
            <w:r>
              <w:rPr>
                <w:b/>
              </w:rPr>
              <w:lastRenderedPageBreak/>
              <w:t>Informace o spolupráci s praxí vztahující se ke studijnímu programu</w:t>
            </w:r>
          </w:p>
        </w:tc>
      </w:tr>
      <w:tr w:rsidR="007E1B60" w:rsidTr="004E1594">
        <w:trPr>
          <w:trHeight w:val="1700"/>
        </w:trPr>
        <w:tc>
          <w:tcPr>
            <w:tcW w:w="9900" w:type="dxa"/>
            <w:gridSpan w:val="4"/>
            <w:shd w:val="clear" w:color="auto" w:fill="FFFFFF"/>
          </w:tcPr>
          <w:p w:rsidR="0049204B" w:rsidRDefault="0049204B" w:rsidP="0049204B">
            <w:pPr>
              <w:jc w:val="both"/>
              <w:rPr>
                <w:b/>
                <w:bCs/>
                <w:color w:val="000000"/>
                <w:szCs w:val="22"/>
              </w:rPr>
            </w:pPr>
            <w:r>
              <w:rPr>
                <w:b/>
                <w:bCs/>
                <w:color w:val="000000"/>
                <w:szCs w:val="22"/>
              </w:rPr>
              <w:t>Další realizovaná spolupráce s praxí – Inovační vouchery:</w:t>
            </w:r>
          </w:p>
          <w:p w:rsidR="00AC4E30" w:rsidRDefault="00AC4E30" w:rsidP="00EF07D2">
            <w:pPr>
              <w:jc w:val="both"/>
              <w:rPr>
                <w:b/>
                <w:bCs/>
                <w:color w:val="000000"/>
                <w:szCs w:val="22"/>
              </w:rPr>
            </w:pPr>
          </w:p>
          <w:p w:rsidR="00EF07D2" w:rsidRPr="00EF07D2" w:rsidRDefault="00EF07D2" w:rsidP="00EF07D2">
            <w:pPr>
              <w:jc w:val="both"/>
              <w:rPr>
                <w:color w:val="000000"/>
                <w:szCs w:val="22"/>
              </w:rPr>
            </w:pPr>
            <w:r w:rsidRPr="00EF07D2">
              <w:rPr>
                <w:b/>
                <w:bCs/>
                <w:color w:val="000000"/>
                <w:szCs w:val="22"/>
              </w:rPr>
              <w:t>Inovace tvarovaných polypropylenových obalů pomocí inovací a stabilizace výrobních a podpůrných projektů</w:t>
            </w:r>
            <w:r>
              <w:rPr>
                <w:b/>
                <w:bCs/>
                <w:color w:val="000000"/>
                <w:szCs w:val="22"/>
              </w:rPr>
              <w:t xml:space="preserve"> </w:t>
            </w:r>
            <w:r w:rsidRPr="00EF07D2">
              <w:rPr>
                <w:b/>
                <w:bCs/>
                <w:color w:val="000000"/>
                <w:szCs w:val="22"/>
              </w:rPr>
              <w:t>(2013-2014)</w:t>
            </w:r>
          </w:p>
          <w:p w:rsidR="00EF07D2" w:rsidRPr="00EF07D2" w:rsidRDefault="00EF07D2" w:rsidP="00EF07D2">
            <w:pPr>
              <w:jc w:val="both"/>
              <w:rPr>
                <w:color w:val="000000"/>
                <w:szCs w:val="22"/>
              </w:rPr>
            </w:pPr>
            <w:r w:rsidRPr="00EF07D2">
              <w:rPr>
                <w:color w:val="000000"/>
                <w:szCs w:val="22"/>
              </w:rPr>
              <w:t>Analýza výrobních a podpůrných výrobních procesů, návrh optimalizace výrobních procesů a stabilizace parametrů finálního inovovaného výrobku, následně návrh realizace inovace, procesních změn ve vazbě na layout, logistické toky a produktivitu procesu.</w:t>
            </w:r>
          </w:p>
          <w:p w:rsidR="00EF07D2" w:rsidRPr="00EF07D2" w:rsidRDefault="00EF07D2" w:rsidP="00EF07D2">
            <w:pPr>
              <w:jc w:val="both"/>
              <w:rPr>
                <w:color w:val="000000"/>
                <w:szCs w:val="22"/>
              </w:rPr>
            </w:pPr>
            <w:r w:rsidRPr="00EF07D2">
              <w:rPr>
                <w:color w:val="000000"/>
                <w:szCs w:val="22"/>
              </w:rPr>
              <w:t> </w:t>
            </w:r>
          </w:p>
          <w:p w:rsidR="00EF07D2" w:rsidRPr="00EF07D2" w:rsidRDefault="00EF07D2" w:rsidP="00EF07D2">
            <w:pPr>
              <w:jc w:val="both"/>
              <w:rPr>
                <w:color w:val="000000"/>
                <w:szCs w:val="22"/>
              </w:rPr>
            </w:pPr>
            <w:r w:rsidRPr="00EF07D2">
              <w:rPr>
                <w:b/>
                <w:bCs/>
                <w:color w:val="000000"/>
                <w:szCs w:val="22"/>
              </w:rPr>
              <w:t>Management kvality v předvýrobních etapách inovačního procesu (vae therm s.r.o.)</w:t>
            </w:r>
            <w:r>
              <w:rPr>
                <w:b/>
                <w:bCs/>
                <w:color w:val="000000"/>
                <w:szCs w:val="22"/>
              </w:rPr>
              <w:t xml:space="preserve"> </w:t>
            </w:r>
            <w:r w:rsidRPr="00EF07D2">
              <w:rPr>
                <w:b/>
                <w:bCs/>
                <w:color w:val="000000"/>
                <w:szCs w:val="22"/>
              </w:rPr>
              <w:t>(2013)</w:t>
            </w:r>
          </w:p>
          <w:p w:rsidR="00EF07D2" w:rsidRPr="00EF07D2" w:rsidRDefault="00EF07D2" w:rsidP="00EF07D2">
            <w:pPr>
              <w:jc w:val="both"/>
              <w:rPr>
                <w:color w:val="000000"/>
                <w:szCs w:val="22"/>
              </w:rPr>
            </w:pPr>
            <w:r w:rsidRPr="00EF07D2">
              <w:rPr>
                <w:color w:val="000000"/>
                <w:szCs w:val="22"/>
              </w:rPr>
              <w:t>Marketingová studie,  zaměřená na zmapování stávající situace ve využívání malých</w:t>
            </w:r>
            <w:r>
              <w:rPr>
                <w:color w:val="000000"/>
                <w:szCs w:val="22"/>
              </w:rPr>
              <w:t xml:space="preserve"> </w:t>
            </w:r>
            <w:r w:rsidRPr="00EF07D2">
              <w:rPr>
                <w:color w:val="000000"/>
                <w:szCs w:val="22"/>
              </w:rPr>
              <w:t>kogeneračních jednotek ve světě (jakožto vlastních zdrojů elektrické a tepelné energie), včetně</w:t>
            </w:r>
            <w:r>
              <w:rPr>
                <w:color w:val="000000"/>
                <w:szCs w:val="22"/>
              </w:rPr>
              <w:t xml:space="preserve"> </w:t>
            </w:r>
            <w:r w:rsidRPr="00EF07D2">
              <w:rPr>
                <w:color w:val="000000"/>
                <w:szCs w:val="22"/>
              </w:rPr>
              <w:t>porovnání jejich technických a ekonomických parametrů s cílem návrhu nového výrobku pro</w:t>
            </w:r>
            <w:r>
              <w:rPr>
                <w:color w:val="000000"/>
                <w:szCs w:val="22"/>
              </w:rPr>
              <w:t xml:space="preserve"> </w:t>
            </w:r>
            <w:r w:rsidRPr="00EF07D2">
              <w:rPr>
                <w:color w:val="000000"/>
                <w:szCs w:val="22"/>
              </w:rPr>
              <w:t>rozšíření výrobního portfolia firmy VAE THERM, spol. s r.o.  </w:t>
            </w:r>
          </w:p>
          <w:p w:rsidR="00EF07D2" w:rsidRPr="00EF07D2" w:rsidRDefault="00EF07D2" w:rsidP="00EF07D2">
            <w:pPr>
              <w:jc w:val="both"/>
              <w:rPr>
                <w:color w:val="000000"/>
                <w:szCs w:val="22"/>
              </w:rPr>
            </w:pPr>
            <w:r w:rsidRPr="00EF07D2">
              <w:rPr>
                <w:b/>
                <w:bCs/>
                <w:color w:val="000000"/>
                <w:szCs w:val="22"/>
              </w:rPr>
              <w:t> </w:t>
            </w:r>
          </w:p>
          <w:p w:rsidR="00EF07D2" w:rsidRPr="00EF07D2" w:rsidRDefault="00EF07D2" w:rsidP="00EF07D2">
            <w:pPr>
              <w:jc w:val="both"/>
              <w:rPr>
                <w:color w:val="000000"/>
                <w:szCs w:val="22"/>
              </w:rPr>
            </w:pPr>
            <w:r w:rsidRPr="00EF07D2">
              <w:rPr>
                <w:b/>
                <w:bCs/>
                <w:color w:val="000000"/>
                <w:szCs w:val="22"/>
              </w:rPr>
              <w:t>Konstrukční řešení nového produktu a sestavení funkčního prototypu</w:t>
            </w:r>
            <w:r>
              <w:rPr>
                <w:b/>
                <w:bCs/>
                <w:color w:val="000000"/>
                <w:szCs w:val="22"/>
              </w:rPr>
              <w:t xml:space="preserve"> </w:t>
            </w:r>
            <w:r w:rsidRPr="00EF07D2">
              <w:rPr>
                <w:b/>
                <w:bCs/>
                <w:color w:val="000000"/>
                <w:szCs w:val="22"/>
              </w:rPr>
              <w:t>(2018)</w:t>
            </w:r>
          </w:p>
          <w:p w:rsidR="00EF07D2" w:rsidRPr="00EF07D2" w:rsidRDefault="00EF07D2" w:rsidP="00EF07D2">
            <w:pPr>
              <w:jc w:val="both"/>
              <w:rPr>
                <w:color w:val="000000"/>
                <w:szCs w:val="22"/>
              </w:rPr>
            </w:pPr>
            <w:r w:rsidRPr="00EF07D2">
              <w:rPr>
                <w:color w:val="000000"/>
                <w:szCs w:val="22"/>
              </w:rPr>
              <w:t>Na základě objednatelem předpřipraveného vizualizačního návrhu výrobku s kovovou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rsidR="00EF07D2" w:rsidRPr="00EF07D2" w:rsidRDefault="00EF07D2" w:rsidP="00EF07D2">
            <w:pPr>
              <w:jc w:val="both"/>
              <w:rPr>
                <w:color w:val="000000"/>
                <w:szCs w:val="22"/>
              </w:rPr>
            </w:pPr>
            <w:r w:rsidRPr="00EF07D2">
              <w:rPr>
                <w:color w:val="000000"/>
                <w:szCs w:val="22"/>
              </w:rPr>
              <w:t> </w:t>
            </w:r>
          </w:p>
          <w:p w:rsidR="00EF07D2" w:rsidRPr="00EF07D2" w:rsidRDefault="00EF07D2" w:rsidP="00EF07D2">
            <w:pPr>
              <w:jc w:val="both"/>
              <w:rPr>
                <w:color w:val="000000"/>
                <w:szCs w:val="22"/>
              </w:rPr>
            </w:pPr>
            <w:r w:rsidRPr="00EF07D2">
              <w:rPr>
                <w:b/>
                <w:bCs/>
                <w:color w:val="000000"/>
                <w:szCs w:val="22"/>
              </w:rPr>
              <w:t>Konstrukční řešení nového produktu a sestavení funkčního prototypu</w:t>
            </w:r>
            <w:r>
              <w:rPr>
                <w:b/>
                <w:bCs/>
                <w:color w:val="000000"/>
                <w:szCs w:val="22"/>
              </w:rPr>
              <w:t xml:space="preserve"> </w:t>
            </w:r>
            <w:r w:rsidRPr="00EF07D2">
              <w:rPr>
                <w:b/>
                <w:bCs/>
                <w:color w:val="000000"/>
                <w:szCs w:val="22"/>
              </w:rPr>
              <w:t>(2018)</w:t>
            </w:r>
          </w:p>
          <w:p w:rsidR="00EF07D2" w:rsidRPr="00EF07D2" w:rsidRDefault="00EF07D2" w:rsidP="00EF07D2">
            <w:pPr>
              <w:jc w:val="both"/>
              <w:rPr>
                <w:color w:val="000000"/>
                <w:szCs w:val="22"/>
              </w:rPr>
            </w:pPr>
            <w:r w:rsidRPr="00EF07D2">
              <w:rPr>
                <w:color w:val="000000"/>
                <w:szCs w:val="22"/>
              </w:rPr>
              <w:t>Na základě objednatelem předpřipraveného vizualizačního návrhu výrobku s dřevěnou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rsidR="007E1B60" w:rsidRDefault="00EF07D2" w:rsidP="00EF07D2">
            <w:pPr>
              <w:pStyle w:val="Normlnweb"/>
              <w:jc w:val="both"/>
              <w:rPr>
                <w:b/>
              </w:rPr>
            </w:pPr>
            <w:r w:rsidRPr="00EF07D2">
              <w:rPr>
                <w:b/>
                <w:bCs/>
                <w:color w:val="000000"/>
                <w:sz w:val="20"/>
                <w:szCs w:val="22"/>
              </w:rPr>
              <w:t>Management inovačních aktivit</w:t>
            </w:r>
            <w:r>
              <w:rPr>
                <w:b/>
                <w:bCs/>
                <w:color w:val="000000"/>
                <w:sz w:val="20"/>
                <w:szCs w:val="22"/>
              </w:rPr>
              <w:t xml:space="preserve"> </w:t>
            </w:r>
            <w:r w:rsidRPr="00EF07D2">
              <w:rPr>
                <w:b/>
                <w:bCs/>
                <w:color w:val="000000"/>
                <w:sz w:val="20"/>
                <w:szCs w:val="22"/>
              </w:rPr>
              <w:t>(2018)</w:t>
            </w:r>
            <w:r w:rsidRPr="00EF07D2">
              <w:rPr>
                <w:color w:val="000000"/>
                <w:sz w:val="20"/>
                <w:szCs w:val="22"/>
              </w:rPr>
              <w:t>Marketingová studie, zaměřená na zmapování stávající situace ve využívání malých vodních turbín ve světě, včetně porovnání jejich technických a ekonomických parametrů s cílem návrhu nového výrobku pro rozšíření výrobního portfolia firmy Zako Turčín. Dále  studie obsahuje zpracování analýzy potenciálních zákazníků a strategii efektivního zacílení na stávající a potenciální zákazníky ve vazbě na nový produkt firmy. Na základě této studie byla provedena analýza stávajících procesů a navržena mapa procesů pro eventuální výrobu těchto nových obnovitelných zdrojů energie, označovaných zkratkou OZE.</w:t>
            </w:r>
          </w:p>
        </w:tc>
      </w:tr>
    </w:tbl>
    <w:p w:rsidR="007E1B60" w:rsidRDefault="007E1B60" w:rsidP="007E1B60"/>
    <w:p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rsidTr="008B3C90">
        <w:tc>
          <w:tcPr>
            <w:tcW w:w="9859" w:type="dxa"/>
            <w:tcBorders>
              <w:bottom w:val="double" w:sz="4" w:space="0" w:color="auto"/>
            </w:tcBorders>
            <w:shd w:val="clear" w:color="auto" w:fill="BDD6EE"/>
          </w:tcPr>
          <w:p w:rsidR="007E1B60" w:rsidRDefault="007E1B60" w:rsidP="008B3C90">
            <w:pPr>
              <w:jc w:val="both"/>
              <w:rPr>
                <w:b/>
                <w:sz w:val="28"/>
              </w:rPr>
            </w:pPr>
            <w:r>
              <w:rPr>
                <w:b/>
                <w:sz w:val="28"/>
              </w:rPr>
              <w:lastRenderedPageBreak/>
              <w:t>C-III – Informační zabezpečení studijního programu</w:t>
            </w:r>
          </w:p>
        </w:tc>
      </w:tr>
      <w:tr w:rsidR="007E1B60" w:rsidTr="008B3C9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E1B60" w:rsidRDefault="007E1B60" w:rsidP="008B3C90">
            <w:r>
              <w:rPr>
                <w:b/>
              </w:rPr>
              <w:t xml:space="preserve">Název a stručný popis studijního informačního systému </w:t>
            </w:r>
          </w:p>
        </w:tc>
      </w:tr>
      <w:tr w:rsidR="007E1B60" w:rsidTr="008B3C90">
        <w:trPr>
          <w:trHeight w:val="2268"/>
        </w:trPr>
        <w:tc>
          <w:tcPr>
            <w:tcW w:w="9859" w:type="dxa"/>
            <w:tcBorders>
              <w:top w:val="single" w:sz="2" w:space="0" w:color="auto"/>
              <w:left w:val="single" w:sz="2" w:space="0" w:color="auto"/>
              <w:bottom w:val="single" w:sz="2" w:space="0" w:color="auto"/>
              <w:right w:val="single" w:sz="2" w:space="0" w:color="auto"/>
            </w:tcBorders>
          </w:tcPr>
          <w:p w:rsidR="007E1B60" w:rsidRDefault="007E1B60" w:rsidP="008B3C9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1B60" w:rsidTr="008B3C90">
        <w:trPr>
          <w:trHeight w:val="283"/>
        </w:trPr>
        <w:tc>
          <w:tcPr>
            <w:tcW w:w="9859" w:type="dxa"/>
            <w:shd w:val="clear" w:color="auto" w:fill="F7CAAC"/>
            <w:vAlign w:val="center"/>
          </w:tcPr>
          <w:p w:rsidR="007E1B60" w:rsidRDefault="007E1B60" w:rsidP="008B3C90">
            <w:pPr>
              <w:rPr>
                <w:b/>
              </w:rPr>
            </w:pPr>
            <w:r>
              <w:rPr>
                <w:b/>
              </w:rPr>
              <w:t>Přístup ke studijní literatuře</w:t>
            </w:r>
          </w:p>
        </w:tc>
      </w:tr>
      <w:tr w:rsidR="007E1B60" w:rsidTr="008B3C90">
        <w:trPr>
          <w:trHeight w:val="2268"/>
        </w:trPr>
        <w:tc>
          <w:tcPr>
            <w:tcW w:w="9859" w:type="dxa"/>
          </w:tcPr>
          <w:p w:rsidR="007E1B60" w:rsidRPr="00763938" w:rsidRDefault="007E1B60" w:rsidP="008B3C9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3"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64" w:history="1">
              <w:r w:rsidRPr="00357030">
                <w:rPr>
                  <w:rStyle w:val="Hypertextovodkaz"/>
                </w:rPr>
                <w:t>http://publikace.k.utb.cz</w:t>
              </w:r>
            </w:hyperlink>
            <w:r w:rsidRPr="00763938">
              <w:t>.</w:t>
            </w:r>
            <w:r>
              <w:t xml:space="preserve"> </w:t>
            </w:r>
          </w:p>
        </w:tc>
      </w:tr>
      <w:tr w:rsidR="007E1B60" w:rsidTr="008B3C90">
        <w:trPr>
          <w:trHeight w:val="283"/>
        </w:trPr>
        <w:tc>
          <w:tcPr>
            <w:tcW w:w="9859" w:type="dxa"/>
            <w:shd w:val="clear" w:color="auto" w:fill="F7CAAC"/>
            <w:vAlign w:val="center"/>
          </w:tcPr>
          <w:p w:rsidR="007E1B60" w:rsidRDefault="007E1B60" w:rsidP="008B3C90">
            <w:r>
              <w:rPr>
                <w:b/>
              </w:rPr>
              <w:t>Přehled zpřístupněných databází</w:t>
            </w:r>
          </w:p>
        </w:tc>
      </w:tr>
      <w:tr w:rsidR="007E1B60" w:rsidTr="00971036">
        <w:trPr>
          <w:trHeight w:val="1583"/>
        </w:trPr>
        <w:tc>
          <w:tcPr>
            <w:tcW w:w="9859" w:type="dxa"/>
          </w:tcPr>
          <w:p w:rsidR="007E1B60" w:rsidRPr="00971036" w:rsidRDefault="007E1B60">
            <w:pPr>
              <w:pStyle w:val="Default"/>
              <w:jc w:val="both"/>
              <w:rPr>
                <w:sz w:val="20"/>
                <w:szCs w:val="20"/>
              </w:rPr>
              <w:pPrChange w:id="4902" w:author="Trefilová Pavla" w:date="2018-09-04T08:50:00Z">
                <w:pPr>
                  <w:pStyle w:val="Default"/>
                </w:pPr>
              </w:pPrChange>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7E1B60" w:rsidTr="008B3C90">
        <w:trPr>
          <w:trHeight w:val="284"/>
        </w:trPr>
        <w:tc>
          <w:tcPr>
            <w:tcW w:w="9859" w:type="dxa"/>
            <w:shd w:val="clear" w:color="auto" w:fill="F7CAAC"/>
            <w:vAlign w:val="center"/>
          </w:tcPr>
          <w:p w:rsidR="007E1B60" w:rsidRDefault="007E1B60" w:rsidP="008B3C90">
            <w:pPr>
              <w:rPr>
                <w:b/>
              </w:rPr>
            </w:pPr>
            <w:r>
              <w:rPr>
                <w:b/>
              </w:rPr>
              <w:t>Název a stručný popis používaného antiplagiátorského systému</w:t>
            </w:r>
          </w:p>
        </w:tc>
      </w:tr>
      <w:tr w:rsidR="007E1B60" w:rsidTr="00971036">
        <w:trPr>
          <w:trHeight w:val="2079"/>
        </w:trPr>
        <w:tc>
          <w:tcPr>
            <w:tcW w:w="9859" w:type="dxa"/>
            <w:shd w:val="clear" w:color="auto" w:fill="FFFFFF"/>
          </w:tcPr>
          <w:p w:rsidR="007E1B60" w:rsidRDefault="007E1B60" w:rsidP="008B3C90">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E1B60" w:rsidRDefault="007E1B60" w:rsidP="007E1B6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rsidTr="008B3C90">
        <w:tc>
          <w:tcPr>
            <w:tcW w:w="9389" w:type="dxa"/>
            <w:gridSpan w:val="8"/>
            <w:tcBorders>
              <w:bottom w:val="double" w:sz="4" w:space="0" w:color="auto"/>
            </w:tcBorders>
            <w:shd w:val="clear" w:color="auto" w:fill="BDD6EE"/>
          </w:tcPr>
          <w:p w:rsidR="007E1B60" w:rsidRDefault="007E1B60" w:rsidP="008B3C90">
            <w:pPr>
              <w:jc w:val="both"/>
              <w:rPr>
                <w:b/>
                <w:sz w:val="28"/>
              </w:rPr>
            </w:pPr>
            <w:r>
              <w:rPr>
                <w:b/>
                <w:sz w:val="28"/>
              </w:rPr>
              <w:lastRenderedPageBreak/>
              <w:t xml:space="preserve">C-IV – </w:t>
            </w:r>
            <w:r>
              <w:rPr>
                <w:b/>
                <w:sz w:val="26"/>
                <w:szCs w:val="26"/>
              </w:rPr>
              <w:t>Materiální zabezpečení studijního programu</w:t>
            </w:r>
          </w:p>
        </w:tc>
      </w:tr>
      <w:tr w:rsidR="007E1B60" w:rsidTr="008B3C90">
        <w:tc>
          <w:tcPr>
            <w:tcW w:w="3167" w:type="dxa"/>
            <w:tcBorders>
              <w:top w:val="single" w:sz="2" w:space="0" w:color="auto"/>
              <w:left w:val="single" w:sz="2" w:space="0" w:color="auto"/>
              <w:bottom w:val="single" w:sz="2" w:space="0" w:color="auto"/>
              <w:right w:val="single" w:sz="2" w:space="0" w:color="auto"/>
            </w:tcBorders>
            <w:shd w:val="clear" w:color="auto" w:fill="F7CAAC"/>
          </w:tcPr>
          <w:p w:rsidR="007E1B60" w:rsidRDefault="007E1B60" w:rsidP="008B3C90">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E1B60" w:rsidRDefault="007E1B60" w:rsidP="008B3C90">
            <w:pPr>
              <w:jc w:val="center"/>
            </w:pPr>
          </w:p>
        </w:tc>
      </w:tr>
      <w:tr w:rsidR="007E1B60" w:rsidTr="008B3C90">
        <w:tc>
          <w:tcPr>
            <w:tcW w:w="9389" w:type="dxa"/>
            <w:gridSpan w:val="8"/>
            <w:shd w:val="clear" w:color="auto" w:fill="F7CAAC"/>
          </w:tcPr>
          <w:p w:rsidR="007E1B60" w:rsidRDefault="007E1B60" w:rsidP="008B3C90">
            <w:pPr>
              <w:jc w:val="both"/>
              <w:rPr>
                <w:b/>
              </w:rPr>
            </w:pPr>
            <w:r>
              <w:rPr>
                <w:b/>
              </w:rPr>
              <w:t>Kapacita výukových místností pro teoretickou výuku</w:t>
            </w:r>
          </w:p>
        </w:tc>
      </w:tr>
      <w:tr w:rsidR="007E1B60" w:rsidTr="008B3C90">
        <w:trPr>
          <w:trHeight w:val="2268"/>
        </w:trPr>
        <w:tc>
          <w:tcPr>
            <w:tcW w:w="9389" w:type="dxa"/>
            <w:gridSpan w:val="8"/>
          </w:tcPr>
          <w:p w:rsidR="007E1B60" w:rsidRDefault="007E1B60" w:rsidP="008B3C90">
            <w:pPr>
              <w:pStyle w:val="Default"/>
              <w:jc w:val="both"/>
              <w:rPr>
                <w:sz w:val="20"/>
                <w:szCs w:val="20"/>
              </w:rPr>
            </w:pPr>
            <w:r>
              <w:rPr>
                <w:sz w:val="20"/>
                <w:szCs w:val="20"/>
              </w:rPr>
              <w:t xml:space="preserve">Univerzita Tomáše Bati ve Zlíně disponuje 28 velkými posluchárnami o celkové kapacitě 3103 míst. </w:t>
            </w:r>
          </w:p>
          <w:p w:rsidR="007E1B60" w:rsidRDefault="007E1B60" w:rsidP="008B3C90">
            <w:pPr>
              <w:pStyle w:val="Default"/>
              <w:jc w:val="both"/>
              <w:rPr>
                <w:sz w:val="20"/>
                <w:szCs w:val="20"/>
              </w:rPr>
            </w:pPr>
            <w:r>
              <w:rPr>
                <w:sz w:val="20"/>
                <w:szCs w:val="20"/>
              </w:rPr>
              <w:t>Z toho Fakulta managementu a ekonomiky disponuje:</w:t>
            </w:r>
          </w:p>
          <w:p w:rsidR="00AD39EA" w:rsidRDefault="00AD39EA" w:rsidP="00AD39EA">
            <w:pPr>
              <w:pStyle w:val="Default"/>
              <w:jc w:val="both"/>
              <w:rPr>
                <w:ins w:id="4903" w:author="Trefilová Pavla" w:date="2018-09-04T08:51:00Z"/>
                <w:sz w:val="20"/>
                <w:szCs w:val="20"/>
              </w:rPr>
            </w:pPr>
            <w:ins w:id="4904" w:author="Trefilová Pavla" w:date="2018-09-04T08:51:00Z">
              <w:r>
                <w:rPr>
                  <w:sz w:val="20"/>
                  <w:szCs w:val="20"/>
                </w:rPr>
                <w:t>Šesti zcela nově vybavenýnými počítačovými učebnami o celkové kapacitě 126 míst, vybavených moderní výpočetní a audiovizuální technikou, včetně tabulí pro popis stíratelnými fixy.  </w:t>
              </w:r>
            </w:ins>
          </w:p>
          <w:p w:rsidR="00AD39EA" w:rsidRDefault="00AD39EA" w:rsidP="00AD39EA">
            <w:pPr>
              <w:pStyle w:val="Default"/>
              <w:jc w:val="both"/>
              <w:rPr>
                <w:ins w:id="4905" w:author="Trefilová Pavla" w:date="2018-09-04T08:51:00Z"/>
                <w:sz w:val="20"/>
                <w:szCs w:val="20"/>
              </w:rPr>
            </w:pPr>
            <w:ins w:id="4906" w:author="Trefilová Pavla" w:date="2018-09-04T08:51:00Z">
              <w:r>
                <w:rPr>
                  <w:sz w:val="20"/>
                  <w:szCs w:val="20"/>
                </w:rPr>
                <w:t>Pěti posluchárnami s kapacitou 380 míst vybavených moderní audiovizuální technikou, včetně tabulí pro popis stíratelnými fixy.  Dvě z nich po generální rekonstrukci.</w:t>
              </w:r>
            </w:ins>
          </w:p>
          <w:p w:rsidR="007E1B60" w:rsidDel="00AD39EA" w:rsidRDefault="007E1B60" w:rsidP="008B3C90">
            <w:pPr>
              <w:pStyle w:val="Default"/>
              <w:jc w:val="both"/>
              <w:rPr>
                <w:del w:id="4907" w:author="Trefilová Pavla" w:date="2018-09-04T08:51:00Z"/>
                <w:sz w:val="20"/>
                <w:szCs w:val="20"/>
              </w:rPr>
            </w:pPr>
            <w:del w:id="4908" w:author="Trefilová Pavla" w:date="2018-09-04T08:51:00Z">
              <w:r w:rsidDel="00AD39EA">
                <w:rPr>
                  <w:sz w:val="20"/>
                  <w:szCs w:val="20"/>
                </w:rPr>
                <w:delText>Šesti počítačovými učebnami o celkové kapacitě 126 míst, vybavených moderní výpočetní a audiovizuální technikou, včetně tabulí pro popis stíratelnými fixy.  </w:delText>
              </w:r>
            </w:del>
          </w:p>
          <w:p w:rsidR="007E1B60" w:rsidDel="00AD39EA" w:rsidRDefault="007E1B60" w:rsidP="008B3C90">
            <w:pPr>
              <w:pStyle w:val="Default"/>
              <w:jc w:val="both"/>
              <w:rPr>
                <w:del w:id="4909" w:author="Trefilová Pavla" w:date="2018-09-04T08:51:00Z"/>
                <w:sz w:val="20"/>
                <w:szCs w:val="20"/>
              </w:rPr>
            </w:pPr>
            <w:del w:id="4910" w:author="Trefilová Pavla" w:date="2018-09-04T08:51:00Z">
              <w:r w:rsidDel="00AD39EA">
                <w:rPr>
                  <w:sz w:val="20"/>
                  <w:szCs w:val="20"/>
                </w:rPr>
                <w:delText>Pěti posluchárnami s kapacitou 380 míst vybavených moderní audiovizuální technikou, včetně tabulí pro popis stíratelnými fixy.  </w:delText>
              </w:r>
            </w:del>
          </w:p>
          <w:p w:rsidR="007E1B60" w:rsidRDefault="007E1B60" w:rsidP="008B3C90">
            <w:pPr>
              <w:pStyle w:val="Default"/>
              <w:jc w:val="both"/>
              <w:rPr>
                <w:sz w:val="20"/>
                <w:szCs w:val="20"/>
              </w:rPr>
            </w:pPr>
            <w:r>
              <w:rPr>
                <w:sz w:val="20"/>
                <w:szCs w:val="20"/>
              </w:rPr>
              <w:t>Jednou přednáškovou místností o kapacitě 180 míst, vybavenou moderní audiovizuální technikou, s možností promítání prezentací na více ploch a včetně tabulí.</w:t>
            </w:r>
          </w:p>
          <w:p w:rsidR="007E1B60" w:rsidRDefault="007E1B60" w:rsidP="008B3C90">
            <w:pPr>
              <w:pStyle w:val="Default"/>
              <w:jc w:val="both"/>
              <w:rPr>
                <w:sz w:val="20"/>
                <w:szCs w:val="20"/>
              </w:rPr>
            </w:pPr>
            <w:r>
              <w:rPr>
                <w:sz w:val="20"/>
                <w:szCs w:val="20"/>
              </w:rPr>
              <w:t>Devíti seminárními místnosti o kapacitě 276 míst, vybavených jednotným prezenčním místem, které obsahuje moderní počítačovou a audiovizuální techniku včetně tabulí.</w:t>
            </w:r>
          </w:p>
          <w:p w:rsidR="007E1B60" w:rsidRDefault="007E1B60" w:rsidP="008B3C90"/>
        </w:tc>
      </w:tr>
      <w:tr w:rsidR="007E1B60" w:rsidTr="008B3C90">
        <w:trPr>
          <w:trHeight w:val="202"/>
        </w:trPr>
        <w:tc>
          <w:tcPr>
            <w:tcW w:w="3368" w:type="dxa"/>
            <w:gridSpan w:val="3"/>
            <w:shd w:val="clear" w:color="auto" w:fill="F7CAAC"/>
          </w:tcPr>
          <w:p w:rsidR="007E1B60" w:rsidRDefault="007E1B60" w:rsidP="008B3C90">
            <w:pPr>
              <w:rPr>
                <w:b/>
              </w:rPr>
            </w:pPr>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pPr>
              <w:rPr>
                <w:b/>
                <w:shd w:val="clear" w:color="auto" w:fill="F7CAAC"/>
              </w:rPr>
            </w:pPr>
            <w:r>
              <w:rPr>
                <w:b/>
                <w:shd w:val="clear" w:color="auto" w:fill="F7CAAC"/>
              </w:rPr>
              <w:t>Doba platnosti nájmu</w:t>
            </w:r>
          </w:p>
        </w:tc>
        <w:tc>
          <w:tcPr>
            <w:tcW w:w="2426" w:type="dxa"/>
            <w:gridSpan w:val="2"/>
          </w:tcPr>
          <w:p w:rsidR="007E1B60" w:rsidRDefault="007E1B60" w:rsidP="008B3C90"/>
        </w:tc>
      </w:tr>
      <w:tr w:rsidR="007E1B60" w:rsidTr="008B3C90">
        <w:trPr>
          <w:trHeight w:val="139"/>
        </w:trPr>
        <w:tc>
          <w:tcPr>
            <w:tcW w:w="9389" w:type="dxa"/>
            <w:gridSpan w:val="8"/>
            <w:shd w:val="clear" w:color="auto" w:fill="F7CAAC"/>
          </w:tcPr>
          <w:p w:rsidR="007E1B60" w:rsidRDefault="007E1B60" w:rsidP="008B3C90">
            <w:r>
              <w:rPr>
                <w:b/>
              </w:rPr>
              <w:t>Kapacita a popis odborné učebny</w:t>
            </w:r>
          </w:p>
        </w:tc>
      </w:tr>
      <w:tr w:rsidR="007E1B60" w:rsidTr="008B3C90">
        <w:trPr>
          <w:trHeight w:val="1757"/>
        </w:trPr>
        <w:tc>
          <w:tcPr>
            <w:tcW w:w="9389" w:type="dxa"/>
            <w:gridSpan w:val="8"/>
          </w:tcPr>
          <w:p w:rsidR="00AD39EA" w:rsidRDefault="00AD39EA" w:rsidP="00AD39EA">
            <w:pPr>
              <w:pStyle w:val="Default"/>
              <w:jc w:val="both"/>
              <w:rPr>
                <w:ins w:id="4911" w:author="Trefilová Pavla" w:date="2018-09-04T08:52:00Z"/>
                <w:sz w:val="20"/>
                <w:szCs w:val="20"/>
              </w:rPr>
            </w:pPr>
            <w:ins w:id="4912" w:author="Trefilová Pavla" w:date="2018-09-04T08:52:00Z">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ins>
          </w:p>
          <w:p w:rsidR="007E1B60" w:rsidDel="00AD39EA" w:rsidRDefault="007E1B60" w:rsidP="008B3C90">
            <w:pPr>
              <w:pStyle w:val="Default"/>
              <w:jc w:val="both"/>
              <w:rPr>
                <w:del w:id="4913" w:author="Trefilová Pavla" w:date="2018-09-04T08:52:00Z"/>
                <w:sz w:val="20"/>
                <w:szCs w:val="20"/>
              </w:rPr>
            </w:pPr>
            <w:del w:id="4914" w:author="Trefilová Pavla" w:date="2018-09-04T08:52:00Z">
              <w:r w:rsidRPr="00A27953" w:rsidDel="00AD39EA">
                <w:rPr>
                  <w:sz w:val="20"/>
                  <w:szCs w:val="20"/>
                </w:rPr>
                <w:delText xml:space="preserve">FaME disponuje </w:delText>
              </w:r>
              <w:r w:rsidDel="00AD39EA">
                <w:rPr>
                  <w:sz w:val="20"/>
                  <w:szCs w:val="20"/>
                </w:rPr>
                <w:delText>šesti počítačovými učebnami o celkové kapacitě 126 míst, vybavených moderní výpočetní a audiovizuální technikou, včetně tabulí pro popis stíratelnými fixy.  </w:delText>
              </w:r>
            </w:del>
          </w:p>
          <w:p w:rsidR="007E1B60" w:rsidRPr="00A27953" w:rsidRDefault="007E1B60" w:rsidP="008B3C90">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rsidR="007E1B60" w:rsidRDefault="007E1B60" w:rsidP="008B3C90"/>
        </w:tc>
      </w:tr>
      <w:tr w:rsidR="007E1B60" w:rsidTr="008B3C90">
        <w:trPr>
          <w:trHeight w:val="166"/>
        </w:trPr>
        <w:tc>
          <w:tcPr>
            <w:tcW w:w="3368" w:type="dxa"/>
            <w:gridSpan w:val="3"/>
            <w:shd w:val="clear" w:color="auto" w:fill="F7CAAC"/>
          </w:tcPr>
          <w:p w:rsidR="007E1B60" w:rsidRDefault="007E1B60" w:rsidP="008B3C90">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r>
              <w:rPr>
                <w:b/>
                <w:shd w:val="clear" w:color="auto" w:fill="F7CAAC"/>
              </w:rPr>
              <w:t>Doba platnosti nájmu</w:t>
            </w:r>
          </w:p>
        </w:tc>
        <w:tc>
          <w:tcPr>
            <w:tcW w:w="2426" w:type="dxa"/>
            <w:gridSpan w:val="2"/>
          </w:tcPr>
          <w:p w:rsidR="007E1B60" w:rsidRDefault="007E1B60" w:rsidP="008B3C90"/>
        </w:tc>
      </w:tr>
      <w:tr w:rsidR="007E1B60" w:rsidTr="008B3C90">
        <w:trPr>
          <w:trHeight w:val="135"/>
        </w:trPr>
        <w:tc>
          <w:tcPr>
            <w:tcW w:w="9389" w:type="dxa"/>
            <w:gridSpan w:val="8"/>
            <w:shd w:val="clear" w:color="auto" w:fill="F7CAAC"/>
          </w:tcPr>
          <w:p w:rsidR="007E1B60" w:rsidRDefault="007E1B60" w:rsidP="008B3C90">
            <w:r>
              <w:rPr>
                <w:b/>
              </w:rPr>
              <w:t>Kapacita a popis odborné učebny</w:t>
            </w:r>
          </w:p>
        </w:tc>
      </w:tr>
      <w:tr w:rsidR="007E1B60" w:rsidTr="008B3C90">
        <w:trPr>
          <w:trHeight w:val="1693"/>
        </w:trPr>
        <w:tc>
          <w:tcPr>
            <w:tcW w:w="9389" w:type="dxa"/>
            <w:gridSpan w:val="8"/>
          </w:tcPr>
          <w:p w:rsidR="007E1B60" w:rsidRDefault="007E1B60" w:rsidP="008B3C90">
            <w:pPr>
              <w:rPr>
                <w:b/>
              </w:rPr>
            </w:pPr>
          </w:p>
        </w:tc>
      </w:tr>
      <w:tr w:rsidR="007E1B60" w:rsidTr="008B3C90">
        <w:trPr>
          <w:trHeight w:val="135"/>
        </w:trPr>
        <w:tc>
          <w:tcPr>
            <w:tcW w:w="3294" w:type="dxa"/>
            <w:gridSpan w:val="2"/>
            <w:shd w:val="clear" w:color="auto" w:fill="F7CAAC"/>
          </w:tcPr>
          <w:p w:rsidR="007E1B60" w:rsidRDefault="007E1B60" w:rsidP="008B3C90">
            <w:pPr>
              <w:rPr>
                <w:b/>
              </w:rPr>
            </w:pPr>
            <w:r w:rsidRPr="004D3AA2">
              <w:rPr>
                <w:b/>
              </w:rPr>
              <w:t>Z toho kapacita</w:t>
            </w:r>
            <w:r>
              <w:rPr>
                <w:b/>
              </w:rPr>
              <w:t xml:space="preserve"> v prostorách v nájmu</w:t>
            </w:r>
          </w:p>
        </w:tc>
        <w:tc>
          <w:tcPr>
            <w:tcW w:w="1400" w:type="dxa"/>
            <w:gridSpan w:val="3"/>
          </w:tcPr>
          <w:p w:rsidR="007E1B60" w:rsidRDefault="007E1B60" w:rsidP="008B3C90">
            <w:pPr>
              <w:rPr>
                <w:b/>
              </w:rPr>
            </w:pPr>
          </w:p>
        </w:tc>
        <w:tc>
          <w:tcPr>
            <w:tcW w:w="2347" w:type="dxa"/>
            <w:gridSpan w:val="2"/>
            <w:shd w:val="clear" w:color="auto" w:fill="F7CAAC"/>
          </w:tcPr>
          <w:p w:rsidR="007E1B60" w:rsidRDefault="007E1B60" w:rsidP="008B3C90">
            <w:pPr>
              <w:rPr>
                <w:b/>
              </w:rPr>
            </w:pPr>
            <w:r>
              <w:rPr>
                <w:b/>
                <w:shd w:val="clear" w:color="auto" w:fill="F7CAAC"/>
              </w:rPr>
              <w:t>Doba platnosti nájmu</w:t>
            </w:r>
          </w:p>
        </w:tc>
        <w:tc>
          <w:tcPr>
            <w:tcW w:w="2348" w:type="dxa"/>
          </w:tcPr>
          <w:p w:rsidR="007E1B60" w:rsidRDefault="007E1B60" w:rsidP="008B3C90">
            <w:pPr>
              <w:rPr>
                <w:b/>
              </w:rPr>
            </w:pPr>
          </w:p>
        </w:tc>
      </w:tr>
      <w:tr w:rsidR="007E1B60" w:rsidTr="008B3C90">
        <w:trPr>
          <w:trHeight w:val="135"/>
        </w:trPr>
        <w:tc>
          <w:tcPr>
            <w:tcW w:w="9389" w:type="dxa"/>
            <w:gridSpan w:val="8"/>
            <w:shd w:val="clear" w:color="auto" w:fill="F7CAAC"/>
          </w:tcPr>
          <w:p w:rsidR="007E1B60" w:rsidRDefault="007E1B60" w:rsidP="008B3C90">
            <w:pPr>
              <w:rPr>
                <w:b/>
              </w:rPr>
            </w:pPr>
            <w:r>
              <w:rPr>
                <w:b/>
              </w:rPr>
              <w:t xml:space="preserve">Vyjádření orgánu </w:t>
            </w:r>
            <w:r>
              <w:rPr>
                <w:b/>
                <w:shd w:val="clear" w:color="auto" w:fill="F7CAAC"/>
              </w:rPr>
              <w:t>hygienické služby ze dne</w:t>
            </w:r>
          </w:p>
        </w:tc>
      </w:tr>
      <w:tr w:rsidR="007E1B60" w:rsidTr="008B3C90">
        <w:trPr>
          <w:trHeight w:val="680"/>
        </w:trPr>
        <w:tc>
          <w:tcPr>
            <w:tcW w:w="9389" w:type="dxa"/>
            <w:gridSpan w:val="8"/>
          </w:tcPr>
          <w:p w:rsidR="007E1B60" w:rsidRDefault="007E1B60" w:rsidP="008B3C90"/>
        </w:tc>
      </w:tr>
      <w:tr w:rsidR="007E1B60" w:rsidTr="008B3C90">
        <w:trPr>
          <w:trHeight w:val="205"/>
        </w:trPr>
        <w:tc>
          <w:tcPr>
            <w:tcW w:w="9389" w:type="dxa"/>
            <w:gridSpan w:val="8"/>
            <w:shd w:val="clear" w:color="auto" w:fill="F7CAAC"/>
          </w:tcPr>
          <w:p w:rsidR="007E1B60" w:rsidRDefault="007E1B60" w:rsidP="008B3C90">
            <w:pPr>
              <w:rPr>
                <w:b/>
              </w:rPr>
            </w:pPr>
            <w:r>
              <w:rPr>
                <w:b/>
              </w:rPr>
              <w:t>Opatření a podmínky k zajištění rovného přístupu</w:t>
            </w:r>
          </w:p>
        </w:tc>
      </w:tr>
      <w:tr w:rsidR="007E1B60" w:rsidTr="008B3C90">
        <w:trPr>
          <w:trHeight w:val="2411"/>
        </w:trPr>
        <w:tc>
          <w:tcPr>
            <w:tcW w:w="9389" w:type="dxa"/>
            <w:gridSpan w:val="8"/>
          </w:tcPr>
          <w:p w:rsidR="001E448A" w:rsidRDefault="001E448A" w:rsidP="001E448A">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12/2015. Pro uchazeče o studium a studenty se specifickými potřebami na UTB ve Zlíně je k dispozici nabídka informačních a poradenských služeb souvisejících se studiem a s možností uplatnění absolventů studijních programů v praxi.</w:t>
            </w:r>
          </w:p>
          <w:p w:rsidR="001E448A" w:rsidRDefault="001E448A" w:rsidP="001E448A">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del w:id="4915" w:author="Trefilová Pavla" w:date="2018-08-22T11:27:00Z">
              <w:r w:rsidDel="008F5E55">
                <w:rPr>
                  <w:sz w:val="20"/>
                  <w:szCs w:val="20"/>
                </w:rPr>
                <w:delText xml:space="preserve">obory </w:delText>
              </w:r>
            </w:del>
            <w:ins w:id="4916" w:author="Trefilová Pavla" w:date="2018-08-22T11:27:00Z">
              <w:r w:rsidR="008F5E55">
                <w:rPr>
                  <w:sz w:val="20"/>
                  <w:szCs w:val="20"/>
                </w:rPr>
                <w:t xml:space="preserve">programy </w:t>
              </w:r>
            </w:ins>
            <w:r>
              <w:rPr>
                <w:sz w:val="20"/>
                <w:szCs w:val="20"/>
              </w:rPr>
              <w:t>akreditované na univerzitě byly v největší možné míře přístupné i studentům nevidomým a slabozrakým, neslyšícím a nedoslýchavým, s pohybovým handicapem, psychickými a dalšími obtížemi.</w:t>
            </w:r>
          </w:p>
          <w:p w:rsidR="001E448A" w:rsidRDefault="001E448A" w:rsidP="001E448A">
            <w:pPr>
              <w:pStyle w:val="Default"/>
              <w:jc w:val="both"/>
              <w:rPr>
                <w:sz w:val="20"/>
                <w:szCs w:val="20"/>
              </w:rPr>
            </w:pPr>
            <w:r>
              <w:rPr>
                <w:sz w:val="20"/>
                <w:szCs w:val="20"/>
              </w:rPr>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Default="00AD39EA" w:rsidP="00837A90">
            <w:pPr>
              <w:jc w:val="both"/>
            </w:pPr>
            <w:ins w:id="4917" w:author="Trefilová Pavla" w:date="2018-09-04T08:52:00Z">
              <w:r>
                <w:lastRenderedPageBreak/>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ins>
            <w:del w:id="4918" w:author="Trefilová Pavla" w:date="2018-09-04T08:52:00Z">
              <w:r w:rsidR="001E448A" w:rsidDel="00AD39EA">
                <w:delText xml:space="preserve">V případě studia studentů s </w:delText>
              </w:r>
              <w:r w:rsidR="00227CF1" w:rsidDel="00AD39EA">
                <w:delText>SVP</w:delText>
              </w:r>
              <w:r w:rsidR="001E448A" w:rsidDel="00AD39EA">
                <w:delTex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delText>
              </w:r>
              <w:r w:rsidR="00227CF1" w:rsidDel="00AD39EA">
                <w:delText>SVP</w:delText>
              </w:r>
              <w:r w:rsidR="001E448A" w:rsidDel="00AD39EA">
                <w:delTex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w:delText>
              </w:r>
              <w:r w:rsidR="00456614" w:rsidDel="00AD39EA">
                <w:delText>e</w:delText>
              </w:r>
              <w:r w:rsidR="00227CF1" w:rsidDel="00AD39EA">
                <w:delText xml:space="preserve"> SVP </w:delText>
              </w:r>
              <w:r w:rsidR="001E448A" w:rsidDel="00AD39EA">
                <w:delTex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delText>
              </w:r>
            </w:del>
          </w:p>
        </w:tc>
      </w:tr>
    </w:tbl>
    <w:p w:rsidR="007E1B60" w:rsidRDefault="007E1B60" w:rsidP="007E1B60"/>
    <w:p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rsidTr="008B3C90">
        <w:tc>
          <w:tcPr>
            <w:tcW w:w="9778" w:type="dxa"/>
            <w:gridSpan w:val="2"/>
            <w:tcBorders>
              <w:bottom w:val="double" w:sz="4" w:space="0" w:color="auto"/>
            </w:tcBorders>
            <w:shd w:val="clear" w:color="auto" w:fill="BDD6EE"/>
          </w:tcPr>
          <w:p w:rsidR="007E1B60" w:rsidRDefault="007E1B60" w:rsidP="008B3C90">
            <w:pPr>
              <w:jc w:val="both"/>
              <w:rPr>
                <w:b/>
                <w:sz w:val="28"/>
              </w:rPr>
            </w:pPr>
            <w:r>
              <w:rPr>
                <w:b/>
                <w:sz w:val="28"/>
              </w:rPr>
              <w:lastRenderedPageBreak/>
              <w:t>C-V – Finanční zabezpečení studijního programu</w:t>
            </w:r>
          </w:p>
        </w:tc>
      </w:tr>
      <w:tr w:rsidR="007E1B60" w:rsidTr="008B3C90">
        <w:tc>
          <w:tcPr>
            <w:tcW w:w="4219" w:type="dxa"/>
            <w:tcBorders>
              <w:top w:val="single" w:sz="12" w:space="0" w:color="auto"/>
            </w:tcBorders>
            <w:shd w:val="clear" w:color="auto" w:fill="F7CAAC"/>
          </w:tcPr>
          <w:p w:rsidR="007E1B60" w:rsidRDefault="007E1B60" w:rsidP="008B3C9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E1B60" w:rsidRDefault="007E1B60" w:rsidP="008B3C90">
            <w:pPr>
              <w:jc w:val="both"/>
              <w:rPr>
                <w:bCs/>
              </w:rPr>
            </w:pPr>
            <w:r>
              <w:rPr>
                <w:bCs/>
              </w:rPr>
              <w:t xml:space="preserve">ano </w:t>
            </w:r>
          </w:p>
          <w:p w:rsidR="007E1B60" w:rsidRDefault="007E1B60" w:rsidP="008B3C90">
            <w:pPr>
              <w:jc w:val="both"/>
              <w:rPr>
                <w:bCs/>
              </w:rPr>
            </w:pPr>
          </w:p>
        </w:tc>
      </w:tr>
      <w:tr w:rsidR="007E1B60" w:rsidTr="008B3C90">
        <w:tc>
          <w:tcPr>
            <w:tcW w:w="9778" w:type="dxa"/>
            <w:gridSpan w:val="2"/>
            <w:shd w:val="clear" w:color="auto" w:fill="F7CAAC"/>
          </w:tcPr>
          <w:p w:rsidR="007E1B60" w:rsidRDefault="007E1B60" w:rsidP="008B3C90">
            <w:pPr>
              <w:jc w:val="both"/>
              <w:rPr>
                <w:b/>
              </w:rPr>
            </w:pPr>
            <w:r>
              <w:rPr>
                <w:b/>
              </w:rPr>
              <w:t>Zhodnocení předpokládaných nákladů a zdrojů na uskutečňování studijního programu</w:t>
            </w:r>
          </w:p>
        </w:tc>
      </w:tr>
      <w:tr w:rsidR="007E1B60" w:rsidTr="008B3C90">
        <w:trPr>
          <w:trHeight w:val="5398"/>
        </w:trPr>
        <w:tc>
          <w:tcPr>
            <w:tcW w:w="9778" w:type="dxa"/>
            <w:gridSpan w:val="2"/>
          </w:tcPr>
          <w:p w:rsidR="007E1B60" w:rsidRDefault="007E1B60" w:rsidP="008B3C90">
            <w:pPr>
              <w:jc w:val="both"/>
            </w:pPr>
          </w:p>
        </w:tc>
      </w:tr>
    </w:tbl>
    <w:p w:rsidR="007E1B60" w:rsidRDefault="007E1B60" w:rsidP="007E1B60"/>
    <w:p w:rsidR="007E1B60" w:rsidRDefault="007E1B60" w:rsidP="007E1B60"/>
    <w:p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rsidTr="008B3C90">
        <w:tc>
          <w:tcPr>
            <w:tcW w:w="9285" w:type="dxa"/>
            <w:tcBorders>
              <w:bottom w:val="double" w:sz="4" w:space="0" w:color="auto"/>
            </w:tcBorders>
            <w:shd w:val="clear" w:color="auto" w:fill="BDD6EE"/>
          </w:tcPr>
          <w:p w:rsidR="007E1B60" w:rsidRDefault="007E1B60" w:rsidP="008B3C90">
            <w:pPr>
              <w:jc w:val="both"/>
              <w:rPr>
                <w:b/>
                <w:sz w:val="28"/>
              </w:rPr>
            </w:pPr>
            <w:r>
              <w:rPr>
                <w:b/>
                <w:sz w:val="28"/>
              </w:rPr>
              <w:lastRenderedPageBreak/>
              <w:t xml:space="preserve">D-I – </w:t>
            </w:r>
            <w:r>
              <w:rPr>
                <w:b/>
                <w:sz w:val="26"/>
                <w:szCs w:val="26"/>
              </w:rPr>
              <w:t>Záměr rozvoje a další údaje ke studijnímu programu</w:t>
            </w:r>
          </w:p>
        </w:tc>
      </w:tr>
      <w:tr w:rsidR="007E1B60" w:rsidTr="008B3C90">
        <w:trPr>
          <w:trHeight w:val="185"/>
        </w:trPr>
        <w:tc>
          <w:tcPr>
            <w:tcW w:w="9285" w:type="dxa"/>
            <w:shd w:val="clear" w:color="auto" w:fill="F7CAAC"/>
          </w:tcPr>
          <w:p w:rsidR="007E1B60" w:rsidRDefault="007E1B60" w:rsidP="008B3C90">
            <w:pPr>
              <w:rPr>
                <w:b/>
              </w:rPr>
            </w:pPr>
            <w:r>
              <w:rPr>
                <w:b/>
              </w:rPr>
              <w:t>Záměr rozvoje studijního programu a jeho odůvodnění</w:t>
            </w:r>
          </w:p>
        </w:tc>
      </w:tr>
      <w:tr w:rsidR="007E1B60" w:rsidTr="008B3C90">
        <w:trPr>
          <w:trHeight w:val="2835"/>
        </w:trPr>
        <w:tc>
          <w:tcPr>
            <w:tcW w:w="9285" w:type="dxa"/>
            <w:shd w:val="clear" w:color="auto" w:fill="FFFFFF"/>
          </w:tcPr>
          <w:p w:rsidR="007E1B60" w:rsidRDefault="004F5B61" w:rsidP="004F5B61">
            <w:pPr>
              <w:jc w:val="both"/>
            </w:pPr>
            <w:r w:rsidRPr="004F5B61">
              <w:rPr>
                <w:color w:val="212121"/>
                <w:szCs w:val="22"/>
                <w:lang w:eastAsia="sk-SK"/>
              </w:rPr>
              <w:t>Studijní program Průmyslové inženýrství bude dále rozvíjen směrem k posilování a integraci nejnovějších vědeckých poznatků z ekonomicko-manažerských, informaticko-technických, v úzkém propojení na kvantitativní a kvalitativní metody statistického a operačního výzkumu. Důraz bude kladen zejména na rozvoj znalostí z oblasti automatizovaných a digitalizovaných systémových řešení v oblasti výrobních a podpůrných výrobních procesů, systémové řízení komplexních výrobních systémů v prostředí nastupujícího věku konceptu Průmyslu 4.0. Studenti budou seznamování</w:t>
            </w:r>
            <w:r>
              <w:rPr>
                <w:color w:val="212121"/>
                <w:szCs w:val="22"/>
                <w:lang w:eastAsia="sk-SK"/>
              </w:rPr>
              <w:t xml:space="preserve"> </w:t>
            </w:r>
            <w:r w:rsidRPr="004F5B61">
              <w:rPr>
                <w:color w:val="212121"/>
                <w:szCs w:val="22"/>
                <w:lang w:eastAsia="sk-SK"/>
              </w:rPr>
              <w:t>s vybranými nástroji digitálního managementu, implementací softwarových řešení využívajících prostředí virtuální reality, 3D procesních konceptů, integrovaných digitalizovaných výrobních technologií. Důvodem kontinuálního rozvoje studijního programu budou zejména požadavky průmyslových firem, poptávajících odborně znalý personál pro využití v nově integrovaných výrobních technologiích. Zároveň bude nezbytná konfrontace a využitelnost odborných znalostí pro výměnu poznatků, sdílení znalostí se zahraničními partnery ve světě.</w:t>
            </w:r>
          </w:p>
        </w:tc>
      </w:tr>
      <w:tr w:rsidR="007E1B60" w:rsidTr="008B3C90">
        <w:trPr>
          <w:trHeight w:val="188"/>
        </w:trPr>
        <w:tc>
          <w:tcPr>
            <w:tcW w:w="9285" w:type="dxa"/>
            <w:shd w:val="clear" w:color="auto" w:fill="F7CAAC"/>
          </w:tcPr>
          <w:p w:rsidR="007E1B60" w:rsidRDefault="007E1B60" w:rsidP="008B3C90">
            <w:pPr>
              <w:rPr>
                <w:b/>
              </w:rPr>
            </w:pPr>
            <w:r>
              <w:rPr>
                <w:b/>
              </w:rPr>
              <w:t xml:space="preserve">Počet přijímaných uchazečů ke studiu </w:t>
            </w:r>
            <w:r w:rsidRPr="00622F16">
              <w:rPr>
                <w:b/>
              </w:rPr>
              <w:t>ve studijním programu</w:t>
            </w:r>
          </w:p>
        </w:tc>
      </w:tr>
      <w:tr w:rsidR="007E1B60" w:rsidTr="008B3C90">
        <w:trPr>
          <w:trHeight w:val="2835"/>
        </w:trPr>
        <w:tc>
          <w:tcPr>
            <w:tcW w:w="9285" w:type="dxa"/>
            <w:shd w:val="clear" w:color="auto" w:fill="FFFFFF"/>
          </w:tcPr>
          <w:p w:rsidR="007E1B60" w:rsidRDefault="004F5B61" w:rsidP="00486D9E">
            <w:pPr>
              <w:jc w:val="both"/>
            </w:pPr>
            <w:r>
              <w:t xml:space="preserve">FaME předpokládá přijímání </w:t>
            </w:r>
            <w:r w:rsidRPr="00970F6D">
              <w:rPr>
                <w:b/>
              </w:rPr>
              <w:t xml:space="preserve">cca </w:t>
            </w:r>
            <w:r>
              <w:rPr>
                <w:b/>
              </w:rPr>
              <w:t>20</w:t>
            </w:r>
            <w:r w:rsidRPr="00970F6D">
              <w:rPr>
                <w:b/>
              </w:rPr>
              <w:t xml:space="preserve"> studentů</w:t>
            </w:r>
            <w:r>
              <w:t xml:space="preserve"> do doktorského studijního programu Průmyslové inženýrství (z toho cca 10 do prezenční formy studia a 10 do kombinované formy studia).</w:t>
            </w:r>
          </w:p>
        </w:tc>
      </w:tr>
      <w:tr w:rsidR="007E1B60" w:rsidTr="008B3C90">
        <w:trPr>
          <w:trHeight w:val="200"/>
        </w:trPr>
        <w:tc>
          <w:tcPr>
            <w:tcW w:w="9285" w:type="dxa"/>
            <w:shd w:val="clear" w:color="auto" w:fill="F7CAAC"/>
          </w:tcPr>
          <w:p w:rsidR="007E1B60" w:rsidRDefault="007E1B60" w:rsidP="008B3C90">
            <w:pPr>
              <w:rPr>
                <w:b/>
              </w:rPr>
            </w:pPr>
            <w:r>
              <w:rPr>
                <w:b/>
              </w:rPr>
              <w:t>Předpokládaná uplatnitelnost absolventů na trhu práce</w:t>
            </w:r>
          </w:p>
        </w:tc>
      </w:tr>
      <w:tr w:rsidR="007E1B60" w:rsidTr="008B3C90">
        <w:trPr>
          <w:trHeight w:val="2835"/>
        </w:trPr>
        <w:tc>
          <w:tcPr>
            <w:tcW w:w="9285" w:type="dxa"/>
            <w:shd w:val="clear" w:color="auto" w:fill="FFFFFF"/>
          </w:tcPr>
          <w:p w:rsidR="00AB4000" w:rsidRPr="00AB4000" w:rsidRDefault="00AB4000" w:rsidP="00AB4000">
            <w:pPr>
              <w:autoSpaceDE w:val="0"/>
              <w:autoSpaceDN w:val="0"/>
              <w:adjustRightInd w:val="0"/>
              <w:jc w:val="both"/>
              <w:rPr>
                <w:rFonts w:eastAsia="Calibri"/>
                <w:szCs w:val="21"/>
              </w:rPr>
            </w:pPr>
            <w:r w:rsidRPr="00AB4000">
              <w:rPr>
                <w:rFonts w:eastAsia="Calibri"/>
                <w:color w:val="000000"/>
                <w:szCs w:val="22"/>
              </w:rPr>
              <w:t>S ohledem na typ uvedeného studijního programu a jeho charakteristiku je možné konstatovat, že se absolvent uplatní zejména jako výzkumně-vývojový pracovník vývojových útvarů v průmyslových firmách, dále jako kvalifikovaný projektový manažer, manažer procesních a produktových týmů nebo jako specializovaný manažer konzultant pro oblast procesního a průmyslového inženýrství. Vzhledem k požadavkům průmyslových výrob na dekádu 2020-2030 má studium naplnit požadavky na uživatelské znalosti a trénování projektování, řízení a optimalizace automatizovaných a digitalizovaných výrobních a podpůrných procesů, řízení výrobních týmů, technologických konceptů reprezentovaných zaváděním kolaborativních robotů, základními technikami 3D tisku, bezpečnostními analýzami integrovaných výrobních systémů, či operátorů virtuální reality. Právě i tyto požadavky nových profesí budou vysoce aktuální v období, na které budou absolventi připravováni. Absolventi orientovaní více teoreticky mohou nalézt uplatnění jako AP v ústavech orientovaných na PI, výrobní management.</w:t>
            </w:r>
          </w:p>
          <w:p w:rsidR="00AB4000" w:rsidRDefault="00AB4000" w:rsidP="004F5B61">
            <w:pPr>
              <w:jc w:val="both"/>
            </w:pPr>
          </w:p>
        </w:tc>
      </w:tr>
    </w:tbl>
    <w:p w:rsidR="007E1B60" w:rsidRDefault="007E1B60" w:rsidP="00DC52F6">
      <w:pPr>
        <w:spacing w:after="160" w:line="259" w:lineRule="auto"/>
      </w:pPr>
    </w:p>
    <w:p w:rsidR="007E1B60" w:rsidRDefault="007E1B60">
      <w:r>
        <w:br w:type="page"/>
      </w:r>
    </w:p>
    <w:p w:rsidR="007E1B60" w:rsidRDefault="007E1B60" w:rsidP="007E1B60">
      <w:pPr>
        <w:jc w:val="center"/>
        <w:rPr>
          <w:rFonts w:asciiTheme="minorHAnsi" w:hAnsiTheme="minorHAnsi"/>
          <w:b/>
          <w:sz w:val="52"/>
          <w:szCs w:val="32"/>
        </w:rPr>
      </w:pPr>
      <w:r>
        <w:rPr>
          <w:noProof/>
        </w:rPr>
        <w:lastRenderedPageBreak/>
        <w:drawing>
          <wp:inline distT="0" distB="0" distL="0" distR="0" wp14:anchorId="280A771A" wp14:editId="3487F81D">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rsidR="007E1B60" w:rsidRDefault="007E1B60" w:rsidP="005F5723">
      <w:pPr>
        <w:spacing w:after="3400"/>
        <w:jc w:val="center"/>
        <w:rPr>
          <w:rFonts w:asciiTheme="minorHAnsi" w:hAnsiTheme="minorHAnsi"/>
          <w:b/>
          <w:sz w:val="48"/>
          <w:szCs w:val="28"/>
        </w:rPr>
      </w:pPr>
      <w:r>
        <w:rPr>
          <w:rFonts w:asciiTheme="minorHAnsi" w:hAnsiTheme="minorHAnsi"/>
          <w:b/>
          <w:sz w:val="48"/>
          <w:szCs w:val="28"/>
        </w:rPr>
        <w:t>Průmyslové inženýrství</w:t>
      </w:r>
    </w:p>
    <w:p w:rsidR="00AC4E30" w:rsidRPr="00F108E8" w:rsidRDefault="00AC4E30" w:rsidP="00AC4E30">
      <w:pPr>
        <w:jc w:val="center"/>
        <w:rPr>
          <w:rFonts w:asciiTheme="minorHAnsi" w:hAnsiTheme="minorHAnsi" w:cstheme="minorHAnsi"/>
          <w:b/>
          <w:sz w:val="28"/>
          <w:szCs w:val="28"/>
        </w:rPr>
      </w:pPr>
      <w:r w:rsidRPr="00F108E8">
        <w:rPr>
          <w:rFonts w:asciiTheme="minorHAnsi" w:hAnsiTheme="minorHAnsi" w:cstheme="minorHAnsi"/>
          <w:b/>
          <w:sz w:val="28"/>
          <w:szCs w:val="28"/>
        </w:rPr>
        <w:t>Ve Zlíně 16. 5. 2018</w:t>
      </w:r>
    </w:p>
    <w:p w:rsidR="007E1B60" w:rsidRPr="00FF1465" w:rsidRDefault="007E1B60" w:rsidP="007E1B60">
      <w:pPr>
        <w:jc w:val="center"/>
        <w:rPr>
          <w:rFonts w:asciiTheme="minorHAnsi" w:hAnsiTheme="minorHAnsi"/>
          <w:b/>
          <w:color w:val="FF0000"/>
          <w:sz w:val="28"/>
          <w:szCs w:val="28"/>
        </w:rPr>
      </w:pPr>
    </w:p>
    <w:p w:rsidR="007E1B60" w:rsidRPr="00C44653" w:rsidRDefault="007E1B60" w:rsidP="007E1B60">
      <w:pPr>
        <w:jc w:val="center"/>
        <w:rPr>
          <w:rFonts w:ascii="Calibri Light" w:hAnsi="Calibri Light"/>
          <w:b/>
          <w:sz w:val="28"/>
          <w:szCs w:val="28"/>
        </w:rPr>
      </w:pPr>
    </w:p>
    <w:p w:rsidR="007E1B60" w:rsidRPr="00C44653" w:rsidRDefault="007E1B60" w:rsidP="007E1B60">
      <w:pPr>
        <w:ind w:left="426"/>
        <w:jc w:val="both"/>
        <w:rPr>
          <w:rFonts w:ascii="Calibri Light" w:hAnsi="Calibri Light"/>
        </w:rPr>
      </w:pPr>
    </w:p>
    <w:p w:rsidR="007E0951" w:rsidRDefault="007E0951">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rsidR="007E1B60" w:rsidRPr="007E0951" w:rsidRDefault="007E1B60" w:rsidP="004A634E">
      <w:pPr>
        <w:pStyle w:val="Nadpis1"/>
        <w:numPr>
          <w:ilvl w:val="0"/>
          <w:numId w:val="22"/>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Instituce</w:t>
      </w:r>
    </w:p>
    <w:p w:rsidR="007E1B60" w:rsidRPr="007E0951" w:rsidRDefault="007E1B60" w:rsidP="007E1B60">
      <w:pPr>
        <w:ind w:left="426"/>
        <w:rPr>
          <w:rFonts w:asciiTheme="minorHAnsi" w:hAnsiTheme="minorHAnsi" w:cstheme="minorHAnsi"/>
          <w:bCs/>
          <w:sz w:val="24"/>
          <w:szCs w:val="24"/>
          <w:u w:val="single"/>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rsidR="007E1B60" w:rsidRDefault="00AC4E30" w:rsidP="00782FBD">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66" w:history="1">
        <w:r w:rsidRPr="00AC4E30">
          <w:rPr>
            <w:rFonts w:asciiTheme="minorHAnsi" w:hAnsiTheme="minorHAnsi" w:cstheme="minorHAnsi"/>
            <w:i/>
            <w:color w:val="0000FF" w:themeColor="hyperlink"/>
            <w:sz w:val="22"/>
            <w:szCs w:val="22"/>
            <w:u w:val="single"/>
          </w:rPr>
          <w:t>Statutu UTB ve Zlíně ze dne 5. ledna 2017</w:t>
        </w:r>
      </w:hyperlink>
      <w:r w:rsidRPr="00AC4E30">
        <w:rPr>
          <w:rFonts w:ascii="Calibri" w:hAnsi="Calibri" w:cs="Calibri"/>
          <w:color w:val="000000" w:themeColor="text1"/>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67"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rsidR="007E1B60" w:rsidRPr="007E0951" w:rsidRDefault="00AC4E30" w:rsidP="00782FBD">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68"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69"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70"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71"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rsidR="007E1B60" w:rsidRPr="00A03E62" w:rsidRDefault="007E1B60" w:rsidP="007E1B60">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 xml:space="preserve">V rámci UTB tento počet upravuje směrnice </w:t>
      </w:r>
      <w:r w:rsidRPr="00EA3338">
        <w:rPr>
          <w:rFonts w:ascii="Calibri" w:hAnsi="Calibri" w:cs="Calibri"/>
          <w:sz w:val="22"/>
        </w:rPr>
        <w:lastRenderedPageBreak/>
        <w:t>rektora</w:t>
      </w:r>
      <w:r w:rsidRPr="003E32AE">
        <w:rPr>
          <w:rFonts w:ascii="Calibri" w:hAnsi="Calibri" w:cs="Calibri"/>
          <w:color w:val="00B050"/>
          <w:sz w:val="22"/>
        </w:rPr>
        <w:t xml:space="preserve"> </w:t>
      </w:r>
      <w:hyperlink r:id="rId72"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73"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rsidR="005D6D4F" w:rsidRPr="00EF7007" w:rsidRDefault="005D6D4F"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74"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75"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rsidR="007E1B60" w:rsidRPr="007E0951" w:rsidDel="00C632DC" w:rsidRDefault="00C632DC">
      <w:pPr>
        <w:tabs>
          <w:tab w:val="left" w:pos="2835"/>
        </w:tabs>
        <w:spacing w:before="120" w:after="360"/>
        <w:jc w:val="both"/>
        <w:rPr>
          <w:del w:id="4919" w:author="Michal Pilík" w:date="2018-08-24T13:49:00Z"/>
          <w:rFonts w:asciiTheme="minorHAnsi" w:hAnsiTheme="minorHAnsi" w:cstheme="minorHAnsi"/>
          <w:sz w:val="22"/>
        </w:rPr>
        <w:pPrChange w:id="4920" w:author="Michal Pilík" w:date="2018-08-24T13:49:00Z">
          <w:pPr>
            <w:tabs>
              <w:tab w:val="left" w:pos="2835"/>
            </w:tabs>
            <w:spacing w:before="120" w:after="120"/>
            <w:jc w:val="both"/>
          </w:pPr>
        </w:pPrChange>
      </w:pPr>
      <w:ins w:id="4921" w:author="Michal Pilík" w:date="2018-08-24T13:49:00Z">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r>
          <w:rPr>
            <w:rFonts w:asciiTheme="minorHAnsi" w:hAnsiTheme="minorHAnsi" w:cstheme="minorHAnsi"/>
            <w:i/>
            <w:sz w:val="22"/>
            <w:szCs w:val="22"/>
          </w:rPr>
          <w:fldChar w:fldCharType="begin"/>
        </w:r>
        <w:r>
          <w:rPr>
            <w:rFonts w:asciiTheme="minorHAnsi" w:hAnsiTheme="minorHAnsi" w:cstheme="minorHAnsi"/>
            <w:i/>
            <w:sz w:val="22"/>
            <w:szCs w:val="22"/>
          </w:rPr>
          <w:instrText xml:space="preserve"> HYPERLINK "https://www.utb.cz/univerzita/uredni-deska/ruzne/zprava-o-vnitrnim-hodnoceni-kvality-utb-ve-zline/" </w:instrText>
        </w:r>
        <w:r>
          <w:rPr>
            <w:rFonts w:asciiTheme="minorHAnsi" w:hAnsiTheme="minorHAnsi" w:cstheme="minorHAnsi"/>
            <w:i/>
            <w:sz w:val="22"/>
            <w:szCs w:val="22"/>
          </w:rPr>
          <w:fldChar w:fldCharType="separate"/>
        </w:r>
        <w:r w:rsidRPr="0015624F">
          <w:rPr>
            <w:rStyle w:val="Hypertextovodkaz"/>
            <w:rFonts w:asciiTheme="minorHAnsi" w:hAnsiTheme="minorHAnsi" w:cstheme="minorHAnsi"/>
            <w:i/>
            <w:sz w:val="22"/>
            <w:szCs w:val="22"/>
          </w:rPr>
          <w:t>Zpráva o vnitřním hodnocení</w:t>
        </w:r>
        <w:r>
          <w:rPr>
            <w:rFonts w:asciiTheme="minorHAnsi" w:hAnsiTheme="minorHAnsi" w:cstheme="minorHAnsi"/>
            <w:i/>
            <w:sz w:val="22"/>
            <w:szCs w:val="22"/>
          </w:rPr>
          <w:fldChar w:fldCharType="end"/>
        </w:r>
        <w:r>
          <w:rPr>
            <w:rFonts w:asciiTheme="minorHAnsi" w:hAnsiTheme="minorHAnsi" w:cstheme="minorHAnsi"/>
            <w:sz w:val="22"/>
            <w:szCs w:val="22"/>
          </w:rPr>
          <w:t>)</w:t>
        </w:r>
      </w:ins>
      <w:del w:id="4922" w:author="Michal Pilík" w:date="2018-08-24T13:49:00Z">
        <w:r w:rsidR="007E1B60" w:rsidRPr="007E0951" w:rsidDel="00C632DC">
          <w:rPr>
            <w:rFonts w:asciiTheme="minorHAnsi" w:hAnsiTheme="minorHAnsi" w:cstheme="minorHAnsi"/>
            <w:sz w:val="22"/>
          </w:rPr>
          <w:delTex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delText>
        </w:r>
      </w:del>
    </w:p>
    <w:p w:rsidR="007E1B60" w:rsidRPr="00C632DC" w:rsidRDefault="007E1B60">
      <w:pPr>
        <w:tabs>
          <w:tab w:val="left" w:pos="2835"/>
        </w:tabs>
        <w:spacing w:before="120" w:after="360"/>
        <w:jc w:val="both"/>
        <w:rPr>
          <w:rFonts w:asciiTheme="minorHAnsi" w:hAnsiTheme="minorHAnsi" w:cstheme="minorHAnsi"/>
          <w:sz w:val="22"/>
          <w:rPrChange w:id="4923" w:author="Michal Pilík" w:date="2018-08-24T13:49:00Z">
            <w:rPr/>
          </w:rPrChange>
        </w:rPr>
        <w:pPrChange w:id="4924" w:author="Michal Pilík" w:date="2018-08-24T13:49:00Z">
          <w:pPr>
            <w:pStyle w:val="Odstavecseseznamem"/>
            <w:numPr>
              <w:numId w:val="24"/>
            </w:numPr>
            <w:tabs>
              <w:tab w:val="left" w:pos="2835"/>
            </w:tabs>
            <w:spacing w:before="120" w:after="360" w:line="259" w:lineRule="auto"/>
            <w:ind w:left="714" w:hanging="357"/>
            <w:contextualSpacing w:val="0"/>
            <w:jc w:val="both"/>
          </w:pPr>
        </w:pPrChange>
      </w:pPr>
      <w:del w:id="4925" w:author="Michal Pilík" w:date="2018-08-24T13:49:00Z">
        <w:r w:rsidRPr="00C632DC" w:rsidDel="00C632DC">
          <w:rPr>
            <w:rFonts w:asciiTheme="minorHAnsi" w:hAnsiTheme="minorHAnsi" w:cstheme="minorHAnsi"/>
            <w:sz w:val="22"/>
            <w:rPrChange w:id="4926" w:author="Michal Pilík" w:date="2018-08-24T13:49:00Z">
              <w:rPr/>
            </w:rPrChange>
          </w:rPr>
          <w:delText>Viz Zpráva o vnitřním hodnocení</w:delText>
        </w:r>
        <w:r w:rsidRPr="00EA3338" w:rsidDel="00C632DC">
          <w:rPr>
            <w:rStyle w:val="Znakapoznpodarou"/>
            <w:rFonts w:asciiTheme="minorHAnsi" w:hAnsiTheme="minorHAnsi" w:cstheme="minorHAnsi"/>
            <w:sz w:val="22"/>
          </w:rPr>
          <w:footnoteReference w:id="1"/>
        </w:r>
      </w:del>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rsidR="007E1B60" w:rsidRPr="00EA3338" w:rsidRDefault="00C632DC">
      <w:pPr>
        <w:tabs>
          <w:tab w:val="left" w:pos="2835"/>
        </w:tabs>
        <w:spacing w:before="120" w:after="600"/>
        <w:jc w:val="both"/>
        <w:rPr>
          <w:rFonts w:asciiTheme="minorHAnsi" w:hAnsiTheme="minorHAnsi" w:cstheme="minorHAnsi"/>
          <w:sz w:val="22"/>
        </w:rPr>
        <w:pPrChange w:id="4929" w:author="Michal Pilík" w:date="2018-08-24T13:49:00Z">
          <w:pPr>
            <w:tabs>
              <w:tab w:val="left" w:pos="2835"/>
            </w:tabs>
            <w:spacing w:before="120" w:after="120"/>
            <w:jc w:val="both"/>
          </w:pPr>
        </w:pPrChange>
      </w:pPr>
      <w:ins w:id="4930" w:author="Michal Pilík" w:date="2018-08-24T13:49:00Z">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r>
          <w:rPr>
            <w:rFonts w:asciiTheme="minorHAnsi" w:hAnsiTheme="minorHAnsi" w:cstheme="minorHAnsi"/>
            <w:i/>
            <w:sz w:val="22"/>
            <w:szCs w:val="22"/>
          </w:rPr>
          <w:fldChar w:fldCharType="begin"/>
        </w:r>
        <w:r>
          <w:rPr>
            <w:rFonts w:asciiTheme="minorHAnsi" w:hAnsiTheme="minorHAnsi" w:cstheme="minorHAnsi"/>
            <w:i/>
            <w:sz w:val="22"/>
            <w:szCs w:val="22"/>
          </w:rPr>
          <w:instrText xml:space="preserve"> HYPERLINK "https://www.utb.cz/univerzita/uredni-deska/ruzne/zprava-o-vnitrnim-hodnoceni-kvality-utb-ve-zline/" </w:instrText>
        </w:r>
        <w:r>
          <w:rPr>
            <w:rFonts w:asciiTheme="minorHAnsi" w:hAnsiTheme="minorHAnsi" w:cstheme="minorHAnsi"/>
            <w:i/>
            <w:sz w:val="22"/>
            <w:szCs w:val="22"/>
          </w:rPr>
          <w:fldChar w:fldCharType="separate"/>
        </w:r>
        <w:r w:rsidRPr="0015624F">
          <w:rPr>
            <w:rStyle w:val="Hypertextovodkaz"/>
            <w:rFonts w:asciiTheme="minorHAnsi" w:hAnsiTheme="minorHAnsi" w:cstheme="minorHAnsi"/>
            <w:i/>
            <w:sz w:val="22"/>
            <w:szCs w:val="22"/>
          </w:rPr>
          <w:t>Zpráva o vnitřním hodnocení</w:t>
        </w:r>
        <w:r>
          <w:rPr>
            <w:rFonts w:asciiTheme="minorHAnsi" w:hAnsiTheme="minorHAnsi" w:cstheme="minorHAnsi"/>
            <w:i/>
            <w:sz w:val="22"/>
            <w:szCs w:val="22"/>
          </w:rPr>
          <w:fldChar w:fldCharType="end"/>
        </w:r>
        <w:r>
          <w:rPr>
            <w:rFonts w:asciiTheme="minorHAnsi" w:hAnsiTheme="minorHAnsi" w:cstheme="minorHAnsi"/>
            <w:sz w:val="22"/>
            <w:szCs w:val="22"/>
          </w:rPr>
          <w:t>)</w:t>
        </w:r>
      </w:ins>
      <w:del w:id="4931" w:author="Michal Pilík" w:date="2018-08-24T13:49:00Z">
        <w:r w:rsidR="007E1B60" w:rsidRPr="00EA3338" w:rsidDel="00C632DC">
          <w:rPr>
            <w:rFonts w:asciiTheme="minorHAnsi" w:hAnsiTheme="minorHAnsi" w:cstheme="minorHAnsi"/>
            <w:sz w:val="22"/>
          </w:rPr>
          <w:delText>UTB ve Zlíně má   stanoveny ukazatele, jejichž prostřednictvím sleduje míru úspěšnosti v přijímacím řízení, studijní neúspěšnost ve studijním programu, míru řádného ukončení studia studijního programu a uplatnitelnost absolventů.</w:delText>
        </w:r>
      </w:del>
    </w:p>
    <w:p w:rsidR="007E1B60" w:rsidRPr="00EA3338" w:rsidDel="00C632DC" w:rsidRDefault="007E1B60" w:rsidP="00782FBD">
      <w:pPr>
        <w:pStyle w:val="Odstavecseseznamem"/>
        <w:numPr>
          <w:ilvl w:val="0"/>
          <w:numId w:val="24"/>
        </w:numPr>
        <w:tabs>
          <w:tab w:val="left" w:pos="2835"/>
        </w:tabs>
        <w:spacing w:before="120" w:after="600" w:line="259" w:lineRule="auto"/>
        <w:ind w:left="714" w:hanging="357"/>
        <w:contextualSpacing w:val="0"/>
        <w:jc w:val="both"/>
        <w:rPr>
          <w:del w:id="4932" w:author="Michal Pilík" w:date="2018-08-24T13:49:00Z"/>
          <w:rFonts w:asciiTheme="minorHAnsi" w:hAnsiTheme="minorHAnsi" w:cstheme="minorHAnsi"/>
          <w:sz w:val="22"/>
        </w:rPr>
      </w:pPr>
      <w:del w:id="4933" w:author="Michal Pilík" w:date="2018-08-24T13:49:00Z">
        <w:r w:rsidRPr="00EA3338" w:rsidDel="00C632DC">
          <w:rPr>
            <w:rFonts w:asciiTheme="minorHAnsi" w:hAnsiTheme="minorHAnsi" w:cstheme="minorHAnsi"/>
            <w:sz w:val="22"/>
          </w:rPr>
          <w:delText>Viz Zpráva o vnitřním hodnocení</w:delText>
        </w:r>
        <w:r w:rsidRPr="00EA3338" w:rsidDel="00C632DC">
          <w:rPr>
            <w:rStyle w:val="Znakapoznpodarou"/>
            <w:rFonts w:asciiTheme="minorHAnsi" w:hAnsiTheme="minorHAnsi" w:cstheme="minorHAnsi"/>
            <w:sz w:val="22"/>
          </w:rPr>
          <w:footnoteReference w:id="2"/>
        </w:r>
      </w:del>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3"/>
      </w:r>
      <w:r w:rsidRPr="007E0951">
        <w:rPr>
          <w:rFonts w:asciiTheme="minorHAnsi" w:hAnsiTheme="minorHAnsi" w:cstheme="minorHAnsi"/>
          <w:sz w:val="22"/>
        </w:rPr>
        <w:t xml:space="preserve">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1B60" w:rsidRPr="007E0951" w:rsidRDefault="005D6D4F" w:rsidP="000F202B">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76"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rsidR="007E1B60" w:rsidRPr="007E0951" w:rsidRDefault="007E1B60" w:rsidP="00782FBD">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w:t>
      </w:r>
      <w:r w:rsidRPr="00EA3338">
        <w:rPr>
          <w:rFonts w:asciiTheme="minorHAnsi" w:hAnsiTheme="minorHAnsi" w:cstheme="minorHAnsi"/>
          <w:sz w:val="22"/>
        </w:rPr>
        <w:lastRenderedPageBreak/>
        <w:t xml:space="preserve">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rsidR="007E1B60" w:rsidRPr="00EA3338" w:rsidRDefault="007E1B60" w:rsidP="00782FBD">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rsidR="007E1B60" w:rsidRPr="00EA3338"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rsidR="007E1B60" w:rsidRPr="007E0951" w:rsidRDefault="007E1B60" w:rsidP="007E095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1B60" w:rsidRPr="007E0951" w:rsidRDefault="005D6D4F" w:rsidP="007E095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77"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5D6D4F" w:rsidRPr="00EF7007" w:rsidRDefault="005D6D4F" w:rsidP="005D6D4F">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78"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79"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7E1B60" w:rsidRPr="007E0951" w:rsidRDefault="005D6D4F" w:rsidP="00782FBD">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 xml:space="preserve">Na webových stránkách UTB jsou rovněž k dispozici veškeré relevantní informace týkající se informačních a poradenských služeb souvisejících se studiem a možností uplatnění absolventů </w:t>
      </w:r>
      <w:r w:rsidRPr="00EF7007">
        <w:rPr>
          <w:rFonts w:asciiTheme="minorHAnsi" w:hAnsiTheme="minorHAnsi" w:cstheme="minorHAnsi"/>
          <w:sz w:val="22"/>
          <w:szCs w:val="22"/>
        </w:rPr>
        <w:lastRenderedPageBreak/>
        <w:t>studijních programů v </w:t>
      </w:r>
      <w:r>
        <w:rPr>
          <w:rFonts w:asciiTheme="minorHAnsi" w:hAnsiTheme="minorHAnsi" w:cstheme="minorHAnsi"/>
          <w:sz w:val="22"/>
          <w:szCs w:val="22"/>
        </w:rPr>
        <w:t xml:space="preserve">praxi. Ty jsou poskytovány jak </w:t>
      </w:r>
      <w:hyperlink r:id="rId80"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81"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82"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rsidR="007E1B60" w:rsidRPr="007E0951" w:rsidRDefault="007E1B60" w:rsidP="00782FBD">
      <w:pPr>
        <w:spacing w:before="120" w:after="240"/>
        <w:jc w:val="both"/>
        <w:rPr>
          <w:rFonts w:ascii="Calibri Light" w:hAnsi="Calibri Light"/>
          <w:sz w:val="22"/>
        </w:rPr>
      </w:pPr>
      <w:r w:rsidRPr="007E0951">
        <w:rPr>
          <w:rFonts w:ascii="Calibri Light" w:hAnsi="Calibri Light"/>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1B60" w:rsidRPr="007E0951" w:rsidRDefault="007E1B60" w:rsidP="007E0951">
      <w:pPr>
        <w:spacing w:before="120" w:after="120"/>
        <w:jc w:val="both"/>
        <w:rPr>
          <w:rFonts w:ascii="Calibri Light" w:hAnsi="Calibri Light"/>
          <w:i/>
          <w:sz w:val="22"/>
        </w:rPr>
      </w:pPr>
      <w:r w:rsidRPr="007E0951">
        <w:rPr>
          <w:rFonts w:ascii="Calibri Light" w:hAnsi="Calibri Light"/>
          <w:i/>
          <w:sz w:val="22"/>
        </w:rPr>
        <w:t>Dostupnost knihovního fondu</w:t>
      </w:r>
    </w:p>
    <w:p w:rsidR="007E1B60" w:rsidRPr="007E0951" w:rsidRDefault="007E1B60" w:rsidP="007E0951">
      <w:pPr>
        <w:spacing w:before="120" w:after="120"/>
        <w:jc w:val="both"/>
        <w:rPr>
          <w:rFonts w:ascii="Calibri Light" w:hAnsi="Calibri Light"/>
          <w:sz w:val="22"/>
        </w:rPr>
      </w:pPr>
      <w:r w:rsidRPr="007E0951">
        <w:rPr>
          <w:rFonts w:ascii="Calibri Light" w:hAnsi="Calibri Light"/>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1B60" w:rsidRPr="007E0951" w:rsidRDefault="007E1B60" w:rsidP="007E0951">
      <w:pPr>
        <w:spacing w:before="120" w:after="120"/>
        <w:jc w:val="both"/>
        <w:rPr>
          <w:rFonts w:ascii="Calibri Light" w:hAnsi="Calibri Light"/>
          <w:sz w:val="22"/>
        </w:rPr>
      </w:pPr>
      <w:r w:rsidRPr="007E0951">
        <w:rPr>
          <w:rFonts w:ascii="Calibri Light" w:hAnsi="Calibri Light"/>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1B60" w:rsidRPr="007E0951" w:rsidRDefault="007E1B60" w:rsidP="007E0951">
      <w:pPr>
        <w:spacing w:before="120" w:after="120"/>
        <w:jc w:val="both"/>
        <w:rPr>
          <w:rFonts w:asciiTheme="minorHAnsi" w:hAnsiTheme="minorHAnsi" w:cstheme="minorHAnsi"/>
          <w:sz w:val="22"/>
        </w:rPr>
      </w:pPr>
      <w:r w:rsidRPr="007E0951">
        <w:rPr>
          <w:rFonts w:ascii="Calibri Light" w:hAnsi="Calibri Light"/>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7E0951">
        <w:rPr>
          <w:rFonts w:asciiTheme="minorHAnsi" w:hAnsiTheme="minorHAnsi" w:cstheme="minorHAnsi"/>
          <w:sz w:val="22"/>
        </w:rPr>
        <w:t>školeními pro akademické pracovníky týkající se například podpory vědeckovýzkumné činnosti, vyhledáváním v databázích nebo publikační a citační etikou.</w:t>
      </w:r>
    </w:p>
    <w:p w:rsidR="007E1B60" w:rsidRPr="007E0951" w:rsidRDefault="007E1B60" w:rsidP="00782FBD">
      <w:pPr>
        <w:spacing w:before="120" w:after="240"/>
        <w:jc w:val="both"/>
        <w:rPr>
          <w:rFonts w:asciiTheme="minorHAnsi" w:hAnsiTheme="minorHAnsi" w:cstheme="minorHAnsi"/>
          <w:sz w:val="22"/>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sidR="004E1594">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4"/>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5"/>
      </w:r>
    </w:p>
    <w:p w:rsidR="007E0951" w:rsidRPr="007E0951" w:rsidRDefault="007E0951" w:rsidP="007E0951">
      <w:pPr>
        <w:spacing w:before="120" w:after="120"/>
        <w:jc w:val="both"/>
        <w:rPr>
          <w:rStyle w:val="Hypertextovodkaz"/>
          <w:rFonts w:asciiTheme="minorHAnsi" w:hAnsiTheme="minorHAnsi" w:cstheme="minorHAnsi"/>
          <w:sz w:val="22"/>
        </w:rPr>
      </w:pPr>
    </w:p>
    <w:p w:rsidR="007E1B60" w:rsidRPr="007E0951" w:rsidRDefault="007E1B60" w:rsidP="007E0951">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w:t>
      </w:r>
      <w:r w:rsidRPr="007E0951">
        <w:rPr>
          <w:rFonts w:asciiTheme="minorHAnsi" w:hAnsiTheme="minorHAnsi" w:cstheme="minorHAnsi"/>
          <w:sz w:val="22"/>
        </w:rPr>
        <w:lastRenderedPageBreak/>
        <w:t xml:space="preserve">zdroje jsou dostupné skrze moderní centrální portál Xerxes </w:t>
      </w:r>
      <w:hyperlink r:id="rId83">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rsidR="007E1B60" w:rsidRPr="007E0951" w:rsidRDefault="007E1B60" w:rsidP="007E0951">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rsidR="007E1B60" w:rsidRPr="007E0951" w:rsidRDefault="007E1B60" w:rsidP="004A634E">
      <w:pPr>
        <w:pStyle w:val="Odstavecseseznamem"/>
        <w:numPr>
          <w:ilvl w:val="0"/>
          <w:numId w:val="23"/>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rsidR="007E1B60" w:rsidRPr="007E0951" w:rsidRDefault="007E1B60" w:rsidP="004A634E">
      <w:pPr>
        <w:pStyle w:val="Odstavecseseznamem"/>
        <w:numPr>
          <w:ilvl w:val="0"/>
          <w:numId w:val="23"/>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rsidR="007E1B60" w:rsidRPr="007E0951" w:rsidRDefault="007E1B60" w:rsidP="004A634E">
      <w:pPr>
        <w:pStyle w:val="Odstavecseseznamem"/>
        <w:numPr>
          <w:ilvl w:val="0"/>
          <w:numId w:val="23"/>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rsidR="007E1B60" w:rsidRPr="00EA3338" w:rsidRDefault="007E1B60" w:rsidP="004A634E">
      <w:pPr>
        <w:pStyle w:val="Odstavecseseznamem"/>
        <w:numPr>
          <w:ilvl w:val="0"/>
          <w:numId w:val="23"/>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rsidR="007E1B60" w:rsidRPr="00EA3338" w:rsidRDefault="007E1B60" w:rsidP="004A634E">
      <w:pPr>
        <w:pStyle w:val="Odstavecseseznamem"/>
        <w:numPr>
          <w:ilvl w:val="0"/>
          <w:numId w:val="23"/>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rsidR="007E1B60" w:rsidRPr="00EA3338" w:rsidRDefault="007E1B60" w:rsidP="004A634E">
      <w:pPr>
        <w:pStyle w:val="Odstavecseseznamem"/>
        <w:numPr>
          <w:ilvl w:val="0"/>
          <w:numId w:val="23"/>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rsidR="007C0014" w:rsidRPr="00EA3338" w:rsidRDefault="007C0014" w:rsidP="007C0014">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5D6D4F" w:rsidRPr="00641137" w:rsidRDefault="005D6D4F" w:rsidP="00782FBD">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84"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rsidR="005D6D4F" w:rsidRPr="00EF7007" w:rsidRDefault="005D6D4F" w:rsidP="005D6D4F">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č. 12/2015</w:t>
      </w:r>
      <w:r>
        <w:rPr>
          <w:rStyle w:val="Siln"/>
          <w:rFonts w:asciiTheme="minorHAnsi" w:eastAsiaTheme="majorEastAsia" w:hAnsiTheme="minorHAnsi" w:cstheme="minorHAnsi"/>
          <w:b w:val="0"/>
          <w:sz w:val="22"/>
          <w:szCs w:val="22"/>
        </w:rPr>
        <w:t xml:space="preserve"> </w:t>
      </w:r>
      <w:hyperlink r:id="rId85"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5D6D4F" w:rsidRPr="00EF7007" w:rsidRDefault="005D6D4F" w:rsidP="005D6D4F">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86"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del w:id="4936" w:author="Trefilová Pavla" w:date="2018-08-22T11:27:00Z">
        <w:r w:rsidRPr="00EF7007" w:rsidDel="008F5E55">
          <w:rPr>
            <w:rFonts w:asciiTheme="minorHAnsi" w:hAnsiTheme="minorHAnsi" w:cstheme="minorHAnsi"/>
            <w:sz w:val="22"/>
            <w:szCs w:val="22"/>
          </w:rPr>
          <w:delText xml:space="preserve">obory </w:delText>
        </w:r>
      </w:del>
      <w:ins w:id="4937" w:author="Trefilová Pavla" w:date="2018-08-22T11:27:00Z">
        <w:r w:rsidR="008F5E55">
          <w:rPr>
            <w:rFonts w:asciiTheme="minorHAnsi" w:hAnsiTheme="minorHAnsi" w:cstheme="minorHAnsi"/>
            <w:sz w:val="22"/>
            <w:szCs w:val="22"/>
          </w:rPr>
          <w:t>programy</w:t>
        </w:r>
        <w:r w:rsidR="008F5E55" w:rsidRPr="00EF7007">
          <w:rPr>
            <w:rFonts w:asciiTheme="minorHAnsi" w:hAnsiTheme="minorHAnsi" w:cstheme="minorHAnsi"/>
            <w:sz w:val="22"/>
            <w:szCs w:val="22"/>
          </w:rPr>
          <w:t xml:space="preserve"> </w:t>
        </w:r>
      </w:ins>
      <w:r w:rsidRPr="00EF7007">
        <w:rPr>
          <w:rFonts w:asciiTheme="minorHAnsi" w:hAnsiTheme="minorHAnsi" w:cstheme="minorHAnsi"/>
          <w:sz w:val="22"/>
          <w:szCs w:val="22"/>
        </w:rPr>
        <w:t>akreditované na univerzitě byly v největší možné míře přístupné i studentům nevidomým a slabozrakým, neslyšícím a nedoslýchavým, s pohybovým handicapem, psychickými a dalšími obtížemi.</w:t>
      </w:r>
    </w:p>
    <w:p w:rsidR="007E1B60" w:rsidRPr="007E0951" w:rsidRDefault="005D6D4F" w:rsidP="005D6D4F">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sidR="00461FA7">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sidR="00461FA7">
        <w:rPr>
          <w:rFonts w:asciiTheme="minorHAnsi" w:hAnsiTheme="minorHAnsi" w:cstheme="minorHAnsi"/>
          <w:sz w:val="22"/>
        </w:rPr>
        <w:t>ně doporučení pro studenty se S</w:t>
      </w:r>
      <w:r w:rsidRPr="007E0951">
        <w:rPr>
          <w:rFonts w:asciiTheme="minorHAnsi" w:hAnsiTheme="minorHAnsi" w:cstheme="minorHAnsi"/>
          <w:sz w:val="22"/>
        </w:rPr>
        <w:t>V</w:t>
      </w:r>
      <w:r w:rsidR="00461FA7">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sidR="00461FA7">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w:t>
      </w:r>
      <w:r w:rsidRPr="007E0951">
        <w:rPr>
          <w:rFonts w:asciiTheme="minorHAnsi" w:hAnsiTheme="minorHAnsi" w:cstheme="minorHAnsi"/>
          <w:sz w:val="22"/>
        </w:rPr>
        <w:lastRenderedPageBreak/>
        <w:t>zajištěn individuální přístup jednotlivých vyučujících a upraveny podmínky při skládání zkoušek, např. delší časový limit, ústní zkoušení, asistent zapisovatel.</w:t>
      </w:r>
    </w:p>
    <w:p w:rsidR="007E1B60" w:rsidRPr="007E0951" w:rsidRDefault="007E1B60" w:rsidP="00782FBD">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sidR="007C0014">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rsidR="007E1B60" w:rsidRPr="004E1594" w:rsidRDefault="005D6D4F" w:rsidP="007E1B60">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87"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88"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89"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7E1B60" w:rsidRPr="004E1594">
        <w:rPr>
          <w:rFonts w:asciiTheme="minorHAnsi" w:hAnsiTheme="minorHAnsi"/>
          <w:sz w:val="22"/>
        </w:rPr>
        <w:br w:type="page"/>
      </w:r>
    </w:p>
    <w:p w:rsidR="007E1B60" w:rsidRPr="007E0951" w:rsidRDefault="007E1B60" w:rsidP="004A634E">
      <w:pPr>
        <w:pStyle w:val="Nadpis1"/>
        <w:numPr>
          <w:ilvl w:val="0"/>
          <w:numId w:val="22"/>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Studijní program</w:t>
      </w:r>
    </w:p>
    <w:p w:rsidR="007E1B60" w:rsidRDefault="007E1B60" w:rsidP="007E1B60">
      <w:pPr>
        <w:rPr>
          <w:bCs/>
          <w:sz w:val="24"/>
          <w:szCs w:val="24"/>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rsidR="003A1A1F" w:rsidRDefault="007E1B60" w:rsidP="003A1A1F">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Doktorský studijní program Průmyslové inženýrství je v souladu s posláním a strategickými dokumenty UTB ve Zlíně. Jeho příprava koresponduje</w:t>
      </w:r>
      <w:r w:rsidRPr="007E0951">
        <w:rPr>
          <w:rFonts w:asciiTheme="minorHAnsi" w:hAnsiTheme="minorHAnsi" w:cstheme="minorHAnsi"/>
          <w:color w:val="00B050"/>
          <w:sz w:val="22"/>
        </w:rPr>
        <w:t xml:space="preserve"> </w:t>
      </w:r>
      <w:hyperlink r:id="rId90" w:history="1">
        <w:r w:rsidR="003A1A1F"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7E0951">
        <w:rPr>
          <w:rFonts w:asciiTheme="minorHAnsi" w:hAnsiTheme="minorHAnsi" w:cstheme="minorHAnsi"/>
          <w:color w:val="00B050"/>
          <w:sz w:val="22"/>
        </w:rPr>
        <w:t xml:space="preserve"> </w:t>
      </w:r>
      <w:r w:rsidRPr="00EA3338">
        <w:rPr>
          <w:rFonts w:asciiTheme="minorHAnsi" w:hAnsiTheme="minorHAnsi" w:cstheme="minorHAnsi"/>
          <w:i/>
          <w:sz w:val="22"/>
        </w:rPr>
        <w:t>(Prioritní cíl 1 – Vzdělávání: Připravit a akreditovat nové studijní programy, a to bakalářské, navazující magisterské i doktorské),</w:t>
      </w:r>
      <w:r w:rsidRPr="00EA3338">
        <w:rPr>
          <w:rFonts w:asciiTheme="minorHAnsi" w:hAnsiTheme="minorHAnsi" w:cstheme="minorHAnsi"/>
          <w:sz w:val="22"/>
        </w:rPr>
        <w:t xml:space="preserve"> který ve svém </w:t>
      </w:r>
      <w:hyperlink r:id="rId91" w:history="1">
        <w:r w:rsidR="003A1A1F"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zařadil jeho zpracování pod prioritu 1 – Vzdělávání (Cíl 3): </w:t>
      </w:r>
      <w:r w:rsidRPr="00EA3338">
        <w:rPr>
          <w:rFonts w:asciiTheme="minorHAnsi" w:hAnsiTheme="minorHAnsi" w:cstheme="minorHAnsi"/>
          <w:i/>
          <w:sz w:val="22"/>
        </w:rPr>
        <w:t xml:space="preserve">Připravit a akreditovat nové studijní programy, a to bakalářské, magisterské i doktorské. Pro potřeby regionálních strojírenských firem připravit odpovídající mezioborové </w:t>
      </w:r>
      <w:r w:rsidR="003A1A1F" w:rsidRPr="00EA3338">
        <w:rPr>
          <w:rFonts w:asciiTheme="minorHAnsi" w:hAnsiTheme="minorHAnsi" w:cstheme="minorHAnsi"/>
          <w:i/>
          <w:sz w:val="22"/>
        </w:rPr>
        <w:t>strojírenské studijní programy.</w:t>
      </w:r>
    </w:p>
    <w:p w:rsidR="007E1B60" w:rsidRPr="00EA3338" w:rsidRDefault="007E1B60" w:rsidP="003A1A1F">
      <w:pPr>
        <w:spacing w:before="120" w:after="120"/>
        <w:jc w:val="both"/>
        <w:rPr>
          <w:rFonts w:asciiTheme="minorHAnsi" w:hAnsiTheme="minorHAnsi" w:cstheme="minorHAnsi"/>
          <w:sz w:val="22"/>
        </w:rPr>
      </w:pPr>
      <w:r w:rsidRPr="00EA3338">
        <w:rPr>
          <w:rFonts w:asciiTheme="minorHAnsi" w:hAnsiTheme="minorHAnsi" w:cstheme="minorHAnsi"/>
          <w:sz w:val="22"/>
        </w:rPr>
        <w:t>Dále je jeho příprava zakotvena v</w:t>
      </w:r>
      <w:r w:rsidRPr="007E0951">
        <w:rPr>
          <w:rFonts w:asciiTheme="minorHAnsi" w:hAnsiTheme="minorHAnsi" w:cstheme="minorHAnsi"/>
          <w:color w:val="00B050"/>
          <w:sz w:val="22"/>
        </w:rPr>
        <w:t> </w:t>
      </w:r>
      <w:hyperlink r:id="rId92" w:history="1">
        <w:r w:rsidR="003A1A1F"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pod prioritním cílem 1 – Vzdělávání: Prioritní cíl 1-2: </w:t>
      </w:r>
      <w:r w:rsidRPr="00EA3338">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EA3338">
        <w:rPr>
          <w:rFonts w:asciiTheme="minorHAnsi" w:hAnsiTheme="minorHAnsi" w:cstheme="minorHAnsi"/>
          <w:sz w:val="22"/>
        </w:rPr>
        <w:t>(Opatření 1-2.2):</w:t>
      </w:r>
    </w:p>
    <w:p w:rsidR="007E1B60" w:rsidRDefault="007E1B60" w:rsidP="001F53EB">
      <w:pPr>
        <w:spacing w:before="120" w:after="120"/>
        <w:jc w:val="both"/>
        <w:rPr>
          <w:rFonts w:asciiTheme="minorHAnsi" w:hAnsiTheme="minorHAnsi" w:cstheme="minorHAnsi"/>
          <w:b/>
          <w:sz w:val="22"/>
        </w:rPr>
      </w:pPr>
      <w:r w:rsidRPr="00EA3338">
        <w:rPr>
          <w:rFonts w:asciiTheme="minorHAnsi" w:hAnsiTheme="minorHAnsi" w:cstheme="minorHAnsi"/>
          <w:b/>
          <w:sz w:val="22"/>
        </w:rPr>
        <w:t>Opatření 1-2.2: Příprava žádosti o akreditaci doktorského studijního programu Průmyslové inženýrství (prezenční i kombinovaná forma) s výukou v českém a anglickém jazyce v rámci projektu OP VVV Rozvoj výzkumně zaměřených studijních programů UTB</w:t>
      </w:r>
      <w:r w:rsidR="006D602A">
        <w:rPr>
          <w:rFonts w:asciiTheme="minorHAnsi" w:hAnsiTheme="minorHAnsi" w:cstheme="minorHAnsi"/>
          <w:b/>
          <w:sz w:val="22"/>
        </w:rPr>
        <w:t>.</w:t>
      </w:r>
    </w:p>
    <w:p w:rsidR="001F53EB" w:rsidRDefault="001F53EB">
      <w:pPr>
        <w:spacing w:before="120" w:after="120"/>
        <w:jc w:val="both"/>
        <w:rPr>
          <w:ins w:id="4938" w:author="Michal Pilík" w:date="2018-08-22T13:37:00Z"/>
          <w:rFonts w:asciiTheme="minorHAnsi" w:hAnsiTheme="minorHAnsi" w:cstheme="minorHAnsi"/>
          <w:sz w:val="22"/>
        </w:rPr>
        <w:pPrChange w:id="4939" w:author="Michal Pilík" w:date="2018-08-22T13:38:00Z">
          <w:pPr>
            <w:spacing w:before="120" w:after="360"/>
            <w:jc w:val="both"/>
          </w:pPr>
        </w:pPrChange>
      </w:pPr>
      <w:r w:rsidRPr="001F53EB">
        <w:rPr>
          <w:rFonts w:asciiTheme="minorHAnsi" w:hAnsiTheme="minorHAnsi" w:cstheme="minorHAnsi"/>
          <w:sz w:val="22"/>
        </w:rPr>
        <w:t xml:space="preserve">Předkládaný doktorský studijní program </w:t>
      </w:r>
      <w:r>
        <w:rPr>
          <w:rFonts w:asciiTheme="minorHAnsi" w:hAnsiTheme="minorHAnsi" w:cstheme="minorHAnsi"/>
          <w:sz w:val="22"/>
        </w:rPr>
        <w:t xml:space="preserve">navazuje na současně akreditovaný magisterský studijní program Průmyslové inženýrství, který má platnou akreditaci do 31. 5. 2020. V roce 2019 bude fakulta žádat o další akreditaci tohoto magisterského studijního progamu. </w:t>
      </w:r>
    </w:p>
    <w:p w:rsidR="007200BA" w:rsidRPr="007200BA" w:rsidRDefault="007200BA">
      <w:pPr>
        <w:pStyle w:val="Normlnweb"/>
        <w:spacing w:before="0" w:beforeAutospacing="0" w:after="120" w:afterAutospacing="0"/>
        <w:jc w:val="both"/>
        <w:rPr>
          <w:ins w:id="4940" w:author="Michal Pilík" w:date="2018-08-22T13:38:00Z"/>
          <w:rFonts w:ascii="Calibri" w:hAnsi="Calibri" w:cs="Calibri"/>
          <w:b/>
          <w:i/>
          <w:color w:val="000000"/>
          <w:sz w:val="22"/>
          <w:szCs w:val="22"/>
          <w:rPrChange w:id="4941" w:author="Michal Pilík" w:date="2018-08-22T13:39:00Z">
            <w:rPr>
              <w:ins w:id="4942" w:author="Michal Pilík" w:date="2018-08-22T13:38:00Z"/>
              <w:rFonts w:ascii="Calibri" w:hAnsi="Calibri" w:cs="Calibri"/>
              <w:color w:val="000000"/>
            </w:rPr>
          </w:rPrChange>
        </w:rPr>
        <w:pPrChange w:id="4943" w:author="Michal Pilík" w:date="2018-08-22T13:54:00Z">
          <w:pPr>
            <w:pStyle w:val="Normlnweb"/>
          </w:pPr>
        </w:pPrChange>
      </w:pPr>
      <w:ins w:id="4944" w:author="Michal Pilík" w:date="2018-08-22T13:38:00Z">
        <w:r w:rsidRPr="007200BA">
          <w:rPr>
            <w:rFonts w:ascii="Calibri" w:hAnsi="Calibri" w:cs="Calibri"/>
            <w:b/>
            <w:i/>
            <w:color w:val="000000"/>
            <w:sz w:val="22"/>
            <w:szCs w:val="22"/>
            <w:rPrChange w:id="4945" w:author="Michal Pilík" w:date="2018-08-22T13:39:00Z">
              <w:rPr>
                <w:rFonts w:ascii="Calibri" w:hAnsi="Calibri" w:cs="Calibri"/>
                <w:color w:val="000000"/>
              </w:rPr>
            </w:rPrChange>
          </w:rPr>
          <w:t>Silné stránky studijního programu:</w:t>
        </w:r>
      </w:ins>
    </w:p>
    <w:p w:rsidR="007200BA" w:rsidRPr="007200BA" w:rsidRDefault="007200BA">
      <w:pPr>
        <w:pStyle w:val="Normlnweb"/>
        <w:numPr>
          <w:ilvl w:val="0"/>
          <w:numId w:val="56"/>
        </w:numPr>
        <w:spacing w:before="0" w:beforeAutospacing="0" w:after="0" w:afterAutospacing="0"/>
        <w:jc w:val="both"/>
        <w:rPr>
          <w:ins w:id="4946" w:author="Michal Pilík" w:date="2018-08-22T13:38:00Z"/>
          <w:rFonts w:ascii="Calibri" w:hAnsi="Calibri" w:cs="Calibri"/>
          <w:color w:val="000000"/>
          <w:sz w:val="22"/>
          <w:szCs w:val="22"/>
          <w:rPrChange w:id="4947" w:author="Michal Pilík" w:date="2018-08-22T13:39:00Z">
            <w:rPr>
              <w:ins w:id="4948" w:author="Michal Pilík" w:date="2018-08-22T13:38:00Z"/>
              <w:rFonts w:ascii="Calibri" w:hAnsi="Calibri" w:cs="Calibri"/>
              <w:color w:val="000000"/>
            </w:rPr>
          </w:rPrChange>
        </w:rPr>
        <w:pPrChange w:id="4949" w:author="Michal Pilík" w:date="2018-08-22T13:39:00Z">
          <w:pPr>
            <w:pStyle w:val="Normlnweb"/>
            <w:numPr>
              <w:numId w:val="55"/>
            </w:numPr>
            <w:spacing w:before="0" w:beforeAutospacing="0" w:after="0" w:afterAutospacing="0"/>
            <w:ind w:left="720" w:hanging="360"/>
          </w:pPr>
        </w:pPrChange>
      </w:pPr>
      <w:ins w:id="4950" w:author="Michal Pilík" w:date="2018-08-22T13:38:00Z">
        <w:r w:rsidRPr="007200BA">
          <w:rPr>
            <w:rFonts w:ascii="Calibri" w:hAnsi="Calibri" w:cs="Calibri"/>
            <w:color w:val="000000"/>
            <w:sz w:val="22"/>
            <w:szCs w:val="22"/>
            <w:rPrChange w:id="4951" w:author="Michal Pilík" w:date="2018-08-22T13:39:00Z">
              <w:rPr>
                <w:rFonts w:ascii="Calibri" w:hAnsi="Calibri" w:cs="Calibri"/>
                <w:color w:val="000000"/>
              </w:rPr>
            </w:rPrChange>
          </w:rPr>
          <w:t>studenti jsou připravováni hlavně s ohledem na podporu jejich tvůrčí</w:t>
        </w:r>
      </w:ins>
      <w:ins w:id="4952" w:author="Michal Pilík" w:date="2018-08-30T15:07:00Z">
        <w:r w:rsidR="00E65203">
          <w:rPr>
            <w:rFonts w:ascii="Calibri" w:hAnsi="Calibri" w:cs="Calibri"/>
            <w:color w:val="000000"/>
            <w:sz w:val="22"/>
            <w:szCs w:val="22"/>
          </w:rPr>
          <w:t>ho</w:t>
        </w:r>
      </w:ins>
      <w:ins w:id="4953" w:author="Michal Pilík" w:date="2018-08-22T13:38:00Z">
        <w:r w:rsidRPr="007200BA">
          <w:rPr>
            <w:rFonts w:ascii="Calibri" w:hAnsi="Calibri" w:cs="Calibri"/>
            <w:color w:val="000000"/>
            <w:sz w:val="22"/>
            <w:szCs w:val="22"/>
            <w:rPrChange w:id="4954" w:author="Michal Pilík" w:date="2018-08-22T13:39:00Z">
              <w:rPr>
                <w:rFonts w:ascii="Calibri" w:hAnsi="Calibri" w:cs="Calibri"/>
                <w:color w:val="000000"/>
              </w:rPr>
            </w:rPrChange>
          </w:rPr>
          <w:t xml:space="preserve"> a výzkumně orientovaného uvažování, jsou zapojováni přímo do řešení projektů v oblasti průmyslového inženýrství s orientací na využívání tradičních i moderních metod průmyslového inženýrství;</w:t>
        </w:r>
      </w:ins>
    </w:p>
    <w:p w:rsidR="007200BA" w:rsidRPr="007200BA" w:rsidRDefault="007200BA">
      <w:pPr>
        <w:pStyle w:val="Normlnweb"/>
        <w:numPr>
          <w:ilvl w:val="0"/>
          <w:numId w:val="56"/>
        </w:numPr>
        <w:spacing w:before="0" w:beforeAutospacing="0" w:after="0" w:afterAutospacing="0"/>
        <w:jc w:val="both"/>
        <w:rPr>
          <w:ins w:id="4955" w:author="Michal Pilík" w:date="2018-08-22T13:38:00Z"/>
          <w:rFonts w:ascii="Calibri" w:hAnsi="Calibri" w:cs="Calibri"/>
          <w:color w:val="000000"/>
          <w:sz w:val="22"/>
          <w:szCs w:val="22"/>
          <w:rPrChange w:id="4956" w:author="Michal Pilík" w:date="2018-08-22T13:39:00Z">
            <w:rPr>
              <w:ins w:id="4957" w:author="Michal Pilík" w:date="2018-08-22T13:38:00Z"/>
              <w:rFonts w:ascii="Calibri" w:hAnsi="Calibri" w:cs="Calibri"/>
              <w:color w:val="000000"/>
            </w:rPr>
          </w:rPrChange>
        </w:rPr>
        <w:pPrChange w:id="4958" w:author="Michal Pilík" w:date="2018-08-22T13:39:00Z">
          <w:pPr>
            <w:pStyle w:val="Normlnweb"/>
            <w:numPr>
              <w:numId w:val="55"/>
            </w:numPr>
            <w:spacing w:before="0" w:beforeAutospacing="0" w:after="0" w:afterAutospacing="0"/>
            <w:ind w:left="720" w:hanging="360"/>
          </w:pPr>
        </w:pPrChange>
      </w:pPr>
      <w:ins w:id="4959" w:author="Michal Pilík" w:date="2018-08-22T13:38:00Z">
        <w:r w:rsidRPr="007200BA">
          <w:rPr>
            <w:rFonts w:ascii="Calibri" w:hAnsi="Calibri" w:cs="Calibri"/>
            <w:color w:val="000000"/>
            <w:sz w:val="22"/>
            <w:szCs w:val="22"/>
            <w:rPrChange w:id="4960" w:author="Michal Pilík" w:date="2018-08-22T13:39:00Z">
              <w:rPr>
                <w:rFonts w:ascii="Calibri" w:hAnsi="Calibri" w:cs="Calibri"/>
                <w:color w:val="000000"/>
              </w:rPr>
            </w:rPrChange>
          </w:rPr>
          <w:t xml:space="preserve">vysoká vědecká, ale i praktická připravenost akademických pracovníků, podílejících se na výuce předmětů </w:t>
        </w:r>
      </w:ins>
      <w:ins w:id="4961" w:author="Michal Pilík" w:date="2018-08-22T13:39:00Z">
        <w:r>
          <w:rPr>
            <w:rFonts w:ascii="Calibri" w:hAnsi="Calibri" w:cs="Calibri"/>
            <w:color w:val="000000"/>
            <w:sz w:val="22"/>
            <w:szCs w:val="22"/>
          </w:rPr>
          <w:t>doktorského</w:t>
        </w:r>
      </w:ins>
      <w:ins w:id="4962" w:author="Michal Pilík" w:date="2018-08-22T13:38:00Z">
        <w:r w:rsidRPr="007200BA">
          <w:rPr>
            <w:rFonts w:ascii="Calibri" w:hAnsi="Calibri" w:cs="Calibri"/>
            <w:color w:val="000000"/>
            <w:sz w:val="22"/>
            <w:szCs w:val="22"/>
            <w:rPrChange w:id="4963" w:author="Michal Pilík" w:date="2018-08-22T13:39:00Z">
              <w:rPr>
                <w:rFonts w:ascii="Calibri" w:hAnsi="Calibri" w:cs="Calibri"/>
                <w:color w:val="000000"/>
              </w:rPr>
            </w:rPrChange>
          </w:rPr>
          <w:t xml:space="preserve"> studijního programu Průmyslové inženýrství, právě díky řešení projektů v průmyslových společnostech, které jsou garancí sdílení a předávání odborných znalostí studentům;</w:t>
        </w:r>
      </w:ins>
    </w:p>
    <w:p w:rsidR="007200BA" w:rsidRPr="007200BA" w:rsidRDefault="007200BA">
      <w:pPr>
        <w:pStyle w:val="Normlnweb"/>
        <w:numPr>
          <w:ilvl w:val="0"/>
          <w:numId w:val="56"/>
        </w:numPr>
        <w:spacing w:before="0" w:beforeAutospacing="0" w:after="0" w:afterAutospacing="0"/>
        <w:jc w:val="both"/>
        <w:rPr>
          <w:ins w:id="4964" w:author="Michal Pilík" w:date="2018-08-22T13:38:00Z"/>
          <w:rFonts w:ascii="Calibri" w:hAnsi="Calibri" w:cs="Calibri"/>
          <w:color w:val="000000"/>
          <w:sz w:val="22"/>
          <w:szCs w:val="22"/>
          <w:rPrChange w:id="4965" w:author="Michal Pilík" w:date="2018-08-22T13:39:00Z">
            <w:rPr>
              <w:ins w:id="4966" w:author="Michal Pilík" w:date="2018-08-22T13:38:00Z"/>
              <w:rFonts w:ascii="Calibri" w:hAnsi="Calibri" w:cs="Calibri"/>
              <w:color w:val="000000"/>
            </w:rPr>
          </w:rPrChange>
        </w:rPr>
        <w:pPrChange w:id="4967" w:author="Michal Pilík" w:date="2018-08-22T13:39:00Z">
          <w:pPr>
            <w:pStyle w:val="Normlnweb"/>
            <w:numPr>
              <w:numId w:val="55"/>
            </w:numPr>
            <w:spacing w:before="0" w:beforeAutospacing="0" w:after="0" w:afterAutospacing="0"/>
            <w:ind w:left="720" w:hanging="360"/>
          </w:pPr>
        </w:pPrChange>
      </w:pPr>
      <w:ins w:id="4968" w:author="Michal Pilík" w:date="2018-08-22T13:38:00Z">
        <w:r w:rsidRPr="007200BA">
          <w:rPr>
            <w:rFonts w:ascii="Calibri" w:hAnsi="Calibri" w:cs="Calibri"/>
            <w:color w:val="000000"/>
            <w:sz w:val="22"/>
            <w:szCs w:val="22"/>
            <w:rPrChange w:id="4969" w:author="Michal Pilík" w:date="2018-08-22T13:39:00Z">
              <w:rPr>
                <w:rFonts w:ascii="Calibri" w:hAnsi="Calibri" w:cs="Calibri"/>
                <w:color w:val="000000"/>
              </w:rPr>
            </w:rPrChange>
          </w:rPr>
          <w:t>implementace nejnovějších trendů z oblasti průmyslového inženýrství, ekonomicko-manažerských věd, systémového inženýrství a inovačních metodik do výuky;</w:t>
        </w:r>
      </w:ins>
    </w:p>
    <w:p w:rsidR="007200BA" w:rsidRPr="007200BA" w:rsidRDefault="007200BA">
      <w:pPr>
        <w:pStyle w:val="Normlnweb"/>
        <w:numPr>
          <w:ilvl w:val="0"/>
          <w:numId w:val="56"/>
        </w:numPr>
        <w:spacing w:before="0" w:beforeAutospacing="0" w:after="0" w:afterAutospacing="0"/>
        <w:jc w:val="both"/>
        <w:rPr>
          <w:ins w:id="4970" w:author="Michal Pilík" w:date="2018-08-22T13:38:00Z"/>
          <w:rFonts w:ascii="Calibri" w:hAnsi="Calibri" w:cs="Calibri"/>
          <w:color w:val="000000"/>
          <w:sz w:val="22"/>
          <w:szCs w:val="22"/>
          <w:rPrChange w:id="4971" w:author="Michal Pilík" w:date="2018-08-22T13:39:00Z">
            <w:rPr>
              <w:ins w:id="4972" w:author="Michal Pilík" w:date="2018-08-22T13:38:00Z"/>
              <w:rFonts w:ascii="Calibri" w:hAnsi="Calibri" w:cs="Calibri"/>
              <w:color w:val="000000"/>
            </w:rPr>
          </w:rPrChange>
        </w:rPr>
        <w:pPrChange w:id="4973" w:author="Michal Pilík" w:date="2018-08-22T13:39:00Z">
          <w:pPr>
            <w:pStyle w:val="Normlnweb"/>
            <w:numPr>
              <w:numId w:val="55"/>
            </w:numPr>
            <w:spacing w:before="0" w:beforeAutospacing="0" w:after="0" w:afterAutospacing="0"/>
            <w:ind w:left="720" w:hanging="360"/>
          </w:pPr>
        </w:pPrChange>
      </w:pPr>
      <w:ins w:id="4974" w:author="Michal Pilík" w:date="2018-08-22T13:38:00Z">
        <w:r w:rsidRPr="007200BA">
          <w:rPr>
            <w:rFonts w:ascii="Calibri" w:hAnsi="Calibri" w:cs="Calibri"/>
            <w:color w:val="000000"/>
            <w:sz w:val="22"/>
            <w:szCs w:val="22"/>
            <w:rPrChange w:id="4975" w:author="Michal Pilík" w:date="2018-08-22T13:39:00Z">
              <w:rPr>
                <w:rFonts w:ascii="Calibri" w:hAnsi="Calibri" w:cs="Calibri"/>
                <w:color w:val="000000"/>
              </w:rPr>
            </w:rPrChange>
          </w:rPr>
          <w:t>atraktivita studijního programu pro studenty ve srovnání s jinými více ekonomicky laděnými programy díky možnostem proniknutí k řadě technologických konceptů reprezentovaných zaváděním kolaborativních robotů, základními technikami 3D tisku, bezpečnostními analýzami integrovaných výrobních systémů a dalšími;</w:t>
        </w:r>
      </w:ins>
    </w:p>
    <w:p w:rsidR="007200BA" w:rsidRPr="007200BA" w:rsidRDefault="007200BA">
      <w:pPr>
        <w:pStyle w:val="Odstavecseseznamem"/>
        <w:numPr>
          <w:ilvl w:val="0"/>
          <w:numId w:val="56"/>
        </w:numPr>
        <w:autoSpaceDE w:val="0"/>
        <w:autoSpaceDN w:val="0"/>
        <w:adjustRightInd w:val="0"/>
        <w:jc w:val="both"/>
        <w:rPr>
          <w:ins w:id="4976" w:author="Michal Pilík" w:date="2018-08-22T13:38:00Z"/>
          <w:rFonts w:ascii="Calibri" w:eastAsiaTheme="minorHAnsi" w:hAnsi="Calibri" w:cs="Calibri"/>
          <w:color w:val="000000"/>
          <w:sz w:val="22"/>
          <w:szCs w:val="22"/>
          <w:rPrChange w:id="4977" w:author="Michal Pilík" w:date="2018-08-22T13:39:00Z">
            <w:rPr>
              <w:ins w:id="4978" w:author="Michal Pilík" w:date="2018-08-22T13:38:00Z"/>
              <w:rFonts w:ascii="Calibri" w:eastAsiaTheme="minorHAnsi" w:hAnsi="Calibri" w:cs="Calibri"/>
              <w:color w:val="000000"/>
              <w:sz w:val="24"/>
              <w:szCs w:val="24"/>
            </w:rPr>
          </w:rPrChange>
        </w:rPr>
        <w:pPrChange w:id="4979" w:author="Michal Pilík" w:date="2018-08-22T13:39:00Z">
          <w:pPr>
            <w:pStyle w:val="Odstavecseseznamem"/>
            <w:numPr>
              <w:numId w:val="55"/>
            </w:numPr>
            <w:autoSpaceDE w:val="0"/>
            <w:autoSpaceDN w:val="0"/>
            <w:adjustRightInd w:val="0"/>
            <w:ind w:hanging="360"/>
          </w:pPr>
        </w:pPrChange>
      </w:pPr>
      <w:ins w:id="4980" w:author="Michal Pilík" w:date="2018-08-22T13:38:00Z">
        <w:r w:rsidRPr="007200BA">
          <w:rPr>
            <w:rFonts w:ascii="Calibri" w:eastAsiaTheme="minorHAnsi" w:hAnsi="Calibri" w:cs="Calibri"/>
            <w:color w:val="000000"/>
            <w:sz w:val="22"/>
            <w:szCs w:val="22"/>
            <w:rPrChange w:id="4981" w:author="Michal Pilík" w:date="2018-08-22T13:39:00Z">
              <w:rPr>
                <w:rFonts w:ascii="Calibri" w:eastAsiaTheme="minorHAnsi" w:hAnsi="Calibri" w:cs="Calibri"/>
                <w:color w:val="000000"/>
                <w:sz w:val="24"/>
                <w:szCs w:val="24"/>
              </w:rPr>
            </w:rPrChange>
          </w:rPr>
          <w:t>úzké využití kontaktů s vědeckými pracovišti v ČR, SR i ve světě, upevňující vzájemnou spolupráci v oblasti průmyslového inženýrství;</w:t>
        </w:r>
      </w:ins>
    </w:p>
    <w:p w:rsidR="007200BA" w:rsidRPr="007200BA" w:rsidRDefault="007200BA">
      <w:pPr>
        <w:pStyle w:val="Odstavecseseznamem"/>
        <w:numPr>
          <w:ilvl w:val="0"/>
          <w:numId w:val="56"/>
        </w:numPr>
        <w:autoSpaceDE w:val="0"/>
        <w:autoSpaceDN w:val="0"/>
        <w:adjustRightInd w:val="0"/>
        <w:spacing w:after="120"/>
        <w:ind w:left="714" w:hanging="357"/>
        <w:jc w:val="both"/>
        <w:rPr>
          <w:ins w:id="4982" w:author="Michal Pilík" w:date="2018-08-22T13:38:00Z"/>
          <w:rFonts w:ascii="Calibri" w:eastAsiaTheme="minorHAnsi" w:hAnsi="Calibri" w:cs="Calibri"/>
          <w:color w:val="000000"/>
          <w:sz w:val="22"/>
          <w:szCs w:val="22"/>
          <w:rPrChange w:id="4983" w:author="Michal Pilík" w:date="2018-08-22T13:39:00Z">
            <w:rPr>
              <w:ins w:id="4984" w:author="Michal Pilík" w:date="2018-08-22T13:38:00Z"/>
              <w:rFonts w:ascii="Calibri" w:eastAsiaTheme="minorHAnsi" w:hAnsi="Calibri" w:cs="Calibri"/>
              <w:color w:val="000000"/>
              <w:sz w:val="24"/>
              <w:szCs w:val="24"/>
            </w:rPr>
          </w:rPrChange>
        </w:rPr>
        <w:pPrChange w:id="4985" w:author="Michal Pilík" w:date="2018-08-22T13:40:00Z">
          <w:pPr>
            <w:pStyle w:val="Odstavecseseznamem"/>
            <w:numPr>
              <w:numId w:val="55"/>
            </w:numPr>
            <w:autoSpaceDE w:val="0"/>
            <w:autoSpaceDN w:val="0"/>
            <w:adjustRightInd w:val="0"/>
            <w:ind w:hanging="360"/>
          </w:pPr>
        </w:pPrChange>
      </w:pPr>
      <w:ins w:id="4986" w:author="Michal Pilík" w:date="2018-08-22T13:38:00Z">
        <w:r w:rsidRPr="007200BA">
          <w:rPr>
            <w:rFonts w:ascii="Calibri" w:eastAsiaTheme="minorHAnsi" w:hAnsi="Calibri" w:cs="Calibri"/>
            <w:color w:val="000000"/>
            <w:sz w:val="22"/>
            <w:szCs w:val="22"/>
            <w:rPrChange w:id="4987" w:author="Michal Pilík" w:date="2018-08-22T13:39:00Z">
              <w:rPr>
                <w:rFonts w:ascii="Calibri" w:eastAsiaTheme="minorHAnsi" w:hAnsi="Calibri" w:cs="Calibri"/>
                <w:color w:val="000000"/>
                <w:sz w:val="24"/>
                <w:szCs w:val="24"/>
              </w:rPr>
            </w:rPrChange>
          </w:rPr>
          <w:t>v podstatě nulová nezaměstnanost absolventů studijního programu díky obrovskému zájmu průmyslových firem po jeho absolventech zejména na pozice vedoucích výroby, procesních manažerů ve výrobě, logistiky, kvality, údržby, ale i výzkumně-vývojových pracovníků vývojových útvarů v průmyslových firmách, dále jako kvalifikovaných projektových manažerů, manažerů procesních a produktových týmů či jako specializovaných manažerů konzultantů, pro oblast procesního a průmyslového inženýrství.</w:t>
        </w:r>
      </w:ins>
    </w:p>
    <w:p w:rsidR="007200BA" w:rsidRPr="007200BA" w:rsidRDefault="007200BA">
      <w:pPr>
        <w:pStyle w:val="Normlnweb"/>
        <w:spacing w:before="0" w:beforeAutospacing="0" w:after="120" w:afterAutospacing="0"/>
        <w:jc w:val="both"/>
        <w:rPr>
          <w:ins w:id="4988" w:author="Michal Pilík" w:date="2018-08-22T13:38:00Z"/>
          <w:rFonts w:ascii="Calibri" w:hAnsi="Calibri" w:cs="Calibri"/>
          <w:b/>
          <w:i/>
          <w:color w:val="000000"/>
          <w:sz w:val="22"/>
          <w:szCs w:val="22"/>
          <w:rPrChange w:id="4989" w:author="Michal Pilík" w:date="2018-08-22T13:40:00Z">
            <w:rPr>
              <w:ins w:id="4990" w:author="Michal Pilík" w:date="2018-08-22T13:38:00Z"/>
              <w:rFonts w:ascii="Calibri" w:hAnsi="Calibri" w:cs="Calibri"/>
              <w:color w:val="000000"/>
            </w:rPr>
          </w:rPrChange>
        </w:rPr>
        <w:pPrChange w:id="4991" w:author="Michal Pilík" w:date="2018-08-22T13:54:00Z">
          <w:pPr>
            <w:pStyle w:val="Normlnweb"/>
          </w:pPr>
        </w:pPrChange>
      </w:pPr>
      <w:ins w:id="4992" w:author="Michal Pilík" w:date="2018-08-22T13:38:00Z">
        <w:r w:rsidRPr="007200BA">
          <w:rPr>
            <w:rFonts w:ascii="Calibri" w:hAnsi="Calibri" w:cs="Calibri"/>
            <w:b/>
            <w:i/>
            <w:color w:val="000000"/>
            <w:sz w:val="22"/>
            <w:szCs w:val="22"/>
            <w:rPrChange w:id="4993" w:author="Michal Pilík" w:date="2018-08-22T13:40:00Z">
              <w:rPr>
                <w:rFonts w:ascii="Calibri" w:hAnsi="Calibri" w:cs="Calibri"/>
                <w:color w:val="000000"/>
              </w:rPr>
            </w:rPrChange>
          </w:rPr>
          <w:lastRenderedPageBreak/>
          <w:t>Slabé stránky studijního programu:</w:t>
        </w:r>
      </w:ins>
    </w:p>
    <w:p w:rsidR="007200BA" w:rsidRPr="007200BA" w:rsidRDefault="007200BA">
      <w:pPr>
        <w:pStyle w:val="Normlnweb"/>
        <w:numPr>
          <w:ilvl w:val="0"/>
          <w:numId w:val="57"/>
        </w:numPr>
        <w:spacing w:before="0" w:beforeAutospacing="0" w:after="0" w:afterAutospacing="0"/>
        <w:ind w:left="714" w:hanging="357"/>
        <w:jc w:val="both"/>
        <w:rPr>
          <w:ins w:id="4994" w:author="Michal Pilík" w:date="2018-08-22T13:38:00Z"/>
          <w:rFonts w:ascii="Calibri" w:hAnsi="Calibri" w:cs="Calibri"/>
          <w:color w:val="000000"/>
          <w:sz w:val="22"/>
          <w:szCs w:val="22"/>
          <w:rPrChange w:id="4995" w:author="Michal Pilík" w:date="2018-08-22T13:39:00Z">
            <w:rPr>
              <w:ins w:id="4996" w:author="Michal Pilík" w:date="2018-08-22T13:38:00Z"/>
              <w:rFonts w:ascii="Calibri" w:hAnsi="Calibri" w:cs="Calibri"/>
              <w:color w:val="000000"/>
            </w:rPr>
          </w:rPrChange>
        </w:rPr>
        <w:pPrChange w:id="4997" w:author="Michal Pilík" w:date="2018-08-22T13:55:00Z">
          <w:pPr>
            <w:pStyle w:val="Normlnweb"/>
          </w:pPr>
        </w:pPrChange>
      </w:pPr>
      <w:ins w:id="4998" w:author="Michal Pilík" w:date="2018-08-22T13:38:00Z">
        <w:r w:rsidRPr="007200BA">
          <w:rPr>
            <w:rFonts w:ascii="Calibri" w:hAnsi="Calibri" w:cs="Calibri"/>
            <w:color w:val="000000"/>
            <w:sz w:val="22"/>
            <w:szCs w:val="22"/>
            <w:rPrChange w:id="4999" w:author="Michal Pilík" w:date="2018-08-22T13:39:00Z">
              <w:rPr>
                <w:rFonts w:ascii="Calibri" w:hAnsi="Calibri" w:cs="Calibri"/>
                <w:color w:val="000000"/>
              </w:rPr>
            </w:rPrChange>
          </w:rPr>
          <w:t>zajišťování technologické podpory studijního programu převážně ve vlastních prostorách Ústavu průmyslového inženýrství a informačních systémů (dostupnost aktuálně používaných software, technických zařízení, informačních technologií, digitální podpory výrobních procesů a průmyslového inženýrství);</w:t>
        </w:r>
      </w:ins>
    </w:p>
    <w:p w:rsidR="007200BA" w:rsidRPr="007200BA" w:rsidRDefault="007200BA">
      <w:pPr>
        <w:pStyle w:val="Normlnweb"/>
        <w:numPr>
          <w:ilvl w:val="0"/>
          <w:numId w:val="57"/>
        </w:numPr>
        <w:spacing w:before="0" w:beforeAutospacing="0" w:after="0" w:afterAutospacing="0"/>
        <w:ind w:left="714" w:hanging="357"/>
        <w:jc w:val="both"/>
        <w:rPr>
          <w:ins w:id="5000" w:author="Michal Pilík" w:date="2018-08-22T13:38:00Z"/>
          <w:rFonts w:ascii="Calibri" w:hAnsi="Calibri" w:cs="Calibri"/>
          <w:color w:val="000000"/>
          <w:sz w:val="22"/>
          <w:szCs w:val="22"/>
          <w:rPrChange w:id="5001" w:author="Michal Pilík" w:date="2018-08-22T13:39:00Z">
            <w:rPr>
              <w:ins w:id="5002" w:author="Michal Pilík" w:date="2018-08-22T13:38:00Z"/>
              <w:rFonts w:ascii="Calibri" w:hAnsi="Calibri" w:cs="Calibri"/>
              <w:color w:val="000000"/>
            </w:rPr>
          </w:rPrChange>
        </w:rPr>
        <w:pPrChange w:id="5003" w:author="Michal Pilík" w:date="2018-08-22T13:40:00Z">
          <w:pPr>
            <w:pStyle w:val="Normlnweb"/>
          </w:pPr>
        </w:pPrChange>
      </w:pPr>
      <w:ins w:id="5004" w:author="Michal Pilík" w:date="2018-08-22T13:38:00Z">
        <w:r w:rsidRPr="007200BA">
          <w:rPr>
            <w:rFonts w:ascii="Calibri" w:hAnsi="Calibri" w:cs="Calibri"/>
            <w:color w:val="000000"/>
            <w:sz w:val="22"/>
            <w:szCs w:val="22"/>
            <w:rPrChange w:id="5005" w:author="Michal Pilík" w:date="2018-08-22T13:39:00Z">
              <w:rPr>
                <w:rFonts w:ascii="Calibri" w:hAnsi="Calibri" w:cs="Calibri"/>
                <w:color w:val="000000"/>
              </w:rPr>
            </w:rPrChange>
          </w:rPr>
          <w:t>uvedenou slabou stránku předpokládá garant studijního programu eliminovat využíváním aktivní spolupráce s průmyslovými firmami, vlastnícími špičkové technologie z oblasti průmyslového inženýrství, do kterých však studenti musí cestovat. Dále formou vzájemné spolupráce na praktických studentských projektech, řešením diplomových prací, praktickými workshopy a sdílením znalostí o vybraných technologiích;</w:t>
        </w:r>
      </w:ins>
    </w:p>
    <w:p w:rsidR="007200BA" w:rsidRPr="007200BA" w:rsidRDefault="007200BA">
      <w:pPr>
        <w:pStyle w:val="Odstavecseseznamem"/>
        <w:numPr>
          <w:ilvl w:val="0"/>
          <w:numId w:val="57"/>
        </w:numPr>
        <w:spacing w:after="360"/>
        <w:ind w:left="714" w:hanging="357"/>
        <w:jc w:val="both"/>
        <w:rPr>
          <w:rFonts w:asciiTheme="minorHAnsi" w:hAnsiTheme="minorHAnsi" w:cstheme="minorHAnsi"/>
          <w:sz w:val="22"/>
          <w:szCs w:val="22"/>
          <w:rPrChange w:id="5006" w:author="Michal Pilík" w:date="2018-08-22T13:40:00Z">
            <w:rPr>
              <w:rFonts w:asciiTheme="minorHAnsi" w:hAnsiTheme="minorHAnsi" w:cstheme="minorHAnsi"/>
              <w:sz w:val="22"/>
            </w:rPr>
          </w:rPrChange>
        </w:rPr>
        <w:pPrChange w:id="5007" w:author="Michal Pilík" w:date="2018-08-22T13:40:00Z">
          <w:pPr>
            <w:spacing w:before="120" w:after="360"/>
            <w:jc w:val="both"/>
          </w:pPr>
        </w:pPrChange>
      </w:pPr>
      <w:ins w:id="5008" w:author="Michal Pilík" w:date="2018-08-22T13:38:00Z">
        <w:r w:rsidRPr="007200BA">
          <w:rPr>
            <w:rFonts w:ascii="Calibri" w:hAnsi="Calibri" w:cs="Calibri"/>
            <w:color w:val="000000"/>
            <w:sz w:val="22"/>
            <w:szCs w:val="22"/>
            <w:rPrChange w:id="5009" w:author="Michal Pilík" w:date="2018-08-22T13:40:00Z">
              <w:rPr>
                <w:rFonts w:ascii="Calibri" w:hAnsi="Calibri" w:cs="Calibri"/>
                <w:color w:val="000000"/>
              </w:rPr>
            </w:rPrChange>
          </w:rPr>
          <w:t>jazyková připravenost studentů pro studium zejména v angličtině a němčině - uvedenou slabou stránku předpokládáme eliminovat plně podporovanými zahraničními stážemi studentů ve vybraných zahraničních průmyslových společnostech, které využívají „best practices“ z oblasti průmyslového inženýrství a konceptu Průmysl 4.0, komunikací s lektory vyučujícími uvedené jazyky a cílenou navigací na výuku odborných textů z oblasti průmyslového inženýrství, nastavením části studia formou ERASMUS programu pro studenty</w:t>
        </w:r>
      </w:ins>
      <w:ins w:id="5010" w:author="Trefilová Pavla" w:date="2018-09-04T08:55:00Z">
        <w:r w:rsidR="00AD39EA">
          <w:rPr>
            <w:rFonts w:ascii="Calibri" w:hAnsi="Calibri" w:cs="Calibri"/>
            <w:color w:val="000000"/>
            <w:sz w:val="22"/>
            <w:szCs w:val="22"/>
          </w:rPr>
          <w:t>.</w:t>
        </w:r>
      </w:ins>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2.2</w:t>
      </w:r>
    </w:p>
    <w:p w:rsidR="00EA3338" w:rsidRDefault="007E1B60" w:rsidP="00EA3338">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w:t>
      </w:r>
      <w:r w:rsidR="004E1594" w:rsidRPr="00EA3338">
        <w:rPr>
          <w:rFonts w:asciiTheme="minorHAnsi" w:hAnsiTheme="minorHAnsi" w:cstheme="minorHAnsi"/>
          <w:sz w:val="22"/>
          <w:szCs w:val="22"/>
        </w:rPr>
        <w:t>doktorského</w:t>
      </w:r>
      <w:r w:rsidRPr="00EA3338">
        <w:rPr>
          <w:rFonts w:asciiTheme="minorHAnsi" w:hAnsiTheme="minorHAnsi" w:cstheme="minorHAnsi"/>
          <w:sz w:val="22"/>
          <w:szCs w:val="22"/>
        </w:rPr>
        <w:t xml:space="preserve"> studijního programu </w:t>
      </w:r>
      <w:r w:rsidR="004E1594" w:rsidRPr="00EA3338">
        <w:rPr>
          <w:rFonts w:asciiTheme="minorHAnsi" w:hAnsiTheme="minorHAnsi" w:cstheme="minorHAnsi"/>
          <w:sz w:val="22"/>
          <w:szCs w:val="22"/>
        </w:rPr>
        <w:t>Průmyslové inženýrství</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w:t>
      </w:r>
      <w:r w:rsidR="004E5166" w:rsidRPr="00EA3338">
        <w:rPr>
          <w:rFonts w:asciiTheme="minorHAnsi" w:hAnsiTheme="minorHAnsi" w:cstheme="minorHAnsi"/>
          <w:sz w:val="22"/>
          <w:szCs w:val="22"/>
        </w:rPr>
        <w:t> oblastmi vzdělávání, ve kterých fakuklta žádá o akreditaci</w:t>
      </w:r>
      <w:r w:rsidRPr="00EA3338">
        <w:rPr>
          <w:rFonts w:asciiTheme="minorHAnsi" w:hAnsiTheme="minorHAnsi" w:cstheme="minorHAnsi"/>
          <w:sz w:val="22"/>
          <w:szCs w:val="22"/>
        </w:rPr>
        <w:t xml:space="preserve"> a zaměřuje se na aktuální výzkumné trendy v oblasti základního výzkumu a reflektuje také aktuální potřeby podnikové praxe. Navrhovaný studijní program „</w:t>
      </w:r>
      <w:r w:rsidR="004E1594" w:rsidRPr="00EA3338">
        <w:rPr>
          <w:rFonts w:asciiTheme="minorHAnsi" w:hAnsiTheme="minorHAnsi" w:cstheme="minorHAnsi"/>
          <w:sz w:val="22"/>
          <w:szCs w:val="22"/>
        </w:rPr>
        <w:t>Průmyslové inženýrství</w:t>
      </w:r>
      <w:r w:rsidRPr="00EA3338">
        <w:rPr>
          <w:rFonts w:asciiTheme="minorHAnsi" w:hAnsiTheme="minorHAnsi" w:cstheme="minorHAnsi"/>
          <w:sz w:val="22"/>
          <w:szCs w:val="22"/>
        </w:rPr>
        <w:t xml:space="preserve">“ je primárně zajišťován </w:t>
      </w:r>
      <w:r w:rsidR="004E1594" w:rsidRPr="00EA3338">
        <w:rPr>
          <w:rFonts w:asciiTheme="minorHAnsi" w:hAnsiTheme="minorHAnsi" w:cstheme="minorHAnsi"/>
          <w:sz w:val="22"/>
          <w:szCs w:val="22"/>
        </w:rPr>
        <w:t>Ústavem průmyslového inženýrství a informačních systémů</w:t>
      </w:r>
      <w:r w:rsidRPr="00EA3338">
        <w:rPr>
          <w:rFonts w:asciiTheme="minorHAnsi" w:hAnsiTheme="minorHAnsi" w:cstheme="minorHAnsi"/>
          <w:sz w:val="22"/>
          <w:szCs w:val="22"/>
        </w:rPr>
        <w:t>, ale na výuce předmětů se podílejí akademičtí pracovníci, všech ústavů fakulty. Vědeckovýzkumné aktivity ústavů pokrývají následující oblasti:</w:t>
      </w:r>
      <w:r w:rsidR="00EA3338">
        <w:rPr>
          <w:rFonts w:asciiTheme="minorHAnsi" w:hAnsiTheme="minorHAnsi" w:cstheme="minorHAnsi"/>
          <w:sz w:val="22"/>
          <w:szCs w:val="22"/>
        </w:rPr>
        <w:t xml:space="preserve"> </w:t>
      </w:r>
    </w:p>
    <w:p w:rsidR="00EA3338" w:rsidRDefault="007E1B60" w:rsidP="00EA3338">
      <w:pPr>
        <w:pStyle w:val="Odstavecseseznamem"/>
        <w:numPr>
          <w:ilvl w:val="0"/>
          <w:numId w:val="47"/>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EA3338" w:rsidRDefault="007E1B60" w:rsidP="00EA3338">
      <w:pPr>
        <w:pStyle w:val="Odstavecseseznamem"/>
        <w:numPr>
          <w:ilvl w:val="0"/>
          <w:numId w:val="47"/>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rsidR="007E1B60" w:rsidRPr="00EA3338" w:rsidDel="00AD39EA" w:rsidRDefault="007E1B60">
      <w:pPr>
        <w:pStyle w:val="Odstavecseseznamem"/>
        <w:numPr>
          <w:ilvl w:val="0"/>
          <w:numId w:val="25"/>
        </w:numPr>
        <w:jc w:val="both"/>
        <w:rPr>
          <w:del w:id="5011" w:author="Trefilová Pavla" w:date="2018-09-04T08:57:00Z"/>
          <w:rFonts w:asciiTheme="minorHAnsi" w:hAnsiTheme="minorHAnsi" w:cstheme="minorHAnsi"/>
          <w:sz w:val="22"/>
          <w:szCs w:val="22"/>
        </w:rPr>
        <w:pPrChange w:id="5012" w:author="Trefilová Pavla" w:date="2018-09-04T08:57:00Z">
          <w:pPr>
            <w:pStyle w:val="Odstavecseseznamem"/>
            <w:numPr>
              <w:numId w:val="47"/>
            </w:numPr>
            <w:ind w:hanging="360"/>
            <w:jc w:val="both"/>
          </w:pPr>
        </w:pPrChange>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rsidR="00AD39EA" w:rsidRPr="00AD39EA" w:rsidRDefault="00AD39EA">
      <w:pPr>
        <w:pStyle w:val="Odstavecseseznamem"/>
        <w:numPr>
          <w:ilvl w:val="0"/>
          <w:numId w:val="25"/>
        </w:numPr>
        <w:jc w:val="both"/>
        <w:rPr>
          <w:ins w:id="5013" w:author="Trefilová Pavla" w:date="2018-09-04T08:58:00Z"/>
          <w:rFonts w:asciiTheme="minorHAnsi" w:hAnsiTheme="minorHAnsi" w:cstheme="minorHAnsi"/>
          <w:sz w:val="22"/>
          <w:szCs w:val="22"/>
          <w:rPrChange w:id="5014" w:author="Trefilová Pavla" w:date="2018-09-04T08:58:00Z">
            <w:rPr>
              <w:ins w:id="5015" w:author="Trefilová Pavla" w:date="2018-09-04T08:58:00Z"/>
              <w:rFonts w:asciiTheme="minorHAnsi" w:hAnsiTheme="minorHAnsi" w:cstheme="minorHAnsi"/>
              <w:b/>
              <w:sz w:val="22"/>
              <w:szCs w:val="22"/>
            </w:rPr>
          </w:rPrChange>
        </w:rPr>
        <w:pPrChange w:id="5016" w:author="Trefilová Pavla" w:date="2018-09-04T08:57:00Z">
          <w:pPr>
            <w:pStyle w:val="Nadpis3"/>
            <w:numPr>
              <w:numId w:val="25"/>
            </w:numPr>
            <w:ind w:left="720" w:hanging="360"/>
            <w:jc w:val="both"/>
          </w:pPr>
        </w:pPrChange>
      </w:pPr>
    </w:p>
    <w:p w:rsidR="007E1B60" w:rsidRPr="00AD39EA" w:rsidDel="00AD39EA" w:rsidRDefault="007E1B60">
      <w:pPr>
        <w:pStyle w:val="Odstavecseseznamem"/>
        <w:numPr>
          <w:ilvl w:val="0"/>
          <w:numId w:val="25"/>
        </w:numPr>
        <w:jc w:val="both"/>
        <w:rPr>
          <w:del w:id="5017" w:author="Trefilová Pavla" w:date="2018-09-04T08:58:00Z"/>
          <w:rFonts w:asciiTheme="minorHAnsi" w:hAnsiTheme="minorHAnsi" w:cstheme="minorHAnsi"/>
          <w:sz w:val="22"/>
          <w:szCs w:val="22"/>
          <w:rPrChange w:id="5018" w:author="Trefilová Pavla" w:date="2018-09-04T08:57:00Z">
            <w:rPr>
              <w:del w:id="5019" w:author="Trefilová Pavla" w:date="2018-09-04T08:58:00Z"/>
              <w:rFonts w:asciiTheme="minorHAnsi" w:hAnsiTheme="minorHAnsi" w:cstheme="minorHAnsi"/>
              <w:color w:val="auto"/>
              <w:sz w:val="22"/>
              <w:szCs w:val="22"/>
            </w:rPr>
          </w:rPrChange>
        </w:rPr>
        <w:pPrChange w:id="5020" w:author="Trefilová Pavla" w:date="2018-09-04T08:58:00Z">
          <w:pPr>
            <w:pStyle w:val="Nadpis3"/>
            <w:numPr>
              <w:numId w:val="25"/>
            </w:numPr>
            <w:ind w:left="720" w:hanging="360"/>
            <w:jc w:val="both"/>
          </w:pPr>
        </w:pPrChange>
      </w:pPr>
      <w:r w:rsidRPr="00AD39EA">
        <w:rPr>
          <w:rFonts w:asciiTheme="minorHAnsi" w:hAnsiTheme="minorHAnsi" w:cstheme="minorHAnsi"/>
          <w:b/>
          <w:sz w:val="22"/>
          <w:szCs w:val="22"/>
          <w:rPrChange w:id="5021" w:author="Trefilová Pavla" w:date="2018-09-04T08:58:00Z">
            <w:rPr>
              <w:rFonts w:asciiTheme="minorHAnsi" w:hAnsiTheme="minorHAnsi" w:cstheme="minorHAnsi"/>
              <w:b/>
              <w:sz w:val="22"/>
              <w:szCs w:val="22"/>
            </w:rPr>
          </w:rPrChange>
        </w:rPr>
        <w:t>Ústav managementu a marketingu</w:t>
      </w:r>
      <w:r w:rsidRPr="00AD39EA">
        <w:rPr>
          <w:rFonts w:asciiTheme="minorHAnsi" w:hAnsiTheme="minorHAnsi" w:cstheme="minorHAnsi"/>
          <w:sz w:val="22"/>
          <w:szCs w:val="22"/>
          <w:rPrChange w:id="5022" w:author="Trefilová Pavla" w:date="2018-09-04T08:58:00Z">
            <w:rPr>
              <w:rFonts w:asciiTheme="minorHAnsi" w:hAnsiTheme="minorHAnsi" w:cstheme="minorHAnsi"/>
              <w:sz w:val="22"/>
              <w:szCs w:val="22"/>
            </w:rPr>
          </w:rPrChange>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AD39EA" w:rsidRPr="00AD39EA" w:rsidRDefault="00AD39EA">
      <w:pPr>
        <w:pStyle w:val="Odstavecseseznamem"/>
        <w:numPr>
          <w:ilvl w:val="0"/>
          <w:numId w:val="25"/>
        </w:numPr>
        <w:jc w:val="both"/>
        <w:rPr>
          <w:ins w:id="5023" w:author="Trefilová Pavla" w:date="2018-09-04T08:58:00Z"/>
          <w:rFonts w:asciiTheme="minorHAnsi" w:hAnsiTheme="minorHAnsi" w:cstheme="minorHAnsi"/>
          <w:sz w:val="22"/>
          <w:szCs w:val="22"/>
          <w:rPrChange w:id="5024" w:author="Trefilová Pavla" w:date="2018-09-04T08:58:00Z">
            <w:rPr>
              <w:ins w:id="5025" w:author="Trefilová Pavla" w:date="2018-09-04T08:58:00Z"/>
              <w:rFonts w:asciiTheme="minorHAnsi" w:hAnsiTheme="minorHAnsi" w:cstheme="minorHAnsi"/>
              <w:b/>
              <w:sz w:val="22"/>
              <w:szCs w:val="22"/>
            </w:rPr>
          </w:rPrChange>
        </w:rPr>
        <w:pPrChange w:id="5026" w:author="Trefilová Pavla" w:date="2018-09-04T08:58:00Z">
          <w:pPr>
            <w:pStyle w:val="Nadpis3"/>
            <w:numPr>
              <w:numId w:val="25"/>
            </w:numPr>
            <w:ind w:left="720" w:hanging="360"/>
            <w:jc w:val="both"/>
          </w:pPr>
        </w:pPrChange>
      </w:pPr>
    </w:p>
    <w:p w:rsidR="007E1B60" w:rsidRPr="00AD39EA" w:rsidDel="00AD39EA" w:rsidRDefault="007E1B60">
      <w:pPr>
        <w:pStyle w:val="Odstavecseseznamem"/>
        <w:numPr>
          <w:ilvl w:val="0"/>
          <w:numId w:val="25"/>
        </w:numPr>
        <w:jc w:val="both"/>
        <w:rPr>
          <w:del w:id="5027" w:author="Trefilová Pavla" w:date="2018-09-04T08:58:00Z"/>
          <w:rFonts w:asciiTheme="minorHAnsi" w:hAnsiTheme="minorHAnsi" w:cstheme="minorHAnsi"/>
          <w:sz w:val="22"/>
          <w:szCs w:val="22"/>
          <w:rPrChange w:id="5028" w:author="Trefilová Pavla" w:date="2018-09-04T08:58:00Z">
            <w:rPr>
              <w:del w:id="5029" w:author="Trefilová Pavla" w:date="2018-09-04T08:58:00Z"/>
              <w:rFonts w:asciiTheme="minorHAnsi" w:hAnsiTheme="minorHAnsi" w:cstheme="minorHAnsi"/>
              <w:color w:val="auto"/>
              <w:sz w:val="22"/>
              <w:szCs w:val="22"/>
            </w:rPr>
          </w:rPrChange>
        </w:rPr>
        <w:pPrChange w:id="5030" w:author="Trefilová Pavla" w:date="2018-09-04T08:58:00Z">
          <w:pPr>
            <w:pStyle w:val="Nadpis3"/>
            <w:numPr>
              <w:numId w:val="25"/>
            </w:numPr>
            <w:ind w:left="720" w:hanging="360"/>
            <w:jc w:val="both"/>
          </w:pPr>
        </w:pPrChange>
      </w:pPr>
      <w:r w:rsidRPr="00AD39EA">
        <w:rPr>
          <w:rFonts w:asciiTheme="minorHAnsi" w:hAnsiTheme="minorHAnsi" w:cstheme="minorHAnsi"/>
          <w:b/>
          <w:sz w:val="22"/>
          <w:szCs w:val="22"/>
          <w:rPrChange w:id="5031" w:author="Trefilová Pavla" w:date="2018-09-04T08:58:00Z">
            <w:rPr>
              <w:rFonts w:asciiTheme="minorHAnsi" w:hAnsiTheme="minorHAnsi" w:cstheme="minorHAnsi"/>
              <w:b/>
              <w:sz w:val="22"/>
              <w:szCs w:val="22"/>
            </w:rPr>
          </w:rPrChange>
        </w:rPr>
        <w:t>Ústav průmyslového inženýrství a informačních systémů</w:t>
      </w:r>
      <w:r w:rsidRPr="00AD39EA">
        <w:rPr>
          <w:rFonts w:asciiTheme="minorHAnsi" w:hAnsiTheme="minorHAnsi" w:cstheme="minorHAnsi"/>
          <w:sz w:val="22"/>
          <w:szCs w:val="22"/>
          <w:rPrChange w:id="5032" w:author="Trefilová Pavla" w:date="2018-09-04T08:58:00Z">
            <w:rPr>
              <w:rFonts w:asciiTheme="minorHAnsi" w:hAnsiTheme="minorHAnsi" w:cstheme="minorHAnsi"/>
              <w:sz w:val="22"/>
              <w:szCs w:val="22"/>
            </w:rPr>
          </w:rPrChange>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AD39EA" w:rsidRPr="00AD39EA" w:rsidRDefault="00AD39EA">
      <w:pPr>
        <w:pStyle w:val="Odstavecseseznamem"/>
        <w:numPr>
          <w:ilvl w:val="0"/>
          <w:numId w:val="25"/>
        </w:numPr>
        <w:jc w:val="both"/>
        <w:rPr>
          <w:ins w:id="5033" w:author="Trefilová Pavla" w:date="2018-09-04T08:58:00Z"/>
          <w:rFonts w:asciiTheme="minorHAnsi" w:hAnsiTheme="minorHAnsi" w:cstheme="minorHAnsi"/>
          <w:sz w:val="22"/>
          <w:szCs w:val="22"/>
          <w:rPrChange w:id="5034" w:author="Trefilová Pavla" w:date="2018-09-04T08:58:00Z">
            <w:rPr>
              <w:ins w:id="5035" w:author="Trefilová Pavla" w:date="2018-09-04T08:58:00Z"/>
              <w:rFonts w:asciiTheme="minorHAnsi" w:hAnsiTheme="minorHAnsi" w:cstheme="minorHAnsi"/>
              <w:b/>
              <w:sz w:val="22"/>
              <w:szCs w:val="22"/>
            </w:rPr>
          </w:rPrChange>
        </w:rPr>
        <w:pPrChange w:id="5036" w:author="Trefilová Pavla" w:date="2018-09-04T08:58:00Z">
          <w:pPr>
            <w:pStyle w:val="Nadpis3"/>
            <w:numPr>
              <w:numId w:val="25"/>
            </w:numPr>
            <w:ind w:left="720" w:hanging="360"/>
            <w:jc w:val="both"/>
          </w:pPr>
        </w:pPrChange>
      </w:pPr>
    </w:p>
    <w:p w:rsidR="007E1B60" w:rsidRPr="00AD39EA" w:rsidRDefault="007E1B60">
      <w:pPr>
        <w:pStyle w:val="Odstavecseseznamem"/>
        <w:numPr>
          <w:ilvl w:val="0"/>
          <w:numId w:val="25"/>
        </w:numPr>
        <w:jc w:val="both"/>
        <w:rPr>
          <w:rFonts w:asciiTheme="minorHAnsi" w:hAnsiTheme="minorHAnsi" w:cstheme="minorHAnsi"/>
          <w:sz w:val="22"/>
          <w:szCs w:val="22"/>
          <w:rPrChange w:id="5037" w:author="Trefilová Pavla" w:date="2018-09-04T08:58:00Z">
            <w:rPr>
              <w:rFonts w:asciiTheme="minorHAnsi" w:hAnsiTheme="minorHAnsi" w:cstheme="minorHAnsi"/>
              <w:color w:val="auto"/>
              <w:sz w:val="22"/>
              <w:szCs w:val="22"/>
            </w:rPr>
          </w:rPrChange>
        </w:rPr>
        <w:pPrChange w:id="5038" w:author="Trefilová Pavla" w:date="2018-09-04T08:58:00Z">
          <w:pPr>
            <w:pStyle w:val="Nadpis3"/>
            <w:numPr>
              <w:numId w:val="25"/>
            </w:numPr>
            <w:ind w:left="720" w:hanging="360"/>
            <w:jc w:val="both"/>
          </w:pPr>
        </w:pPrChange>
      </w:pPr>
      <w:r w:rsidRPr="00AD39EA">
        <w:rPr>
          <w:rFonts w:asciiTheme="minorHAnsi" w:hAnsiTheme="minorHAnsi" w:cstheme="minorHAnsi"/>
          <w:b/>
          <w:sz w:val="22"/>
          <w:szCs w:val="22"/>
          <w:rPrChange w:id="5039" w:author="Trefilová Pavla" w:date="2018-09-04T08:58:00Z">
            <w:rPr>
              <w:rFonts w:asciiTheme="minorHAnsi" w:hAnsiTheme="minorHAnsi" w:cstheme="minorHAnsi"/>
              <w:b/>
              <w:sz w:val="22"/>
              <w:szCs w:val="22"/>
            </w:rPr>
          </w:rPrChange>
        </w:rPr>
        <w:t>Ústav regionálního rozvoje, veřejné správy a práva</w:t>
      </w:r>
      <w:r w:rsidRPr="00AD39EA">
        <w:rPr>
          <w:rFonts w:asciiTheme="minorHAnsi" w:hAnsiTheme="minorHAnsi" w:cstheme="minorHAnsi"/>
          <w:sz w:val="22"/>
          <w:szCs w:val="22"/>
          <w:rPrChange w:id="5040" w:author="Trefilová Pavla" w:date="2018-09-04T08:58:00Z">
            <w:rPr>
              <w:rFonts w:asciiTheme="minorHAnsi" w:hAnsiTheme="minorHAnsi" w:cstheme="minorHAnsi"/>
              <w:sz w:val="22"/>
              <w:szCs w:val="22"/>
            </w:rPr>
          </w:rPrChange>
        </w:rPr>
        <w:t xml:space="preserve"> se v oblasti výzkumu orientuje na problematiku veřejných politik a smart governance.</w:t>
      </w:r>
    </w:p>
    <w:p w:rsidR="007E1B60" w:rsidRPr="00EA3338" w:rsidRDefault="007E1B60" w:rsidP="004A634E">
      <w:pPr>
        <w:pStyle w:val="Nadpis3"/>
        <w:numPr>
          <w:ilvl w:val="0"/>
          <w:numId w:val="25"/>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lastRenderedPageBreak/>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7E1B60" w:rsidRPr="00EA3338" w:rsidRDefault="007E1B60" w:rsidP="00782FBD">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rsidR="007E1B60" w:rsidRPr="00EA3338" w:rsidRDefault="007E1B60" w:rsidP="007E1B60">
      <w:pPr>
        <w:spacing w:before="120"/>
        <w:jc w:val="both"/>
        <w:rPr>
          <w:rFonts w:asciiTheme="minorHAnsi" w:hAnsiTheme="minorHAnsi" w:cstheme="minorHAnsi"/>
          <w:sz w:val="22"/>
          <w:szCs w:val="22"/>
        </w:rPr>
      </w:pPr>
      <w:r w:rsidRPr="00EA3338">
        <w:rPr>
          <w:rFonts w:asciiTheme="minorHAnsi" w:hAnsiTheme="minorHAnsi" w:cstheme="minorHAnsi"/>
          <w:sz w:val="22"/>
          <w:szCs w:val="22"/>
        </w:rPr>
        <w:t>Externí grantové projekty GAČR řešené na fakultě v posledních pěti letech:</w:t>
      </w:r>
    </w:p>
    <w:p w:rsidR="007E1B60" w:rsidRPr="00EA3338" w:rsidRDefault="007E1B60" w:rsidP="004A634E">
      <w:pPr>
        <w:pStyle w:val="Odstavecseseznamem"/>
        <w:numPr>
          <w:ilvl w:val="0"/>
          <w:numId w:val="2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Determinanty struktury systémů rozpočetnictví a měření výkonnosti a jejich vliv na chování a výkonnost organizace</w:t>
      </w:r>
      <w:r w:rsidRPr="00EA3338">
        <w:rPr>
          <w:rFonts w:asciiTheme="minorHAnsi" w:hAnsiTheme="minorHAnsi" w:cstheme="minorHAnsi"/>
          <w:bCs/>
          <w:sz w:val="22"/>
          <w:szCs w:val="22"/>
        </w:rPr>
        <w:t xml:space="preserve">. Doba řešení: 1. 1. 2017 – 31. 12. 2019. Číslo projektu: 17-13518S, Příjemce: Univerzita Tomáše Bati ve Zlíně, Vysoká </w:t>
      </w:r>
      <w:r w:rsidR="004E1594" w:rsidRPr="00EA3338">
        <w:rPr>
          <w:rFonts w:asciiTheme="minorHAnsi" w:hAnsiTheme="minorHAnsi" w:cstheme="minorHAnsi"/>
          <w:bCs/>
          <w:sz w:val="22"/>
          <w:szCs w:val="22"/>
        </w:rPr>
        <w:t>š</w:t>
      </w:r>
      <w:r w:rsidRPr="00EA3338">
        <w:rPr>
          <w:rFonts w:asciiTheme="minorHAnsi" w:hAnsiTheme="minorHAnsi" w:cstheme="minorHAnsi"/>
          <w:bCs/>
          <w:sz w:val="22"/>
          <w:szCs w:val="22"/>
        </w:rPr>
        <w:t xml:space="preserve">kola </w:t>
      </w:r>
      <w:r w:rsidR="004E1594" w:rsidRPr="00EA3338">
        <w:rPr>
          <w:rFonts w:asciiTheme="minorHAnsi" w:hAnsiTheme="minorHAnsi" w:cstheme="minorHAnsi"/>
          <w:bCs/>
          <w:sz w:val="22"/>
          <w:szCs w:val="22"/>
        </w:rPr>
        <w:t>e</w:t>
      </w:r>
      <w:r w:rsidRPr="00EA3338">
        <w:rPr>
          <w:rFonts w:asciiTheme="minorHAnsi" w:hAnsiTheme="minorHAnsi" w:cstheme="minorHAnsi"/>
          <w:bCs/>
          <w:sz w:val="22"/>
          <w:szCs w:val="22"/>
        </w:rPr>
        <w:t>konomická. Řešitel: doc. Ing. Boris Popesko, Ph.D., spoluřešitel: doc. Ing</w:t>
      </w:r>
      <w:r w:rsidR="000F202B" w:rsidRPr="00EA3338">
        <w:rPr>
          <w:rFonts w:asciiTheme="minorHAnsi" w:hAnsiTheme="minorHAnsi" w:cstheme="minorHAnsi"/>
          <w:bCs/>
          <w:sz w:val="22"/>
          <w:szCs w:val="22"/>
        </w:rPr>
        <w:t>.</w:t>
      </w:r>
      <w:r w:rsidRPr="00EA3338">
        <w:rPr>
          <w:rFonts w:asciiTheme="minorHAnsi" w:hAnsiTheme="minorHAnsi" w:cstheme="minorHAnsi"/>
          <w:bCs/>
          <w:sz w:val="22"/>
          <w:szCs w:val="22"/>
        </w:rPr>
        <w:t xml:space="preserve"> Jaroslav Wagner, Ph.D.</w:t>
      </w:r>
    </w:p>
    <w:p w:rsidR="007E1B60" w:rsidRPr="00EA3338" w:rsidRDefault="007E1B60" w:rsidP="004A634E">
      <w:pPr>
        <w:pStyle w:val="Odstavecseseznamem"/>
        <w:numPr>
          <w:ilvl w:val="0"/>
          <w:numId w:val="2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Metodika tvorby modelu predikce sektorové a podnikové výkonnosti v makroekonomických souvislostech</w:t>
      </w:r>
      <w:r w:rsidRPr="00EA3338">
        <w:rPr>
          <w:rFonts w:asciiTheme="minorHAnsi" w:hAnsiTheme="minorHAnsi" w:cstheme="minorHAnsi"/>
          <w:bCs/>
          <w:sz w:val="22"/>
          <w:szCs w:val="22"/>
        </w:rPr>
        <w:t xml:space="preserve">. Doba řešení: 1. 1. 2016 – 31. 12. 2018. Číslo projektu: 17-13518S, Příjemce: Univerzita </w:t>
      </w:r>
      <w:r w:rsidR="000F202B" w:rsidRPr="00EA3338">
        <w:rPr>
          <w:rFonts w:asciiTheme="minorHAnsi" w:hAnsiTheme="minorHAnsi" w:cstheme="minorHAnsi"/>
          <w:bCs/>
          <w:sz w:val="22"/>
          <w:szCs w:val="22"/>
        </w:rPr>
        <w:t>Tomáše Bati ve Zlíně. Řešitel: p</w:t>
      </w:r>
      <w:r w:rsidRPr="00EA3338">
        <w:rPr>
          <w:rFonts w:asciiTheme="minorHAnsi" w:hAnsiTheme="minorHAnsi" w:cstheme="minorHAnsi"/>
          <w:bCs/>
          <w:sz w:val="22"/>
          <w:szCs w:val="22"/>
        </w:rPr>
        <w:t>rof.</w:t>
      </w:r>
      <w:r w:rsidR="00EF4B69" w:rsidRPr="00EA3338">
        <w:rPr>
          <w:rFonts w:asciiTheme="minorHAnsi" w:hAnsiTheme="minorHAnsi" w:cstheme="minorHAnsi"/>
          <w:bCs/>
          <w:sz w:val="22"/>
          <w:szCs w:val="22"/>
        </w:rPr>
        <w:t xml:space="preserve"> Dr. Ing. Drahomíra Pavelková</w:t>
      </w:r>
    </w:p>
    <w:p w:rsidR="007E1B60" w:rsidRPr="00EA3338" w:rsidRDefault="007E1B60" w:rsidP="004A634E">
      <w:pPr>
        <w:pStyle w:val="Odstavecseseznamem"/>
        <w:numPr>
          <w:ilvl w:val="0"/>
          <w:numId w:val="2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strategického modelu výkonnosti založeného na synergických efektech vybraných soustav řízení. </w:t>
      </w:r>
      <w:r w:rsidRPr="00EA3338">
        <w:rPr>
          <w:rFonts w:asciiTheme="minorHAnsi" w:hAnsiTheme="minorHAnsi" w:cstheme="minorHAnsi"/>
          <w:bCs/>
          <w:sz w:val="22"/>
          <w:szCs w:val="22"/>
        </w:rPr>
        <w:t>Doba řešení: 1. 1. 2014 – 31. 12. 2016. Číslo projektu: 14-18597P, Příjemce: Univerzita Tomáše Bati ve Zlíně. Řešitel: Ing. Michaela Blahová, Ph.D.</w:t>
      </w:r>
    </w:p>
    <w:p w:rsidR="007E1B60" w:rsidRPr="00EA3338" w:rsidRDefault="007E1B60" w:rsidP="004A634E">
      <w:pPr>
        <w:pStyle w:val="Odstavecseseznamem"/>
        <w:numPr>
          <w:ilvl w:val="0"/>
          <w:numId w:val="2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Variabilita skupin nákladů a její promítnutí v kalkulačním systému ve výrobních firmách. </w:t>
      </w:r>
      <w:r w:rsidRPr="00EA3338">
        <w:rPr>
          <w:rFonts w:asciiTheme="minorHAnsi" w:hAnsiTheme="minorHAnsi" w:cstheme="minorHAnsi"/>
          <w:bCs/>
          <w:sz w:val="22"/>
          <w:szCs w:val="22"/>
        </w:rPr>
        <w:t>Doba řešení: 1. 1. 2014 – 31. 12. 2016. Číslo projektu: 14-21654P, Příjemce: Univerzita Tomáše Bati ve Zlíně. Řešitel: Ing. Petr Novák, Ph.D.</w:t>
      </w:r>
    </w:p>
    <w:p w:rsidR="007E1B60" w:rsidRPr="00EA3338" w:rsidRDefault="007E1B60" w:rsidP="004A634E">
      <w:pPr>
        <w:pStyle w:val="Odstavecseseznamem"/>
        <w:numPr>
          <w:ilvl w:val="0"/>
          <w:numId w:val="26"/>
        </w:numPr>
        <w:ind w:left="851"/>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Vytvoření českého nástroje pro měření akademických tacitních znalostí. </w:t>
      </w:r>
      <w:r w:rsidRPr="00EA3338">
        <w:rPr>
          <w:rFonts w:asciiTheme="minorHAnsi" w:hAnsiTheme="minorHAnsi" w:cstheme="minorHAnsi"/>
          <w:bCs/>
          <w:sz w:val="22"/>
          <w:szCs w:val="22"/>
        </w:rPr>
        <w:t>Doba řešení: 1. 1. 2012 – 31. 12. 2014. Číslo projektu: P407/12/0821, Příjemce: Univerzita Tomáše Bati ve Zlíně. Řešitel: Ing. Jana Matošková, Ph.D.</w:t>
      </w:r>
    </w:p>
    <w:p w:rsidR="007E1B60" w:rsidRPr="00EA3338" w:rsidRDefault="007E1B60" w:rsidP="004A634E">
      <w:pPr>
        <w:pStyle w:val="Odstavecseseznamem"/>
        <w:numPr>
          <w:ilvl w:val="0"/>
          <w:numId w:val="26"/>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rsidR="00E977E4" w:rsidRPr="00EA3338" w:rsidRDefault="00E977E4" w:rsidP="00E977E4">
      <w:pPr>
        <w:pStyle w:val="Odstavecseseznamem"/>
        <w:numPr>
          <w:ilvl w:val="0"/>
          <w:numId w:val="26"/>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Doba řešení: 2009-2011. číslo projektu 402/09/1739. Řešitel: doc. Ing. Adriana Knápková, Ph.D.</w:t>
      </w:r>
    </w:p>
    <w:p w:rsidR="00E977E4" w:rsidRPr="00EA3338" w:rsidRDefault="00E977E4" w:rsidP="00E977E4">
      <w:pPr>
        <w:pStyle w:val="Odstavecseseznamem"/>
        <w:numPr>
          <w:ilvl w:val="0"/>
          <w:numId w:val="26"/>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Optimalizace multidisciplinárního navrhování a modelování výrobního systému virtuálních firem.</w:t>
      </w:r>
      <w:r w:rsidRPr="00EA3338">
        <w:rPr>
          <w:rFonts w:asciiTheme="minorHAnsi" w:hAnsiTheme="minorHAnsi" w:cstheme="minorHAnsi"/>
          <w:bCs/>
          <w:sz w:val="22"/>
          <w:szCs w:val="22"/>
        </w:rPr>
        <w:t xml:space="preserve"> Doba řešení: 2008-2010. Číslo projektu: 402/08/H051. Řešitel: prof. Ing. Edvard Leeder, CSc./prof. Dr. Ing. Drahomíra Pavelková</w:t>
      </w: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Externí grantové projekty TAČR řešené na fakultě v posledních pěti letech:</w:t>
      </w:r>
    </w:p>
    <w:p w:rsidR="007E1B60" w:rsidRPr="00EA3338" w:rsidRDefault="007E1B60" w:rsidP="004A634E">
      <w:pPr>
        <w:pStyle w:val="Odstavecseseznamem"/>
        <w:numPr>
          <w:ilvl w:val="0"/>
          <w:numId w:val="27"/>
        </w:numPr>
        <w:ind w:left="851"/>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Inovace systémů řízení subjektů cestovního ruchu pomocí nástrojů procesního řízení. </w:t>
      </w:r>
      <w:r w:rsidRPr="00EA333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rsidR="007E1B60" w:rsidRPr="00EA3338" w:rsidRDefault="007E1B60" w:rsidP="004A634E">
      <w:pPr>
        <w:pStyle w:val="Odstavecseseznamem"/>
        <w:numPr>
          <w:ilvl w:val="0"/>
          <w:numId w:val="27"/>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lastRenderedPageBreak/>
        <w:t xml:space="preserve">Výkonový potenciál pracovníků 50+ a specifické formy řízení lidských zdrojů podniku. </w:t>
      </w:r>
      <w:r w:rsidRPr="00EA3338">
        <w:rPr>
          <w:rFonts w:asciiTheme="minorHAnsi" w:hAnsiTheme="minorHAnsi" w:cstheme="minorHAnsi"/>
          <w:bCs/>
          <w:sz w:val="22"/>
          <w:szCs w:val="22"/>
        </w:rPr>
        <w:t xml:space="preserve">Doba řešení: 1. 1. 2012 – 31. 12. 2013. Číslo projektu: TD010129, Příjemce: Univerzita Tomáše Bati ve Zlíně. Řešitel: doc. PhDr. </w:t>
      </w:r>
      <w:r w:rsidR="000F202B" w:rsidRPr="00EA3338">
        <w:rPr>
          <w:rFonts w:asciiTheme="minorHAnsi" w:hAnsiTheme="minorHAnsi" w:cstheme="minorHAnsi"/>
          <w:bCs/>
          <w:sz w:val="22"/>
          <w:szCs w:val="22"/>
        </w:rPr>
        <w:t xml:space="preserve">Ing. </w:t>
      </w:r>
      <w:r w:rsidRPr="00EA3338">
        <w:rPr>
          <w:rFonts w:asciiTheme="minorHAnsi" w:hAnsiTheme="minorHAnsi" w:cstheme="minorHAnsi"/>
          <w:bCs/>
          <w:sz w:val="22"/>
          <w:szCs w:val="22"/>
        </w:rPr>
        <w:t xml:space="preserve">Aleš Gregar, </w:t>
      </w:r>
      <w:r w:rsidR="00EF4B69" w:rsidRPr="00EA3338">
        <w:rPr>
          <w:rFonts w:asciiTheme="minorHAnsi" w:hAnsiTheme="minorHAnsi" w:cstheme="minorHAnsi"/>
          <w:bCs/>
          <w:sz w:val="22"/>
          <w:szCs w:val="22"/>
        </w:rPr>
        <w:t>CSc</w:t>
      </w:r>
      <w:r w:rsidRPr="00EA3338">
        <w:rPr>
          <w:rFonts w:asciiTheme="minorHAnsi" w:hAnsiTheme="minorHAnsi" w:cstheme="minorHAnsi"/>
          <w:bCs/>
          <w:sz w:val="22"/>
          <w:szCs w:val="22"/>
        </w:rPr>
        <w:t>.</w:t>
      </w:r>
    </w:p>
    <w:p w:rsidR="007E1B60" w:rsidRPr="00EA3338" w:rsidRDefault="007E1B60" w:rsidP="004A634E">
      <w:pPr>
        <w:pStyle w:val="Odstavecseseznamem"/>
        <w:numPr>
          <w:ilvl w:val="0"/>
          <w:numId w:val="27"/>
        </w:numPr>
        <w:spacing w:after="240"/>
        <w:ind w:left="850" w:hanging="357"/>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Klastrová politika České republiky a jejích regionů pro globální konkurenceschopnost a udržitelný růst. </w:t>
      </w:r>
      <w:r w:rsidRPr="00EA3338">
        <w:rPr>
          <w:rFonts w:asciiTheme="minorHAnsi" w:hAnsiTheme="minorHAnsi" w:cstheme="minorHAnsi"/>
          <w:bCs/>
          <w:sz w:val="22"/>
          <w:szCs w:val="22"/>
        </w:rPr>
        <w:t xml:space="preserve">Doba řešení: 1. 1. 2012 – 31. 12. 2013. Číslo projektu: TD010158, Příjemce: Univerzita </w:t>
      </w:r>
      <w:r w:rsidR="000F202B" w:rsidRPr="00EA3338">
        <w:rPr>
          <w:rFonts w:asciiTheme="minorHAnsi" w:hAnsiTheme="minorHAnsi" w:cstheme="minorHAnsi"/>
          <w:bCs/>
          <w:sz w:val="22"/>
          <w:szCs w:val="22"/>
        </w:rPr>
        <w:t>Tomáše Bati ve Zlíně. Řešitel: p</w:t>
      </w:r>
      <w:r w:rsidRPr="00EA3338">
        <w:rPr>
          <w:rFonts w:asciiTheme="minorHAnsi" w:hAnsiTheme="minorHAnsi" w:cstheme="minorHAnsi"/>
          <w:bCs/>
          <w:sz w:val="22"/>
          <w:szCs w:val="22"/>
        </w:rPr>
        <w:t xml:space="preserve">rof. </w:t>
      </w:r>
      <w:r w:rsidR="00EF4B69" w:rsidRPr="00EA3338">
        <w:rPr>
          <w:rFonts w:asciiTheme="minorHAnsi" w:hAnsiTheme="minorHAnsi" w:cstheme="minorHAnsi"/>
          <w:bCs/>
          <w:sz w:val="22"/>
          <w:szCs w:val="22"/>
        </w:rPr>
        <w:t>Dr. Ing. Drahomíra Pavelková</w:t>
      </w: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rsidR="007E1B60" w:rsidRPr="00EA3338" w:rsidRDefault="007E1B60"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Mezinárodní projekty řešené na fakultě:</w:t>
      </w:r>
    </w:p>
    <w:p w:rsidR="007E1B60" w:rsidRPr="005B49BA" w:rsidRDefault="007E1B60">
      <w:pPr>
        <w:pStyle w:val="Odstavecseseznamem"/>
        <w:numPr>
          <w:ilvl w:val="0"/>
          <w:numId w:val="64"/>
        </w:numPr>
        <w:ind w:left="851" w:hanging="284"/>
        <w:jc w:val="both"/>
        <w:rPr>
          <w:rFonts w:asciiTheme="minorHAnsi" w:hAnsiTheme="minorHAnsi" w:cstheme="minorHAnsi"/>
          <w:bCs/>
          <w:sz w:val="22"/>
          <w:szCs w:val="22"/>
          <w:rPrChange w:id="5041" w:author="Trefilová Pavla" w:date="2018-09-04T10:17:00Z">
            <w:rPr>
              <w:bCs/>
            </w:rPr>
          </w:rPrChange>
        </w:rPr>
        <w:pPrChange w:id="5042" w:author="Trefilová Pavla" w:date="2018-09-04T10:17:00Z">
          <w:pPr>
            <w:pStyle w:val="Odstavecseseznamem"/>
            <w:numPr>
              <w:numId w:val="28"/>
            </w:numPr>
            <w:ind w:left="851" w:hanging="360"/>
            <w:jc w:val="both"/>
          </w:pPr>
        </w:pPrChange>
      </w:pPr>
      <w:r w:rsidRPr="005B49BA">
        <w:rPr>
          <w:rFonts w:asciiTheme="minorHAnsi" w:hAnsiTheme="minorHAnsi" w:cstheme="minorHAnsi"/>
          <w:b/>
          <w:sz w:val="22"/>
          <w:szCs w:val="22"/>
          <w:rPrChange w:id="5043" w:author="Trefilová Pavla" w:date="2018-09-04T10:17:00Z">
            <w:rPr>
              <w:b/>
            </w:rPr>
          </w:rPrChange>
        </w:rPr>
        <w:t>SHAPE-ENERGY</w:t>
      </w:r>
      <w:r w:rsidRPr="005B49BA">
        <w:rPr>
          <w:rFonts w:asciiTheme="minorHAnsi" w:hAnsiTheme="minorHAnsi" w:cstheme="minorHAnsi"/>
          <w:sz w:val="22"/>
          <w:szCs w:val="22"/>
          <w:rPrChange w:id="5044" w:author="Trefilová Pavla" w:date="2018-09-04T10:17:00Z">
            <w:rPr/>
          </w:rPrChange>
        </w:rPr>
        <w:t>, Mezinárodní program: H2020, číslo projektu: 731264, Příjemce: Anglia Ruskin University</w:t>
      </w:r>
    </w:p>
    <w:p w:rsidR="007E1B60" w:rsidRPr="005B49BA" w:rsidRDefault="007E1B60">
      <w:pPr>
        <w:pStyle w:val="Odstavecseseznamem"/>
        <w:numPr>
          <w:ilvl w:val="0"/>
          <w:numId w:val="64"/>
        </w:numPr>
        <w:ind w:left="851" w:hanging="284"/>
        <w:jc w:val="both"/>
        <w:rPr>
          <w:rFonts w:asciiTheme="minorHAnsi" w:hAnsiTheme="minorHAnsi" w:cstheme="minorHAnsi"/>
          <w:b/>
          <w:sz w:val="22"/>
          <w:szCs w:val="22"/>
          <w:rPrChange w:id="5045" w:author="Trefilová Pavla" w:date="2018-09-04T10:17:00Z">
            <w:rPr>
              <w:b/>
            </w:rPr>
          </w:rPrChange>
        </w:rPr>
        <w:pPrChange w:id="5046" w:author="Trefilová Pavla" w:date="2018-09-04T10:17:00Z">
          <w:pPr>
            <w:pStyle w:val="Odstavecseseznamem"/>
            <w:numPr>
              <w:numId w:val="28"/>
            </w:numPr>
            <w:ind w:left="851" w:hanging="360"/>
            <w:jc w:val="both"/>
          </w:pPr>
        </w:pPrChange>
      </w:pPr>
      <w:r w:rsidRPr="005B49BA">
        <w:rPr>
          <w:rFonts w:asciiTheme="minorHAnsi" w:hAnsiTheme="minorHAnsi" w:cstheme="minorHAnsi"/>
          <w:b/>
          <w:sz w:val="22"/>
          <w:szCs w:val="22"/>
          <w:rPrChange w:id="5047" w:author="Trefilová Pavla" w:date="2018-09-04T10:17:00Z">
            <w:rPr>
              <w:b/>
            </w:rPr>
          </w:rPrChange>
        </w:rPr>
        <w:t xml:space="preserve">Improving the Efficiency of Student Services (IMPRESS), </w:t>
      </w:r>
      <w:r w:rsidRPr="005B49BA">
        <w:rPr>
          <w:rFonts w:asciiTheme="minorHAnsi" w:hAnsiTheme="minorHAnsi" w:cstheme="minorHAnsi"/>
          <w:sz w:val="22"/>
          <w:szCs w:val="22"/>
          <w:rPrChange w:id="5048" w:author="Trefilová Pavla" w:date="2018-09-04T10:17:00Z">
            <w:rPr/>
          </w:rPrChange>
        </w:rPr>
        <w:t xml:space="preserve">Mezinárodní program: Tempus, číslo projektu: 530534-TEMPUS-1-2012-1-UK-TEMPUS-SMGR, Příjemce: </w:t>
      </w:r>
      <w:r w:rsidRPr="005B49BA">
        <w:rPr>
          <w:rFonts w:asciiTheme="minorHAnsi" w:hAnsiTheme="minorHAnsi" w:cstheme="minorHAnsi"/>
          <w:sz w:val="22"/>
          <w:szCs w:val="22"/>
          <w:lang w:val="fr-BE"/>
          <w:rPrChange w:id="5049" w:author="Trefilová Pavla" w:date="2018-09-04T10:17:00Z">
            <w:rPr>
              <w:lang w:val="fr-BE"/>
            </w:rPr>
          </w:rPrChange>
        </w:rPr>
        <w:t>Northumbria University</w:t>
      </w:r>
    </w:p>
    <w:p w:rsidR="007E1B60" w:rsidRPr="005B49BA" w:rsidRDefault="007E1B60">
      <w:pPr>
        <w:pStyle w:val="Odstavecseseznamem"/>
        <w:numPr>
          <w:ilvl w:val="0"/>
          <w:numId w:val="64"/>
        </w:numPr>
        <w:ind w:left="851" w:hanging="284"/>
        <w:jc w:val="both"/>
        <w:rPr>
          <w:rFonts w:asciiTheme="minorHAnsi" w:hAnsiTheme="minorHAnsi" w:cstheme="minorHAnsi"/>
          <w:bCs/>
          <w:sz w:val="22"/>
          <w:szCs w:val="22"/>
          <w:rPrChange w:id="5050" w:author="Trefilová Pavla" w:date="2018-09-04T10:17:00Z">
            <w:rPr>
              <w:bCs/>
            </w:rPr>
          </w:rPrChange>
        </w:rPr>
        <w:pPrChange w:id="5051" w:author="Trefilová Pavla" w:date="2018-09-04T10:17:00Z">
          <w:pPr>
            <w:pStyle w:val="Odstavecseseznamem"/>
            <w:numPr>
              <w:numId w:val="28"/>
            </w:numPr>
            <w:ind w:left="851" w:hanging="360"/>
            <w:jc w:val="both"/>
          </w:pPr>
        </w:pPrChange>
      </w:pPr>
      <w:r w:rsidRPr="005B49BA">
        <w:rPr>
          <w:rFonts w:asciiTheme="minorHAnsi" w:hAnsiTheme="minorHAnsi" w:cstheme="minorHAnsi"/>
          <w:b/>
          <w:sz w:val="22"/>
          <w:szCs w:val="22"/>
          <w:rPrChange w:id="5052" w:author="Trefilová Pavla" w:date="2018-09-04T10:17:00Z">
            <w:rPr>
              <w:b/>
            </w:rPr>
          </w:rPrChange>
        </w:rPr>
        <w:t>Euro-Asian Cooperation for Excellence and Advancement (EACEA II)</w:t>
      </w:r>
      <w:r w:rsidRPr="005B49BA">
        <w:rPr>
          <w:rFonts w:asciiTheme="minorHAnsi" w:hAnsiTheme="minorHAnsi" w:cstheme="minorHAnsi"/>
          <w:sz w:val="22"/>
          <w:szCs w:val="22"/>
          <w:rPrChange w:id="5053" w:author="Trefilová Pavla" w:date="2018-09-04T10:17:00Z">
            <w:rPr/>
          </w:rPrChange>
        </w:rPr>
        <w:t>, Mezinárodní program: Erasmus Mundus, číslo projektu: 544978-EM-1-2013-1-SI-ERA MUNDUS-EMA21, Příjemce: University of Ljubljana</w:t>
      </w:r>
    </w:p>
    <w:p w:rsidR="007E1B60" w:rsidRPr="005B49BA" w:rsidRDefault="007E1B60">
      <w:pPr>
        <w:pStyle w:val="Odstavecseseznamem"/>
        <w:numPr>
          <w:ilvl w:val="0"/>
          <w:numId w:val="64"/>
        </w:numPr>
        <w:ind w:left="851" w:hanging="284"/>
        <w:jc w:val="both"/>
        <w:rPr>
          <w:rFonts w:asciiTheme="minorHAnsi" w:hAnsiTheme="minorHAnsi" w:cstheme="minorHAnsi"/>
          <w:b/>
          <w:sz w:val="22"/>
          <w:szCs w:val="22"/>
          <w:rPrChange w:id="5054" w:author="Trefilová Pavla" w:date="2018-09-04T10:17:00Z">
            <w:rPr>
              <w:b/>
            </w:rPr>
          </w:rPrChange>
        </w:rPr>
        <w:pPrChange w:id="5055" w:author="Trefilová Pavla" w:date="2018-09-04T10:17:00Z">
          <w:pPr>
            <w:pStyle w:val="Odstavecseseznamem"/>
            <w:numPr>
              <w:numId w:val="28"/>
            </w:numPr>
            <w:ind w:left="851" w:hanging="360"/>
            <w:jc w:val="both"/>
          </w:pPr>
        </w:pPrChange>
      </w:pPr>
      <w:r w:rsidRPr="005B49BA">
        <w:rPr>
          <w:rFonts w:asciiTheme="minorHAnsi" w:hAnsiTheme="minorHAnsi" w:cstheme="minorHAnsi"/>
          <w:b/>
          <w:sz w:val="22"/>
          <w:szCs w:val="22"/>
          <w:rPrChange w:id="5056" w:author="Trefilová Pavla" w:date="2018-09-04T10:17:00Z">
            <w:rPr>
              <w:b/>
            </w:rPr>
          </w:rPrChange>
        </w:rPr>
        <w:t xml:space="preserve">Education Force : Driving Mobility for EU-East Europe Cooperation (EFFORT), </w:t>
      </w:r>
      <w:r w:rsidRPr="005B49BA">
        <w:rPr>
          <w:rFonts w:asciiTheme="minorHAnsi" w:hAnsiTheme="minorHAnsi" w:cstheme="minorHAnsi"/>
          <w:sz w:val="22"/>
          <w:szCs w:val="22"/>
          <w:rPrChange w:id="5057" w:author="Trefilová Pavla" w:date="2018-09-04T10:17:00Z">
            <w:rPr/>
          </w:rPrChange>
        </w:rPr>
        <w:t xml:space="preserve">Mezinárodní program: Erasmus Mundus, číslo projektu: </w:t>
      </w:r>
      <w:r w:rsidRPr="005B49BA">
        <w:rPr>
          <w:rFonts w:asciiTheme="minorHAnsi" w:hAnsiTheme="minorHAnsi" w:cstheme="minorHAnsi"/>
          <w:sz w:val="22"/>
          <w:szCs w:val="22"/>
          <w:lang w:val="fr-BE"/>
          <w:rPrChange w:id="5058" w:author="Trefilová Pavla" w:date="2018-09-04T10:17:00Z">
            <w:rPr>
              <w:lang w:val="fr-BE"/>
            </w:rPr>
          </w:rPrChange>
        </w:rPr>
        <w:t>545407-EM-1-2013-1-GR-ERA MUNDUS-EMA21</w:t>
      </w:r>
      <w:r w:rsidRPr="005B49BA">
        <w:rPr>
          <w:rFonts w:asciiTheme="minorHAnsi" w:hAnsiTheme="minorHAnsi" w:cstheme="minorHAnsi"/>
          <w:sz w:val="22"/>
          <w:szCs w:val="22"/>
          <w:rPrChange w:id="5059" w:author="Trefilová Pavla" w:date="2018-09-04T10:17:00Z">
            <w:rPr/>
          </w:rPrChange>
        </w:rPr>
        <w:t xml:space="preserve">, Příjemce: </w:t>
      </w:r>
      <w:r w:rsidRPr="005B49BA">
        <w:rPr>
          <w:rFonts w:asciiTheme="minorHAnsi" w:hAnsiTheme="minorHAnsi" w:cstheme="minorHAnsi"/>
          <w:sz w:val="22"/>
          <w:szCs w:val="22"/>
          <w:lang w:val="fr-BE"/>
          <w:rPrChange w:id="5060" w:author="Trefilová Pavla" w:date="2018-09-04T10:17:00Z">
            <w:rPr>
              <w:lang w:val="fr-BE"/>
            </w:rPr>
          </w:rPrChange>
        </w:rPr>
        <w:t>Alexander Technological Institution of Thessaloniki</w:t>
      </w:r>
    </w:p>
    <w:p w:rsidR="007E1B60" w:rsidRPr="005B49BA" w:rsidRDefault="000F4108">
      <w:pPr>
        <w:pStyle w:val="Odstavecseseznamem"/>
        <w:numPr>
          <w:ilvl w:val="0"/>
          <w:numId w:val="64"/>
        </w:numPr>
        <w:ind w:left="851" w:hanging="284"/>
        <w:jc w:val="both"/>
        <w:rPr>
          <w:rFonts w:asciiTheme="minorHAnsi" w:hAnsiTheme="minorHAnsi" w:cstheme="minorHAnsi"/>
          <w:b/>
          <w:sz w:val="22"/>
          <w:szCs w:val="22"/>
          <w:rPrChange w:id="5061" w:author="Trefilová Pavla" w:date="2018-09-04T10:17:00Z">
            <w:rPr>
              <w:b/>
            </w:rPr>
          </w:rPrChange>
        </w:rPr>
        <w:pPrChange w:id="5062" w:author="Trefilová Pavla" w:date="2018-09-04T10:17:00Z">
          <w:pPr>
            <w:pStyle w:val="Odstavecseseznamem"/>
            <w:numPr>
              <w:numId w:val="28"/>
            </w:numPr>
            <w:ind w:left="851" w:hanging="360"/>
            <w:jc w:val="both"/>
          </w:pPr>
        </w:pPrChange>
      </w:pPr>
      <w:r w:rsidRPr="005B49BA">
        <w:rPr>
          <w:rFonts w:asciiTheme="minorHAnsi" w:hAnsiTheme="minorHAnsi" w:cstheme="minorHAnsi"/>
          <w:b/>
          <w:bCs/>
          <w:rPrChange w:id="5063" w:author="Trefilová Pavla" w:date="2018-09-04T10:17:00Z">
            <w:rPr>
              <w:b/>
              <w:bCs/>
            </w:rPr>
          </w:rPrChange>
        </w:rPr>
        <w:t>Pilot project: Entrepreneurship education for University,</w:t>
      </w:r>
      <w:r w:rsidR="007E1B60" w:rsidRPr="005B49BA">
        <w:rPr>
          <w:rFonts w:asciiTheme="minorHAnsi" w:hAnsiTheme="minorHAnsi" w:cstheme="minorHAnsi"/>
          <w:bCs/>
          <w:sz w:val="22"/>
          <w:szCs w:val="22"/>
          <w:rPrChange w:id="5064" w:author="Trefilová Pavla" w:date="2018-09-04T10:17:00Z">
            <w:rPr>
              <w:bCs/>
            </w:rPr>
          </w:rPrChange>
        </w:rPr>
        <w:t xml:space="preserve"> </w:t>
      </w:r>
      <w:r w:rsidR="007E1B60" w:rsidRPr="005B49BA">
        <w:rPr>
          <w:rFonts w:asciiTheme="minorHAnsi" w:hAnsiTheme="minorHAnsi" w:cstheme="minorHAnsi"/>
          <w:sz w:val="22"/>
          <w:szCs w:val="22"/>
          <w:rPrChange w:id="5065" w:author="Trefilová Pavla" w:date="2018-09-04T10:17:00Z">
            <w:rPr/>
          </w:rPrChange>
        </w:rPr>
        <w:t>Mezinárodní program: ERASMUS+, Doba řešení: 1.9.2016 – 31. 8. 2018, Příjemce: Univerzita Tomáše Bati ve Zlíně</w:t>
      </w:r>
    </w:p>
    <w:p w:rsidR="007E1B60" w:rsidRPr="005B49BA" w:rsidRDefault="007E1B60">
      <w:pPr>
        <w:pStyle w:val="Odstavecseseznamem"/>
        <w:numPr>
          <w:ilvl w:val="0"/>
          <w:numId w:val="64"/>
        </w:numPr>
        <w:ind w:left="851" w:hanging="284"/>
        <w:jc w:val="both"/>
        <w:rPr>
          <w:rFonts w:asciiTheme="minorHAnsi" w:hAnsiTheme="minorHAnsi" w:cstheme="minorHAnsi"/>
          <w:sz w:val="22"/>
          <w:szCs w:val="22"/>
          <w:rPrChange w:id="5066" w:author="Trefilová Pavla" w:date="2018-09-04T10:17:00Z">
            <w:rPr/>
          </w:rPrChange>
        </w:rPr>
        <w:pPrChange w:id="5067" w:author="Trefilová Pavla" w:date="2018-09-04T10:17:00Z">
          <w:pPr>
            <w:pStyle w:val="Odstavecseseznamem"/>
            <w:numPr>
              <w:numId w:val="28"/>
            </w:numPr>
            <w:ind w:left="851" w:hanging="360"/>
            <w:jc w:val="both"/>
          </w:pPr>
        </w:pPrChange>
      </w:pPr>
      <w:r w:rsidRPr="005B49BA">
        <w:rPr>
          <w:rFonts w:asciiTheme="minorHAnsi" w:hAnsiTheme="minorHAnsi" w:cstheme="minorHAnsi"/>
          <w:b/>
          <w:sz w:val="22"/>
          <w:szCs w:val="22"/>
          <w:lang w:val="fr-BE"/>
          <w:rPrChange w:id="5068" w:author="Trefilová Pavla" w:date="2018-09-04T10:17:00Z">
            <w:rPr>
              <w:b/>
              <w:lang w:val="fr-BE"/>
            </w:rPr>
          </w:rPrChange>
        </w:rPr>
        <w:t xml:space="preserve">Cross Border Health Care, </w:t>
      </w:r>
      <w:r w:rsidRPr="005B49BA">
        <w:rPr>
          <w:rFonts w:asciiTheme="minorHAnsi" w:hAnsiTheme="minorHAnsi" w:cstheme="minorHAnsi"/>
          <w:sz w:val="22"/>
          <w:szCs w:val="22"/>
          <w:rPrChange w:id="5069" w:author="Trefilová Pavla" w:date="2018-09-04T10:17:00Z">
            <w:rPr/>
          </w:rPrChange>
        </w:rPr>
        <w:t>Mezinárodní program: ERASMUS Intensive Prgramme, Doba řešení: 2014-2015, Příjemce: Hogeschool West-Vlaanderen</w:t>
      </w:r>
    </w:p>
    <w:p w:rsidR="004C5CDC" w:rsidRPr="005B49BA" w:rsidRDefault="005B49BA">
      <w:pPr>
        <w:pStyle w:val="Odstavecseseznamem"/>
        <w:numPr>
          <w:ilvl w:val="0"/>
          <w:numId w:val="64"/>
        </w:numPr>
        <w:ind w:left="851" w:hanging="284"/>
        <w:jc w:val="both"/>
        <w:rPr>
          <w:rFonts w:asciiTheme="minorHAnsi" w:hAnsiTheme="minorHAnsi" w:cstheme="minorHAnsi"/>
          <w:sz w:val="24"/>
          <w:szCs w:val="22"/>
          <w:rPrChange w:id="5070" w:author="Trefilová Pavla" w:date="2018-09-04T10:17:00Z">
            <w:rPr>
              <w:sz w:val="24"/>
            </w:rPr>
          </w:rPrChange>
        </w:rPr>
        <w:pPrChange w:id="5071" w:author="Trefilová Pavla" w:date="2018-09-04T10:17:00Z">
          <w:pPr>
            <w:pStyle w:val="Odstavecseseznamem"/>
            <w:numPr>
              <w:numId w:val="46"/>
            </w:numPr>
            <w:ind w:hanging="360"/>
            <w:contextualSpacing w:val="0"/>
            <w:jc w:val="both"/>
          </w:pPr>
        </w:pPrChange>
      </w:pPr>
      <w:ins w:id="5072" w:author="Trefilová Pavla" w:date="2018-09-04T10:17:00Z">
        <w:r>
          <w:rPr>
            <w:rFonts w:asciiTheme="minorHAnsi" w:hAnsiTheme="minorHAnsi" w:cstheme="minorHAnsi"/>
            <w:sz w:val="22"/>
            <w:szCs w:val="22"/>
          </w:rPr>
          <w:t>P</w:t>
        </w:r>
      </w:ins>
      <w:del w:id="5073" w:author="Trefilová Pavla" w:date="2018-09-04T10:17:00Z">
        <w:r w:rsidR="004C5CDC" w:rsidRPr="005B49BA" w:rsidDel="005B49BA">
          <w:rPr>
            <w:rFonts w:asciiTheme="minorHAnsi" w:hAnsiTheme="minorHAnsi" w:cstheme="minorHAnsi"/>
            <w:sz w:val="22"/>
            <w:szCs w:val="22"/>
            <w:rPrChange w:id="5074" w:author="Trefilová Pavla" w:date="2018-09-04T10:17:00Z">
              <w:rPr/>
            </w:rPrChange>
          </w:rPr>
          <w:delText>p</w:delText>
        </w:r>
      </w:del>
      <w:r w:rsidR="004C5CDC" w:rsidRPr="005B49BA">
        <w:rPr>
          <w:rFonts w:asciiTheme="minorHAnsi" w:hAnsiTheme="minorHAnsi" w:cstheme="minorHAnsi"/>
          <w:sz w:val="22"/>
          <w:szCs w:val="22"/>
          <w:rPrChange w:id="5075" w:author="Trefilová Pavla" w:date="2018-09-04T10:17:00Z">
            <w:rPr/>
          </w:rPrChange>
        </w:rPr>
        <w:t xml:space="preserve">rojekt V4 No. 21520157 </w:t>
      </w:r>
      <w:r w:rsidR="004C5CDC" w:rsidRPr="005B49BA">
        <w:rPr>
          <w:rFonts w:asciiTheme="minorHAnsi" w:hAnsiTheme="minorHAnsi" w:cstheme="minorHAnsi"/>
          <w:b/>
          <w:sz w:val="22"/>
          <w:szCs w:val="22"/>
          <w:rPrChange w:id="5076" w:author="Trefilová Pavla" w:date="2018-09-04T10:17:00Z">
            <w:rPr>
              <w:b/>
            </w:rPr>
          </w:rPrChange>
        </w:rPr>
        <w:t>V4 cluster policies and their influence on the viability of cluster organizations,</w:t>
      </w:r>
      <w:r w:rsidR="004C5CDC" w:rsidRPr="005B49BA">
        <w:rPr>
          <w:rFonts w:asciiTheme="minorHAnsi" w:hAnsiTheme="minorHAnsi" w:cstheme="minorHAnsi"/>
          <w:sz w:val="22"/>
          <w:szCs w:val="22"/>
          <w:rPrChange w:id="5077" w:author="Trefilová Pavla" w:date="2018-09-04T10:17:00Z">
            <w:rPr/>
          </w:rPrChange>
        </w:rPr>
        <w:t xml:space="preserve"> Doba řešení 1. 1. 2016 – 31. 12. 2016</w:t>
      </w:r>
      <w:r w:rsidR="00B72059" w:rsidRPr="005B49BA">
        <w:rPr>
          <w:rFonts w:asciiTheme="minorHAnsi" w:hAnsiTheme="minorHAnsi" w:cstheme="minorHAnsi"/>
          <w:sz w:val="22"/>
          <w:szCs w:val="22"/>
          <w:rPrChange w:id="5078" w:author="Trefilová Pavla" w:date="2018-09-04T10:17:00Z">
            <w:rPr/>
          </w:rPrChange>
        </w:rPr>
        <w:t xml:space="preserve">, </w:t>
      </w:r>
      <w:r w:rsidR="00B72059" w:rsidRPr="005B49BA">
        <w:rPr>
          <w:rFonts w:asciiTheme="minorHAnsi" w:hAnsiTheme="minorHAnsi" w:cstheme="minorHAnsi"/>
          <w:sz w:val="22"/>
          <w:rPrChange w:id="5079" w:author="Trefilová Pavla" w:date="2018-09-04T10:17:00Z">
            <w:rPr/>
          </w:rPrChange>
        </w:rPr>
        <w:t>Příjemce: Univerzita Tomáše Bati ve Zlíně</w:t>
      </w:r>
    </w:p>
    <w:p w:rsidR="007E1B60" w:rsidRPr="00EA3338" w:rsidRDefault="007E1B60" w:rsidP="007E1B60">
      <w:pPr>
        <w:jc w:val="both"/>
        <w:rPr>
          <w:rFonts w:asciiTheme="minorHAnsi" w:hAnsiTheme="minorHAnsi" w:cstheme="minorHAnsi"/>
          <w:sz w:val="22"/>
          <w:szCs w:val="22"/>
        </w:rPr>
      </w:pPr>
    </w:p>
    <w:p w:rsidR="007E1B60" w:rsidRPr="00EA3338" w:rsidRDefault="007E1B60" w:rsidP="003A1A1F">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V roce 2017 došlo k významnému nárůstu objemu publikačních výstupů v kategorii Jimp a Jsc, k čemuž přispěly také aktivity fakulty v oblasti podpory tvůrčí činnosti akademických pracovníků. Fakulta klade </w:t>
      </w:r>
      <w:r w:rsidRPr="00EA3338">
        <w:rPr>
          <w:rFonts w:asciiTheme="minorHAnsi" w:hAnsiTheme="minorHAnsi" w:cstheme="minorHAnsi"/>
          <w:sz w:val="22"/>
          <w:szCs w:val="22"/>
        </w:rPr>
        <w:lastRenderedPageBreak/>
        <w:t>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Pr="00EA3338">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EA3338">
        <w:rPr>
          <w:rFonts w:asciiTheme="minorHAnsi" w:hAnsiTheme="minorHAnsi" w:cstheme="minorHAnsi"/>
          <w:b/>
          <w:sz w:val="22"/>
          <w:szCs w:val="22"/>
        </w:rPr>
        <w:t>Ekonomika, Management a Finance 2018</w:t>
      </w:r>
      <w:r w:rsidRPr="00EA3338">
        <w:rPr>
          <w:rFonts w:asciiTheme="minorHAnsi" w:hAnsiTheme="minorHAnsi" w:cstheme="minorHAnsi"/>
          <w:sz w:val="22"/>
          <w:szCs w:val="22"/>
        </w:rPr>
        <w:t>“ pořádané ve spolupráci s Paneurópskou Vysokou Školou v Bratislavě.</w:t>
      </w:r>
    </w:p>
    <w:p w:rsidR="007E1B60" w:rsidRPr="00EA3338" w:rsidRDefault="007E1B60" w:rsidP="00782FBD">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2.3</w:t>
      </w:r>
    </w:p>
    <w:p w:rsidR="007E1B60" w:rsidRPr="00EA3338" w:rsidRDefault="007E1B60" w:rsidP="007E1B60">
      <w:pPr>
        <w:ind w:left="2832" w:firstLine="708"/>
      </w:pPr>
    </w:p>
    <w:p w:rsidR="006C61E2" w:rsidRPr="00EA3338" w:rsidRDefault="006C61E2" w:rsidP="00782FBD">
      <w:pPr>
        <w:spacing w:after="120"/>
        <w:jc w:val="both"/>
        <w:rPr>
          <w:rFonts w:asciiTheme="minorHAnsi" w:hAnsiTheme="minorHAnsi" w:cstheme="minorHAnsi"/>
          <w:sz w:val="22"/>
        </w:rPr>
      </w:pPr>
      <w:r w:rsidRPr="00EA3338">
        <w:rPr>
          <w:rFonts w:asciiTheme="minorHAnsi" w:hAnsiTheme="minorHAnsi" w:cstheme="minorHAnsi"/>
          <w:sz w:val="22"/>
        </w:rPr>
        <w:t>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Specifickými jsou zejména kompetence absolventů, protože tito získají profil špičkového vědecko-výzkumného odborníka orientovaného na adekvátní kombinaci ekonoma -</w:t>
      </w:r>
      <w:r w:rsidR="0026059A" w:rsidRPr="00EA3338">
        <w:rPr>
          <w:rFonts w:asciiTheme="minorHAnsi" w:hAnsiTheme="minorHAnsi" w:cstheme="minorHAnsi"/>
          <w:sz w:val="22"/>
        </w:rPr>
        <w:t xml:space="preserve"> </w:t>
      </w:r>
      <w:r w:rsidRPr="00EA3338">
        <w:rPr>
          <w:rFonts w:asciiTheme="minorHAnsi" w:hAnsiTheme="minorHAnsi" w:cstheme="minorHAnsi"/>
          <w:sz w:val="22"/>
        </w:rPr>
        <w:t>manažera – projektanta a systémově orientovaného průmyslového inženýra, kteří jsou schopni nejen definovat, ale i modelovat procesní a projektové komplexní systémové vazby a pomocí optimalizačních metod a stochastického rozhodování.</w:t>
      </w:r>
    </w:p>
    <w:p w:rsidR="006C61E2" w:rsidRPr="00EA3338" w:rsidRDefault="006C61E2" w:rsidP="00782FBD">
      <w:pPr>
        <w:spacing w:after="120"/>
        <w:jc w:val="both"/>
        <w:rPr>
          <w:rFonts w:asciiTheme="minorHAnsi" w:hAnsiTheme="minorHAnsi" w:cstheme="minorHAnsi"/>
          <w:sz w:val="22"/>
        </w:rPr>
      </w:pPr>
      <w:r w:rsidRPr="00EA3338">
        <w:rPr>
          <w:rFonts w:asciiTheme="minorHAnsi" w:hAnsiTheme="minorHAnsi" w:cstheme="minorHAnsi"/>
          <w:sz w:val="22"/>
        </w:rPr>
        <w:t xml:space="preserve">V rámci </w:t>
      </w:r>
      <w:r w:rsidR="00DD7126" w:rsidRPr="00EA3338">
        <w:rPr>
          <w:rFonts w:asciiTheme="minorHAnsi" w:hAnsiTheme="minorHAnsi" w:cstheme="minorHAnsi"/>
          <w:sz w:val="22"/>
        </w:rPr>
        <w:t xml:space="preserve">doktorského studijního programu Průmyslové inženýrství je povinností každého studenta prezenční formy studia </w:t>
      </w:r>
      <w:r w:rsidR="00C27F0F" w:rsidRPr="00EA3338">
        <w:rPr>
          <w:rFonts w:asciiTheme="minorHAnsi" w:hAnsiTheme="minorHAnsi" w:cstheme="minorHAnsi"/>
          <w:sz w:val="22"/>
        </w:rPr>
        <w:t xml:space="preserve">vyjet na minimálně 3 měsíční studijní pobyt na zahraniční vědecko-výzkumnou instituci. </w:t>
      </w:r>
    </w:p>
    <w:p w:rsidR="007E1B60" w:rsidRDefault="007E1B60" w:rsidP="00782FBD">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rsidR="00D33AF2" w:rsidDel="00AD39EA" w:rsidRDefault="00D33AF2" w:rsidP="007E1B60">
      <w:pPr>
        <w:jc w:val="both"/>
        <w:rPr>
          <w:del w:id="5080" w:author="Trefilová Pavla" w:date="2018-09-04T08:59:00Z"/>
          <w:rFonts w:asciiTheme="minorHAnsi" w:hAnsiTheme="minorHAnsi" w:cstheme="minorHAnsi"/>
          <w:sz w:val="22"/>
        </w:rPr>
      </w:pPr>
    </w:p>
    <w:p w:rsidR="00D33AF2" w:rsidDel="00AD39EA" w:rsidRDefault="00D33AF2" w:rsidP="007E1B60">
      <w:pPr>
        <w:jc w:val="both"/>
        <w:rPr>
          <w:del w:id="5081" w:author="Trefilová Pavla" w:date="2018-09-04T08:59:00Z"/>
          <w:rFonts w:asciiTheme="minorHAnsi" w:hAnsiTheme="minorHAnsi" w:cstheme="minorHAnsi"/>
          <w:sz w:val="22"/>
        </w:rPr>
      </w:pPr>
    </w:p>
    <w:p w:rsidR="00D33AF2" w:rsidDel="00AD39EA" w:rsidRDefault="00D33AF2" w:rsidP="007E1B60">
      <w:pPr>
        <w:jc w:val="both"/>
        <w:rPr>
          <w:del w:id="5082" w:author="Trefilová Pavla" w:date="2018-09-04T08:59:00Z"/>
          <w:rFonts w:asciiTheme="minorHAnsi" w:hAnsiTheme="minorHAnsi" w:cstheme="minorHAnsi"/>
          <w:sz w:val="22"/>
        </w:rPr>
      </w:pPr>
    </w:p>
    <w:p w:rsidR="00D33AF2" w:rsidDel="00AD39EA" w:rsidRDefault="00D33AF2" w:rsidP="007E1B60">
      <w:pPr>
        <w:jc w:val="both"/>
        <w:rPr>
          <w:del w:id="5083" w:author="Trefilová Pavla" w:date="2018-09-04T08:59:00Z"/>
          <w:rFonts w:asciiTheme="minorHAnsi" w:hAnsiTheme="minorHAnsi" w:cstheme="minorHAnsi"/>
          <w:sz w:val="22"/>
        </w:rPr>
      </w:pPr>
    </w:p>
    <w:p w:rsidR="00C35CA9" w:rsidRDefault="00C35CA9">
      <w:pPr>
        <w:rPr>
          <w:ins w:id="5084" w:author="Trefilová Pavla" w:date="2018-08-29T12:09:00Z"/>
          <w:rFonts w:asciiTheme="minorHAnsi" w:hAnsiTheme="minorHAnsi" w:cstheme="minorHAnsi"/>
          <w:i/>
        </w:rPr>
      </w:pPr>
    </w:p>
    <w:p w:rsidR="00F26CBF" w:rsidRPr="00F26CBF" w:rsidRDefault="00F26CBF" w:rsidP="00F26CBF">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Change w:id="5085" w:author="Trefilová Pavla" w:date="2018-09-04T08:59:00Z">
          <w:tblPr>
            <w:tblW w:w="9639" w:type="dxa"/>
            <w:tblInd w:w="-10" w:type="dxa"/>
            <w:tblCellMar>
              <w:left w:w="70" w:type="dxa"/>
              <w:right w:w="70" w:type="dxa"/>
            </w:tblCellMar>
            <w:tblLook w:val="04A0" w:firstRow="1" w:lastRow="0" w:firstColumn="1" w:lastColumn="0" w:noHBand="0" w:noVBand="1"/>
          </w:tblPr>
        </w:tblPrChange>
      </w:tblPr>
      <w:tblGrid>
        <w:gridCol w:w="1176"/>
        <w:gridCol w:w="1767"/>
        <w:gridCol w:w="1400"/>
        <w:gridCol w:w="1894"/>
        <w:gridCol w:w="3402"/>
        <w:tblGridChange w:id="5086">
          <w:tblGrid>
            <w:gridCol w:w="1176"/>
            <w:gridCol w:w="1767"/>
            <w:gridCol w:w="1400"/>
            <w:gridCol w:w="2167"/>
            <w:gridCol w:w="3129"/>
          </w:tblGrid>
        </w:tblGridChange>
      </w:tblGrid>
      <w:tr w:rsidR="00EA3338" w:rsidRPr="00EA3338" w:rsidTr="00AD39EA">
        <w:trPr>
          <w:trHeight w:val="525"/>
          <w:trPrChange w:id="5087" w:author="Trefilová Pavla" w:date="2018-09-04T08:59:00Z">
            <w:trPr>
              <w:trHeight w:val="525"/>
            </w:trPr>
          </w:trPrChange>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Change w:id="5088" w:author="Trefilová Pavla" w:date="2018-09-04T08:59:00Z">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tcPrChange>
          </w:tcPr>
          <w:p w:rsidR="007E1B60" w:rsidRPr="00EA3338" w:rsidRDefault="00681313" w:rsidP="008B3C90">
            <w:pPr>
              <w:jc w:val="center"/>
              <w:rPr>
                <w:rFonts w:asciiTheme="minorHAnsi" w:hAnsiTheme="minorHAnsi" w:cstheme="minorHAnsi"/>
                <w:b/>
                <w:bCs/>
              </w:rPr>
            </w:pPr>
            <w:r w:rsidRPr="00EA3338">
              <w:rPr>
                <w:rFonts w:asciiTheme="minorHAnsi" w:hAnsiTheme="minorHAnsi" w:cstheme="minorHAnsi"/>
                <w:b/>
                <w:bCs/>
              </w:rPr>
              <w:t>P</w:t>
            </w:r>
            <w:r w:rsidR="007E1B60" w:rsidRPr="00EA3338">
              <w:rPr>
                <w:rFonts w:asciiTheme="minorHAnsi" w:hAnsiTheme="minorHAnsi" w:cstheme="minorHAnsi"/>
                <w:b/>
                <w:bCs/>
              </w:rPr>
              <w:t>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Change w:id="5089" w:author="Trefilová Pavla" w:date="2018-09-04T08:59:00Z">
              <w:tcPr>
                <w:tcW w:w="1518" w:type="dxa"/>
                <w:tcBorders>
                  <w:top w:val="single" w:sz="8" w:space="0" w:color="auto"/>
                  <w:left w:val="nil"/>
                  <w:bottom w:val="single" w:sz="8" w:space="0" w:color="auto"/>
                  <w:right w:val="single" w:sz="8" w:space="0" w:color="auto"/>
                </w:tcBorders>
                <w:shd w:val="clear" w:color="000000" w:fill="D9ECFF"/>
                <w:vAlign w:val="center"/>
                <w:hideMark/>
              </w:tcPr>
            </w:tcPrChange>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Číslo projektu</w:t>
            </w:r>
          </w:p>
        </w:tc>
        <w:tc>
          <w:tcPr>
            <w:tcW w:w="1400" w:type="dxa"/>
            <w:tcBorders>
              <w:top w:val="single" w:sz="8" w:space="0" w:color="auto"/>
              <w:left w:val="nil"/>
              <w:bottom w:val="single" w:sz="8" w:space="0" w:color="auto"/>
              <w:right w:val="single" w:sz="8" w:space="0" w:color="auto"/>
            </w:tcBorders>
            <w:shd w:val="clear" w:color="000000" w:fill="D9ECFF"/>
            <w:vAlign w:val="center"/>
            <w:hideMark/>
            <w:tcPrChange w:id="5090" w:author="Trefilová Pavla" w:date="2018-09-04T08:59:00Z">
              <w:tcPr>
                <w:tcW w:w="1417" w:type="dxa"/>
                <w:tcBorders>
                  <w:top w:val="single" w:sz="8" w:space="0" w:color="auto"/>
                  <w:left w:val="nil"/>
                  <w:bottom w:val="single" w:sz="8" w:space="0" w:color="auto"/>
                  <w:right w:val="single" w:sz="8" w:space="0" w:color="auto"/>
                </w:tcBorders>
                <w:shd w:val="clear" w:color="000000" w:fill="D9ECFF"/>
                <w:vAlign w:val="center"/>
                <w:hideMark/>
              </w:tcPr>
            </w:tcPrChange>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894" w:type="dxa"/>
            <w:tcBorders>
              <w:top w:val="single" w:sz="8" w:space="0" w:color="auto"/>
              <w:left w:val="nil"/>
              <w:bottom w:val="single" w:sz="8" w:space="0" w:color="auto"/>
              <w:right w:val="single" w:sz="8" w:space="0" w:color="auto"/>
            </w:tcBorders>
            <w:shd w:val="clear" w:color="000000" w:fill="D9ECFF"/>
            <w:vAlign w:val="center"/>
            <w:hideMark/>
            <w:tcPrChange w:id="5091" w:author="Trefilová Pavla" w:date="2018-09-04T08:59:00Z">
              <w:tcPr>
                <w:tcW w:w="2268" w:type="dxa"/>
                <w:tcBorders>
                  <w:top w:val="single" w:sz="8" w:space="0" w:color="auto"/>
                  <w:left w:val="nil"/>
                  <w:bottom w:val="single" w:sz="8" w:space="0" w:color="auto"/>
                  <w:right w:val="single" w:sz="8" w:space="0" w:color="auto"/>
                </w:tcBorders>
                <w:shd w:val="clear" w:color="000000" w:fill="D9ECFF"/>
                <w:vAlign w:val="center"/>
                <w:hideMark/>
              </w:tcPr>
            </w:tcPrChange>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Název projektu</w:t>
            </w:r>
          </w:p>
        </w:tc>
        <w:tc>
          <w:tcPr>
            <w:tcW w:w="3402" w:type="dxa"/>
            <w:tcBorders>
              <w:top w:val="single" w:sz="8" w:space="0" w:color="auto"/>
              <w:left w:val="nil"/>
              <w:bottom w:val="single" w:sz="8" w:space="0" w:color="auto"/>
              <w:right w:val="single" w:sz="8" w:space="0" w:color="auto"/>
            </w:tcBorders>
            <w:shd w:val="clear" w:color="000000" w:fill="D9ECFF"/>
            <w:vAlign w:val="center"/>
            <w:hideMark/>
            <w:tcPrChange w:id="5092" w:author="Trefilová Pavla" w:date="2018-09-04T08:59:00Z">
              <w:tcPr>
                <w:tcW w:w="3260" w:type="dxa"/>
                <w:tcBorders>
                  <w:top w:val="single" w:sz="8" w:space="0" w:color="auto"/>
                  <w:left w:val="nil"/>
                  <w:bottom w:val="single" w:sz="8" w:space="0" w:color="auto"/>
                  <w:right w:val="single" w:sz="8" w:space="0" w:color="auto"/>
                </w:tcBorders>
                <w:shd w:val="clear" w:color="000000" w:fill="D9ECFF"/>
                <w:vAlign w:val="center"/>
                <w:hideMark/>
              </w:tcPr>
            </w:tcPrChange>
          </w:tcPr>
          <w:p w:rsidR="007E1B60" w:rsidRPr="00EA3338" w:rsidRDefault="007E1B60" w:rsidP="008B3C90">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EA3338" w:rsidRPr="00EA3338" w:rsidTr="00AD39EA">
        <w:trPr>
          <w:trHeight w:val="3330"/>
          <w:trPrChange w:id="5093" w:author="Trefilová Pavla" w:date="2018-09-04T08:59:00Z">
            <w:trPr>
              <w:trHeight w:val="3330"/>
            </w:trPr>
          </w:trPrChange>
        </w:trPr>
        <w:tc>
          <w:tcPr>
            <w:tcW w:w="1176" w:type="dxa"/>
            <w:tcBorders>
              <w:top w:val="nil"/>
              <w:left w:val="single" w:sz="8" w:space="0" w:color="auto"/>
              <w:bottom w:val="single" w:sz="8" w:space="0" w:color="auto"/>
              <w:right w:val="single" w:sz="8" w:space="0" w:color="auto"/>
            </w:tcBorders>
            <w:shd w:val="clear" w:color="auto" w:fill="auto"/>
            <w:vAlign w:val="center"/>
            <w:hideMark/>
            <w:tcPrChange w:id="5094" w:author="Trefilová Pavla" w:date="2018-09-04T08:59:00Z">
              <w:tcPr>
                <w:tcW w:w="1176" w:type="dxa"/>
                <w:tcBorders>
                  <w:top w:val="nil"/>
                  <w:left w:val="single" w:sz="8" w:space="0" w:color="auto"/>
                  <w:bottom w:val="single" w:sz="8"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rPr>
              <w:t>Erasmus Mundus</w:t>
            </w:r>
          </w:p>
        </w:tc>
        <w:tc>
          <w:tcPr>
            <w:tcW w:w="1767" w:type="dxa"/>
            <w:tcBorders>
              <w:top w:val="nil"/>
              <w:left w:val="nil"/>
              <w:bottom w:val="single" w:sz="8" w:space="0" w:color="auto"/>
              <w:right w:val="single" w:sz="8" w:space="0" w:color="auto"/>
            </w:tcBorders>
            <w:shd w:val="clear" w:color="auto" w:fill="auto"/>
            <w:vAlign w:val="center"/>
            <w:hideMark/>
            <w:tcPrChange w:id="5095" w:author="Trefilová Pavla" w:date="2018-09-04T08:59:00Z">
              <w:tcPr>
                <w:tcW w:w="1518" w:type="dxa"/>
                <w:tcBorders>
                  <w:top w:val="nil"/>
                  <w:left w:val="nil"/>
                  <w:bottom w:val="single" w:sz="8"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rPr>
              <w:t>544978-EM-1-2013-1-SI-ERA MUNDUS-EMA21</w:t>
            </w:r>
          </w:p>
        </w:tc>
        <w:tc>
          <w:tcPr>
            <w:tcW w:w="1400" w:type="dxa"/>
            <w:tcBorders>
              <w:top w:val="nil"/>
              <w:left w:val="nil"/>
              <w:bottom w:val="single" w:sz="8" w:space="0" w:color="auto"/>
              <w:right w:val="single" w:sz="8" w:space="0" w:color="auto"/>
            </w:tcBorders>
            <w:shd w:val="clear" w:color="auto" w:fill="auto"/>
            <w:vAlign w:val="center"/>
            <w:hideMark/>
            <w:tcPrChange w:id="5096" w:author="Trefilová Pavla" w:date="2018-09-04T08:59:00Z">
              <w:tcPr>
                <w:tcW w:w="1417" w:type="dxa"/>
                <w:tcBorders>
                  <w:top w:val="nil"/>
                  <w:left w:val="nil"/>
                  <w:bottom w:val="single" w:sz="8"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rPr>
              <w:t>University of Ljubljana</w:t>
            </w:r>
          </w:p>
        </w:tc>
        <w:tc>
          <w:tcPr>
            <w:tcW w:w="1894" w:type="dxa"/>
            <w:tcBorders>
              <w:top w:val="nil"/>
              <w:left w:val="nil"/>
              <w:bottom w:val="single" w:sz="8" w:space="0" w:color="auto"/>
              <w:right w:val="single" w:sz="8" w:space="0" w:color="auto"/>
            </w:tcBorders>
            <w:shd w:val="clear" w:color="auto" w:fill="auto"/>
            <w:vAlign w:val="center"/>
            <w:hideMark/>
            <w:tcPrChange w:id="5097" w:author="Trefilová Pavla" w:date="2018-09-04T08:59:00Z">
              <w:tcPr>
                <w:tcW w:w="2268" w:type="dxa"/>
                <w:tcBorders>
                  <w:top w:val="nil"/>
                  <w:left w:val="nil"/>
                  <w:bottom w:val="single" w:sz="8"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402" w:type="dxa"/>
            <w:tcBorders>
              <w:top w:val="nil"/>
              <w:left w:val="nil"/>
              <w:bottom w:val="single" w:sz="8" w:space="0" w:color="auto"/>
              <w:right w:val="single" w:sz="8" w:space="0" w:color="auto"/>
            </w:tcBorders>
            <w:shd w:val="clear" w:color="auto" w:fill="auto"/>
            <w:vAlign w:val="center"/>
            <w:hideMark/>
            <w:tcPrChange w:id="5098" w:author="Trefilová Pavla" w:date="2018-09-04T08:59:00Z">
              <w:tcPr>
                <w:tcW w:w="3260" w:type="dxa"/>
                <w:tcBorders>
                  <w:top w:val="nil"/>
                  <w:left w:val="nil"/>
                  <w:bottom w:val="single" w:sz="8" w:space="0" w:color="auto"/>
                  <w:right w:val="single" w:sz="8" w:space="0" w:color="auto"/>
                </w:tcBorders>
                <w:shd w:val="clear" w:color="auto" w:fill="auto"/>
                <w:vAlign w:val="center"/>
                <w:hideMark/>
              </w:tcPr>
            </w:tcPrChange>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w:t>
            </w:r>
            <w:r w:rsidRPr="00EA3338">
              <w:rPr>
                <w:rFonts w:asciiTheme="minorHAnsi" w:hAnsiTheme="minorHAnsi" w:cstheme="minorHAnsi"/>
              </w:rPr>
              <w:lastRenderedPageBreak/>
              <w:t>podpořených osob na globálním trhu práce.</w:t>
            </w:r>
          </w:p>
        </w:tc>
      </w:tr>
      <w:tr w:rsidR="00EA3338" w:rsidRPr="00EA3338" w:rsidTr="00AD39EA">
        <w:trPr>
          <w:trHeight w:val="2820"/>
          <w:trPrChange w:id="5099" w:author="Trefilová Pavla" w:date="2018-09-04T08:59:00Z">
            <w:trPr>
              <w:trHeight w:val="2820"/>
            </w:trPr>
          </w:trPrChange>
        </w:trPr>
        <w:tc>
          <w:tcPr>
            <w:tcW w:w="1176" w:type="dxa"/>
            <w:tcBorders>
              <w:top w:val="nil"/>
              <w:left w:val="single" w:sz="8" w:space="0" w:color="auto"/>
              <w:bottom w:val="single" w:sz="8" w:space="0" w:color="auto"/>
              <w:right w:val="single" w:sz="8" w:space="0" w:color="auto"/>
            </w:tcBorders>
            <w:shd w:val="clear" w:color="auto" w:fill="auto"/>
            <w:vAlign w:val="center"/>
            <w:hideMark/>
            <w:tcPrChange w:id="5100" w:author="Trefilová Pavla" w:date="2018-09-04T08:59:00Z">
              <w:tcPr>
                <w:tcW w:w="1176" w:type="dxa"/>
                <w:tcBorders>
                  <w:top w:val="nil"/>
                  <w:left w:val="single" w:sz="8" w:space="0" w:color="auto"/>
                  <w:bottom w:val="single" w:sz="8"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lastRenderedPageBreak/>
              <w:t>Erasmus Mundus</w:t>
            </w:r>
          </w:p>
        </w:tc>
        <w:tc>
          <w:tcPr>
            <w:tcW w:w="1767" w:type="dxa"/>
            <w:tcBorders>
              <w:top w:val="nil"/>
              <w:left w:val="nil"/>
              <w:bottom w:val="single" w:sz="8" w:space="0" w:color="auto"/>
              <w:right w:val="single" w:sz="8" w:space="0" w:color="auto"/>
            </w:tcBorders>
            <w:shd w:val="clear" w:color="auto" w:fill="auto"/>
            <w:vAlign w:val="center"/>
            <w:hideMark/>
            <w:tcPrChange w:id="5101" w:author="Trefilová Pavla" w:date="2018-09-04T08:59:00Z">
              <w:tcPr>
                <w:tcW w:w="1518" w:type="dxa"/>
                <w:tcBorders>
                  <w:top w:val="nil"/>
                  <w:left w:val="nil"/>
                  <w:bottom w:val="single" w:sz="8"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545407-EM-1-2013-1-GR-ERA MUNDUS-EMA21</w:t>
            </w:r>
          </w:p>
        </w:tc>
        <w:tc>
          <w:tcPr>
            <w:tcW w:w="1400" w:type="dxa"/>
            <w:tcBorders>
              <w:top w:val="nil"/>
              <w:left w:val="nil"/>
              <w:bottom w:val="single" w:sz="8" w:space="0" w:color="auto"/>
              <w:right w:val="single" w:sz="8" w:space="0" w:color="auto"/>
            </w:tcBorders>
            <w:shd w:val="clear" w:color="auto" w:fill="auto"/>
            <w:vAlign w:val="center"/>
            <w:hideMark/>
            <w:tcPrChange w:id="5102" w:author="Trefilová Pavla" w:date="2018-09-04T08:59:00Z">
              <w:tcPr>
                <w:tcW w:w="1417" w:type="dxa"/>
                <w:tcBorders>
                  <w:top w:val="nil"/>
                  <w:left w:val="nil"/>
                  <w:bottom w:val="single" w:sz="8"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894" w:type="dxa"/>
            <w:tcBorders>
              <w:top w:val="nil"/>
              <w:left w:val="nil"/>
              <w:bottom w:val="single" w:sz="8" w:space="0" w:color="auto"/>
              <w:right w:val="single" w:sz="8" w:space="0" w:color="auto"/>
            </w:tcBorders>
            <w:shd w:val="clear" w:color="auto" w:fill="auto"/>
            <w:vAlign w:val="center"/>
            <w:hideMark/>
            <w:tcPrChange w:id="5103" w:author="Trefilová Pavla" w:date="2018-09-04T08:59:00Z">
              <w:tcPr>
                <w:tcW w:w="2268" w:type="dxa"/>
                <w:tcBorders>
                  <w:top w:val="nil"/>
                  <w:left w:val="nil"/>
                  <w:bottom w:val="single" w:sz="8"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402" w:type="dxa"/>
            <w:tcBorders>
              <w:top w:val="nil"/>
              <w:left w:val="nil"/>
              <w:bottom w:val="single" w:sz="8" w:space="0" w:color="auto"/>
              <w:right w:val="single" w:sz="8" w:space="0" w:color="auto"/>
            </w:tcBorders>
            <w:shd w:val="clear" w:color="auto" w:fill="auto"/>
            <w:vAlign w:val="center"/>
            <w:hideMark/>
            <w:tcPrChange w:id="5104" w:author="Trefilová Pavla" w:date="2018-09-04T08:59:00Z">
              <w:tcPr>
                <w:tcW w:w="3260" w:type="dxa"/>
                <w:tcBorders>
                  <w:top w:val="nil"/>
                  <w:left w:val="nil"/>
                  <w:bottom w:val="single" w:sz="8" w:space="0" w:color="auto"/>
                  <w:right w:val="single" w:sz="8" w:space="0" w:color="auto"/>
                </w:tcBorders>
                <w:shd w:val="clear" w:color="auto" w:fill="auto"/>
                <w:vAlign w:val="center"/>
                <w:hideMark/>
              </w:tcPr>
            </w:tcPrChange>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A3338" w:rsidRPr="00EA3338" w:rsidTr="00AD39EA">
        <w:trPr>
          <w:trHeight w:val="973"/>
          <w:trPrChange w:id="5105" w:author="Trefilová Pavla" w:date="2018-09-04T08:59:00Z">
            <w:trPr>
              <w:trHeight w:val="973"/>
            </w:trPr>
          </w:trPrChange>
        </w:trPr>
        <w:tc>
          <w:tcPr>
            <w:tcW w:w="1176" w:type="dxa"/>
            <w:tcBorders>
              <w:top w:val="nil"/>
              <w:left w:val="single" w:sz="8" w:space="0" w:color="auto"/>
              <w:bottom w:val="single" w:sz="8" w:space="0" w:color="auto"/>
              <w:right w:val="single" w:sz="8" w:space="0" w:color="auto"/>
            </w:tcBorders>
            <w:shd w:val="clear" w:color="auto" w:fill="auto"/>
            <w:vAlign w:val="center"/>
            <w:hideMark/>
            <w:tcPrChange w:id="5106" w:author="Trefilová Pavla" w:date="2018-09-04T08:59:00Z">
              <w:tcPr>
                <w:tcW w:w="1176" w:type="dxa"/>
                <w:tcBorders>
                  <w:top w:val="nil"/>
                  <w:left w:val="single" w:sz="8" w:space="0" w:color="auto"/>
                  <w:bottom w:val="single" w:sz="8"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Tempus</w:t>
            </w:r>
          </w:p>
        </w:tc>
        <w:tc>
          <w:tcPr>
            <w:tcW w:w="1767" w:type="dxa"/>
            <w:tcBorders>
              <w:top w:val="nil"/>
              <w:left w:val="nil"/>
              <w:bottom w:val="single" w:sz="8" w:space="0" w:color="auto"/>
              <w:right w:val="single" w:sz="8" w:space="0" w:color="auto"/>
            </w:tcBorders>
            <w:shd w:val="clear" w:color="auto" w:fill="auto"/>
            <w:vAlign w:val="center"/>
            <w:hideMark/>
            <w:tcPrChange w:id="5107" w:author="Trefilová Pavla" w:date="2018-09-04T08:59:00Z">
              <w:tcPr>
                <w:tcW w:w="1518" w:type="dxa"/>
                <w:tcBorders>
                  <w:top w:val="nil"/>
                  <w:left w:val="nil"/>
                  <w:bottom w:val="single" w:sz="8"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530534-TEMPUS-1-2012-1-UK-TEMPUS-SMGR </w:t>
            </w:r>
          </w:p>
        </w:tc>
        <w:tc>
          <w:tcPr>
            <w:tcW w:w="1400" w:type="dxa"/>
            <w:tcBorders>
              <w:top w:val="nil"/>
              <w:left w:val="nil"/>
              <w:bottom w:val="single" w:sz="8" w:space="0" w:color="auto"/>
              <w:right w:val="single" w:sz="8" w:space="0" w:color="auto"/>
            </w:tcBorders>
            <w:shd w:val="clear" w:color="auto" w:fill="auto"/>
            <w:vAlign w:val="center"/>
            <w:hideMark/>
            <w:tcPrChange w:id="5108" w:author="Trefilová Pavla" w:date="2018-09-04T08:59:00Z">
              <w:tcPr>
                <w:tcW w:w="1417" w:type="dxa"/>
                <w:tcBorders>
                  <w:top w:val="nil"/>
                  <w:left w:val="nil"/>
                  <w:bottom w:val="single" w:sz="8"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Northumbria University</w:t>
            </w:r>
          </w:p>
        </w:tc>
        <w:tc>
          <w:tcPr>
            <w:tcW w:w="1894" w:type="dxa"/>
            <w:tcBorders>
              <w:top w:val="nil"/>
              <w:left w:val="nil"/>
              <w:bottom w:val="single" w:sz="8" w:space="0" w:color="auto"/>
              <w:right w:val="single" w:sz="8" w:space="0" w:color="auto"/>
            </w:tcBorders>
            <w:shd w:val="clear" w:color="auto" w:fill="auto"/>
            <w:vAlign w:val="center"/>
            <w:hideMark/>
            <w:tcPrChange w:id="5109" w:author="Trefilová Pavla" w:date="2018-09-04T08:59:00Z">
              <w:tcPr>
                <w:tcW w:w="2268" w:type="dxa"/>
                <w:tcBorders>
                  <w:top w:val="nil"/>
                  <w:left w:val="nil"/>
                  <w:bottom w:val="single" w:sz="8"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402" w:type="dxa"/>
            <w:tcBorders>
              <w:top w:val="nil"/>
              <w:left w:val="nil"/>
              <w:bottom w:val="single" w:sz="8" w:space="0" w:color="auto"/>
              <w:right w:val="single" w:sz="8" w:space="0" w:color="auto"/>
            </w:tcBorders>
            <w:shd w:val="clear" w:color="auto" w:fill="auto"/>
            <w:vAlign w:val="center"/>
            <w:hideMark/>
            <w:tcPrChange w:id="5110" w:author="Trefilová Pavla" w:date="2018-09-04T08:59:00Z">
              <w:tcPr>
                <w:tcW w:w="3260" w:type="dxa"/>
                <w:tcBorders>
                  <w:top w:val="nil"/>
                  <w:left w:val="nil"/>
                  <w:bottom w:val="single" w:sz="8" w:space="0" w:color="auto"/>
                  <w:right w:val="single" w:sz="8" w:space="0" w:color="auto"/>
                </w:tcBorders>
                <w:shd w:val="clear" w:color="auto" w:fill="auto"/>
                <w:vAlign w:val="center"/>
                <w:hideMark/>
              </w:tcPr>
            </w:tcPrChange>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A3338" w:rsidRPr="00EA3338" w:rsidTr="00AD39EA">
        <w:trPr>
          <w:trHeight w:val="1290"/>
          <w:trPrChange w:id="5111" w:author="Trefilová Pavla" w:date="2018-09-04T08:59:00Z">
            <w:trPr>
              <w:trHeight w:val="1290"/>
            </w:trPr>
          </w:trPrChange>
        </w:trPr>
        <w:tc>
          <w:tcPr>
            <w:tcW w:w="1176" w:type="dxa"/>
            <w:tcBorders>
              <w:top w:val="nil"/>
              <w:left w:val="single" w:sz="8" w:space="0" w:color="auto"/>
              <w:bottom w:val="single" w:sz="8" w:space="0" w:color="auto"/>
              <w:right w:val="single" w:sz="8" w:space="0" w:color="auto"/>
            </w:tcBorders>
            <w:shd w:val="clear" w:color="auto" w:fill="auto"/>
            <w:vAlign w:val="center"/>
            <w:hideMark/>
            <w:tcPrChange w:id="5112" w:author="Trefilová Pavla" w:date="2018-09-04T08:59:00Z">
              <w:tcPr>
                <w:tcW w:w="1176" w:type="dxa"/>
                <w:tcBorders>
                  <w:top w:val="nil"/>
                  <w:left w:val="single" w:sz="8" w:space="0" w:color="auto"/>
                  <w:bottom w:val="single" w:sz="8"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Change w:id="5113" w:author="Trefilová Pavla" w:date="2018-09-04T08:59:00Z">
              <w:tcPr>
                <w:tcW w:w="1518" w:type="dxa"/>
                <w:tcBorders>
                  <w:top w:val="nil"/>
                  <w:left w:val="nil"/>
                  <w:bottom w:val="single" w:sz="8" w:space="0" w:color="auto"/>
                  <w:right w:val="single" w:sz="8" w:space="0" w:color="auto"/>
                </w:tcBorders>
                <w:shd w:val="clear" w:color="auto" w:fill="auto"/>
                <w:vAlign w:val="center"/>
                <w:hideMark/>
              </w:tcPr>
            </w:tcPrChange>
          </w:tcPr>
          <w:p w:rsidR="007E1B60" w:rsidRPr="002829D5" w:rsidRDefault="002829D5" w:rsidP="008B3C90">
            <w:pPr>
              <w:rPr>
                <w:color w:val="1F497D"/>
              </w:rPr>
            </w:pPr>
            <w:r w:rsidRPr="00C947A0">
              <w:rPr>
                <w:rFonts w:asciiTheme="minorHAnsi" w:hAnsiTheme="minorHAnsi" w:cstheme="minorHAnsi"/>
                <w:szCs w:val="22"/>
                <w:lang w:val="fr-BE"/>
              </w:rPr>
              <w:t>2013/LLP/ERAMOB-IP</w:t>
            </w:r>
          </w:p>
        </w:tc>
        <w:tc>
          <w:tcPr>
            <w:tcW w:w="1400" w:type="dxa"/>
            <w:tcBorders>
              <w:top w:val="nil"/>
              <w:left w:val="nil"/>
              <w:bottom w:val="single" w:sz="8" w:space="0" w:color="auto"/>
              <w:right w:val="single" w:sz="8" w:space="0" w:color="auto"/>
            </w:tcBorders>
            <w:shd w:val="clear" w:color="auto" w:fill="auto"/>
            <w:vAlign w:val="center"/>
            <w:hideMark/>
            <w:tcPrChange w:id="5114" w:author="Trefilová Pavla" w:date="2018-09-04T08:59:00Z">
              <w:tcPr>
                <w:tcW w:w="1417" w:type="dxa"/>
                <w:tcBorders>
                  <w:top w:val="nil"/>
                  <w:left w:val="nil"/>
                  <w:bottom w:val="single" w:sz="8"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Hogeschool West-Vlaanderen </w:t>
            </w:r>
          </w:p>
        </w:tc>
        <w:tc>
          <w:tcPr>
            <w:tcW w:w="1894" w:type="dxa"/>
            <w:tcBorders>
              <w:top w:val="nil"/>
              <w:left w:val="nil"/>
              <w:bottom w:val="single" w:sz="8" w:space="0" w:color="auto"/>
              <w:right w:val="single" w:sz="8" w:space="0" w:color="auto"/>
            </w:tcBorders>
            <w:shd w:val="clear" w:color="auto" w:fill="auto"/>
            <w:vAlign w:val="center"/>
            <w:hideMark/>
            <w:tcPrChange w:id="5115" w:author="Trefilová Pavla" w:date="2018-09-04T08:59:00Z">
              <w:tcPr>
                <w:tcW w:w="2268" w:type="dxa"/>
                <w:tcBorders>
                  <w:top w:val="nil"/>
                  <w:left w:val="nil"/>
                  <w:bottom w:val="single" w:sz="8"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Cross Border Health Care </w:t>
            </w:r>
          </w:p>
        </w:tc>
        <w:tc>
          <w:tcPr>
            <w:tcW w:w="3402" w:type="dxa"/>
            <w:tcBorders>
              <w:top w:val="nil"/>
              <w:left w:val="nil"/>
              <w:bottom w:val="single" w:sz="8" w:space="0" w:color="auto"/>
              <w:right w:val="single" w:sz="8" w:space="0" w:color="auto"/>
            </w:tcBorders>
            <w:shd w:val="clear" w:color="auto" w:fill="auto"/>
            <w:vAlign w:val="center"/>
            <w:hideMark/>
            <w:tcPrChange w:id="5116" w:author="Trefilová Pavla" w:date="2018-09-04T08:59:00Z">
              <w:tcPr>
                <w:tcW w:w="3260" w:type="dxa"/>
                <w:tcBorders>
                  <w:top w:val="nil"/>
                  <w:left w:val="nil"/>
                  <w:bottom w:val="single" w:sz="8" w:space="0" w:color="auto"/>
                  <w:right w:val="single" w:sz="8" w:space="0" w:color="auto"/>
                </w:tcBorders>
                <w:shd w:val="clear" w:color="auto" w:fill="auto"/>
                <w:vAlign w:val="center"/>
                <w:hideMark/>
              </w:tcPr>
            </w:tcPrChange>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lang w:val="fr-BE"/>
              </w:rPr>
              <w:t>Tento projekt byl zacílen do oblasti působnosti directivy EU 2011/24/EU o podmínkách a dalších souvislostech s poskytnutím lékařské péče v rámci prostoru EU.</w:t>
            </w:r>
          </w:p>
        </w:tc>
      </w:tr>
      <w:tr w:rsidR="00EA3338" w:rsidRPr="00EA3338" w:rsidTr="00AD39EA">
        <w:trPr>
          <w:trHeight w:val="3330"/>
          <w:trPrChange w:id="5117" w:author="Trefilová Pavla" w:date="2018-09-04T08:59:00Z">
            <w:trPr>
              <w:trHeight w:val="3330"/>
            </w:trPr>
          </w:trPrChange>
        </w:trPr>
        <w:tc>
          <w:tcPr>
            <w:tcW w:w="1176" w:type="dxa"/>
            <w:tcBorders>
              <w:top w:val="nil"/>
              <w:left w:val="single" w:sz="8" w:space="0" w:color="auto"/>
              <w:bottom w:val="single" w:sz="4" w:space="0" w:color="auto"/>
              <w:right w:val="single" w:sz="8" w:space="0" w:color="auto"/>
            </w:tcBorders>
            <w:shd w:val="clear" w:color="auto" w:fill="auto"/>
            <w:vAlign w:val="center"/>
            <w:hideMark/>
            <w:tcPrChange w:id="5118" w:author="Trefilová Pavla" w:date="2018-09-04T08:59:00Z">
              <w:tcPr>
                <w:tcW w:w="1176" w:type="dxa"/>
                <w:tcBorders>
                  <w:top w:val="nil"/>
                  <w:left w:val="single" w:sz="8" w:space="0" w:color="auto"/>
                  <w:bottom w:val="single" w:sz="4"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rPr>
              <w:lastRenderedPageBreak/>
              <w:t>H2020</w:t>
            </w:r>
          </w:p>
        </w:tc>
        <w:tc>
          <w:tcPr>
            <w:tcW w:w="1767" w:type="dxa"/>
            <w:tcBorders>
              <w:top w:val="nil"/>
              <w:left w:val="nil"/>
              <w:bottom w:val="single" w:sz="4" w:space="0" w:color="auto"/>
              <w:right w:val="single" w:sz="8" w:space="0" w:color="auto"/>
            </w:tcBorders>
            <w:shd w:val="clear" w:color="auto" w:fill="auto"/>
            <w:vAlign w:val="center"/>
            <w:hideMark/>
            <w:tcPrChange w:id="5119" w:author="Trefilová Pavla" w:date="2018-09-04T08:59:00Z">
              <w:tcPr>
                <w:tcW w:w="1518" w:type="dxa"/>
                <w:tcBorders>
                  <w:top w:val="nil"/>
                  <w:left w:val="nil"/>
                  <w:bottom w:val="single" w:sz="4" w:space="0" w:color="auto"/>
                  <w:right w:val="single" w:sz="8" w:space="0" w:color="auto"/>
                </w:tcBorders>
                <w:shd w:val="clear" w:color="auto" w:fill="auto"/>
                <w:vAlign w:val="center"/>
                <w:hideMark/>
              </w:tcPr>
            </w:tcPrChange>
          </w:tcPr>
          <w:p w:rsidR="007E1B60" w:rsidRPr="00EA3338" w:rsidRDefault="007E1B60" w:rsidP="008B3C90">
            <w:pPr>
              <w:jc w:val="right"/>
              <w:rPr>
                <w:rFonts w:asciiTheme="minorHAnsi" w:hAnsiTheme="minorHAnsi" w:cstheme="minorHAnsi"/>
              </w:rPr>
            </w:pPr>
            <w:r w:rsidRPr="00EA3338">
              <w:rPr>
                <w:rFonts w:asciiTheme="minorHAnsi" w:hAnsiTheme="minorHAnsi" w:cstheme="minorHAnsi"/>
              </w:rPr>
              <w:t>731264</w:t>
            </w:r>
          </w:p>
        </w:tc>
        <w:tc>
          <w:tcPr>
            <w:tcW w:w="1400" w:type="dxa"/>
            <w:tcBorders>
              <w:top w:val="nil"/>
              <w:left w:val="nil"/>
              <w:bottom w:val="single" w:sz="4" w:space="0" w:color="auto"/>
              <w:right w:val="single" w:sz="8" w:space="0" w:color="auto"/>
            </w:tcBorders>
            <w:shd w:val="clear" w:color="auto" w:fill="auto"/>
            <w:vAlign w:val="center"/>
            <w:hideMark/>
            <w:tcPrChange w:id="5120" w:author="Trefilová Pavla" w:date="2018-09-04T08:59:00Z">
              <w:tcPr>
                <w:tcW w:w="1417" w:type="dxa"/>
                <w:tcBorders>
                  <w:top w:val="nil"/>
                  <w:left w:val="nil"/>
                  <w:bottom w:val="single" w:sz="4" w:space="0" w:color="auto"/>
                  <w:right w:val="single" w:sz="8" w:space="0" w:color="auto"/>
                </w:tcBorders>
                <w:shd w:val="clear" w:color="auto" w:fill="auto"/>
                <w:vAlign w:val="center"/>
                <w:hideMark/>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rPr>
              <w:t>Anglia Ruskin University</w:t>
            </w:r>
          </w:p>
        </w:tc>
        <w:tc>
          <w:tcPr>
            <w:tcW w:w="1894" w:type="dxa"/>
            <w:tcBorders>
              <w:top w:val="nil"/>
              <w:left w:val="nil"/>
              <w:bottom w:val="single" w:sz="4" w:space="0" w:color="auto"/>
              <w:right w:val="single" w:sz="8" w:space="0" w:color="auto"/>
            </w:tcBorders>
            <w:shd w:val="clear" w:color="auto" w:fill="auto"/>
            <w:vAlign w:val="center"/>
            <w:hideMark/>
            <w:tcPrChange w:id="5121" w:author="Trefilová Pavla" w:date="2018-09-04T08:59:00Z">
              <w:tcPr>
                <w:tcW w:w="2268" w:type="dxa"/>
                <w:tcBorders>
                  <w:top w:val="nil"/>
                  <w:left w:val="nil"/>
                  <w:bottom w:val="single" w:sz="4" w:space="0" w:color="auto"/>
                  <w:right w:val="single" w:sz="8" w:space="0" w:color="auto"/>
                </w:tcBorders>
                <w:shd w:val="clear" w:color="auto" w:fill="auto"/>
                <w:vAlign w:val="center"/>
                <w:hideMark/>
              </w:tcPr>
            </w:tcPrChange>
          </w:tcPr>
          <w:p w:rsidR="007E1B60" w:rsidRPr="00EA3338" w:rsidRDefault="007E1B60" w:rsidP="00DA4A42">
            <w:pPr>
              <w:rPr>
                <w:rFonts w:asciiTheme="minorHAnsi" w:hAnsiTheme="minorHAnsi" w:cstheme="minorHAnsi"/>
                <w:b/>
              </w:rPr>
            </w:pPr>
            <w:r w:rsidRPr="00EA3338">
              <w:rPr>
                <w:rFonts w:asciiTheme="minorHAnsi" w:hAnsiTheme="minorHAnsi" w:cstheme="minorHAnsi"/>
                <w:b/>
              </w:rPr>
              <w:t>SHAPE-ENERGY</w:t>
            </w:r>
          </w:p>
        </w:tc>
        <w:tc>
          <w:tcPr>
            <w:tcW w:w="3402" w:type="dxa"/>
            <w:tcBorders>
              <w:top w:val="nil"/>
              <w:left w:val="nil"/>
              <w:bottom w:val="single" w:sz="4" w:space="0" w:color="auto"/>
              <w:right w:val="single" w:sz="8" w:space="0" w:color="auto"/>
            </w:tcBorders>
            <w:shd w:val="clear" w:color="auto" w:fill="auto"/>
            <w:vAlign w:val="center"/>
            <w:hideMark/>
            <w:tcPrChange w:id="5122" w:author="Trefilová Pavla" w:date="2018-09-04T08:59:00Z">
              <w:tcPr>
                <w:tcW w:w="3260" w:type="dxa"/>
                <w:tcBorders>
                  <w:top w:val="nil"/>
                  <w:left w:val="nil"/>
                  <w:bottom w:val="single" w:sz="4" w:space="0" w:color="auto"/>
                  <w:right w:val="single" w:sz="8" w:space="0" w:color="auto"/>
                </w:tcBorders>
                <w:shd w:val="clear" w:color="auto" w:fill="auto"/>
                <w:vAlign w:val="center"/>
                <w:hideMark/>
              </w:tcPr>
            </w:tcPrChange>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A3338" w:rsidRPr="00EA3338" w:rsidTr="00AD39EA">
        <w:trPr>
          <w:trHeight w:val="3330"/>
          <w:trPrChange w:id="5123" w:author="Trefilová Pavla" w:date="2018-09-04T08:59:00Z">
            <w:trPr>
              <w:trHeight w:val="3330"/>
            </w:trPr>
          </w:trPrChange>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Change w:id="5124" w:author="Trefilová Pavla" w:date="2018-09-04T08:59:00Z">
              <w:tcPr>
                <w:tcW w:w="1176" w:type="dxa"/>
                <w:tcBorders>
                  <w:top w:val="single" w:sz="4" w:space="0" w:color="auto"/>
                  <w:left w:val="single" w:sz="8" w:space="0" w:color="auto"/>
                  <w:bottom w:val="single" w:sz="8" w:space="0" w:color="auto"/>
                  <w:right w:val="single" w:sz="8" w:space="0" w:color="auto"/>
                </w:tcBorders>
                <w:shd w:val="clear" w:color="auto" w:fill="auto"/>
                <w:vAlign w:val="center"/>
              </w:tcPr>
            </w:tcPrChange>
          </w:tcPr>
          <w:p w:rsidR="00681313" w:rsidRPr="00EA3338" w:rsidRDefault="00681313" w:rsidP="008B3C90">
            <w:pPr>
              <w:rPr>
                <w:rFonts w:asciiTheme="minorHAnsi" w:hAnsiTheme="minorHAnsi" w:cstheme="minorHAnsi"/>
              </w:rPr>
            </w:pPr>
            <w:r w:rsidRPr="00EA3338">
              <w:rPr>
                <w:rFonts w:asciiTheme="minorHAnsi" w:hAnsiTheme="minorHAnsi" w:cstheme="minorHAns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Change w:id="5125" w:author="Trefilová Pavla" w:date="2018-09-04T08:59:00Z">
              <w:tcPr>
                <w:tcW w:w="1518" w:type="dxa"/>
                <w:tcBorders>
                  <w:top w:val="single" w:sz="4" w:space="0" w:color="auto"/>
                  <w:left w:val="nil"/>
                  <w:bottom w:val="single" w:sz="8" w:space="0" w:color="auto"/>
                  <w:right w:val="single" w:sz="8" w:space="0" w:color="auto"/>
                </w:tcBorders>
                <w:shd w:val="clear" w:color="auto" w:fill="auto"/>
                <w:vAlign w:val="center"/>
              </w:tcPr>
            </w:tcPrChange>
          </w:tcPr>
          <w:p w:rsidR="00681313" w:rsidRPr="00EA3338" w:rsidRDefault="00681313" w:rsidP="008B3C90">
            <w:pPr>
              <w:jc w:val="right"/>
              <w:rPr>
                <w:rFonts w:asciiTheme="minorHAnsi" w:hAnsiTheme="minorHAnsi" w:cstheme="minorHAnsi"/>
              </w:rPr>
            </w:pPr>
            <w:r w:rsidRPr="00EA3338">
              <w:rPr>
                <w:rFonts w:asciiTheme="minorHAnsi" w:hAnsiTheme="minorHAnsi" w:cstheme="minorHAnsi"/>
                <w:szCs w:val="22"/>
              </w:rPr>
              <w:t>21520157</w:t>
            </w:r>
          </w:p>
        </w:tc>
        <w:tc>
          <w:tcPr>
            <w:tcW w:w="1400" w:type="dxa"/>
            <w:tcBorders>
              <w:top w:val="single" w:sz="4" w:space="0" w:color="auto"/>
              <w:left w:val="nil"/>
              <w:bottom w:val="single" w:sz="8" w:space="0" w:color="auto"/>
              <w:right w:val="single" w:sz="8" w:space="0" w:color="auto"/>
            </w:tcBorders>
            <w:shd w:val="clear" w:color="auto" w:fill="auto"/>
            <w:vAlign w:val="center"/>
            <w:tcPrChange w:id="5126" w:author="Trefilová Pavla" w:date="2018-09-04T08:59:00Z">
              <w:tcPr>
                <w:tcW w:w="1417" w:type="dxa"/>
                <w:tcBorders>
                  <w:top w:val="single" w:sz="4" w:space="0" w:color="auto"/>
                  <w:left w:val="nil"/>
                  <w:bottom w:val="single" w:sz="8" w:space="0" w:color="auto"/>
                  <w:right w:val="single" w:sz="8" w:space="0" w:color="auto"/>
                </w:tcBorders>
                <w:shd w:val="clear" w:color="auto" w:fill="auto"/>
                <w:vAlign w:val="center"/>
              </w:tcPr>
            </w:tcPrChange>
          </w:tcPr>
          <w:p w:rsidR="00681313" w:rsidRPr="00EA3338" w:rsidRDefault="00CD7C94" w:rsidP="008B3C90">
            <w:pPr>
              <w:rPr>
                <w:rFonts w:asciiTheme="minorHAnsi" w:hAnsiTheme="minorHAnsi" w:cstheme="minorHAnsi"/>
              </w:rPr>
            </w:pPr>
            <w:r w:rsidRPr="00EA3338">
              <w:rPr>
                <w:rFonts w:asciiTheme="minorHAnsi" w:hAnsiTheme="minorHAnsi" w:cstheme="minorHAnsi"/>
              </w:rPr>
              <w:t>UTB ve Zlíně, FaME</w:t>
            </w:r>
          </w:p>
        </w:tc>
        <w:tc>
          <w:tcPr>
            <w:tcW w:w="1894" w:type="dxa"/>
            <w:tcBorders>
              <w:top w:val="single" w:sz="4" w:space="0" w:color="auto"/>
              <w:left w:val="nil"/>
              <w:bottom w:val="single" w:sz="8" w:space="0" w:color="auto"/>
              <w:right w:val="single" w:sz="8" w:space="0" w:color="auto"/>
            </w:tcBorders>
            <w:shd w:val="clear" w:color="auto" w:fill="auto"/>
            <w:vAlign w:val="center"/>
            <w:tcPrChange w:id="5127" w:author="Trefilová Pavla" w:date="2018-09-04T08:59:00Z">
              <w:tcPr>
                <w:tcW w:w="2268" w:type="dxa"/>
                <w:tcBorders>
                  <w:top w:val="single" w:sz="4" w:space="0" w:color="auto"/>
                  <w:left w:val="nil"/>
                  <w:bottom w:val="single" w:sz="8" w:space="0" w:color="auto"/>
                  <w:right w:val="single" w:sz="8" w:space="0" w:color="auto"/>
                </w:tcBorders>
                <w:shd w:val="clear" w:color="auto" w:fill="auto"/>
                <w:vAlign w:val="center"/>
              </w:tcPr>
            </w:tcPrChange>
          </w:tcPr>
          <w:p w:rsidR="00681313" w:rsidRPr="00EA3338" w:rsidRDefault="00681313" w:rsidP="008B3C90">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402" w:type="dxa"/>
            <w:tcBorders>
              <w:top w:val="single" w:sz="4" w:space="0" w:color="auto"/>
              <w:left w:val="nil"/>
              <w:bottom w:val="single" w:sz="8" w:space="0" w:color="auto"/>
              <w:right w:val="single" w:sz="8" w:space="0" w:color="auto"/>
            </w:tcBorders>
            <w:shd w:val="clear" w:color="auto" w:fill="auto"/>
            <w:vAlign w:val="center"/>
            <w:tcPrChange w:id="5128" w:author="Trefilová Pavla" w:date="2018-09-04T08:59:00Z">
              <w:tcPr>
                <w:tcW w:w="3260" w:type="dxa"/>
                <w:tcBorders>
                  <w:top w:val="single" w:sz="4" w:space="0" w:color="auto"/>
                  <w:left w:val="nil"/>
                  <w:bottom w:val="single" w:sz="8" w:space="0" w:color="auto"/>
                  <w:right w:val="single" w:sz="8" w:space="0" w:color="auto"/>
                </w:tcBorders>
                <w:shd w:val="clear" w:color="auto" w:fill="auto"/>
                <w:vAlign w:val="center"/>
              </w:tcPr>
            </w:tcPrChange>
          </w:tcPr>
          <w:p w:rsidR="00681313" w:rsidRPr="00EA3338" w:rsidRDefault="006E61F9" w:rsidP="006E61F9">
            <w:pPr>
              <w:rPr>
                <w:rFonts w:asciiTheme="minorHAnsi" w:hAnsiTheme="minorHAnsi" w:cstheme="minorHAnsi"/>
              </w:rPr>
            </w:pPr>
            <w:r w:rsidRPr="00EA3338">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rsidR="007E1B60" w:rsidRPr="00EA3338" w:rsidRDefault="007E1B60" w:rsidP="00F26CBF">
      <w:pPr>
        <w:jc w:val="both"/>
      </w:pPr>
    </w:p>
    <w:p w:rsidR="003A1A1F" w:rsidRDefault="003A1A1F" w:rsidP="00713A9A">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FaME je členem sítě </w:t>
      </w:r>
      <w:r w:rsidRPr="00EA3338">
        <w:rPr>
          <w:rFonts w:asciiTheme="minorHAnsi" w:hAnsiTheme="minorHAnsi" w:cstheme="minorHAnsi"/>
          <w:b/>
          <w:sz w:val="22"/>
          <w:szCs w:val="22"/>
        </w:rPr>
        <w:t>NICE – New Initiatives and Challenges in Europe,</w:t>
      </w:r>
      <w:r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C654B" w:rsidRPr="00EA3338">
        <w:rPr>
          <w:rFonts w:asciiTheme="minorHAnsi" w:hAnsiTheme="minorHAnsi" w:cstheme="minorHAnsi"/>
          <w:sz w:val="22"/>
          <w:szCs w:val="22"/>
        </w:rPr>
        <w:t>.</w:t>
      </w:r>
    </w:p>
    <w:p w:rsidR="00713A9A" w:rsidRDefault="00713A9A"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13A9A" w:rsidRDefault="00713A9A"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2829D5" w:rsidRPr="00321A3D" w:rsidRDefault="002829D5" w:rsidP="002829D5">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93" w:history="1">
        <w:r w:rsidRPr="00321A3D">
          <w:rPr>
            <w:rStyle w:val="Hypertextovodkaz"/>
            <w:rFonts w:asciiTheme="minorHAnsi" w:hAnsiTheme="minorHAnsi" w:cstheme="minorHAnsi"/>
            <w:i/>
            <w:sz w:val="22"/>
            <w:szCs w:val="22"/>
          </w:rPr>
          <w:t>Mezinárodní vztahy.</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lastRenderedPageBreak/>
        <w:t xml:space="preserve">Profil absolventa a obsah studia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Základem profilu absolventa je pochopení podstaty procesů realizovaných v průmyslových firmách z hlediska tvorby a výroby produktů a projektování a řízení výrobních procesů. V průběhu studia absolvent získá znalosti z oblasti obecné ekonomické teorie, podnikové ekonomiky, lidských zdrojů, kvantitativních metod a informačních technologií pro řešení vybraných problémů v organizaci a řízení zejména výrobních procesů a na ně navazujících podpůrných procesů. Absolvent rovněž získá klíčové poznatky z oblasti moderních konceptů řízení a organizace výroby, průmyslu 4.0 a dalších, které podpoří jeho uplatnitelnost na trhu práce. Na profil absolventa mají podstatný vliv i předměty směřující k získání aktivních znalostí IT podpory podnikových procesů.  K uplatnění absolventů na trhu práce přispívá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Profil absolventa, struktura studijního programu byly konzultovány se zástupci průmyslových firem a reflektují výsledky kontinuálního výzkumu mezi průmyslovými firmami v ČR i ve světě. </w:t>
      </w:r>
    </w:p>
    <w:p w:rsidR="007E1B60" w:rsidRPr="00EA3338" w:rsidRDefault="007E1B60" w:rsidP="007E1B60">
      <w:pPr>
        <w:tabs>
          <w:tab w:val="left" w:pos="2835"/>
        </w:tabs>
        <w:spacing w:before="120" w:after="120"/>
        <w:jc w:val="both"/>
        <w:rPr>
          <w:rFonts w:asciiTheme="minorHAnsi" w:hAnsiTheme="minorHAnsi" w:cstheme="minorHAnsi"/>
          <w:b/>
          <w:i/>
          <w:sz w:val="22"/>
        </w:rPr>
      </w:pPr>
      <w:r w:rsidRPr="00EA3338">
        <w:rPr>
          <w:rFonts w:asciiTheme="minorHAnsi" w:hAnsiTheme="minorHAnsi" w:cstheme="minorHAnsi"/>
          <w:b/>
          <w:i/>
          <w:sz w:val="22"/>
        </w:rPr>
        <w:t>Odborné znalosti:</w:t>
      </w:r>
    </w:p>
    <w:p w:rsidR="007E1B60" w:rsidRPr="00EA3338" w:rsidRDefault="007E1B60" w:rsidP="004E1594">
      <w:pPr>
        <w:tabs>
          <w:tab w:val="left" w:pos="2835"/>
        </w:tabs>
        <w:spacing w:line="259" w:lineRule="auto"/>
        <w:jc w:val="both"/>
        <w:rPr>
          <w:rFonts w:asciiTheme="minorHAnsi" w:hAnsiTheme="minorHAnsi" w:cstheme="minorHAnsi"/>
          <w:sz w:val="22"/>
        </w:rPr>
      </w:pPr>
      <w:r w:rsidRPr="00EA3338">
        <w:rPr>
          <w:rFonts w:asciiTheme="minorHAnsi" w:hAnsiTheme="minorHAnsi" w:cstheme="minorHAnsi"/>
          <w:sz w:val="22"/>
        </w:rPr>
        <w:t>V rámci předmětů profilujícího základu studijního programu Průmyslové inženýrství absolvent získá následující odborné znalosti:</w:t>
      </w:r>
    </w:p>
    <w:p w:rsidR="007E1B60" w:rsidRPr="00EA3338" w:rsidRDefault="007E1B60" w:rsidP="004A634E">
      <w:pPr>
        <w:pStyle w:val="Odstavecseseznamem"/>
        <w:numPr>
          <w:ilvl w:val="1"/>
          <w:numId w:val="29"/>
        </w:numPr>
        <w:tabs>
          <w:tab w:val="left" w:pos="2835"/>
        </w:tabs>
        <w:spacing w:line="259" w:lineRule="auto"/>
        <w:ind w:left="851"/>
        <w:contextualSpacing w:val="0"/>
        <w:jc w:val="both"/>
        <w:rPr>
          <w:rFonts w:asciiTheme="minorHAnsi" w:hAnsiTheme="minorHAnsi" w:cstheme="minorHAnsi"/>
          <w:sz w:val="22"/>
        </w:rPr>
      </w:pPr>
      <w:r w:rsidRPr="00EA3338">
        <w:rPr>
          <w:rFonts w:asciiTheme="minorHAnsi" w:hAnsiTheme="minorHAnsi" w:cstheme="minorHAnsi"/>
          <w:sz w:val="22"/>
        </w:rPr>
        <w:t>má znalosti klíčových makroekonomických a mikroekonomických teorií a je schopen je kombinovat se znalostmi z podnikové ekonomiky dle nastavených parametrů pro popisování procesů</w:t>
      </w:r>
      <w:r w:rsidR="004E1594"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line="259" w:lineRule="auto"/>
        <w:ind w:left="851"/>
        <w:contextualSpacing w:val="0"/>
        <w:jc w:val="both"/>
        <w:rPr>
          <w:rFonts w:asciiTheme="minorHAnsi" w:hAnsiTheme="minorHAnsi" w:cstheme="minorHAnsi"/>
          <w:sz w:val="22"/>
        </w:rPr>
      </w:pPr>
      <w:r w:rsidRPr="00EA3338">
        <w:rPr>
          <w:rFonts w:asciiTheme="minorHAnsi" w:hAnsiTheme="minorHAnsi" w:cstheme="minorHAnsi"/>
          <w:sz w:val="22"/>
        </w:rPr>
        <w:t>ovládá základní matematicko-statistické metody využitelné pro zpracování a analýzu procesních dat</w:t>
      </w:r>
      <w:r w:rsidR="004E1594"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line="259" w:lineRule="auto"/>
        <w:ind w:left="851"/>
        <w:contextualSpacing w:val="0"/>
        <w:jc w:val="both"/>
        <w:rPr>
          <w:rFonts w:asciiTheme="minorHAnsi" w:hAnsiTheme="minorHAnsi" w:cstheme="minorHAnsi"/>
          <w:sz w:val="22"/>
        </w:rPr>
      </w:pPr>
      <w:r w:rsidRPr="00EA3338">
        <w:rPr>
          <w:rFonts w:asciiTheme="minorHAnsi" w:hAnsiTheme="minorHAnsi" w:cstheme="minorHAnsi"/>
          <w:sz w:val="22"/>
        </w:rPr>
        <w:t>umí identifikovat základní principy manažerských teorií a následně je využívat pro plánování procesů v průmyslové firmě</w:t>
      </w:r>
      <w:r w:rsidR="004E1594"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line="259" w:lineRule="auto"/>
        <w:ind w:left="851"/>
        <w:contextualSpacing w:val="0"/>
        <w:jc w:val="both"/>
        <w:rPr>
          <w:rFonts w:asciiTheme="minorHAnsi" w:hAnsiTheme="minorHAnsi" w:cstheme="minorHAnsi"/>
          <w:sz w:val="22"/>
        </w:rPr>
      </w:pPr>
      <w:r w:rsidRPr="00EA3338">
        <w:rPr>
          <w:rFonts w:asciiTheme="minorHAnsi" w:hAnsiTheme="minorHAnsi" w:cstheme="minorHAnsi"/>
          <w:sz w:val="22"/>
        </w:rPr>
        <w:t>orientuje se v metodách průmyslového inženýrství, které je schopen využívat pro řešení projektů spojených s plánováním, organizováním a řízením výrobních procesů v průmyslové firmě</w:t>
      </w:r>
      <w:r w:rsidR="004E1594"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line="259" w:lineRule="auto"/>
        <w:ind w:left="851"/>
        <w:contextualSpacing w:val="0"/>
        <w:jc w:val="both"/>
        <w:rPr>
          <w:rFonts w:asciiTheme="minorHAnsi" w:hAnsiTheme="minorHAnsi" w:cstheme="minorHAnsi"/>
          <w:sz w:val="22"/>
        </w:rPr>
      </w:pPr>
      <w:r w:rsidRPr="00EA3338">
        <w:rPr>
          <w:rFonts w:asciiTheme="minorHAnsi" w:hAnsiTheme="minorHAnsi" w:cstheme="minorHAnsi"/>
          <w:sz w:val="22"/>
        </w:rPr>
        <w:t>má základy z oblasti produktového managementu, technické přípravy výroby, řízení lidských zdrojů, informačních systémů, systémového inženýrství, výrobního managementu, řízení a organizace výroby a inovačního managementu.</w:t>
      </w:r>
    </w:p>
    <w:p w:rsidR="007E1B60" w:rsidRPr="00EA3338" w:rsidRDefault="007E1B60" w:rsidP="007E1B60">
      <w:pPr>
        <w:tabs>
          <w:tab w:val="left" w:pos="2835"/>
        </w:tabs>
        <w:spacing w:before="120" w:after="120"/>
        <w:jc w:val="both"/>
        <w:rPr>
          <w:rFonts w:asciiTheme="minorHAnsi" w:hAnsiTheme="minorHAnsi" w:cstheme="minorHAnsi"/>
          <w:b/>
          <w:i/>
          <w:sz w:val="22"/>
        </w:rPr>
      </w:pPr>
      <w:r w:rsidRPr="00EA3338">
        <w:rPr>
          <w:rFonts w:asciiTheme="minorHAnsi" w:hAnsiTheme="minorHAnsi" w:cstheme="minorHAnsi"/>
          <w:b/>
          <w:i/>
          <w:sz w:val="22"/>
        </w:rPr>
        <w:t>Odborné dovednosti:</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rámci předmětů profilujícího základu studijního programu Průmyslové inženýrství absolvent získá následující odborné dovednosti:</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t>je schopen analyzovat, syntetizovat a interpretovat vybraná data z podnikových procesů pro účely kvantifikace a kvalifikace podstatných procesních parametrů</w:t>
      </w:r>
      <w:r w:rsidR="007A77FB"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t>v rámci řešení procesu plánování, řízení a zlepšování výrobních procesů má schopnost predikovat vývoj vybraných procesních parametrů s ohledem na optimální plánování a řízení výrobních procesů, modelování a simulace výrobních procesů</w:t>
      </w:r>
      <w:r w:rsidR="007A77FB"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t>umí definovat a optimalizovat nastavení výrobních layoutů a výkonnost výrobních systémů s využitím vybraných metod průmyslového inženýrství</w:t>
      </w:r>
      <w:r w:rsidR="007A77FB"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t>dokáže samostatné rozhodovat o souvislostech projektování a řízení výrobních procesů na základě daných předpokladů, koordinovat činnosti výrobních týmů</w:t>
      </w:r>
      <w:r w:rsidR="007A77FB"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lastRenderedPageBreak/>
        <w:t>umí vést pracovní týmy a workshopy pro zlepšování výrobních procesů s cílem nalezení optimálního řešení na základě znalostí metod a nástrojů průmyslového inženýrství</w:t>
      </w:r>
      <w:r w:rsidR="007A77FB" w:rsidRPr="00EA3338">
        <w:rPr>
          <w:rFonts w:asciiTheme="minorHAnsi" w:hAnsiTheme="minorHAnsi" w:cstheme="minorHAnsi"/>
          <w:sz w:val="22"/>
        </w:rPr>
        <w:t>.</w:t>
      </w:r>
    </w:p>
    <w:p w:rsidR="007E1B60" w:rsidRPr="00EA3338" w:rsidRDefault="007E1B60" w:rsidP="007E1B60">
      <w:pPr>
        <w:tabs>
          <w:tab w:val="left" w:pos="2835"/>
        </w:tabs>
        <w:spacing w:before="120" w:after="120"/>
        <w:ind w:left="131"/>
        <w:jc w:val="both"/>
        <w:rPr>
          <w:rFonts w:asciiTheme="minorHAnsi" w:hAnsiTheme="minorHAnsi" w:cstheme="minorHAnsi"/>
          <w:b/>
          <w:i/>
          <w:sz w:val="22"/>
        </w:rPr>
      </w:pPr>
      <w:r w:rsidRPr="00EA3338">
        <w:rPr>
          <w:rFonts w:asciiTheme="minorHAnsi" w:hAnsiTheme="minorHAnsi" w:cstheme="minorHAnsi"/>
          <w:b/>
          <w:i/>
          <w:sz w:val="22"/>
        </w:rPr>
        <w:t>Obecné způsobilosti:</w:t>
      </w:r>
    </w:p>
    <w:p w:rsidR="007E1B60" w:rsidRPr="00EA3338" w:rsidRDefault="007E1B60" w:rsidP="007E1B60">
      <w:pPr>
        <w:tabs>
          <w:tab w:val="left" w:pos="2835"/>
        </w:tabs>
        <w:spacing w:before="120" w:after="120"/>
        <w:ind w:left="131"/>
        <w:jc w:val="both"/>
        <w:rPr>
          <w:rFonts w:asciiTheme="minorHAnsi" w:hAnsiTheme="minorHAnsi" w:cstheme="minorHAnsi"/>
          <w:sz w:val="22"/>
        </w:rPr>
      </w:pPr>
      <w:r w:rsidRPr="00EA3338">
        <w:rPr>
          <w:rFonts w:asciiTheme="minorHAnsi" w:hAnsiTheme="minorHAnsi" w:cstheme="minorHAnsi"/>
          <w:sz w:val="22"/>
        </w:rPr>
        <w:t>V rámci studijního programu Průmyslové inženýrství absolvent získá následující obecné způsobilosti:</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t>je schopen samostatně řešit praktické projektové zadání v průmyslové firmě na vybrané téma z oblasti průmyslového inženýrství</w:t>
      </w:r>
      <w:r w:rsidR="007A77FB"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t>zvládá vedení výrobního týmu pro identifikaci a nastavení projektu zlepšování</w:t>
      </w:r>
      <w:r w:rsidR="007A77FB"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t>je způsobilý koordinovat a výrobní procesy, nastavovat parametry pro optimalizaci výrobních toků s využitím základ</w:t>
      </w:r>
      <w:r w:rsidR="007A77FB" w:rsidRPr="00EA3338">
        <w:rPr>
          <w:rFonts w:asciiTheme="minorHAnsi" w:hAnsiTheme="minorHAnsi" w:cstheme="minorHAnsi"/>
          <w:sz w:val="22"/>
        </w:rPr>
        <w:t>ních metod zlepšování a inovací,</w:t>
      </w:r>
    </w:p>
    <w:p w:rsidR="007E1B60" w:rsidRPr="00EA3338" w:rsidRDefault="007E1B60" w:rsidP="001F53EB">
      <w:pPr>
        <w:pStyle w:val="Odstavecseseznamem"/>
        <w:numPr>
          <w:ilvl w:val="1"/>
          <w:numId w:val="29"/>
        </w:numPr>
        <w:tabs>
          <w:tab w:val="left" w:pos="2835"/>
        </w:tabs>
        <w:spacing w:before="120" w:after="360" w:line="259" w:lineRule="auto"/>
        <w:ind w:left="850" w:hanging="357"/>
        <w:contextualSpacing w:val="0"/>
        <w:jc w:val="both"/>
        <w:rPr>
          <w:rFonts w:asciiTheme="minorHAnsi" w:hAnsiTheme="minorHAnsi" w:cstheme="minorHAnsi"/>
          <w:sz w:val="22"/>
        </w:rPr>
      </w:pPr>
      <w:r w:rsidRPr="00EA3338">
        <w:rPr>
          <w:rFonts w:asciiTheme="minorHAnsi" w:hAnsiTheme="minorHAnsi" w:cstheme="minorHAnsi"/>
          <w:sz w:val="22"/>
        </w:rPr>
        <w:t>je schopen samostatně a odpovědně rozhodovat o vybraných parametrech výrobních procesů, organizaci a řízení lidí, hodnocení jejich produktivity a výkonnosti</w:t>
      </w:r>
      <w:r w:rsidR="007A77FB" w:rsidRPr="00EA3338">
        <w:rPr>
          <w:rFonts w:asciiTheme="minorHAnsi" w:hAnsiTheme="minorHAnsi" w:cstheme="minorHAnsi"/>
          <w:sz w:val="22"/>
        </w:rPr>
        <w:t>.</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 2.5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p>
    <w:p w:rsidR="007E1B60" w:rsidRPr="00E25D97"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rsidR="007E1B60"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rsidR="007E1B60" w:rsidRPr="007E0951" w:rsidRDefault="007E1B60" w:rsidP="003A1A1F">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94"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95"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rsidR="007E1B60" w:rsidRPr="007E0951" w:rsidRDefault="007E1B60" w:rsidP="003A1A1F">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hyperlink r:id="rId96"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rsidR="008C654B" w:rsidRPr="00EA3338" w:rsidRDefault="008C654B" w:rsidP="008C654B">
      <w:pPr>
        <w:pStyle w:val="Odstavecseseznamem"/>
        <w:numPr>
          <w:ilvl w:val="0"/>
          <w:numId w:val="17"/>
        </w:numPr>
        <w:spacing w:after="160" w:line="259" w:lineRule="auto"/>
        <w:jc w:val="both"/>
        <w:rPr>
          <w:rFonts w:asciiTheme="minorHAnsi" w:hAnsiTheme="minorHAnsi" w:cstheme="minorHAnsi"/>
          <w:sz w:val="22"/>
        </w:rPr>
      </w:pPr>
      <w:r w:rsidRPr="00EA3338">
        <w:rPr>
          <w:rFonts w:asciiTheme="minorHAnsi" w:hAnsiTheme="minorHAnsi" w:cstheme="minorHAnsi"/>
          <w:sz w:val="22"/>
        </w:rPr>
        <w:t>Mikroekonomie III</w:t>
      </w:r>
    </w:p>
    <w:p w:rsidR="008C654B" w:rsidRPr="00EA3338" w:rsidRDefault="008C654B" w:rsidP="008C654B">
      <w:pPr>
        <w:pStyle w:val="Odstavecseseznamem"/>
        <w:numPr>
          <w:ilvl w:val="0"/>
          <w:numId w:val="17"/>
        </w:numPr>
        <w:spacing w:after="160" w:line="259" w:lineRule="auto"/>
        <w:jc w:val="both"/>
        <w:rPr>
          <w:rFonts w:asciiTheme="minorHAnsi" w:hAnsiTheme="minorHAnsi" w:cstheme="minorHAnsi"/>
          <w:sz w:val="22"/>
        </w:rPr>
      </w:pPr>
      <w:r w:rsidRPr="00EA3338">
        <w:rPr>
          <w:rFonts w:asciiTheme="minorHAnsi" w:hAnsiTheme="minorHAnsi" w:cstheme="minorHAnsi"/>
          <w:sz w:val="22"/>
        </w:rPr>
        <w:t>Makroekonomie III</w:t>
      </w:r>
    </w:p>
    <w:p w:rsidR="008C654B" w:rsidRPr="00EA3338" w:rsidRDefault="008C654B" w:rsidP="008C654B">
      <w:pPr>
        <w:pStyle w:val="Odstavecseseznamem"/>
        <w:numPr>
          <w:ilvl w:val="0"/>
          <w:numId w:val="17"/>
        </w:numPr>
        <w:spacing w:after="160" w:line="259" w:lineRule="auto"/>
        <w:jc w:val="both"/>
        <w:rPr>
          <w:rFonts w:asciiTheme="minorHAnsi" w:hAnsiTheme="minorHAnsi" w:cstheme="minorHAnsi"/>
          <w:sz w:val="22"/>
        </w:rPr>
      </w:pPr>
      <w:r w:rsidRPr="00EA3338">
        <w:rPr>
          <w:rFonts w:asciiTheme="minorHAnsi" w:hAnsiTheme="minorHAnsi" w:cstheme="minorHAnsi"/>
          <w:sz w:val="22"/>
        </w:rPr>
        <w:t>Metodologie vědecké práce</w:t>
      </w:r>
    </w:p>
    <w:p w:rsidR="008C654B" w:rsidRPr="00EA3338" w:rsidRDefault="008C654B" w:rsidP="008C654B">
      <w:pPr>
        <w:pStyle w:val="Odstavecseseznamem"/>
        <w:numPr>
          <w:ilvl w:val="0"/>
          <w:numId w:val="17"/>
        </w:numPr>
        <w:spacing w:after="160" w:line="259" w:lineRule="auto"/>
        <w:jc w:val="both"/>
        <w:rPr>
          <w:rFonts w:asciiTheme="minorHAnsi" w:hAnsiTheme="minorHAnsi" w:cstheme="minorHAnsi"/>
          <w:sz w:val="22"/>
        </w:rPr>
      </w:pPr>
      <w:r w:rsidRPr="00EA3338">
        <w:rPr>
          <w:rFonts w:asciiTheme="minorHAnsi" w:hAnsiTheme="minorHAnsi" w:cstheme="minorHAnsi"/>
          <w:sz w:val="22"/>
        </w:rPr>
        <w:t>Projektování v průmyslovém inženýrství</w:t>
      </w:r>
    </w:p>
    <w:p w:rsidR="008B1EBA" w:rsidRPr="00EA3338" w:rsidRDefault="008B1EBA" w:rsidP="008B1EBA">
      <w:pPr>
        <w:pStyle w:val="Odstavecseseznamem"/>
        <w:numPr>
          <w:ilvl w:val="0"/>
          <w:numId w:val="17"/>
        </w:numPr>
        <w:spacing w:after="160" w:line="259" w:lineRule="auto"/>
        <w:jc w:val="both"/>
        <w:rPr>
          <w:moveTo w:id="5129" w:author="Trefilová Pavla" w:date="2018-08-29T14:05:00Z"/>
          <w:rFonts w:asciiTheme="minorHAnsi" w:hAnsiTheme="minorHAnsi" w:cstheme="minorHAnsi"/>
          <w:sz w:val="22"/>
        </w:rPr>
      </w:pPr>
      <w:moveToRangeStart w:id="5130" w:author="Trefilová Pavla" w:date="2018-08-29T14:05:00Z" w:name="move523314829"/>
      <w:moveTo w:id="5131" w:author="Trefilová Pavla" w:date="2018-08-29T14:05:00Z">
        <w:r w:rsidRPr="00EA3338">
          <w:rPr>
            <w:rFonts w:asciiTheme="minorHAnsi" w:hAnsiTheme="minorHAnsi" w:cstheme="minorHAnsi"/>
            <w:sz w:val="22"/>
          </w:rPr>
          <w:t>Systémové inženýrství</w:t>
        </w:r>
      </w:moveTo>
    </w:p>
    <w:p w:rsidR="008C654B" w:rsidRPr="00EA3338" w:rsidDel="008B1EBA" w:rsidRDefault="008C654B" w:rsidP="008C654B">
      <w:pPr>
        <w:pStyle w:val="Odstavecseseznamem"/>
        <w:numPr>
          <w:ilvl w:val="0"/>
          <w:numId w:val="17"/>
        </w:numPr>
        <w:spacing w:after="160" w:line="259" w:lineRule="auto"/>
        <w:jc w:val="both"/>
        <w:rPr>
          <w:moveFrom w:id="5132" w:author="Trefilová Pavla" w:date="2018-08-29T14:04:00Z"/>
          <w:rFonts w:asciiTheme="minorHAnsi" w:hAnsiTheme="minorHAnsi" w:cstheme="minorHAnsi"/>
          <w:sz w:val="22"/>
        </w:rPr>
      </w:pPr>
      <w:moveFromRangeStart w:id="5133" w:author="Trefilová Pavla" w:date="2018-08-29T14:04:00Z" w:name="move523314822"/>
      <w:moveToRangeEnd w:id="5130"/>
      <w:moveFrom w:id="5134" w:author="Trefilová Pavla" w:date="2018-08-29T14:04:00Z">
        <w:r w:rsidRPr="00EA3338" w:rsidDel="008B1EBA">
          <w:rPr>
            <w:rFonts w:asciiTheme="minorHAnsi" w:hAnsiTheme="minorHAnsi" w:cstheme="minorHAnsi"/>
            <w:sz w:val="22"/>
          </w:rPr>
          <w:t>Logistické koncepty</w:t>
        </w:r>
      </w:moveFrom>
    </w:p>
    <w:p w:rsidR="008C654B" w:rsidRPr="00EA3338" w:rsidDel="008B1EBA" w:rsidRDefault="008C654B" w:rsidP="008C654B">
      <w:pPr>
        <w:pStyle w:val="Odstavecseseznamem"/>
        <w:numPr>
          <w:ilvl w:val="0"/>
          <w:numId w:val="17"/>
        </w:numPr>
        <w:spacing w:after="160" w:line="259" w:lineRule="auto"/>
        <w:jc w:val="both"/>
        <w:rPr>
          <w:moveFrom w:id="5135" w:author="Trefilová Pavla" w:date="2018-08-29T14:04:00Z"/>
          <w:rFonts w:asciiTheme="minorHAnsi" w:hAnsiTheme="minorHAnsi" w:cstheme="minorHAnsi"/>
          <w:sz w:val="22"/>
        </w:rPr>
      </w:pPr>
      <w:moveFrom w:id="5136" w:author="Trefilová Pavla" w:date="2018-08-29T14:04:00Z">
        <w:r w:rsidRPr="00EA3338" w:rsidDel="008B1EBA">
          <w:rPr>
            <w:rFonts w:asciiTheme="minorHAnsi" w:hAnsiTheme="minorHAnsi" w:cstheme="minorHAnsi"/>
            <w:sz w:val="22"/>
          </w:rPr>
          <w:t>Management kvality</w:t>
        </w:r>
      </w:moveFrom>
    </w:p>
    <w:moveFromRangeEnd w:id="5133"/>
    <w:p w:rsidR="007E1B60" w:rsidRPr="00EA3338" w:rsidRDefault="007E1B60" w:rsidP="008C654B">
      <w:pPr>
        <w:pStyle w:val="Odstavecseseznamem"/>
        <w:numPr>
          <w:ilvl w:val="0"/>
          <w:numId w:val="17"/>
        </w:numPr>
        <w:spacing w:after="160" w:line="259" w:lineRule="auto"/>
        <w:jc w:val="both"/>
        <w:rPr>
          <w:rFonts w:asciiTheme="minorHAnsi" w:hAnsiTheme="minorHAnsi" w:cstheme="minorHAnsi"/>
          <w:sz w:val="22"/>
        </w:rPr>
      </w:pPr>
      <w:r w:rsidRPr="00EA3338">
        <w:rPr>
          <w:rFonts w:asciiTheme="minorHAnsi" w:hAnsiTheme="minorHAnsi" w:cstheme="minorHAnsi"/>
          <w:sz w:val="22"/>
        </w:rPr>
        <w:t>Odborná komunikace v angličtině (předmět se skládá ze čtyř dílčích předmětů - Angličtina, Akademické prezentace, Akademické psaní a Anglická obchodní korespondence)</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Dále musí student složit zkoušku ze dvou volitelných předmětů z následující nabídky:</w:t>
      </w:r>
    </w:p>
    <w:p w:rsidR="007E1B60" w:rsidRPr="00EA3338" w:rsidRDefault="007E1B60" w:rsidP="004A634E">
      <w:pPr>
        <w:pStyle w:val="Odstavecseseznamem"/>
        <w:numPr>
          <w:ilvl w:val="0"/>
          <w:numId w:val="18"/>
        </w:numPr>
        <w:spacing w:after="160" w:line="259" w:lineRule="auto"/>
        <w:jc w:val="both"/>
        <w:rPr>
          <w:rFonts w:asciiTheme="minorHAnsi" w:hAnsiTheme="minorHAnsi" w:cstheme="minorHAnsi"/>
          <w:sz w:val="22"/>
        </w:rPr>
      </w:pPr>
      <w:r w:rsidRPr="00EA3338">
        <w:rPr>
          <w:rFonts w:asciiTheme="minorHAnsi" w:hAnsiTheme="minorHAnsi" w:cstheme="minorHAnsi"/>
          <w:sz w:val="22"/>
        </w:rPr>
        <w:t>Průmyslové inženýrství a inovativní výrobní koncepty</w:t>
      </w:r>
    </w:p>
    <w:p w:rsidR="008B1EBA" w:rsidRPr="00EA3338" w:rsidRDefault="008B1EBA" w:rsidP="008B1EBA">
      <w:pPr>
        <w:pStyle w:val="Odstavecseseznamem"/>
        <w:numPr>
          <w:ilvl w:val="0"/>
          <w:numId w:val="18"/>
        </w:numPr>
        <w:spacing w:after="160" w:line="259" w:lineRule="auto"/>
        <w:jc w:val="both"/>
        <w:rPr>
          <w:ins w:id="5137" w:author="Trefilová Pavla" w:date="2018-08-29T14:05:00Z"/>
          <w:rFonts w:asciiTheme="minorHAnsi" w:hAnsiTheme="minorHAnsi" w:cstheme="minorHAnsi"/>
          <w:sz w:val="22"/>
        </w:rPr>
      </w:pPr>
      <w:ins w:id="5138" w:author="Trefilová Pavla" w:date="2018-08-29T14:05:00Z">
        <w:r w:rsidRPr="00EA3338">
          <w:rPr>
            <w:rFonts w:asciiTheme="minorHAnsi" w:hAnsiTheme="minorHAnsi" w:cstheme="minorHAnsi"/>
            <w:sz w:val="22"/>
          </w:rPr>
          <w:t>Management kvality</w:t>
        </w:r>
      </w:ins>
    </w:p>
    <w:p w:rsidR="007E1B60" w:rsidRPr="00EA3338" w:rsidDel="008B1EBA" w:rsidRDefault="007E1B60" w:rsidP="004A634E">
      <w:pPr>
        <w:pStyle w:val="Odstavecseseznamem"/>
        <w:numPr>
          <w:ilvl w:val="0"/>
          <w:numId w:val="18"/>
        </w:numPr>
        <w:spacing w:after="160" w:line="259" w:lineRule="auto"/>
        <w:jc w:val="both"/>
        <w:rPr>
          <w:moveFrom w:id="5139" w:author="Trefilová Pavla" w:date="2018-08-29T14:05:00Z"/>
          <w:rFonts w:asciiTheme="minorHAnsi" w:hAnsiTheme="minorHAnsi" w:cstheme="minorHAnsi"/>
          <w:sz w:val="22"/>
        </w:rPr>
      </w:pPr>
      <w:moveFromRangeStart w:id="5140" w:author="Trefilová Pavla" w:date="2018-08-29T14:05:00Z" w:name="move523314829"/>
      <w:moveFrom w:id="5141" w:author="Trefilová Pavla" w:date="2018-08-29T14:05:00Z">
        <w:r w:rsidRPr="00EA3338" w:rsidDel="008B1EBA">
          <w:rPr>
            <w:rFonts w:asciiTheme="minorHAnsi" w:hAnsiTheme="minorHAnsi" w:cstheme="minorHAnsi"/>
            <w:sz w:val="22"/>
          </w:rPr>
          <w:t>Systémové inženýrství</w:t>
        </w:r>
      </w:moveFrom>
    </w:p>
    <w:moveFromRangeEnd w:id="5140"/>
    <w:p w:rsidR="007E1B60" w:rsidRPr="00EA3338" w:rsidRDefault="007E1B60" w:rsidP="004A634E">
      <w:pPr>
        <w:pStyle w:val="Odstavecseseznamem"/>
        <w:numPr>
          <w:ilvl w:val="0"/>
          <w:numId w:val="18"/>
        </w:numPr>
        <w:spacing w:after="160" w:line="259" w:lineRule="auto"/>
        <w:jc w:val="both"/>
        <w:rPr>
          <w:rFonts w:asciiTheme="minorHAnsi" w:hAnsiTheme="minorHAnsi" w:cstheme="minorHAnsi"/>
          <w:sz w:val="22"/>
        </w:rPr>
      </w:pPr>
      <w:r w:rsidRPr="00EA3338">
        <w:rPr>
          <w:rFonts w:asciiTheme="minorHAnsi" w:hAnsiTheme="minorHAnsi" w:cstheme="minorHAnsi"/>
          <w:sz w:val="22"/>
        </w:rPr>
        <w:t>Informační technologie v průmyslovém inženýrství</w:t>
      </w:r>
    </w:p>
    <w:p w:rsidR="008B1EBA" w:rsidRDefault="007E1B60" w:rsidP="008B1EBA">
      <w:pPr>
        <w:pStyle w:val="Odstavecseseznamem"/>
        <w:numPr>
          <w:ilvl w:val="0"/>
          <w:numId w:val="17"/>
        </w:numPr>
        <w:spacing w:after="160" w:line="259" w:lineRule="auto"/>
        <w:jc w:val="both"/>
        <w:rPr>
          <w:ins w:id="5142" w:author="Trefilová Pavla" w:date="2018-08-29T14:04:00Z"/>
          <w:rFonts w:asciiTheme="minorHAnsi" w:hAnsiTheme="minorHAnsi" w:cstheme="minorHAnsi"/>
          <w:sz w:val="22"/>
        </w:rPr>
      </w:pPr>
      <w:r w:rsidRPr="00EA3338">
        <w:rPr>
          <w:rFonts w:asciiTheme="minorHAnsi" w:hAnsiTheme="minorHAnsi" w:cstheme="minorHAnsi"/>
          <w:sz w:val="22"/>
        </w:rPr>
        <w:t>Pokročilé metody plánování a řízení výroby</w:t>
      </w:r>
    </w:p>
    <w:p w:rsidR="008B1EBA" w:rsidRPr="00EA3338" w:rsidDel="008B1EBA" w:rsidRDefault="008B1EBA" w:rsidP="00E65203">
      <w:pPr>
        <w:pStyle w:val="Odstavecseseznamem"/>
        <w:numPr>
          <w:ilvl w:val="0"/>
          <w:numId w:val="17"/>
        </w:numPr>
        <w:spacing w:after="160" w:line="259" w:lineRule="auto"/>
        <w:jc w:val="both"/>
        <w:rPr>
          <w:del w:id="5143" w:author="Trefilová Pavla" w:date="2018-08-29T14:05:00Z"/>
          <w:moveTo w:id="5144" w:author="Trefilová Pavla" w:date="2018-08-29T14:04:00Z"/>
          <w:rFonts w:asciiTheme="minorHAnsi" w:hAnsiTheme="minorHAnsi" w:cstheme="minorHAnsi"/>
          <w:sz w:val="22"/>
        </w:rPr>
      </w:pPr>
      <w:moveToRangeStart w:id="5145" w:author="Trefilová Pavla" w:date="2018-08-29T14:04:00Z" w:name="move523314822"/>
      <w:moveTo w:id="5146" w:author="Trefilová Pavla" w:date="2018-08-29T14:04:00Z">
        <w:r w:rsidRPr="008B1EBA">
          <w:rPr>
            <w:rFonts w:asciiTheme="minorHAnsi" w:hAnsiTheme="minorHAnsi" w:cstheme="minorHAnsi"/>
            <w:sz w:val="22"/>
          </w:rPr>
          <w:lastRenderedPageBreak/>
          <w:t>Logistické koncepty</w:t>
        </w:r>
      </w:moveTo>
    </w:p>
    <w:p w:rsidR="008B1EBA" w:rsidRPr="008B1EBA" w:rsidDel="008B1EBA" w:rsidRDefault="008B1EBA">
      <w:pPr>
        <w:pStyle w:val="Odstavecseseznamem"/>
        <w:numPr>
          <w:ilvl w:val="0"/>
          <w:numId w:val="17"/>
        </w:numPr>
        <w:spacing w:after="160" w:line="259" w:lineRule="auto"/>
        <w:jc w:val="both"/>
        <w:rPr>
          <w:del w:id="5147" w:author="Trefilová Pavla" w:date="2018-08-29T14:05:00Z"/>
          <w:moveTo w:id="5148" w:author="Trefilová Pavla" w:date="2018-08-29T14:04:00Z"/>
          <w:rFonts w:asciiTheme="minorHAnsi" w:hAnsiTheme="minorHAnsi" w:cstheme="minorHAnsi"/>
          <w:sz w:val="22"/>
        </w:rPr>
      </w:pPr>
      <w:moveTo w:id="5149" w:author="Trefilová Pavla" w:date="2018-08-29T14:04:00Z">
        <w:del w:id="5150" w:author="Trefilová Pavla" w:date="2018-08-29T14:05:00Z">
          <w:r w:rsidRPr="008B1EBA" w:rsidDel="008B1EBA">
            <w:rPr>
              <w:rFonts w:asciiTheme="minorHAnsi" w:hAnsiTheme="minorHAnsi" w:cstheme="minorHAnsi"/>
              <w:sz w:val="22"/>
            </w:rPr>
            <w:delText>Management kvality</w:delText>
          </w:r>
        </w:del>
      </w:moveTo>
    </w:p>
    <w:moveToRangeEnd w:id="5145"/>
    <w:p w:rsidR="007E1B60" w:rsidRPr="00EA3338" w:rsidRDefault="007E1B60" w:rsidP="00782FBD">
      <w:pPr>
        <w:pStyle w:val="Odstavecseseznamem"/>
        <w:numPr>
          <w:ilvl w:val="0"/>
          <w:numId w:val="18"/>
        </w:numPr>
        <w:spacing w:after="360" w:line="259" w:lineRule="auto"/>
        <w:ind w:left="714" w:hanging="357"/>
        <w:contextualSpacing w:val="0"/>
        <w:jc w:val="both"/>
        <w:rPr>
          <w:rFonts w:asciiTheme="minorHAnsi" w:hAnsiTheme="minorHAnsi" w:cstheme="minorHAnsi"/>
          <w:sz w:val="22"/>
        </w:rPr>
      </w:pP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rsidR="007E1B60" w:rsidRPr="00EA3338" w:rsidRDefault="00640FE5"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 ohledem na typ uvedeného studijního programu a jeho charakteristiku je možné konstatovat, že se absolvent uplatní zejména jako výzkumně-vývojový pracovník vývojových útvarů v průmyslových firmách, dále jako kvalifikovaný projektový manažer, manažer procesních a produktových týmů nebo jako specializovaný manažer konzultant pro oblast procesního a průmyslového inženýrství. Vzhledem k požadavkům průmyslových výrob na dekádu 2020-2030 má studium naplnit požadavky na uživatelské znalosti a trénování projektování, řízení a optimalizace automatizovaných a digitalizovaných výrobních a podpůrných procesů, řízení výrobních týmů, technologických konceptů reprezentovaných zaváděním kolaborativních robotů, základními technikami 3D tisku, bezpečnostními analýzami integrovaných výrobních systémů, či operátorů virtuální reality. Právě i tyto požadavky nových profesí budou vysoce aktuální v období, na které budou absolventi připravováni.</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2.8</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Standardní doba studia doktorského studijního programu Průmyslové inženýrství je 4 roky, v jejichž průběhu musí student absolvovat všechny povinné a povinně volitelné předměty v předepsané struktuře nutné k úspěšnému ukončení studia. Jejich získání je nutnou podmínkou pro konání státní doktorské zkoušky.</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2.9</w:t>
      </w:r>
    </w:p>
    <w:p w:rsidR="007E1B60" w:rsidRPr="00EA3338" w:rsidRDefault="00640FE5"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Struktura a obsah předmětů podporují tvůrčí a výzkumně orientované uvažování absolventů, kteří jsou schopni plánovat, řídit, kontrolovat, optimalizovat a inovovat stávající produkční procesy a systémy a jsou integrátory implementace nejnovějších trendů z oblasti průmyslového inženýrství, ekonomicko-manažerských věd, systémového inženýrství a inovačních metodik.</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2.10</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předměty doktorského studijního programu Průmyslové inženýrství se neshodují s žádným předmětem bakalářského ani magisterského studia na FaME.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2.11</w:t>
      </w:r>
    </w:p>
    <w:p w:rsidR="007E1B60" w:rsidRDefault="007E1B60" w:rsidP="00782FBD">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Průmyslové inženýrství 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97" w:history="1">
        <w:r w:rsidR="000252EE" w:rsidRPr="003A1A1F">
          <w:rPr>
            <w:rStyle w:val="Hypertextovodkaz"/>
            <w:rFonts w:asciiTheme="minorHAnsi" w:hAnsiTheme="minorHAnsi" w:cstheme="minorHAnsi"/>
            <w:i/>
            <w:sz w:val="22"/>
          </w:rPr>
          <w:t>Pravidla průběhu studia ve studijních programech uskutečňovaných na FaME.</w:t>
        </w:r>
      </w:hyperlink>
    </w:p>
    <w:p w:rsidR="007E1B60" w:rsidRPr="00495161"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lastRenderedPageBreak/>
        <w:t xml:space="preserve">Struktura a rozsah studijních předmětů </w:t>
      </w:r>
    </w:p>
    <w:p w:rsidR="007E1B60"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rsidR="007E1B60" w:rsidRPr="00EA3338" w:rsidRDefault="007E1B60" w:rsidP="007E1B60">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2 </w:t>
      </w:r>
      <w:r w:rsidRPr="00EA3338">
        <w:rPr>
          <w:rFonts w:asciiTheme="minorHAnsi" w:hAnsiTheme="minorHAnsi" w:cstheme="minorHAnsi"/>
          <w:i/>
        </w:rPr>
        <w:t>– Povinné předměty doktorského studijního programu Průmyslové inženýrství</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Change w:id="5151" w:author="Trefilová Pavla" w:date="2018-08-29T12:10:00Z">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230"/>
        <w:tblGridChange w:id="5152">
          <w:tblGrid>
            <w:gridCol w:w="5230"/>
          </w:tblGrid>
        </w:tblGridChange>
      </w:tblGrid>
      <w:tr w:rsidR="00EA3338" w:rsidRPr="00EA3338" w:rsidTr="00606D79">
        <w:trPr>
          <w:trHeight w:val="300"/>
          <w:jc w:val="center"/>
          <w:trPrChange w:id="5153" w:author="Trefilová Pavla" w:date="2018-08-29T12:10:00Z">
            <w:trPr>
              <w:trHeight w:val="300"/>
              <w:jc w:val="center"/>
            </w:trPr>
          </w:trPrChange>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Change w:id="5154" w:author="Trefilová Pavla" w:date="2018-08-29T12:10:00Z">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tcPrChange>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Povinné předměty</w:t>
            </w:r>
          </w:p>
        </w:tc>
      </w:tr>
      <w:tr w:rsidR="00EA3338" w:rsidRPr="00EA3338" w:rsidTr="00606D79">
        <w:trPr>
          <w:trHeight w:val="300"/>
          <w:jc w:val="center"/>
          <w:trPrChange w:id="5155" w:author="Trefilová Pavla" w:date="2018-08-29T12:10:00Z">
            <w:trPr>
              <w:trHeight w:val="300"/>
              <w:jc w:val="center"/>
            </w:trPr>
          </w:trPrChange>
        </w:trPr>
        <w:tc>
          <w:tcPr>
            <w:tcW w:w="5230" w:type="dxa"/>
            <w:tcBorders>
              <w:top w:val="single" w:sz="12" w:space="0" w:color="auto"/>
              <w:left w:val="single" w:sz="12" w:space="0" w:color="auto"/>
              <w:right w:val="single" w:sz="12" w:space="0" w:color="auto"/>
            </w:tcBorders>
            <w:shd w:val="clear" w:color="auto" w:fill="auto"/>
            <w:vAlign w:val="center"/>
            <w:hideMark/>
            <w:tcPrChange w:id="5156" w:author="Trefilová Pavla" w:date="2018-08-29T12:10:00Z">
              <w:tcPr>
                <w:tcW w:w="5230" w:type="dxa"/>
                <w:tcBorders>
                  <w:top w:val="single" w:sz="12" w:space="0" w:color="auto"/>
                  <w:left w:val="single" w:sz="12" w:space="0" w:color="auto"/>
                  <w:right w:val="single" w:sz="12" w:space="0" w:color="auto"/>
                </w:tcBorders>
                <w:shd w:val="clear" w:color="auto" w:fill="auto"/>
                <w:vAlign w:val="center"/>
                <w:hideMark/>
              </w:tcPr>
            </w:tcPrChange>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Mikroekonomie III (20 h)</w:t>
            </w:r>
          </w:p>
        </w:tc>
      </w:tr>
      <w:tr w:rsidR="00EA3338" w:rsidRPr="00EA3338" w:rsidTr="00606D79">
        <w:trPr>
          <w:trHeight w:val="345"/>
          <w:jc w:val="center"/>
          <w:trPrChange w:id="5157" w:author="Trefilová Pavla" w:date="2018-08-29T12:10:00Z">
            <w:trPr>
              <w:trHeight w:val="345"/>
              <w:jc w:val="center"/>
            </w:trPr>
          </w:trPrChange>
        </w:trPr>
        <w:tc>
          <w:tcPr>
            <w:tcW w:w="5230" w:type="dxa"/>
            <w:tcBorders>
              <w:left w:val="single" w:sz="12" w:space="0" w:color="auto"/>
              <w:right w:val="single" w:sz="12" w:space="0" w:color="auto"/>
            </w:tcBorders>
            <w:shd w:val="clear" w:color="auto" w:fill="auto"/>
            <w:noWrap/>
            <w:vAlign w:val="bottom"/>
            <w:hideMark/>
            <w:tcPrChange w:id="5158" w:author="Trefilová Pavla" w:date="2018-08-29T12:10:00Z">
              <w:tcPr>
                <w:tcW w:w="5230" w:type="dxa"/>
                <w:tcBorders>
                  <w:left w:val="single" w:sz="12" w:space="0" w:color="auto"/>
                  <w:right w:val="single" w:sz="12" w:space="0" w:color="auto"/>
                </w:tcBorders>
                <w:shd w:val="clear" w:color="auto" w:fill="auto"/>
                <w:noWrap/>
                <w:vAlign w:val="bottom"/>
                <w:hideMark/>
              </w:tcPr>
            </w:tcPrChange>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Makroekonomie III (20 h)</w:t>
            </w:r>
          </w:p>
        </w:tc>
      </w:tr>
      <w:tr w:rsidR="00EA3338" w:rsidRPr="00EA3338" w:rsidTr="00606D79">
        <w:trPr>
          <w:trHeight w:val="345"/>
          <w:jc w:val="center"/>
          <w:trPrChange w:id="5159" w:author="Trefilová Pavla" w:date="2018-08-29T12:10:00Z">
            <w:trPr>
              <w:trHeight w:val="345"/>
              <w:jc w:val="center"/>
            </w:trPr>
          </w:trPrChange>
        </w:trPr>
        <w:tc>
          <w:tcPr>
            <w:tcW w:w="5230" w:type="dxa"/>
            <w:tcBorders>
              <w:left w:val="single" w:sz="12" w:space="0" w:color="auto"/>
              <w:right w:val="single" w:sz="12" w:space="0" w:color="auto"/>
            </w:tcBorders>
            <w:shd w:val="clear" w:color="auto" w:fill="auto"/>
            <w:noWrap/>
            <w:vAlign w:val="bottom"/>
            <w:hideMark/>
            <w:tcPrChange w:id="5160" w:author="Trefilová Pavla" w:date="2018-08-29T12:10:00Z">
              <w:tcPr>
                <w:tcW w:w="5230" w:type="dxa"/>
                <w:tcBorders>
                  <w:left w:val="single" w:sz="12" w:space="0" w:color="auto"/>
                  <w:right w:val="single" w:sz="12" w:space="0" w:color="auto"/>
                </w:tcBorders>
                <w:shd w:val="clear" w:color="auto" w:fill="auto"/>
                <w:noWrap/>
                <w:vAlign w:val="bottom"/>
                <w:hideMark/>
              </w:tcPr>
            </w:tcPrChange>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Metodologie vědecké práce (40 h)</w:t>
            </w:r>
          </w:p>
        </w:tc>
      </w:tr>
      <w:tr w:rsidR="00EA3338" w:rsidRPr="00EA3338" w:rsidTr="00606D79">
        <w:trPr>
          <w:trHeight w:val="315"/>
          <w:jc w:val="center"/>
          <w:trPrChange w:id="5161" w:author="Trefilová Pavla" w:date="2018-08-29T12:10:00Z">
            <w:trPr>
              <w:trHeight w:val="315"/>
              <w:jc w:val="center"/>
            </w:trPr>
          </w:trPrChange>
        </w:trPr>
        <w:tc>
          <w:tcPr>
            <w:tcW w:w="5230" w:type="dxa"/>
            <w:tcBorders>
              <w:left w:val="single" w:sz="12" w:space="0" w:color="auto"/>
              <w:right w:val="single" w:sz="12" w:space="0" w:color="auto"/>
            </w:tcBorders>
            <w:shd w:val="clear" w:color="auto" w:fill="auto"/>
            <w:noWrap/>
            <w:vAlign w:val="bottom"/>
            <w:hideMark/>
            <w:tcPrChange w:id="5162" w:author="Trefilová Pavla" w:date="2018-08-29T12:10:00Z">
              <w:tcPr>
                <w:tcW w:w="5230" w:type="dxa"/>
                <w:tcBorders>
                  <w:left w:val="single" w:sz="12" w:space="0" w:color="auto"/>
                  <w:right w:val="single" w:sz="12" w:space="0" w:color="auto"/>
                </w:tcBorders>
                <w:shd w:val="clear" w:color="auto" w:fill="auto"/>
                <w:noWrap/>
                <w:vAlign w:val="bottom"/>
                <w:hideMark/>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rPr>
              <w:t xml:space="preserve">Projektování v průmyslovém inženýrství </w:t>
            </w:r>
            <w:r w:rsidRPr="00EA3338">
              <w:rPr>
                <w:rFonts w:asciiTheme="minorHAnsi" w:hAnsiTheme="minorHAnsi" w:cstheme="minorHAnsi"/>
                <w:bCs/>
              </w:rPr>
              <w:t>(1</w:t>
            </w:r>
            <w:ins w:id="5163" w:author="Michal Pilík" w:date="2018-08-27T11:01:00Z">
              <w:r w:rsidR="00AB38E3">
                <w:rPr>
                  <w:rFonts w:asciiTheme="minorHAnsi" w:hAnsiTheme="minorHAnsi" w:cstheme="minorHAnsi"/>
                  <w:bCs/>
                </w:rPr>
                <w:t>5</w:t>
              </w:r>
            </w:ins>
            <w:del w:id="5164" w:author="Michal Pilík" w:date="2018-08-27T11:01:00Z">
              <w:r w:rsidRPr="00EA3338" w:rsidDel="00AB38E3">
                <w:rPr>
                  <w:rFonts w:asciiTheme="minorHAnsi" w:hAnsiTheme="minorHAnsi" w:cstheme="minorHAnsi"/>
                  <w:bCs/>
                </w:rPr>
                <w:delText>6</w:delText>
              </w:r>
            </w:del>
            <w:r w:rsidRPr="00EA3338">
              <w:rPr>
                <w:rFonts w:asciiTheme="minorHAnsi" w:hAnsiTheme="minorHAnsi" w:cstheme="minorHAnsi"/>
                <w:bCs/>
              </w:rPr>
              <w:t xml:space="preserve"> h)</w:t>
            </w:r>
          </w:p>
        </w:tc>
      </w:tr>
      <w:tr w:rsidR="00C35CA9" w:rsidRPr="00EA3338" w:rsidTr="00606D79">
        <w:trPr>
          <w:trHeight w:val="315"/>
          <w:jc w:val="center"/>
          <w:ins w:id="5165" w:author="Trefilová Pavla" w:date="2018-08-29T12:09:00Z"/>
          <w:trPrChange w:id="5166" w:author="Trefilová Pavla" w:date="2018-08-29T12:10:00Z">
            <w:trPr>
              <w:trHeight w:val="315"/>
              <w:jc w:val="center"/>
            </w:trPr>
          </w:trPrChange>
        </w:trPr>
        <w:tc>
          <w:tcPr>
            <w:tcW w:w="5230" w:type="dxa"/>
            <w:tcBorders>
              <w:left w:val="single" w:sz="12" w:space="0" w:color="auto"/>
              <w:right w:val="single" w:sz="12" w:space="0" w:color="auto"/>
            </w:tcBorders>
            <w:shd w:val="clear" w:color="auto" w:fill="auto"/>
            <w:noWrap/>
            <w:vAlign w:val="bottom"/>
            <w:tcPrChange w:id="5167" w:author="Trefilová Pavla" w:date="2018-08-29T12:10:00Z">
              <w:tcPr>
                <w:tcW w:w="5230" w:type="dxa"/>
                <w:tcBorders>
                  <w:left w:val="single" w:sz="12" w:space="0" w:color="auto"/>
                  <w:right w:val="single" w:sz="12" w:space="0" w:color="auto"/>
                </w:tcBorders>
                <w:shd w:val="clear" w:color="auto" w:fill="auto"/>
                <w:noWrap/>
                <w:vAlign w:val="bottom"/>
              </w:tcPr>
            </w:tcPrChange>
          </w:tcPr>
          <w:p w:rsidR="00C35CA9" w:rsidRPr="00EA3338" w:rsidRDefault="00606D79" w:rsidP="008B3C90">
            <w:pPr>
              <w:rPr>
                <w:ins w:id="5168" w:author="Trefilová Pavla" w:date="2018-08-29T12:09:00Z"/>
                <w:rFonts w:asciiTheme="minorHAnsi" w:hAnsiTheme="minorHAnsi" w:cstheme="minorHAnsi"/>
              </w:rPr>
            </w:pPr>
            <w:ins w:id="5169" w:author="Trefilová Pavla" w:date="2018-08-29T12:09:00Z">
              <w:r w:rsidRPr="00EA3338">
                <w:rPr>
                  <w:rFonts w:asciiTheme="minorHAnsi" w:hAnsiTheme="minorHAnsi" w:cstheme="minorHAnsi"/>
                </w:rPr>
                <w:t xml:space="preserve">Systémové inženýrství </w:t>
              </w:r>
              <w:r w:rsidRPr="00EA3338">
                <w:rPr>
                  <w:rFonts w:asciiTheme="minorHAnsi" w:hAnsiTheme="minorHAnsi" w:cstheme="minorHAnsi"/>
                  <w:bCs/>
                </w:rPr>
                <w:t>(15 h)</w:t>
              </w:r>
            </w:ins>
          </w:p>
        </w:tc>
      </w:tr>
      <w:tr w:rsidR="00C35CA9" w:rsidRPr="00EA3338" w:rsidTr="00606D79">
        <w:trPr>
          <w:trHeight w:val="315"/>
          <w:jc w:val="center"/>
          <w:ins w:id="5170" w:author="Trefilová Pavla" w:date="2018-08-29T12:09:00Z"/>
          <w:trPrChange w:id="5171" w:author="Trefilová Pavla" w:date="2018-08-29T12:10:00Z">
            <w:trPr>
              <w:trHeight w:val="315"/>
              <w:jc w:val="center"/>
            </w:trPr>
          </w:trPrChange>
        </w:trPr>
        <w:tc>
          <w:tcPr>
            <w:tcW w:w="5230" w:type="dxa"/>
            <w:tcBorders>
              <w:left w:val="single" w:sz="12" w:space="0" w:color="auto"/>
              <w:right w:val="single" w:sz="12" w:space="0" w:color="auto"/>
            </w:tcBorders>
            <w:shd w:val="clear" w:color="auto" w:fill="auto"/>
            <w:noWrap/>
            <w:vAlign w:val="bottom"/>
            <w:tcPrChange w:id="5172" w:author="Trefilová Pavla" w:date="2018-08-29T12:10:00Z">
              <w:tcPr>
                <w:tcW w:w="5230" w:type="dxa"/>
                <w:tcBorders>
                  <w:left w:val="single" w:sz="12" w:space="0" w:color="auto"/>
                  <w:right w:val="single" w:sz="12" w:space="0" w:color="auto"/>
                </w:tcBorders>
                <w:shd w:val="clear" w:color="auto" w:fill="auto"/>
                <w:noWrap/>
                <w:vAlign w:val="bottom"/>
              </w:tcPr>
            </w:tcPrChange>
          </w:tcPr>
          <w:p w:rsidR="00C35CA9" w:rsidRPr="00EA3338" w:rsidRDefault="00606D79">
            <w:pPr>
              <w:rPr>
                <w:ins w:id="5173" w:author="Trefilová Pavla" w:date="2018-08-29T12:09:00Z"/>
                <w:rFonts w:asciiTheme="minorHAnsi" w:hAnsiTheme="minorHAnsi" w:cstheme="minorHAnsi"/>
              </w:rPr>
            </w:pPr>
            <w:ins w:id="5174" w:author="Trefilová Pavla" w:date="2018-08-29T12:09:00Z">
              <w:r w:rsidRPr="00EA3338">
                <w:rPr>
                  <w:rFonts w:asciiTheme="minorHAnsi" w:hAnsiTheme="minorHAnsi" w:cstheme="minorHAnsi"/>
                </w:rPr>
                <w:t xml:space="preserve">Odborná komunikace v angličtině </w:t>
              </w:r>
              <w:r w:rsidRPr="00EA3338">
                <w:rPr>
                  <w:rFonts w:asciiTheme="minorHAnsi" w:hAnsiTheme="minorHAnsi" w:cstheme="minorHAnsi"/>
                  <w:bCs/>
                </w:rPr>
                <w:t>(</w:t>
              </w:r>
              <w:r>
                <w:rPr>
                  <w:rFonts w:asciiTheme="minorHAnsi" w:hAnsiTheme="minorHAnsi" w:cstheme="minorHAnsi"/>
                  <w:bCs/>
                </w:rPr>
                <w:t>60</w:t>
              </w:r>
              <w:r w:rsidRPr="00EA3338">
                <w:rPr>
                  <w:rFonts w:asciiTheme="minorHAnsi" w:hAnsiTheme="minorHAnsi" w:cstheme="minorHAnsi"/>
                  <w:bCs/>
                </w:rPr>
                <w:t xml:space="preserve"> h)</w:t>
              </w:r>
            </w:ins>
          </w:p>
        </w:tc>
      </w:tr>
      <w:tr w:rsidR="00EA3338" w:rsidRPr="00EA3338" w:rsidDel="00606D79" w:rsidTr="00606D79">
        <w:trPr>
          <w:trHeight w:val="315"/>
          <w:jc w:val="center"/>
          <w:del w:id="5175" w:author="Trefilová Pavla" w:date="2018-08-29T12:10:00Z"/>
          <w:trPrChange w:id="5176" w:author="Trefilová Pavla" w:date="2018-08-29T12:10:00Z">
            <w:trPr>
              <w:trHeight w:val="315"/>
              <w:jc w:val="center"/>
            </w:trPr>
          </w:trPrChange>
        </w:trPr>
        <w:tc>
          <w:tcPr>
            <w:tcW w:w="5230" w:type="dxa"/>
            <w:tcBorders>
              <w:left w:val="single" w:sz="12" w:space="0" w:color="auto"/>
              <w:right w:val="single" w:sz="12" w:space="0" w:color="auto"/>
            </w:tcBorders>
            <w:shd w:val="clear" w:color="auto" w:fill="auto"/>
            <w:noWrap/>
            <w:vAlign w:val="bottom"/>
            <w:hideMark/>
            <w:tcPrChange w:id="5177" w:author="Trefilová Pavla" w:date="2018-08-29T12:10:00Z">
              <w:tcPr>
                <w:tcW w:w="5230" w:type="dxa"/>
                <w:tcBorders>
                  <w:left w:val="single" w:sz="12" w:space="0" w:color="auto"/>
                  <w:right w:val="single" w:sz="12" w:space="0" w:color="auto"/>
                </w:tcBorders>
                <w:shd w:val="clear" w:color="auto" w:fill="auto"/>
                <w:noWrap/>
                <w:vAlign w:val="bottom"/>
                <w:hideMark/>
              </w:tcPr>
            </w:tcPrChange>
          </w:tcPr>
          <w:p w:rsidR="007E1B60" w:rsidRPr="00EA3338" w:rsidDel="00606D79" w:rsidRDefault="007E1B60">
            <w:pPr>
              <w:rPr>
                <w:del w:id="5178" w:author="Trefilová Pavla" w:date="2018-08-29T12:10:00Z"/>
                <w:rFonts w:asciiTheme="minorHAnsi" w:hAnsiTheme="minorHAnsi" w:cstheme="minorHAnsi"/>
              </w:rPr>
            </w:pPr>
            <w:del w:id="5179" w:author="Trefilová Pavla" w:date="2018-08-29T12:10:00Z">
              <w:r w:rsidRPr="00EA3338" w:rsidDel="00606D79">
                <w:rPr>
                  <w:rFonts w:asciiTheme="minorHAnsi" w:hAnsiTheme="minorHAnsi" w:cstheme="minorHAnsi"/>
                </w:rPr>
                <w:delText xml:space="preserve">Logistické koncepty </w:delText>
              </w:r>
              <w:r w:rsidRPr="00EA3338" w:rsidDel="00606D79">
                <w:rPr>
                  <w:rFonts w:asciiTheme="minorHAnsi" w:hAnsiTheme="minorHAnsi" w:cstheme="minorHAnsi"/>
                  <w:bCs/>
                </w:rPr>
                <w:delText xml:space="preserve">(12 </w:delText>
              </w:r>
            </w:del>
            <w:ins w:id="5180" w:author="Michal Pilík" w:date="2018-08-27T11:02:00Z">
              <w:del w:id="5181" w:author="Trefilová Pavla" w:date="2018-08-29T12:10:00Z">
                <w:r w:rsidR="00AB38E3" w:rsidRPr="00EA3338" w:rsidDel="00606D79">
                  <w:rPr>
                    <w:rFonts w:asciiTheme="minorHAnsi" w:hAnsiTheme="minorHAnsi" w:cstheme="minorHAnsi"/>
                    <w:bCs/>
                  </w:rPr>
                  <w:delText>1</w:delText>
                </w:r>
                <w:r w:rsidR="00AB38E3" w:rsidDel="00606D79">
                  <w:rPr>
                    <w:rFonts w:asciiTheme="minorHAnsi" w:hAnsiTheme="minorHAnsi" w:cstheme="minorHAnsi"/>
                    <w:bCs/>
                  </w:rPr>
                  <w:delText>5</w:delText>
                </w:r>
                <w:r w:rsidR="00AB38E3" w:rsidRPr="00EA3338" w:rsidDel="00606D79">
                  <w:rPr>
                    <w:rFonts w:asciiTheme="minorHAnsi" w:hAnsiTheme="minorHAnsi" w:cstheme="minorHAnsi"/>
                    <w:bCs/>
                  </w:rPr>
                  <w:delText xml:space="preserve"> </w:delText>
                </w:r>
              </w:del>
            </w:ins>
            <w:del w:id="5182" w:author="Trefilová Pavla" w:date="2018-08-29T12:10:00Z">
              <w:r w:rsidRPr="00EA3338" w:rsidDel="00606D79">
                <w:rPr>
                  <w:rFonts w:asciiTheme="minorHAnsi" w:hAnsiTheme="minorHAnsi" w:cstheme="minorHAnsi"/>
                  <w:bCs/>
                </w:rPr>
                <w:delText>h)</w:delText>
              </w:r>
            </w:del>
          </w:p>
        </w:tc>
      </w:tr>
      <w:tr w:rsidR="00EA3338" w:rsidRPr="00EA3338" w:rsidDel="00606D79" w:rsidTr="00606D79">
        <w:trPr>
          <w:trHeight w:val="330"/>
          <w:jc w:val="center"/>
          <w:del w:id="5183" w:author="Trefilová Pavla" w:date="2018-08-29T12:10:00Z"/>
          <w:trPrChange w:id="5184" w:author="Trefilová Pavla" w:date="2018-08-29T12:10:00Z">
            <w:trPr>
              <w:trHeight w:val="330"/>
              <w:jc w:val="center"/>
            </w:trPr>
          </w:trPrChange>
        </w:trPr>
        <w:tc>
          <w:tcPr>
            <w:tcW w:w="5230" w:type="dxa"/>
            <w:tcBorders>
              <w:left w:val="single" w:sz="12" w:space="0" w:color="auto"/>
              <w:right w:val="single" w:sz="12" w:space="0" w:color="auto"/>
            </w:tcBorders>
            <w:shd w:val="clear" w:color="auto" w:fill="auto"/>
            <w:noWrap/>
            <w:vAlign w:val="bottom"/>
            <w:hideMark/>
            <w:tcPrChange w:id="5185" w:author="Trefilová Pavla" w:date="2018-08-29T12:10:00Z">
              <w:tcPr>
                <w:tcW w:w="5230" w:type="dxa"/>
                <w:tcBorders>
                  <w:left w:val="single" w:sz="12" w:space="0" w:color="auto"/>
                  <w:right w:val="single" w:sz="12" w:space="0" w:color="auto"/>
                </w:tcBorders>
                <w:shd w:val="clear" w:color="auto" w:fill="auto"/>
                <w:noWrap/>
                <w:vAlign w:val="bottom"/>
                <w:hideMark/>
              </w:tcPr>
            </w:tcPrChange>
          </w:tcPr>
          <w:p w:rsidR="007E1B60" w:rsidRPr="00EA3338" w:rsidDel="00606D79" w:rsidRDefault="007E1B60">
            <w:pPr>
              <w:rPr>
                <w:del w:id="5186" w:author="Trefilová Pavla" w:date="2018-08-29T12:10:00Z"/>
                <w:rFonts w:asciiTheme="minorHAnsi" w:hAnsiTheme="minorHAnsi" w:cstheme="minorHAnsi"/>
              </w:rPr>
            </w:pPr>
            <w:del w:id="5187" w:author="Trefilová Pavla" w:date="2018-08-29T12:09:00Z">
              <w:r w:rsidRPr="00EA3338" w:rsidDel="00606D79">
                <w:rPr>
                  <w:rFonts w:asciiTheme="minorHAnsi" w:hAnsiTheme="minorHAnsi" w:cstheme="minorHAnsi"/>
                </w:rPr>
                <w:delText xml:space="preserve">Management kvality </w:delText>
              </w:r>
              <w:r w:rsidRPr="00EA3338" w:rsidDel="00606D79">
                <w:rPr>
                  <w:rFonts w:asciiTheme="minorHAnsi" w:hAnsiTheme="minorHAnsi" w:cstheme="minorHAnsi"/>
                  <w:bCs/>
                </w:rPr>
                <w:delText xml:space="preserve">(12 </w:delText>
              </w:r>
            </w:del>
            <w:ins w:id="5188" w:author="Michal Pilík" w:date="2018-08-27T11:02:00Z">
              <w:del w:id="5189" w:author="Trefilová Pavla" w:date="2018-08-29T12:09:00Z">
                <w:r w:rsidR="00AB38E3" w:rsidRPr="00EA3338" w:rsidDel="00606D79">
                  <w:rPr>
                    <w:rFonts w:asciiTheme="minorHAnsi" w:hAnsiTheme="minorHAnsi" w:cstheme="minorHAnsi"/>
                    <w:bCs/>
                  </w:rPr>
                  <w:delText>1</w:delText>
                </w:r>
                <w:r w:rsidR="00AB38E3" w:rsidDel="00606D79">
                  <w:rPr>
                    <w:rFonts w:asciiTheme="minorHAnsi" w:hAnsiTheme="minorHAnsi" w:cstheme="minorHAnsi"/>
                    <w:bCs/>
                  </w:rPr>
                  <w:delText>5</w:delText>
                </w:r>
                <w:r w:rsidR="00AB38E3" w:rsidRPr="00EA3338" w:rsidDel="00606D79">
                  <w:rPr>
                    <w:rFonts w:asciiTheme="minorHAnsi" w:hAnsiTheme="minorHAnsi" w:cstheme="minorHAnsi"/>
                    <w:bCs/>
                  </w:rPr>
                  <w:delText xml:space="preserve"> </w:delText>
                </w:r>
              </w:del>
            </w:ins>
            <w:del w:id="5190" w:author="Trefilová Pavla" w:date="2018-08-29T12:09:00Z">
              <w:r w:rsidRPr="00EA3338" w:rsidDel="00606D79">
                <w:rPr>
                  <w:rFonts w:asciiTheme="minorHAnsi" w:hAnsiTheme="minorHAnsi" w:cstheme="minorHAnsi"/>
                  <w:bCs/>
                </w:rPr>
                <w:delText>h)</w:delText>
              </w:r>
            </w:del>
          </w:p>
        </w:tc>
      </w:tr>
      <w:tr w:rsidR="00EA3338" w:rsidRPr="00EA3338" w:rsidDel="00606D79" w:rsidTr="00606D79">
        <w:trPr>
          <w:trHeight w:val="330"/>
          <w:jc w:val="center"/>
          <w:del w:id="5191" w:author="Trefilová Pavla" w:date="2018-08-29T12:10:00Z"/>
          <w:trPrChange w:id="5192" w:author="Trefilová Pavla" w:date="2018-08-29T12:10:00Z">
            <w:trPr>
              <w:trHeight w:val="330"/>
              <w:jc w:val="center"/>
            </w:trPr>
          </w:trPrChange>
        </w:trPr>
        <w:tc>
          <w:tcPr>
            <w:tcW w:w="5230" w:type="dxa"/>
            <w:tcBorders>
              <w:left w:val="single" w:sz="12" w:space="0" w:color="auto"/>
              <w:bottom w:val="single" w:sz="12" w:space="0" w:color="auto"/>
              <w:right w:val="single" w:sz="12" w:space="0" w:color="auto"/>
            </w:tcBorders>
            <w:shd w:val="clear" w:color="auto" w:fill="auto"/>
            <w:noWrap/>
            <w:vAlign w:val="bottom"/>
            <w:tcPrChange w:id="5193" w:author="Trefilová Pavla" w:date="2018-08-29T12:10:00Z">
              <w:tcPr>
                <w:tcW w:w="5230" w:type="dxa"/>
                <w:tcBorders>
                  <w:left w:val="single" w:sz="12" w:space="0" w:color="auto"/>
                  <w:bottom w:val="single" w:sz="12" w:space="0" w:color="auto"/>
                  <w:right w:val="single" w:sz="12" w:space="0" w:color="auto"/>
                </w:tcBorders>
                <w:shd w:val="clear" w:color="auto" w:fill="auto"/>
                <w:noWrap/>
                <w:vAlign w:val="bottom"/>
              </w:tcPr>
            </w:tcPrChange>
          </w:tcPr>
          <w:p w:rsidR="007E1B60" w:rsidRPr="00EA3338" w:rsidDel="00606D79" w:rsidRDefault="007E1B60">
            <w:pPr>
              <w:rPr>
                <w:del w:id="5194" w:author="Trefilová Pavla" w:date="2018-08-29T12:10:00Z"/>
                <w:rFonts w:asciiTheme="minorHAnsi" w:hAnsiTheme="minorHAnsi" w:cstheme="minorHAnsi"/>
              </w:rPr>
            </w:pPr>
            <w:del w:id="5195" w:author="Trefilová Pavla" w:date="2018-08-29T12:09:00Z">
              <w:r w:rsidRPr="00EA3338" w:rsidDel="00606D79">
                <w:rPr>
                  <w:rFonts w:asciiTheme="minorHAnsi" w:hAnsiTheme="minorHAnsi" w:cstheme="minorHAnsi"/>
                </w:rPr>
                <w:delText xml:space="preserve">Odborná komunikace v angličtině </w:delText>
              </w:r>
              <w:r w:rsidRPr="00EA3338" w:rsidDel="00606D79">
                <w:rPr>
                  <w:rFonts w:asciiTheme="minorHAnsi" w:hAnsiTheme="minorHAnsi" w:cstheme="minorHAnsi"/>
                  <w:bCs/>
                </w:rPr>
                <w:delText xml:space="preserve">(45 </w:delText>
              </w:r>
            </w:del>
            <w:ins w:id="5196" w:author="Michal Pilík" w:date="2018-08-23T11:20:00Z">
              <w:del w:id="5197" w:author="Trefilová Pavla" w:date="2018-08-29T12:09:00Z">
                <w:r w:rsidR="00FB2E13" w:rsidDel="00606D79">
                  <w:rPr>
                    <w:rFonts w:asciiTheme="minorHAnsi" w:hAnsiTheme="minorHAnsi" w:cstheme="minorHAnsi"/>
                    <w:bCs/>
                  </w:rPr>
                  <w:delText>102</w:delText>
                </w:r>
                <w:r w:rsidR="00FB2E13" w:rsidRPr="00EA3338" w:rsidDel="00606D79">
                  <w:rPr>
                    <w:rFonts w:asciiTheme="minorHAnsi" w:hAnsiTheme="minorHAnsi" w:cstheme="minorHAnsi"/>
                    <w:bCs/>
                  </w:rPr>
                  <w:delText xml:space="preserve"> </w:delText>
                </w:r>
              </w:del>
            </w:ins>
            <w:del w:id="5198" w:author="Trefilová Pavla" w:date="2018-08-29T12:09:00Z">
              <w:r w:rsidRPr="00EA3338" w:rsidDel="00606D79">
                <w:rPr>
                  <w:rFonts w:asciiTheme="minorHAnsi" w:hAnsiTheme="minorHAnsi" w:cstheme="minorHAnsi"/>
                  <w:bCs/>
                </w:rPr>
                <w:delText>h)</w:delText>
              </w:r>
            </w:del>
          </w:p>
        </w:tc>
      </w:tr>
      <w:tr w:rsidR="00EA3338" w:rsidRPr="00EA3338" w:rsidTr="00606D79">
        <w:trPr>
          <w:trHeight w:val="330"/>
          <w:jc w:val="center"/>
          <w:trPrChange w:id="5199" w:author="Trefilová Pavla" w:date="2018-08-29T12:10:00Z">
            <w:trPr>
              <w:trHeight w:val="330"/>
              <w:jc w:val="center"/>
            </w:trPr>
          </w:trPrChange>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Change w:id="5200" w:author="Trefilová Pavla" w:date="2018-08-29T12:10:00Z">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tcPrChange>
          </w:tcPr>
          <w:p w:rsidR="007E1B60" w:rsidRPr="00EA3338" w:rsidRDefault="007E1B60" w:rsidP="008B3C90">
            <w:pPr>
              <w:rPr>
                <w:rFonts w:asciiTheme="minorHAnsi" w:hAnsiTheme="minorHAnsi" w:cstheme="minorHAnsi"/>
                <w:b/>
              </w:rPr>
            </w:pPr>
            <w:r w:rsidRPr="00EA3338">
              <w:rPr>
                <w:rFonts w:asciiTheme="minorHAnsi" w:hAnsiTheme="minorHAnsi" w:cstheme="minorHAnsi"/>
                <w:b/>
              </w:rPr>
              <w:t>Povinně volitelné předměty</w:t>
            </w:r>
          </w:p>
        </w:tc>
      </w:tr>
      <w:tr w:rsidR="00EA3338" w:rsidRPr="00EA3338" w:rsidTr="00606D79">
        <w:trPr>
          <w:trHeight w:val="330"/>
          <w:jc w:val="center"/>
          <w:trPrChange w:id="5201" w:author="Trefilová Pavla" w:date="2018-08-29T12:10:00Z">
            <w:trPr>
              <w:trHeight w:val="330"/>
              <w:jc w:val="center"/>
            </w:trPr>
          </w:trPrChange>
        </w:trPr>
        <w:tc>
          <w:tcPr>
            <w:tcW w:w="5230" w:type="dxa"/>
            <w:tcBorders>
              <w:top w:val="single" w:sz="12" w:space="0" w:color="auto"/>
              <w:left w:val="single" w:sz="12" w:space="0" w:color="auto"/>
              <w:right w:val="single" w:sz="12" w:space="0" w:color="auto"/>
            </w:tcBorders>
            <w:shd w:val="clear" w:color="auto" w:fill="auto"/>
            <w:noWrap/>
            <w:vAlign w:val="bottom"/>
            <w:tcPrChange w:id="5202" w:author="Trefilová Pavla" w:date="2018-08-29T12:10:00Z">
              <w:tcPr>
                <w:tcW w:w="5230" w:type="dxa"/>
                <w:tcBorders>
                  <w:top w:val="single" w:sz="12" w:space="0" w:color="auto"/>
                  <w:left w:val="single" w:sz="12" w:space="0" w:color="auto"/>
                  <w:right w:val="single" w:sz="12" w:space="0" w:color="auto"/>
                </w:tcBorders>
                <w:shd w:val="clear" w:color="auto" w:fill="auto"/>
                <w:noWrap/>
                <w:vAlign w:val="bottom"/>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rPr>
              <w:t xml:space="preserve">Průmyslové inženýrství a inovativní výrobní koncepty </w:t>
            </w:r>
            <w:r w:rsidRPr="00EA3338">
              <w:rPr>
                <w:rFonts w:asciiTheme="minorHAnsi" w:hAnsiTheme="minorHAnsi" w:cstheme="minorHAnsi"/>
                <w:bCs/>
              </w:rPr>
              <w:t>(15 h)</w:t>
            </w:r>
          </w:p>
        </w:tc>
      </w:tr>
      <w:tr w:rsidR="00EA3338" w:rsidRPr="00EA3338" w:rsidTr="00606D79">
        <w:trPr>
          <w:trHeight w:val="330"/>
          <w:jc w:val="center"/>
          <w:trPrChange w:id="5203" w:author="Trefilová Pavla" w:date="2018-08-29T12:10:00Z">
            <w:trPr>
              <w:trHeight w:val="330"/>
              <w:jc w:val="center"/>
            </w:trPr>
          </w:trPrChange>
        </w:trPr>
        <w:tc>
          <w:tcPr>
            <w:tcW w:w="5230" w:type="dxa"/>
            <w:tcBorders>
              <w:left w:val="single" w:sz="12" w:space="0" w:color="auto"/>
              <w:right w:val="single" w:sz="12" w:space="0" w:color="auto"/>
            </w:tcBorders>
            <w:shd w:val="clear" w:color="auto" w:fill="auto"/>
            <w:noWrap/>
            <w:vAlign w:val="bottom"/>
            <w:tcPrChange w:id="5204" w:author="Trefilová Pavla" w:date="2018-08-29T12:10:00Z">
              <w:tcPr>
                <w:tcW w:w="5230" w:type="dxa"/>
                <w:tcBorders>
                  <w:left w:val="single" w:sz="12" w:space="0" w:color="auto"/>
                  <w:right w:val="single" w:sz="12" w:space="0" w:color="auto"/>
                </w:tcBorders>
                <w:shd w:val="clear" w:color="auto" w:fill="auto"/>
                <w:noWrap/>
                <w:vAlign w:val="bottom"/>
              </w:tcPr>
            </w:tcPrChange>
          </w:tcPr>
          <w:p w:rsidR="007E1B60" w:rsidRPr="00EA3338" w:rsidRDefault="00606D79" w:rsidP="008B3C90">
            <w:pPr>
              <w:rPr>
                <w:rFonts w:asciiTheme="minorHAnsi" w:hAnsiTheme="minorHAnsi" w:cstheme="minorHAnsi"/>
              </w:rPr>
            </w:pPr>
            <w:ins w:id="5205" w:author="Trefilová Pavla" w:date="2018-08-29T12:09:00Z">
              <w:r w:rsidRPr="00EA3338">
                <w:rPr>
                  <w:rFonts w:asciiTheme="minorHAnsi" w:hAnsiTheme="minorHAnsi" w:cstheme="minorHAnsi"/>
                </w:rPr>
                <w:t xml:space="preserve">Management kvality </w:t>
              </w:r>
              <w:r w:rsidRPr="00EA3338">
                <w:rPr>
                  <w:rFonts w:asciiTheme="minorHAnsi" w:hAnsiTheme="minorHAnsi" w:cstheme="minorHAnsi"/>
                  <w:bCs/>
                </w:rPr>
                <w:t>(1</w:t>
              </w:r>
              <w:r>
                <w:rPr>
                  <w:rFonts w:asciiTheme="minorHAnsi" w:hAnsiTheme="minorHAnsi" w:cstheme="minorHAnsi"/>
                  <w:bCs/>
                </w:rPr>
                <w:t>5</w:t>
              </w:r>
              <w:r w:rsidRPr="00EA3338">
                <w:rPr>
                  <w:rFonts w:asciiTheme="minorHAnsi" w:hAnsiTheme="minorHAnsi" w:cstheme="minorHAnsi"/>
                  <w:bCs/>
                </w:rPr>
                <w:t xml:space="preserve"> h)</w:t>
              </w:r>
            </w:ins>
            <w:del w:id="5206" w:author="Trefilová Pavla" w:date="2018-08-29T12:09:00Z">
              <w:r w:rsidR="007E1B60" w:rsidRPr="00EA3338" w:rsidDel="00606D79">
                <w:rPr>
                  <w:rFonts w:asciiTheme="minorHAnsi" w:hAnsiTheme="minorHAnsi" w:cstheme="minorHAnsi"/>
                </w:rPr>
                <w:delText xml:space="preserve">Systémové inženýrství </w:delText>
              </w:r>
              <w:r w:rsidR="007E1B60" w:rsidRPr="00EA3338" w:rsidDel="00606D79">
                <w:rPr>
                  <w:rFonts w:asciiTheme="minorHAnsi" w:hAnsiTheme="minorHAnsi" w:cstheme="minorHAnsi"/>
                  <w:bCs/>
                </w:rPr>
                <w:delText xml:space="preserve">(15 h) </w:delText>
              </w:r>
            </w:del>
          </w:p>
        </w:tc>
      </w:tr>
      <w:tr w:rsidR="00EA3338" w:rsidRPr="00EA3338" w:rsidTr="00606D79">
        <w:trPr>
          <w:trHeight w:val="330"/>
          <w:jc w:val="center"/>
          <w:trPrChange w:id="5207" w:author="Trefilová Pavla" w:date="2018-08-29T12:10:00Z">
            <w:trPr>
              <w:trHeight w:val="330"/>
              <w:jc w:val="center"/>
            </w:trPr>
          </w:trPrChange>
        </w:trPr>
        <w:tc>
          <w:tcPr>
            <w:tcW w:w="5230" w:type="dxa"/>
            <w:tcBorders>
              <w:left w:val="single" w:sz="12" w:space="0" w:color="auto"/>
              <w:right w:val="single" w:sz="12" w:space="0" w:color="auto"/>
            </w:tcBorders>
            <w:shd w:val="clear" w:color="auto" w:fill="auto"/>
            <w:noWrap/>
            <w:vAlign w:val="bottom"/>
            <w:tcPrChange w:id="5208" w:author="Trefilová Pavla" w:date="2018-08-29T12:10:00Z">
              <w:tcPr>
                <w:tcW w:w="5230" w:type="dxa"/>
                <w:tcBorders>
                  <w:left w:val="single" w:sz="12" w:space="0" w:color="auto"/>
                  <w:right w:val="single" w:sz="12" w:space="0" w:color="auto"/>
                </w:tcBorders>
                <w:shd w:val="clear" w:color="auto" w:fill="auto"/>
                <w:noWrap/>
                <w:vAlign w:val="bottom"/>
              </w:tcPr>
            </w:tcPrChange>
          </w:tcPr>
          <w:p w:rsidR="007E1B60" w:rsidRPr="00EA3338" w:rsidRDefault="007E1B60" w:rsidP="008B3C90">
            <w:pPr>
              <w:rPr>
                <w:rFonts w:asciiTheme="minorHAnsi" w:hAnsiTheme="minorHAnsi" w:cstheme="minorHAnsi"/>
              </w:rPr>
            </w:pPr>
            <w:r w:rsidRPr="00EA3338">
              <w:rPr>
                <w:rFonts w:asciiTheme="minorHAnsi" w:hAnsiTheme="minorHAnsi" w:cstheme="minorHAnsi"/>
              </w:rPr>
              <w:t xml:space="preserve">Informační technologie v průmyslovém inženýrství </w:t>
            </w:r>
            <w:r w:rsidRPr="00EA3338">
              <w:rPr>
                <w:rFonts w:asciiTheme="minorHAnsi" w:hAnsiTheme="minorHAnsi" w:cstheme="minorHAnsi"/>
                <w:bCs/>
              </w:rPr>
              <w:t>(15 h)</w:t>
            </w:r>
          </w:p>
        </w:tc>
      </w:tr>
      <w:tr w:rsidR="00C35CA9" w:rsidRPr="00EA3338" w:rsidTr="00606D79">
        <w:trPr>
          <w:trHeight w:val="330"/>
          <w:jc w:val="center"/>
          <w:ins w:id="5209" w:author="Trefilová Pavla" w:date="2018-08-29T12:09:00Z"/>
          <w:trPrChange w:id="5210" w:author="Trefilová Pavla" w:date="2018-08-29T12:11:00Z">
            <w:trPr>
              <w:trHeight w:val="330"/>
              <w:jc w:val="center"/>
            </w:trPr>
          </w:trPrChange>
        </w:trPr>
        <w:tc>
          <w:tcPr>
            <w:tcW w:w="5230" w:type="dxa"/>
            <w:tcBorders>
              <w:left w:val="single" w:sz="12" w:space="0" w:color="auto"/>
              <w:bottom w:val="single" w:sz="2" w:space="0" w:color="auto"/>
              <w:right w:val="single" w:sz="12" w:space="0" w:color="auto"/>
            </w:tcBorders>
            <w:shd w:val="clear" w:color="auto" w:fill="auto"/>
            <w:noWrap/>
            <w:vAlign w:val="bottom"/>
            <w:tcPrChange w:id="5211" w:author="Trefilová Pavla" w:date="2018-08-29T12:11:00Z">
              <w:tcPr>
                <w:tcW w:w="5230" w:type="dxa"/>
                <w:tcBorders>
                  <w:left w:val="single" w:sz="12" w:space="0" w:color="auto"/>
                  <w:right w:val="single" w:sz="12" w:space="0" w:color="auto"/>
                </w:tcBorders>
                <w:shd w:val="clear" w:color="auto" w:fill="auto"/>
                <w:noWrap/>
                <w:vAlign w:val="bottom"/>
              </w:tcPr>
            </w:tcPrChange>
          </w:tcPr>
          <w:p w:rsidR="00C35CA9" w:rsidRPr="00EA3338" w:rsidRDefault="00606D79" w:rsidP="008B3C90">
            <w:pPr>
              <w:rPr>
                <w:ins w:id="5212" w:author="Trefilová Pavla" w:date="2018-08-29T12:09:00Z"/>
                <w:rFonts w:asciiTheme="minorHAnsi" w:hAnsiTheme="minorHAnsi" w:cstheme="minorHAnsi"/>
              </w:rPr>
            </w:pPr>
            <w:ins w:id="5213" w:author="Trefilová Pavla" w:date="2018-08-29T12:10:00Z">
              <w:r w:rsidRPr="00EA3338">
                <w:rPr>
                  <w:rFonts w:asciiTheme="minorHAnsi" w:hAnsiTheme="minorHAnsi" w:cstheme="minorHAnsi"/>
                </w:rPr>
                <w:t xml:space="preserve">Pokročilé metody plánování a řízení výroby </w:t>
              </w:r>
              <w:r w:rsidRPr="00EA3338">
                <w:rPr>
                  <w:rFonts w:asciiTheme="minorHAnsi" w:hAnsiTheme="minorHAnsi" w:cstheme="minorHAnsi"/>
                  <w:bCs/>
                </w:rPr>
                <w:t>(15 h)</w:t>
              </w:r>
            </w:ins>
          </w:p>
        </w:tc>
      </w:tr>
      <w:tr w:rsidR="00C35CA9" w:rsidRPr="00EA3338" w:rsidTr="00606D79">
        <w:trPr>
          <w:trHeight w:val="330"/>
          <w:jc w:val="center"/>
          <w:ins w:id="5214" w:author="Trefilová Pavla" w:date="2018-08-29T12:09:00Z"/>
          <w:trPrChange w:id="5215" w:author="Trefilová Pavla" w:date="2018-08-29T12:11:00Z">
            <w:trPr>
              <w:trHeight w:val="330"/>
              <w:jc w:val="center"/>
            </w:trPr>
          </w:trPrChange>
        </w:trPr>
        <w:tc>
          <w:tcPr>
            <w:tcW w:w="5230" w:type="dxa"/>
            <w:tcBorders>
              <w:top w:val="single" w:sz="2" w:space="0" w:color="auto"/>
              <w:left w:val="single" w:sz="12" w:space="0" w:color="auto"/>
              <w:bottom w:val="single" w:sz="12" w:space="0" w:color="auto"/>
              <w:right w:val="single" w:sz="12" w:space="0" w:color="auto"/>
            </w:tcBorders>
            <w:shd w:val="clear" w:color="auto" w:fill="auto"/>
            <w:noWrap/>
            <w:vAlign w:val="bottom"/>
            <w:tcPrChange w:id="5216" w:author="Trefilová Pavla" w:date="2018-08-29T12:11:00Z">
              <w:tcPr>
                <w:tcW w:w="5230" w:type="dxa"/>
                <w:tcBorders>
                  <w:left w:val="single" w:sz="12" w:space="0" w:color="auto"/>
                  <w:right w:val="single" w:sz="12" w:space="0" w:color="auto"/>
                </w:tcBorders>
                <w:shd w:val="clear" w:color="auto" w:fill="auto"/>
                <w:noWrap/>
                <w:vAlign w:val="bottom"/>
              </w:tcPr>
            </w:tcPrChange>
          </w:tcPr>
          <w:p w:rsidR="00C35CA9" w:rsidRPr="00EA3338" w:rsidRDefault="00606D79" w:rsidP="008B3C90">
            <w:pPr>
              <w:rPr>
                <w:ins w:id="5217" w:author="Trefilová Pavla" w:date="2018-08-29T12:09:00Z"/>
                <w:rFonts w:asciiTheme="minorHAnsi" w:hAnsiTheme="minorHAnsi" w:cstheme="minorHAnsi"/>
              </w:rPr>
            </w:pPr>
            <w:ins w:id="5218" w:author="Trefilová Pavla" w:date="2018-08-29T12:10:00Z">
              <w:r w:rsidRPr="00EA3338">
                <w:rPr>
                  <w:rFonts w:asciiTheme="minorHAnsi" w:hAnsiTheme="minorHAnsi" w:cstheme="minorHAnsi"/>
                </w:rPr>
                <w:t xml:space="preserve">Logistické koncepty </w:t>
              </w:r>
              <w:r w:rsidRPr="00EA3338">
                <w:rPr>
                  <w:rFonts w:asciiTheme="minorHAnsi" w:hAnsiTheme="minorHAnsi" w:cstheme="minorHAnsi"/>
                  <w:bCs/>
                </w:rPr>
                <w:t>(1</w:t>
              </w:r>
              <w:r>
                <w:rPr>
                  <w:rFonts w:asciiTheme="minorHAnsi" w:hAnsiTheme="minorHAnsi" w:cstheme="minorHAnsi"/>
                  <w:bCs/>
                </w:rPr>
                <w:t>5</w:t>
              </w:r>
              <w:r w:rsidRPr="00EA3338">
                <w:rPr>
                  <w:rFonts w:asciiTheme="minorHAnsi" w:hAnsiTheme="minorHAnsi" w:cstheme="minorHAnsi"/>
                  <w:bCs/>
                </w:rPr>
                <w:t xml:space="preserve"> h)</w:t>
              </w:r>
            </w:ins>
          </w:p>
        </w:tc>
      </w:tr>
      <w:tr w:rsidR="007E1B60" w:rsidRPr="00EA3338" w:rsidDel="00606D79" w:rsidTr="00606D79">
        <w:trPr>
          <w:trHeight w:val="330"/>
          <w:jc w:val="center"/>
          <w:del w:id="5219" w:author="Trefilová Pavla" w:date="2018-08-29T12:10:00Z"/>
          <w:trPrChange w:id="5220" w:author="Trefilová Pavla" w:date="2018-08-29T12:11:00Z">
            <w:trPr>
              <w:trHeight w:val="330"/>
              <w:jc w:val="center"/>
            </w:trPr>
          </w:trPrChange>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Change w:id="5221" w:author="Trefilová Pavla" w:date="2018-08-29T12:11:00Z">
              <w:tcPr>
                <w:tcW w:w="5230" w:type="dxa"/>
                <w:tcBorders>
                  <w:left w:val="single" w:sz="12" w:space="0" w:color="auto"/>
                  <w:bottom w:val="single" w:sz="12" w:space="0" w:color="auto"/>
                  <w:right w:val="single" w:sz="12" w:space="0" w:color="auto"/>
                </w:tcBorders>
                <w:shd w:val="clear" w:color="auto" w:fill="auto"/>
                <w:noWrap/>
                <w:vAlign w:val="bottom"/>
              </w:tcPr>
            </w:tcPrChange>
          </w:tcPr>
          <w:p w:rsidR="007E1B60" w:rsidRPr="00EA3338" w:rsidDel="00606D79" w:rsidRDefault="007E1B60" w:rsidP="008B3C90">
            <w:pPr>
              <w:rPr>
                <w:del w:id="5222" w:author="Trefilová Pavla" w:date="2018-08-29T12:10:00Z"/>
                <w:rFonts w:asciiTheme="minorHAnsi" w:hAnsiTheme="minorHAnsi" w:cstheme="minorHAnsi"/>
              </w:rPr>
            </w:pPr>
            <w:del w:id="5223" w:author="Trefilová Pavla" w:date="2018-08-29T12:10:00Z">
              <w:r w:rsidRPr="00EA3338" w:rsidDel="00606D79">
                <w:rPr>
                  <w:rFonts w:asciiTheme="minorHAnsi" w:hAnsiTheme="minorHAnsi" w:cstheme="minorHAnsi"/>
                </w:rPr>
                <w:delText xml:space="preserve">Pokročilé metody plánování a řízení výroby </w:delText>
              </w:r>
              <w:r w:rsidRPr="00EA3338" w:rsidDel="00606D79">
                <w:rPr>
                  <w:rFonts w:asciiTheme="minorHAnsi" w:hAnsiTheme="minorHAnsi" w:cstheme="minorHAnsi"/>
                  <w:bCs/>
                </w:rPr>
                <w:delText>(15 h)</w:delText>
              </w:r>
            </w:del>
          </w:p>
        </w:tc>
      </w:tr>
    </w:tbl>
    <w:p w:rsidR="00AB38E3" w:rsidRDefault="00AB38E3" w:rsidP="007E1B60">
      <w:pPr>
        <w:tabs>
          <w:tab w:val="left" w:pos="2835"/>
        </w:tabs>
        <w:spacing w:before="120" w:after="120"/>
        <w:jc w:val="both"/>
        <w:rPr>
          <w:ins w:id="5224" w:author="Michal Pilík" w:date="2018-08-27T11:04:00Z"/>
          <w:rFonts w:asciiTheme="minorHAnsi" w:hAnsiTheme="minorHAnsi" w:cstheme="minorHAnsi"/>
          <w:sz w:val="22"/>
        </w:rPr>
      </w:pPr>
    </w:p>
    <w:p w:rsidR="00760497" w:rsidRDefault="00760497" w:rsidP="007E1B60">
      <w:pPr>
        <w:tabs>
          <w:tab w:val="left" w:pos="2835"/>
        </w:tabs>
        <w:spacing w:before="120" w:after="120"/>
        <w:jc w:val="both"/>
        <w:rPr>
          <w:ins w:id="5225" w:author="Michal Pilík" w:date="2018-08-27T10:56:00Z"/>
          <w:rFonts w:asciiTheme="minorHAnsi" w:hAnsiTheme="minorHAnsi" w:cstheme="minorHAnsi"/>
          <w:sz w:val="22"/>
        </w:rPr>
      </w:pPr>
      <w:ins w:id="5226" w:author="Michal Pilík" w:date="2018-08-27T10:55:00Z">
        <w:r w:rsidRPr="00760497">
          <w:rPr>
            <w:rFonts w:asciiTheme="minorHAnsi" w:hAnsiTheme="minorHAnsi" w:cstheme="minorHAnsi"/>
            <w:sz w:val="22"/>
            <w:rPrChange w:id="5227" w:author="Michal Pilík" w:date="2018-08-27T10:55:00Z">
              <w:rPr/>
            </w:rPrChange>
          </w:rPr>
          <w:t xml:space="preserve">Doktorský studijní program Průmyslové inženýrství </w:t>
        </w:r>
        <w:del w:id="5228" w:author="Trefilová Pavla" w:date="2018-09-04T10:23:00Z">
          <w:r w:rsidRPr="00760497" w:rsidDel="00C124B0">
            <w:rPr>
              <w:rFonts w:asciiTheme="minorHAnsi" w:hAnsiTheme="minorHAnsi" w:cstheme="minorHAnsi"/>
              <w:sz w:val="22"/>
              <w:rPrChange w:id="5229" w:author="Michal Pilík" w:date="2018-08-27T10:55:00Z">
                <w:rPr/>
              </w:rPrChange>
            </w:rPr>
            <w:delText xml:space="preserve">byl </w:delText>
          </w:r>
        </w:del>
        <w:r>
          <w:rPr>
            <w:rFonts w:asciiTheme="minorHAnsi" w:hAnsiTheme="minorHAnsi" w:cstheme="minorHAnsi"/>
            <w:sz w:val="22"/>
          </w:rPr>
          <w:t>je kombinovaným studijním programem v následujících oblastech vzdělávání:</w:t>
        </w:r>
      </w:ins>
      <w:ins w:id="5230" w:author="Michal Pilík" w:date="2018-08-27T10:56:00Z">
        <w:r>
          <w:rPr>
            <w:rFonts w:asciiTheme="minorHAnsi" w:hAnsiTheme="minorHAnsi" w:cstheme="minorHAnsi"/>
            <w:sz w:val="22"/>
          </w:rPr>
          <w:t xml:space="preserve"> </w:t>
        </w:r>
      </w:ins>
      <w:ins w:id="5231" w:author="Michal Pilík" w:date="2018-08-27T10:55:00Z">
        <w:r>
          <w:rPr>
            <w:rFonts w:asciiTheme="minorHAnsi" w:hAnsiTheme="minorHAnsi" w:cstheme="minorHAnsi"/>
            <w:sz w:val="22"/>
          </w:rPr>
          <w:t>Ekonomické obory</w:t>
        </w:r>
      </w:ins>
      <w:ins w:id="5232" w:author="Michal Pilík" w:date="2018-08-27T10:56:00Z">
        <w:r>
          <w:rPr>
            <w:rFonts w:asciiTheme="minorHAnsi" w:hAnsiTheme="minorHAnsi" w:cstheme="minorHAnsi"/>
            <w:sz w:val="22"/>
          </w:rPr>
          <w:t xml:space="preserve">, </w:t>
        </w:r>
      </w:ins>
      <w:ins w:id="5233" w:author="Michal Pilík" w:date="2018-08-27T10:55:00Z">
        <w:r>
          <w:rPr>
            <w:rFonts w:asciiTheme="minorHAnsi" w:hAnsiTheme="minorHAnsi" w:cstheme="minorHAnsi"/>
            <w:sz w:val="22"/>
          </w:rPr>
          <w:t>Informatika</w:t>
        </w:r>
      </w:ins>
      <w:ins w:id="5234" w:author="Michal Pilík" w:date="2018-08-27T10:56:00Z">
        <w:r>
          <w:rPr>
            <w:rFonts w:asciiTheme="minorHAnsi" w:hAnsiTheme="minorHAnsi" w:cstheme="minorHAnsi"/>
            <w:sz w:val="22"/>
          </w:rPr>
          <w:t xml:space="preserve">, </w:t>
        </w:r>
      </w:ins>
      <w:ins w:id="5235" w:author="Michal Pilík" w:date="2018-08-27T10:55:00Z">
        <w:r>
          <w:rPr>
            <w:rFonts w:asciiTheme="minorHAnsi" w:hAnsiTheme="minorHAnsi" w:cstheme="minorHAnsi"/>
            <w:sz w:val="22"/>
          </w:rPr>
          <w:t>Strojírenství, technologie a materiály</w:t>
        </w:r>
      </w:ins>
      <w:ins w:id="5236" w:author="Michal Pilík" w:date="2018-08-27T10:56:00Z">
        <w:r>
          <w:rPr>
            <w:rFonts w:asciiTheme="minorHAnsi" w:hAnsiTheme="minorHAnsi" w:cstheme="minorHAnsi"/>
            <w:sz w:val="22"/>
          </w:rPr>
          <w:t>.</w:t>
        </w:r>
        <w:r w:rsidR="00AB38E3">
          <w:rPr>
            <w:rFonts w:asciiTheme="minorHAnsi" w:hAnsiTheme="minorHAnsi" w:cstheme="minorHAnsi"/>
            <w:sz w:val="22"/>
          </w:rPr>
          <w:t xml:space="preserve"> Poměry jednotlivých oblastí vzdělávání byly stanoveny na </w:t>
        </w:r>
      </w:ins>
      <w:ins w:id="5237" w:author="Michal Pilík" w:date="2018-08-27T10:57:00Z">
        <w:r w:rsidR="00AB38E3">
          <w:rPr>
            <w:rFonts w:asciiTheme="minorHAnsi" w:hAnsiTheme="minorHAnsi" w:cstheme="minorHAnsi"/>
            <w:sz w:val="22"/>
          </w:rPr>
          <w:t>základě počtu hodin přednášek.</w:t>
        </w:r>
      </w:ins>
    </w:p>
    <w:p w:rsidR="00AB38E3" w:rsidRPr="00AB38E3" w:rsidRDefault="00AB38E3">
      <w:pPr>
        <w:tabs>
          <w:tab w:val="left" w:pos="2835"/>
        </w:tabs>
        <w:spacing w:before="120" w:after="120"/>
        <w:jc w:val="both"/>
        <w:rPr>
          <w:ins w:id="5238" w:author="Michal Pilík" w:date="2018-08-27T10:56:00Z"/>
          <w:rFonts w:asciiTheme="minorHAnsi" w:hAnsiTheme="minorHAnsi" w:cstheme="minorHAnsi"/>
          <w:sz w:val="22"/>
          <w:rPrChange w:id="5239" w:author="Michal Pilík" w:date="2018-08-27T10:57:00Z">
            <w:rPr>
              <w:ins w:id="5240" w:author="Michal Pilík" w:date="2018-08-27T10:56:00Z"/>
            </w:rPr>
          </w:rPrChange>
        </w:rPr>
        <w:pPrChange w:id="5241" w:author="Michal Pilík" w:date="2018-08-27T10:57:00Z">
          <w:pPr>
            <w:jc w:val="both"/>
          </w:pPr>
        </w:pPrChange>
      </w:pPr>
      <w:ins w:id="5242" w:author="Michal Pilík" w:date="2018-08-27T10:56:00Z">
        <w:r w:rsidRPr="00AB38E3">
          <w:rPr>
            <w:rFonts w:asciiTheme="minorHAnsi" w:hAnsiTheme="minorHAnsi" w:cstheme="minorHAnsi"/>
            <w:sz w:val="22"/>
            <w:rPrChange w:id="5243" w:author="Michal Pilík" w:date="2018-08-27T10:57:00Z">
              <w:rPr>
                <w:b/>
              </w:rPr>
            </w:rPrChange>
          </w:rPr>
          <w:t>Ekonomické obory</w:t>
        </w:r>
      </w:ins>
      <w:ins w:id="5244" w:author="Michal Pilík" w:date="2018-08-27T10:59:00Z">
        <w:r>
          <w:rPr>
            <w:rFonts w:asciiTheme="minorHAnsi" w:hAnsiTheme="minorHAnsi" w:cstheme="minorHAnsi"/>
            <w:sz w:val="22"/>
          </w:rPr>
          <w:t>:</w:t>
        </w:r>
      </w:ins>
      <w:ins w:id="5245" w:author="Michal Pilík" w:date="2018-08-27T11:00:00Z">
        <w:r>
          <w:rPr>
            <w:rFonts w:asciiTheme="minorHAnsi" w:hAnsiTheme="minorHAnsi" w:cstheme="minorHAnsi"/>
            <w:sz w:val="22"/>
          </w:rPr>
          <w:t xml:space="preserve"> </w:t>
        </w:r>
      </w:ins>
      <w:ins w:id="5246" w:author="Michal Pilík" w:date="2018-08-27T10:56:00Z">
        <w:r w:rsidRPr="00AB38E3">
          <w:rPr>
            <w:rFonts w:asciiTheme="minorHAnsi" w:hAnsiTheme="minorHAnsi" w:cstheme="minorHAnsi"/>
            <w:sz w:val="22"/>
            <w:rPrChange w:id="5247" w:author="Michal Pilík" w:date="2018-08-27T10:57:00Z">
              <w:rPr>
                <w:i/>
              </w:rPr>
            </w:rPrChange>
          </w:rPr>
          <w:t>Makroekonomie III</w:t>
        </w:r>
      </w:ins>
      <w:ins w:id="5248" w:author="Michal Pilík" w:date="2018-08-27T11:00:00Z">
        <w:r>
          <w:rPr>
            <w:rFonts w:asciiTheme="minorHAnsi" w:hAnsiTheme="minorHAnsi" w:cstheme="minorHAnsi"/>
            <w:sz w:val="22"/>
          </w:rPr>
          <w:t xml:space="preserve"> (20h)</w:t>
        </w:r>
      </w:ins>
      <w:ins w:id="5249" w:author="Michal Pilík" w:date="2018-08-27T10:56:00Z">
        <w:r w:rsidRPr="00AB38E3">
          <w:rPr>
            <w:rFonts w:asciiTheme="minorHAnsi" w:hAnsiTheme="minorHAnsi" w:cstheme="minorHAnsi"/>
            <w:sz w:val="22"/>
            <w:rPrChange w:id="5250" w:author="Michal Pilík" w:date="2018-08-27T10:57:00Z">
              <w:rPr>
                <w:i/>
              </w:rPr>
            </w:rPrChange>
          </w:rPr>
          <w:t>, Mikroekonomie III</w:t>
        </w:r>
      </w:ins>
      <w:ins w:id="5251" w:author="Michal Pilík" w:date="2018-08-27T11:00:00Z">
        <w:r>
          <w:rPr>
            <w:rFonts w:asciiTheme="minorHAnsi" w:hAnsiTheme="minorHAnsi" w:cstheme="minorHAnsi"/>
            <w:sz w:val="22"/>
          </w:rPr>
          <w:t xml:space="preserve"> (20h)</w:t>
        </w:r>
      </w:ins>
      <w:ins w:id="5252" w:author="Michal Pilík" w:date="2018-08-27T10:56:00Z">
        <w:r w:rsidRPr="00AB38E3">
          <w:rPr>
            <w:rFonts w:asciiTheme="minorHAnsi" w:hAnsiTheme="minorHAnsi" w:cstheme="minorHAnsi"/>
            <w:sz w:val="22"/>
            <w:rPrChange w:id="5253" w:author="Michal Pilík" w:date="2018-08-27T10:57:00Z">
              <w:rPr>
                <w:i/>
              </w:rPr>
            </w:rPrChange>
          </w:rPr>
          <w:t>, Metodologie vědecké práce</w:t>
        </w:r>
      </w:ins>
      <w:ins w:id="5254" w:author="Michal Pilík" w:date="2018-08-27T11:00:00Z">
        <w:r>
          <w:rPr>
            <w:rFonts w:asciiTheme="minorHAnsi" w:hAnsiTheme="minorHAnsi" w:cstheme="minorHAnsi"/>
            <w:sz w:val="22"/>
          </w:rPr>
          <w:t xml:space="preserve"> (40h)</w:t>
        </w:r>
      </w:ins>
      <w:ins w:id="5255" w:author="Michal Pilík" w:date="2018-08-30T08:27:00Z">
        <w:r w:rsidR="0019370D">
          <w:rPr>
            <w:rFonts w:asciiTheme="minorHAnsi" w:hAnsiTheme="minorHAnsi" w:cstheme="minorHAnsi"/>
            <w:sz w:val="22"/>
          </w:rPr>
          <w:t xml:space="preserve">, </w:t>
        </w:r>
        <w:r w:rsidR="0019370D" w:rsidRPr="002C7B22">
          <w:rPr>
            <w:rFonts w:asciiTheme="minorHAnsi" w:hAnsiTheme="minorHAnsi" w:cstheme="minorHAnsi"/>
            <w:sz w:val="22"/>
          </w:rPr>
          <w:t>Logistické koncepty</w:t>
        </w:r>
        <w:r w:rsidR="0019370D">
          <w:rPr>
            <w:rFonts w:asciiTheme="minorHAnsi" w:hAnsiTheme="minorHAnsi" w:cstheme="minorHAnsi"/>
            <w:sz w:val="22"/>
          </w:rPr>
          <w:t xml:space="preserve"> (15h)</w:t>
        </w:r>
        <w:r w:rsidR="0019370D" w:rsidRPr="002C7B22">
          <w:rPr>
            <w:rFonts w:asciiTheme="minorHAnsi" w:hAnsiTheme="minorHAnsi" w:cstheme="minorHAnsi"/>
            <w:sz w:val="22"/>
          </w:rPr>
          <w:t>, Management kvality</w:t>
        </w:r>
        <w:r w:rsidR="0019370D">
          <w:rPr>
            <w:rFonts w:asciiTheme="minorHAnsi" w:hAnsiTheme="minorHAnsi" w:cstheme="minorHAnsi"/>
            <w:sz w:val="22"/>
          </w:rPr>
          <w:t xml:space="preserve"> (15h)</w:t>
        </w:r>
      </w:ins>
      <w:ins w:id="5256" w:author="Michal Pilík" w:date="2018-08-27T11:00:00Z">
        <w:r>
          <w:rPr>
            <w:rFonts w:asciiTheme="minorHAnsi" w:hAnsiTheme="minorHAnsi" w:cstheme="minorHAnsi"/>
            <w:sz w:val="22"/>
          </w:rPr>
          <w:t xml:space="preserve"> – </w:t>
        </w:r>
        <w:r w:rsidRPr="00AB38E3">
          <w:rPr>
            <w:rFonts w:asciiTheme="minorHAnsi" w:hAnsiTheme="minorHAnsi" w:cstheme="minorHAnsi"/>
            <w:b/>
            <w:sz w:val="22"/>
            <w:rPrChange w:id="5257" w:author="Michal Pilík" w:date="2018-08-27T11:04:00Z">
              <w:rPr>
                <w:rFonts w:asciiTheme="minorHAnsi" w:hAnsiTheme="minorHAnsi" w:cstheme="minorHAnsi"/>
                <w:sz w:val="22"/>
              </w:rPr>
            </w:rPrChange>
          </w:rPr>
          <w:t xml:space="preserve">celkem </w:t>
        </w:r>
      </w:ins>
      <w:ins w:id="5258" w:author="Michal Pilík" w:date="2018-08-30T08:27:00Z">
        <w:r w:rsidR="0019370D">
          <w:rPr>
            <w:rFonts w:asciiTheme="minorHAnsi" w:hAnsiTheme="minorHAnsi" w:cstheme="minorHAnsi"/>
            <w:b/>
            <w:sz w:val="22"/>
          </w:rPr>
          <w:t>110h</w:t>
        </w:r>
      </w:ins>
    </w:p>
    <w:p w:rsidR="00AB38E3" w:rsidRPr="00AB38E3" w:rsidRDefault="00AB38E3">
      <w:pPr>
        <w:tabs>
          <w:tab w:val="left" w:pos="2835"/>
        </w:tabs>
        <w:spacing w:before="120" w:after="120"/>
        <w:jc w:val="both"/>
        <w:rPr>
          <w:ins w:id="5259" w:author="Michal Pilík" w:date="2018-08-27T10:56:00Z"/>
          <w:rFonts w:asciiTheme="minorHAnsi" w:hAnsiTheme="minorHAnsi" w:cstheme="minorHAnsi"/>
          <w:sz w:val="22"/>
          <w:rPrChange w:id="5260" w:author="Michal Pilík" w:date="2018-08-27T10:57:00Z">
            <w:rPr>
              <w:ins w:id="5261" w:author="Michal Pilík" w:date="2018-08-27T10:56:00Z"/>
            </w:rPr>
          </w:rPrChange>
        </w:rPr>
        <w:pPrChange w:id="5262" w:author="Michal Pilík" w:date="2018-08-27T10:57:00Z">
          <w:pPr>
            <w:jc w:val="both"/>
          </w:pPr>
        </w:pPrChange>
      </w:pPr>
      <w:ins w:id="5263" w:author="Michal Pilík" w:date="2018-08-27T10:56:00Z">
        <w:r w:rsidRPr="00AB38E3">
          <w:rPr>
            <w:rFonts w:asciiTheme="minorHAnsi" w:hAnsiTheme="minorHAnsi" w:cstheme="minorHAnsi"/>
            <w:sz w:val="22"/>
            <w:rPrChange w:id="5264" w:author="Michal Pilík" w:date="2018-08-27T10:57:00Z">
              <w:rPr>
                <w:b/>
              </w:rPr>
            </w:rPrChange>
          </w:rPr>
          <w:t>Informatika</w:t>
        </w:r>
        <w:r>
          <w:rPr>
            <w:rFonts w:asciiTheme="minorHAnsi" w:hAnsiTheme="minorHAnsi" w:cstheme="minorHAnsi"/>
            <w:sz w:val="22"/>
          </w:rPr>
          <w:t xml:space="preserve">: </w:t>
        </w:r>
        <w:r w:rsidRPr="00AB38E3">
          <w:rPr>
            <w:rFonts w:asciiTheme="minorHAnsi" w:hAnsiTheme="minorHAnsi" w:cstheme="minorHAnsi"/>
            <w:sz w:val="22"/>
            <w:rPrChange w:id="5265" w:author="Michal Pilík" w:date="2018-08-27T10:57:00Z">
              <w:rPr>
                <w:i/>
              </w:rPr>
            </w:rPrChange>
          </w:rPr>
          <w:t>Informační technologie v průmyslovém inženýrství</w:t>
        </w:r>
      </w:ins>
      <w:ins w:id="5266" w:author="Michal Pilík" w:date="2018-08-27T11:00:00Z">
        <w:r>
          <w:rPr>
            <w:rFonts w:asciiTheme="minorHAnsi" w:hAnsiTheme="minorHAnsi" w:cstheme="minorHAnsi"/>
            <w:sz w:val="22"/>
          </w:rPr>
          <w:t xml:space="preserve"> (15h)</w:t>
        </w:r>
      </w:ins>
      <w:ins w:id="5267" w:author="Michal Pilík" w:date="2018-08-27T10:56:00Z">
        <w:r w:rsidRPr="00AB38E3">
          <w:rPr>
            <w:rFonts w:asciiTheme="minorHAnsi" w:hAnsiTheme="minorHAnsi" w:cstheme="minorHAnsi"/>
            <w:sz w:val="22"/>
            <w:rPrChange w:id="5268" w:author="Michal Pilík" w:date="2018-08-27T10:57:00Z">
              <w:rPr>
                <w:i/>
              </w:rPr>
            </w:rPrChange>
          </w:rPr>
          <w:t>, Systémové inženýrství</w:t>
        </w:r>
      </w:ins>
      <w:ins w:id="5269" w:author="Michal Pilík" w:date="2018-08-27T11:00:00Z">
        <w:r>
          <w:rPr>
            <w:rFonts w:asciiTheme="minorHAnsi" w:hAnsiTheme="minorHAnsi" w:cstheme="minorHAnsi"/>
            <w:sz w:val="22"/>
          </w:rPr>
          <w:t xml:space="preserve"> (15h)</w:t>
        </w:r>
      </w:ins>
      <w:ins w:id="5270" w:author="Michal Pilík" w:date="2018-08-27T11:02:00Z">
        <w:r>
          <w:rPr>
            <w:rFonts w:asciiTheme="minorHAnsi" w:hAnsiTheme="minorHAnsi" w:cstheme="minorHAnsi"/>
            <w:sz w:val="22"/>
          </w:rPr>
          <w:t xml:space="preserve"> – </w:t>
        </w:r>
        <w:r w:rsidRPr="00AB38E3">
          <w:rPr>
            <w:rFonts w:asciiTheme="minorHAnsi" w:hAnsiTheme="minorHAnsi" w:cstheme="minorHAnsi"/>
            <w:b/>
            <w:sz w:val="22"/>
            <w:rPrChange w:id="5271" w:author="Michal Pilík" w:date="2018-08-27T11:04:00Z">
              <w:rPr>
                <w:rFonts w:asciiTheme="minorHAnsi" w:hAnsiTheme="minorHAnsi" w:cstheme="minorHAnsi"/>
                <w:sz w:val="22"/>
              </w:rPr>
            </w:rPrChange>
          </w:rPr>
          <w:t>celkem 30h</w:t>
        </w:r>
      </w:ins>
    </w:p>
    <w:p w:rsidR="00AB38E3" w:rsidRDefault="00AB38E3" w:rsidP="00AB38E3">
      <w:pPr>
        <w:tabs>
          <w:tab w:val="left" w:pos="2835"/>
        </w:tabs>
        <w:spacing w:before="120" w:after="120"/>
        <w:jc w:val="both"/>
        <w:rPr>
          <w:ins w:id="5272" w:author="Michal Pilík" w:date="2018-08-27T11:03:00Z"/>
          <w:rFonts w:asciiTheme="minorHAnsi" w:hAnsiTheme="minorHAnsi" w:cstheme="minorHAnsi"/>
          <w:sz w:val="22"/>
        </w:rPr>
      </w:pPr>
      <w:ins w:id="5273" w:author="Michal Pilík" w:date="2018-08-27T10:56:00Z">
        <w:r w:rsidRPr="00AB38E3">
          <w:rPr>
            <w:rFonts w:asciiTheme="minorHAnsi" w:hAnsiTheme="minorHAnsi" w:cstheme="minorHAnsi"/>
            <w:sz w:val="22"/>
            <w:rPrChange w:id="5274" w:author="Michal Pilík" w:date="2018-08-27T10:57:00Z">
              <w:rPr>
                <w:b/>
              </w:rPr>
            </w:rPrChange>
          </w:rPr>
          <w:t>Strojírenství, technologie a materiály</w:t>
        </w:r>
      </w:ins>
      <w:ins w:id="5275" w:author="Michal Pilík" w:date="2018-08-27T11:01:00Z">
        <w:r>
          <w:rPr>
            <w:rFonts w:asciiTheme="minorHAnsi" w:hAnsiTheme="minorHAnsi" w:cstheme="minorHAnsi"/>
            <w:sz w:val="22"/>
          </w:rPr>
          <w:t>:</w:t>
        </w:r>
      </w:ins>
      <w:ins w:id="5276" w:author="Michal Pilík" w:date="2018-08-27T10:56:00Z">
        <w:r w:rsidRPr="00AB38E3">
          <w:rPr>
            <w:rFonts w:asciiTheme="minorHAnsi" w:hAnsiTheme="minorHAnsi" w:cstheme="minorHAnsi"/>
            <w:sz w:val="22"/>
            <w:rPrChange w:id="5277" w:author="Michal Pilík" w:date="2018-08-27T10:57:00Z">
              <w:rPr/>
            </w:rPrChange>
          </w:rPr>
          <w:t xml:space="preserve"> </w:t>
        </w:r>
        <w:r w:rsidRPr="00AB38E3">
          <w:rPr>
            <w:rFonts w:asciiTheme="minorHAnsi" w:hAnsiTheme="minorHAnsi" w:cstheme="minorHAnsi"/>
            <w:sz w:val="22"/>
            <w:rPrChange w:id="5278" w:author="Michal Pilík" w:date="2018-08-27T10:57:00Z">
              <w:rPr>
                <w:i/>
              </w:rPr>
            </w:rPrChange>
          </w:rPr>
          <w:t>Projektování v průmyslovém inženýrství</w:t>
        </w:r>
      </w:ins>
      <w:ins w:id="5279" w:author="Michal Pilík" w:date="2018-08-27T11:01:00Z">
        <w:r>
          <w:rPr>
            <w:rFonts w:asciiTheme="minorHAnsi" w:hAnsiTheme="minorHAnsi" w:cstheme="minorHAnsi"/>
            <w:sz w:val="22"/>
          </w:rPr>
          <w:t xml:space="preserve"> (15h)</w:t>
        </w:r>
      </w:ins>
      <w:ins w:id="5280" w:author="Michal Pilík" w:date="2018-08-27T10:56:00Z">
        <w:r w:rsidRPr="00AB38E3">
          <w:rPr>
            <w:rFonts w:asciiTheme="minorHAnsi" w:hAnsiTheme="minorHAnsi" w:cstheme="minorHAnsi"/>
            <w:sz w:val="22"/>
            <w:rPrChange w:id="5281" w:author="Michal Pilík" w:date="2018-08-27T10:57:00Z">
              <w:rPr>
                <w:i/>
              </w:rPr>
            </w:rPrChange>
          </w:rPr>
          <w:t>, Průmyslové inženýrství a inovativní výrobní koncepty</w:t>
        </w:r>
      </w:ins>
      <w:ins w:id="5282" w:author="Michal Pilík" w:date="2018-08-27T11:02:00Z">
        <w:r>
          <w:rPr>
            <w:rFonts w:asciiTheme="minorHAnsi" w:hAnsiTheme="minorHAnsi" w:cstheme="minorHAnsi"/>
            <w:sz w:val="22"/>
          </w:rPr>
          <w:t xml:space="preserve"> (15h)</w:t>
        </w:r>
      </w:ins>
      <w:ins w:id="5283" w:author="Michal Pilík" w:date="2018-08-27T10:56:00Z">
        <w:r w:rsidRPr="00AB38E3">
          <w:rPr>
            <w:rFonts w:asciiTheme="minorHAnsi" w:hAnsiTheme="minorHAnsi" w:cstheme="minorHAnsi"/>
            <w:sz w:val="22"/>
            <w:rPrChange w:id="5284" w:author="Michal Pilík" w:date="2018-08-27T10:57:00Z">
              <w:rPr>
                <w:i/>
              </w:rPr>
            </w:rPrChange>
          </w:rPr>
          <w:t>, Pokročilé metody plánování a řízení výroby</w:t>
        </w:r>
      </w:ins>
      <w:ins w:id="5285" w:author="Michal Pilík" w:date="2018-08-27T11:02:00Z">
        <w:r>
          <w:rPr>
            <w:rFonts w:asciiTheme="minorHAnsi" w:hAnsiTheme="minorHAnsi" w:cstheme="minorHAnsi"/>
            <w:sz w:val="22"/>
          </w:rPr>
          <w:t xml:space="preserve"> (15h)</w:t>
        </w:r>
      </w:ins>
      <w:ins w:id="5286" w:author="Michal Pilík" w:date="2018-08-27T11:03:00Z">
        <w:r>
          <w:rPr>
            <w:rFonts w:asciiTheme="minorHAnsi" w:hAnsiTheme="minorHAnsi" w:cstheme="minorHAnsi"/>
            <w:sz w:val="22"/>
          </w:rPr>
          <w:t xml:space="preserve"> – </w:t>
        </w:r>
        <w:r w:rsidRPr="00AB38E3">
          <w:rPr>
            <w:rFonts w:asciiTheme="minorHAnsi" w:hAnsiTheme="minorHAnsi" w:cstheme="minorHAnsi"/>
            <w:b/>
            <w:sz w:val="22"/>
            <w:rPrChange w:id="5287" w:author="Michal Pilík" w:date="2018-08-27T11:04:00Z">
              <w:rPr>
                <w:rFonts w:asciiTheme="minorHAnsi" w:hAnsiTheme="minorHAnsi" w:cstheme="minorHAnsi"/>
                <w:sz w:val="22"/>
              </w:rPr>
            </w:rPrChange>
          </w:rPr>
          <w:t xml:space="preserve">celkem </w:t>
        </w:r>
      </w:ins>
      <w:ins w:id="5288" w:author="Michal Pilík" w:date="2018-08-30T08:27:00Z">
        <w:r w:rsidR="0019370D">
          <w:rPr>
            <w:rFonts w:asciiTheme="minorHAnsi" w:hAnsiTheme="minorHAnsi" w:cstheme="minorHAnsi"/>
            <w:b/>
            <w:sz w:val="22"/>
          </w:rPr>
          <w:t>4</w:t>
        </w:r>
      </w:ins>
      <w:ins w:id="5289" w:author="Michal Pilík" w:date="2018-08-27T11:03:00Z">
        <w:r w:rsidRPr="00AB38E3">
          <w:rPr>
            <w:rFonts w:asciiTheme="minorHAnsi" w:hAnsiTheme="minorHAnsi" w:cstheme="minorHAnsi"/>
            <w:b/>
            <w:sz w:val="22"/>
            <w:rPrChange w:id="5290" w:author="Michal Pilík" w:date="2018-08-27T11:04:00Z">
              <w:rPr>
                <w:rFonts w:asciiTheme="minorHAnsi" w:hAnsiTheme="minorHAnsi" w:cstheme="minorHAnsi"/>
                <w:sz w:val="22"/>
              </w:rPr>
            </w:rPrChange>
          </w:rPr>
          <w:t>5h</w:t>
        </w:r>
      </w:ins>
    </w:p>
    <w:p w:rsidR="00AB38E3" w:rsidRDefault="00AB38E3" w:rsidP="00AB38E3">
      <w:pPr>
        <w:tabs>
          <w:tab w:val="left" w:pos="2835"/>
        </w:tabs>
        <w:spacing w:before="120" w:after="120"/>
        <w:jc w:val="both"/>
        <w:rPr>
          <w:ins w:id="5291" w:author="Michal Pilík" w:date="2018-08-27T11:03:00Z"/>
          <w:rFonts w:asciiTheme="minorHAnsi" w:hAnsiTheme="minorHAnsi" w:cstheme="minorHAnsi"/>
          <w:sz w:val="22"/>
        </w:rPr>
      </w:pPr>
      <w:ins w:id="5292" w:author="Michal Pilík" w:date="2018-08-27T11:03:00Z">
        <w:r>
          <w:rPr>
            <w:rFonts w:asciiTheme="minorHAnsi" w:hAnsiTheme="minorHAnsi" w:cstheme="minorHAnsi"/>
            <w:sz w:val="22"/>
          </w:rPr>
          <w:t xml:space="preserve">Z celkového počtu hodin odborných předmětů </w:t>
        </w:r>
      </w:ins>
      <w:ins w:id="5293" w:author="Michal Pilík" w:date="2018-08-27T11:06:00Z">
        <w:r>
          <w:rPr>
            <w:rFonts w:asciiTheme="minorHAnsi" w:hAnsiTheme="minorHAnsi" w:cstheme="minorHAnsi"/>
            <w:sz w:val="22"/>
          </w:rPr>
          <w:t xml:space="preserve">– 185h – </w:t>
        </w:r>
      </w:ins>
      <w:ins w:id="5294" w:author="Michal Pilík" w:date="2018-08-27T11:03:00Z">
        <w:r>
          <w:rPr>
            <w:rFonts w:asciiTheme="minorHAnsi" w:hAnsiTheme="minorHAnsi" w:cstheme="minorHAnsi"/>
            <w:sz w:val="22"/>
          </w:rPr>
          <w:t>(bez započtení výuk</w:t>
        </w:r>
        <w:del w:id="5295" w:author="Trefilová Pavla" w:date="2018-09-04T10:23:00Z">
          <w:r w:rsidDel="00C124B0">
            <w:rPr>
              <w:rFonts w:asciiTheme="minorHAnsi" w:hAnsiTheme="minorHAnsi" w:cstheme="minorHAnsi"/>
              <w:sz w:val="22"/>
            </w:rPr>
            <w:delText>u</w:delText>
          </w:r>
        </w:del>
      </w:ins>
      <w:ins w:id="5296" w:author="Trefilová Pavla" w:date="2018-09-04T10:23:00Z">
        <w:r w:rsidR="00C124B0">
          <w:rPr>
            <w:rFonts w:asciiTheme="minorHAnsi" w:hAnsiTheme="minorHAnsi" w:cstheme="minorHAnsi"/>
            <w:sz w:val="22"/>
          </w:rPr>
          <w:t>y</w:t>
        </w:r>
      </w:ins>
      <w:ins w:id="5297" w:author="Michal Pilík" w:date="2018-08-27T11:03:00Z">
        <w:r>
          <w:rPr>
            <w:rFonts w:asciiTheme="minorHAnsi" w:hAnsiTheme="minorHAnsi" w:cstheme="minorHAnsi"/>
            <w:sz w:val="22"/>
          </w:rPr>
          <w:t xml:space="preserve"> angličtiny) byly určeny poměry jednotlivých oblastí vzdělávání následovně:</w:t>
        </w:r>
      </w:ins>
    </w:p>
    <w:p w:rsidR="00AB38E3" w:rsidRPr="00AB38E3" w:rsidRDefault="00AB38E3" w:rsidP="00AB38E3">
      <w:pPr>
        <w:tabs>
          <w:tab w:val="left" w:pos="2835"/>
        </w:tabs>
        <w:spacing w:before="120" w:after="120"/>
        <w:jc w:val="both"/>
        <w:rPr>
          <w:ins w:id="5298" w:author="Michal Pilík" w:date="2018-08-27T11:04:00Z"/>
          <w:rFonts w:asciiTheme="minorHAnsi" w:hAnsiTheme="minorHAnsi" w:cstheme="minorHAnsi"/>
          <w:b/>
          <w:sz w:val="22"/>
          <w:rPrChange w:id="5299" w:author="Michal Pilík" w:date="2018-08-27T11:05:00Z">
            <w:rPr>
              <w:ins w:id="5300" w:author="Michal Pilík" w:date="2018-08-27T11:04:00Z"/>
              <w:rFonts w:asciiTheme="minorHAnsi" w:hAnsiTheme="minorHAnsi" w:cstheme="minorHAnsi"/>
              <w:sz w:val="22"/>
            </w:rPr>
          </w:rPrChange>
        </w:rPr>
      </w:pPr>
      <w:ins w:id="5301" w:author="Michal Pilík" w:date="2018-08-27T11:04:00Z">
        <w:r w:rsidRPr="00AB38E3">
          <w:rPr>
            <w:rFonts w:asciiTheme="minorHAnsi" w:hAnsiTheme="minorHAnsi" w:cstheme="minorHAnsi"/>
            <w:b/>
            <w:sz w:val="22"/>
            <w:rPrChange w:id="5302" w:author="Michal Pilík" w:date="2018-08-27T11:05:00Z">
              <w:rPr>
                <w:rFonts w:asciiTheme="minorHAnsi" w:hAnsiTheme="minorHAnsi" w:cstheme="minorHAnsi"/>
                <w:sz w:val="22"/>
              </w:rPr>
            </w:rPrChange>
          </w:rPr>
          <w:t xml:space="preserve">Ekonomické obory: </w:t>
        </w:r>
      </w:ins>
      <w:ins w:id="5303" w:author="Michal Pilík" w:date="2018-08-30T08:28:00Z">
        <w:r w:rsidR="0019370D">
          <w:rPr>
            <w:rFonts w:asciiTheme="minorHAnsi" w:hAnsiTheme="minorHAnsi" w:cstheme="minorHAnsi"/>
            <w:b/>
            <w:sz w:val="22"/>
          </w:rPr>
          <w:t>60</w:t>
        </w:r>
      </w:ins>
      <w:ins w:id="5304" w:author="Michal Pilík" w:date="2018-08-27T11:05:00Z">
        <w:r w:rsidRPr="00AB38E3">
          <w:rPr>
            <w:rFonts w:asciiTheme="minorHAnsi" w:hAnsiTheme="minorHAnsi" w:cstheme="minorHAnsi"/>
            <w:b/>
            <w:sz w:val="22"/>
            <w:rPrChange w:id="5305" w:author="Michal Pilík" w:date="2018-08-27T11:05:00Z">
              <w:rPr>
                <w:rFonts w:asciiTheme="minorHAnsi" w:hAnsiTheme="minorHAnsi" w:cstheme="minorHAnsi"/>
                <w:sz w:val="22"/>
              </w:rPr>
            </w:rPrChange>
          </w:rPr>
          <w:t>%</w:t>
        </w:r>
      </w:ins>
    </w:p>
    <w:p w:rsidR="00AB38E3" w:rsidRPr="00AB38E3" w:rsidRDefault="00AB38E3" w:rsidP="00AB38E3">
      <w:pPr>
        <w:tabs>
          <w:tab w:val="left" w:pos="2835"/>
        </w:tabs>
        <w:spacing w:before="120" w:after="120"/>
        <w:jc w:val="both"/>
        <w:rPr>
          <w:ins w:id="5306" w:author="Michal Pilík" w:date="2018-08-27T11:04:00Z"/>
          <w:rFonts w:asciiTheme="minorHAnsi" w:hAnsiTheme="minorHAnsi" w:cstheme="minorHAnsi"/>
          <w:b/>
          <w:sz w:val="22"/>
          <w:rPrChange w:id="5307" w:author="Michal Pilík" w:date="2018-08-27T11:06:00Z">
            <w:rPr>
              <w:ins w:id="5308" w:author="Michal Pilík" w:date="2018-08-27T11:04:00Z"/>
              <w:rFonts w:asciiTheme="minorHAnsi" w:hAnsiTheme="minorHAnsi" w:cstheme="minorHAnsi"/>
              <w:sz w:val="22"/>
            </w:rPr>
          </w:rPrChange>
        </w:rPr>
      </w:pPr>
      <w:ins w:id="5309" w:author="Michal Pilík" w:date="2018-08-27T11:04:00Z">
        <w:r w:rsidRPr="00AB38E3">
          <w:rPr>
            <w:rFonts w:asciiTheme="minorHAnsi" w:hAnsiTheme="minorHAnsi" w:cstheme="minorHAnsi"/>
            <w:b/>
            <w:sz w:val="22"/>
            <w:rPrChange w:id="5310" w:author="Michal Pilík" w:date="2018-08-27T11:06:00Z">
              <w:rPr>
                <w:rFonts w:asciiTheme="minorHAnsi" w:hAnsiTheme="minorHAnsi" w:cstheme="minorHAnsi"/>
                <w:sz w:val="22"/>
              </w:rPr>
            </w:rPrChange>
          </w:rPr>
          <w:t xml:space="preserve">Informatika: </w:t>
        </w:r>
      </w:ins>
      <w:ins w:id="5311" w:author="Michal Pilík" w:date="2018-08-27T11:05:00Z">
        <w:r w:rsidRPr="00AB38E3">
          <w:rPr>
            <w:rFonts w:asciiTheme="minorHAnsi" w:hAnsiTheme="minorHAnsi" w:cstheme="minorHAnsi"/>
            <w:b/>
            <w:sz w:val="22"/>
            <w:rPrChange w:id="5312" w:author="Michal Pilík" w:date="2018-08-27T11:06:00Z">
              <w:rPr>
                <w:rFonts w:asciiTheme="minorHAnsi" w:hAnsiTheme="minorHAnsi" w:cstheme="minorHAnsi"/>
                <w:sz w:val="22"/>
              </w:rPr>
            </w:rPrChange>
          </w:rPr>
          <w:t>15%</w:t>
        </w:r>
      </w:ins>
    </w:p>
    <w:p w:rsidR="00AB38E3" w:rsidRPr="00AB38E3" w:rsidRDefault="00AB38E3" w:rsidP="00AB38E3">
      <w:pPr>
        <w:tabs>
          <w:tab w:val="left" w:pos="2835"/>
        </w:tabs>
        <w:spacing w:before="120" w:after="120"/>
        <w:jc w:val="both"/>
        <w:rPr>
          <w:ins w:id="5313" w:author="Michal Pilík" w:date="2018-08-27T10:56:00Z"/>
          <w:rFonts w:asciiTheme="minorHAnsi" w:hAnsiTheme="minorHAnsi" w:cstheme="minorHAnsi"/>
          <w:b/>
          <w:sz w:val="22"/>
          <w:rPrChange w:id="5314" w:author="Michal Pilík" w:date="2018-08-27T11:06:00Z">
            <w:rPr>
              <w:ins w:id="5315" w:author="Michal Pilík" w:date="2018-08-27T10:56:00Z"/>
              <w:rFonts w:asciiTheme="minorHAnsi" w:hAnsiTheme="minorHAnsi" w:cstheme="minorHAnsi"/>
              <w:sz w:val="22"/>
            </w:rPr>
          </w:rPrChange>
        </w:rPr>
      </w:pPr>
      <w:ins w:id="5316" w:author="Michal Pilík" w:date="2018-08-27T11:04:00Z">
        <w:r w:rsidRPr="00AB38E3">
          <w:rPr>
            <w:rFonts w:asciiTheme="minorHAnsi" w:hAnsiTheme="minorHAnsi" w:cstheme="minorHAnsi"/>
            <w:b/>
            <w:sz w:val="22"/>
            <w:rPrChange w:id="5317" w:author="Michal Pilík" w:date="2018-08-27T11:06:00Z">
              <w:rPr>
                <w:rFonts w:asciiTheme="minorHAnsi" w:hAnsiTheme="minorHAnsi" w:cstheme="minorHAnsi"/>
                <w:sz w:val="22"/>
              </w:rPr>
            </w:rPrChange>
          </w:rPr>
          <w:t xml:space="preserve">Strojírenství, technologie a materiály: </w:t>
        </w:r>
      </w:ins>
      <w:ins w:id="5318" w:author="Michal Pilík" w:date="2018-08-30T08:28:00Z">
        <w:r w:rsidR="0019370D">
          <w:rPr>
            <w:rFonts w:asciiTheme="minorHAnsi" w:hAnsiTheme="minorHAnsi" w:cstheme="minorHAnsi"/>
            <w:b/>
            <w:sz w:val="22"/>
          </w:rPr>
          <w:t>25</w:t>
        </w:r>
      </w:ins>
      <w:ins w:id="5319" w:author="Michal Pilík" w:date="2018-08-27T11:05:00Z">
        <w:r w:rsidRPr="00AB38E3">
          <w:rPr>
            <w:rFonts w:asciiTheme="minorHAnsi" w:hAnsiTheme="minorHAnsi" w:cstheme="minorHAnsi"/>
            <w:b/>
            <w:sz w:val="22"/>
            <w:rPrChange w:id="5320" w:author="Michal Pilík" w:date="2018-08-27T11:06:00Z">
              <w:rPr>
                <w:rFonts w:asciiTheme="minorHAnsi" w:hAnsiTheme="minorHAnsi" w:cstheme="minorHAnsi"/>
                <w:sz w:val="22"/>
              </w:rPr>
            </w:rPrChange>
          </w:rPr>
          <w:t>%</w:t>
        </w:r>
      </w:ins>
    </w:p>
    <w:p w:rsidR="00760497" w:rsidRPr="00760497" w:rsidRDefault="00760497" w:rsidP="007E1B60">
      <w:pPr>
        <w:tabs>
          <w:tab w:val="left" w:pos="2835"/>
        </w:tabs>
        <w:spacing w:before="120" w:after="120"/>
        <w:jc w:val="both"/>
        <w:rPr>
          <w:rFonts w:asciiTheme="minorHAnsi" w:hAnsiTheme="minorHAnsi" w:cstheme="minorHAnsi"/>
          <w:sz w:val="22"/>
          <w:rPrChange w:id="5321" w:author="Michal Pilík" w:date="2018-08-27T10:55:00Z">
            <w:rPr/>
          </w:rPrChange>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lastRenderedPageBreak/>
        <w:t xml:space="preserve">Soulad obsahu studijních předmětů, státních zkoušek a kvalifikačních prací s výsledky učení a profilem absolventa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2.14</w:t>
      </w:r>
    </w:p>
    <w:p w:rsidR="007E1B60" w:rsidRPr="00AA5FB5"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98" w:history="1">
        <w:r w:rsidR="003A1A1F"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99"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rsidR="007E1B60" w:rsidRPr="00763D79" w:rsidRDefault="00AF3FBB" w:rsidP="00F26CBF">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100"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101"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sidR="00763D79">
        <w:rPr>
          <w:rFonts w:asciiTheme="minorHAnsi" w:hAnsiTheme="minorHAnsi" w:cstheme="minorHAnsi"/>
          <w:sz w:val="22"/>
          <w:szCs w:val="22"/>
        </w:rPr>
        <w:t xml:space="preserve">Metodami výuky v rámci doktorského studijního programu je především přednáška a individuální konzultace. </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rsidR="00A83C1E" w:rsidRDefault="00A83C1E" w:rsidP="00A83C1E">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rsidR="00A83C1E" w:rsidRPr="0082524E" w:rsidRDefault="00A83C1E" w:rsidP="00A83C1E">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Pr>
          <w:rFonts w:asciiTheme="minorHAnsi" w:hAnsiTheme="minorHAnsi" w:cstheme="minorHAnsi"/>
          <w:sz w:val="22"/>
          <w:szCs w:val="22"/>
        </w:rPr>
        <w:t>Průmyslové inženýrství</w:t>
      </w:r>
      <w:r w:rsidRPr="0082524E">
        <w:rPr>
          <w:rFonts w:asciiTheme="minorHAnsi" w:hAnsiTheme="minorHAnsi" w:cstheme="minorHAnsi"/>
          <w:sz w:val="22"/>
          <w:szCs w:val="22"/>
        </w:rPr>
        <w:t xml:space="preserve"> 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rsidR="00A83C1E" w:rsidRPr="00EF7007" w:rsidRDefault="00A83C1E" w:rsidP="00A83C1E">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rsidR="00A83C1E" w:rsidRPr="00EF7007" w:rsidRDefault="00A83C1E" w:rsidP="00A83C1E">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102"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103"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rsidR="00A83C1E" w:rsidRDefault="00A83C1E" w:rsidP="00F26CBF">
      <w:pPr>
        <w:tabs>
          <w:tab w:val="left" w:pos="2835"/>
        </w:tabs>
        <w:spacing w:before="120" w:after="120"/>
        <w:jc w:val="both"/>
      </w:pP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Průmyslové inženýrství. V současné době jsou řešeny dva grantové projekty GA ČR:</w:t>
      </w:r>
    </w:p>
    <w:p w:rsidR="007E1B60" w:rsidRPr="00EA3338" w:rsidRDefault="007E1B60" w:rsidP="003A1A1F">
      <w:pPr>
        <w:pStyle w:val="Odstavecseseznamem"/>
        <w:numPr>
          <w:ilvl w:val="1"/>
          <w:numId w:val="31"/>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t>První projekt s názvem „</w:t>
      </w:r>
      <w:r w:rsidRPr="00EA3338">
        <w:rPr>
          <w:rFonts w:asciiTheme="minorHAnsi" w:hAnsiTheme="minorHAnsi" w:cstheme="minorHAnsi"/>
          <w:b/>
          <w:bCs/>
          <w:sz w:val="22"/>
        </w:rPr>
        <w:t>Determinanty struktury systémů rozpočetnictví a měření výkonnosti a jejich vliv na chování a výkonnost organizace</w:t>
      </w:r>
      <w:r w:rsidRPr="00EA3338">
        <w:rPr>
          <w:rFonts w:asciiTheme="minorHAnsi" w:hAnsiTheme="minorHAnsi" w:cstheme="minorHAns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w:t>
      </w:r>
      <w:r w:rsidRPr="00EA3338">
        <w:rPr>
          <w:rFonts w:asciiTheme="minorHAnsi" w:hAnsiTheme="minorHAnsi" w:cstheme="minorHAnsi"/>
          <w:sz w:val="22"/>
        </w:rPr>
        <w:lastRenderedPageBreak/>
        <w:t xml:space="preserve">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7E1B60" w:rsidRPr="00EA3338" w:rsidRDefault="007E1B60" w:rsidP="003A1A1F">
      <w:pPr>
        <w:pStyle w:val="Odstavecseseznamem"/>
        <w:numPr>
          <w:ilvl w:val="1"/>
          <w:numId w:val="31"/>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t>Druhý projekt s názvem „</w:t>
      </w:r>
      <w:r w:rsidRPr="00EA3338">
        <w:rPr>
          <w:rFonts w:asciiTheme="minorHAnsi" w:hAnsiTheme="minorHAnsi" w:cstheme="minorHAnsi"/>
          <w:b/>
          <w:bCs/>
          <w:sz w:val="22"/>
        </w:rPr>
        <w:t xml:space="preserve">Metodika tvorby modelu predikce sektorové a podnikové výkonnosti v makroekonomických souvislostech“ </w:t>
      </w:r>
      <w:r w:rsidRPr="00EA3338">
        <w:rPr>
          <w:rFonts w:asciiTheme="minorHAnsi" w:hAnsiTheme="minorHAnsi" w:cstheme="minorHAns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7E1B60" w:rsidRPr="00EA3338" w:rsidRDefault="007E1B60" w:rsidP="003A1A1F">
      <w:pPr>
        <w:pStyle w:val="Odstavecseseznamem"/>
        <w:numPr>
          <w:ilvl w:val="1"/>
          <w:numId w:val="31"/>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Třetí projekt financovaný TA ČR, a názvem „</w:t>
      </w:r>
      <w:r w:rsidRPr="00EA3338">
        <w:rPr>
          <w:rFonts w:asciiTheme="minorHAnsi" w:hAnsiTheme="minorHAnsi" w:cstheme="minorHAnsi"/>
          <w:b/>
          <w:sz w:val="22"/>
        </w:rPr>
        <w:t>Inovace systémů řízení subjektů cestovního ruchu pomocí nástrojů procesního řízení</w:t>
      </w:r>
      <w:r w:rsidRPr="00EA3338">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rsidR="007E1B60" w:rsidRPr="00EA3338" w:rsidRDefault="007E1B60" w:rsidP="004A634E">
      <w:pPr>
        <w:pStyle w:val="Odstavecseseznamem"/>
        <w:numPr>
          <w:ilvl w:val="2"/>
          <w:numId w:val="31"/>
        </w:numPr>
        <w:ind w:left="1134"/>
        <w:jc w:val="both"/>
        <w:rPr>
          <w:rFonts w:asciiTheme="minorHAnsi" w:hAnsiTheme="minorHAnsi" w:cstheme="minorHAnsi"/>
          <w:sz w:val="22"/>
        </w:rPr>
      </w:pPr>
      <w:r w:rsidRPr="00EA3338">
        <w:rPr>
          <w:rFonts w:asciiTheme="minorHAnsi" w:hAnsiTheme="minorHAnsi" w:cstheme="minorHAnsi"/>
          <w:sz w:val="22"/>
        </w:rPr>
        <w:t>Interaktivní knihovna klíčových procesů hotelových společností a dalších organizací cestovního ruchu,</w:t>
      </w:r>
    </w:p>
    <w:p w:rsidR="007E1B60" w:rsidRPr="00EA3338" w:rsidRDefault="007E1B60" w:rsidP="000252EE">
      <w:pPr>
        <w:pStyle w:val="Odstavecseseznamem"/>
        <w:numPr>
          <w:ilvl w:val="2"/>
          <w:numId w:val="31"/>
        </w:numPr>
        <w:spacing w:after="120"/>
        <w:ind w:left="1134" w:hanging="357"/>
        <w:contextualSpacing w:val="0"/>
        <w:jc w:val="both"/>
        <w:rPr>
          <w:rFonts w:asciiTheme="minorHAnsi" w:hAnsiTheme="minorHAnsi" w:cstheme="minorHAnsi"/>
          <w:sz w:val="22"/>
        </w:rPr>
      </w:pPr>
      <w:r w:rsidRPr="00EA3338">
        <w:rPr>
          <w:rFonts w:asciiTheme="minorHAnsi" w:hAnsiTheme="minorHAnsi" w:cstheme="minorHAnsi"/>
          <w:sz w:val="22"/>
        </w:rPr>
        <w:t>Procesní simulátor hotelu simulující klíčové procesy hotelu a prezentující vliv jejich nastavení na výkonnost hotelu.</w:t>
      </w:r>
    </w:p>
    <w:p w:rsidR="007E1B60" w:rsidRPr="00EA3338" w:rsidRDefault="007E1B60" w:rsidP="007E1B60">
      <w:pPr>
        <w:ind w:left="426"/>
        <w:jc w:val="both"/>
        <w:rPr>
          <w:rFonts w:asciiTheme="minorHAnsi" w:hAnsiTheme="minorHAnsi" w:cstheme="minorHAnsi"/>
          <w:sz w:val="22"/>
        </w:rPr>
      </w:pPr>
      <w:r w:rsidRPr="00EA3338">
        <w:rPr>
          <w:rFonts w:asciiTheme="minorHAnsi" w:hAnsiTheme="minorHAnsi" w:cstheme="minorHAnsi"/>
          <w:sz w:val="22"/>
        </w:rPr>
        <w:t>Uvedené klíčové výstupy projektu budou společně s metodologií implementace nástrojů procesního řízení v hotelnictví a cestovním ruchu do praxe aplikované především partnery Bookassist ČR a VŠH.</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7E1B60" w:rsidRPr="00EA3338" w:rsidRDefault="007E1B60" w:rsidP="00782FBD">
      <w:pPr>
        <w:pStyle w:val="Odstavecseseznamem"/>
        <w:numPr>
          <w:ilvl w:val="1"/>
          <w:numId w:val="31"/>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První projekt 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7E1B60" w:rsidRPr="00EA3338" w:rsidRDefault="007E1B60" w:rsidP="00782FBD">
      <w:pPr>
        <w:pStyle w:val="Odstavecseseznamem"/>
        <w:numPr>
          <w:ilvl w:val="1"/>
          <w:numId w:val="31"/>
        </w:numPr>
        <w:spacing w:after="360"/>
        <w:ind w:left="425" w:hanging="425"/>
        <w:contextualSpacing w:val="0"/>
        <w:jc w:val="both"/>
        <w:rPr>
          <w:rFonts w:asciiTheme="minorHAnsi" w:hAnsiTheme="minorHAnsi" w:cstheme="minorHAnsi"/>
          <w:bCs/>
          <w:sz w:val="28"/>
          <w:szCs w:val="24"/>
        </w:rPr>
      </w:pPr>
      <w:r w:rsidRPr="00EA3338">
        <w:rPr>
          <w:rFonts w:asciiTheme="minorHAnsi" w:hAnsiTheme="minorHAnsi" w:cstheme="minorHAnsi"/>
          <w:sz w:val="22"/>
        </w:rPr>
        <w:lastRenderedPageBreak/>
        <w:t xml:space="preserve">Druhý projekt s názvem </w:t>
      </w:r>
      <w:r w:rsidRPr="00EA3338">
        <w:rPr>
          <w:rFonts w:asciiTheme="minorHAnsi" w:hAnsiTheme="minorHAnsi" w:cstheme="minorHAnsi"/>
          <w:b/>
          <w:sz w:val="22"/>
        </w:rPr>
        <w:t>„Variabilita skupin nákladů a její promítnutí v kalkulačním systému ve výrobních firmách“</w:t>
      </w:r>
      <w:r w:rsidRPr="00EA3338">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3.7</w:t>
      </w:r>
    </w:p>
    <w:p w:rsidR="007E1B60" w:rsidRPr="00EA3338" w:rsidRDefault="0040781E" w:rsidP="00782FBD">
      <w:pPr>
        <w:tabs>
          <w:tab w:val="left" w:pos="2835"/>
        </w:tabs>
        <w:spacing w:before="120" w:after="600"/>
        <w:jc w:val="both"/>
        <w:rPr>
          <w:rFonts w:asciiTheme="minorHAnsi" w:hAnsiTheme="minorHAnsi" w:cstheme="minorHAnsi"/>
          <w:sz w:val="22"/>
        </w:rPr>
      </w:pPr>
      <w:r w:rsidRPr="00EA3338">
        <w:rPr>
          <w:rFonts w:asciiTheme="minorHAnsi" w:hAnsiTheme="minorHAnsi" w:cstheme="minorHAnsi"/>
          <w:sz w:val="22"/>
        </w:rPr>
        <w:t>Nezbytnou součástí studia DSP Průmyslové inženýrství je schopnost studenta, orientovat se v nejnovějších trendech v uvedené oblasti, kontinuální zvyšování znalostí a sběr zkušeností v moderních průmyslových firmách doma i ve světě. Z uvedeného důvodu budou v průběhu studia plně podporované zejména zahraniční stáže studenta na renomovaných vědecko-výzkumných pracovištích, dále stáže ve vybraných zahraničních průmyslových společnostech, které využívají „best practices“ z oblasti průmyslového inženýrství a konceptu Průmysl 4.0.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 odborných workshopech z oblasti průmyslového inženýrství a Průmyslu 4.0. V rámci takových výrobních systémů budou schopni realizovat základní a aplikovaný výzkum v průmyslových firmách s cílem inovativně a kreativně plánovat, projektovat a optimálně nastavovat, flexibilně řídit stávající firemní procesy a podnikové systémy.</w:t>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lastRenderedPageBreak/>
        <w:t xml:space="preserve">Materiální a technické zabezpečení studijního programu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rsidR="007E1B60" w:rsidRPr="00EA3338" w:rsidRDefault="007E1B60" w:rsidP="00383F38">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Průmyslové inženýrství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Z toho Fakulta managementu a ekonomiky disponuje:</w:t>
      </w:r>
    </w:p>
    <w:p w:rsidR="007E1B60" w:rsidRPr="00EA3338" w:rsidRDefault="007E1B60" w:rsidP="004A634E">
      <w:pPr>
        <w:pStyle w:val="Odstavecseseznamem"/>
        <w:numPr>
          <w:ilvl w:val="0"/>
          <w:numId w:val="30"/>
        </w:numPr>
        <w:spacing w:after="160"/>
        <w:jc w:val="both"/>
        <w:rPr>
          <w:rFonts w:asciiTheme="minorHAnsi" w:hAnsiTheme="minorHAnsi" w:cstheme="minorHAnsi"/>
          <w:sz w:val="22"/>
        </w:rPr>
      </w:pPr>
      <w:r w:rsidRPr="00EA3338">
        <w:rPr>
          <w:rFonts w:asciiTheme="minorHAnsi" w:hAnsiTheme="minorHAnsi" w:cstheme="minorHAnsi"/>
          <w:sz w:val="22"/>
        </w:rPr>
        <w:t>6 počítačovými učebnami o celkové kapacitě 126 míst vybavenými moderní výpočetní a audiovizuální technikou, včetně tabulí pro popis stíratelnými fixy,</w:t>
      </w:r>
    </w:p>
    <w:p w:rsidR="007E1B60" w:rsidRPr="00EA3338" w:rsidRDefault="007E1B60" w:rsidP="004A634E">
      <w:pPr>
        <w:pStyle w:val="Odstavecseseznamem"/>
        <w:numPr>
          <w:ilvl w:val="0"/>
          <w:numId w:val="30"/>
        </w:numPr>
        <w:spacing w:after="160"/>
        <w:jc w:val="both"/>
        <w:rPr>
          <w:rFonts w:asciiTheme="minorHAnsi" w:hAnsiTheme="minorHAnsi" w:cstheme="minorHAnsi"/>
          <w:sz w:val="22"/>
        </w:rPr>
      </w:pPr>
      <w:r w:rsidRPr="00EA3338">
        <w:rPr>
          <w:rFonts w:asciiTheme="minorHAnsi" w:hAnsiTheme="minorHAnsi" w:cstheme="minorHAnsi"/>
          <w:sz w:val="22"/>
        </w:rPr>
        <w:t>5 posluchárnami s kapacitou 380 míst vybavenými moderní audiovizuální technikou, včetně tabulí pro popis stíratelnými fixy</w:t>
      </w:r>
    </w:p>
    <w:p w:rsidR="007E1B60" w:rsidDel="00547B65" w:rsidRDefault="007E1B60">
      <w:pPr>
        <w:pStyle w:val="Odstavecseseznamem"/>
        <w:numPr>
          <w:ilvl w:val="0"/>
          <w:numId w:val="30"/>
        </w:numPr>
        <w:spacing w:after="160"/>
        <w:jc w:val="both"/>
        <w:rPr>
          <w:del w:id="5322" w:author="Trefilová Pavla" w:date="2018-08-22T10:46:00Z"/>
          <w:rFonts w:asciiTheme="minorHAnsi" w:hAnsiTheme="minorHAnsi" w:cstheme="minorHAnsi"/>
          <w:sz w:val="22"/>
        </w:rPr>
        <w:pPrChange w:id="5323" w:author="Trefilová Pavla" w:date="2018-08-22T10:46:00Z">
          <w:pPr>
            <w:tabs>
              <w:tab w:val="left" w:pos="2835"/>
            </w:tabs>
            <w:spacing w:before="120" w:after="120"/>
          </w:pPr>
        </w:pPrChange>
      </w:pPr>
      <w:r w:rsidRPr="00EA3338">
        <w:rPr>
          <w:rFonts w:asciiTheme="minorHAnsi" w:hAnsiTheme="minorHAnsi" w:cstheme="minorHAnsi"/>
          <w:sz w:val="22"/>
        </w:rPr>
        <w:t>1 přednáškovou místností o kapacitě 180 míst vybavenou moderní audiovizuální technikou s možností promítání prezentací na více ploch a včetně tabulí,</w:t>
      </w:r>
    </w:p>
    <w:p w:rsidR="00547B65" w:rsidRPr="00EA3338" w:rsidRDefault="00547B65" w:rsidP="004A634E">
      <w:pPr>
        <w:pStyle w:val="Odstavecseseznamem"/>
        <w:numPr>
          <w:ilvl w:val="0"/>
          <w:numId w:val="30"/>
        </w:numPr>
        <w:spacing w:after="160"/>
        <w:jc w:val="both"/>
        <w:rPr>
          <w:ins w:id="5324" w:author="Trefilová Pavla" w:date="2018-08-22T10:46:00Z"/>
          <w:rFonts w:asciiTheme="minorHAnsi" w:hAnsiTheme="minorHAnsi" w:cstheme="minorHAnsi"/>
          <w:sz w:val="22"/>
        </w:rPr>
      </w:pPr>
    </w:p>
    <w:p w:rsidR="007E1B60" w:rsidRPr="00547B65" w:rsidRDefault="007E1B60">
      <w:pPr>
        <w:pStyle w:val="Odstavecseseznamem"/>
        <w:numPr>
          <w:ilvl w:val="0"/>
          <w:numId w:val="30"/>
        </w:numPr>
        <w:spacing w:after="160"/>
        <w:jc w:val="both"/>
        <w:rPr>
          <w:rFonts w:asciiTheme="minorHAnsi" w:hAnsiTheme="minorHAnsi" w:cstheme="minorHAnsi"/>
          <w:sz w:val="22"/>
          <w:rPrChange w:id="5325" w:author="Trefilová Pavla" w:date="2018-08-22T10:46:00Z">
            <w:rPr/>
          </w:rPrChange>
        </w:rPr>
        <w:pPrChange w:id="5326" w:author="Trefilová Pavla" w:date="2018-08-22T10:46:00Z">
          <w:pPr>
            <w:tabs>
              <w:tab w:val="left" w:pos="2835"/>
            </w:tabs>
            <w:spacing w:before="120" w:after="120"/>
          </w:pPr>
        </w:pPrChange>
      </w:pPr>
      <w:r w:rsidRPr="00547B65">
        <w:rPr>
          <w:rFonts w:asciiTheme="minorHAnsi" w:hAnsiTheme="minorHAnsi" w:cstheme="minorHAnsi"/>
          <w:sz w:val="22"/>
          <w:rPrChange w:id="5327" w:author="Trefilová Pavla" w:date="2018-08-22T10:46:00Z">
            <w:rPr/>
          </w:rPrChange>
        </w:rPr>
        <w:t>9 seminárními místnosti o kapacitě 276 míst vybavenými jednotným prezentačním místem, které obsahují moderní počítačovou a audiovizuální techniku včetně tabulí.</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w:t>
      </w:r>
    </w:p>
    <w:p w:rsidR="007E1B60" w:rsidRPr="00EA3338" w:rsidRDefault="007E1B60" w:rsidP="007E1B60">
      <w:pPr>
        <w:tabs>
          <w:tab w:val="left" w:pos="2835"/>
        </w:tabs>
        <w:spacing w:before="120" w:after="120"/>
        <w:jc w:val="both"/>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4.3</w:t>
      </w:r>
    </w:p>
    <w:p w:rsidR="007E1B60" w:rsidRPr="00EA3338" w:rsidRDefault="007E1B60" w:rsidP="00D23723">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Průmyslové inženýrství mají přístup k domácí i zahraniční literatuře vztahující se ke studovaným předmětům, jak v tištěné, tak elektronické verzi.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rsidR="007E1B60" w:rsidRPr="00EA3338" w:rsidRDefault="007E1B60" w:rsidP="004A634E">
      <w:pPr>
        <w:pStyle w:val="Default"/>
        <w:numPr>
          <w:ilvl w:val="0"/>
          <w:numId w:val="32"/>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rsidR="007E1B60" w:rsidRPr="00EA3338" w:rsidRDefault="007E1B60" w:rsidP="004A634E">
      <w:pPr>
        <w:pStyle w:val="Default"/>
        <w:numPr>
          <w:ilvl w:val="0"/>
          <w:numId w:val="32"/>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rsidR="007E1B60" w:rsidRPr="00EA3338" w:rsidRDefault="007E1B60" w:rsidP="004A634E">
      <w:pPr>
        <w:pStyle w:val="Default"/>
        <w:numPr>
          <w:ilvl w:val="0"/>
          <w:numId w:val="32"/>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rsidR="007E1B60" w:rsidRPr="00EA3338" w:rsidRDefault="007E1B60" w:rsidP="004A634E">
      <w:pPr>
        <w:pStyle w:val="Odstavecseseznamem"/>
        <w:numPr>
          <w:ilvl w:val="0"/>
          <w:numId w:val="32"/>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rsidR="007E1B60" w:rsidRPr="00EA3338" w:rsidRDefault="007E1B60" w:rsidP="004A634E">
      <w:pPr>
        <w:pStyle w:val="Odstavecseseznamem"/>
        <w:numPr>
          <w:ilvl w:val="0"/>
          <w:numId w:val="32"/>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rsidR="007E1B60" w:rsidRPr="00EA3338" w:rsidRDefault="007E1B60" w:rsidP="00782FBD">
      <w:pPr>
        <w:pStyle w:val="Odstavecseseznamem"/>
        <w:numPr>
          <w:ilvl w:val="0"/>
          <w:numId w:val="32"/>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rsidR="003A1A1F" w:rsidRPr="00EA3338" w:rsidRDefault="003A1A1F" w:rsidP="003A1A1F">
      <w:pPr>
        <w:rPr>
          <w:rFonts w:asciiTheme="minorHAnsi" w:hAnsiTheme="minorHAnsi" w:cstheme="minorHAnsi"/>
          <w:sz w:val="22"/>
          <w:szCs w:val="22"/>
        </w:rPr>
      </w:pPr>
      <w:r w:rsidRPr="00EA3338">
        <w:rPr>
          <w:rFonts w:asciiTheme="minorHAnsi" w:eastAsia="Calibri" w:hAnsiTheme="minorHAnsi" w:cs="Segoe UI"/>
          <w:sz w:val="22"/>
          <w:szCs w:val="21"/>
        </w:rPr>
        <w:lastRenderedPageBreak/>
        <w:t>Pro potřeby výzkumných částí disertačních prací disponuje FaME databází Albertina Firemní monitor ČR a SR pro vyhledávání přehledů organizací a analýzu ekonomických dat.</w:t>
      </w:r>
    </w:p>
    <w:p w:rsidR="007E1B60" w:rsidRPr="00D23723" w:rsidRDefault="007E1B60" w:rsidP="00782FBD">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104" w:history="1">
        <w:r w:rsidRPr="00EA3338">
          <w:rPr>
            <w:rStyle w:val="Hypertextovodkaz"/>
            <w:rFonts w:asciiTheme="minorHAnsi" w:hAnsiTheme="minorHAnsi" w:cstheme="minorHAnsi"/>
            <w:i/>
            <w:sz w:val="22"/>
            <w:szCs w:val="22"/>
          </w:rPr>
          <w:t>http://portal.k.utb.cz/databases/alphabetical/</w:t>
        </w:r>
      </w:hyperlink>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105" w:history="1">
        <w:r w:rsidR="003A1A1F"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 xml:space="preserve">ze dne 28. června 2017, článek 8. </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koordinuje obsahovou přípravu studijního programu,</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rsidR="007E1B60" w:rsidRPr="00EA3338" w:rsidRDefault="007E1B60" w:rsidP="00782FBD">
      <w:pPr>
        <w:pStyle w:val="Odstavecseseznamem"/>
        <w:numPr>
          <w:ilvl w:val="0"/>
          <w:numId w:val="33"/>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rsidR="007E1B60" w:rsidRPr="00EA3338" w:rsidRDefault="007E1B60" w:rsidP="00782FBD">
      <w:pPr>
        <w:pStyle w:val="Default"/>
        <w:spacing w:after="120"/>
        <w:jc w:val="both"/>
        <w:rPr>
          <w:rFonts w:asciiTheme="minorHAnsi" w:hAnsiTheme="minorHAnsi"/>
          <w:color w:val="auto"/>
          <w:sz w:val="22"/>
          <w:szCs w:val="22"/>
        </w:rPr>
      </w:pPr>
      <w:r w:rsidRPr="00EA3338">
        <w:rPr>
          <w:rFonts w:asciiTheme="minorHAnsi" w:hAnsiTheme="minorHAnsi" w:cs="Arial"/>
          <w:color w:val="auto"/>
          <w:sz w:val="22"/>
          <w:szCs w:val="22"/>
          <w:lang w:eastAsia="en-US"/>
        </w:rPr>
        <w:t>Garant</w:t>
      </w:r>
      <w:r w:rsidRPr="00EA3338">
        <w:rPr>
          <w:rFonts w:asciiTheme="minorHAnsi" w:hAnsiTheme="minorHAnsi"/>
          <w:color w:val="auto"/>
          <w:sz w:val="22"/>
          <w:szCs w:val="22"/>
        </w:rPr>
        <w:t>em</w:t>
      </w:r>
      <w:r w:rsidRPr="00EA3338">
        <w:rPr>
          <w:rFonts w:asciiTheme="minorHAnsi" w:hAnsiTheme="minorHAnsi" w:cs="Arial"/>
          <w:color w:val="auto"/>
          <w:sz w:val="22"/>
          <w:szCs w:val="22"/>
          <w:lang w:eastAsia="en-US"/>
        </w:rPr>
        <w:t xml:space="preserve"> </w:t>
      </w:r>
      <w:r w:rsidRPr="00EA3338">
        <w:rPr>
          <w:rFonts w:asciiTheme="minorHAnsi" w:hAnsiTheme="minorHAnsi"/>
          <w:color w:val="auto"/>
          <w:sz w:val="22"/>
          <w:szCs w:val="22"/>
        </w:rPr>
        <w:t>doktorského</w:t>
      </w:r>
      <w:r w:rsidRPr="00EA3338">
        <w:rPr>
          <w:rFonts w:asciiTheme="minorHAnsi" w:hAnsiTheme="minorHAnsi" w:cs="Arial"/>
          <w:color w:val="auto"/>
          <w:sz w:val="22"/>
          <w:szCs w:val="22"/>
          <w:lang w:eastAsia="en-US"/>
        </w:rPr>
        <w:t xml:space="preserve"> studijního programu </w:t>
      </w:r>
      <w:r w:rsidRPr="00EA3338">
        <w:rPr>
          <w:rFonts w:asciiTheme="minorHAnsi" w:hAnsiTheme="minorHAnsi"/>
          <w:color w:val="auto"/>
          <w:sz w:val="22"/>
          <w:szCs w:val="22"/>
        </w:rPr>
        <w:t>Průmyslové inženýrství</w:t>
      </w:r>
      <w:r w:rsidRPr="00EA3338">
        <w:rPr>
          <w:rFonts w:asciiTheme="minorHAnsi" w:hAnsiTheme="minorHAnsi" w:cs="Arial"/>
          <w:color w:val="auto"/>
          <w:sz w:val="22"/>
          <w:szCs w:val="22"/>
          <w:lang w:eastAsia="en-US"/>
        </w:rPr>
        <w:t xml:space="preserve"> je</w:t>
      </w:r>
      <w:r w:rsidRPr="00EA3338">
        <w:rPr>
          <w:rFonts w:asciiTheme="minorHAnsi" w:hAnsiTheme="minorHAnsi"/>
          <w:color w:val="auto"/>
          <w:sz w:val="22"/>
          <w:szCs w:val="22"/>
        </w:rPr>
        <w:t xml:space="preserve"> </w:t>
      </w:r>
      <w:r w:rsidRPr="00EA3338">
        <w:rPr>
          <w:rFonts w:asciiTheme="minorHAnsi" w:hAnsiTheme="minorHAnsi"/>
          <w:b/>
          <w:color w:val="auto"/>
          <w:sz w:val="22"/>
          <w:szCs w:val="22"/>
        </w:rPr>
        <w:t>doc. Ing. David Tuček, Ph.D.</w:t>
      </w:r>
      <w:r w:rsidRPr="00EA3338">
        <w:rPr>
          <w:rFonts w:asciiTheme="minorHAnsi" w:hAnsiTheme="minorHAnsi"/>
          <w:color w:val="auto"/>
          <w:sz w:val="22"/>
          <w:szCs w:val="22"/>
        </w:rPr>
        <w:t xml:space="preserve"> Garant má požadovanou kvalifikaci (doc. – Ekonomika a management podniku, Ph.D. – Řízení a ekonomika podniku) a jeho tvůrčí a vědecká činnost je stručně uvedena v akreditačních materiálech v části C-I – Personální zabezpečení. V rámci své habilitační práce se zabýval problematikou procesního řízení a koncepty řízení výroby českých průmyslových podniků. </w:t>
      </w:r>
    </w:p>
    <w:p w:rsidR="007E1B60" w:rsidRPr="00EA3338" w:rsidRDefault="007E1B60" w:rsidP="00782FBD">
      <w:pPr>
        <w:pStyle w:val="Default"/>
        <w:spacing w:after="120"/>
        <w:jc w:val="both"/>
        <w:rPr>
          <w:rFonts w:asciiTheme="minorHAnsi" w:hAnsiTheme="minorHAnsi"/>
          <w:color w:val="auto"/>
          <w:sz w:val="22"/>
          <w:szCs w:val="22"/>
        </w:rPr>
      </w:pPr>
      <w:r w:rsidRPr="00EA3338">
        <w:rPr>
          <w:rFonts w:asciiTheme="minorHAnsi" w:hAnsiTheme="minorHAnsi"/>
          <w:color w:val="auto"/>
          <w:sz w:val="22"/>
          <w:szCs w:val="22"/>
        </w:rPr>
        <w:t>Garant je autorem a spoluautorem 1</w:t>
      </w:r>
      <w:del w:id="5328" w:author="Trefilová Pavla" w:date="2018-08-22T10:50:00Z">
        <w:r w:rsidRPr="00EA3338" w:rsidDel="0060298D">
          <w:rPr>
            <w:rFonts w:asciiTheme="minorHAnsi" w:hAnsiTheme="minorHAnsi"/>
            <w:color w:val="auto"/>
            <w:sz w:val="22"/>
            <w:szCs w:val="22"/>
          </w:rPr>
          <w:delText>4</w:delText>
        </w:r>
      </w:del>
      <w:ins w:id="5329" w:author="Trefilová Pavla" w:date="2018-08-22T10:50:00Z">
        <w:r w:rsidR="0060298D">
          <w:rPr>
            <w:rFonts w:asciiTheme="minorHAnsi" w:hAnsiTheme="minorHAnsi"/>
            <w:color w:val="auto"/>
            <w:sz w:val="22"/>
            <w:szCs w:val="22"/>
          </w:rPr>
          <w:t>8</w:t>
        </w:r>
      </w:ins>
      <w:r w:rsidRPr="00EA3338">
        <w:rPr>
          <w:rFonts w:asciiTheme="minorHAnsi" w:hAnsiTheme="minorHAnsi"/>
          <w:color w:val="auto"/>
          <w:sz w:val="22"/>
          <w:szCs w:val="22"/>
        </w:rPr>
        <w:t xml:space="preserve"> publikací indexovaných na Web of Science (H-Index: 3), </w:t>
      </w:r>
      <w:del w:id="5330" w:author="Trefilová Pavla" w:date="2018-08-23T11:54:00Z">
        <w:r w:rsidRPr="00EA3338" w:rsidDel="00B0570C">
          <w:rPr>
            <w:rFonts w:asciiTheme="minorHAnsi" w:hAnsiTheme="minorHAnsi"/>
            <w:color w:val="auto"/>
            <w:sz w:val="22"/>
            <w:szCs w:val="22"/>
          </w:rPr>
          <w:delText>1</w:delText>
        </w:r>
      </w:del>
      <w:ins w:id="5331" w:author="Trefilová Pavla" w:date="2018-08-22T10:50:00Z">
        <w:r w:rsidR="0060298D">
          <w:rPr>
            <w:rFonts w:asciiTheme="minorHAnsi" w:hAnsiTheme="minorHAnsi"/>
            <w:color w:val="auto"/>
            <w:sz w:val="22"/>
            <w:szCs w:val="22"/>
          </w:rPr>
          <w:t>22</w:t>
        </w:r>
      </w:ins>
      <w:del w:id="5332" w:author="Trefilová Pavla" w:date="2018-08-22T10:50:00Z">
        <w:r w:rsidRPr="00EA3338" w:rsidDel="0060298D">
          <w:rPr>
            <w:rFonts w:asciiTheme="minorHAnsi" w:hAnsiTheme="minorHAnsi"/>
            <w:color w:val="auto"/>
            <w:sz w:val="22"/>
            <w:szCs w:val="22"/>
          </w:rPr>
          <w:delText>6</w:delText>
        </w:r>
      </w:del>
      <w:r w:rsidRPr="00EA3338">
        <w:rPr>
          <w:rFonts w:asciiTheme="minorHAnsi" w:hAnsiTheme="minorHAnsi"/>
          <w:color w:val="auto"/>
          <w:sz w:val="22"/>
          <w:szCs w:val="22"/>
        </w:rPr>
        <w:t xml:space="preserve"> publikací indexovaných v databázi SCOPUS (H-Index: </w:t>
      </w:r>
      <w:del w:id="5333" w:author="Trefilová Pavla" w:date="2018-08-22T10:50:00Z">
        <w:r w:rsidRPr="00EA3338" w:rsidDel="0060298D">
          <w:rPr>
            <w:rFonts w:asciiTheme="minorHAnsi" w:hAnsiTheme="minorHAnsi"/>
            <w:color w:val="auto"/>
            <w:sz w:val="22"/>
            <w:szCs w:val="22"/>
          </w:rPr>
          <w:delText>3</w:delText>
        </w:r>
      </w:del>
      <w:ins w:id="5334" w:author="Trefilová Pavla" w:date="2018-08-22T10:50:00Z">
        <w:r w:rsidR="0060298D">
          <w:rPr>
            <w:rFonts w:asciiTheme="minorHAnsi" w:hAnsiTheme="minorHAnsi"/>
            <w:color w:val="auto"/>
            <w:sz w:val="22"/>
            <w:szCs w:val="22"/>
          </w:rPr>
          <w:t>4</w:t>
        </w:r>
      </w:ins>
      <w:r w:rsidRPr="00EA3338">
        <w:rPr>
          <w:rFonts w:asciiTheme="minorHAnsi" w:hAnsiTheme="minorHAnsi"/>
          <w:color w:val="auto"/>
          <w:sz w:val="22"/>
          <w:szCs w:val="22"/>
        </w:rPr>
        <w:t xml:space="preserve">) a více než 90 ostatních odborných vědeckých publikací. Garant je dále spoluautorem monografií: Projektování výrobních procesů pro průmysl 4.0, Procesní řízení v praxi podniků a vysokých škol, Řízení a hodnocení výkonnosti podnikových procesů v praxi a spoluautorem zahraničních monografií: Competitiveness of Enterprises and National </w:t>
      </w:r>
      <w:r w:rsidRPr="00EA3338">
        <w:rPr>
          <w:rFonts w:asciiTheme="minorHAnsi" w:hAnsiTheme="minorHAnsi"/>
          <w:color w:val="auto"/>
          <w:sz w:val="22"/>
          <w:szCs w:val="22"/>
        </w:rPr>
        <w:lastRenderedPageBreak/>
        <w:t xml:space="preserve">Economies (kapitola Quality Management as a Source of the Product Competitiveness) či v případě vědecké monografie: Next Generation Logistics - Technologies and Applications autorem kapitol: </w:t>
      </w:r>
      <w:bookmarkStart w:id="5335" w:name="_Toc422313250"/>
      <w:r w:rsidRPr="00EA3338">
        <w:rPr>
          <w:rFonts w:asciiTheme="minorHAnsi" w:hAnsiTheme="minorHAnsi"/>
          <w:color w:val="auto"/>
          <w:sz w:val="22"/>
          <w:szCs w:val="22"/>
        </w:rPr>
        <w:t>BPM approach in Czech companies in the context of logistic</w:t>
      </w:r>
      <w:bookmarkEnd w:id="5335"/>
      <w:r w:rsidRPr="00EA3338">
        <w:rPr>
          <w:rFonts w:asciiTheme="minorHAnsi" w:hAnsiTheme="minorHAnsi"/>
          <w:color w:val="auto"/>
          <w:sz w:val="22"/>
          <w:szCs w:val="22"/>
        </w:rPr>
        <w:t xml:space="preserve"> ad.</w:t>
      </w:r>
    </w:p>
    <w:p w:rsidR="007E1B60" w:rsidRPr="00EA3338" w:rsidRDefault="007E1B60" w:rsidP="00782FBD">
      <w:pPr>
        <w:pStyle w:val="Default"/>
        <w:spacing w:after="120"/>
        <w:jc w:val="both"/>
        <w:rPr>
          <w:rFonts w:asciiTheme="minorHAnsi" w:hAnsiTheme="minorHAnsi"/>
          <w:color w:val="auto"/>
          <w:sz w:val="22"/>
          <w:szCs w:val="22"/>
        </w:rPr>
      </w:pPr>
      <w:r w:rsidRPr="00EA3338">
        <w:rPr>
          <w:rFonts w:asciiTheme="minorHAnsi" w:hAnsiTheme="minorHAnsi"/>
          <w:color w:val="auto"/>
          <w:sz w:val="22"/>
          <w:szCs w:val="22"/>
        </w:rPr>
        <w:t>V rámci vědecko-výzkumných aktivit realizoval projekty zaměřené na oblast Business Process Managementu, Business Process Reengineeringu, dále na oblast Průmyslového inženýrství – klasické a moderní metody a oblast Ergonomie. V rámci individuálního projektu národního EFIN působil jako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 Garant vedl projekt Optimalizace procesů údržby energetiky ve společnosti Barum Continental Otrokovice s využitím nástrojů Lean Production a Business Process Managementu a Projekt procesních analýz ve společnosti Meopta Přerov. Byl hlavním řešitelem projektu Zlepšování projektů – VaV Ergonomie drobné svalové zátěže, vědeckovýzkumný projekt OPPI – MPO, řešený pro Moravskoslezský automobilový klastr, o. s. Působil jako expertní konzultant v národním projektu KREDO (Kvalita, relevance, efektivita, diverzifikace a otevřenost). Aktuálně se podílí na realizaci projektu OPVVV Strategický projekt UTB ve Zlíně v oblasti inovace předmětů oboru Průmyslové inženýrství. Kromě toho je zapojen do řešení grantového projektu Grantové agentury České republiky GAČR č. 17-11321S Název projektu: Behaiviorální důvody úpadku firem: Experimentální přístup (GA309027).</w:t>
      </w:r>
    </w:p>
    <w:p w:rsidR="007E1B60" w:rsidRPr="00EA3338" w:rsidRDefault="007E1B60" w:rsidP="00782FBD">
      <w:pPr>
        <w:pStyle w:val="Default"/>
        <w:spacing w:after="120"/>
        <w:jc w:val="both"/>
        <w:rPr>
          <w:rFonts w:asciiTheme="minorHAnsi" w:hAnsiTheme="minorHAnsi"/>
          <w:color w:val="auto"/>
          <w:sz w:val="22"/>
          <w:szCs w:val="22"/>
        </w:rPr>
      </w:pPr>
      <w:r w:rsidRPr="00EA3338">
        <w:rPr>
          <w:rFonts w:asciiTheme="minorHAnsi" w:hAnsiTheme="minorHAnsi"/>
          <w:color w:val="auto"/>
          <w:sz w:val="22"/>
          <w:szCs w:val="22"/>
        </w:rPr>
        <w:t>Garant je spoluautorem užitného vzoru č. 29172 Ergonomické zařízení pro monitorování lokální svalové zátěže a patentu evidovaném na Úřadu průmyslového vlastnictví: Národní patent: číslo přihlášky: PV/2015-820, č. ochr. dokumentu: 306627 - Ergonomické zařízení pro monitorování lokální svalové zátěže (15%)</w:t>
      </w:r>
    </w:p>
    <w:p w:rsidR="007E1B60" w:rsidRPr="00EA3338" w:rsidRDefault="007E1B60" w:rsidP="00782FBD">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Garant se aktivně podílel na přípravě akreditace studijního oboru Průmyslové inženýrství v bakalářském studijním programu a v navazujícím magisterském studijním programu v době jeho vzniku na Fakultě managementu a ekonomiky Univerzity Tomáše Bati a od té doby zabezpečuje jeho realizaci včetně odborných diplomových praxí a státních závěrečných zkoušek.</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rsidR="007E1B60" w:rsidRPr="00EA3338" w:rsidRDefault="007E1B60" w:rsidP="00782FBD">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5.4</w:t>
      </w:r>
    </w:p>
    <w:p w:rsidR="007E1B60" w:rsidRPr="00EA3338" w:rsidRDefault="007E1B60" w:rsidP="00782FBD">
      <w:pPr>
        <w:spacing w:after="600"/>
        <w:jc w:val="both"/>
        <w:rPr>
          <w:bCs/>
          <w:sz w:val="28"/>
          <w:szCs w:val="24"/>
        </w:rPr>
      </w:pPr>
      <w:r w:rsidRPr="00EA3338">
        <w:rPr>
          <w:rFonts w:asciiTheme="minorHAnsi" w:hAnsiTheme="minorHAnsi"/>
          <w:sz w:val="22"/>
        </w:rPr>
        <w:t xml:space="preserve">Doc. Ing. David Tuček, Ph.D. je </w:t>
      </w:r>
      <w:ins w:id="5336" w:author="Michal Pilík" w:date="2018-08-22T14:36:00Z">
        <w:r w:rsidR="00804BE7">
          <w:rPr>
            <w:rFonts w:asciiTheme="minorHAnsi" w:hAnsiTheme="minorHAnsi"/>
            <w:sz w:val="22"/>
          </w:rPr>
          <w:t xml:space="preserve">v současné chvíli garantem bakalářského studijního programu Systémové inženýrství a informatika, magisterského studijního programu Systémové inženýrství a informatika a </w:t>
        </w:r>
      </w:ins>
      <w:r w:rsidRPr="00EA3338">
        <w:rPr>
          <w:rFonts w:asciiTheme="minorHAnsi" w:hAnsiTheme="minorHAnsi"/>
          <w:sz w:val="22"/>
        </w:rPr>
        <w:t>garantem</w:t>
      </w:r>
      <w:del w:id="5337" w:author="Michal Pilík" w:date="2018-08-22T14:36:00Z">
        <w:r w:rsidRPr="00EA3338" w:rsidDel="00804BE7">
          <w:rPr>
            <w:rFonts w:asciiTheme="minorHAnsi" w:hAnsiTheme="minorHAnsi"/>
            <w:sz w:val="22"/>
          </w:rPr>
          <w:delText xml:space="preserve"> pouze</w:delText>
        </w:r>
      </w:del>
      <w:r w:rsidRPr="00EA3338">
        <w:rPr>
          <w:rFonts w:asciiTheme="minorHAnsi" w:hAnsiTheme="minorHAnsi"/>
          <w:sz w:val="22"/>
        </w:rPr>
        <w:t xml:space="preserve"> předkládaného doktorského studijního programu Průmyslové inženýrství.</w:t>
      </w:r>
      <w:ins w:id="5338" w:author="Michal Pilík" w:date="2018-08-22T14:37:00Z">
        <w:r w:rsidR="00804BE7">
          <w:rPr>
            <w:rFonts w:asciiTheme="minorHAnsi" w:hAnsiTheme="minorHAnsi"/>
            <w:sz w:val="22"/>
          </w:rPr>
          <w:t xml:space="preserve"> Fakulta managementu zároveň žádá o akreditaci bakalářského studijního programu Průmyslové inženýrství, který bude mít již jiného garanta </w:t>
        </w:r>
      </w:ins>
      <w:ins w:id="5339" w:author="Michal Pilík" w:date="2018-08-22T14:38:00Z">
        <w:r w:rsidR="00804BE7">
          <w:rPr>
            <w:rFonts w:asciiTheme="minorHAnsi" w:hAnsiTheme="minorHAnsi"/>
            <w:sz w:val="22"/>
          </w:rPr>
          <w:t>(prof. Ing. Felicita Chromjaková, Ph</w:t>
        </w:r>
        <w:del w:id="5340" w:author="Trefilová Pavla" w:date="2018-09-04T09:11:00Z">
          <w:r w:rsidR="00804BE7" w:rsidDel="00795858">
            <w:rPr>
              <w:rFonts w:asciiTheme="minorHAnsi" w:hAnsiTheme="minorHAnsi"/>
              <w:sz w:val="22"/>
            </w:rPr>
            <w:delText>.</w:delText>
          </w:r>
        </w:del>
        <w:r w:rsidR="00804BE7">
          <w:rPr>
            <w:rFonts w:asciiTheme="minorHAnsi" w:hAnsiTheme="minorHAnsi"/>
            <w:sz w:val="22"/>
          </w:rPr>
          <w:t xml:space="preserve">D.) </w:t>
        </w:r>
      </w:ins>
      <w:ins w:id="5341" w:author="Michal Pilík" w:date="2018-08-22T14:37:00Z">
        <w:r w:rsidR="00804BE7">
          <w:rPr>
            <w:rFonts w:asciiTheme="minorHAnsi" w:hAnsiTheme="minorHAnsi"/>
            <w:sz w:val="22"/>
          </w:rPr>
          <w:t xml:space="preserve">a doc. Tuček zůstane garantem pouze magisterského studijního programu a doktorského studijního programu. </w:t>
        </w:r>
      </w:ins>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 xml:space="preserve">Na zabezpečení studijního programu se podílejí </w:t>
      </w:r>
      <w:del w:id="5342" w:author="Michal Pilík" w:date="2018-08-30T15:16:00Z">
        <w:r w:rsidRPr="00EA3338" w:rsidDel="006360FB">
          <w:rPr>
            <w:rFonts w:asciiTheme="minorHAnsi" w:hAnsiTheme="minorHAnsi"/>
            <w:sz w:val="22"/>
          </w:rPr>
          <w:delText xml:space="preserve">3 </w:delText>
        </w:r>
      </w:del>
      <w:ins w:id="5343" w:author="Michal Pilík" w:date="2018-08-30T15:16:00Z">
        <w:r w:rsidR="006360FB">
          <w:rPr>
            <w:rFonts w:asciiTheme="minorHAnsi" w:hAnsiTheme="minorHAnsi"/>
            <w:sz w:val="22"/>
          </w:rPr>
          <w:t>4</w:t>
        </w:r>
        <w:r w:rsidR="006360FB" w:rsidRPr="00EA3338">
          <w:rPr>
            <w:rFonts w:asciiTheme="minorHAnsi" w:hAnsiTheme="minorHAnsi"/>
            <w:sz w:val="22"/>
          </w:rPr>
          <w:t xml:space="preserve"> </w:t>
        </w:r>
      </w:ins>
      <w:r w:rsidRPr="00EA3338">
        <w:rPr>
          <w:rFonts w:asciiTheme="minorHAnsi" w:hAnsiTheme="minorHAnsi"/>
          <w:sz w:val="22"/>
        </w:rPr>
        <w:t xml:space="preserve">profesoři, </w:t>
      </w:r>
      <w:del w:id="5344" w:author="Michal Pilík" w:date="2018-08-30T08:40:00Z">
        <w:r w:rsidRPr="00EA3338" w:rsidDel="00795B1D">
          <w:rPr>
            <w:rFonts w:asciiTheme="minorHAnsi" w:hAnsiTheme="minorHAnsi"/>
            <w:sz w:val="22"/>
          </w:rPr>
          <w:delText>6</w:delText>
        </w:r>
      </w:del>
      <w:ins w:id="5345" w:author="Michal Pilík" w:date="2018-08-30T15:16:00Z">
        <w:r w:rsidR="006360FB">
          <w:rPr>
            <w:rFonts w:asciiTheme="minorHAnsi" w:hAnsiTheme="minorHAnsi"/>
            <w:sz w:val="22"/>
          </w:rPr>
          <w:t>6</w:t>
        </w:r>
      </w:ins>
      <w:r w:rsidRPr="00EA3338">
        <w:rPr>
          <w:rFonts w:asciiTheme="minorHAnsi" w:hAnsiTheme="minorHAnsi"/>
          <w:sz w:val="22"/>
        </w:rPr>
        <w:t xml:space="preserve"> docentů, 1 odborný asistent s titulem Ph.D.</w:t>
      </w:r>
      <w:r w:rsidR="00A60340" w:rsidRPr="00EA3338">
        <w:rPr>
          <w:rFonts w:asciiTheme="minorHAnsi" w:hAnsiTheme="minorHAnsi"/>
          <w:sz w:val="22"/>
        </w:rPr>
        <w:t>,</w:t>
      </w:r>
      <w:r w:rsidRPr="00EA3338">
        <w:rPr>
          <w:rFonts w:asciiTheme="minorHAnsi" w:hAnsiTheme="minorHAnsi"/>
          <w:sz w:val="22"/>
        </w:rPr>
        <w:t xml:space="preserve"> 1 odborník na informační zdr</w:t>
      </w:r>
      <w:r w:rsidR="00A60340" w:rsidRPr="00EA3338">
        <w:rPr>
          <w:rFonts w:asciiTheme="minorHAnsi" w:hAnsiTheme="minorHAnsi"/>
          <w:sz w:val="22"/>
        </w:rPr>
        <w:t>oje (ředitel Knihovny UTB) a 3 lektoři na výuku angličtiny.</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lastRenderedPageBreak/>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EA3338">
        <w:rPr>
          <w:rFonts w:asciiTheme="minorHAnsi" w:hAnsiTheme="minorHAnsi"/>
          <w:i/>
          <w:sz w:val="22"/>
        </w:rPr>
        <w:t>Příloze C-I – Personální zabezpečení.</w:t>
      </w:r>
    </w:p>
    <w:p w:rsidR="007E1B60" w:rsidRPr="00EA3338" w:rsidRDefault="007E1B60" w:rsidP="007E1B60">
      <w:pPr>
        <w:spacing w:before="120" w:after="120"/>
        <w:jc w:val="both"/>
        <w:rPr>
          <w:rFonts w:asciiTheme="minorHAnsi" w:hAnsiTheme="minorHAnsi"/>
          <w:sz w:val="22"/>
        </w:rPr>
      </w:pPr>
      <w:r w:rsidRPr="00EA3338">
        <w:rPr>
          <w:rFonts w:asciiTheme="minorHAnsi" w:hAnsiTheme="minorHAnsi"/>
          <w:sz w:val="22"/>
        </w:rPr>
        <w:t>Následující tabulka dokládá seznam akademických pracovníků podílejících se na výuce v doktorském studijním programu Průmyslové inženýrství. V přehledu jsou uvedeni akademičtí pracovníci podílející se na přednáškách z </w:t>
      </w:r>
      <w:r w:rsidRPr="00EA3338">
        <w:rPr>
          <w:rFonts w:asciiTheme="minorHAnsi" w:hAnsiTheme="minorHAnsi"/>
          <w:i/>
          <w:sz w:val="22"/>
        </w:rPr>
        <w:t>předmětů povinných a povinně volitelných</w:t>
      </w:r>
      <w:r w:rsidRPr="00EA3338">
        <w:rPr>
          <w:rFonts w:asciiTheme="minorHAnsi" w:hAnsiTheme="minorHAnsi"/>
          <w:sz w:val="22"/>
        </w:rPr>
        <w:t xml:space="preserve"> v rámci daného studijního plánu, který je uveden v </w:t>
      </w:r>
      <w:r w:rsidRPr="00EA3338">
        <w:rPr>
          <w:rFonts w:asciiTheme="minorHAnsi" w:hAnsiTheme="minorHAnsi"/>
          <w:i/>
          <w:sz w:val="22"/>
        </w:rPr>
        <w:t>Příloze B-IIb – Studijní plány a návrh témat prací (bakalářské a magisterské studijní programy).</w:t>
      </w:r>
    </w:p>
    <w:p w:rsidR="007E1B60" w:rsidRPr="00EA3338" w:rsidRDefault="007E1B60" w:rsidP="007E1B60">
      <w:pPr>
        <w:jc w:val="center"/>
        <w:rPr>
          <w:rFonts w:asciiTheme="minorHAnsi" w:hAnsiTheme="minorHAnsi"/>
          <w:i/>
        </w:rPr>
      </w:pPr>
      <w:r w:rsidRPr="00EA3338">
        <w:rPr>
          <w:rFonts w:asciiTheme="minorHAnsi" w:hAnsiTheme="minorHAnsi"/>
          <w:i/>
        </w:rPr>
        <w:t xml:space="preserve">Tab. </w:t>
      </w:r>
      <w:r w:rsidR="00F26CBF">
        <w:rPr>
          <w:rFonts w:asciiTheme="minorHAnsi" w:hAnsiTheme="minorHAnsi"/>
          <w:i/>
        </w:rPr>
        <w:t xml:space="preserve">3 </w:t>
      </w:r>
      <w:r w:rsidRPr="00EA3338">
        <w:rPr>
          <w:rFonts w:asciiTheme="minorHAnsi" w:hAnsiTheme="minorHAnsi"/>
          <w:i/>
        </w:rPr>
        <w:t>– Personální struktura doktorského studijního programu Průmyslové inženýrství</w:t>
      </w:r>
    </w:p>
    <w:tbl>
      <w:tblPr>
        <w:tblW w:w="7485" w:type="dxa"/>
        <w:jc w:val="center"/>
        <w:tblCellMar>
          <w:left w:w="70" w:type="dxa"/>
          <w:right w:w="70" w:type="dxa"/>
        </w:tblCellMar>
        <w:tblLook w:val="04A0" w:firstRow="1" w:lastRow="0" w:firstColumn="1" w:lastColumn="0" w:noHBand="0" w:noVBand="1"/>
        <w:tblPrChange w:id="5346" w:author="Michal Pilík" w:date="2018-08-30T15:16:00Z">
          <w:tblPr>
            <w:tblW w:w="7220" w:type="dxa"/>
            <w:jc w:val="center"/>
            <w:tblCellMar>
              <w:left w:w="70" w:type="dxa"/>
              <w:right w:w="70" w:type="dxa"/>
            </w:tblCellMar>
            <w:tblLook w:val="04A0" w:firstRow="1" w:lastRow="0" w:firstColumn="1" w:lastColumn="0" w:noHBand="0" w:noVBand="1"/>
          </w:tblPr>
        </w:tblPrChange>
      </w:tblPr>
      <w:tblGrid>
        <w:gridCol w:w="3560"/>
        <w:gridCol w:w="1108"/>
        <w:gridCol w:w="1417"/>
        <w:gridCol w:w="1400"/>
        <w:tblGridChange w:id="5347">
          <w:tblGrid>
            <w:gridCol w:w="15"/>
            <w:gridCol w:w="3545"/>
            <w:gridCol w:w="15"/>
            <w:gridCol w:w="1093"/>
            <w:gridCol w:w="15"/>
            <w:gridCol w:w="1137"/>
            <w:gridCol w:w="15"/>
            <w:gridCol w:w="250"/>
            <w:gridCol w:w="15"/>
            <w:gridCol w:w="1120"/>
            <w:gridCol w:w="15"/>
            <w:gridCol w:w="250"/>
            <w:gridCol w:w="15"/>
          </w:tblGrid>
        </w:tblGridChange>
      </w:tblGrid>
      <w:tr w:rsidR="00EA3338" w:rsidRPr="00EA3338" w:rsidTr="003A5160">
        <w:trPr>
          <w:trHeight w:val="345"/>
          <w:jc w:val="center"/>
          <w:trPrChange w:id="5348" w:author="Michal Pilík" w:date="2018-08-30T15:16:00Z">
            <w:trPr>
              <w:gridBefore w:val="1"/>
              <w:trHeight w:val="345"/>
              <w:jc w:val="center"/>
            </w:trPr>
          </w:trPrChange>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Change w:id="5349" w:author="Michal Pilík" w:date="2018-08-30T15:16:00Z">
              <w:tcPr>
                <w:tcW w:w="3560" w:type="dxa"/>
                <w:gridSpan w:val="2"/>
                <w:tcBorders>
                  <w:top w:val="single" w:sz="12" w:space="0" w:color="auto"/>
                  <w:left w:val="single" w:sz="12" w:space="0" w:color="auto"/>
                  <w:bottom w:val="single" w:sz="12" w:space="0" w:color="auto"/>
                  <w:right w:val="single" w:sz="4" w:space="0" w:color="auto"/>
                </w:tcBorders>
                <w:shd w:val="clear" w:color="auto" w:fill="auto"/>
                <w:noWrap/>
                <w:vAlign w:val="center"/>
                <w:hideMark/>
              </w:tcPr>
            </w:tcPrChange>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Change w:id="5350" w:author="Michal Pilík" w:date="2018-08-30T15:16:00Z">
              <w:tcPr>
                <w:tcW w:w="1108" w:type="dxa"/>
                <w:gridSpan w:val="2"/>
                <w:tcBorders>
                  <w:top w:val="single" w:sz="12" w:space="0" w:color="auto"/>
                  <w:left w:val="nil"/>
                  <w:bottom w:val="single" w:sz="12" w:space="0" w:color="auto"/>
                  <w:right w:val="single" w:sz="4" w:space="0" w:color="auto"/>
                </w:tcBorders>
                <w:shd w:val="clear" w:color="auto" w:fill="auto"/>
                <w:noWrap/>
                <w:vAlign w:val="center"/>
                <w:hideMark/>
              </w:tcPr>
            </w:tcPrChange>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Rok narození</w:t>
            </w:r>
          </w:p>
        </w:tc>
        <w:tc>
          <w:tcPr>
            <w:tcW w:w="1417" w:type="dxa"/>
            <w:tcBorders>
              <w:top w:val="single" w:sz="12" w:space="0" w:color="auto"/>
              <w:left w:val="nil"/>
              <w:bottom w:val="single" w:sz="12" w:space="0" w:color="auto"/>
              <w:right w:val="single" w:sz="4" w:space="0" w:color="auto"/>
            </w:tcBorders>
            <w:shd w:val="clear" w:color="auto" w:fill="auto"/>
            <w:noWrap/>
            <w:vAlign w:val="center"/>
            <w:hideMark/>
            <w:tcPrChange w:id="5351" w:author="Michal Pilík" w:date="2018-08-30T15:16:00Z">
              <w:tcPr>
                <w:tcW w:w="1152" w:type="dxa"/>
                <w:gridSpan w:val="4"/>
                <w:tcBorders>
                  <w:top w:val="single" w:sz="12" w:space="0" w:color="auto"/>
                  <w:left w:val="nil"/>
                  <w:bottom w:val="single" w:sz="12" w:space="0" w:color="auto"/>
                  <w:right w:val="single" w:sz="4" w:space="0" w:color="auto"/>
                </w:tcBorders>
                <w:shd w:val="clear" w:color="auto" w:fill="auto"/>
                <w:noWrap/>
                <w:vAlign w:val="center"/>
                <w:hideMark/>
              </w:tcPr>
            </w:tcPrChange>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Change w:id="5352" w:author="Michal Pilík" w:date="2018-08-30T15:16:00Z">
              <w:tcPr>
                <w:tcW w:w="1400" w:type="dxa"/>
                <w:gridSpan w:val="4"/>
                <w:tcBorders>
                  <w:top w:val="single" w:sz="12" w:space="0" w:color="auto"/>
                  <w:left w:val="nil"/>
                  <w:bottom w:val="single" w:sz="12" w:space="0" w:color="auto"/>
                  <w:right w:val="single" w:sz="12" w:space="0" w:color="auto"/>
                </w:tcBorders>
                <w:shd w:val="clear" w:color="auto" w:fill="auto"/>
                <w:noWrap/>
                <w:vAlign w:val="center"/>
                <w:hideMark/>
              </w:tcPr>
            </w:tcPrChange>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Pracovní poměr</w:t>
            </w:r>
          </w:p>
        </w:tc>
      </w:tr>
      <w:tr w:rsidR="00EA3338" w:rsidRPr="00EA3338" w:rsidTr="003A5160">
        <w:trPr>
          <w:trHeight w:val="330"/>
          <w:jc w:val="center"/>
          <w:trPrChange w:id="5353" w:author="Michal Pilík" w:date="2018-08-30T15:16:00Z">
            <w:trPr>
              <w:gridAfter w:val="0"/>
              <w:trHeight w:val="330"/>
              <w:jc w:val="center"/>
            </w:trPr>
          </w:trPrChange>
        </w:trPr>
        <w:tc>
          <w:tcPr>
            <w:tcW w:w="748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5354" w:author="Michal Pilík" w:date="2018-08-30T15:16:00Z">
              <w:tcPr>
                <w:tcW w:w="7220" w:type="dxa"/>
                <w:gridSpan w:val="10"/>
                <w:tcBorders>
                  <w:top w:val="single" w:sz="12" w:space="0" w:color="auto"/>
                  <w:left w:val="single" w:sz="12" w:space="0" w:color="auto"/>
                  <w:bottom w:val="single" w:sz="8" w:space="0" w:color="auto"/>
                  <w:right w:val="single" w:sz="12" w:space="0" w:color="auto"/>
                </w:tcBorders>
                <w:shd w:val="clear" w:color="auto" w:fill="auto"/>
                <w:noWrap/>
                <w:vAlign w:val="center"/>
                <w:hideMark/>
              </w:tcPr>
            </w:tcPrChange>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Profesoři</w:t>
            </w:r>
          </w:p>
        </w:tc>
      </w:tr>
      <w:tr w:rsidR="00FB2E13" w:rsidRPr="00EA3338" w:rsidTr="00795858">
        <w:trPr>
          <w:trHeight w:val="315"/>
          <w:jc w:val="center"/>
          <w:trPrChange w:id="5355" w:author="Trefilová Pavla" w:date="2018-09-04T09:17:00Z">
            <w:trPr>
              <w:gridAfter w:val="0"/>
              <w:trHeight w:val="315"/>
              <w:jc w:val="center"/>
            </w:trPr>
          </w:trPrChange>
        </w:trPr>
        <w:tc>
          <w:tcPr>
            <w:tcW w:w="3560" w:type="dxa"/>
            <w:tcBorders>
              <w:top w:val="single" w:sz="12" w:space="0" w:color="auto"/>
              <w:left w:val="single" w:sz="12" w:space="0" w:color="auto"/>
              <w:bottom w:val="single" w:sz="4" w:space="0" w:color="auto"/>
              <w:right w:val="single" w:sz="4" w:space="0" w:color="auto"/>
            </w:tcBorders>
            <w:shd w:val="clear" w:color="auto" w:fill="auto"/>
            <w:noWrap/>
            <w:tcPrChange w:id="5356" w:author="Trefilová Pavla" w:date="2018-09-04T09:17:00Z">
              <w:tcPr>
                <w:tcW w:w="356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FB2E13" w:rsidRPr="00EA3338" w:rsidRDefault="00FB2E13">
            <w:pPr>
              <w:rPr>
                <w:rFonts w:asciiTheme="minorHAnsi" w:hAnsiTheme="minorHAnsi" w:cstheme="minorHAnsi"/>
              </w:rPr>
            </w:pPr>
            <w:ins w:id="5357" w:author="Trefilová Pavla" w:date="2018-08-22T10:52:00Z">
              <w:r w:rsidRPr="00EA3338">
                <w:rPr>
                  <w:rFonts w:asciiTheme="minorHAnsi" w:hAnsiTheme="minorHAnsi" w:cstheme="minorHAnsi"/>
                </w:rPr>
                <w:t>prof. Ing. Ladislav Buřita, CSc.</w:t>
              </w:r>
            </w:ins>
            <w:del w:id="5358" w:author="Trefilová Pavla" w:date="2018-08-22T10:52:00Z">
              <w:r w:rsidRPr="00EA3338" w:rsidDel="00355A01">
                <w:rPr>
                  <w:rFonts w:asciiTheme="minorHAnsi" w:hAnsiTheme="minorHAnsi" w:cstheme="minorHAnsi"/>
                </w:rPr>
                <w:delText>prof. Dr. Ing. Drahomíra Pavelková</w:delText>
              </w:r>
            </w:del>
          </w:p>
        </w:tc>
        <w:tc>
          <w:tcPr>
            <w:tcW w:w="1108" w:type="dxa"/>
            <w:tcBorders>
              <w:top w:val="single" w:sz="12" w:space="0" w:color="auto"/>
              <w:left w:val="single" w:sz="4" w:space="0" w:color="auto"/>
              <w:bottom w:val="single" w:sz="4" w:space="0" w:color="auto"/>
              <w:right w:val="single" w:sz="4" w:space="0" w:color="auto"/>
            </w:tcBorders>
            <w:shd w:val="clear" w:color="auto" w:fill="auto"/>
            <w:noWrap/>
            <w:tcPrChange w:id="5359" w:author="Trefilová Pavla" w:date="2018-09-04T09:17:00Z">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FB2E13" w:rsidRPr="00EA3338" w:rsidRDefault="00FB2E13">
            <w:pPr>
              <w:jc w:val="center"/>
              <w:rPr>
                <w:rFonts w:asciiTheme="minorHAnsi" w:hAnsiTheme="minorHAnsi" w:cstheme="minorHAnsi"/>
              </w:rPr>
            </w:pPr>
            <w:ins w:id="5360" w:author="Trefilová Pavla" w:date="2018-08-22T10:52:00Z">
              <w:r w:rsidRPr="00EA3338">
                <w:rPr>
                  <w:rFonts w:asciiTheme="minorHAnsi" w:hAnsiTheme="minorHAnsi" w:cstheme="minorHAnsi"/>
                </w:rPr>
                <w:t>1945</w:t>
              </w:r>
            </w:ins>
            <w:del w:id="5361" w:author="Trefilová Pavla" w:date="2018-08-22T10:52:00Z">
              <w:r w:rsidRPr="00EA3338" w:rsidDel="00355A01">
                <w:rPr>
                  <w:rFonts w:asciiTheme="minorHAnsi" w:hAnsiTheme="minorHAnsi" w:cstheme="minorHAnsi"/>
                </w:rPr>
                <w:delText>1963</w:delText>
              </w:r>
            </w:del>
          </w:p>
        </w:tc>
        <w:tc>
          <w:tcPr>
            <w:tcW w:w="1417" w:type="dxa"/>
            <w:tcBorders>
              <w:top w:val="single" w:sz="12" w:space="0" w:color="auto"/>
              <w:left w:val="nil"/>
              <w:bottom w:val="single" w:sz="4" w:space="0" w:color="auto"/>
              <w:right w:val="single" w:sz="4" w:space="0" w:color="auto"/>
            </w:tcBorders>
            <w:shd w:val="clear" w:color="auto" w:fill="auto"/>
            <w:noWrap/>
            <w:tcPrChange w:id="5362" w:author="Trefilová Pavla" w:date="2018-09-04T09:17:00Z">
              <w:tcPr>
                <w:tcW w:w="1152"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FB2E13" w:rsidRDefault="00FB2E13">
            <w:pPr>
              <w:jc w:val="center"/>
              <w:rPr>
                <w:ins w:id="5363" w:author="Michal Pilík" w:date="2018-08-23T11:20:00Z"/>
                <w:rFonts w:asciiTheme="minorHAnsi" w:hAnsiTheme="minorHAnsi" w:cstheme="minorHAnsi"/>
              </w:rPr>
            </w:pPr>
            <w:ins w:id="5364" w:author="Michal Pilík" w:date="2018-08-23T11:20:00Z">
              <w:r w:rsidRPr="00EA3338">
                <w:rPr>
                  <w:rFonts w:asciiTheme="minorHAnsi" w:hAnsiTheme="minorHAnsi" w:cstheme="minorHAnsi"/>
                </w:rPr>
                <w:t>28</w:t>
              </w:r>
            </w:ins>
          </w:p>
          <w:p w:rsidR="00FB2E13" w:rsidRPr="00EA3338" w:rsidRDefault="00FB2E13">
            <w:pPr>
              <w:jc w:val="center"/>
              <w:rPr>
                <w:rFonts w:asciiTheme="minorHAnsi" w:hAnsiTheme="minorHAnsi" w:cstheme="minorHAnsi"/>
              </w:rPr>
            </w:pPr>
            <w:ins w:id="5365" w:author="Michal Pilík" w:date="2018-08-23T11:20:00Z">
              <w:r>
                <w:rPr>
                  <w:rFonts w:asciiTheme="minorHAnsi" w:hAnsiTheme="minorHAnsi" w:cstheme="minorHAnsi"/>
                </w:rPr>
                <w:t>20 (od 1.10.2018)</w:t>
              </w:r>
            </w:ins>
            <w:ins w:id="5366" w:author="Trefilová Pavla" w:date="2018-08-22T10:52:00Z">
              <w:del w:id="5367" w:author="Michal Pilík" w:date="2018-08-23T11:20:00Z">
                <w:r w:rsidRPr="00EA3338" w:rsidDel="0012383A">
                  <w:rPr>
                    <w:rFonts w:asciiTheme="minorHAnsi" w:hAnsiTheme="minorHAnsi" w:cstheme="minorHAnsi"/>
                  </w:rPr>
                  <w:delText>28</w:delText>
                </w:r>
              </w:del>
            </w:ins>
            <w:del w:id="5368" w:author="Michal Pilík" w:date="2018-08-23T11:20:00Z">
              <w:r w:rsidRPr="00EA3338" w:rsidDel="0012383A">
                <w:rPr>
                  <w:rFonts w:asciiTheme="minorHAnsi" w:hAnsiTheme="minorHAnsi" w:cstheme="minorHAnsi"/>
                </w:rPr>
                <w:delText>40</w:delText>
              </w:r>
            </w:del>
          </w:p>
        </w:tc>
        <w:tc>
          <w:tcPr>
            <w:tcW w:w="1400" w:type="dxa"/>
            <w:tcBorders>
              <w:top w:val="single" w:sz="12" w:space="0" w:color="auto"/>
              <w:left w:val="single" w:sz="4" w:space="0" w:color="auto"/>
              <w:bottom w:val="single" w:sz="4" w:space="0" w:color="auto"/>
              <w:right w:val="single" w:sz="12" w:space="0" w:color="auto"/>
            </w:tcBorders>
            <w:shd w:val="clear" w:color="auto" w:fill="auto"/>
            <w:noWrap/>
            <w:tcPrChange w:id="5369" w:author="Trefilová Pavla" w:date="2018-09-04T09:17:00Z">
              <w:tcPr>
                <w:tcW w:w="1400" w:type="dxa"/>
                <w:gridSpan w:val="4"/>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FB2E13" w:rsidRPr="00EA3338" w:rsidRDefault="00FB2E13">
            <w:pPr>
              <w:jc w:val="center"/>
              <w:rPr>
                <w:rFonts w:asciiTheme="minorHAnsi" w:hAnsiTheme="minorHAnsi" w:cstheme="minorHAnsi"/>
              </w:rPr>
            </w:pPr>
            <w:ins w:id="5370" w:author="Michal Pilík" w:date="2018-08-23T11:20:00Z">
              <w:r w:rsidRPr="00EA3338">
                <w:rPr>
                  <w:rFonts w:asciiTheme="minorHAnsi" w:hAnsiTheme="minorHAnsi" w:cstheme="minorHAnsi"/>
                </w:rPr>
                <w:t>U - 31.</w:t>
              </w:r>
              <w:r>
                <w:rPr>
                  <w:rFonts w:asciiTheme="minorHAnsi" w:hAnsiTheme="minorHAnsi" w:cstheme="minorHAnsi"/>
                </w:rPr>
                <w:t>8</w:t>
              </w:r>
              <w:r w:rsidRPr="00EA3338">
                <w:rPr>
                  <w:rFonts w:asciiTheme="minorHAnsi" w:hAnsiTheme="minorHAnsi" w:cstheme="minorHAnsi"/>
                </w:rPr>
                <w:t>.201</w:t>
              </w:r>
              <w:r>
                <w:rPr>
                  <w:rFonts w:asciiTheme="minorHAnsi" w:hAnsiTheme="minorHAnsi" w:cstheme="minorHAnsi"/>
                </w:rPr>
                <w:t>9</w:t>
              </w:r>
            </w:ins>
            <w:ins w:id="5371" w:author="Trefilová Pavla" w:date="2018-08-22T10:52:00Z">
              <w:del w:id="5372" w:author="Michal Pilík" w:date="2018-08-23T11:20:00Z">
                <w:r w:rsidRPr="00EA3338" w:rsidDel="0012383A">
                  <w:rPr>
                    <w:rFonts w:asciiTheme="minorHAnsi" w:hAnsiTheme="minorHAnsi" w:cstheme="minorHAnsi"/>
                  </w:rPr>
                  <w:delText>U - 31.8.2018</w:delText>
                </w:r>
              </w:del>
            </w:ins>
            <w:del w:id="5373" w:author="Michal Pilík" w:date="2018-08-23T11:20:00Z">
              <w:r w:rsidRPr="00EA3338" w:rsidDel="0012383A">
                <w:rPr>
                  <w:rFonts w:asciiTheme="minorHAnsi" w:hAnsiTheme="minorHAnsi" w:cstheme="minorHAnsi"/>
                </w:rPr>
                <w:delText>NN</w:delText>
              </w:r>
            </w:del>
          </w:p>
        </w:tc>
      </w:tr>
      <w:tr w:rsidR="00355A01" w:rsidRPr="00EA3338" w:rsidTr="00795858">
        <w:trPr>
          <w:trHeight w:val="315"/>
          <w:jc w:val="center"/>
          <w:ins w:id="5374" w:author="Trefilová Pavla" w:date="2018-08-22T10:52:00Z"/>
          <w:trPrChange w:id="5375" w:author="Trefilová Pavla" w:date="2018-09-04T09:17:00Z">
            <w:trPr>
              <w:gridAfter w:val="0"/>
              <w:trHeight w:val="315"/>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tcPrChange w:id="5376" w:author="Trefilová Pavla" w:date="2018-09-04T09:17:00Z">
              <w:tcPr>
                <w:tcW w:w="356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355A01" w:rsidRPr="00EA3338" w:rsidRDefault="00355A01">
            <w:pPr>
              <w:rPr>
                <w:ins w:id="5377" w:author="Trefilová Pavla" w:date="2018-08-22T10:52:00Z"/>
                <w:rFonts w:asciiTheme="minorHAnsi" w:hAnsiTheme="minorHAnsi" w:cstheme="minorHAnsi"/>
              </w:rPr>
            </w:pPr>
            <w:ins w:id="5378" w:author="Trefilová Pavla" w:date="2018-08-22T10:52:00Z">
              <w:r w:rsidRPr="00EA3338">
                <w:rPr>
                  <w:rFonts w:asciiTheme="minorHAnsi" w:hAnsiTheme="minorHAnsi" w:cstheme="minorHAnsi"/>
                </w:rPr>
                <w:t>prof. Ing. Felicita Chromjaková,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tcPrChange w:id="5379" w:author="Trefilová Pavla" w:date="2018-09-04T09:17:00Z">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355A01" w:rsidRPr="00EA3338" w:rsidRDefault="00355A01">
            <w:pPr>
              <w:jc w:val="center"/>
              <w:rPr>
                <w:ins w:id="5380" w:author="Trefilová Pavla" w:date="2018-08-22T10:52:00Z"/>
                <w:rFonts w:asciiTheme="minorHAnsi" w:hAnsiTheme="minorHAnsi" w:cstheme="minorHAnsi"/>
              </w:rPr>
            </w:pPr>
            <w:ins w:id="5381" w:author="Trefilová Pavla" w:date="2018-08-22T10:52:00Z">
              <w:r w:rsidRPr="00EA3338">
                <w:rPr>
                  <w:rFonts w:asciiTheme="minorHAnsi" w:hAnsiTheme="minorHAnsi" w:cstheme="minorHAnsi"/>
                </w:rPr>
                <w:t>1968</w:t>
              </w:r>
            </w:ins>
          </w:p>
        </w:tc>
        <w:tc>
          <w:tcPr>
            <w:tcW w:w="1417" w:type="dxa"/>
            <w:tcBorders>
              <w:top w:val="single" w:sz="4" w:space="0" w:color="auto"/>
              <w:left w:val="nil"/>
              <w:bottom w:val="single" w:sz="4" w:space="0" w:color="auto"/>
              <w:right w:val="single" w:sz="4" w:space="0" w:color="auto"/>
            </w:tcBorders>
            <w:shd w:val="clear" w:color="auto" w:fill="auto"/>
            <w:noWrap/>
            <w:tcPrChange w:id="5382" w:author="Trefilová Pavla" w:date="2018-09-04T09:17:00Z">
              <w:tcPr>
                <w:tcW w:w="1152"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355A01" w:rsidRPr="00EA3338" w:rsidRDefault="00355A01">
            <w:pPr>
              <w:jc w:val="center"/>
              <w:rPr>
                <w:ins w:id="5383" w:author="Trefilová Pavla" w:date="2018-08-22T10:52:00Z"/>
                <w:rFonts w:asciiTheme="minorHAnsi" w:hAnsiTheme="minorHAnsi" w:cstheme="minorHAnsi"/>
              </w:rPr>
            </w:pPr>
            <w:ins w:id="5384" w:author="Trefilová Pavla" w:date="2018-08-22T10:52:00Z">
              <w:r w:rsidRPr="00EA3338">
                <w:rPr>
                  <w:rFonts w:asciiTheme="minorHAnsi" w:hAnsiTheme="minorHAnsi" w:cstheme="minorHAnsi"/>
                </w:rPr>
                <w:t>40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tcPrChange w:id="5385" w:author="Trefilová Pavla" w:date="2018-09-04T09:17:00Z">
              <w:tcPr>
                <w:tcW w:w="1400" w:type="dxa"/>
                <w:gridSpan w:val="4"/>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355A01" w:rsidRPr="00EA3338" w:rsidRDefault="00355A01">
            <w:pPr>
              <w:jc w:val="center"/>
              <w:rPr>
                <w:ins w:id="5386" w:author="Trefilová Pavla" w:date="2018-08-22T10:52:00Z"/>
                <w:rFonts w:asciiTheme="minorHAnsi" w:hAnsiTheme="minorHAnsi" w:cstheme="minorHAnsi"/>
              </w:rPr>
            </w:pPr>
            <w:ins w:id="5387" w:author="Trefilová Pavla" w:date="2018-08-22T10:52:00Z">
              <w:del w:id="5388" w:author="Michal Pilík" w:date="2018-08-22T13:22:00Z">
                <w:r w:rsidRPr="00EA3338" w:rsidDel="00734B8F">
                  <w:rPr>
                    <w:rFonts w:asciiTheme="minorHAnsi" w:hAnsiTheme="minorHAnsi" w:cstheme="minorHAnsi"/>
                  </w:rPr>
                  <w:delText>NN</w:delText>
                </w:r>
              </w:del>
            </w:ins>
            <w:ins w:id="5389" w:author="Michal Pilík" w:date="2018-08-22T13:22:00Z">
              <w:r w:rsidR="00734B8F">
                <w:rPr>
                  <w:rFonts w:asciiTheme="minorHAnsi" w:hAnsiTheme="minorHAnsi" w:cstheme="minorHAnsi"/>
                </w:rPr>
                <w:t>N</w:t>
              </w:r>
            </w:ins>
          </w:p>
        </w:tc>
      </w:tr>
      <w:tr w:rsidR="00355A01" w:rsidRPr="00EA3338" w:rsidTr="00795858">
        <w:trPr>
          <w:trHeight w:val="315"/>
          <w:jc w:val="center"/>
          <w:ins w:id="5390" w:author="Trefilová Pavla" w:date="2018-08-22T10:52:00Z"/>
          <w:trPrChange w:id="5391" w:author="Trefilová Pavla" w:date="2018-09-04T09:17:00Z">
            <w:trPr>
              <w:gridAfter w:val="0"/>
              <w:trHeight w:val="315"/>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tcPrChange w:id="5392" w:author="Trefilová Pavla" w:date="2018-09-04T09:17:00Z">
              <w:tcPr>
                <w:tcW w:w="356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355A01" w:rsidRPr="00EA3338" w:rsidRDefault="00355A01">
            <w:pPr>
              <w:rPr>
                <w:ins w:id="5393" w:author="Trefilová Pavla" w:date="2018-08-22T10:52:00Z"/>
                <w:rFonts w:asciiTheme="minorHAnsi" w:hAnsiTheme="minorHAnsi" w:cstheme="minorHAnsi"/>
              </w:rPr>
            </w:pPr>
            <w:ins w:id="5394" w:author="Trefilová Pavla" w:date="2018-08-22T10:52:00Z">
              <w:r w:rsidRPr="00EA3338">
                <w:rPr>
                  <w:rFonts w:asciiTheme="minorHAnsi" w:hAnsiTheme="minorHAnsi" w:cstheme="minorHAnsi"/>
                </w:rPr>
                <w:t>prof. Dr. Ing. Drahomíra Pavelková</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tcPrChange w:id="5395" w:author="Trefilová Pavla" w:date="2018-09-04T09:17:00Z">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355A01" w:rsidRPr="00EA3338" w:rsidRDefault="00355A01">
            <w:pPr>
              <w:jc w:val="center"/>
              <w:rPr>
                <w:ins w:id="5396" w:author="Trefilová Pavla" w:date="2018-08-22T10:52:00Z"/>
                <w:rFonts w:asciiTheme="minorHAnsi" w:hAnsiTheme="minorHAnsi" w:cstheme="minorHAnsi"/>
              </w:rPr>
            </w:pPr>
            <w:ins w:id="5397" w:author="Trefilová Pavla" w:date="2018-08-22T10:52:00Z">
              <w:r w:rsidRPr="00EA3338">
                <w:rPr>
                  <w:rFonts w:asciiTheme="minorHAnsi" w:hAnsiTheme="minorHAnsi" w:cstheme="minorHAnsi"/>
                </w:rPr>
                <w:t>1963</w:t>
              </w:r>
            </w:ins>
          </w:p>
        </w:tc>
        <w:tc>
          <w:tcPr>
            <w:tcW w:w="1417" w:type="dxa"/>
            <w:tcBorders>
              <w:top w:val="single" w:sz="4" w:space="0" w:color="auto"/>
              <w:left w:val="nil"/>
              <w:bottom w:val="single" w:sz="4" w:space="0" w:color="auto"/>
              <w:right w:val="single" w:sz="4" w:space="0" w:color="auto"/>
            </w:tcBorders>
            <w:shd w:val="clear" w:color="auto" w:fill="auto"/>
            <w:noWrap/>
            <w:tcPrChange w:id="5398" w:author="Trefilová Pavla" w:date="2018-09-04T09:17:00Z">
              <w:tcPr>
                <w:tcW w:w="1152"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355A01" w:rsidRPr="00EA3338" w:rsidRDefault="00355A01">
            <w:pPr>
              <w:jc w:val="center"/>
              <w:rPr>
                <w:ins w:id="5399" w:author="Trefilová Pavla" w:date="2018-08-22T10:52:00Z"/>
                <w:rFonts w:asciiTheme="minorHAnsi" w:hAnsiTheme="minorHAnsi" w:cstheme="minorHAnsi"/>
              </w:rPr>
            </w:pPr>
            <w:ins w:id="5400" w:author="Trefilová Pavla" w:date="2018-08-22T10:52:00Z">
              <w:r w:rsidRPr="00EA3338">
                <w:rPr>
                  <w:rFonts w:asciiTheme="minorHAnsi" w:hAnsiTheme="minorHAnsi" w:cstheme="minorHAnsi"/>
                </w:rPr>
                <w:t>40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tcPrChange w:id="5401" w:author="Trefilová Pavla" w:date="2018-09-04T09:17:00Z">
              <w:tcPr>
                <w:tcW w:w="1400" w:type="dxa"/>
                <w:gridSpan w:val="4"/>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355A01" w:rsidRPr="00EA3338" w:rsidRDefault="00734B8F">
            <w:pPr>
              <w:jc w:val="center"/>
              <w:rPr>
                <w:ins w:id="5402" w:author="Trefilová Pavla" w:date="2018-08-22T10:52:00Z"/>
                <w:rFonts w:asciiTheme="minorHAnsi" w:hAnsiTheme="minorHAnsi" w:cstheme="minorHAnsi"/>
              </w:rPr>
            </w:pPr>
            <w:ins w:id="5403" w:author="Michal Pilík" w:date="2018-08-22T13:22:00Z">
              <w:r>
                <w:rPr>
                  <w:rFonts w:asciiTheme="minorHAnsi" w:hAnsiTheme="minorHAnsi" w:cstheme="minorHAnsi"/>
                </w:rPr>
                <w:t>N</w:t>
              </w:r>
            </w:ins>
            <w:ins w:id="5404" w:author="Trefilová Pavla" w:date="2018-08-22T10:52:00Z">
              <w:del w:id="5405" w:author="Michal Pilík" w:date="2018-08-22T13:22:00Z">
                <w:r w:rsidR="00355A01" w:rsidRPr="00EA3338" w:rsidDel="00734B8F">
                  <w:rPr>
                    <w:rFonts w:asciiTheme="minorHAnsi" w:hAnsiTheme="minorHAnsi" w:cstheme="minorHAnsi"/>
                  </w:rPr>
                  <w:delText>NN</w:delText>
                </w:r>
              </w:del>
            </w:ins>
          </w:p>
        </w:tc>
      </w:tr>
      <w:tr w:rsidR="00355A01" w:rsidRPr="00EA3338" w:rsidDel="00355A01" w:rsidTr="003A5160">
        <w:trPr>
          <w:trHeight w:val="315"/>
          <w:jc w:val="center"/>
          <w:del w:id="5406" w:author="Trefilová Pavla" w:date="2018-08-22T10:52:00Z"/>
          <w:trPrChange w:id="5407" w:author="Michal Pilík" w:date="2018-08-30T15:16:00Z">
            <w:trPr>
              <w:gridAfter w:val="0"/>
              <w:trHeight w:val="315"/>
              <w:jc w:val="center"/>
            </w:trPr>
          </w:trPrChange>
        </w:trPr>
        <w:tc>
          <w:tcPr>
            <w:tcW w:w="3560" w:type="dxa"/>
            <w:tcBorders>
              <w:top w:val="nil"/>
              <w:left w:val="single" w:sz="12" w:space="0" w:color="auto"/>
              <w:bottom w:val="nil"/>
              <w:right w:val="single" w:sz="4" w:space="0" w:color="auto"/>
            </w:tcBorders>
            <w:shd w:val="clear" w:color="auto" w:fill="auto"/>
            <w:noWrap/>
            <w:vAlign w:val="bottom"/>
            <w:tcPrChange w:id="5408" w:author="Michal Pilík" w:date="2018-08-30T15:16:00Z">
              <w:tcPr>
                <w:tcW w:w="3560" w:type="dxa"/>
                <w:gridSpan w:val="2"/>
                <w:tcBorders>
                  <w:top w:val="nil"/>
                  <w:left w:val="single" w:sz="12" w:space="0" w:color="auto"/>
                  <w:bottom w:val="nil"/>
                  <w:right w:val="single" w:sz="4" w:space="0" w:color="auto"/>
                </w:tcBorders>
                <w:shd w:val="clear" w:color="auto" w:fill="auto"/>
                <w:noWrap/>
                <w:vAlign w:val="bottom"/>
              </w:tcPr>
            </w:tcPrChange>
          </w:tcPr>
          <w:p w:rsidR="00355A01" w:rsidRPr="00EA3338" w:rsidDel="00355A01" w:rsidRDefault="00355A01" w:rsidP="00355A01">
            <w:pPr>
              <w:rPr>
                <w:del w:id="5409" w:author="Trefilová Pavla" w:date="2018-08-22T10:52:00Z"/>
                <w:rFonts w:asciiTheme="minorHAnsi" w:hAnsiTheme="minorHAnsi" w:cstheme="minorHAnsi"/>
              </w:rPr>
            </w:pPr>
            <w:del w:id="5410" w:author="Trefilová Pavla" w:date="2018-08-22T10:52:00Z">
              <w:r w:rsidRPr="00EA3338" w:rsidDel="00355A01">
                <w:rPr>
                  <w:rFonts w:asciiTheme="minorHAnsi" w:hAnsiTheme="minorHAnsi" w:cstheme="minorHAnsi"/>
                </w:rPr>
                <w:delText>prof. Ing. Felicita Chromjaková, PhD.</w:delText>
              </w:r>
            </w:del>
          </w:p>
        </w:tc>
        <w:tc>
          <w:tcPr>
            <w:tcW w:w="1108" w:type="dxa"/>
            <w:tcBorders>
              <w:top w:val="nil"/>
              <w:left w:val="single" w:sz="4" w:space="0" w:color="auto"/>
              <w:bottom w:val="nil"/>
              <w:right w:val="single" w:sz="4" w:space="0" w:color="auto"/>
            </w:tcBorders>
            <w:shd w:val="clear" w:color="auto" w:fill="auto"/>
            <w:noWrap/>
            <w:vAlign w:val="bottom"/>
            <w:tcPrChange w:id="5411" w:author="Michal Pilík" w:date="2018-08-30T15:16:00Z">
              <w:tcPr>
                <w:tcW w:w="1108" w:type="dxa"/>
                <w:gridSpan w:val="2"/>
                <w:tcBorders>
                  <w:top w:val="nil"/>
                  <w:left w:val="single" w:sz="4" w:space="0" w:color="auto"/>
                  <w:bottom w:val="nil"/>
                  <w:right w:val="single" w:sz="4" w:space="0" w:color="auto"/>
                </w:tcBorders>
                <w:shd w:val="clear" w:color="auto" w:fill="auto"/>
                <w:noWrap/>
                <w:vAlign w:val="bottom"/>
              </w:tcPr>
            </w:tcPrChange>
          </w:tcPr>
          <w:p w:rsidR="00355A01" w:rsidRPr="00EA3338" w:rsidDel="00355A01" w:rsidRDefault="00355A01" w:rsidP="00355A01">
            <w:pPr>
              <w:jc w:val="center"/>
              <w:rPr>
                <w:del w:id="5412" w:author="Trefilová Pavla" w:date="2018-08-22T10:52:00Z"/>
                <w:rFonts w:asciiTheme="minorHAnsi" w:hAnsiTheme="minorHAnsi" w:cstheme="minorHAnsi"/>
              </w:rPr>
            </w:pPr>
            <w:del w:id="5413" w:author="Trefilová Pavla" w:date="2018-08-22T10:52:00Z">
              <w:r w:rsidRPr="00EA3338" w:rsidDel="00355A01">
                <w:rPr>
                  <w:rFonts w:asciiTheme="minorHAnsi" w:hAnsiTheme="minorHAnsi" w:cstheme="minorHAnsi"/>
                </w:rPr>
                <w:delText>1968</w:delText>
              </w:r>
            </w:del>
          </w:p>
        </w:tc>
        <w:tc>
          <w:tcPr>
            <w:tcW w:w="1417" w:type="dxa"/>
            <w:tcBorders>
              <w:top w:val="nil"/>
              <w:left w:val="nil"/>
              <w:bottom w:val="nil"/>
              <w:right w:val="single" w:sz="4" w:space="0" w:color="auto"/>
            </w:tcBorders>
            <w:shd w:val="clear" w:color="auto" w:fill="auto"/>
            <w:noWrap/>
            <w:vAlign w:val="bottom"/>
            <w:tcPrChange w:id="5414" w:author="Michal Pilík" w:date="2018-08-30T15:16:00Z">
              <w:tcPr>
                <w:tcW w:w="1152" w:type="dxa"/>
                <w:gridSpan w:val="2"/>
                <w:tcBorders>
                  <w:top w:val="nil"/>
                  <w:left w:val="nil"/>
                  <w:bottom w:val="nil"/>
                  <w:right w:val="single" w:sz="4" w:space="0" w:color="auto"/>
                </w:tcBorders>
                <w:shd w:val="clear" w:color="auto" w:fill="auto"/>
                <w:noWrap/>
                <w:vAlign w:val="bottom"/>
              </w:tcPr>
            </w:tcPrChange>
          </w:tcPr>
          <w:p w:rsidR="00355A01" w:rsidRPr="00EA3338" w:rsidDel="00355A01" w:rsidRDefault="00355A01" w:rsidP="00355A01">
            <w:pPr>
              <w:jc w:val="center"/>
              <w:rPr>
                <w:del w:id="5415" w:author="Trefilová Pavla" w:date="2018-08-22T10:52:00Z"/>
                <w:rFonts w:asciiTheme="minorHAnsi" w:hAnsiTheme="minorHAnsi" w:cstheme="minorHAnsi"/>
              </w:rPr>
            </w:pPr>
            <w:del w:id="5416" w:author="Trefilová Pavla" w:date="2018-08-22T10:52:00Z">
              <w:r w:rsidRPr="00EA3338" w:rsidDel="00355A01">
                <w:rPr>
                  <w:rFonts w:asciiTheme="minorHAnsi" w:hAnsiTheme="minorHAnsi" w:cstheme="minorHAnsi"/>
                </w:rPr>
                <w:delText>40</w:delText>
              </w:r>
            </w:del>
          </w:p>
        </w:tc>
        <w:tc>
          <w:tcPr>
            <w:tcW w:w="1400" w:type="dxa"/>
            <w:tcBorders>
              <w:top w:val="nil"/>
              <w:left w:val="single" w:sz="4" w:space="0" w:color="auto"/>
              <w:bottom w:val="nil"/>
              <w:right w:val="single" w:sz="12" w:space="0" w:color="auto"/>
            </w:tcBorders>
            <w:shd w:val="clear" w:color="auto" w:fill="auto"/>
            <w:noWrap/>
            <w:vAlign w:val="bottom"/>
            <w:tcPrChange w:id="5417" w:author="Michal Pilík" w:date="2018-08-30T15:16:00Z">
              <w:tcPr>
                <w:tcW w:w="1400" w:type="dxa"/>
                <w:gridSpan w:val="4"/>
                <w:tcBorders>
                  <w:top w:val="nil"/>
                  <w:left w:val="single" w:sz="4" w:space="0" w:color="auto"/>
                  <w:bottom w:val="nil"/>
                  <w:right w:val="single" w:sz="12" w:space="0" w:color="auto"/>
                </w:tcBorders>
                <w:shd w:val="clear" w:color="auto" w:fill="auto"/>
                <w:noWrap/>
                <w:vAlign w:val="bottom"/>
              </w:tcPr>
            </w:tcPrChange>
          </w:tcPr>
          <w:p w:rsidR="00355A01" w:rsidRPr="00EA3338" w:rsidDel="00355A01" w:rsidRDefault="00355A01" w:rsidP="00355A01">
            <w:pPr>
              <w:jc w:val="center"/>
              <w:rPr>
                <w:del w:id="5418" w:author="Trefilová Pavla" w:date="2018-08-22T10:52:00Z"/>
                <w:rFonts w:asciiTheme="minorHAnsi" w:hAnsiTheme="minorHAnsi" w:cstheme="minorHAnsi"/>
              </w:rPr>
            </w:pPr>
            <w:del w:id="5419" w:author="Trefilová Pavla" w:date="2018-08-22T10:52:00Z">
              <w:r w:rsidRPr="00EA3338" w:rsidDel="00355A01">
                <w:rPr>
                  <w:rFonts w:asciiTheme="minorHAnsi" w:hAnsiTheme="minorHAnsi" w:cstheme="minorHAnsi"/>
                </w:rPr>
                <w:delText>NN</w:delText>
              </w:r>
            </w:del>
          </w:p>
        </w:tc>
      </w:tr>
      <w:tr w:rsidR="00355A01" w:rsidRPr="00EA3338" w:rsidDel="00355A01" w:rsidTr="003A5160">
        <w:trPr>
          <w:trHeight w:val="330"/>
          <w:jc w:val="center"/>
          <w:del w:id="5420" w:author="Trefilová Pavla" w:date="2018-08-22T10:52:00Z"/>
          <w:trPrChange w:id="5421" w:author="Michal Pilík" w:date="2018-08-30T15:16:00Z">
            <w:trPr>
              <w:gridAfter w:val="0"/>
              <w:trHeight w:val="330"/>
              <w:jc w:val="center"/>
            </w:trPr>
          </w:trPrChange>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Change w:id="5422" w:author="Michal Pilík" w:date="2018-08-30T15:16:00Z">
              <w:tcPr>
                <w:tcW w:w="3560" w:type="dxa"/>
                <w:gridSpan w:val="2"/>
                <w:tcBorders>
                  <w:top w:val="single" w:sz="4" w:space="0" w:color="auto"/>
                  <w:left w:val="single" w:sz="12" w:space="0" w:color="auto"/>
                  <w:bottom w:val="single" w:sz="12" w:space="0" w:color="auto"/>
                  <w:right w:val="single" w:sz="4" w:space="0" w:color="auto"/>
                </w:tcBorders>
                <w:shd w:val="clear" w:color="auto" w:fill="auto"/>
                <w:noWrap/>
                <w:vAlign w:val="bottom"/>
              </w:tcPr>
            </w:tcPrChange>
          </w:tcPr>
          <w:p w:rsidR="00355A01" w:rsidRPr="00EA3338" w:rsidDel="00355A01" w:rsidRDefault="00355A01" w:rsidP="00355A01">
            <w:pPr>
              <w:rPr>
                <w:del w:id="5423" w:author="Trefilová Pavla" w:date="2018-08-22T10:52:00Z"/>
                <w:rFonts w:asciiTheme="minorHAnsi" w:hAnsiTheme="minorHAnsi" w:cstheme="minorHAnsi"/>
              </w:rPr>
            </w:pPr>
            <w:del w:id="5424" w:author="Trefilová Pavla" w:date="2018-08-22T10:52:00Z">
              <w:r w:rsidRPr="00EA3338" w:rsidDel="00355A01">
                <w:rPr>
                  <w:rFonts w:asciiTheme="minorHAnsi" w:hAnsiTheme="minorHAnsi" w:cstheme="minorHAnsi"/>
                </w:rPr>
                <w:delText>prof. Ing. Ladislav Buřita, CSc.</w:delText>
              </w:r>
            </w:del>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Change w:id="5425" w:author="Michal Pilík" w:date="2018-08-30T15:16:00Z">
              <w:tcPr>
                <w:tcW w:w="1108" w:type="dxa"/>
                <w:gridSpan w:val="2"/>
                <w:tcBorders>
                  <w:top w:val="single" w:sz="4" w:space="0" w:color="auto"/>
                  <w:left w:val="single" w:sz="4" w:space="0" w:color="auto"/>
                  <w:bottom w:val="single" w:sz="12" w:space="0" w:color="auto"/>
                  <w:right w:val="single" w:sz="4" w:space="0" w:color="auto"/>
                </w:tcBorders>
                <w:shd w:val="clear" w:color="auto" w:fill="auto"/>
                <w:noWrap/>
                <w:vAlign w:val="bottom"/>
              </w:tcPr>
            </w:tcPrChange>
          </w:tcPr>
          <w:p w:rsidR="00355A01" w:rsidRPr="00EA3338" w:rsidDel="00355A01" w:rsidRDefault="00355A01" w:rsidP="00355A01">
            <w:pPr>
              <w:jc w:val="center"/>
              <w:rPr>
                <w:del w:id="5426" w:author="Trefilová Pavla" w:date="2018-08-22T10:52:00Z"/>
                <w:rFonts w:asciiTheme="minorHAnsi" w:hAnsiTheme="minorHAnsi" w:cstheme="minorHAnsi"/>
              </w:rPr>
            </w:pPr>
            <w:del w:id="5427" w:author="Trefilová Pavla" w:date="2018-08-22T10:52:00Z">
              <w:r w:rsidRPr="00EA3338" w:rsidDel="00355A01">
                <w:rPr>
                  <w:rFonts w:asciiTheme="minorHAnsi" w:hAnsiTheme="minorHAnsi" w:cstheme="minorHAnsi"/>
                </w:rPr>
                <w:delText>1945</w:delText>
              </w:r>
            </w:del>
          </w:p>
        </w:tc>
        <w:tc>
          <w:tcPr>
            <w:tcW w:w="1417" w:type="dxa"/>
            <w:tcBorders>
              <w:top w:val="single" w:sz="4" w:space="0" w:color="auto"/>
              <w:left w:val="nil"/>
              <w:bottom w:val="single" w:sz="12" w:space="0" w:color="auto"/>
              <w:right w:val="single" w:sz="4" w:space="0" w:color="auto"/>
            </w:tcBorders>
            <w:shd w:val="clear" w:color="auto" w:fill="auto"/>
            <w:noWrap/>
            <w:vAlign w:val="bottom"/>
            <w:tcPrChange w:id="5428" w:author="Michal Pilík" w:date="2018-08-30T15:16:00Z">
              <w:tcPr>
                <w:tcW w:w="1152" w:type="dxa"/>
                <w:gridSpan w:val="2"/>
                <w:tcBorders>
                  <w:top w:val="single" w:sz="4" w:space="0" w:color="auto"/>
                  <w:left w:val="nil"/>
                  <w:bottom w:val="single" w:sz="12" w:space="0" w:color="auto"/>
                  <w:right w:val="single" w:sz="4" w:space="0" w:color="auto"/>
                </w:tcBorders>
                <w:shd w:val="clear" w:color="auto" w:fill="auto"/>
                <w:noWrap/>
                <w:vAlign w:val="bottom"/>
              </w:tcPr>
            </w:tcPrChange>
          </w:tcPr>
          <w:p w:rsidR="00355A01" w:rsidRPr="00EA3338" w:rsidDel="00355A01" w:rsidRDefault="00355A01" w:rsidP="00355A01">
            <w:pPr>
              <w:jc w:val="center"/>
              <w:rPr>
                <w:del w:id="5429" w:author="Trefilová Pavla" w:date="2018-08-22T10:52:00Z"/>
                <w:rFonts w:asciiTheme="minorHAnsi" w:hAnsiTheme="minorHAnsi" w:cstheme="minorHAnsi"/>
              </w:rPr>
            </w:pPr>
            <w:del w:id="5430" w:author="Trefilová Pavla" w:date="2018-08-22T10:52:00Z">
              <w:r w:rsidRPr="00EA3338" w:rsidDel="00355A01">
                <w:rPr>
                  <w:rFonts w:asciiTheme="minorHAnsi" w:hAnsiTheme="minorHAnsi" w:cstheme="minorHAnsi"/>
                </w:rPr>
                <w:delText>28</w:delText>
              </w:r>
            </w:del>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Change w:id="5431" w:author="Michal Pilík" w:date="2018-08-30T15:16:00Z">
              <w:tcPr>
                <w:tcW w:w="1400" w:type="dxa"/>
                <w:gridSpan w:val="4"/>
                <w:tcBorders>
                  <w:top w:val="single" w:sz="4" w:space="0" w:color="auto"/>
                  <w:left w:val="single" w:sz="4" w:space="0" w:color="auto"/>
                  <w:bottom w:val="single" w:sz="12" w:space="0" w:color="auto"/>
                  <w:right w:val="single" w:sz="12" w:space="0" w:color="auto"/>
                </w:tcBorders>
                <w:shd w:val="clear" w:color="auto" w:fill="auto"/>
                <w:noWrap/>
                <w:vAlign w:val="bottom"/>
              </w:tcPr>
            </w:tcPrChange>
          </w:tcPr>
          <w:p w:rsidR="00355A01" w:rsidRPr="00EA3338" w:rsidDel="00355A01" w:rsidRDefault="00355A01" w:rsidP="00355A01">
            <w:pPr>
              <w:jc w:val="center"/>
              <w:rPr>
                <w:del w:id="5432" w:author="Trefilová Pavla" w:date="2018-08-22T10:52:00Z"/>
                <w:rFonts w:asciiTheme="minorHAnsi" w:hAnsiTheme="minorHAnsi" w:cstheme="minorHAnsi"/>
              </w:rPr>
            </w:pPr>
            <w:del w:id="5433" w:author="Trefilová Pavla" w:date="2018-08-22T10:52:00Z">
              <w:r w:rsidRPr="00EA3338" w:rsidDel="00355A01">
                <w:rPr>
                  <w:rFonts w:asciiTheme="minorHAnsi" w:hAnsiTheme="minorHAnsi" w:cstheme="minorHAnsi"/>
                </w:rPr>
                <w:delText>U - 31.8.2018</w:delText>
              </w:r>
            </w:del>
          </w:p>
        </w:tc>
      </w:tr>
      <w:tr w:rsidR="00355A01" w:rsidRPr="00EA3338" w:rsidTr="003A5160">
        <w:trPr>
          <w:trHeight w:val="330"/>
          <w:jc w:val="center"/>
          <w:trPrChange w:id="5434" w:author="Michal Pilík" w:date="2018-08-30T15:16:00Z">
            <w:trPr>
              <w:gridBefore w:val="1"/>
              <w:trHeight w:val="330"/>
              <w:jc w:val="center"/>
            </w:trPr>
          </w:trPrChange>
        </w:trPr>
        <w:tc>
          <w:tcPr>
            <w:tcW w:w="748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5435" w:author="Michal Pilík" w:date="2018-08-30T15:16:00Z">
              <w:tcPr>
                <w:tcW w:w="7220" w:type="dxa"/>
                <w:gridSpan w:val="12"/>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355A01" w:rsidRPr="00EA3338" w:rsidRDefault="00355A01" w:rsidP="00355A01">
            <w:pPr>
              <w:rPr>
                <w:rFonts w:asciiTheme="minorHAnsi" w:hAnsiTheme="minorHAnsi" w:cstheme="minorHAnsi"/>
                <w:b/>
                <w:bCs/>
              </w:rPr>
            </w:pPr>
            <w:r w:rsidRPr="00EA3338">
              <w:rPr>
                <w:rFonts w:asciiTheme="minorHAnsi" w:hAnsiTheme="minorHAnsi" w:cstheme="minorHAnsi"/>
                <w:b/>
                <w:bCs/>
              </w:rPr>
              <w:t>Docenti</w:t>
            </w:r>
          </w:p>
        </w:tc>
      </w:tr>
      <w:tr w:rsidR="00734B8F" w:rsidRPr="00EA3338" w:rsidTr="00795858">
        <w:trPr>
          <w:trHeight w:val="330"/>
          <w:jc w:val="center"/>
          <w:trPrChange w:id="5436" w:author="Trefilová Pavla" w:date="2018-09-04T09:17:00Z">
            <w:trPr>
              <w:gridBefore w:val="1"/>
              <w:gridAfter w:val="0"/>
              <w:trHeight w:val="330"/>
              <w:jc w:val="center"/>
            </w:trPr>
          </w:trPrChange>
        </w:trPr>
        <w:tc>
          <w:tcPr>
            <w:tcW w:w="3560" w:type="dxa"/>
            <w:tcBorders>
              <w:top w:val="single" w:sz="12" w:space="0" w:color="auto"/>
              <w:left w:val="single" w:sz="12" w:space="0" w:color="auto"/>
              <w:bottom w:val="nil"/>
              <w:right w:val="single" w:sz="4" w:space="0" w:color="auto"/>
            </w:tcBorders>
            <w:shd w:val="clear" w:color="auto" w:fill="auto"/>
            <w:noWrap/>
            <w:hideMark/>
            <w:tcPrChange w:id="5437" w:author="Trefilová Pavla" w:date="2018-09-04T09:17:00Z">
              <w:tcPr>
                <w:tcW w:w="3560" w:type="dxa"/>
                <w:gridSpan w:val="2"/>
                <w:tcBorders>
                  <w:top w:val="single" w:sz="12" w:space="0" w:color="auto"/>
                  <w:left w:val="single" w:sz="12" w:space="0" w:color="auto"/>
                  <w:bottom w:val="nil"/>
                  <w:right w:val="single" w:sz="4" w:space="0" w:color="auto"/>
                </w:tcBorders>
                <w:shd w:val="clear" w:color="auto" w:fill="auto"/>
                <w:noWrap/>
                <w:vAlign w:val="bottom"/>
                <w:hideMark/>
              </w:tcPr>
            </w:tcPrChange>
          </w:tcPr>
          <w:p w:rsidR="00734B8F" w:rsidRPr="00EA3338" w:rsidRDefault="00734B8F">
            <w:pPr>
              <w:rPr>
                <w:rFonts w:asciiTheme="minorHAnsi" w:hAnsiTheme="minorHAnsi" w:cstheme="minorHAnsi"/>
              </w:rPr>
            </w:pPr>
            <w:r w:rsidRPr="00EA3338">
              <w:rPr>
                <w:rFonts w:asciiTheme="minorHAnsi" w:hAnsiTheme="minorHAnsi" w:cstheme="minorHAnsi"/>
              </w:rPr>
              <w:t>doc. Ing. Roman Bobák, Ph.D.</w:t>
            </w:r>
          </w:p>
        </w:tc>
        <w:tc>
          <w:tcPr>
            <w:tcW w:w="1108" w:type="dxa"/>
            <w:tcBorders>
              <w:top w:val="single" w:sz="12" w:space="0" w:color="auto"/>
              <w:left w:val="single" w:sz="4" w:space="0" w:color="auto"/>
              <w:bottom w:val="nil"/>
              <w:right w:val="single" w:sz="4" w:space="0" w:color="auto"/>
            </w:tcBorders>
            <w:shd w:val="clear" w:color="auto" w:fill="auto"/>
            <w:noWrap/>
            <w:hideMark/>
            <w:tcPrChange w:id="5438" w:author="Trefilová Pavla" w:date="2018-09-04T09:17:00Z">
              <w:tcPr>
                <w:tcW w:w="1108" w:type="dxa"/>
                <w:gridSpan w:val="2"/>
                <w:tcBorders>
                  <w:top w:val="single" w:sz="12" w:space="0" w:color="auto"/>
                  <w:left w:val="single" w:sz="4" w:space="0" w:color="auto"/>
                  <w:bottom w:val="nil"/>
                  <w:right w:val="single" w:sz="4" w:space="0" w:color="auto"/>
                </w:tcBorders>
                <w:shd w:val="clear" w:color="auto" w:fill="auto"/>
                <w:noWrap/>
                <w:vAlign w:val="bottom"/>
                <w:hideMark/>
              </w:tcPr>
            </w:tcPrChange>
          </w:tcPr>
          <w:p w:rsidR="00734B8F" w:rsidRPr="00EA3338" w:rsidRDefault="00734B8F">
            <w:pPr>
              <w:jc w:val="center"/>
              <w:rPr>
                <w:rFonts w:asciiTheme="minorHAnsi" w:hAnsiTheme="minorHAnsi" w:cstheme="minorHAnsi"/>
              </w:rPr>
            </w:pPr>
            <w:r w:rsidRPr="00EA3338">
              <w:rPr>
                <w:rFonts w:asciiTheme="minorHAnsi" w:hAnsiTheme="minorHAnsi" w:cstheme="minorHAnsi"/>
              </w:rPr>
              <w:t>1947</w:t>
            </w:r>
          </w:p>
        </w:tc>
        <w:tc>
          <w:tcPr>
            <w:tcW w:w="1417" w:type="dxa"/>
            <w:tcBorders>
              <w:top w:val="single" w:sz="12" w:space="0" w:color="auto"/>
              <w:left w:val="nil"/>
              <w:bottom w:val="nil"/>
              <w:right w:val="single" w:sz="4" w:space="0" w:color="auto"/>
            </w:tcBorders>
            <w:shd w:val="clear" w:color="auto" w:fill="auto"/>
            <w:noWrap/>
            <w:hideMark/>
            <w:tcPrChange w:id="5439" w:author="Trefilová Pavla" w:date="2018-09-04T09:17:00Z">
              <w:tcPr>
                <w:tcW w:w="1152" w:type="dxa"/>
                <w:gridSpan w:val="2"/>
                <w:tcBorders>
                  <w:top w:val="single" w:sz="12" w:space="0" w:color="auto"/>
                  <w:left w:val="nil"/>
                  <w:bottom w:val="nil"/>
                  <w:right w:val="single" w:sz="4" w:space="0" w:color="auto"/>
                </w:tcBorders>
                <w:shd w:val="clear" w:color="auto" w:fill="auto"/>
                <w:noWrap/>
                <w:vAlign w:val="bottom"/>
                <w:hideMark/>
              </w:tcPr>
            </w:tcPrChange>
          </w:tcPr>
          <w:p w:rsidR="00734B8F" w:rsidRPr="00EA3338" w:rsidRDefault="00734B8F">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12" w:space="0" w:color="auto"/>
              <w:left w:val="single" w:sz="4" w:space="0" w:color="auto"/>
              <w:bottom w:val="nil"/>
              <w:right w:val="single" w:sz="12" w:space="0" w:color="auto"/>
            </w:tcBorders>
            <w:shd w:val="clear" w:color="auto" w:fill="auto"/>
            <w:noWrap/>
            <w:hideMark/>
            <w:tcPrChange w:id="5440" w:author="Trefilová Pavla" w:date="2018-09-04T09:17:00Z">
              <w:tcPr>
                <w:tcW w:w="1400" w:type="dxa"/>
                <w:gridSpan w:val="4"/>
                <w:tcBorders>
                  <w:top w:val="single" w:sz="12" w:space="0" w:color="auto"/>
                  <w:left w:val="single" w:sz="4" w:space="0" w:color="auto"/>
                  <w:bottom w:val="nil"/>
                  <w:right w:val="single" w:sz="12" w:space="0" w:color="auto"/>
                </w:tcBorders>
                <w:shd w:val="clear" w:color="auto" w:fill="auto"/>
                <w:noWrap/>
                <w:vAlign w:val="bottom"/>
                <w:hideMark/>
              </w:tcPr>
            </w:tcPrChange>
          </w:tcPr>
          <w:p w:rsidR="00734B8F" w:rsidRPr="00EA3338" w:rsidRDefault="00734B8F">
            <w:pPr>
              <w:jc w:val="center"/>
              <w:rPr>
                <w:rFonts w:asciiTheme="minorHAnsi" w:hAnsiTheme="minorHAnsi" w:cstheme="minorHAnsi"/>
              </w:rPr>
            </w:pPr>
            <w:ins w:id="5441" w:author="Michal Pilík" w:date="2018-08-22T13:22:00Z">
              <w:r w:rsidRPr="004058B1">
                <w:rPr>
                  <w:rFonts w:asciiTheme="minorHAnsi" w:hAnsiTheme="minorHAnsi" w:cstheme="minorHAnsi"/>
                </w:rPr>
                <w:t>N</w:t>
              </w:r>
            </w:ins>
            <w:del w:id="5442" w:author="Michal Pilík" w:date="2018-08-22T13:22:00Z">
              <w:r w:rsidRPr="00EA3338" w:rsidDel="0074346E">
                <w:rPr>
                  <w:rFonts w:asciiTheme="minorHAnsi" w:hAnsiTheme="minorHAnsi" w:cstheme="minorHAnsi"/>
                </w:rPr>
                <w:delText>NN</w:delText>
              </w:r>
            </w:del>
          </w:p>
        </w:tc>
      </w:tr>
      <w:tr w:rsidR="00734B8F" w:rsidRPr="00EA3338" w:rsidTr="00795858">
        <w:trPr>
          <w:trHeight w:val="330"/>
          <w:jc w:val="center"/>
          <w:trPrChange w:id="5443" w:author="Trefilová Pavla" w:date="2018-09-04T09:17:00Z">
            <w:trPr>
              <w:gridBefore w:val="1"/>
              <w:gridAfter w:val="0"/>
              <w:trHeight w:val="330"/>
              <w:jc w:val="center"/>
            </w:trPr>
          </w:trPrChange>
        </w:trPr>
        <w:tc>
          <w:tcPr>
            <w:tcW w:w="3560" w:type="dxa"/>
            <w:tcBorders>
              <w:top w:val="single" w:sz="4" w:space="0" w:color="auto"/>
              <w:left w:val="single" w:sz="12" w:space="0" w:color="auto"/>
              <w:bottom w:val="nil"/>
              <w:right w:val="single" w:sz="4" w:space="0" w:color="auto"/>
            </w:tcBorders>
            <w:shd w:val="clear" w:color="auto" w:fill="auto"/>
            <w:noWrap/>
            <w:hideMark/>
            <w:tcPrChange w:id="5444" w:author="Trefilová Pavla" w:date="2018-09-04T09:17:00Z">
              <w:tcPr>
                <w:tcW w:w="3560" w:type="dxa"/>
                <w:gridSpan w:val="2"/>
                <w:tcBorders>
                  <w:top w:val="single" w:sz="4" w:space="0" w:color="auto"/>
                  <w:left w:val="single" w:sz="12" w:space="0" w:color="auto"/>
                  <w:bottom w:val="nil"/>
                  <w:right w:val="single" w:sz="4" w:space="0" w:color="auto"/>
                </w:tcBorders>
                <w:shd w:val="clear" w:color="auto" w:fill="auto"/>
                <w:noWrap/>
                <w:vAlign w:val="bottom"/>
                <w:hideMark/>
              </w:tcPr>
            </w:tcPrChange>
          </w:tcPr>
          <w:p w:rsidR="00734B8F" w:rsidRPr="00EA3338" w:rsidRDefault="00734B8F">
            <w:pPr>
              <w:rPr>
                <w:rFonts w:asciiTheme="minorHAnsi" w:hAnsiTheme="minorHAnsi" w:cstheme="minorHAnsi"/>
              </w:rPr>
            </w:pPr>
            <w:r w:rsidRPr="00EA3338">
              <w:rPr>
                <w:rFonts w:asciiTheme="minorHAnsi" w:hAnsiTheme="minorHAnsi" w:cstheme="minorHAnsi"/>
              </w:rPr>
              <w:t>doc. Ing. Petr Briš, CSc.</w:t>
            </w:r>
          </w:p>
        </w:tc>
        <w:tc>
          <w:tcPr>
            <w:tcW w:w="1108" w:type="dxa"/>
            <w:tcBorders>
              <w:top w:val="single" w:sz="4" w:space="0" w:color="auto"/>
              <w:left w:val="single" w:sz="4" w:space="0" w:color="auto"/>
              <w:bottom w:val="nil"/>
              <w:right w:val="single" w:sz="4" w:space="0" w:color="auto"/>
            </w:tcBorders>
            <w:shd w:val="clear" w:color="auto" w:fill="auto"/>
            <w:noWrap/>
            <w:hideMark/>
            <w:tcPrChange w:id="5445" w:author="Trefilová Pavla" w:date="2018-09-04T09:17:00Z">
              <w:tcPr>
                <w:tcW w:w="1108" w:type="dxa"/>
                <w:gridSpan w:val="2"/>
                <w:tcBorders>
                  <w:top w:val="single" w:sz="4" w:space="0" w:color="auto"/>
                  <w:left w:val="single" w:sz="4" w:space="0" w:color="auto"/>
                  <w:bottom w:val="nil"/>
                  <w:right w:val="single" w:sz="4" w:space="0" w:color="auto"/>
                </w:tcBorders>
                <w:shd w:val="clear" w:color="auto" w:fill="auto"/>
                <w:noWrap/>
                <w:vAlign w:val="bottom"/>
                <w:hideMark/>
              </w:tcPr>
            </w:tcPrChange>
          </w:tcPr>
          <w:p w:rsidR="00734B8F" w:rsidRPr="00EA3338" w:rsidRDefault="00734B8F">
            <w:pPr>
              <w:jc w:val="center"/>
              <w:rPr>
                <w:rFonts w:asciiTheme="minorHAnsi" w:hAnsiTheme="minorHAnsi" w:cstheme="minorHAnsi"/>
              </w:rPr>
            </w:pPr>
            <w:r w:rsidRPr="00EA3338">
              <w:rPr>
                <w:rFonts w:asciiTheme="minorHAnsi" w:hAnsiTheme="minorHAnsi" w:cstheme="minorHAnsi"/>
              </w:rPr>
              <w:t>1955</w:t>
            </w:r>
          </w:p>
        </w:tc>
        <w:tc>
          <w:tcPr>
            <w:tcW w:w="1417" w:type="dxa"/>
            <w:tcBorders>
              <w:top w:val="single" w:sz="4" w:space="0" w:color="auto"/>
              <w:left w:val="nil"/>
              <w:bottom w:val="nil"/>
              <w:right w:val="single" w:sz="4" w:space="0" w:color="auto"/>
            </w:tcBorders>
            <w:shd w:val="clear" w:color="auto" w:fill="auto"/>
            <w:noWrap/>
            <w:hideMark/>
            <w:tcPrChange w:id="5446" w:author="Trefilová Pavla" w:date="2018-09-04T09:17:00Z">
              <w:tcPr>
                <w:tcW w:w="1152" w:type="dxa"/>
                <w:gridSpan w:val="2"/>
                <w:tcBorders>
                  <w:top w:val="single" w:sz="4" w:space="0" w:color="auto"/>
                  <w:left w:val="nil"/>
                  <w:bottom w:val="nil"/>
                  <w:right w:val="single" w:sz="4" w:space="0" w:color="auto"/>
                </w:tcBorders>
                <w:shd w:val="clear" w:color="auto" w:fill="auto"/>
                <w:noWrap/>
                <w:vAlign w:val="bottom"/>
                <w:hideMark/>
              </w:tcPr>
            </w:tcPrChange>
          </w:tcPr>
          <w:p w:rsidR="00734B8F" w:rsidRPr="00EA3338" w:rsidRDefault="00734B8F">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hideMark/>
            <w:tcPrChange w:id="5447" w:author="Trefilová Pavla" w:date="2018-09-04T09:17:00Z">
              <w:tcPr>
                <w:tcW w:w="1400" w:type="dxa"/>
                <w:gridSpan w:val="4"/>
                <w:tcBorders>
                  <w:top w:val="single" w:sz="4" w:space="0" w:color="auto"/>
                  <w:left w:val="single" w:sz="4" w:space="0" w:color="auto"/>
                  <w:bottom w:val="nil"/>
                  <w:right w:val="single" w:sz="12" w:space="0" w:color="auto"/>
                </w:tcBorders>
                <w:shd w:val="clear" w:color="auto" w:fill="auto"/>
                <w:noWrap/>
                <w:vAlign w:val="bottom"/>
                <w:hideMark/>
              </w:tcPr>
            </w:tcPrChange>
          </w:tcPr>
          <w:p w:rsidR="00734B8F" w:rsidRPr="00EA3338" w:rsidRDefault="00734B8F">
            <w:pPr>
              <w:jc w:val="center"/>
              <w:rPr>
                <w:rFonts w:asciiTheme="minorHAnsi" w:hAnsiTheme="minorHAnsi" w:cstheme="minorHAnsi"/>
              </w:rPr>
            </w:pPr>
            <w:ins w:id="5448" w:author="Michal Pilík" w:date="2018-08-22T13:22:00Z">
              <w:r w:rsidRPr="004058B1">
                <w:rPr>
                  <w:rFonts w:asciiTheme="minorHAnsi" w:hAnsiTheme="minorHAnsi" w:cstheme="minorHAnsi"/>
                </w:rPr>
                <w:t>N</w:t>
              </w:r>
            </w:ins>
            <w:del w:id="5449" w:author="Michal Pilík" w:date="2018-08-22T13:22:00Z">
              <w:r w:rsidRPr="00EA3338" w:rsidDel="0074346E">
                <w:rPr>
                  <w:rFonts w:asciiTheme="minorHAnsi" w:hAnsiTheme="minorHAnsi" w:cstheme="minorHAnsi"/>
                </w:rPr>
                <w:delText>NN</w:delText>
              </w:r>
            </w:del>
          </w:p>
        </w:tc>
      </w:tr>
      <w:tr w:rsidR="00734B8F" w:rsidRPr="00EA3338" w:rsidTr="00795858">
        <w:trPr>
          <w:trHeight w:val="330"/>
          <w:jc w:val="center"/>
          <w:trPrChange w:id="5450" w:author="Trefilová Pavla" w:date="2018-09-04T09:17:00Z">
            <w:trPr>
              <w:gridAfter w:val="0"/>
              <w:trHeight w:val="33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tcPrChange w:id="5451" w:author="Trefilová Pavla" w:date="2018-09-04T09:17: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34B8F" w:rsidRPr="00EA3338" w:rsidRDefault="00734B8F">
            <w:pPr>
              <w:rPr>
                <w:rFonts w:asciiTheme="minorHAnsi" w:hAnsiTheme="minorHAnsi" w:cstheme="minorHAnsi"/>
              </w:rPr>
            </w:pPr>
            <w:ins w:id="5452" w:author="Trefilová Pavla" w:date="2018-08-22T10:52:00Z">
              <w:r w:rsidRPr="00EA3338">
                <w:rPr>
                  <w:rFonts w:asciiTheme="minorHAnsi" w:hAnsiTheme="minorHAnsi" w:cstheme="minorHAnsi"/>
                </w:rPr>
                <w:t>doc. Ing. Zuzana Dohnalová, Ph.D.</w:t>
              </w:r>
            </w:ins>
            <w:del w:id="5453" w:author="Trefilová Pavla" w:date="2018-08-22T10:52:00Z">
              <w:r w:rsidRPr="00EA3338" w:rsidDel="00355A01">
                <w:rPr>
                  <w:rFonts w:asciiTheme="minorHAnsi" w:hAnsiTheme="minorHAnsi" w:cstheme="minorHAnsi"/>
                </w:rPr>
                <w:delText>doc. Ing. David Tuček, Ph.D.</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tcPrChange w:id="5454" w:author="Trefilová Pavla" w:date="2018-09-04T09:17:00Z">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34B8F" w:rsidRPr="00EA3338" w:rsidRDefault="00734B8F">
            <w:pPr>
              <w:jc w:val="center"/>
              <w:rPr>
                <w:rFonts w:asciiTheme="minorHAnsi" w:hAnsiTheme="minorHAnsi" w:cstheme="minorHAnsi"/>
              </w:rPr>
            </w:pPr>
            <w:ins w:id="5455" w:author="Trefilová Pavla" w:date="2018-08-22T10:52:00Z">
              <w:r w:rsidRPr="00EA3338">
                <w:rPr>
                  <w:rFonts w:asciiTheme="minorHAnsi" w:hAnsiTheme="minorHAnsi" w:cstheme="minorHAnsi"/>
                </w:rPr>
                <w:t>1966</w:t>
              </w:r>
            </w:ins>
            <w:del w:id="5456" w:author="Trefilová Pavla" w:date="2018-08-22T10:52:00Z">
              <w:r w:rsidRPr="00EA3338" w:rsidDel="00355A01">
                <w:rPr>
                  <w:rFonts w:asciiTheme="minorHAnsi" w:hAnsiTheme="minorHAnsi" w:cstheme="minorHAnsi"/>
                </w:rPr>
                <w:delText>1975</w:delText>
              </w:r>
            </w:del>
          </w:p>
        </w:tc>
        <w:tc>
          <w:tcPr>
            <w:tcW w:w="1417" w:type="dxa"/>
            <w:tcBorders>
              <w:top w:val="single" w:sz="4" w:space="0" w:color="auto"/>
              <w:left w:val="nil"/>
              <w:bottom w:val="single" w:sz="4" w:space="0" w:color="auto"/>
              <w:right w:val="single" w:sz="4" w:space="0" w:color="auto"/>
            </w:tcBorders>
            <w:shd w:val="clear" w:color="auto" w:fill="auto"/>
            <w:noWrap/>
            <w:tcPrChange w:id="5457" w:author="Trefilová Pavla" w:date="2018-09-04T09:17:00Z">
              <w:tcPr>
                <w:tcW w:w="1152"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34B8F" w:rsidRPr="00EA3338" w:rsidRDefault="00734B8F">
            <w:pPr>
              <w:jc w:val="center"/>
              <w:rPr>
                <w:rFonts w:asciiTheme="minorHAnsi" w:hAnsiTheme="minorHAnsi" w:cstheme="minorHAnsi"/>
              </w:rPr>
            </w:pPr>
            <w:ins w:id="5458" w:author="Trefilová Pavla" w:date="2018-08-22T10:52:00Z">
              <w:r w:rsidRPr="00EA3338">
                <w:rPr>
                  <w:rFonts w:asciiTheme="minorHAnsi" w:hAnsiTheme="minorHAnsi" w:cstheme="minorHAnsi"/>
                </w:rPr>
                <w:t>40</w:t>
              </w:r>
            </w:ins>
            <w:del w:id="5459" w:author="Trefilová Pavla" w:date="2018-08-22T10:52:00Z">
              <w:r w:rsidRPr="00EA3338" w:rsidDel="00355A01">
                <w:rPr>
                  <w:rFonts w:asciiTheme="minorHAnsi" w:hAnsiTheme="minorHAnsi" w:cstheme="minorHAnsi"/>
                </w:rPr>
                <w:delText>40</w:delText>
              </w:r>
            </w:del>
          </w:p>
        </w:tc>
        <w:tc>
          <w:tcPr>
            <w:tcW w:w="1400" w:type="dxa"/>
            <w:tcBorders>
              <w:top w:val="single" w:sz="4" w:space="0" w:color="auto"/>
              <w:left w:val="single" w:sz="4" w:space="0" w:color="auto"/>
              <w:bottom w:val="single" w:sz="4" w:space="0" w:color="auto"/>
              <w:right w:val="single" w:sz="12" w:space="0" w:color="auto"/>
            </w:tcBorders>
            <w:shd w:val="clear" w:color="auto" w:fill="auto"/>
            <w:noWrap/>
            <w:tcPrChange w:id="5460" w:author="Trefilová Pavla" w:date="2018-09-04T09:17:00Z">
              <w:tcPr>
                <w:tcW w:w="1400" w:type="dxa"/>
                <w:gridSpan w:val="4"/>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734B8F" w:rsidRPr="00EA3338" w:rsidRDefault="00734B8F">
            <w:pPr>
              <w:jc w:val="center"/>
              <w:rPr>
                <w:rFonts w:asciiTheme="minorHAnsi" w:hAnsiTheme="minorHAnsi" w:cstheme="minorHAnsi"/>
              </w:rPr>
            </w:pPr>
            <w:ins w:id="5461" w:author="Michal Pilík" w:date="2018-08-22T13:22:00Z">
              <w:r w:rsidRPr="004058B1">
                <w:rPr>
                  <w:rFonts w:asciiTheme="minorHAnsi" w:hAnsiTheme="minorHAnsi" w:cstheme="minorHAnsi"/>
                </w:rPr>
                <w:t>N</w:t>
              </w:r>
            </w:ins>
            <w:ins w:id="5462" w:author="Trefilová Pavla" w:date="2018-08-22T10:52:00Z">
              <w:del w:id="5463" w:author="Michal Pilík" w:date="2018-08-22T13:22:00Z">
                <w:r w:rsidRPr="00EA3338" w:rsidDel="0074346E">
                  <w:rPr>
                    <w:rFonts w:asciiTheme="minorHAnsi" w:hAnsiTheme="minorHAnsi" w:cstheme="minorHAnsi"/>
                  </w:rPr>
                  <w:delText>NN</w:delText>
                </w:r>
              </w:del>
            </w:ins>
            <w:del w:id="5464" w:author="Michal Pilík" w:date="2018-08-22T13:22:00Z">
              <w:r w:rsidRPr="00EA3338" w:rsidDel="0074346E">
                <w:rPr>
                  <w:rFonts w:asciiTheme="minorHAnsi" w:hAnsiTheme="minorHAnsi" w:cstheme="minorHAnsi"/>
                </w:rPr>
                <w:delText>NN</w:delText>
              </w:r>
            </w:del>
          </w:p>
        </w:tc>
      </w:tr>
      <w:tr w:rsidR="00734B8F" w:rsidRPr="00EA3338" w:rsidTr="00795858">
        <w:trPr>
          <w:trHeight w:val="330"/>
          <w:jc w:val="center"/>
          <w:trPrChange w:id="5465" w:author="Trefilová Pavla" w:date="2018-09-04T09:17:00Z">
            <w:trPr>
              <w:gridBefore w:val="1"/>
              <w:gridAfter w:val="0"/>
              <w:trHeight w:val="33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tcPrChange w:id="5466" w:author="Trefilová Pavla" w:date="2018-09-04T09:17: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34B8F" w:rsidRPr="00EA3338" w:rsidRDefault="00734B8F">
            <w:pPr>
              <w:rPr>
                <w:rFonts w:asciiTheme="minorHAnsi" w:hAnsiTheme="minorHAnsi" w:cstheme="minorHAnsi"/>
              </w:rPr>
            </w:pPr>
            <w:r w:rsidRPr="00EA3338">
              <w:rPr>
                <w:rFonts w:asciiTheme="minorHAnsi" w:hAnsiTheme="minorHAnsi" w:cstheme="minorHAnsi"/>
              </w:rPr>
              <w:t>doc. Ing. Josef Sedlák, Ph.D</w:t>
            </w:r>
            <w:del w:id="5467" w:author="Michal Pilík" w:date="2018-08-31T09:27:00Z">
              <w:r w:rsidRPr="00EA3338" w:rsidDel="00C466F0">
                <w:rPr>
                  <w:rFonts w:asciiTheme="minorHAnsi" w:hAnsiTheme="minorHAnsi" w:cstheme="minorHAnsi"/>
                </w:rPr>
                <w:delText>.*</w:delText>
              </w:r>
            </w:del>
            <w:ins w:id="5468" w:author="Michal Pilík" w:date="2018-08-31T09:27:00Z">
              <w:r w:rsidR="00C466F0" w:rsidRPr="00EA3338">
                <w:rPr>
                  <w:rFonts w:asciiTheme="minorHAnsi" w:hAnsiTheme="minorHAnsi" w:cstheme="minorHAnsi"/>
                </w:rPr>
                <w:t>.</w:t>
              </w:r>
              <w:r w:rsidR="00C466F0" w:rsidRPr="00C466F0">
                <w:rPr>
                  <w:rFonts w:asciiTheme="minorHAnsi" w:hAnsiTheme="minorHAnsi" w:cstheme="minorHAnsi"/>
                  <w:vertAlign w:val="superscript"/>
                  <w:rPrChange w:id="5469" w:author="Michal Pilík" w:date="2018-08-31T09:27:00Z">
                    <w:rPr>
                      <w:rFonts w:asciiTheme="minorHAnsi" w:hAnsiTheme="minorHAnsi" w:cstheme="minorHAnsi"/>
                    </w:rPr>
                  </w:rPrChange>
                </w:rPr>
                <w:t>1</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tcPrChange w:id="5470" w:author="Trefilová Pavla" w:date="2018-09-04T09:17:00Z">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34B8F" w:rsidRPr="00EA3338" w:rsidRDefault="00734B8F">
            <w:pPr>
              <w:jc w:val="center"/>
              <w:rPr>
                <w:rFonts w:asciiTheme="minorHAnsi" w:hAnsiTheme="minorHAnsi" w:cstheme="minorHAnsi"/>
              </w:rPr>
            </w:pPr>
            <w:r w:rsidRPr="00EA3338">
              <w:rPr>
                <w:rFonts w:asciiTheme="minorHAnsi" w:hAnsiTheme="minorHAnsi" w:cstheme="minorHAnsi"/>
              </w:rPr>
              <w:t>1981</w:t>
            </w:r>
          </w:p>
        </w:tc>
        <w:tc>
          <w:tcPr>
            <w:tcW w:w="1417" w:type="dxa"/>
            <w:tcBorders>
              <w:top w:val="single" w:sz="4" w:space="0" w:color="auto"/>
              <w:left w:val="nil"/>
              <w:bottom w:val="single" w:sz="4" w:space="0" w:color="auto"/>
              <w:right w:val="single" w:sz="4" w:space="0" w:color="auto"/>
            </w:tcBorders>
            <w:shd w:val="clear" w:color="auto" w:fill="auto"/>
            <w:noWrap/>
            <w:tcPrChange w:id="5471" w:author="Trefilová Pavla" w:date="2018-09-04T09:17:00Z">
              <w:tcPr>
                <w:tcW w:w="1152"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34B8F" w:rsidRPr="00EA3338" w:rsidRDefault="00734B8F">
            <w:pPr>
              <w:jc w:val="center"/>
              <w:rPr>
                <w:rFonts w:asciiTheme="minorHAnsi" w:hAnsiTheme="minorHAnsi" w:cstheme="minorHAnsi"/>
              </w:rPr>
            </w:pPr>
            <w:r w:rsidRPr="00EA3338">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tcPrChange w:id="5472" w:author="Trefilová Pavla" w:date="2018-09-04T09:17:00Z">
              <w:tcPr>
                <w:tcW w:w="1400" w:type="dxa"/>
                <w:gridSpan w:val="4"/>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734B8F" w:rsidRPr="00EA3338" w:rsidRDefault="00734B8F">
            <w:pPr>
              <w:jc w:val="center"/>
              <w:rPr>
                <w:rFonts w:asciiTheme="minorHAnsi" w:hAnsiTheme="minorHAnsi" w:cstheme="minorHAnsi"/>
              </w:rPr>
            </w:pPr>
            <w:ins w:id="5473" w:author="Michal Pilík" w:date="2018-08-22T13:22:00Z">
              <w:r w:rsidRPr="004058B1">
                <w:rPr>
                  <w:rFonts w:asciiTheme="minorHAnsi" w:hAnsiTheme="minorHAnsi" w:cstheme="minorHAnsi"/>
                </w:rPr>
                <w:t>N</w:t>
              </w:r>
            </w:ins>
            <w:del w:id="5474" w:author="Michal Pilík" w:date="2018-08-22T13:22:00Z">
              <w:r w:rsidRPr="00EA3338" w:rsidDel="0074346E">
                <w:rPr>
                  <w:rFonts w:asciiTheme="minorHAnsi" w:hAnsiTheme="minorHAnsi" w:cstheme="minorHAnsi"/>
                </w:rPr>
                <w:delText>NN</w:delText>
              </w:r>
            </w:del>
          </w:p>
        </w:tc>
      </w:tr>
      <w:tr w:rsidR="00734B8F" w:rsidRPr="00EA3338" w:rsidTr="00795858">
        <w:trPr>
          <w:trHeight w:val="345"/>
          <w:jc w:val="center"/>
          <w:trPrChange w:id="5475" w:author="Trefilová Pavla" w:date="2018-09-04T09:17:00Z">
            <w:trPr>
              <w:gridBefore w:val="1"/>
              <w:gridAfter w:val="0"/>
              <w:trHeight w:val="345"/>
              <w:jc w:val="center"/>
            </w:trPr>
          </w:trPrChange>
        </w:trPr>
        <w:tc>
          <w:tcPr>
            <w:tcW w:w="3560" w:type="dxa"/>
            <w:tcBorders>
              <w:top w:val="nil"/>
              <w:left w:val="single" w:sz="12" w:space="0" w:color="auto"/>
              <w:bottom w:val="single" w:sz="4" w:space="0" w:color="auto"/>
              <w:right w:val="single" w:sz="4" w:space="0" w:color="auto"/>
            </w:tcBorders>
            <w:shd w:val="clear" w:color="auto" w:fill="auto"/>
            <w:noWrap/>
            <w:hideMark/>
            <w:tcPrChange w:id="5476" w:author="Trefilová Pavla" w:date="2018-09-04T09:17:00Z">
              <w:tcPr>
                <w:tcW w:w="3560" w:type="dxa"/>
                <w:gridSpan w:val="2"/>
                <w:tcBorders>
                  <w:top w:val="nil"/>
                  <w:left w:val="single" w:sz="12" w:space="0" w:color="auto"/>
                  <w:bottom w:val="single" w:sz="4" w:space="0" w:color="auto"/>
                  <w:right w:val="single" w:sz="4" w:space="0" w:color="auto"/>
                </w:tcBorders>
                <w:shd w:val="clear" w:color="auto" w:fill="auto"/>
                <w:noWrap/>
                <w:vAlign w:val="center"/>
                <w:hideMark/>
              </w:tcPr>
            </w:tcPrChange>
          </w:tcPr>
          <w:p w:rsidR="00734B8F" w:rsidRPr="00EA3338" w:rsidRDefault="00734B8F">
            <w:pPr>
              <w:rPr>
                <w:rFonts w:asciiTheme="minorHAnsi" w:hAnsiTheme="minorHAnsi" w:cstheme="minorHAnsi"/>
              </w:rPr>
            </w:pPr>
            <w:r w:rsidRPr="00EA3338">
              <w:rPr>
                <w:rFonts w:asciiTheme="minorHAnsi" w:hAnsiTheme="minorHAnsi" w:cstheme="minorHAnsi"/>
              </w:rPr>
              <w:t>doc. Ing. Jena Švarcová, Ph.D.</w:t>
            </w:r>
          </w:p>
        </w:tc>
        <w:tc>
          <w:tcPr>
            <w:tcW w:w="1108" w:type="dxa"/>
            <w:tcBorders>
              <w:top w:val="nil"/>
              <w:left w:val="single" w:sz="4" w:space="0" w:color="auto"/>
              <w:bottom w:val="single" w:sz="4" w:space="0" w:color="auto"/>
              <w:right w:val="single" w:sz="4" w:space="0" w:color="auto"/>
            </w:tcBorders>
            <w:shd w:val="clear" w:color="auto" w:fill="auto"/>
            <w:noWrap/>
            <w:hideMark/>
            <w:tcPrChange w:id="5477" w:author="Trefilová Pavla" w:date="2018-09-04T09:17:00Z">
              <w:tcPr>
                <w:tcW w:w="1108" w:type="dxa"/>
                <w:gridSpan w:val="2"/>
                <w:tcBorders>
                  <w:top w:val="nil"/>
                  <w:left w:val="single" w:sz="4" w:space="0" w:color="auto"/>
                  <w:bottom w:val="single" w:sz="4" w:space="0" w:color="auto"/>
                  <w:right w:val="single" w:sz="4" w:space="0" w:color="auto"/>
                </w:tcBorders>
                <w:shd w:val="clear" w:color="auto" w:fill="auto"/>
                <w:noWrap/>
                <w:vAlign w:val="center"/>
                <w:hideMark/>
              </w:tcPr>
            </w:tcPrChange>
          </w:tcPr>
          <w:p w:rsidR="00734B8F" w:rsidRPr="00EA3338" w:rsidRDefault="00734B8F">
            <w:pPr>
              <w:jc w:val="center"/>
              <w:rPr>
                <w:rFonts w:asciiTheme="minorHAnsi" w:hAnsiTheme="minorHAnsi" w:cstheme="minorHAnsi"/>
              </w:rPr>
            </w:pPr>
            <w:r w:rsidRPr="00EA3338">
              <w:rPr>
                <w:rFonts w:asciiTheme="minorHAnsi" w:hAnsiTheme="minorHAnsi" w:cstheme="minorHAnsi"/>
              </w:rPr>
              <w:t>1963</w:t>
            </w:r>
          </w:p>
        </w:tc>
        <w:tc>
          <w:tcPr>
            <w:tcW w:w="1417" w:type="dxa"/>
            <w:tcBorders>
              <w:top w:val="nil"/>
              <w:left w:val="nil"/>
              <w:bottom w:val="single" w:sz="4" w:space="0" w:color="auto"/>
              <w:right w:val="single" w:sz="4" w:space="0" w:color="auto"/>
            </w:tcBorders>
            <w:shd w:val="clear" w:color="auto" w:fill="auto"/>
            <w:noWrap/>
            <w:hideMark/>
            <w:tcPrChange w:id="5478" w:author="Trefilová Pavla" w:date="2018-09-04T09:17:00Z">
              <w:tcPr>
                <w:tcW w:w="1152" w:type="dxa"/>
                <w:gridSpan w:val="2"/>
                <w:tcBorders>
                  <w:top w:val="nil"/>
                  <w:left w:val="nil"/>
                  <w:bottom w:val="single" w:sz="4" w:space="0" w:color="auto"/>
                  <w:right w:val="single" w:sz="4" w:space="0" w:color="auto"/>
                </w:tcBorders>
                <w:shd w:val="clear" w:color="auto" w:fill="auto"/>
                <w:noWrap/>
                <w:vAlign w:val="center"/>
                <w:hideMark/>
              </w:tcPr>
            </w:tcPrChange>
          </w:tcPr>
          <w:p w:rsidR="00734B8F" w:rsidRPr="00EA3338" w:rsidRDefault="00734B8F">
            <w:pPr>
              <w:jc w:val="center"/>
              <w:rPr>
                <w:rFonts w:asciiTheme="minorHAnsi" w:hAnsiTheme="minorHAnsi" w:cstheme="minorHAnsi"/>
              </w:rPr>
            </w:pPr>
            <w:r w:rsidRPr="00EA3338">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hideMark/>
            <w:tcPrChange w:id="5479" w:author="Trefilová Pavla" w:date="2018-09-04T09:17:00Z">
              <w:tcPr>
                <w:tcW w:w="1400" w:type="dxa"/>
                <w:gridSpan w:val="4"/>
                <w:tcBorders>
                  <w:top w:val="nil"/>
                  <w:left w:val="single" w:sz="4" w:space="0" w:color="auto"/>
                  <w:bottom w:val="single" w:sz="4" w:space="0" w:color="auto"/>
                  <w:right w:val="single" w:sz="12" w:space="0" w:color="auto"/>
                </w:tcBorders>
                <w:shd w:val="clear" w:color="auto" w:fill="auto"/>
                <w:noWrap/>
                <w:vAlign w:val="center"/>
                <w:hideMark/>
              </w:tcPr>
            </w:tcPrChange>
          </w:tcPr>
          <w:p w:rsidR="00734B8F" w:rsidRPr="00EA3338" w:rsidRDefault="00734B8F">
            <w:pPr>
              <w:jc w:val="center"/>
              <w:rPr>
                <w:rFonts w:asciiTheme="minorHAnsi" w:hAnsiTheme="minorHAnsi" w:cstheme="minorHAnsi"/>
              </w:rPr>
            </w:pPr>
            <w:ins w:id="5480" w:author="Michal Pilík" w:date="2018-08-22T13:22:00Z">
              <w:r w:rsidRPr="004058B1">
                <w:rPr>
                  <w:rFonts w:asciiTheme="minorHAnsi" w:hAnsiTheme="minorHAnsi" w:cstheme="minorHAnsi"/>
                </w:rPr>
                <w:t>N</w:t>
              </w:r>
            </w:ins>
            <w:del w:id="5481" w:author="Michal Pilík" w:date="2018-08-22T13:22:00Z">
              <w:r w:rsidRPr="00EA3338" w:rsidDel="0074346E">
                <w:rPr>
                  <w:rFonts w:asciiTheme="minorHAnsi" w:hAnsiTheme="minorHAnsi" w:cstheme="minorHAnsi"/>
                </w:rPr>
                <w:delText>NN</w:delText>
              </w:r>
            </w:del>
          </w:p>
        </w:tc>
      </w:tr>
      <w:tr w:rsidR="00C466F0" w:rsidRPr="00EA3338" w:rsidTr="00795858">
        <w:tblPrEx>
          <w:tblPrExChange w:id="5482" w:author="Trefilová Pavla" w:date="2018-09-04T09:17:00Z">
            <w:tblPrEx>
              <w:tblW w:w="7485" w:type="dxa"/>
            </w:tblPrEx>
          </w:tblPrExChange>
        </w:tblPrEx>
        <w:trPr>
          <w:trHeight w:val="330"/>
          <w:jc w:val="center"/>
          <w:ins w:id="5483" w:author="Michal Pilík" w:date="2018-08-31T09:27:00Z"/>
          <w:trPrChange w:id="5484" w:author="Trefilová Pavla" w:date="2018-09-04T09:17:00Z">
            <w:trPr>
              <w:gridAfter w:val="0"/>
              <w:trHeight w:val="33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tcPrChange w:id="5485" w:author="Trefilová Pavla" w:date="2018-09-04T09:17: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C466F0" w:rsidRPr="00EA3338" w:rsidRDefault="00C466F0">
            <w:pPr>
              <w:rPr>
                <w:ins w:id="5486" w:author="Michal Pilík" w:date="2018-08-31T09:27:00Z"/>
                <w:rFonts w:asciiTheme="minorHAnsi" w:hAnsiTheme="minorHAnsi" w:cstheme="minorHAnsi"/>
              </w:rPr>
            </w:pPr>
            <w:ins w:id="5487" w:author="Michal Pilík" w:date="2018-08-31T09:27:00Z">
              <w:r>
                <w:rPr>
                  <w:rFonts w:asciiTheme="minorHAnsi" w:hAnsiTheme="minorHAnsi" w:cstheme="minorHAnsi"/>
                </w:rPr>
                <w:t>prof. Ing. Vieroslav Molnár, Ph</w:t>
              </w:r>
              <w:del w:id="5488" w:author="Trefilová Pavla" w:date="2018-09-04T09:15:00Z">
                <w:r w:rsidDel="00795858">
                  <w:rPr>
                    <w:rFonts w:asciiTheme="minorHAnsi" w:hAnsiTheme="minorHAnsi" w:cstheme="minorHAnsi"/>
                  </w:rPr>
                  <w:delText>.</w:delText>
                </w:r>
              </w:del>
              <w:r>
                <w:rPr>
                  <w:rFonts w:asciiTheme="minorHAnsi" w:hAnsiTheme="minorHAnsi" w:cstheme="minorHAnsi"/>
                </w:rPr>
                <w:t>D.</w:t>
              </w:r>
              <w:r w:rsidRPr="00C466F0">
                <w:rPr>
                  <w:rFonts w:asciiTheme="minorHAnsi" w:hAnsiTheme="minorHAnsi" w:cstheme="minorHAnsi"/>
                  <w:vertAlign w:val="superscript"/>
                  <w:rPrChange w:id="5489" w:author="Michal Pilík" w:date="2018-08-31T09:27:00Z">
                    <w:rPr>
                      <w:rFonts w:asciiTheme="minorHAnsi" w:hAnsiTheme="minorHAnsi" w:cstheme="minorHAnsi"/>
                    </w:rPr>
                  </w:rPrChange>
                </w:rPr>
                <w:t>2</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tcPrChange w:id="5490" w:author="Trefilová Pavla" w:date="2018-09-04T09:17:00Z">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C466F0" w:rsidRPr="00EA3338" w:rsidRDefault="00C466F0">
            <w:pPr>
              <w:jc w:val="center"/>
              <w:rPr>
                <w:ins w:id="5491" w:author="Michal Pilík" w:date="2018-08-31T09:27:00Z"/>
                <w:rFonts w:asciiTheme="minorHAnsi" w:hAnsiTheme="minorHAnsi" w:cstheme="minorHAnsi"/>
              </w:rPr>
            </w:pPr>
            <w:ins w:id="5492" w:author="Michal Pilík" w:date="2018-08-31T09:27:00Z">
              <w:r>
                <w:rPr>
                  <w:rFonts w:asciiTheme="minorHAnsi" w:hAnsiTheme="minorHAnsi" w:cstheme="minorHAnsi"/>
                </w:rPr>
                <w:t>1960</w:t>
              </w:r>
            </w:ins>
          </w:p>
        </w:tc>
        <w:tc>
          <w:tcPr>
            <w:tcW w:w="1417" w:type="dxa"/>
            <w:tcBorders>
              <w:top w:val="single" w:sz="4" w:space="0" w:color="auto"/>
              <w:left w:val="nil"/>
              <w:bottom w:val="single" w:sz="4" w:space="0" w:color="auto"/>
              <w:right w:val="single" w:sz="4" w:space="0" w:color="auto"/>
            </w:tcBorders>
            <w:shd w:val="clear" w:color="auto" w:fill="auto"/>
            <w:noWrap/>
            <w:tcPrChange w:id="5493" w:author="Trefilová Pavla" w:date="2018-09-04T09:17:00Z">
              <w:tcPr>
                <w:tcW w:w="1417" w:type="dxa"/>
                <w:gridSpan w:val="4"/>
                <w:tcBorders>
                  <w:top w:val="single" w:sz="4" w:space="0" w:color="auto"/>
                  <w:left w:val="nil"/>
                  <w:bottom w:val="single" w:sz="4" w:space="0" w:color="auto"/>
                  <w:right w:val="single" w:sz="4" w:space="0" w:color="auto"/>
                </w:tcBorders>
                <w:shd w:val="clear" w:color="auto" w:fill="auto"/>
                <w:noWrap/>
                <w:vAlign w:val="bottom"/>
              </w:tcPr>
            </w:tcPrChange>
          </w:tcPr>
          <w:p w:rsidR="00C466F0" w:rsidRPr="00EA3338" w:rsidRDefault="00C466F0">
            <w:pPr>
              <w:jc w:val="center"/>
              <w:rPr>
                <w:ins w:id="5494" w:author="Michal Pilík" w:date="2018-08-31T09:27:00Z"/>
                <w:rFonts w:asciiTheme="minorHAnsi" w:hAnsiTheme="minorHAnsi" w:cstheme="minorHAnsi"/>
              </w:rPr>
            </w:pPr>
            <w:ins w:id="5495" w:author="Michal Pilík" w:date="2018-08-31T09:27:00Z">
              <w:r>
                <w:rPr>
                  <w:rFonts w:asciiTheme="minorHAnsi" w:hAnsiTheme="minorHAnsi" w:cstheme="minorHAnsi"/>
                </w:rPr>
                <w:t>20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tcPrChange w:id="5496" w:author="Trefilová Pavla" w:date="2018-09-04T09:17:00Z">
              <w:tcPr>
                <w:tcW w:w="1400" w:type="dxa"/>
                <w:gridSpan w:val="4"/>
                <w:tcBorders>
                  <w:top w:val="single" w:sz="4" w:space="0" w:color="auto"/>
                  <w:left w:val="single" w:sz="4" w:space="0" w:color="auto"/>
                  <w:bottom w:val="single" w:sz="4" w:space="0" w:color="auto"/>
                  <w:right w:val="single" w:sz="12" w:space="0" w:color="auto"/>
                </w:tcBorders>
                <w:shd w:val="clear" w:color="auto" w:fill="auto"/>
                <w:noWrap/>
              </w:tcPr>
            </w:tcPrChange>
          </w:tcPr>
          <w:p w:rsidR="00C466F0" w:rsidRPr="004058B1" w:rsidRDefault="00C466F0">
            <w:pPr>
              <w:jc w:val="center"/>
              <w:rPr>
                <w:ins w:id="5497" w:author="Michal Pilík" w:date="2018-08-31T09:27:00Z"/>
                <w:rFonts w:asciiTheme="minorHAnsi" w:hAnsiTheme="minorHAnsi" w:cstheme="minorHAnsi"/>
              </w:rPr>
            </w:pPr>
            <w:ins w:id="5498" w:author="Michal Pilík" w:date="2018-08-31T09:27:00Z">
              <w:del w:id="5499" w:author="Trefilová Pavla" w:date="2018-09-04T09:16:00Z">
                <w:r w:rsidDel="00795858">
                  <w:rPr>
                    <w:rFonts w:asciiTheme="minorHAnsi" w:hAnsiTheme="minorHAnsi" w:cstheme="minorHAnsi"/>
                  </w:rPr>
                  <w:delText>N</w:delText>
                </w:r>
              </w:del>
            </w:ins>
            <w:ins w:id="5500" w:author="Trefilová Pavla" w:date="2018-09-04T09:16:00Z">
              <w:r w:rsidR="00795858">
                <w:rPr>
                  <w:rFonts w:asciiTheme="minorHAnsi" w:hAnsiTheme="minorHAnsi" w:cstheme="minorHAnsi"/>
                </w:rPr>
                <w:t>U-31.8.2021</w:t>
              </w:r>
            </w:ins>
          </w:p>
        </w:tc>
      </w:tr>
      <w:tr w:rsidR="00734B8F" w:rsidRPr="00EA3338" w:rsidTr="00795858">
        <w:trPr>
          <w:trHeight w:val="315"/>
          <w:jc w:val="center"/>
          <w:trPrChange w:id="5501" w:author="Trefilová Pavla" w:date="2018-09-04T09:17:00Z">
            <w:trPr>
              <w:gridAfter w:val="0"/>
              <w:trHeight w:val="315"/>
              <w:jc w:val="center"/>
            </w:trPr>
          </w:trPrChange>
        </w:trPr>
        <w:tc>
          <w:tcPr>
            <w:tcW w:w="3560" w:type="dxa"/>
            <w:tcBorders>
              <w:top w:val="nil"/>
              <w:left w:val="single" w:sz="12" w:space="0" w:color="auto"/>
              <w:bottom w:val="single" w:sz="12" w:space="0" w:color="auto"/>
              <w:right w:val="single" w:sz="4" w:space="0" w:color="auto"/>
            </w:tcBorders>
            <w:shd w:val="clear" w:color="auto" w:fill="auto"/>
            <w:noWrap/>
            <w:tcPrChange w:id="5502" w:author="Trefilová Pavla" w:date="2018-09-04T09:17:00Z">
              <w:tcPr>
                <w:tcW w:w="3560" w:type="dxa"/>
                <w:gridSpan w:val="2"/>
                <w:tcBorders>
                  <w:top w:val="nil"/>
                  <w:left w:val="single" w:sz="12" w:space="0" w:color="auto"/>
                  <w:bottom w:val="single" w:sz="12" w:space="0" w:color="auto"/>
                  <w:right w:val="single" w:sz="4" w:space="0" w:color="auto"/>
                </w:tcBorders>
                <w:shd w:val="clear" w:color="auto" w:fill="auto"/>
                <w:noWrap/>
                <w:vAlign w:val="bottom"/>
              </w:tcPr>
            </w:tcPrChange>
          </w:tcPr>
          <w:p w:rsidR="00734B8F" w:rsidRPr="00EA3338" w:rsidRDefault="00734B8F">
            <w:pPr>
              <w:rPr>
                <w:rFonts w:asciiTheme="minorHAnsi" w:hAnsiTheme="minorHAnsi" w:cstheme="minorHAnsi"/>
              </w:rPr>
            </w:pPr>
            <w:ins w:id="5503" w:author="Trefilová Pavla" w:date="2018-08-22T10:53:00Z">
              <w:r w:rsidRPr="00EA3338">
                <w:rPr>
                  <w:rFonts w:asciiTheme="minorHAnsi" w:hAnsiTheme="minorHAnsi" w:cstheme="minorHAnsi"/>
                </w:rPr>
                <w:t>doc. Ing. David Tuček, Ph.D.</w:t>
              </w:r>
            </w:ins>
            <w:del w:id="5504" w:author="Trefilová Pavla" w:date="2018-08-22T10:52:00Z">
              <w:r w:rsidRPr="00EA3338" w:rsidDel="00355A01">
                <w:rPr>
                  <w:rFonts w:asciiTheme="minorHAnsi" w:hAnsiTheme="minorHAnsi" w:cstheme="minorHAnsi"/>
                </w:rPr>
                <w:delText>doc. Ing. Zuzana Dohnalová, Ph.D.</w:delText>
              </w:r>
            </w:del>
          </w:p>
        </w:tc>
        <w:tc>
          <w:tcPr>
            <w:tcW w:w="1108" w:type="dxa"/>
            <w:tcBorders>
              <w:top w:val="nil"/>
              <w:left w:val="single" w:sz="4" w:space="0" w:color="auto"/>
              <w:bottom w:val="single" w:sz="12" w:space="0" w:color="auto"/>
              <w:right w:val="single" w:sz="4" w:space="0" w:color="auto"/>
            </w:tcBorders>
            <w:shd w:val="clear" w:color="auto" w:fill="auto"/>
            <w:noWrap/>
            <w:tcPrChange w:id="5505" w:author="Trefilová Pavla" w:date="2018-09-04T09:17:00Z">
              <w:tcPr>
                <w:tcW w:w="1108" w:type="dxa"/>
                <w:gridSpan w:val="2"/>
                <w:tcBorders>
                  <w:top w:val="nil"/>
                  <w:left w:val="single" w:sz="4" w:space="0" w:color="auto"/>
                  <w:bottom w:val="single" w:sz="12" w:space="0" w:color="auto"/>
                  <w:right w:val="single" w:sz="4" w:space="0" w:color="auto"/>
                </w:tcBorders>
                <w:shd w:val="clear" w:color="auto" w:fill="auto"/>
                <w:noWrap/>
                <w:vAlign w:val="bottom"/>
              </w:tcPr>
            </w:tcPrChange>
          </w:tcPr>
          <w:p w:rsidR="00734B8F" w:rsidRPr="00EA3338" w:rsidRDefault="00734B8F">
            <w:pPr>
              <w:jc w:val="center"/>
              <w:rPr>
                <w:rFonts w:asciiTheme="minorHAnsi" w:hAnsiTheme="minorHAnsi" w:cstheme="minorHAnsi"/>
              </w:rPr>
            </w:pPr>
            <w:ins w:id="5506" w:author="Trefilová Pavla" w:date="2018-08-22T10:53:00Z">
              <w:r w:rsidRPr="00EA3338">
                <w:rPr>
                  <w:rFonts w:asciiTheme="minorHAnsi" w:hAnsiTheme="minorHAnsi" w:cstheme="minorHAnsi"/>
                </w:rPr>
                <w:t>1975</w:t>
              </w:r>
            </w:ins>
            <w:del w:id="5507" w:author="Trefilová Pavla" w:date="2018-08-22T10:52:00Z">
              <w:r w:rsidRPr="00EA3338" w:rsidDel="00355A01">
                <w:rPr>
                  <w:rFonts w:asciiTheme="minorHAnsi" w:hAnsiTheme="minorHAnsi" w:cstheme="minorHAnsi"/>
                </w:rPr>
                <w:delText>1966</w:delText>
              </w:r>
            </w:del>
          </w:p>
        </w:tc>
        <w:tc>
          <w:tcPr>
            <w:tcW w:w="1417" w:type="dxa"/>
            <w:tcBorders>
              <w:top w:val="nil"/>
              <w:left w:val="nil"/>
              <w:bottom w:val="single" w:sz="12" w:space="0" w:color="auto"/>
              <w:right w:val="single" w:sz="4" w:space="0" w:color="auto"/>
            </w:tcBorders>
            <w:shd w:val="clear" w:color="auto" w:fill="auto"/>
            <w:noWrap/>
            <w:tcPrChange w:id="5508" w:author="Trefilová Pavla" w:date="2018-09-04T09:17:00Z">
              <w:tcPr>
                <w:tcW w:w="1152" w:type="dxa"/>
                <w:gridSpan w:val="2"/>
                <w:tcBorders>
                  <w:top w:val="nil"/>
                  <w:left w:val="nil"/>
                  <w:bottom w:val="single" w:sz="12" w:space="0" w:color="auto"/>
                  <w:right w:val="single" w:sz="4" w:space="0" w:color="auto"/>
                </w:tcBorders>
                <w:shd w:val="clear" w:color="auto" w:fill="auto"/>
                <w:noWrap/>
                <w:vAlign w:val="bottom"/>
              </w:tcPr>
            </w:tcPrChange>
          </w:tcPr>
          <w:p w:rsidR="00734B8F" w:rsidRPr="00EA3338" w:rsidRDefault="00734B8F">
            <w:pPr>
              <w:jc w:val="center"/>
              <w:rPr>
                <w:rFonts w:asciiTheme="minorHAnsi" w:hAnsiTheme="minorHAnsi" w:cstheme="minorHAnsi"/>
              </w:rPr>
            </w:pPr>
            <w:ins w:id="5509" w:author="Trefilová Pavla" w:date="2018-08-22T10:53:00Z">
              <w:r w:rsidRPr="00EA3338">
                <w:rPr>
                  <w:rFonts w:asciiTheme="minorHAnsi" w:hAnsiTheme="minorHAnsi" w:cstheme="minorHAnsi"/>
                </w:rPr>
                <w:t>40</w:t>
              </w:r>
            </w:ins>
            <w:del w:id="5510" w:author="Trefilová Pavla" w:date="2018-08-22T10:52:00Z">
              <w:r w:rsidRPr="00EA3338" w:rsidDel="00355A01">
                <w:rPr>
                  <w:rFonts w:asciiTheme="minorHAnsi" w:hAnsiTheme="minorHAnsi" w:cstheme="minorHAnsi"/>
                </w:rPr>
                <w:delText>40</w:delText>
              </w:r>
            </w:del>
          </w:p>
        </w:tc>
        <w:tc>
          <w:tcPr>
            <w:tcW w:w="1400" w:type="dxa"/>
            <w:tcBorders>
              <w:top w:val="nil"/>
              <w:left w:val="single" w:sz="4" w:space="0" w:color="auto"/>
              <w:bottom w:val="single" w:sz="12" w:space="0" w:color="auto"/>
              <w:right w:val="single" w:sz="12" w:space="0" w:color="auto"/>
            </w:tcBorders>
            <w:shd w:val="clear" w:color="auto" w:fill="auto"/>
            <w:noWrap/>
            <w:tcPrChange w:id="5511" w:author="Trefilová Pavla" w:date="2018-09-04T09:17:00Z">
              <w:tcPr>
                <w:tcW w:w="1400" w:type="dxa"/>
                <w:gridSpan w:val="4"/>
                <w:tcBorders>
                  <w:top w:val="nil"/>
                  <w:left w:val="single" w:sz="4" w:space="0" w:color="auto"/>
                  <w:bottom w:val="single" w:sz="12" w:space="0" w:color="auto"/>
                  <w:right w:val="single" w:sz="12" w:space="0" w:color="auto"/>
                </w:tcBorders>
                <w:shd w:val="clear" w:color="auto" w:fill="auto"/>
                <w:noWrap/>
                <w:vAlign w:val="bottom"/>
              </w:tcPr>
            </w:tcPrChange>
          </w:tcPr>
          <w:p w:rsidR="00734B8F" w:rsidRPr="00EA3338" w:rsidRDefault="00734B8F">
            <w:pPr>
              <w:jc w:val="center"/>
              <w:rPr>
                <w:rFonts w:asciiTheme="minorHAnsi" w:hAnsiTheme="minorHAnsi" w:cstheme="minorHAnsi"/>
              </w:rPr>
            </w:pPr>
            <w:ins w:id="5512" w:author="Michal Pilík" w:date="2018-08-22T13:22:00Z">
              <w:r w:rsidRPr="004058B1">
                <w:rPr>
                  <w:rFonts w:asciiTheme="minorHAnsi" w:hAnsiTheme="minorHAnsi" w:cstheme="minorHAnsi"/>
                </w:rPr>
                <w:t>N</w:t>
              </w:r>
            </w:ins>
            <w:ins w:id="5513" w:author="Trefilová Pavla" w:date="2018-08-22T10:53:00Z">
              <w:del w:id="5514" w:author="Michal Pilík" w:date="2018-08-22T13:22:00Z">
                <w:r w:rsidRPr="00EA3338" w:rsidDel="0074346E">
                  <w:rPr>
                    <w:rFonts w:asciiTheme="minorHAnsi" w:hAnsiTheme="minorHAnsi" w:cstheme="minorHAnsi"/>
                  </w:rPr>
                  <w:delText>NN</w:delText>
                </w:r>
              </w:del>
            </w:ins>
            <w:del w:id="5515" w:author="Michal Pilík" w:date="2018-08-22T13:22:00Z">
              <w:r w:rsidRPr="00EA3338" w:rsidDel="0074346E">
                <w:rPr>
                  <w:rFonts w:asciiTheme="minorHAnsi" w:hAnsiTheme="minorHAnsi" w:cstheme="minorHAnsi"/>
                </w:rPr>
                <w:delText>NN</w:delText>
              </w:r>
            </w:del>
          </w:p>
        </w:tc>
      </w:tr>
      <w:tr w:rsidR="00355A01" w:rsidRPr="00EA3338" w:rsidTr="003A5160">
        <w:trPr>
          <w:trHeight w:val="345"/>
          <w:jc w:val="center"/>
          <w:trPrChange w:id="5516" w:author="Michal Pilík" w:date="2018-08-30T15:16:00Z">
            <w:trPr>
              <w:gridAfter w:val="0"/>
              <w:trHeight w:val="345"/>
              <w:jc w:val="center"/>
            </w:trPr>
          </w:trPrChange>
        </w:trPr>
        <w:tc>
          <w:tcPr>
            <w:tcW w:w="748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5517" w:author="Michal Pilík" w:date="2018-08-30T15:16:00Z">
              <w:tcPr>
                <w:tcW w:w="7220" w:type="dxa"/>
                <w:gridSpan w:val="10"/>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355A01" w:rsidRPr="00EA3338" w:rsidRDefault="00355A01" w:rsidP="00355A01">
            <w:pPr>
              <w:rPr>
                <w:rFonts w:asciiTheme="minorHAnsi" w:hAnsiTheme="minorHAnsi" w:cstheme="minorHAnsi"/>
                <w:b/>
                <w:bCs/>
              </w:rPr>
            </w:pPr>
            <w:r w:rsidRPr="00EA3338">
              <w:rPr>
                <w:rFonts w:asciiTheme="minorHAnsi" w:hAnsiTheme="minorHAnsi" w:cstheme="minorHAnsi"/>
                <w:b/>
                <w:bCs/>
              </w:rPr>
              <w:t>Odborní asistenti</w:t>
            </w:r>
          </w:p>
        </w:tc>
      </w:tr>
      <w:tr w:rsidR="00734B8F" w:rsidRPr="00EA3338" w:rsidTr="00795858">
        <w:trPr>
          <w:trHeight w:val="300"/>
          <w:jc w:val="center"/>
          <w:trPrChange w:id="5518" w:author="Trefilová Pavla" w:date="2018-09-04T09:17:00Z">
            <w:trPr>
              <w:gridAfter w:val="0"/>
              <w:trHeight w:val="300"/>
              <w:jc w:val="center"/>
            </w:trPr>
          </w:trPrChange>
        </w:trPr>
        <w:tc>
          <w:tcPr>
            <w:tcW w:w="3560" w:type="dxa"/>
            <w:tcBorders>
              <w:top w:val="single" w:sz="12" w:space="0" w:color="auto"/>
              <w:left w:val="single" w:sz="12" w:space="0" w:color="auto"/>
              <w:bottom w:val="single" w:sz="4" w:space="0" w:color="auto"/>
              <w:right w:val="single" w:sz="4" w:space="0" w:color="auto"/>
            </w:tcBorders>
            <w:shd w:val="clear" w:color="auto" w:fill="auto"/>
            <w:noWrap/>
            <w:tcPrChange w:id="5519" w:author="Trefilová Pavla" w:date="2018-09-04T09:17:00Z">
              <w:tcPr>
                <w:tcW w:w="356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734B8F" w:rsidRPr="00EA3338" w:rsidRDefault="00734B8F">
            <w:pPr>
              <w:rPr>
                <w:rFonts w:asciiTheme="minorHAnsi" w:hAnsiTheme="minorHAnsi" w:cstheme="minorHAnsi"/>
              </w:rPr>
            </w:pPr>
            <w:ins w:id="5520" w:author="Trefilová Pavla" w:date="2018-08-22T10:53:00Z">
              <w:r w:rsidRPr="00EA3338">
                <w:rPr>
                  <w:rFonts w:asciiTheme="minorHAnsi" w:hAnsiTheme="minorHAnsi" w:cstheme="minorHAnsi"/>
                </w:rPr>
                <w:t>PhDr. Ondřej Fabián</w:t>
              </w:r>
            </w:ins>
            <w:del w:id="5521" w:author="Trefilová Pavla" w:date="2018-08-22T10:53:00Z">
              <w:r w:rsidRPr="00EA3338" w:rsidDel="00355A01">
                <w:rPr>
                  <w:rFonts w:asciiTheme="minorHAnsi" w:hAnsiTheme="minorHAnsi" w:cstheme="minorHAnsi"/>
                </w:rPr>
                <w:delText>Ing. Lubor Homolka, Ph.D.</w:delText>
              </w:r>
            </w:del>
          </w:p>
        </w:tc>
        <w:tc>
          <w:tcPr>
            <w:tcW w:w="1108" w:type="dxa"/>
            <w:tcBorders>
              <w:top w:val="single" w:sz="12" w:space="0" w:color="auto"/>
              <w:left w:val="nil"/>
              <w:bottom w:val="single" w:sz="4" w:space="0" w:color="auto"/>
              <w:right w:val="single" w:sz="4" w:space="0" w:color="auto"/>
            </w:tcBorders>
            <w:shd w:val="clear" w:color="auto" w:fill="auto"/>
            <w:noWrap/>
            <w:tcPrChange w:id="5522" w:author="Trefilová Pavla" w:date="2018-09-04T09:17:00Z">
              <w:tcPr>
                <w:tcW w:w="1108"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734B8F" w:rsidRPr="00EA3338" w:rsidRDefault="00734B8F">
            <w:pPr>
              <w:jc w:val="center"/>
              <w:rPr>
                <w:rFonts w:asciiTheme="minorHAnsi" w:hAnsiTheme="minorHAnsi" w:cstheme="minorHAnsi"/>
              </w:rPr>
            </w:pPr>
            <w:ins w:id="5523" w:author="Trefilová Pavla" w:date="2018-08-22T10:53:00Z">
              <w:r w:rsidRPr="00EA3338">
                <w:rPr>
                  <w:rFonts w:asciiTheme="minorHAnsi" w:hAnsiTheme="minorHAnsi" w:cstheme="minorHAnsi"/>
                </w:rPr>
                <w:t>1979</w:t>
              </w:r>
            </w:ins>
            <w:del w:id="5524" w:author="Trefilová Pavla" w:date="2018-08-22T10:53:00Z">
              <w:r w:rsidRPr="00EA3338" w:rsidDel="00355A01">
                <w:rPr>
                  <w:rFonts w:asciiTheme="minorHAnsi" w:hAnsiTheme="minorHAnsi" w:cstheme="minorHAnsi"/>
                </w:rPr>
                <w:delText>1985</w:delText>
              </w:r>
            </w:del>
          </w:p>
        </w:tc>
        <w:tc>
          <w:tcPr>
            <w:tcW w:w="1417" w:type="dxa"/>
            <w:tcBorders>
              <w:top w:val="single" w:sz="12" w:space="0" w:color="auto"/>
              <w:left w:val="nil"/>
              <w:bottom w:val="single" w:sz="4" w:space="0" w:color="auto"/>
              <w:right w:val="single" w:sz="4" w:space="0" w:color="auto"/>
            </w:tcBorders>
            <w:shd w:val="clear" w:color="auto" w:fill="auto"/>
            <w:noWrap/>
            <w:tcPrChange w:id="5525" w:author="Trefilová Pavla" w:date="2018-09-04T09:17:00Z">
              <w:tcPr>
                <w:tcW w:w="1152"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734B8F" w:rsidRPr="00EA3338" w:rsidRDefault="00734B8F">
            <w:pPr>
              <w:jc w:val="center"/>
              <w:rPr>
                <w:rFonts w:asciiTheme="minorHAnsi" w:hAnsiTheme="minorHAnsi" w:cstheme="minorHAnsi"/>
              </w:rPr>
            </w:pPr>
            <w:ins w:id="5526" w:author="Trefilová Pavla" w:date="2018-08-22T10:53:00Z">
              <w:r w:rsidRPr="00EA3338">
                <w:rPr>
                  <w:rFonts w:asciiTheme="minorHAnsi" w:hAnsiTheme="minorHAnsi" w:cstheme="minorHAnsi"/>
                </w:rPr>
                <w:t>40</w:t>
              </w:r>
            </w:ins>
            <w:del w:id="5527" w:author="Trefilová Pavla" w:date="2018-08-22T10:53:00Z">
              <w:r w:rsidRPr="00EA3338" w:rsidDel="00355A01">
                <w:rPr>
                  <w:rFonts w:asciiTheme="minorHAnsi" w:hAnsiTheme="minorHAnsi" w:cstheme="minorHAnsi"/>
                </w:rPr>
                <w:delText>40</w:delText>
              </w:r>
            </w:del>
          </w:p>
        </w:tc>
        <w:tc>
          <w:tcPr>
            <w:tcW w:w="1400" w:type="dxa"/>
            <w:tcBorders>
              <w:top w:val="single" w:sz="12" w:space="0" w:color="auto"/>
              <w:left w:val="nil"/>
              <w:bottom w:val="single" w:sz="4" w:space="0" w:color="auto"/>
              <w:right w:val="single" w:sz="12" w:space="0" w:color="auto"/>
            </w:tcBorders>
            <w:shd w:val="clear" w:color="auto" w:fill="auto"/>
            <w:noWrap/>
            <w:tcPrChange w:id="5528" w:author="Trefilová Pavla" w:date="2018-09-04T09:17:00Z">
              <w:tcPr>
                <w:tcW w:w="1400" w:type="dxa"/>
                <w:gridSpan w:val="4"/>
                <w:tcBorders>
                  <w:top w:val="single" w:sz="12" w:space="0" w:color="auto"/>
                  <w:left w:val="nil"/>
                  <w:bottom w:val="single" w:sz="4" w:space="0" w:color="auto"/>
                  <w:right w:val="single" w:sz="12" w:space="0" w:color="auto"/>
                </w:tcBorders>
                <w:shd w:val="clear" w:color="auto" w:fill="auto"/>
                <w:noWrap/>
                <w:vAlign w:val="bottom"/>
              </w:tcPr>
            </w:tcPrChange>
          </w:tcPr>
          <w:p w:rsidR="00734B8F" w:rsidRPr="00EA3338" w:rsidRDefault="00734B8F">
            <w:pPr>
              <w:jc w:val="center"/>
              <w:rPr>
                <w:rFonts w:asciiTheme="minorHAnsi" w:hAnsiTheme="minorHAnsi" w:cstheme="minorHAnsi"/>
              </w:rPr>
            </w:pPr>
            <w:ins w:id="5529" w:author="Michal Pilík" w:date="2018-08-22T13:22:00Z">
              <w:r w:rsidRPr="00C5169B">
                <w:rPr>
                  <w:rFonts w:asciiTheme="minorHAnsi" w:hAnsiTheme="minorHAnsi" w:cstheme="minorHAnsi"/>
                </w:rPr>
                <w:t>N</w:t>
              </w:r>
            </w:ins>
            <w:ins w:id="5530" w:author="Trefilová Pavla" w:date="2018-08-22T10:53:00Z">
              <w:del w:id="5531" w:author="Michal Pilík" w:date="2018-08-22T13:22:00Z">
                <w:r w:rsidRPr="00EA3338" w:rsidDel="0081615D">
                  <w:rPr>
                    <w:rFonts w:asciiTheme="minorHAnsi" w:hAnsiTheme="minorHAnsi" w:cstheme="minorHAnsi"/>
                  </w:rPr>
                  <w:delText>NN</w:delText>
                </w:r>
              </w:del>
            </w:ins>
            <w:del w:id="5532" w:author="Michal Pilík" w:date="2018-08-22T13:22:00Z">
              <w:r w:rsidRPr="00EA3338" w:rsidDel="0081615D">
                <w:rPr>
                  <w:rFonts w:asciiTheme="minorHAnsi" w:hAnsiTheme="minorHAnsi" w:cstheme="minorHAnsi"/>
                </w:rPr>
                <w:delText>U - 31.8.2018</w:delText>
              </w:r>
            </w:del>
          </w:p>
        </w:tc>
      </w:tr>
      <w:tr w:rsidR="00734B8F" w:rsidRPr="00EA3338" w:rsidTr="00795858">
        <w:trPr>
          <w:trHeight w:val="300"/>
          <w:jc w:val="center"/>
          <w:ins w:id="5533" w:author="Trefilová Pavla" w:date="2018-08-22T10:53:00Z"/>
          <w:trPrChange w:id="5534" w:author="Trefilová Pavla" w:date="2018-09-04T09:17:00Z">
            <w:trPr>
              <w:gridAfter w:val="0"/>
              <w:trHeight w:val="30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tcPrChange w:id="5535" w:author="Trefilová Pavla" w:date="2018-09-04T09:17:00Z">
              <w:tcPr>
                <w:tcW w:w="356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734B8F" w:rsidRPr="00EA3338" w:rsidRDefault="00734B8F">
            <w:pPr>
              <w:rPr>
                <w:ins w:id="5536" w:author="Trefilová Pavla" w:date="2018-08-22T10:53:00Z"/>
                <w:rFonts w:asciiTheme="minorHAnsi" w:hAnsiTheme="minorHAnsi" w:cstheme="minorHAnsi"/>
              </w:rPr>
            </w:pPr>
            <w:ins w:id="5537" w:author="Trefilová Pavla" w:date="2018-08-22T10:53:00Z">
              <w:r w:rsidRPr="00EA3338">
                <w:rPr>
                  <w:rFonts w:asciiTheme="minorHAnsi" w:hAnsiTheme="minorHAnsi" w:cstheme="minorHAnsi"/>
                </w:rPr>
                <w:t>Ing. Lubor Homolka, Ph.D.</w:t>
              </w:r>
            </w:ins>
          </w:p>
        </w:tc>
        <w:tc>
          <w:tcPr>
            <w:tcW w:w="1108" w:type="dxa"/>
            <w:tcBorders>
              <w:top w:val="single" w:sz="4" w:space="0" w:color="auto"/>
              <w:left w:val="nil"/>
              <w:bottom w:val="single" w:sz="4" w:space="0" w:color="auto"/>
              <w:right w:val="single" w:sz="4" w:space="0" w:color="auto"/>
            </w:tcBorders>
            <w:shd w:val="clear" w:color="auto" w:fill="auto"/>
            <w:noWrap/>
            <w:tcPrChange w:id="5538" w:author="Trefilová Pavla" w:date="2018-09-04T09:17:00Z">
              <w:tcPr>
                <w:tcW w:w="1108"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734B8F" w:rsidRPr="00EA3338" w:rsidRDefault="00734B8F">
            <w:pPr>
              <w:jc w:val="center"/>
              <w:rPr>
                <w:ins w:id="5539" w:author="Trefilová Pavla" w:date="2018-08-22T10:53:00Z"/>
                <w:rFonts w:asciiTheme="minorHAnsi" w:hAnsiTheme="minorHAnsi" w:cstheme="minorHAnsi"/>
              </w:rPr>
            </w:pPr>
            <w:ins w:id="5540" w:author="Trefilová Pavla" w:date="2018-08-22T10:53:00Z">
              <w:r w:rsidRPr="00EA3338">
                <w:rPr>
                  <w:rFonts w:asciiTheme="minorHAnsi" w:hAnsiTheme="minorHAnsi" w:cstheme="minorHAnsi"/>
                </w:rPr>
                <w:t>1985</w:t>
              </w:r>
            </w:ins>
          </w:p>
        </w:tc>
        <w:tc>
          <w:tcPr>
            <w:tcW w:w="1417" w:type="dxa"/>
            <w:tcBorders>
              <w:top w:val="single" w:sz="4" w:space="0" w:color="auto"/>
              <w:left w:val="nil"/>
              <w:bottom w:val="single" w:sz="4" w:space="0" w:color="auto"/>
              <w:right w:val="single" w:sz="4" w:space="0" w:color="auto"/>
            </w:tcBorders>
            <w:shd w:val="clear" w:color="auto" w:fill="auto"/>
            <w:noWrap/>
            <w:tcPrChange w:id="5541" w:author="Trefilová Pavla" w:date="2018-09-04T09:17:00Z">
              <w:tcPr>
                <w:tcW w:w="1152"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734B8F" w:rsidRPr="00EA3338" w:rsidRDefault="00734B8F">
            <w:pPr>
              <w:jc w:val="center"/>
              <w:rPr>
                <w:ins w:id="5542" w:author="Trefilová Pavla" w:date="2018-08-22T10:53:00Z"/>
                <w:rFonts w:asciiTheme="minorHAnsi" w:hAnsiTheme="minorHAnsi" w:cstheme="minorHAnsi"/>
              </w:rPr>
            </w:pPr>
            <w:ins w:id="5543" w:author="Trefilová Pavla" w:date="2018-08-22T10:53:00Z">
              <w:r w:rsidRPr="00EA3338">
                <w:rPr>
                  <w:rFonts w:asciiTheme="minorHAnsi" w:hAnsiTheme="minorHAnsi" w:cstheme="minorHAnsi"/>
                </w:rPr>
                <w:t>40</w:t>
              </w:r>
            </w:ins>
          </w:p>
        </w:tc>
        <w:tc>
          <w:tcPr>
            <w:tcW w:w="1400" w:type="dxa"/>
            <w:tcBorders>
              <w:top w:val="single" w:sz="4" w:space="0" w:color="auto"/>
              <w:left w:val="nil"/>
              <w:bottom w:val="single" w:sz="4" w:space="0" w:color="auto"/>
              <w:right w:val="single" w:sz="12" w:space="0" w:color="auto"/>
            </w:tcBorders>
            <w:shd w:val="clear" w:color="auto" w:fill="auto"/>
            <w:noWrap/>
            <w:tcPrChange w:id="5544" w:author="Trefilová Pavla" w:date="2018-09-04T09:17:00Z">
              <w:tcPr>
                <w:tcW w:w="1400" w:type="dxa"/>
                <w:gridSpan w:val="4"/>
                <w:tcBorders>
                  <w:top w:val="single" w:sz="12" w:space="0" w:color="auto"/>
                  <w:left w:val="nil"/>
                  <w:bottom w:val="single" w:sz="4" w:space="0" w:color="auto"/>
                  <w:right w:val="single" w:sz="12" w:space="0" w:color="auto"/>
                </w:tcBorders>
                <w:shd w:val="clear" w:color="auto" w:fill="auto"/>
                <w:noWrap/>
                <w:vAlign w:val="bottom"/>
              </w:tcPr>
            </w:tcPrChange>
          </w:tcPr>
          <w:p w:rsidR="00734B8F" w:rsidRPr="00EA3338" w:rsidRDefault="00734B8F">
            <w:pPr>
              <w:jc w:val="center"/>
              <w:rPr>
                <w:ins w:id="5545" w:author="Trefilová Pavla" w:date="2018-08-22T10:53:00Z"/>
                <w:rFonts w:asciiTheme="minorHAnsi" w:hAnsiTheme="minorHAnsi" w:cstheme="minorHAnsi"/>
              </w:rPr>
            </w:pPr>
            <w:ins w:id="5546" w:author="Michal Pilík" w:date="2018-08-22T13:22:00Z">
              <w:r w:rsidRPr="00C5169B">
                <w:rPr>
                  <w:rFonts w:asciiTheme="minorHAnsi" w:hAnsiTheme="minorHAnsi" w:cstheme="minorHAnsi"/>
                </w:rPr>
                <w:t>N</w:t>
              </w:r>
            </w:ins>
            <w:ins w:id="5547" w:author="Trefilová Pavla" w:date="2018-08-22T10:53:00Z">
              <w:del w:id="5548" w:author="Michal Pilík" w:date="2018-08-22T13:22:00Z">
                <w:r w:rsidRPr="00EA3338" w:rsidDel="00734B8F">
                  <w:rPr>
                    <w:rFonts w:asciiTheme="minorHAnsi" w:hAnsiTheme="minorHAnsi" w:cstheme="minorHAnsi"/>
                  </w:rPr>
                  <w:delText>U - 31.8.2018</w:delText>
                </w:r>
              </w:del>
            </w:ins>
          </w:p>
        </w:tc>
      </w:tr>
      <w:tr w:rsidR="00355A01" w:rsidRPr="00EA3338" w:rsidDel="00355A01" w:rsidTr="003A5160">
        <w:trPr>
          <w:trHeight w:val="315"/>
          <w:jc w:val="center"/>
          <w:del w:id="5549" w:author="Trefilová Pavla" w:date="2018-08-22T10:53:00Z"/>
          <w:trPrChange w:id="5550" w:author="Michal Pilík" w:date="2018-08-30T15:16:00Z">
            <w:trPr>
              <w:gridAfter w:val="0"/>
              <w:trHeight w:val="315"/>
              <w:jc w:val="center"/>
            </w:trPr>
          </w:trPrChange>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Change w:id="5551" w:author="Michal Pilík" w:date="2018-08-30T15:16:00Z">
              <w:tcPr>
                <w:tcW w:w="3560" w:type="dxa"/>
                <w:gridSpan w:val="2"/>
                <w:tcBorders>
                  <w:top w:val="single" w:sz="4" w:space="0" w:color="auto"/>
                  <w:left w:val="single" w:sz="12" w:space="0" w:color="auto"/>
                  <w:bottom w:val="single" w:sz="12" w:space="0" w:color="auto"/>
                  <w:right w:val="single" w:sz="4" w:space="0" w:color="auto"/>
                </w:tcBorders>
                <w:shd w:val="clear" w:color="auto" w:fill="auto"/>
                <w:noWrap/>
                <w:vAlign w:val="bottom"/>
              </w:tcPr>
            </w:tcPrChange>
          </w:tcPr>
          <w:p w:rsidR="00355A01" w:rsidRPr="00EA3338" w:rsidDel="00355A01" w:rsidRDefault="00355A01" w:rsidP="00355A01">
            <w:pPr>
              <w:rPr>
                <w:del w:id="5552" w:author="Trefilová Pavla" w:date="2018-08-22T10:53:00Z"/>
                <w:rFonts w:asciiTheme="minorHAnsi" w:hAnsiTheme="minorHAnsi" w:cstheme="minorHAnsi"/>
              </w:rPr>
            </w:pPr>
            <w:del w:id="5553" w:author="Trefilová Pavla" w:date="2018-08-22T10:53:00Z">
              <w:r w:rsidRPr="00EA3338" w:rsidDel="00355A01">
                <w:rPr>
                  <w:rFonts w:asciiTheme="minorHAnsi" w:hAnsiTheme="minorHAnsi" w:cstheme="minorHAnsi"/>
                </w:rPr>
                <w:delText>PhDr. Ondřej Fabián</w:delText>
              </w:r>
            </w:del>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Change w:id="5554" w:author="Michal Pilík" w:date="2018-08-30T15:16:00Z">
              <w:tcPr>
                <w:tcW w:w="1108" w:type="dxa"/>
                <w:gridSpan w:val="2"/>
                <w:tcBorders>
                  <w:top w:val="single" w:sz="4" w:space="0" w:color="auto"/>
                  <w:left w:val="single" w:sz="4" w:space="0" w:color="auto"/>
                  <w:bottom w:val="single" w:sz="12" w:space="0" w:color="auto"/>
                  <w:right w:val="single" w:sz="4" w:space="0" w:color="auto"/>
                </w:tcBorders>
                <w:shd w:val="clear" w:color="auto" w:fill="auto"/>
                <w:noWrap/>
                <w:vAlign w:val="bottom"/>
              </w:tcPr>
            </w:tcPrChange>
          </w:tcPr>
          <w:p w:rsidR="00355A01" w:rsidRPr="00EA3338" w:rsidDel="00355A01" w:rsidRDefault="00355A01" w:rsidP="00355A01">
            <w:pPr>
              <w:jc w:val="center"/>
              <w:rPr>
                <w:del w:id="5555" w:author="Trefilová Pavla" w:date="2018-08-22T10:53:00Z"/>
                <w:rFonts w:asciiTheme="minorHAnsi" w:hAnsiTheme="minorHAnsi" w:cstheme="minorHAnsi"/>
              </w:rPr>
            </w:pPr>
            <w:del w:id="5556" w:author="Trefilová Pavla" w:date="2018-08-22T10:53:00Z">
              <w:r w:rsidRPr="00EA3338" w:rsidDel="00355A01">
                <w:rPr>
                  <w:rFonts w:asciiTheme="minorHAnsi" w:hAnsiTheme="minorHAnsi" w:cstheme="minorHAnsi"/>
                </w:rPr>
                <w:delText>1979</w:delText>
              </w:r>
            </w:del>
          </w:p>
        </w:tc>
        <w:tc>
          <w:tcPr>
            <w:tcW w:w="1417" w:type="dxa"/>
            <w:tcBorders>
              <w:top w:val="single" w:sz="4" w:space="0" w:color="auto"/>
              <w:left w:val="single" w:sz="4" w:space="0" w:color="auto"/>
              <w:bottom w:val="single" w:sz="12" w:space="0" w:color="auto"/>
              <w:right w:val="single" w:sz="4" w:space="0" w:color="auto"/>
            </w:tcBorders>
            <w:shd w:val="clear" w:color="auto" w:fill="auto"/>
            <w:noWrap/>
            <w:vAlign w:val="bottom"/>
            <w:tcPrChange w:id="5557" w:author="Michal Pilík" w:date="2018-08-30T15:16:00Z">
              <w:tcPr>
                <w:tcW w:w="1152" w:type="dxa"/>
                <w:gridSpan w:val="2"/>
                <w:tcBorders>
                  <w:top w:val="single" w:sz="4" w:space="0" w:color="auto"/>
                  <w:left w:val="single" w:sz="4" w:space="0" w:color="auto"/>
                  <w:bottom w:val="single" w:sz="12" w:space="0" w:color="auto"/>
                  <w:right w:val="single" w:sz="4" w:space="0" w:color="auto"/>
                </w:tcBorders>
                <w:shd w:val="clear" w:color="auto" w:fill="auto"/>
                <w:noWrap/>
                <w:vAlign w:val="bottom"/>
              </w:tcPr>
            </w:tcPrChange>
          </w:tcPr>
          <w:p w:rsidR="00355A01" w:rsidRPr="00EA3338" w:rsidDel="00355A01" w:rsidRDefault="00355A01" w:rsidP="00355A01">
            <w:pPr>
              <w:jc w:val="center"/>
              <w:rPr>
                <w:del w:id="5558" w:author="Trefilová Pavla" w:date="2018-08-22T10:53:00Z"/>
                <w:rFonts w:asciiTheme="minorHAnsi" w:hAnsiTheme="minorHAnsi" w:cstheme="minorHAnsi"/>
              </w:rPr>
            </w:pPr>
            <w:del w:id="5559" w:author="Trefilová Pavla" w:date="2018-08-22T10:53:00Z">
              <w:r w:rsidRPr="00EA3338" w:rsidDel="00355A01">
                <w:rPr>
                  <w:rFonts w:asciiTheme="minorHAnsi" w:hAnsiTheme="minorHAnsi" w:cstheme="minorHAnsi"/>
                </w:rPr>
                <w:delText>40</w:delText>
              </w:r>
            </w:del>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Change w:id="5560" w:author="Michal Pilík" w:date="2018-08-30T15:16:00Z">
              <w:tcPr>
                <w:tcW w:w="1400" w:type="dxa"/>
                <w:gridSpan w:val="4"/>
                <w:tcBorders>
                  <w:top w:val="single" w:sz="4" w:space="0" w:color="auto"/>
                  <w:left w:val="single" w:sz="4" w:space="0" w:color="auto"/>
                  <w:bottom w:val="single" w:sz="12" w:space="0" w:color="auto"/>
                  <w:right w:val="single" w:sz="12" w:space="0" w:color="auto"/>
                </w:tcBorders>
                <w:shd w:val="clear" w:color="auto" w:fill="auto"/>
                <w:noWrap/>
                <w:vAlign w:val="bottom"/>
              </w:tcPr>
            </w:tcPrChange>
          </w:tcPr>
          <w:p w:rsidR="00355A01" w:rsidRPr="00EA3338" w:rsidDel="00355A01" w:rsidRDefault="00355A01" w:rsidP="00355A01">
            <w:pPr>
              <w:jc w:val="center"/>
              <w:rPr>
                <w:del w:id="5561" w:author="Trefilová Pavla" w:date="2018-08-22T10:53:00Z"/>
                <w:rFonts w:asciiTheme="minorHAnsi" w:hAnsiTheme="minorHAnsi" w:cstheme="minorHAnsi"/>
              </w:rPr>
            </w:pPr>
            <w:del w:id="5562" w:author="Trefilová Pavla" w:date="2018-08-22T10:53:00Z">
              <w:r w:rsidRPr="00EA3338" w:rsidDel="00355A01">
                <w:rPr>
                  <w:rFonts w:asciiTheme="minorHAnsi" w:hAnsiTheme="minorHAnsi" w:cstheme="minorHAnsi"/>
                </w:rPr>
                <w:delText>NN</w:delText>
              </w:r>
            </w:del>
          </w:p>
        </w:tc>
      </w:tr>
      <w:tr w:rsidR="00355A01" w:rsidRPr="00EA3338" w:rsidTr="003A5160">
        <w:trPr>
          <w:trHeight w:val="315"/>
          <w:jc w:val="center"/>
          <w:trPrChange w:id="5563" w:author="Michal Pilík" w:date="2018-08-30T15:16:00Z">
            <w:trPr>
              <w:gridBefore w:val="1"/>
              <w:trHeight w:val="315"/>
              <w:jc w:val="center"/>
            </w:trPr>
          </w:trPrChange>
        </w:trPr>
        <w:tc>
          <w:tcPr>
            <w:tcW w:w="748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Change w:id="5564" w:author="Michal Pilík" w:date="2018-08-30T15:16:00Z">
              <w:tcPr>
                <w:tcW w:w="7220" w:type="dxa"/>
                <w:gridSpan w:val="12"/>
                <w:tcBorders>
                  <w:top w:val="single" w:sz="12" w:space="0" w:color="auto"/>
                  <w:left w:val="single" w:sz="12" w:space="0" w:color="auto"/>
                  <w:bottom w:val="single" w:sz="12" w:space="0" w:color="auto"/>
                  <w:right w:val="single" w:sz="12" w:space="0" w:color="auto"/>
                </w:tcBorders>
                <w:shd w:val="clear" w:color="auto" w:fill="auto"/>
                <w:noWrap/>
                <w:vAlign w:val="bottom"/>
              </w:tcPr>
            </w:tcPrChange>
          </w:tcPr>
          <w:p w:rsidR="00355A01" w:rsidRPr="00EA3338" w:rsidRDefault="00355A01" w:rsidP="00355A01">
            <w:pPr>
              <w:rPr>
                <w:rFonts w:asciiTheme="minorHAnsi" w:hAnsiTheme="minorHAnsi" w:cstheme="minorHAnsi"/>
              </w:rPr>
            </w:pPr>
            <w:r w:rsidRPr="00EA3338">
              <w:rPr>
                <w:rFonts w:asciiTheme="minorHAnsi" w:hAnsiTheme="minorHAnsi" w:cstheme="minorHAnsi"/>
                <w:b/>
                <w:bCs/>
              </w:rPr>
              <w:t>Lektoři</w:t>
            </w:r>
          </w:p>
        </w:tc>
      </w:tr>
      <w:tr w:rsidR="00355A01" w:rsidRPr="00EA3338" w:rsidTr="00795858">
        <w:trPr>
          <w:trHeight w:val="315"/>
          <w:jc w:val="center"/>
          <w:trPrChange w:id="5565" w:author="Trefilová Pavla" w:date="2018-09-04T09:16:00Z">
            <w:trPr>
              <w:gridBefore w:val="1"/>
              <w:trHeight w:val="315"/>
              <w:jc w:val="center"/>
            </w:trPr>
          </w:trPrChange>
        </w:trPr>
        <w:tc>
          <w:tcPr>
            <w:tcW w:w="3560" w:type="dxa"/>
            <w:tcBorders>
              <w:top w:val="single" w:sz="12" w:space="0" w:color="auto"/>
              <w:left w:val="single" w:sz="12" w:space="0" w:color="auto"/>
              <w:bottom w:val="single" w:sz="4" w:space="0" w:color="auto"/>
              <w:right w:val="single" w:sz="4" w:space="0" w:color="auto"/>
            </w:tcBorders>
            <w:shd w:val="clear" w:color="auto" w:fill="auto"/>
            <w:noWrap/>
            <w:tcPrChange w:id="5566" w:author="Trefilová Pavla" w:date="2018-09-04T09:16:00Z">
              <w:tcPr>
                <w:tcW w:w="356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355A01" w:rsidRPr="00EA3338" w:rsidRDefault="00355A01">
            <w:pPr>
              <w:rPr>
                <w:rFonts w:asciiTheme="minorHAnsi" w:hAnsiTheme="minorHAnsi" w:cstheme="minorHAnsi"/>
              </w:rPr>
            </w:pPr>
            <w:r w:rsidRPr="00EA3338">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tcPrChange w:id="5567" w:author="Trefilová Pavla" w:date="2018-09-04T09:16:00Z">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355A01" w:rsidRPr="00EA3338" w:rsidRDefault="00355A01">
            <w:pPr>
              <w:jc w:val="center"/>
              <w:rPr>
                <w:rFonts w:asciiTheme="minorHAnsi" w:hAnsiTheme="minorHAnsi" w:cstheme="minorHAnsi"/>
              </w:rPr>
            </w:pPr>
            <w:r w:rsidRPr="00EA3338">
              <w:rPr>
                <w:rFonts w:asciiTheme="minorHAnsi" w:hAnsiTheme="minorHAnsi" w:cstheme="minorHAnsi"/>
              </w:rPr>
              <w:t>1971</w:t>
            </w:r>
          </w:p>
        </w:tc>
        <w:tc>
          <w:tcPr>
            <w:tcW w:w="1417" w:type="dxa"/>
            <w:tcBorders>
              <w:top w:val="single" w:sz="12" w:space="0" w:color="auto"/>
              <w:left w:val="single" w:sz="4" w:space="0" w:color="auto"/>
              <w:bottom w:val="single" w:sz="4" w:space="0" w:color="auto"/>
              <w:right w:val="single" w:sz="4" w:space="0" w:color="auto"/>
            </w:tcBorders>
            <w:shd w:val="clear" w:color="auto" w:fill="auto"/>
            <w:noWrap/>
            <w:tcPrChange w:id="5568" w:author="Trefilová Pavla" w:date="2018-09-04T09:16:00Z">
              <w:tcPr>
                <w:tcW w:w="1152" w:type="dxa"/>
                <w:gridSpan w:val="4"/>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355A01" w:rsidRPr="00EA3338" w:rsidRDefault="00355A01">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tcPrChange w:id="5569" w:author="Trefilová Pavla" w:date="2018-09-04T09:16:00Z">
              <w:tcPr>
                <w:tcW w:w="1400" w:type="dxa"/>
                <w:gridSpan w:val="4"/>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355A01" w:rsidRPr="00EA3338" w:rsidRDefault="00355A01">
            <w:pPr>
              <w:jc w:val="center"/>
              <w:rPr>
                <w:rFonts w:asciiTheme="minorHAnsi" w:hAnsiTheme="minorHAnsi" w:cstheme="minorHAnsi"/>
              </w:rPr>
            </w:pPr>
            <w:r w:rsidRPr="00EA3338">
              <w:rPr>
                <w:rFonts w:asciiTheme="minorHAnsi" w:hAnsiTheme="minorHAnsi" w:cstheme="minorHAnsi"/>
              </w:rPr>
              <w:t>U-31.12.2018</w:t>
            </w:r>
          </w:p>
        </w:tc>
      </w:tr>
      <w:tr w:rsidR="00355A01" w:rsidRPr="00EA3338" w:rsidTr="00795858">
        <w:trPr>
          <w:trHeight w:val="315"/>
          <w:jc w:val="center"/>
          <w:trPrChange w:id="5570" w:author="Trefilová Pavla" w:date="2018-09-04T09:16:00Z">
            <w:trPr>
              <w:gridBefore w:val="1"/>
              <w:trHeight w:val="315"/>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tcPrChange w:id="5571" w:author="Trefilová Pavla" w:date="2018-09-04T09:16: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355A01" w:rsidRPr="00EA3338" w:rsidRDefault="00355A01">
            <w:pPr>
              <w:rPr>
                <w:rFonts w:asciiTheme="minorHAnsi" w:hAnsiTheme="minorHAnsi" w:cstheme="minorHAnsi"/>
              </w:rPr>
            </w:pPr>
            <w:r w:rsidRPr="00EA3338">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tcPrChange w:id="5572" w:author="Trefilová Pavla" w:date="2018-09-04T09:16:00Z">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355A01" w:rsidRPr="00EA3338" w:rsidRDefault="00355A01">
            <w:pPr>
              <w:jc w:val="center"/>
              <w:rPr>
                <w:rFonts w:asciiTheme="minorHAnsi" w:hAnsiTheme="minorHAnsi" w:cstheme="minorHAnsi"/>
              </w:rPr>
            </w:pPr>
            <w:r w:rsidRPr="00EA3338">
              <w:rPr>
                <w:rFonts w:asciiTheme="minorHAnsi" w:hAnsiTheme="minorHAnsi" w:cstheme="minorHAnsi"/>
              </w:rPr>
              <w:t>1982</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Change w:id="5573" w:author="Trefilová Pavla" w:date="2018-09-04T09:16:00Z">
              <w:tcPr>
                <w:tcW w:w="1152"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355A01" w:rsidRPr="00EA3338" w:rsidRDefault="00355A01">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tcPrChange w:id="5574" w:author="Trefilová Pavla" w:date="2018-09-04T09:16:00Z">
              <w:tcPr>
                <w:tcW w:w="1400" w:type="dxa"/>
                <w:gridSpan w:val="4"/>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355A01" w:rsidRPr="00EA3338" w:rsidRDefault="00355A01">
            <w:pPr>
              <w:jc w:val="center"/>
              <w:rPr>
                <w:rFonts w:asciiTheme="minorHAnsi" w:hAnsiTheme="minorHAnsi" w:cstheme="minorHAnsi"/>
              </w:rPr>
            </w:pPr>
            <w:r w:rsidRPr="00EA3338">
              <w:rPr>
                <w:rFonts w:asciiTheme="minorHAnsi" w:hAnsiTheme="minorHAnsi" w:cstheme="minorHAnsi"/>
              </w:rPr>
              <w:t>U-31.10.2021</w:t>
            </w:r>
          </w:p>
        </w:tc>
      </w:tr>
      <w:tr w:rsidR="00355A01" w:rsidRPr="00EA3338" w:rsidTr="00795858">
        <w:trPr>
          <w:trHeight w:val="315"/>
          <w:jc w:val="center"/>
          <w:trPrChange w:id="5575" w:author="Trefilová Pavla" w:date="2018-09-04T09:16:00Z">
            <w:trPr>
              <w:gridBefore w:val="1"/>
              <w:trHeight w:val="315"/>
              <w:jc w:val="center"/>
            </w:trPr>
          </w:trPrChange>
        </w:trPr>
        <w:tc>
          <w:tcPr>
            <w:tcW w:w="3560" w:type="dxa"/>
            <w:tcBorders>
              <w:top w:val="single" w:sz="4" w:space="0" w:color="auto"/>
              <w:left w:val="single" w:sz="12" w:space="0" w:color="auto"/>
              <w:bottom w:val="single" w:sz="12" w:space="0" w:color="auto"/>
              <w:right w:val="single" w:sz="4" w:space="0" w:color="auto"/>
            </w:tcBorders>
            <w:shd w:val="clear" w:color="auto" w:fill="auto"/>
            <w:noWrap/>
            <w:tcPrChange w:id="5576" w:author="Trefilová Pavla" w:date="2018-09-04T09:16:00Z">
              <w:tcPr>
                <w:tcW w:w="3560" w:type="dxa"/>
                <w:gridSpan w:val="2"/>
                <w:tcBorders>
                  <w:top w:val="single" w:sz="4" w:space="0" w:color="auto"/>
                  <w:left w:val="single" w:sz="12" w:space="0" w:color="auto"/>
                  <w:bottom w:val="single" w:sz="12" w:space="0" w:color="auto"/>
                  <w:right w:val="single" w:sz="4" w:space="0" w:color="auto"/>
                </w:tcBorders>
                <w:shd w:val="clear" w:color="auto" w:fill="auto"/>
                <w:noWrap/>
                <w:vAlign w:val="bottom"/>
              </w:tcPr>
            </w:tcPrChange>
          </w:tcPr>
          <w:p w:rsidR="00355A01" w:rsidRPr="00EA3338" w:rsidRDefault="00355A01">
            <w:pPr>
              <w:rPr>
                <w:rFonts w:asciiTheme="minorHAnsi" w:hAnsiTheme="minorHAnsi" w:cstheme="minorHAnsi"/>
              </w:rPr>
            </w:pPr>
            <w:r w:rsidRPr="00EA3338">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tcPrChange w:id="5577" w:author="Trefilová Pavla" w:date="2018-09-04T09:16:00Z">
              <w:tcPr>
                <w:tcW w:w="1108" w:type="dxa"/>
                <w:gridSpan w:val="2"/>
                <w:tcBorders>
                  <w:top w:val="single" w:sz="4" w:space="0" w:color="auto"/>
                  <w:left w:val="single" w:sz="4" w:space="0" w:color="auto"/>
                  <w:bottom w:val="single" w:sz="12" w:space="0" w:color="auto"/>
                  <w:right w:val="single" w:sz="4" w:space="0" w:color="auto"/>
                </w:tcBorders>
                <w:shd w:val="clear" w:color="auto" w:fill="auto"/>
                <w:noWrap/>
                <w:vAlign w:val="bottom"/>
              </w:tcPr>
            </w:tcPrChange>
          </w:tcPr>
          <w:p w:rsidR="00355A01" w:rsidRPr="00EA3338" w:rsidRDefault="00355A01">
            <w:pPr>
              <w:jc w:val="center"/>
              <w:rPr>
                <w:rFonts w:asciiTheme="minorHAnsi" w:hAnsiTheme="minorHAnsi" w:cstheme="minorHAnsi"/>
              </w:rPr>
            </w:pPr>
            <w:r w:rsidRPr="00EA3338">
              <w:rPr>
                <w:rFonts w:asciiTheme="minorHAnsi" w:hAnsiTheme="minorHAnsi" w:cstheme="minorHAnsi"/>
              </w:rPr>
              <w:t>1967</w:t>
            </w:r>
          </w:p>
        </w:tc>
        <w:tc>
          <w:tcPr>
            <w:tcW w:w="1417" w:type="dxa"/>
            <w:tcBorders>
              <w:top w:val="single" w:sz="4" w:space="0" w:color="auto"/>
              <w:left w:val="single" w:sz="4" w:space="0" w:color="auto"/>
              <w:bottom w:val="single" w:sz="12" w:space="0" w:color="auto"/>
              <w:right w:val="single" w:sz="4" w:space="0" w:color="auto"/>
            </w:tcBorders>
            <w:shd w:val="clear" w:color="auto" w:fill="auto"/>
            <w:noWrap/>
            <w:tcPrChange w:id="5578" w:author="Trefilová Pavla" w:date="2018-09-04T09:16:00Z">
              <w:tcPr>
                <w:tcW w:w="1152" w:type="dxa"/>
                <w:gridSpan w:val="4"/>
                <w:tcBorders>
                  <w:top w:val="single" w:sz="4" w:space="0" w:color="auto"/>
                  <w:left w:val="single" w:sz="4" w:space="0" w:color="auto"/>
                  <w:bottom w:val="single" w:sz="12" w:space="0" w:color="auto"/>
                  <w:right w:val="single" w:sz="4" w:space="0" w:color="auto"/>
                </w:tcBorders>
                <w:shd w:val="clear" w:color="auto" w:fill="auto"/>
                <w:noWrap/>
                <w:vAlign w:val="bottom"/>
              </w:tcPr>
            </w:tcPrChange>
          </w:tcPr>
          <w:p w:rsidR="00355A01" w:rsidRPr="00EA3338" w:rsidRDefault="00355A01">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tcPrChange w:id="5579" w:author="Trefilová Pavla" w:date="2018-09-04T09:16:00Z">
              <w:tcPr>
                <w:tcW w:w="1400" w:type="dxa"/>
                <w:gridSpan w:val="4"/>
                <w:tcBorders>
                  <w:top w:val="single" w:sz="4" w:space="0" w:color="auto"/>
                  <w:left w:val="single" w:sz="4" w:space="0" w:color="auto"/>
                  <w:bottom w:val="single" w:sz="12" w:space="0" w:color="auto"/>
                  <w:right w:val="single" w:sz="12" w:space="0" w:color="auto"/>
                </w:tcBorders>
                <w:shd w:val="clear" w:color="auto" w:fill="auto"/>
                <w:noWrap/>
                <w:vAlign w:val="bottom"/>
              </w:tcPr>
            </w:tcPrChange>
          </w:tcPr>
          <w:p w:rsidR="00355A01" w:rsidRPr="00EA3338" w:rsidRDefault="00355A01">
            <w:pPr>
              <w:jc w:val="center"/>
              <w:rPr>
                <w:rFonts w:asciiTheme="minorHAnsi" w:hAnsiTheme="minorHAnsi" w:cstheme="minorHAnsi"/>
                <w:b/>
              </w:rPr>
            </w:pPr>
            <w:r w:rsidRPr="00EA3338">
              <w:rPr>
                <w:rFonts w:asciiTheme="minorHAnsi" w:hAnsiTheme="minorHAnsi" w:cstheme="minorHAnsi"/>
              </w:rPr>
              <w:t>U-</w:t>
            </w:r>
            <w:r w:rsidRPr="00EA3338">
              <w:rPr>
                <w:rFonts w:asciiTheme="minorHAnsi" w:hAnsiTheme="minorHAnsi"/>
              </w:rPr>
              <w:t>31.1.2023</w:t>
            </w:r>
          </w:p>
        </w:tc>
      </w:tr>
    </w:tbl>
    <w:p w:rsidR="00C466F0" w:rsidRDefault="00C466F0" w:rsidP="00C466F0">
      <w:pPr>
        <w:spacing w:before="120"/>
        <w:ind w:left="992" w:right="992"/>
        <w:jc w:val="both"/>
        <w:rPr>
          <w:ins w:id="5580" w:author="Michal Pilík" w:date="2018-08-31T09:27:00Z"/>
          <w:rFonts w:asciiTheme="minorHAnsi" w:hAnsiTheme="minorHAnsi" w:cstheme="minorHAnsi"/>
        </w:rPr>
      </w:pPr>
      <w:ins w:id="5581" w:author="Michal Pilík" w:date="2018-08-31T09:27:00Z">
        <w:r w:rsidRPr="00AE48B6">
          <w:rPr>
            <w:rFonts w:asciiTheme="minorHAnsi" w:hAnsiTheme="minorHAnsi" w:cstheme="minorHAnsi"/>
            <w:vertAlign w:val="superscript"/>
          </w:rPr>
          <w:t>1</w:t>
        </w:r>
        <w:r w:rsidR="008D3B7C">
          <w:rPr>
            <w:rFonts w:asciiTheme="minorHAnsi" w:hAnsiTheme="minorHAnsi" w:cstheme="minorHAnsi"/>
            <w:vertAlign w:val="superscript"/>
          </w:rPr>
          <w:t xml:space="preserve"> </w:t>
        </w:r>
        <w:r w:rsidRPr="00917433">
          <w:rPr>
            <w:rFonts w:asciiTheme="minorHAnsi" w:hAnsiTheme="minorHAnsi" w:cstheme="minorHAnsi"/>
          </w:rPr>
          <w:t xml:space="preserve">doc. Sedlák bude na FaME UTB ve Zlíně zaměstnán na 50% úvazek od 1. 9. 2018. Od 1.9.2019 bude jeho pracovní poměr sjednán na 40h/týdně s pracovním poměrem na dobu neurčitou. </w:t>
        </w:r>
      </w:ins>
    </w:p>
    <w:p w:rsidR="00C466F0" w:rsidRDefault="00C466F0" w:rsidP="00C466F0">
      <w:pPr>
        <w:spacing w:after="360"/>
        <w:ind w:left="992" w:right="992"/>
        <w:jc w:val="both"/>
        <w:rPr>
          <w:ins w:id="5582" w:author="Michal Pilík" w:date="2018-08-31T09:27:00Z"/>
          <w:rFonts w:asciiTheme="minorHAnsi" w:hAnsiTheme="minorHAnsi" w:cstheme="minorHAnsi"/>
        </w:rPr>
      </w:pPr>
      <w:ins w:id="5583" w:author="Michal Pilík" w:date="2018-08-31T09:27:00Z">
        <w:r w:rsidRPr="00AE48B6">
          <w:rPr>
            <w:rFonts w:asciiTheme="minorHAnsi" w:hAnsiTheme="minorHAnsi" w:cstheme="minorHAnsi"/>
            <w:vertAlign w:val="superscript"/>
          </w:rPr>
          <w:t>2</w:t>
        </w:r>
        <w:r>
          <w:rPr>
            <w:rFonts w:asciiTheme="minorHAnsi" w:hAnsiTheme="minorHAnsi" w:cstheme="minorHAnsi"/>
          </w:rPr>
          <w:t xml:space="preserve"> prof. Molnár je zařazen v kategorii docent, protože získal profesorský titul na Slovensku v roce 2015</w:t>
        </w:r>
      </w:ins>
    </w:p>
    <w:p w:rsidR="00412B9C" w:rsidRDefault="007E1B60">
      <w:pPr>
        <w:spacing w:before="120" w:after="120"/>
        <w:jc w:val="both"/>
        <w:rPr>
          <w:ins w:id="5584" w:author="Michal Pilík" w:date="2018-08-22T13:14:00Z"/>
          <w:rFonts w:asciiTheme="minorHAnsi" w:hAnsiTheme="minorHAnsi" w:cstheme="minorHAnsi"/>
          <w:sz w:val="22"/>
          <w:szCs w:val="22"/>
        </w:rPr>
        <w:pPrChange w:id="5585" w:author="Michal Pilík" w:date="2018-08-22T13:12:00Z">
          <w:pPr>
            <w:spacing w:before="120" w:after="360"/>
            <w:ind w:left="992" w:right="992"/>
            <w:jc w:val="both"/>
          </w:pPr>
        </w:pPrChange>
      </w:pPr>
      <w:del w:id="5586" w:author="Michal Pilík" w:date="2018-08-31T09:27:00Z">
        <w:r w:rsidRPr="00EA3338" w:rsidDel="00C466F0">
          <w:rPr>
            <w:rFonts w:asciiTheme="minorHAnsi" w:hAnsiTheme="minorHAnsi" w:cstheme="minorHAnsi"/>
          </w:rPr>
          <w:delText xml:space="preserve">*doc. Sedlák </w:delText>
        </w:r>
        <w:r w:rsidR="003E12CC" w:rsidRPr="00EA3338" w:rsidDel="00C466F0">
          <w:rPr>
            <w:rFonts w:asciiTheme="minorHAnsi" w:hAnsiTheme="minorHAnsi" w:cstheme="minorHAnsi"/>
          </w:rPr>
          <w:delText>bude</w:delText>
        </w:r>
        <w:r w:rsidRPr="00EA3338" w:rsidDel="00C466F0">
          <w:rPr>
            <w:rFonts w:asciiTheme="minorHAnsi" w:hAnsiTheme="minorHAnsi" w:cstheme="minorHAnsi"/>
          </w:rPr>
          <w:delText xml:space="preserve"> na FaME UTB ve Zlíně zaměstnán na 50% úvazek od 1. 9. 2018. Od 1.9.2019 bude jeho pracovní poměr sjednán na 40h/týdně s pracovním poměrem na dobu neurčitou. </w:delText>
        </w:r>
      </w:del>
      <w:ins w:id="5587" w:author="Michal Pilík" w:date="2018-08-22T13:14:00Z">
        <w:r w:rsidR="00412B9C">
          <w:rPr>
            <w:rFonts w:asciiTheme="minorHAnsi" w:hAnsiTheme="minorHAnsi" w:cstheme="minorHAnsi"/>
            <w:sz w:val="22"/>
            <w:szCs w:val="22"/>
          </w:rPr>
          <w:t>Fakulta managementu a ekonomiky má vybudován systém nástupnictví především u kolegů, kteří se blíží důchodovému věku nebo v něm již jsou. U doktorského studijního programu Průmyslové inženýrství se jedná především o:</w:t>
        </w:r>
      </w:ins>
    </w:p>
    <w:p w:rsidR="00412B9C" w:rsidRPr="00412B9C" w:rsidRDefault="00412B9C">
      <w:pPr>
        <w:spacing w:before="120" w:after="120"/>
        <w:jc w:val="both"/>
        <w:rPr>
          <w:ins w:id="5588" w:author="Michal Pilík" w:date="2018-08-22T13:15:00Z"/>
          <w:rFonts w:asciiTheme="minorHAnsi" w:hAnsiTheme="minorHAnsi" w:cstheme="minorHAnsi"/>
          <w:sz w:val="22"/>
          <w:szCs w:val="22"/>
          <w:rPrChange w:id="5589" w:author="Michal Pilík" w:date="2018-08-22T13:15:00Z">
            <w:rPr>
              <w:ins w:id="5590" w:author="Michal Pilík" w:date="2018-08-22T13:15:00Z"/>
            </w:rPr>
          </w:rPrChange>
        </w:rPr>
        <w:pPrChange w:id="5591" w:author="Michal Pilík" w:date="2018-08-22T13:15:00Z">
          <w:pPr/>
        </w:pPrChange>
      </w:pPr>
      <w:ins w:id="5592" w:author="Michal Pilík" w:date="2018-08-22T13:15:00Z">
        <w:r w:rsidRPr="00412B9C">
          <w:rPr>
            <w:rFonts w:asciiTheme="minorHAnsi" w:hAnsiTheme="minorHAnsi" w:cstheme="minorHAnsi"/>
            <w:b/>
            <w:sz w:val="22"/>
            <w:szCs w:val="22"/>
            <w:rPrChange w:id="5593" w:author="Michal Pilík" w:date="2018-08-22T13:16:00Z">
              <w:rPr>
                <w:b/>
              </w:rPr>
            </w:rPrChange>
          </w:rPr>
          <w:t>Doc.</w:t>
        </w:r>
      </w:ins>
      <w:ins w:id="5594" w:author="Michal Pilík" w:date="2018-08-22T13:16:00Z">
        <w:r w:rsidRPr="00412B9C">
          <w:rPr>
            <w:rFonts w:asciiTheme="minorHAnsi" w:hAnsiTheme="minorHAnsi" w:cstheme="minorHAnsi"/>
            <w:b/>
            <w:sz w:val="22"/>
            <w:szCs w:val="22"/>
            <w:rPrChange w:id="5595" w:author="Michal Pilík" w:date="2018-08-22T13:16:00Z">
              <w:rPr>
                <w:rFonts w:asciiTheme="minorHAnsi" w:hAnsiTheme="minorHAnsi" w:cstheme="minorHAnsi"/>
                <w:sz w:val="22"/>
                <w:szCs w:val="22"/>
              </w:rPr>
            </w:rPrChange>
          </w:rPr>
          <w:t xml:space="preserve"> </w:t>
        </w:r>
      </w:ins>
      <w:ins w:id="5596" w:author="Michal Pilík" w:date="2018-08-22T13:15:00Z">
        <w:r w:rsidRPr="00412B9C">
          <w:rPr>
            <w:rFonts w:asciiTheme="minorHAnsi" w:hAnsiTheme="minorHAnsi" w:cstheme="minorHAnsi"/>
            <w:b/>
            <w:sz w:val="22"/>
            <w:szCs w:val="22"/>
            <w:rPrChange w:id="5597" w:author="Michal Pilík" w:date="2018-08-22T13:16:00Z">
              <w:rPr>
                <w:b/>
              </w:rPr>
            </w:rPrChange>
          </w:rPr>
          <w:t>Ing. Petr Briš, CSc.</w:t>
        </w:r>
        <w:r>
          <w:rPr>
            <w:rFonts w:asciiTheme="minorHAnsi" w:hAnsiTheme="minorHAnsi" w:cstheme="minorHAnsi"/>
            <w:sz w:val="22"/>
            <w:szCs w:val="22"/>
          </w:rPr>
          <w:t xml:space="preserve"> - v</w:t>
        </w:r>
        <w:r w:rsidRPr="00412B9C">
          <w:rPr>
            <w:rFonts w:asciiTheme="minorHAnsi" w:hAnsiTheme="minorHAnsi" w:cstheme="minorHAnsi"/>
            <w:sz w:val="22"/>
            <w:szCs w:val="22"/>
            <w:rPrChange w:id="5598" w:author="Michal Pilík" w:date="2018-08-22T13:15:00Z">
              <w:rPr/>
            </w:rPrChange>
          </w:rPr>
          <w:t xml:space="preserve"> rámci studijního programu DSP – Průmyslové inženýrství garantuje oblast Managementu kvality. V uvedené oblasti přímo spolupracuje s 1 docentem a 1 odbornou asistentkou </w:t>
        </w:r>
        <w:r w:rsidRPr="00412B9C">
          <w:rPr>
            <w:rFonts w:asciiTheme="minorHAnsi" w:hAnsiTheme="minorHAnsi" w:cstheme="minorHAnsi"/>
            <w:sz w:val="22"/>
            <w:szCs w:val="22"/>
            <w:rPrChange w:id="5599" w:author="Michal Pilík" w:date="2018-08-22T13:15:00Z">
              <w:rPr/>
            </w:rPrChange>
          </w:rPr>
          <w:lastRenderedPageBreak/>
          <w:t xml:space="preserve">na plné pracovní úvazky na Ústavu průmyslového inženýrství a informačních systémů, kteří jsou odborně i profesně plně způsobilí nahradit doc. Ing. P. Briše, CSc. v případě odchodu z pozice garanta předmětu. </w:t>
        </w:r>
      </w:ins>
    </w:p>
    <w:p w:rsidR="00412B9C" w:rsidRPr="00412B9C" w:rsidRDefault="00412B9C">
      <w:pPr>
        <w:spacing w:before="120" w:after="120"/>
        <w:jc w:val="both"/>
        <w:rPr>
          <w:ins w:id="5600" w:author="Michal Pilík" w:date="2018-08-22T13:15:00Z"/>
          <w:rFonts w:asciiTheme="minorHAnsi" w:hAnsiTheme="minorHAnsi" w:cstheme="minorHAnsi"/>
          <w:sz w:val="22"/>
          <w:szCs w:val="22"/>
          <w:rPrChange w:id="5601" w:author="Michal Pilík" w:date="2018-08-22T13:15:00Z">
            <w:rPr>
              <w:ins w:id="5602" w:author="Michal Pilík" w:date="2018-08-22T13:15:00Z"/>
            </w:rPr>
          </w:rPrChange>
        </w:rPr>
        <w:pPrChange w:id="5603" w:author="Michal Pilík" w:date="2018-08-22T13:15:00Z">
          <w:pPr/>
        </w:pPrChange>
      </w:pPr>
      <w:ins w:id="5604" w:author="Michal Pilík" w:date="2018-08-22T13:15:00Z">
        <w:r w:rsidRPr="00412B9C">
          <w:rPr>
            <w:rFonts w:asciiTheme="minorHAnsi" w:hAnsiTheme="minorHAnsi" w:cstheme="minorHAnsi"/>
            <w:sz w:val="22"/>
            <w:szCs w:val="22"/>
            <w:rPrChange w:id="5605" w:author="Michal Pilík" w:date="2018-08-22T13:15:00Z">
              <w:rPr/>
            </w:rPrChange>
          </w:rPr>
          <w:t>Kvalifikační předpoklady nástupníků doc. Ing. P. Briše, CSc. lze vymezit pro uvedené předměty následovně:</w:t>
        </w:r>
      </w:ins>
    </w:p>
    <w:p w:rsidR="00412B9C" w:rsidRPr="00412B9C" w:rsidRDefault="00412B9C">
      <w:pPr>
        <w:pStyle w:val="Odstavecseseznamem"/>
        <w:numPr>
          <w:ilvl w:val="0"/>
          <w:numId w:val="50"/>
        </w:numPr>
        <w:spacing w:before="120" w:after="120"/>
        <w:jc w:val="both"/>
        <w:rPr>
          <w:ins w:id="5606" w:author="Michal Pilík" w:date="2018-08-22T13:15:00Z"/>
          <w:rFonts w:asciiTheme="minorHAnsi" w:hAnsiTheme="minorHAnsi" w:cstheme="minorHAnsi"/>
          <w:sz w:val="22"/>
          <w:szCs w:val="22"/>
          <w:rPrChange w:id="5607" w:author="Michal Pilík" w:date="2018-08-22T13:16:00Z">
            <w:rPr>
              <w:ins w:id="5608" w:author="Michal Pilík" w:date="2018-08-22T13:15:00Z"/>
            </w:rPr>
          </w:rPrChange>
        </w:rPr>
        <w:pPrChange w:id="5609" w:author="Michal Pilík" w:date="2018-08-22T13:16:00Z">
          <w:pPr>
            <w:pStyle w:val="Odstavecseseznamem"/>
            <w:numPr>
              <w:numId w:val="49"/>
            </w:numPr>
            <w:ind w:left="360" w:hanging="360"/>
          </w:pPr>
        </w:pPrChange>
      </w:pPr>
      <w:ins w:id="5610" w:author="Michal Pilík" w:date="2018-08-22T13:15:00Z">
        <w:r w:rsidRPr="00412B9C">
          <w:rPr>
            <w:rFonts w:asciiTheme="minorHAnsi" w:hAnsiTheme="minorHAnsi" w:cstheme="minorHAnsi"/>
            <w:sz w:val="22"/>
            <w:szCs w:val="22"/>
            <w:rPrChange w:id="5611" w:author="Michal Pilík" w:date="2018-08-22T13:16:00Z">
              <w:rPr/>
            </w:rPrChange>
          </w:rPr>
          <w:t>Management kvality – plně kvalifikovaným nástupcem je doc.</w:t>
        </w:r>
      </w:ins>
      <w:ins w:id="5612" w:author="Michal Pilík" w:date="2018-08-22T13:16:00Z">
        <w:r>
          <w:rPr>
            <w:rFonts w:asciiTheme="minorHAnsi" w:hAnsiTheme="minorHAnsi" w:cstheme="minorHAnsi"/>
            <w:sz w:val="22"/>
            <w:szCs w:val="22"/>
          </w:rPr>
          <w:t xml:space="preserve"> </w:t>
        </w:r>
      </w:ins>
      <w:ins w:id="5613" w:author="Michal Pilík" w:date="2018-08-22T13:15:00Z">
        <w:r w:rsidRPr="00412B9C">
          <w:rPr>
            <w:rFonts w:asciiTheme="minorHAnsi" w:hAnsiTheme="minorHAnsi" w:cstheme="minorHAnsi"/>
            <w:sz w:val="22"/>
            <w:szCs w:val="22"/>
            <w:rPrChange w:id="5614" w:author="Michal Pilík" w:date="2018-08-22T13:16:00Z">
              <w:rPr/>
            </w:rPrChange>
          </w:rPr>
          <w:t>Ing. Josef Sedlák, Ph.D., který působí na ÚPIaIS FAME od 1.9.2018. Je autorem řady vědeckých publikací, které se zaměřují i na problematiku procesů řízení a organizace kvality v oblasti produktového managementu. Realizoval několik vědeckých projektů zaměřených na nastavení metodiky technologické a technické kvality výroby, vedl několik projektů pro průmyslové společnosti ve vazbě na monitoring, projektování produktových parametrů ve vazbě na znaky kvality produktu a procesu.</w:t>
        </w:r>
      </w:ins>
    </w:p>
    <w:p w:rsidR="00412B9C" w:rsidRDefault="00412B9C">
      <w:pPr>
        <w:pStyle w:val="Odstavecseseznamem"/>
        <w:numPr>
          <w:ilvl w:val="0"/>
          <w:numId w:val="50"/>
        </w:numPr>
        <w:spacing w:before="120" w:after="120"/>
        <w:jc w:val="both"/>
        <w:rPr>
          <w:ins w:id="5615" w:author="Michal Pilík" w:date="2018-08-22T13:17:00Z"/>
          <w:rFonts w:asciiTheme="minorHAnsi" w:hAnsiTheme="minorHAnsi" w:cstheme="minorHAnsi"/>
          <w:sz w:val="22"/>
          <w:szCs w:val="22"/>
        </w:rPr>
        <w:pPrChange w:id="5616" w:author="Michal Pilík" w:date="2018-08-22T13:16:00Z">
          <w:pPr>
            <w:spacing w:before="120" w:after="360"/>
            <w:ind w:left="992" w:right="992"/>
            <w:jc w:val="both"/>
          </w:pPr>
        </w:pPrChange>
      </w:pPr>
      <w:ins w:id="5617" w:author="Michal Pilík" w:date="2018-08-22T13:15:00Z">
        <w:r w:rsidRPr="00412B9C">
          <w:rPr>
            <w:rFonts w:asciiTheme="minorHAnsi" w:hAnsiTheme="minorHAnsi" w:cstheme="minorHAnsi"/>
            <w:sz w:val="22"/>
            <w:szCs w:val="22"/>
            <w:rPrChange w:id="5618" w:author="Michal Pilík" w:date="2018-08-22T13:16:00Z">
              <w:rPr/>
            </w:rPrChange>
          </w:rPr>
          <w:t>Management kvality – kvalifikovaným odborným asistentem, jenž spolupracuje na vedení seminářů již v současné době je Ing. Lucie Macurová, Ph.D., odborná asistentka Ústavu průmyslového inženýrství a informačních systémů FAME. Působí jako člen výzkumného projektu RO zaměřeného na projektování výrobních systémů, aktivně realizuje projekty pro průmyslovou praxi v oblasti managementu kvality, kvality produktů a procesů. Má reálné předpoklady zahájit habilitační řízení v uvedené oblasti v roce 2020.</w:t>
        </w:r>
      </w:ins>
    </w:p>
    <w:p w:rsidR="00412B9C" w:rsidRPr="00412B9C" w:rsidRDefault="00412B9C">
      <w:pPr>
        <w:spacing w:before="120" w:after="120"/>
        <w:jc w:val="both"/>
        <w:rPr>
          <w:ins w:id="5619" w:author="Michal Pilík" w:date="2018-08-22T13:17:00Z"/>
          <w:rFonts w:asciiTheme="minorHAnsi" w:hAnsiTheme="minorHAnsi" w:cstheme="minorHAnsi"/>
          <w:sz w:val="22"/>
          <w:szCs w:val="22"/>
          <w:rPrChange w:id="5620" w:author="Michal Pilík" w:date="2018-08-22T13:17:00Z">
            <w:rPr>
              <w:ins w:id="5621" w:author="Michal Pilík" w:date="2018-08-22T13:17:00Z"/>
            </w:rPr>
          </w:rPrChange>
        </w:rPr>
        <w:pPrChange w:id="5622" w:author="Michal Pilík" w:date="2018-08-22T13:17:00Z">
          <w:pPr/>
        </w:pPrChange>
      </w:pPr>
      <w:ins w:id="5623" w:author="Michal Pilík" w:date="2018-08-22T13:17:00Z">
        <w:r w:rsidRPr="00412B9C">
          <w:rPr>
            <w:rFonts w:asciiTheme="minorHAnsi" w:hAnsiTheme="minorHAnsi" w:cstheme="minorHAnsi"/>
            <w:b/>
            <w:sz w:val="22"/>
            <w:szCs w:val="22"/>
            <w:rPrChange w:id="5624" w:author="Michal Pilík" w:date="2018-08-22T13:17:00Z">
              <w:rPr>
                <w:b/>
              </w:rPr>
            </w:rPrChange>
          </w:rPr>
          <w:t>Doc.</w:t>
        </w:r>
        <w:r w:rsidRPr="00412B9C">
          <w:rPr>
            <w:rFonts w:asciiTheme="minorHAnsi" w:hAnsiTheme="minorHAnsi" w:cstheme="minorHAnsi"/>
            <w:b/>
            <w:sz w:val="22"/>
            <w:szCs w:val="22"/>
            <w:rPrChange w:id="5625" w:author="Michal Pilík" w:date="2018-08-22T13:17:00Z">
              <w:rPr>
                <w:rFonts w:asciiTheme="minorHAnsi" w:hAnsiTheme="minorHAnsi" w:cstheme="minorHAnsi"/>
                <w:sz w:val="22"/>
                <w:szCs w:val="22"/>
              </w:rPr>
            </w:rPrChange>
          </w:rPr>
          <w:t xml:space="preserve"> </w:t>
        </w:r>
        <w:r w:rsidRPr="00412B9C">
          <w:rPr>
            <w:rFonts w:asciiTheme="minorHAnsi" w:hAnsiTheme="minorHAnsi" w:cstheme="minorHAnsi"/>
            <w:b/>
            <w:sz w:val="22"/>
            <w:szCs w:val="22"/>
            <w:rPrChange w:id="5626" w:author="Michal Pilík" w:date="2018-08-22T13:17:00Z">
              <w:rPr>
                <w:b/>
              </w:rPr>
            </w:rPrChange>
          </w:rPr>
          <w:t>Ing. Roman Bobák, Ph.D.</w:t>
        </w:r>
        <w:r>
          <w:rPr>
            <w:rFonts w:asciiTheme="minorHAnsi" w:hAnsiTheme="minorHAnsi" w:cstheme="minorHAnsi"/>
            <w:sz w:val="22"/>
            <w:szCs w:val="22"/>
          </w:rPr>
          <w:t xml:space="preserve"> - v</w:t>
        </w:r>
        <w:r w:rsidRPr="00412B9C">
          <w:rPr>
            <w:rFonts w:asciiTheme="minorHAnsi" w:hAnsiTheme="minorHAnsi" w:cstheme="minorHAnsi"/>
            <w:sz w:val="22"/>
            <w:szCs w:val="22"/>
            <w:rPrChange w:id="5627" w:author="Michal Pilík" w:date="2018-08-22T13:17:00Z">
              <w:rPr/>
            </w:rPrChange>
          </w:rPr>
          <w:t xml:space="preserve"> rámci studijního programu DSP – Průmyslové inženýrství garantuje oblast Logistických konceptů. Již několik let v uvedené oblasti přímo spolupracuje s odbornou asistentkou Ing. Denisou Hrušeckou, Ph.D., odbornou asistentkou na plný úvazek na Ústavu průmyslového inženýrství a informačních systémů. Výsledkem jejich vzájemné spolupráce je řada vědeckých publikací z oblasti projektování, organizace a řízení, zlepšování logistických procesů a návrh několika metodik logistických konceptů. </w:t>
        </w:r>
      </w:ins>
    </w:p>
    <w:p w:rsidR="00412B9C" w:rsidRPr="00412B9C" w:rsidRDefault="00412B9C">
      <w:pPr>
        <w:spacing w:before="120" w:after="120"/>
        <w:jc w:val="both"/>
        <w:rPr>
          <w:ins w:id="5628" w:author="Michal Pilík" w:date="2018-08-22T13:17:00Z"/>
          <w:rFonts w:asciiTheme="minorHAnsi" w:hAnsiTheme="minorHAnsi" w:cstheme="minorHAnsi"/>
          <w:sz w:val="22"/>
          <w:szCs w:val="22"/>
          <w:rPrChange w:id="5629" w:author="Michal Pilík" w:date="2018-08-22T13:17:00Z">
            <w:rPr>
              <w:ins w:id="5630" w:author="Michal Pilík" w:date="2018-08-22T13:17:00Z"/>
            </w:rPr>
          </w:rPrChange>
        </w:rPr>
        <w:pPrChange w:id="5631" w:author="Michal Pilík" w:date="2018-08-22T13:17:00Z">
          <w:pPr/>
        </w:pPrChange>
      </w:pPr>
      <w:ins w:id="5632" w:author="Michal Pilík" w:date="2018-08-22T13:17:00Z">
        <w:r w:rsidRPr="00412B9C">
          <w:rPr>
            <w:rFonts w:asciiTheme="minorHAnsi" w:hAnsiTheme="minorHAnsi" w:cstheme="minorHAnsi"/>
            <w:sz w:val="22"/>
            <w:szCs w:val="22"/>
            <w:rPrChange w:id="5633" w:author="Michal Pilík" w:date="2018-08-22T13:17:00Z">
              <w:rPr/>
            </w:rPrChange>
          </w:rPr>
          <w:t>Kvalifikační předpoklady nástupníka doc.</w:t>
        </w:r>
        <w:r>
          <w:rPr>
            <w:rFonts w:asciiTheme="minorHAnsi" w:hAnsiTheme="minorHAnsi" w:cstheme="minorHAnsi"/>
            <w:sz w:val="22"/>
            <w:szCs w:val="22"/>
          </w:rPr>
          <w:t xml:space="preserve"> </w:t>
        </w:r>
        <w:r w:rsidRPr="00412B9C">
          <w:rPr>
            <w:rFonts w:asciiTheme="minorHAnsi" w:hAnsiTheme="minorHAnsi" w:cstheme="minorHAnsi"/>
            <w:sz w:val="22"/>
            <w:szCs w:val="22"/>
            <w:rPrChange w:id="5634" w:author="Michal Pilík" w:date="2018-08-22T13:17:00Z">
              <w:rPr/>
            </w:rPrChange>
          </w:rPr>
          <w:t>Ing. Romana Bobáka:</w:t>
        </w:r>
      </w:ins>
    </w:p>
    <w:p w:rsidR="00412B9C" w:rsidRDefault="00412B9C">
      <w:pPr>
        <w:pStyle w:val="Odstavecseseznamem"/>
        <w:numPr>
          <w:ilvl w:val="0"/>
          <w:numId w:val="52"/>
        </w:numPr>
        <w:spacing w:before="120" w:after="120"/>
        <w:jc w:val="both"/>
        <w:rPr>
          <w:ins w:id="5635" w:author="Michal Pilík" w:date="2018-08-22T13:17:00Z"/>
          <w:rFonts w:asciiTheme="minorHAnsi" w:hAnsiTheme="minorHAnsi" w:cstheme="minorHAnsi"/>
          <w:sz w:val="22"/>
          <w:szCs w:val="22"/>
        </w:rPr>
        <w:pPrChange w:id="5636" w:author="Michal Pilík" w:date="2018-08-22T13:17:00Z">
          <w:pPr>
            <w:pStyle w:val="Odstavecseseznamem"/>
            <w:numPr>
              <w:numId w:val="51"/>
            </w:numPr>
            <w:ind w:left="360" w:hanging="360"/>
          </w:pPr>
        </w:pPrChange>
      </w:pPr>
      <w:ins w:id="5637" w:author="Michal Pilík" w:date="2018-08-22T13:17:00Z">
        <w:r w:rsidRPr="00412B9C">
          <w:rPr>
            <w:rFonts w:asciiTheme="minorHAnsi" w:hAnsiTheme="minorHAnsi" w:cstheme="minorHAnsi"/>
            <w:sz w:val="22"/>
            <w:szCs w:val="22"/>
            <w:rPrChange w:id="5638" w:author="Michal Pilík" w:date="2018-08-22T13:17:00Z">
              <w:rPr/>
            </w:rPrChange>
          </w:rPr>
          <w:t>Logistické koncepty – kvalifikovaným komplexně logisticky orientovaným nástupcem je Ing. Denisa Hrušecká,, PhD., která se již několik let věnuje vědeckému výzkumu v oblastech logistiky, supply chain managementu, informačních systémů v logistice, propojování logistických konceptů externích i interních v rámci průmyslových firem. Je autorkou několika vědeckých a odborných publikací, realizovala několik projektů orientovaných na optimalizaci výrobních a logistických procesů v průmyslových firmách. Má četné kontakty se zahraničními univerzitními pracovišti, které aktivně využívá pro vědecký a odborný růst. Jmenovaná nástupkyně má připravené podklady a je odborně způsobilá k zahájení habilitačního řízení v oboru Průmyslové inženýrství v roce 2019.</w:t>
        </w:r>
      </w:ins>
    </w:p>
    <w:p w:rsidR="00412B9C" w:rsidRPr="00412B9C" w:rsidRDefault="00412B9C">
      <w:pPr>
        <w:spacing w:before="120" w:after="120"/>
        <w:jc w:val="both"/>
        <w:rPr>
          <w:ins w:id="5639" w:author="Michal Pilík" w:date="2018-08-22T13:18:00Z"/>
          <w:rFonts w:asciiTheme="minorHAnsi" w:hAnsiTheme="minorHAnsi" w:cstheme="minorHAnsi"/>
          <w:sz w:val="22"/>
          <w:szCs w:val="22"/>
          <w:rPrChange w:id="5640" w:author="Michal Pilík" w:date="2018-08-22T13:18:00Z">
            <w:rPr>
              <w:ins w:id="5641" w:author="Michal Pilík" w:date="2018-08-22T13:18:00Z"/>
            </w:rPr>
          </w:rPrChange>
        </w:rPr>
        <w:pPrChange w:id="5642" w:author="Michal Pilík" w:date="2018-08-22T13:18:00Z">
          <w:pPr/>
        </w:pPrChange>
      </w:pPr>
      <w:ins w:id="5643" w:author="Michal Pilík" w:date="2018-08-22T13:18:00Z">
        <w:r w:rsidRPr="00734B8F">
          <w:rPr>
            <w:rFonts w:asciiTheme="minorHAnsi" w:hAnsiTheme="minorHAnsi" w:cstheme="minorHAnsi"/>
            <w:b/>
            <w:sz w:val="22"/>
            <w:szCs w:val="22"/>
            <w:rPrChange w:id="5644" w:author="Michal Pilík" w:date="2018-08-22T13:21:00Z">
              <w:rPr>
                <w:rFonts w:asciiTheme="minorHAnsi" w:hAnsiTheme="minorHAnsi" w:cstheme="minorHAnsi"/>
                <w:sz w:val="22"/>
                <w:szCs w:val="22"/>
              </w:rPr>
            </w:rPrChange>
          </w:rPr>
          <w:t>P</w:t>
        </w:r>
        <w:r w:rsidRPr="00734B8F">
          <w:rPr>
            <w:rFonts w:asciiTheme="minorHAnsi" w:hAnsiTheme="minorHAnsi" w:cstheme="minorHAnsi"/>
            <w:b/>
            <w:sz w:val="22"/>
            <w:szCs w:val="22"/>
            <w:rPrChange w:id="5645" w:author="Michal Pilík" w:date="2018-08-22T13:21:00Z">
              <w:rPr>
                <w:b/>
              </w:rPr>
            </w:rPrChange>
          </w:rPr>
          <w:t>rof.</w:t>
        </w:r>
        <w:r w:rsidRPr="00734B8F">
          <w:rPr>
            <w:rFonts w:asciiTheme="minorHAnsi" w:hAnsiTheme="minorHAnsi" w:cstheme="minorHAnsi"/>
            <w:b/>
            <w:sz w:val="22"/>
            <w:szCs w:val="22"/>
            <w:rPrChange w:id="5646" w:author="Michal Pilík" w:date="2018-08-22T13:21:00Z">
              <w:rPr>
                <w:rFonts w:asciiTheme="minorHAnsi" w:hAnsiTheme="minorHAnsi" w:cstheme="minorHAnsi"/>
                <w:sz w:val="22"/>
                <w:szCs w:val="22"/>
              </w:rPr>
            </w:rPrChange>
          </w:rPr>
          <w:t xml:space="preserve"> </w:t>
        </w:r>
        <w:r w:rsidRPr="00734B8F">
          <w:rPr>
            <w:rFonts w:asciiTheme="minorHAnsi" w:hAnsiTheme="minorHAnsi" w:cstheme="minorHAnsi"/>
            <w:b/>
            <w:sz w:val="22"/>
            <w:szCs w:val="22"/>
            <w:rPrChange w:id="5647" w:author="Michal Pilík" w:date="2018-08-22T13:21:00Z">
              <w:rPr>
                <w:b/>
              </w:rPr>
            </w:rPrChange>
          </w:rPr>
          <w:t>Ing. Ladislav Buřita, Ph.D.</w:t>
        </w:r>
        <w:r w:rsidRPr="00734B8F">
          <w:rPr>
            <w:rFonts w:asciiTheme="minorHAnsi" w:hAnsiTheme="minorHAnsi" w:cstheme="minorHAnsi"/>
            <w:b/>
            <w:sz w:val="22"/>
            <w:szCs w:val="22"/>
            <w:rPrChange w:id="5648" w:author="Michal Pilík" w:date="2018-08-22T13:21:00Z">
              <w:rPr>
                <w:rFonts w:asciiTheme="minorHAnsi" w:hAnsiTheme="minorHAnsi" w:cstheme="minorHAnsi"/>
                <w:sz w:val="22"/>
                <w:szCs w:val="22"/>
              </w:rPr>
            </w:rPrChange>
          </w:rPr>
          <w:t xml:space="preserve"> </w:t>
        </w:r>
        <w:r>
          <w:rPr>
            <w:rFonts w:asciiTheme="minorHAnsi" w:hAnsiTheme="minorHAnsi" w:cstheme="minorHAnsi"/>
            <w:sz w:val="22"/>
            <w:szCs w:val="22"/>
          </w:rPr>
          <w:t>- v</w:t>
        </w:r>
        <w:r w:rsidRPr="00412B9C">
          <w:rPr>
            <w:rFonts w:asciiTheme="minorHAnsi" w:hAnsiTheme="minorHAnsi" w:cstheme="minorHAnsi"/>
            <w:sz w:val="22"/>
            <w:szCs w:val="22"/>
            <w:rPrChange w:id="5649" w:author="Michal Pilík" w:date="2018-08-22T13:18:00Z">
              <w:rPr/>
            </w:rPrChange>
          </w:rPr>
          <w:t> rámci studijního programu DSP – Průmyslové inženýrství garantuje oblast Informačních technologií v průmyslovém inženýrství. V uvedené oblasti má k dispozici na Ústavu průmyslového inženýrství několik kolegů na plný pracovní úvazek, se kterými již v současnosti spolupracuje v akademické i vědecké oblasti.</w:t>
        </w:r>
      </w:ins>
    </w:p>
    <w:p w:rsidR="00412B9C" w:rsidRPr="00412B9C" w:rsidRDefault="00412B9C">
      <w:pPr>
        <w:spacing w:before="120" w:after="120"/>
        <w:jc w:val="both"/>
        <w:rPr>
          <w:ins w:id="5650" w:author="Michal Pilík" w:date="2018-08-22T13:18:00Z"/>
          <w:rFonts w:asciiTheme="minorHAnsi" w:hAnsiTheme="minorHAnsi" w:cstheme="minorHAnsi"/>
          <w:sz w:val="22"/>
          <w:szCs w:val="22"/>
          <w:rPrChange w:id="5651" w:author="Michal Pilík" w:date="2018-08-22T13:18:00Z">
            <w:rPr>
              <w:ins w:id="5652" w:author="Michal Pilík" w:date="2018-08-22T13:18:00Z"/>
            </w:rPr>
          </w:rPrChange>
        </w:rPr>
        <w:pPrChange w:id="5653" w:author="Michal Pilík" w:date="2018-08-22T13:18:00Z">
          <w:pPr/>
        </w:pPrChange>
      </w:pPr>
      <w:ins w:id="5654" w:author="Michal Pilík" w:date="2018-08-22T13:18:00Z">
        <w:r w:rsidRPr="00412B9C">
          <w:rPr>
            <w:rFonts w:asciiTheme="minorHAnsi" w:hAnsiTheme="minorHAnsi" w:cstheme="minorHAnsi"/>
            <w:sz w:val="22"/>
            <w:szCs w:val="22"/>
            <w:rPrChange w:id="5655" w:author="Michal Pilík" w:date="2018-08-22T13:18:00Z">
              <w:rPr/>
            </w:rPrChange>
          </w:rPr>
          <w:t>Kvalifikační předpoklady nástupníka prof.</w:t>
        </w:r>
        <w:r>
          <w:rPr>
            <w:rFonts w:asciiTheme="minorHAnsi" w:hAnsiTheme="minorHAnsi" w:cstheme="minorHAnsi"/>
            <w:sz w:val="22"/>
            <w:szCs w:val="22"/>
          </w:rPr>
          <w:t xml:space="preserve"> </w:t>
        </w:r>
        <w:r w:rsidRPr="00412B9C">
          <w:rPr>
            <w:rFonts w:asciiTheme="minorHAnsi" w:hAnsiTheme="minorHAnsi" w:cstheme="minorHAnsi"/>
            <w:sz w:val="22"/>
            <w:szCs w:val="22"/>
            <w:rPrChange w:id="5656" w:author="Michal Pilík" w:date="2018-08-22T13:18:00Z">
              <w:rPr/>
            </w:rPrChange>
          </w:rPr>
          <w:t>Ing. Ladislava Buřity, Ph.D.:</w:t>
        </w:r>
      </w:ins>
    </w:p>
    <w:p w:rsidR="00412B9C" w:rsidRPr="00412B9C" w:rsidRDefault="00412B9C">
      <w:pPr>
        <w:pStyle w:val="Odstavecseseznamem"/>
        <w:numPr>
          <w:ilvl w:val="0"/>
          <w:numId w:val="54"/>
        </w:numPr>
        <w:spacing w:before="120" w:after="120"/>
        <w:jc w:val="both"/>
        <w:rPr>
          <w:ins w:id="5657" w:author="Michal Pilík" w:date="2018-08-22T13:18:00Z"/>
          <w:rFonts w:asciiTheme="minorHAnsi" w:hAnsiTheme="minorHAnsi" w:cstheme="minorHAnsi"/>
          <w:sz w:val="22"/>
          <w:szCs w:val="22"/>
          <w:rPrChange w:id="5658" w:author="Michal Pilík" w:date="2018-08-22T13:18:00Z">
            <w:rPr>
              <w:ins w:id="5659" w:author="Michal Pilík" w:date="2018-08-22T13:18:00Z"/>
            </w:rPr>
          </w:rPrChange>
        </w:rPr>
        <w:pPrChange w:id="5660" w:author="Michal Pilík" w:date="2018-08-22T13:18:00Z">
          <w:pPr>
            <w:pStyle w:val="Odstavecseseznamem"/>
            <w:numPr>
              <w:numId w:val="53"/>
            </w:numPr>
            <w:ind w:left="360" w:hanging="360"/>
          </w:pPr>
        </w:pPrChange>
      </w:pPr>
      <w:ins w:id="5661" w:author="Michal Pilík" w:date="2018-08-22T13:18:00Z">
        <w:r w:rsidRPr="00412B9C">
          <w:rPr>
            <w:rFonts w:asciiTheme="minorHAnsi" w:hAnsiTheme="minorHAnsi" w:cstheme="minorHAnsi"/>
            <w:sz w:val="22"/>
            <w:szCs w:val="22"/>
            <w:rPrChange w:id="5662" w:author="Michal Pilík" w:date="2018-08-22T13:18:00Z">
              <w:rPr/>
            </w:rPrChange>
          </w:rPr>
          <w:t>Informační technologie v průmyslovém inženýrství – plně kvalifikovaným nástupcem je doc.</w:t>
        </w:r>
        <w:r>
          <w:rPr>
            <w:rFonts w:asciiTheme="minorHAnsi" w:hAnsiTheme="minorHAnsi" w:cstheme="minorHAnsi"/>
            <w:sz w:val="22"/>
            <w:szCs w:val="22"/>
          </w:rPr>
          <w:t xml:space="preserve"> </w:t>
        </w:r>
        <w:r w:rsidRPr="00412B9C">
          <w:rPr>
            <w:rFonts w:asciiTheme="minorHAnsi" w:hAnsiTheme="minorHAnsi" w:cstheme="minorHAnsi"/>
            <w:sz w:val="22"/>
            <w:szCs w:val="22"/>
            <w:rPrChange w:id="5663" w:author="Michal Pilík" w:date="2018-08-22T13:18:00Z">
              <w:rPr/>
            </w:rPrChange>
          </w:rPr>
          <w:t>Ing. Rastislav Rajnoha, Ph.D., působíci v oblasti podnikových informačních systémů, implementace informačních technologií a systémů do průmyslových firem. Jmenovaný má řadu vědeckých článků v oblasti informačních systémů, informačních technologií používaných v průmyslových firmách, vedl několik projektů pro průmyslové firmy. Spolupracuje se zahraničními univerzitami a pravidelně se účastní odborných vědeckých konferencí. V roce 2018 zahájil inaugurační řízení na FAME UTB ve Zlíně v oboru Ekonomika a management.</w:t>
        </w:r>
      </w:ins>
    </w:p>
    <w:p w:rsidR="00412B9C" w:rsidRPr="00412B9C" w:rsidRDefault="00412B9C">
      <w:pPr>
        <w:pStyle w:val="Odstavecseseznamem"/>
        <w:numPr>
          <w:ilvl w:val="0"/>
          <w:numId w:val="54"/>
        </w:numPr>
        <w:spacing w:before="120" w:after="120"/>
        <w:jc w:val="both"/>
        <w:rPr>
          <w:ins w:id="5664" w:author="Michal Pilík" w:date="2018-08-22T13:17:00Z"/>
          <w:rFonts w:asciiTheme="minorHAnsi" w:hAnsiTheme="minorHAnsi" w:cstheme="minorHAnsi"/>
          <w:sz w:val="22"/>
          <w:szCs w:val="22"/>
          <w:rPrChange w:id="5665" w:author="Michal Pilík" w:date="2018-08-22T13:18:00Z">
            <w:rPr>
              <w:ins w:id="5666" w:author="Michal Pilík" w:date="2018-08-22T13:17:00Z"/>
            </w:rPr>
          </w:rPrChange>
        </w:rPr>
        <w:pPrChange w:id="5667" w:author="Michal Pilík" w:date="2018-08-22T13:18:00Z">
          <w:pPr>
            <w:pStyle w:val="Odstavecseseznamem"/>
            <w:numPr>
              <w:numId w:val="51"/>
            </w:numPr>
            <w:ind w:left="360" w:hanging="360"/>
          </w:pPr>
        </w:pPrChange>
      </w:pPr>
      <w:ins w:id="5668" w:author="Michal Pilík" w:date="2018-08-22T13:18:00Z">
        <w:r w:rsidRPr="00412B9C">
          <w:rPr>
            <w:rFonts w:asciiTheme="minorHAnsi" w:hAnsiTheme="minorHAnsi" w:cstheme="minorHAnsi"/>
            <w:sz w:val="22"/>
            <w:szCs w:val="22"/>
            <w:rPrChange w:id="5669" w:author="Michal Pilík" w:date="2018-08-22T13:18:00Z">
              <w:rPr/>
            </w:rPrChange>
          </w:rPr>
          <w:t xml:space="preserve">Informační technologie v průmyslovém inženýrství – rovněž vysoce kvalifikovaným nástupcem je i Ing. Michal Pivnička, Ph.D., který se věnuje vybraným oblastem informačních technologií </w:t>
        </w:r>
        <w:r w:rsidRPr="00412B9C">
          <w:rPr>
            <w:rFonts w:asciiTheme="minorHAnsi" w:hAnsiTheme="minorHAnsi" w:cstheme="minorHAnsi"/>
            <w:sz w:val="22"/>
            <w:szCs w:val="22"/>
            <w:rPrChange w:id="5670" w:author="Michal Pilík" w:date="2018-08-22T13:18:00Z">
              <w:rPr/>
            </w:rPrChange>
          </w:rPr>
          <w:lastRenderedPageBreak/>
          <w:t>v průmyslovém inženýrství. Oblastmi jeho vědeckého i praktického zájmu jsou modelování a simulace, systémové inženýrství a jeho propojení s informačními systémy v průmyslových firmách, projektování infomačních systémů a implementace informačních technologií do výrobních procesů v průmyslových firmách. Je autorem několika vědeckých publikací, za poslední 3 roky se podílel na několika projektech optimalizace informačních toků v průmyslových firmách.</w:t>
        </w:r>
      </w:ins>
    </w:p>
    <w:p w:rsidR="00412B9C" w:rsidRPr="00412B9C" w:rsidRDefault="00412B9C">
      <w:pPr>
        <w:spacing w:before="120" w:after="120"/>
        <w:jc w:val="both"/>
        <w:rPr>
          <w:rFonts w:asciiTheme="minorHAnsi" w:hAnsiTheme="minorHAnsi" w:cstheme="minorHAnsi"/>
          <w:sz w:val="22"/>
          <w:szCs w:val="22"/>
          <w:rPrChange w:id="5671" w:author="Michal Pilík" w:date="2018-08-22T13:17:00Z">
            <w:rPr>
              <w:rFonts w:asciiTheme="minorHAnsi" w:hAnsiTheme="minorHAnsi" w:cstheme="minorHAnsi"/>
            </w:rPr>
          </w:rPrChange>
        </w:rPr>
        <w:pPrChange w:id="5672" w:author="Michal Pilík" w:date="2018-08-22T13:17:00Z">
          <w:pPr>
            <w:spacing w:before="120" w:after="360"/>
            <w:ind w:left="992" w:right="992"/>
            <w:jc w:val="both"/>
          </w:pPr>
        </w:pPrChange>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rsidR="007E1B60" w:rsidRPr="00EA3338" w:rsidRDefault="007E1B60" w:rsidP="007E1B60">
      <w:pPr>
        <w:spacing w:before="120" w:after="120"/>
        <w:jc w:val="both"/>
        <w:rPr>
          <w:rFonts w:asciiTheme="minorHAnsi" w:hAnsiTheme="minorHAnsi" w:cstheme="minorHAnsi"/>
          <w:i/>
          <w:sz w:val="22"/>
        </w:rPr>
      </w:pPr>
      <w:r w:rsidRPr="00EA3338">
        <w:rPr>
          <w:rFonts w:asciiTheme="minorHAnsi" w:hAnsiTheme="minorHAnsi" w:cstheme="minorHAnsi"/>
          <w:sz w:val="22"/>
        </w:rPr>
        <w:t xml:space="preserve">Veškeré předměty vyučované v doktorském studijním programu Průmyslové inženýrství jsou garantovány a přednášeny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p>
    <w:p w:rsidR="007E1B60" w:rsidRPr="00EA3338" w:rsidRDefault="007E1B60" w:rsidP="007E1B60">
      <w:pPr>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632" w:type="dxa"/>
        <w:jc w:val="center"/>
        <w:tblCellMar>
          <w:left w:w="70" w:type="dxa"/>
          <w:right w:w="70" w:type="dxa"/>
        </w:tblCellMar>
        <w:tblLook w:val="04A0" w:firstRow="1" w:lastRow="0" w:firstColumn="1" w:lastColumn="0" w:noHBand="0" w:noVBand="1"/>
        <w:tblPrChange w:id="5673" w:author="Trefilová Pavla" w:date="2018-09-04T09:20:00Z">
          <w:tblPr>
            <w:tblW w:w="8931" w:type="dxa"/>
            <w:jc w:val="center"/>
            <w:tblCellMar>
              <w:left w:w="70" w:type="dxa"/>
              <w:right w:w="70" w:type="dxa"/>
            </w:tblCellMar>
            <w:tblLook w:val="04A0" w:firstRow="1" w:lastRow="0" w:firstColumn="1" w:lastColumn="0" w:noHBand="0" w:noVBand="1"/>
          </w:tblPr>
        </w:tblPrChange>
      </w:tblPr>
      <w:tblGrid>
        <w:gridCol w:w="2977"/>
        <w:gridCol w:w="3812"/>
        <w:gridCol w:w="1843"/>
        <w:tblGridChange w:id="5674">
          <w:tblGrid>
            <w:gridCol w:w="2977"/>
            <w:gridCol w:w="3119"/>
            <w:gridCol w:w="2835"/>
          </w:tblGrid>
        </w:tblGridChange>
      </w:tblGrid>
      <w:tr w:rsidR="00EA3338" w:rsidRPr="00EA3338" w:rsidTr="00795858">
        <w:trPr>
          <w:trHeight w:val="300"/>
          <w:jc w:val="center"/>
          <w:trPrChange w:id="5675" w:author="Trefilová Pavla" w:date="2018-09-04T09:20:00Z">
            <w:trPr>
              <w:trHeight w:val="300"/>
              <w:jc w:val="center"/>
            </w:trPr>
          </w:trPrChange>
        </w:trPr>
        <w:tc>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Change w:id="5676" w:author="Trefilová Pavla" w:date="2018-09-04T09:20:00Z">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Název předmětu</w:t>
            </w:r>
          </w:p>
        </w:tc>
        <w:tc>
          <w:tcPr>
            <w:tcW w:w="3812"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Change w:id="5677" w:author="Trefilová Pavla" w:date="2018-09-04T09:20:00Z">
              <w:tcPr>
                <w:tcW w:w="3119"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tcPrChange>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Přednášející</w:t>
            </w:r>
          </w:p>
        </w:tc>
        <w:tc>
          <w:tcPr>
            <w:tcW w:w="1843"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Change w:id="5678" w:author="Trefilová Pavla" w:date="2018-09-04T09:20:00Z">
              <w:tcPr>
                <w:tcW w:w="2835"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tcPrChange>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Garant</w:t>
            </w:r>
          </w:p>
        </w:tc>
      </w:tr>
      <w:tr w:rsidR="00EA3338" w:rsidRPr="00EA3338" w:rsidTr="00795858">
        <w:trPr>
          <w:trHeight w:val="300"/>
          <w:jc w:val="center"/>
          <w:trPrChange w:id="5679" w:author="Trefilová Pavla" w:date="2018-09-04T09:20:00Z">
            <w:trPr>
              <w:trHeight w:val="300"/>
              <w:jc w:val="center"/>
            </w:trPr>
          </w:trPrChange>
        </w:trPr>
        <w:tc>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Change w:id="5680" w:author="Trefilová Pavla" w:date="2018-09-04T09:20:00Z">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
            </w:tcPrChange>
          </w:tcPr>
          <w:p w:rsidR="007E1B60" w:rsidRPr="00EA3338" w:rsidRDefault="007E1B60" w:rsidP="008B3C90">
            <w:pPr>
              <w:rPr>
                <w:rFonts w:asciiTheme="minorHAnsi" w:hAnsiTheme="minorHAnsi" w:cstheme="minorHAnsi"/>
                <w:b/>
                <w:bCs/>
              </w:rPr>
            </w:pPr>
          </w:p>
        </w:tc>
        <w:tc>
          <w:tcPr>
            <w:tcW w:w="3812" w:type="dxa"/>
            <w:vMerge/>
            <w:tcBorders>
              <w:top w:val="single" w:sz="8" w:space="0" w:color="auto"/>
              <w:left w:val="single" w:sz="4" w:space="0" w:color="auto"/>
              <w:bottom w:val="single" w:sz="12" w:space="0" w:color="auto"/>
              <w:right w:val="single" w:sz="4" w:space="0" w:color="auto"/>
            </w:tcBorders>
            <w:shd w:val="clear" w:color="auto" w:fill="auto"/>
            <w:vAlign w:val="center"/>
            <w:hideMark/>
            <w:tcPrChange w:id="5681" w:author="Trefilová Pavla" w:date="2018-09-04T09:20:00Z">
              <w:tcPr>
                <w:tcW w:w="3119" w:type="dxa"/>
                <w:vMerge/>
                <w:tcBorders>
                  <w:top w:val="single" w:sz="8" w:space="0" w:color="auto"/>
                  <w:left w:val="single" w:sz="4" w:space="0" w:color="auto"/>
                  <w:bottom w:val="single" w:sz="12" w:space="0" w:color="auto"/>
                  <w:right w:val="single" w:sz="4" w:space="0" w:color="auto"/>
                </w:tcBorders>
                <w:shd w:val="clear" w:color="auto" w:fill="auto"/>
                <w:vAlign w:val="center"/>
                <w:hideMark/>
              </w:tcPr>
            </w:tcPrChange>
          </w:tcPr>
          <w:p w:rsidR="007E1B60" w:rsidRPr="00EA3338" w:rsidRDefault="007E1B60" w:rsidP="008B3C90">
            <w:pPr>
              <w:rPr>
                <w:rFonts w:asciiTheme="minorHAnsi" w:hAnsiTheme="minorHAnsi" w:cstheme="minorHAnsi"/>
                <w:b/>
                <w:bCs/>
              </w:rPr>
            </w:pPr>
          </w:p>
        </w:tc>
        <w:tc>
          <w:tcPr>
            <w:tcW w:w="1843" w:type="dxa"/>
            <w:vMerge/>
            <w:tcBorders>
              <w:top w:val="single" w:sz="8" w:space="0" w:color="auto"/>
              <w:left w:val="single" w:sz="4" w:space="0" w:color="auto"/>
              <w:bottom w:val="single" w:sz="4" w:space="0" w:color="auto"/>
              <w:right w:val="single" w:sz="12" w:space="0" w:color="auto"/>
            </w:tcBorders>
            <w:shd w:val="clear" w:color="auto" w:fill="auto"/>
            <w:vAlign w:val="center"/>
            <w:hideMark/>
            <w:tcPrChange w:id="5682" w:author="Trefilová Pavla" w:date="2018-09-04T09:20:00Z">
              <w:tcPr>
                <w:tcW w:w="2835" w:type="dxa"/>
                <w:vMerge/>
                <w:tcBorders>
                  <w:top w:val="single" w:sz="8" w:space="0" w:color="auto"/>
                  <w:left w:val="single" w:sz="4" w:space="0" w:color="auto"/>
                  <w:bottom w:val="single" w:sz="4" w:space="0" w:color="auto"/>
                  <w:right w:val="single" w:sz="12" w:space="0" w:color="auto"/>
                </w:tcBorders>
                <w:shd w:val="clear" w:color="auto" w:fill="auto"/>
                <w:vAlign w:val="center"/>
                <w:hideMark/>
              </w:tcPr>
            </w:tcPrChange>
          </w:tcPr>
          <w:p w:rsidR="007E1B60" w:rsidRPr="00EA3338" w:rsidRDefault="007E1B60" w:rsidP="008B3C90">
            <w:pPr>
              <w:rPr>
                <w:rFonts w:asciiTheme="minorHAnsi" w:hAnsiTheme="minorHAnsi" w:cstheme="minorHAnsi"/>
                <w:b/>
                <w:bCs/>
              </w:rPr>
            </w:pPr>
          </w:p>
        </w:tc>
      </w:tr>
      <w:tr w:rsidR="00573E62" w:rsidRPr="00EA3338" w:rsidTr="00795858">
        <w:trPr>
          <w:trHeight w:val="330"/>
          <w:jc w:val="center"/>
          <w:trPrChange w:id="5683" w:author="Trefilová Pavla" w:date="2018-09-04T09:20:00Z">
            <w:trPr>
              <w:trHeight w:val="330"/>
              <w:jc w:val="center"/>
            </w:trPr>
          </w:trPrChange>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Change w:id="5684" w:author="Trefilová Pavla" w:date="2018-09-04T09:20:00Z">
              <w:tcPr>
                <w:tcW w:w="8931"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tcPrChange>
          </w:tcPr>
          <w:p w:rsidR="00573E62" w:rsidRPr="00EA3338" w:rsidDel="00573E62" w:rsidRDefault="00573E62" w:rsidP="008B3C90">
            <w:pPr>
              <w:rPr>
                <w:del w:id="5685" w:author="Trefilová Pavla" w:date="2018-08-29T13:39:00Z"/>
                <w:rFonts w:asciiTheme="minorHAnsi" w:hAnsiTheme="minorHAnsi" w:cstheme="minorHAnsi"/>
                <w:b/>
                <w:bCs/>
                <w:i/>
                <w:iCs/>
              </w:rPr>
            </w:pPr>
            <w:r w:rsidRPr="00EA3338">
              <w:rPr>
                <w:rFonts w:asciiTheme="minorHAnsi" w:hAnsiTheme="minorHAnsi" w:cstheme="minorHAnsi"/>
                <w:b/>
                <w:bCs/>
                <w:i/>
                <w:iCs/>
              </w:rPr>
              <w:t>Povinné předměty</w:t>
            </w:r>
          </w:p>
          <w:p w:rsidR="00573E62" w:rsidRPr="00EA3338" w:rsidRDefault="00573E62" w:rsidP="008B3C90">
            <w:pPr>
              <w:rPr>
                <w:rFonts w:asciiTheme="minorHAnsi" w:hAnsiTheme="minorHAnsi" w:cstheme="minorHAnsi"/>
                <w:i/>
                <w:iCs/>
              </w:rPr>
            </w:pPr>
            <w:del w:id="5686" w:author="Trefilová Pavla" w:date="2018-08-29T13:39:00Z">
              <w:r w:rsidRPr="00EA3338" w:rsidDel="00573E62">
                <w:rPr>
                  <w:rFonts w:asciiTheme="minorHAnsi" w:hAnsiTheme="minorHAnsi" w:cstheme="minorHAnsi"/>
                  <w:i/>
                  <w:iCs/>
                </w:rPr>
                <w:delText> </w:delText>
              </w:r>
            </w:del>
          </w:p>
        </w:tc>
      </w:tr>
      <w:tr w:rsidR="00EA3338" w:rsidRPr="00EA3338" w:rsidTr="00795858">
        <w:trPr>
          <w:trHeight w:val="300"/>
          <w:jc w:val="center"/>
          <w:trPrChange w:id="5687" w:author="Trefilová Pavla" w:date="2018-09-04T09:20:00Z">
            <w:trPr>
              <w:trHeight w:val="300"/>
              <w:jc w:val="center"/>
            </w:trPr>
          </w:trPrChange>
        </w:trPr>
        <w:tc>
          <w:tcPr>
            <w:tcW w:w="2977" w:type="dxa"/>
            <w:tcBorders>
              <w:top w:val="single" w:sz="12" w:space="0" w:color="auto"/>
              <w:left w:val="single" w:sz="12" w:space="0" w:color="auto"/>
              <w:bottom w:val="single" w:sz="4" w:space="0" w:color="auto"/>
              <w:right w:val="single" w:sz="4" w:space="0" w:color="auto"/>
            </w:tcBorders>
            <w:shd w:val="clear" w:color="auto" w:fill="auto"/>
            <w:hideMark/>
            <w:tcPrChange w:id="5688" w:author="Trefilová Pavla" w:date="2018-09-04T09:20:00Z">
              <w:tcPr>
                <w:tcW w:w="2977" w:type="dxa"/>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rsidR="007E1B60" w:rsidRPr="00EA3338" w:rsidRDefault="007E1B60">
            <w:pPr>
              <w:rPr>
                <w:rFonts w:asciiTheme="minorHAnsi" w:hAnsiTheme="minorHAnsi" w:cstheme="minorHAnsi"/>
                <w:b/>
                <w:bCs/>
              </w:rPr>
            </w:pPr>
            <w:r w:rsidRPr="00EA3338">
              <w:rPr>
                <w:rFonts w:asciiTheme="minorHAnsi" w:hAnsiTheme="minorHAnsi" w:cstheme="minorHAnsi"/>
                <w:b/>
                <w:bCs/>
              </w:rPr>
              <w:t>Mikroekonomie III</w:t>
            </w:r>
          </w:p>
        </w:tc>
        <w:tc>
          <w:tcPr>
            <w:tcW w:w="3812" w:type="dxa"/>
            <w:tcBorders>
              <w:top w:val="single" w:sz="12" w:space="0" w:color="auto"/>
              <w:left w:val="nil"/>
              <w:bottom w:val="single" w:sz="4" w:space="0" w:color="auto"/>
              <w:right w:val="single" w:sz="4" w:space="0" w:color="auto"/>
            </w:tcBorders>
            <w:shd w:val="clear" w:color="auto" w:fill="auto"/>
            <w:hideMark/>
            <w:tcPrChange w:id="5689" w:author="Trefilová Pavla" w:date="2018-09-04T09:20:00Z">
              <w:tcPr>
                <w:tcW w:w="3119" w:type="dxa"/>
                <w:tcBorders>
                  <w:top w:val="single" w:sz="12" w:space="0" w:color="auto"/>
                  <w:left w:val="nil"/>
                  <w:bottom w:val="single" w:sz="4" w:space="0" w:color="auto"/>
                  <w:right w:val="single" w:sz="4" w:space="0" w:color="auto"/>
                </w:tcBorders>
                <w:shd w:val="clear" w:color="auto" w:fill="auto"/>
                <w:vAlign w:val="center"/>
                <w:hideMark/>
              </w:tcPr>
            </w:tcPrChange>
          </w:tcPr>
          <w:p w:rsidR="007E1B60" w:rsidRPr="00EA3338" w:rsidRDefault="007E1B60">
            <w:pPr>
              <w:rPr>
                <w:rFonts w:asciiTheme="minorHAnsi" w:hAnsiTheme="minorHAnsi" w:cstheme="minorHAnsi"/>
              </w:rPr>
            </w:pPr>
            <w:r w:rsidRPr="00EA3338">
              <w:rPr>
                <w:rFonts w:asciiTheme="minorHAnsi" w:hAnsiTheme="minorHAnsi" w:cstheme="minorHAnsi"/>
              </w:rPr>
              <w:t>doc. Dohnalová (100%)</w:t>
            </w:r>
          </w:p>
        </w:tc>
        <w:tc>
          <w:tcPr>
            <w:tcW w:w="1843" w:type="dxa"/>
            <w:tcBorders>
              <w:top w:val="single" w:sz="12" w:space="0" w:color="auto"/>
              <w:left w:val="nil"/>
              <w:bottom w:val="single" w:sz="4" w:space="0" w:color="auto"/>
              <w:right w:val="single" w:sz="12" w:space="0" w:color="auto"/>
            </w:tcBorders>
            <w:shd w:val="clear" w:color="auto" w:fill="auto"/>
            <w:noWrap/>
            <w:hideMark/>
            <w:tcPrChange w:id="5690" w:author="Trefilová Pavla" w:date="2018-09-04T09:20:00Z">
              <w:tcPr>
                <w:tcW w:w="2835" w:type="dxa"/>
                <w:tcBorders>
                  <w:top w:val="single" w:sz="12" w:space="0" w:color="auto"/>
                  <w:left w:val="nil"/>
                  <w:bottom w:val="single" w:sz="4" w:space="0" w:color="auto"/>
                  <w:right w:val="single" w:sz="12" w:space="0" w:color="auto"/>
                </w:tcBorders>
                <w:shd w:val="clear" w:color="auto" w:fill="auto"/>
                <w:noWrap/>
                <w:vAlign w:val="center"/>
                <w:hideMark/>
              </w:tcPr>
            </w:tcPrChange>
          </w:tcPr>
          <w:p w:rsidR="007E1B60" w:rsidRPr="00EA3338" w:rsidRDefault="007E1B60">
            <w:pPr>
              <w:rPr>
                <w:rFonts w:asciiTheme="minorHAnsi" w:hAnsiTheme="minorHAnsi" w:cstheme="minorHAnsi"/>
              </w:rPr>
            </w:pPr>
            <w:r w:rsidRPr="00EA3338">
              <w:rPr>
                <w:rFonts w:asciiTheme="minorHAnsi" w:hAnsiTheme="minorHAnsi" w:cstheme="minorHAnsi"/>
              </w:rPr>
              <w:t>doc. Dohnalová</w:t>
            </w:r>
          </w:p>
        </w:tc>
      </w:tr>
      <w:tr w:rsidR="00EA3338" w:rsidRPr="00EA3338" w:rsidTr="00795858">
        <w:trPr>
          <w:trHeight w:val="345"/>
          <w:jc w:val="center"/>
          <w:trPrChange w:id="5691" w:author="Trefilová Pavla" w:date="2018-09-04T09:20:00Z">
            <w:trPr>
              <w:trHeight w:val="345"/>
              <w:jc w:val="center"/>
            </w:trPr>
          </w:trPrChange>
        </w:trPr>
        <w:tc>
          <w:tcPr>
            <w:tcW w:w="2977" w:type="dxa"/>
            <w:tcBorders>
              <w:top w:val="nil"/>
              <w:left w:val="single" w:sz="12" w:space="0" w:color="auto"/>
              <w:bottom w:val="single" w:sz="8" w:space="0" w:color="auto"/>
              <w:right w:val="single" w:sz="4" w:space="0" w:color="auto"/>
            </w:tcBorders>
            <w:shd w:val="clear" w:color="auto" w:fill="auto"/>
            <w:noWrap/>
            <w:hideMark/>
            <w:tcPrChange w:id="5692" w:author="Trefilová Pavla" w:date="2018-09-04T09:20:00Z">
              <w:tcPr>
                <w:tcW w:w="2977" w:type="dxa"/>
                <w:tcBorders>
                  <w:top w:val="nil"/>
                  <w:left w:val="single" w:sz="12" w:space="0" w:color="auto"/>
                  <w:bottom w:val="single" w:sz="8" w:space="0" w:color="auto"/>
                  <w:right w:val="single" w:sz="4" w:space="0" w:color="auto"/>
                </w:tcBorders>
                <w:shd w:val="clear" w:color="auto" w:fill="auto"/>
                <w:noWrap/>
                <w:vAlign w:val="bottom"/>
                <w:hideMark/>
              </w:tcPr>
            </w:tcPrChange>
          </w:tcPr>
          <w:p w:rsidR="007E1B60" w:rsidRPr="00EA3338" w:rsidRDefault="007E1B60">
            <w:pPr>
              <w:rPr>
                <w:rFonts w:asciiTheme="minorHAnsi" w:hAnsiTheme="minorHAnsi" w:cstheme="minorHAnsi"/>
                <w:b/>
                <w:bCs/>
              </w:rPr>
            </w:pPr>
            <w:r w:rsidRPr="00EA3338">
              <w:rPr>
                <w:rFonts w:asciiTheme="minorHAnsi" w:hAnsiTheme="minorHAnsi" w:cstheme="minorHAnsi"/>
                <w:b/>
                <w:bCs/>
              </w:rPr>
              <w:t>Makroekonomie III</w:t>
            </w:r>
          </w:p>
        </w:tc>
        <w:tc>
          <w:tcPr>
            <w:tcW w:w="3812" w:type="dxa"/>
            <w:tcBorders>
              <w:top w:val="nil"/>
              <w:left w:val="nil"/>
              <w:bottom w:val="single" w:sz="8" w:space="0" w:color="auto"/>
              <w:right w:val="single" w:sz="4" w:space="0" w:color="auto"/>
            </w:tcBorders>
            <w:shd w:val="clear" w:color="auto" w:fill="auto"/>
            <w:noWrap/>
            <w:hideMark/>
            <w:tcPrChange w:id="5693" w:author="Trefilová Pavla" w:date="2018-09-04T09:20:00Z">
              <w:tcPr>
                <w:tcW w:w="3119" w:type="dxa"/>
                <w:tcBorders>
                  <w:top w:val="nil"/>
                  <w:left w:val="nil"/>
                  <w:bottom w:val="single" w:sz="8" w:space="0" w:color="auto"/>
                  <w:right w:val="single" w:sz="4" w:space="0" w:color="auto"/>
                </w:tcBorders>
                <w:shd w:val="clear" w:color="auto" w:fill="auto"/>
                <w:noWrap/>
                <w:vAlign w:val="bottom"/>
                <w:hideMark/>
              </w:tcPr>
            </w:tcPrChange>
          </w:tcPr>
          <w:p w:rsidR="007E1B60" w:rsidRPr="00EA3338" w:rsidRDefault="007E1B60">
            <w:pPr>
              <w:rPr>
                <w:rFonts w:asciiTheme="minorHAnsi" w:hAnsiTheme="minorHAnsi" w:cstheme="minorHAnsi"/>
              </w:rPr>
            </w:pPr>
            <w:r w:rsidRPr="00EA3338">
              <w:rPr>
                <w:rFonts w:asciiTheme="minorHAnsi" w:hAnsiTheme="minorHAnsi" w:cstheme="minorHAnsi"/>
              </w:rPr>
              <w:t>doc. Švarcová (100%)</w:t>
            </w:r>
          </w:p>
        </w:tc>
        <w:tc>
          <w:tcPr>
            <w:tcW w:w="1843" w:type="dxa"/>
            <w:tcBorders>
              <w:top w:val="single" w:sz="4" w:space="0" w:color="auto"/>
              <w:left w:val="nil"/>
              <w:bottom w:val="single" w:sz="8" w:space="0" w:color="auto"/>
              <w:right w:val="single" w:sz="12" w:space="0" w:color="auto"/>
            </w:tcBorders>
            <w:shd w:val="clear" w:color="auto" w:fill="auto"/>
            <w:noWrap/>
            <w:hideMark/>
            <w:tcPrChange w:id="5694" w:author="Trefilová Pavla" w:date="2018-09-04T09:20:00Z">
              <w:tcPr>
                <w:tcW w:w="2835" w:type="dxa"/>
                <w:tcBorders>
                  <w:top w:val="single" w:sz="4" w:space="0" w:color="auto"/>
                  <w:left w:val="nil"/>
                  <w:bottom w:val="single" w:sz="8" w:space="0" w:color="auto"/>
                  <w:right w:val="single" w:sz="12" w:space="0" w:color="auto"/>
                </w:tcBorders>
                <w:shd w:val="clear" w:color="auto" w:fill="auto"/>
                <w:noWrap/>
                <w:vAlign w:val="center"/>
                <w:hideMark/>
              </w:tcPr>
            </w:tcPrChange>
          </w:tcPr>
          <w:p w:rsidR="007E1B60" w:rsidRPr="00EA3338" w:rsidRDefault="007E1B60">
            <w:pPr>
              <w:rPr>
                <w:rFonts w:asciiTheme="minorHAnsi" w:hAnsiTheme="minorHAnsi" w:cstheme="minorHAnsi"/>
              </w:rPr>
            </w:pPr>
            <w:r w:rsidRPr="00EA3338">
              <w:rPr>
                <w:rFonts w:asciiTheme="minorHAnsi" w:hAnsiTheme="minorHAnsi" w:cstheme="minorHAnsi"/>
              </w:rPr>
              <w:t>doc. Švarcová</w:t>
            </w:r>
          </w:p>
        </w:tc>
      </w:tr>
      <w:tr w:rsidR="00EA3338" w:rsidRPr="00EA3338" w:rsidTr="00795858">
        <w:trPr>
          <w:trHeight w:val="345"/>
          <w:jc w:val="center"/>
          <w:trPrChange w:id="5695" w:author="Trefilová Pavla" w:date="2018-09-04T09:20:00Z">
            <w:trPr>
              <w:trHeight w:val="345"/>
              <w:jc w:val="center"/>
            </w:trPr>
          </w:trPrChange>
        </w:trPr>
        <w:tc>
          <w:tcPr>
            <w:tcW w:w="2977" w:type="dxa"/>
            <w:tcBorders>
              <w:top w:val="nil"/>
              <w:left w:val="single" w:sz="12" w:space="0" w:color="auto"/>
              <w:bottom w:val="single" w:sz="4" w:space="0" w:color="auto"/>
              <w:right w:val="single" w:sz="4" w:space="0" w:color="auto"/>
            </w:tcBorders>
            <w:shd w:val="clear" w:color="auto" w:fill="auto"/>
            <w:noWrap/>
            <w:hideMark/>
            <w:tcPrChange w:id="5696" w:author="Trefilová Pavla" w:date="2018-09-04T09:20:00Z">
              <w:tcPr>
                <w:tcW w:w="2977" w:type="dxa"/>
                <w:tcBorders>
                  <w:top w:val="nil"/>
                  <w:left w:val="single" w:sz="12" w:space="0" w:color="auto"/>
                  <w:bottom w:val="single" w:sz="4" w:space="0" w:color="auto"/>
                  <w:right w:val="single" w:sz="4" w:space="0" w:color="auto"/>
                </w:tcBorders>
                <w:shd w:val="clear" w:color="auto" w:fill="auto"/>
                <w:noWrap/>
                <w:vAlign w:val="bottom"/>
                <w:hideMark/>
              </w:tcPr>
            </w:tcPrChange>
          </w:tcPr>
          <w:p w:rsidR="007E1B60" w:rsidRPr="00EA3338" w:rsidRDefault="007E1B60">
            <w:pPr>
              <w:rPr>
                <w:rFonts w:asciiTheme="minorHAnsi" w:hAnsiTheme="minorHAnsi" w:cstheme="minorHAnsi"/>
                <w:b/>
                <w:bCs/>
              </w:rPr>
            </w:pPr>
            <w:r w:rsidRPr="00EA3338">
              <w:rPr>
                <w:rFonts w:asciiTheme="minorHAnsi" w:hAnsiTheme="minorHAnsi" w:cstheme="minorHAnsi"/>
                <w:b/>
                <w:bCs/>
              </w:rPr>
              <w:t>Metodologie vědecké práce</w:t>
            </w:r>
          </w:p>
        </w:tc>
        <w:tc>
          <w:tcPr>
            <w:tcW w:w="3812" w:type="dxa"/>
            <w:tcBorders>
              <w:top w:val="nil"/>
              <w:left w:val="nil"/>
              <w:bottom w:val="single" w:sz="4" w:space="0" w:color="auto"/>
              <w:right w:val="single" w:sz="4" w:space="0" w:color="auto"/>
            </w:tcBorders>
            <w:shd w:val="clear" w:color="auto" w:fill="auto"/>
            <w:noWrap/>
            <w:hideMark/>
            <w:tcPrChange w:id="5697" w:author="Trefilová Pavla" w:date="2018-09-04T09:20:00Z">
              <w:tcPr>
                <w:tcW w:w="3119" w:type="dxa"/>
                <w:tcBorders>
                  <w:top w:val="nil"/>
                  <w:left w:val="nil"/>
                  <w:bottom w:val="single" w:sz="4" w:space="0" w:color="auto"/>
                  <w:right w:val="single" w:sz="4" w:space="0" w:color="auto"/>
                </w:tcBorders>
                <w:shd w:val="clear" w:color="auto" w:fill="auto"/>
                <w:noWrap/>
                <w:vAlign w:val="bottom"/>
                <w:hideMark/>
              </w:tcPr>
            </w:tcPrChange>
          </w:tcPr>
          <w:p w:rsidR="007E1B60" w:rsidRPr="00EA3338" w:rsidRDefault="007E1B60">
            <w:pPr>
              <w:rPr>
                <w:rFonts w:asciiTheme="minorHAnsi" w:hAnsiTheme="minorHAnsi" w:cstheme="minorHAnsi"/>
              </w:rPr>
            </w:pPr>
            <w:r w:rsidRPr="00EA3338">
              <w:rPr>
                <w:rFonts w:asciiTheme="minorHAnsi" w:hAnsiTheme="minorHAnsi" w:cstheme="minorHAnsi"/>
              </w:rPr>
              <w:t xml:space="preserve">prof. Pavelková (60%), </w:t>
            </w:r>
            <w:r w:rsidR="007A77FB" w:rsidRPr="00EA3338">
              <w:rPr>
                <w:rFonts w:asciiTheme="minorHAnsi" w:hAnsiTheme="minorHAnsi" w:cstheme="minorHAnsi"/>
              </w:rPr>
              <w:t>Ing.</w:t>
            </w:r>
            <w:r w:rsidRPr="00EA3338">
              <w:rPr>
                <w:rFonts w:asciiTheme="minorHAnsi" w:hAnsiTheme="minorHAnsi" w:cstheme="minorHAnsi"/>
              </w:rPr>
              <w:t xml:space="preserve"> Homolka</w:t>
            </w:r>
            <w:r w:rsidR="007A77FB" w:rsidRPr="00EA3338">
              <w:rPr>
                <w:rFonts w:asciiTheme="minorHAnsi" w:hAnsiTheme="minorHAnsi" w:cstheme="minorHAnsi"/>
              </w:rPr>
              <w:t>, Ph.D.</w:t>
            </w:r>
            <w:r w:rsidRPr="00EA3338">
              <w:rPr>
                <w:rFonts w:asciiTheme="minorHAnsi" w:hAnsiTheme="minorHAnsi" w:cstheme="minorHAnsi"/>
              </w:rPr>
              <w:t xml:space="preserve"> (30%), </w:t>
            </w:r>
            <w:r w:rsidR="007A77FB" w:rsidRPr="00EA3338">
              <w:rPr>
                <w:rFonts w:asciiTheme="minorHAnsi" w:hAnsiTheme="minorHAnsi" w:cstheme="minorHAnsi"/>
              </w:rPr>
              <w:t xml:space="preserve">PhDr. </w:t>
            </w:r>
            <w:r w:rsidRPr="00EA3338">
              <w:rPr>
                <w:rFonts w:asciiTheme="minorHAnsi" w:hAnsiTheme="minorHAnsi" w:cstheme="minorHAnsi"/>
              </w:rPr>
              <w:t>Fabián (10%)</w:t>
            </w:r>
          </w:p>
        </w:tc>
        <w:tc>
          <w:tcPr>
            <w:tcW w:w="1843" w:type="dxa"/>
            <w:tcBorders>
              <w:top w:val="nil"/>
              <w:left w:val="nil"/>
              <w:bottom w:val="single" w:sz="4" w:space="0" w:color="auto"/>
              <w:right w:val="single" w:sz="12" w:space="0" w:color="auto"/>
            </w:tcBorders>
            <w:shd w:val="clear" w:color="auto" w:fill="auto"/>
            <w:noWrap/>
            <w:hideMark/>
            <w:tcPrChange w:id="5698" w:author="Trefilová Pavla" w:date="2018-09-04T09:20:00Z">
              <w:tcPr>
                <w:tcW w:w="2835" w:type="dxa"/>
                <w:tcBorders>
                  <w:top w:val="nil"/>
                  <w:left w:val="nil"/>
                  <w:bottom w:val="single" w:sz="4" w:space="0" w:color="auto"/>
                  <w:right w:val="single" w:sz="12" w:space="0" w:color="auto"/>
                </w:tcBorders>
                <w:shd w:val="clear" w:color="auto" w:fill="auto"/>
                <w:noWrap/>
                <w:vAlign w:val="bottom"/>
                <w:hideMark/>
              </w:tcPr>
            </w:tcPrChange>
          </w:tcPr>
          <w:p w:rsidR="007E1B60" w:rsidRPr="00EA3338" w:rsidRDefault="007E1B60">
            <w:pPr>
              <w:rPr>
                <w:rFonts w:asciiTheme="minorHAnsi" w:hAnsiTheme="minorHAnsi" w:cstheme="minorHAnsi"/>
              </w:rPr>
            </w:pPr>
            <w:r w:rsidRPr="00EA3338">
              <w:rPr>
                <w:rFonts w:asciiTheme="minorHAnsi" w:hAnsiTheme="minorHAnsi" w:cstheme="minorHAnsi"/>
              </w:rPr>
              <w:t>prof. Pavelková</w:t>
            </w:r>
          </w:p>
        </w:tc>
      </w:tr>
      <w:tr w:rsidR="00EA3338" w:rsidRPr="00EA3338" w:rsidTr="00795858">
        <w:trPr>
          <w:trHeight w:val="315"/>
          <w:jc w:val="center"/>
          <w:trPrChange w:id="5699" w:author="Trefilová Pavla" w:date="2018-09-04T09:20:00Z">
            <w:trPr>
              <w:trHeight w:val="315"/>
              <w:jc w:val="center"/>
            </w:trPr>
          </w:trPrChange>
        </w:trPr>
        <w:tc>
          <w:tcPr>
            <w:tcW w:w="2977" w:type="dxa"/>
            <w:tcBorders>
              <w:top w:val="single" w:sz="4" w:space="0" w:color="auto"/>
              <w:left w:val="single" w:sz="12" w:space="0" w:color="auto"/>
              <w:bottom w:val="single" w:sz="4" w:space="0" w:color="auto"/>
              <w:right w:val="single" w:sz="4" w:space="0" w:color="auto"/>
            </w:tcBorders>
            <w:shd w:val="clear" w:color="auto" w:fill="auto"/>
            <w:noWrap/>
            <w:hideMark/>
            <w:tcPrChange w:id="5700" w:author="Trefilová Pavla" w:date="2018-09-04T09:20:00Z">
              <w:tcPr>
                <w:tcW w:w="2977" w:type="dxa"/>
                <w:tcBorders>
                  <w:top w:val="single" w:sz="4" w:space="0" w:color="auto"/>
                  <w:left w:val="single" w:sz="12" w:space="0" w:color="auto"/>
                  <w:bottom w:val="single" w:sz="4" w:space="0" w:color="auto"/>
                  <w:right w:val="single" w:sz="4" w:space="0" w:color="auto"/>
                </w:tcBorders>
                <w:shd w:val="clear" w:color="auto" w:fill="auto"/>
                <w:noWrap/>
                <w:vAlign w:val="bottom"/>
                <w:hideMark/>
              </w:tcPr>
            </w:tcPrChange>
          </w:tcPr>
          <w:p w:rsidR="007E1B60" w:rsidRPr="00EA3338" w:rsidRDefault="007E1B60">
            <w:pPr>
              <w:rPr>
                <w:rFonts w:asciiTheme="minorHAnsi" w:hAnsiTheme="minorHAnsi" w:cstheme="minorHAnsi"/>
                <w:b/>
              </w:rPr>
            </w:pPr>
            <w:r w:rsidRPr="00EA3338">
              <w:rPr>
                <w:rFonts w:asciiTheme="minorHAnsi" w:hAnsiTheme="minorHAnsi" w:cstheme="minorHAnsi"/>
                <w:b/>
              </w:rPr>
              <w:t>Projektování v průmyslovém inženýrství</w:t>
            </w:r>
          </w:p>
        </w:tc>
        <w:tc>
          <w:tcPr>
            <w:tcW w:w="3812" w:type="dxa"/>
            <w:tcBorders>
              <w:top w:val="single" w:sz="4" w:space="0" w:color="auto"/>
              <w:left w:val="nil"/>
              <w:bottom w:val="single" w:sz="4" w:space="0" w:color="auto"/>
              <w:right w:val="single" w:sz="4" w:space="0" w:color="auto"/>
            </w:tcBorders>
            <w:shd w:val="clear" w:color="auto" w:fill="auto"/>
            <w:noWrap/>
            <w:hideMark/>
            <w:tcPrChange w:id="5701" w:author="Trefilová Pavla" w:date="2018-09-04T09:20:00Z">
              <w:tcPr>
                <w:tcW w:w="3119" w:type="dxa"/>
                <w:tcBorders>
                  <w:top w:val="single" w:sz="4" w:space="0" w:color="auto"/>
                  <w:left w:val="nil"/>
                  <w:bottom w:val="single" w:sz="4" w:space="0" w:color="auto"/>
                  <w:right w:val="single" w:sz="4" w:space="0" w:color="auto"/>
                </w:tcBorders>
                <w:shd w:val="clear" w:color="auto" w:fill="auto"/>
                <w:noWrap/>
                <w:vAlign w:val="bottom"/>
                <w:hideMark/>
              </w:tcPr>
            </w:tcPrChange>
          </w:tcPr>
          <w:p w:rsidR="007E1B60" w:rsidRPr="00EA3338" w:rsidRDefault="007E1B60">
            <w:pPr>
              <w:rPr>
                <w:rFonts w:asciiTheme="minorHAnsi" w:hAnsiTheme="minorHAnsi" w:cstheme="minorHAnsi"/>
              </w:rPr>
            </w:pPr>
            <w:r w:rsidRPr="00EA3338">
              <w:rPr>
                <w:rFonts w:asciiTheme="minorHAnsi" w:hAnsiTheme="minorHAnsi" w:cstheme="minorHAnsi"/>
              </w:rPr>
              <w:t>doc. Tuček (60%), prof. Chromjaková (40%)</w:t>
            </w:r>
          </w:p>
        </w:tc>
        <w:tc>
          <w:tcPr>
            <w:tcW w:w="1843" w:type="dxa"/>
            <w:tcBorders>
              <w:top w:val="single" w:sz="4" w:space="0" w:color="auto"/>
              <w:left w:val="single" w:sz="4" w:space="0" w:color="auto"/>
              <w:bottom w:val="single" w:sz="8" w:space="0" w:color="000000"/>
              <w:right w:val="single" w:sz="12" w:space="0" w:color="auto"/>
            </w:tcBorders>
            <w:shd w:val="clear" w:color="auto" w:fill="auto"/>
            <w:noWrap/>
            <w:hideMark/>
            <w:tcPrChange w:id="5702" w:author="Trefilová Pavla" w:date="2018-09-04T09:20:00Z">
              <w:tcPr>
                <w:tcW w:w="2835" w:type="dxa"/>
                <w:tcBorders>
                  <w:top w:val="single" w:sz="4" w:space="0" w:color="auto"/>
                  <w:left w:val="single" w:sz="4" w:space="0" w:color="auto"/>
                  <w:bottom w:val="single" w:sz="8" w:space="0" w:color="000000"/>
                  <w:right w:val="single" w:sz="12" w:space="0" w:color="auto"/>
                </w:tcBorders>
                <w:shd w:val="clear" w:color="auto" w:fill="auto"/>
                <w:noWrap/>
                <w:vAlign w:val="center"/>
                <w:hideMark/>
              </w:tcPr>
            </w:tcPrChange>
          </w:tcPr>
          <w:p w:rsidR="007E1B60" w:rsidRPr="00EA3338" w:rsidRDefault="007E1B60">
            <w:pPr>
              <w:rPr>
                <w:rFonts w:asciiTheme="minorHAnsi" w:hAnsiTheme="minorHAnsi" w:cstheme="minorHAnsi"/>
              </w:rPr>
            </w:pPr>
            <w:r w:rsidRPr="00EA3338">
              <w:rPr>
                <w:rFonts w:asciiTheme="minorHAnsi" w:hAnsiTheme="minorHAnsi" w:cstheme="minorHAnsi"/>
              </w:rPr>
              <w:t>doc. Tuček</w:t>
            </w:r>
          </w:p>
        </w:tc>
      </w:tr>
      <w:tr w:rsidR="00573E62" w:rsidRPr="00EA3338" w:rsidTr="00795858">
        <w:trPr>
          <w:trHeight w:val="315"/>
          <w:jc w:val="center"/>
          <w:ins w:id="5703" w:author="Trefilová Pavla" w:date="2018-08-29T13:37:00Z"/>
          <w:trPrChange w:id="5704" w:author="Trefilová Pavla" w:date="2018-09-04T09:20:00Z">
            <w:trPr>
              <w:trHeight w:val="315"/>
              <w:jc w:val="center"/>
            </w:trPr>
          </w:trPrChange>
        </w:trPr>
        <w:tc>
          <w:tcPr>
            <w:tcW w:w="2977" w:type="dxa"/>
            <w:tcBorders>
              <w:top w:val="single" w:sz="4" w:space="0" w:color="auto"/>
              <w:left w:val="single" w:sz="12" w:space="0" w:color="auto"/>
              <w:bottom w:val="single" w:sz="4" w:space="0" w:color="auto"/>
              <w:right w:val="single" w:sz="4" w:space="0" w:color="auto"/>
            </w:tcBorders>
            <w:shd w:val="clear" w:color="auto" w:fill="auto"/>
            <w:noWrap/>
            <w:tcPrChange w:id="5705" w:author="Trefilová Pavla" w:date="2018-09-04T09:20:00Z">
              <w:tcPr>
                <w:tcW w:w="2977" w:type="dxa"/>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573E62" w:rsidRPr="00EA3338" w:rsidRDefault="00573E62">
            <w:pPr>
              <w:rPr>
                <w:ins w:id="5706" w:author="Trefilová Pavla" w:date="2018-08-29T13:37:00Z"/>
                <w:rFonts w:asciiTheme="minorHAnsi" w:hAnsiTheme="minorHAnsi" w:cstheme="minorHAnsi"/>
                <w:b/>
              </w:rPr>
            </w:pPr>
            <w:ins w:id="5707" w:author="Trefilová Pavla" w:date="2018-08-29T13:37:00Z">
              <w:r w:rsidRPr="00EA3338">
                <w:rPr>
                  <w:rFonts w:asciiTheme="minorHAnsi" w:hAnsiTheme="minorHAnsi" w:cstheme="minorHAnsi"/>
                  <w:b/>
                </w:rPr>
                <w:t xml:space="preserve">Systémové inženýrství </w:t>
              </w:r>
            </w:ins>
          </w:p>
        </w:tc>
        <w:tc>
          <w:tcPr>
            <w:tcW w:w="3812" w:type="dxa"/>
            <w:tcBorders>
              <w:top w:val="single" w:sz="4" w:space="0" w:color="auto"/>
              <w:left w:val="nil"/>
              <w:bottom w:val="single" w:sz="4" w:space="0" w:color="auto"/>
              <w:right w:val="single" w:sz="4" w:space="0" w:color="auto"/>
            </w:tcBorders>
            <w:shd w:val="clear" w:color="auto" w:fill="auto"/>
            <w:noWrap/>
            <w:tcPrChange w:id="5708" w:author="Trefilová Pavla" w:date="2018-09-04T09:20:00Z">
              <w:tcPr>
                <w:tcW w:w="3119" w:type="dxa"/>
                <w:tcBorders>
                  <w:top w:val="single" w:sz="4" w:space="0" w:color="auto"/>
                  <w:left w:val="nil"/>
                  <w:bottom w:val="single" w:sz="4" w:space="0" w:color="auto"/>
                  <w:right w:val="single" w:sz="4" w:space="0" w:color="auto"/>
                </w:tcBorders>
                <w:shd w:val="clear" w:color="auto" w:fill="auto"/>
                <w:noWrap/>
                <w:vAlign w:val="bottom"/>
              </w:tcPr>
            </w:tcPrChange>
          </w:tcPr>
          <w:p w:rsidR="00573E62" w:rsidRPr="00EA3338" w:rsidRDefault="00573E62">
            <w:pPr>
              <w:rPr>
                <w:ins w:id="5709" w:author="Trefilová Pavla" w:date="2018-08-29T13:37:00Z"/>
                <w:rFonts w:asciiTheme="minorHAnsi" w:hAnsiTheme="minorHAnsi" w:cstheme="minorHAnsi"/>
              </w:rPr>
            </w:pPr>
            <w:ins w:id="5710" w:author="Trefilová Pavla" w:date="2018-08-29T13:37:00Z">
              <w:r w:rsidRPr="00EA3338">
                <w:rPr>
                  <w:rFonts w:asciiTheme="minorHAnsi" w:hAnsiTheme="minorHAnsi" w:cstheme="minorHAnsi"/>
                </w:rPr>
                <w:t>prof. Chromjaková (60%), doc. Sedlák (40%)</w:t>
              </w:r>
            </w:ins>
          </w:p>
        </w:tc>
        <w:tc>
          <w:tcPr>
            <w:tcW w:w="1843" w:type="dxa"/>
            <w:tcBorders>
              <w:top w:val="single" w:sz="4" w:space="0" w:color="auto"/>
              <w:left w:val="single" w:sz="4" w:space="0" w:color="auto"/>
              <w:bottom w:val="single" w:sz="8" w:space="0" w:color="000000"/>
              <w:right w:val="single" w:sz="12" w:space="0" w:color="auto"/>
            </w:tcBorders>
            <w:shd w:val="clear" w:color="auto" w:fill="auto"/>
            <w:noWrap/>
            <w:tcPrChange w:id="5711" w:author="Trefilová Pavla" w:date="2018-09-04T09:20:00Z">
              <w:tcPr>
                <w:tcW w:w="2835" w:type="dxa"/>
                <w:tcBorders>
                  <w:top w:val="single" w:sz="4" w:space="0" w:color="auto"/>
                  <w:left w:val="single" w:sz="4" w:space="0" w:color="auto"/>
                  <w:bottom w:val="single" w:sz="8" w:space="0" w:color="000000"/>
                  <w:right w:val="single" w:sz="12" w:space="0" w:color="auto"/>
                </w:tcBorders>
                <w:shd w:val="clear" w:color="auto" w:fill="auto"/>
                <w:noWrap/>
                <w:vAlign w:val="center"/>
              </w:tcPr>
            </w:tcPrChange>
          </w:tcPr>
          <w:p w:rsidR="00573E62" w:rsidRPr="00EA3338" w:rsidRDefault="00573E62">
            <w:pPr>
              <w:rPr>
                <w:ins w:id="5712" w:author="Trefilová Pavla" w:date="2018-08-29T13:37:00Z"/>
                <w:rFonts w:asciiTheme="minorHAnsi" w:hAnsiTheme="minorHAnsi" w:cstheme="minorHAnsi"/>
              </w:rPr>
            </w:pPr>
            <w:ins w:id="5713" w:author="Trefilová Pavla" w:date="2018-08-29T13:37:00Z">
              <w:r w:rsidRPr="00EA3338">
                <w:rPr>
                  <w:rFonts w:asciiTheme="minorHAnsi" w:hAnsiTheme="minorHAnsi" w:cstheme="minorHAnsi"/>
                </w:rPr>
                <w:t>prof. Chromjaková</w:t>
              </w:r>
            </w:ins>
          </w:p>
        </w:tc>
      </w:tr>
      <w:tr w:rsidR="00573E62" w:rsidRPr="00EA3338" w:rsidDel="00573E62" w:rsidTr="00795858">
        <w:trPr>
          <w:trHeight w:val="315"/>
          <w:jc w:val="center"/>
          <w:del w:id="5714" w:author="Trefilová Pavla" w:date="2018-08-29T13:38:00Z"/>
          <w:trPrChange w:id="5715" w:author="Trefilová Pavla" w:date="2018-09-04T09:20:00Z">
            <w:trPr>
              <w:trHeight w:val="315"/>
              <w:jc w:val="center"/>
            </w:trPr>
          </w:trPrChange>
        </w:trPr>
        <w:tc>
          <w:tcPr>
            <w:tcW w:w="2977" w:type="dxa"/>
            <w:tcBorders>
              <w:top w:val="nil"/>
              <w:left w:val="single" w:sz="12" w:space="0" w:color="auto"/>
              <w:bottom w:val="single" w:sz="4" w:space="0" w:color="auto"/>
              <w:right w:val="single" w:sz="4" w:space="0" w:color="auto"/>
            </w:tcBorders>
            <w:shd w:val="clear" w:color="auto" w:fill="auto"/>
            <w:noWrap/>
            <w:vAlign w:val="bottom"/>
            <w:tcPrChange w:id="5716" w:author="Trefilová Pavla" w:date="2018-09-04T09:20:00Z">
              <w:tcPr>
                <w:tcW w:w="2977" w:type="dxa"/>
                <w:tcBorders>
                  <w:top w:val="nil"/>
                  <w:left w:val="single" w:sz="12" w:space="0" w:color="auto"/>
                  <w:bottom w:val="single" w:sz="4" w:space="0" w:color="auto"/>
                  <w:right w:val="single" w:sz="4" w:space="0" w:color="auto"/>
                </w:tcBorders>
                <w:shd w:val="clear" w:color="auto" w:fill="auto"/>
                <w:noWrap/>
                <w:vAlign w:val="bottom"/>
              </w:tcPr>
            </w:tcPrChange>
          </w:tcPr>
          <w:p w:rsidR="00573E62" w:rsidRPr="00EA3338" w:rsidDel="00573E62" w:rsidRDefault="00573E62" w:rsidP="00573E62">
            <w:pPr>
              <w:rPr>
                <w:del w:id="5717" w:author="Trefilová Pavla" w:date="2018-08-29T13:38:00Z"/>
                <w:rFonts w:asciiTheme="minorHAnsi" w:hAnsiTheme="minorHAnsi" w:cstheme="minorHAnsi"/>
                <w:b/>
              </w:rPr>
            </w:pPr>
            <w:del w:id="5718" w:author="Trefilová Pavla" w:date="2018-08-29T13:38:00Z">
              <w:r w:rsidRPr="00EA3338" w:rsidDel="00573E62">
                <w:rPr>
                  <w:rFonts w:asciiTheme="minorHAnsi" w:hAnsiTheme="minorHAnsi" w:cstheme="minorHAnsi"/>
                  <w:b/>
                </w:rPr>
                <w:delText xml:space="preserve">Logistické koncepty </w:delText>
              </w:r>
            </w:del>
          </w:p>
        </w:tc>
        <w:tc>
          <w:tcPr>
            <w:tcW w:w="3812" w:type="dxa"/>
            <w:tcBorders>
              <w:top w:val="nil"/>
              <w:left w:val="nil"/>
              <w:bottom w:val="single" w:sz="4" w:space="0" w:color="auto"/>
              <w:right w:val="single" w:sz="4" w:space="0" w:color="auto"/>
            </w:tcBorders>
            <w:shd w:val="clear" w:color="auto" w:fill="auto"/>
            <w:noWrap/>
            <w:vAlign w:val="bottom"/>
            <w:tcPrChange w:id="5719" w:author="Trefilová Pavla" w:date="2018-09-04T09:20:00Z">
              <w:tcPr>
                <w:tcW w:w="3119" w:type="dxa"/>
                <w:tcBorders>
                  <w:top w:val="nil"/>
                  <w:left w:val="nil"/>
                  <w:bottom w:val="single" w:sz="4" w:space="0" w:color="auto"/>
                  <w:right w:val="single" w:sz="4" w:space="0" w:color="auto"/>
                </w:tcBorders>
                <w:shd w:val="clear" w:color="auto" w:fill="auto"/>
                <w:noWrap/>
                <w:vAlign w:val="bottom"/>
              </w:tcPr>
            </w:tcPrChange>
          </w:tcPr>
          <w:p w:rsidR="00573E62" w:rsidRPr="00EA3338" w:rsidDel="00573E62" w:rsidRDefault="00573E62" w:rsidP="00573E62">
            <w:pPr>
              <w:rPr>
                <w:del w:id="5720" w:author="Trefilová Pavla" w:date="2018-08-29T13:38:00Z"/>
                <w:rFonts w:asciiTheme="minorHAnsi" w:hAnsiTheme="minorHAnsi" w:cstheme="minorHAnsi"/>
              </w:rPr>
            </w:pPr>
            <w:del w:id="5721" w:author="Trefilová Pavla" w:date="2018-08-29T13:38:00Z">
              <w:r w:rsidRPr="00EA3338" w:rsidDel="00573E62">
                <w:rPr>
                  <w:rFonts w:asciiTheme="minorHAnsi" w:hAnsiTheme="minorHAnsi" w:cstheme="minorHAnsi"/>
                </w:rPr>
                <w:delText>doc. Bobák (100%)</w:delText>
              </w:r>
            </w:del>
          </w:p>
        </w:tc>
        <w:tc>
          <w:tcPr>
            <w:tcW w:w="1843" w:type="dxa"/>
            <w:tcBorders>
              <w:top w:val="single" w:sz="8" w:space="0" w:color="auto"/>
              <w:left w:val="single" w:sz="4" w:space="0" w:color="auto"/>
              <w:bottom w:val="single" w:sz="8" w:space="0" w:color="000000"/>
              <w:right w:val="single" w:sz="12" w:space="0" w:color="auto"/>
            </w:tcBorders>
            <w:shd w:val="clear" w:color="auto" w:fill="auto"/>
            <w:vAlign w:val="center"/>
            <w:tcPrChange w:id="5722" w:author="Trefilová Pavla" w:date="2018-09-04T09:20:00Z">
              <w:tcPr>
                <w:tcW w:w="2835" w:type="dxa"/>
                <w:tcBorders>
                  <w:top w:val="single" w:sz="8" w:space="0" w:color="auto"/>
                  <w:left w:val="single" w:sz="4" w:space="0" w:color="auto"/>
                  <w:bottom w:val="single" w:sz="8" w:space="0" w:color="000000"/>
                  <w:right w:val="single" w:sz="12" w:space="0" w:color="auto"/>
                </w:tcBorders>
                <w:shd w:val="clear" w:color="auto" w:fill="auto"/>
                <w:vAlign w:val="center"/>
              </w:tcPr>
            </w:tcPrChange>
          </w:tcPr>
          <w:p w:rsidR="00573E62" w:rsidRPr="00EA3338" w:rsidDel="00573E62" w:rsidRDefault="00573E62" w:rsidP="00573E62">
            <w:pPr>
              <w:rPr>
                <w:del w:id="5723" w:author="Trefilová Pavla" w:date="2018-08-29T13:38:00Z"/>
                <w:rFonts w:asciiTheme="minorHAnsi" w:hAnsiTheme="minorHAnsi" w:cstheme="minorHAnsi"/>
              </w:rPr>
            </w:pPr>
            <w:del w:id="5724" w:author="Trefilová Pavla" w:date="2018-08-29T13:38:00Z">
              <w:r w:rsidRPr="00EA3338" w:rsidDel="00573E62">
                <w:rPr>
                  <w:rFonts w:asciiTheme="minorHAnsi" w:hAnsiTheme="minorHAnsi" w:cstheme="minorHAnsi"/>
                </w:rPr>
                <w:delText>doc. Bobák</w:delText>
              </w:r>
            </w:del>
          </w:p>
        </w:tc>
      </w:tr>
      <w:tr w:rsidR="00573E62" w:rsidRPr="00EA3338" w:rsidDel="00573E62" w:rsidTr="00795858">
        <w:trPr>
          <w:trHeight w:val="330"/>
          <w:jc w:val="center"/>
          <w:del w:id="5725" w:author="Trefilová Pavla" w:date="2018-08-29T13:38:00Z"/>
          <w:trPrChange w:id="5726" w:author="Trefilová Pavla" w:date="2018-09-04T09:20:00Z">
            <w:trPr>
              <w:trHeight w:val="330"/>
              <w:jc w:val="center"/>
            </w:trPr>
          </w:trPrChange>
        </w:trPr>
        <w:tc>
          <w:tcPr>
            <w:tcW w:w="2977" w:type="dxa"/>
            <w:tcBorders>
              <w:top w:val="nil"/>
              <w:left w:val="single" w:sz="12" w:space="0" w:color="auto"/>
              <w:bottom w:val="single" w:sz="12" w:space="0" w:color="auto"/>
              <w:right w:val="single" w:sz="4" w:space="0" w:color="auto"/>
            </w:tcBorders>
            <w:shd w:val="clear" w:color="auto" w:fill="auto"/>
            <w:noWrap/>
            <w:vAlign w:val="bottom"/>
            <w:tcPrChange w:id="5727" w:author="Trefilová Pavla" w:date="2018-09-04T09:20:00Z">
              <w:tcPr>
                <w:tcW w:w="2977" w:type="dxa"/>
                <w:tcBorders>
                  <w:top w:val="nil"/>
                  <w:left w:val="single" w:sz="12" w:space="0" w:color="auto"/>
                  <w:bottom w:val="single" w:sz="12" w:space="0" w:color="auto"/>
                  <w:right w:val="single" w:sz="4" w:space="0" w:color="auto"/>
                </w:tcBorders>
                <w:shd w:val="clear" w:color="auto" w:fill="auto"/>
                <w:noWrap/>
                <w:vAlign w:val="bottom"/>
              </w:tcPr>
            </w:tcPrChange>
          </w:tcPr>
          <w:p w:rsidR="00573E62" w:rsidRPr="00EA3338" w:rsidDel="00573E62" w:rsidRDefault="00573E62" w:rsidP="00573E62">
            <w:pPr>
              <w:rPr>
                <w:del w:id="5728" w:author="Trefilová Pavla" w:date="2018-08-29T13:38:00Z"/>
                <w:rFonts w:asciiTheme="minorHAnsi" w:hAnsiTheme="minorHAnsi" w:cstheme="minorHAnsi"/>
                <w:b/>
              </w:rPr>
            </w:pPr>
            <w:del w:id="5729" w:author="Trefilová Pavla" w:date="2018-08-29T13:38:00Z">
              <w:r w:rsidRPr="00EA3338" w:rsidDel="00573E62">
                <w:rPr>
                  <w:rFonts w:asciiTheme="minorHAnsi" w:hAnsiTheme="minorHAnsi" w:cstheme="minorHAnsi"/>
                  <w:b/>
                </w:rPr>
                <w:delText xml:space="preserve">Management kvality </w:delText>
              </w:r>
            </w:del>
          </w:p>
        </w:tc>
        <w:tc>
          <w:tcPr>
            <w:tcW w:w="3812" w:type="dxa"/>
            <w:tcBorders>
              <w:top w:val="nil"/>
              <w:left w:val="nil"/>
              <w:bottom w:val="single" w:sz="12" w:space="0" w:color="auto"/>
              <w:right w:val="single" w:sz="4" w:space="0" w:color="auto"/>
            </w:tcBorders>
            <w:shd w:val="clear" w:color="auto" w:fill="auto"/>
            <w:noWrap/>
            <w:vAlign w:val="bottom"/>
            <w:tcPrChange w:id="5730" w:author="Trefilová Pavla" w:date="2018-09-04T09:20:00Z">
              <w:tcPr>
                <w:tcW w:w="3119" w:type="dxa"/>
                <w:tcBorders>
                  <w:top w:val="nil"/>
                  <w:left w:val="nil"/>
                  <w:bottom w:val="single" w:sz="12" w:space="0" w:color="auto"/>
                  <w:right w:val="single" w:sz="4" w:space="0" w:color="auto"/>
                </w:tcBorders>
                <w:shd w:val="clear" w:color="auto" w:fill="auto"/>
                <w:noWrap/>
                <w:vAlign w:val="bottom"/>
              </w:tcPr>
            </w:tcPrChange>
          </w:tcPr>
          <w:p w:rsidR="00573E62" w:rsidRPr="00EA3338" w:rsidDel="00573E62" w:rsidRDefault="00573E62" w:rsidP="00573E62">
            <w:pPr>
              <w:rPr>
                <w:del w:id="5731" w:author="Trefilová Pavla" w:date="2018-08-29T13:38:00Z"/>
                <w:rFonts w:asciiTheme="minorHAnsi" w:hAnsiTheme="minorHAnsi" w:cstheme="minorHAnsi"/>
              </w:rPr>
            </w:pPr>
            <w:del w:id="5732" w:author="Trefilová Pavla" w:date="2018-08-29T13:38:00Z">
              <w:r w:rsidRPr="00EA3338" w:rsidDel="00573E62">
                <w:rPr>
                  <w:rFonts w:asciiTheme="minorHAnsi" w:hAnsiTheme="minorHAnsi" w:cstheme="minorHAnsi"/>
                </w:rPr>
                <w:delText>doc. Briš (100%)</w:delText>
              </w:r>
            </w:del>
          </w:p>
        </w:tc>
        <w:tc>
          <w:tcPr>
            <w:tcW w:w="1843" w:type="dxa"/>
            <w:tcBorders>
              <w:top w:val="single" w:sz="8" w:space="0" w:color="auto"/>
              <w:left w:val="single" w:sz="4" w:space="0" w:color="auto"/>
              <w:bottom w:val="single" w:sz="12" w:space="0" w:color="auto"/>
              <w:right w:val="single" w:sz="12" w:space="0" w:color="auto"/>
            </w:tcBorders>
            <w:shd w:val="clear" w:color="auto" w:fill="auto"/>
            <w:vAlign w:val="center"/>
            <w:tcPrChange w:id="5733" w:author="Trefilová Pavla" w:date="2018-09-04T09:20:00Z">
              <w:tcPr>
                <w:tcW w:w="2835" w:type="dxa"/>
                <w:tcBorders>
                  <w:top w:val="single" w:sz="8" w:space="0" w:color="auto"/>
                  <w:left w:val="single" w:sz="4" w:space="0" w:color="auto"/>
                  <w:bottom w:val="single" w:sz="12" w:space="0" w:color="auto"/>
                  <w:right w:val="single" w:sz="12" w:space="0" w:color="auto"/>
                </w:tcBorders>
                <w:shd w:val="clear" w:color="auto" w:fill="auto"/>
                <w:vAlign w:val="center"/>
              </w:tcPr>
            </w:tcPrChange>
          </w:tcPr>
          <w:p w:rsidR="00573E62" w:rsidRPr="00EA3338" w:rsidDel="00573E62" w:rsidRDefault="00573E62" w:rsidP="00573E62">
            <w:pPr>
              <w:rPr>
                <w:del w:id="5734" w:author="Trefilová Pavla" w:date="2018-08-29T13:38:00Z"/>
                <w:rFonts w:asciiTheme="minorHAnsi" w:hAnsiTheme="minorHAnsi" w:cstheme="minorHAnsi"/>
              </w:rPr>
            </w:pPr>
            <w:del w:id="5735" w:author="Trefilová Pavla" w:date="2018-08-29T13:38:00Z">
              <w:r w:rsidRPr="00EA3338" w:rsidDel="00573E62">
                <w:rPr>
                  <w:rFonts w:asciiTheme="minorHAnsi" w:hAnsiTheme="minorHAnsi" w:cstheme="minorHAnsi"/>
                </w:rPr>
                <w:delText>doc. Briš</w:delText>
              </w:r>
            </w:del>
          </w:p>
        </w:tc>
      </w:tr>
      <w:tr w:rsidR="00573E62" w:rsidRPr="00EA3338" w:rsidTr="00795858">
        <w:trPr>
          <w:trHeight w:val="330"/>
          <w:jc w:val="center"/>
          <w:trPrChange w:id="5736" w:author="Trefilová Pavla" w:date="2018-09-04T09:20:00Z">
            <w:trPr>
              <w:trHeight w:val="330"/>
              <w:jc w:val="center"/>
            </w:trPr>
          </w:trPrChange>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Change w:id="5737" w:author="Trefilová Pavla" w:date="2018-09-04T09:20:00Z">
              <w:tcPr>
                <w:tcW w:w="8931"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tcPrChange>
          </w:tcPr>
          <w:p w:rsidR="00573E62" w:rsidRPr="00EA3338" w:rsidDel="00573E62" w:rsidRDefault="00573E62">
            <w:pPr>
              <w:rPr>
                <w:del w:id="5738" w:author="Trefilová Pavla" w:date="2018-08-29T13:39:00Z"/>
                <w:rFonts w:asciiTheme="minorHAnsi" w:hAnsiTheme="minorHAnsi" w:cstheme="minorHAnsi"/>
                <w:b/>
                <w:bCs/>
                <w:i/>
                <w:iCs/>
              </w:rPr>
            </w:pPr>
            <w:r w:rsidRPr="00EA3338">
              <w:rPr>
                <w:rFonts w:asciiTheme="minorHAnsi" w:hAnsiTheme="minorHAnsi" w:cstheme="minorHAnsi"/>
                <w:b/>
                <w:bCs/>
                <w:i/>
                <w:iCs/>
              </w:rPr>
              <w:t>Volitelné předměty: student si volí 2 předměty</w:t>
            </w:r>
          </w:p>
          <w:p w:rsidR="00573E62" w:rsidRPr="00EA3338" w:rsidRDefault="00573E62">
            <w:pPr>
              <w:rPr>
                <w:rFonts w:asciiTheme="minorHAnsi" w:hAnsiTheme="minorHAnsi" w:cstheme="minorHAnsi"/>
                <w:i/>
                <w:iCs/>
              </w:rPr>
            </w:pPr>
            <w:r w:rsidRPr="00EA3338">
              <w:rPr>
                <w:rFonts w:asciiTheme="minorHAnsi" w:hAnsiTheme="minorHAnsi" w:cstheme="minorHAnsi"/>
                <w:i/>
                <w:iCs/>
              </w:rPr>
              <w:t> </w:t>
            </w:r>
          </w:p>
        </w:tc>
      </w:tr>
      <w:tr w:rsidR="00573E62" w:rsidRPr="00EA3338" w:rsidTr="00795858">
        <w:trPr>
          <w:trHeight w:val="330"/>
          <w:jc w:val="center"/>
          <w:trPrChange w:id="5739" w:author="Trefilová Pavla" w:date="2018-09-04T09:20:00Z">
            <w:trPr>
              <w:trHeight w:val="330"/>
              <w:jc w:val="center"/>
            </w:trPr>
          </w:trPrChange>
        </w:trPr>
        <w:tc>
          <w:tcPr>
            <w:tcW w:w="2977" w:type="dxa"/>
            <w:tcBorders>
              <w:top w:val="single" w:sz="12" w:space="0" w:color="auto"/>
              <w:left w:val="single" w:sz="12" w:space="0" w:color="auto"/>
              <w:bottom w:val="single" w:sz="4" w:space="0" w:color="auto"/>
              <w:right w:val="single" w:sz="4" w:space="0" w:color="auto"/>
            </w:tcBorders>
            <w:shd w:val="clear" w:color="auto" w:fill="auto"/>
            <w:noWrap/>
            <w:hideMark/>
            <w:tcPrChange w:id="5740" w:author="Trefilová Pavla" w:date="2018-09-04T09:20:00Z">
              <w:tcPr>
                <w:tcW w:w="2977"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tcPrChange>
          </w:tcPr>
          <w:p w:rsidR="00573E62" w:rsidRPr="00EA3338" w:rsidRDefault="00573E62">
            <w:pPr>
              <w:rPr>
                <w:rFonts w:asciiTheme="minorHAnsi" w:hAnsiTheme="minorHAnsi" w:cstheme="minorHAnsi"/>
                <w:b/>
              </w:rPr>
            </w:pPr>
            <w:r w:rsidRPr="00EA3338">
              <w:rPr>
                <w:rFonts w:asciiTheme="minorHAnsi" w:hAnsiTheme="minorHAnsi" w:cstheme="minorHAnsi"/>
                <w:b/>
              </w:rPr>
              <w:t>Průmyslové inženýrství a inovativní výrobní koncepty</w:t>
            </w:r>
          </w:p>
        </w:tc>
        <w:tc>
          <w:tcPr>
            <w:tcW w:w="3812" w:type="dxa"/>
            <w:tcBorders>
              <w:top w:val="single" w:sz="12" w:space="0" w:color="auto"/>
              <w:left w:val="nil"/>
              <w:bottom w:val="single" w:sz="4" w:space="0" w:color="auto"/>
              <w:right w:val="single" w:sz="4" w:space="0" w:color="auto"/>
            </w:tcBorders>
            <w:shd w:val="clear" w:color="auto" w:fill="auto"/>
            <w:noWrap/>
            <w:hideMark/>
            <w:tcPrChange w:id="5741" w:author="Trefilová Pavla" w:date="2018-09-04T09:20:00Z">
              <w:tcPr>
                <w:tcW w:w="3119" w:type="dxa"/>
                <w:tcBorders>
                  <w:top w:val="single" w:sz="12" w:space="0" w:color="auto"/>
                  <w:left w:val="nil"/>
                  <w:bottom w:val="single" w:sz="4" w:space="0" w:color="auto"/>
                  <w:right w:val="single" w:sz="4" w:space="0" w:color="auto"/>
                </w:tcBorders>
                <w:shd w:val="clear" w:color="auto" w:fill="auto"/>
                <w:noWrap/>
                <w:vAlign w:val="bottom"/>
                <w:hideMark/>
              </w:tcPr>
            </w:tcPrChange>
          </w:tcPr>
          <w:p w:rsidR="00573E62" w:rsidRPr="00EA3338" w:rsidRDefault="00573E62">
            <w:pPr>
              <w:rPr>
                <w:rFonts w:asciiTheme="minorHAnsi" w:hAnsiTheme="minorHAnsi" w:cstheme="minorHAnsi"/>
              </w:rPr>
            </w:pPr>
            <w:r w:rsidRPr="00EA3338">
              <w:rPr>
                <w:rFonts w:asciiTheme="minorHAnsi" w:hAnsiTheme="minorHAnsi" w:cstheme="minorHAnsi"/>
              </w:rPr>
              <w:t>prof. Chromjaková (</w:t>
            </w:r>
            <w:del w:id="5742" w:author="Trefilová Pavla" w:date="2018-08-29T15:19:00Z">
              <w:r w:rsidRPr="00EA3338" w:rsidDel="005F7D27">
                <w:rPr>
                  <w:rFonts w:asciiTheme="minorHAnsi" w:hAnsiTheme="minorHAnsi" w:cstheme="minorHAnsi"/>
                </w:rPr>
                <w:delText>100</w:delText>
              </w:r>
            </w:del>
            <w:ins w:id="5743" w:author="Trefilová Pavla" w:date="2018-08-29T15:19:00Z">
              <w:r w:rsidR="005F7D27">
                <w:rPr>
                  <w:rFonts w:asciiTheme="minorHAnsi" w:hAnsiTheme="minorHAnsi" w:cstheme="minorHAnsi"/>
                </w:rPr>
                <w:t>75</w:t>
              </w:r>
            </w:ins>
            <w:r w:rsidRPr="00EA3338">
              <w:rPr>
                <w:rFonts w:asciiTheme="minorHAnsi" w:hAnsiTheme="minorHAnsi" w:cstheme="minorHAnsi"/>
              </w:rPr>
              <w:t>%)</w:t>
            </w:r>
            <w:ins w:id="5744" w:author="Trefilová Pavla" w:date="2018-08-29T15:19:00Z">
              <w:r w:rsidR="005F7D27">
                <w:rPr>
                  <w:rFonts w:asciiTheme="minorHAnsi" w:hAnsiTheme="minorHAnsi" w:cstheme="minorHAnsi"/>
                </w:rPr>
                <w:t>,</w:t>
              </w:r>
            </w:ins>
            <w:ins w:id="5745" w:author="Trefilová Pavla" w:date="2018-09-04T09:19:00Z">
              <w:r w:rsidR="00795858">
                <w:rPr>
                  <w:rFonts w:asciiTheme="minorHAnsi" w:hAnsiTheme="minorHAnsi" w:cstheme="minorHAnsi"/>
                </w:rPr>
                <w:t xml:space="preserve"> prof.</w:t>
              </w:r>
            </w:ins>
            <w:ins w:id="5746" w:author="Trefilová Pavla" w:date="2018-08-29T15:19:00Z">
              <w:r w:rsidR="005F7D27">
                <w:rPr>
                  <w:rFonts w:asciiTheme="minorHAnsi" w:hAnsiTheme="minorHAnsi" w:cstheme="minorHAnsi"/>
                </w:rPr>
                <w:t xml:space="preserve"> Molnár (25%)</w:t>
              </w:r>
            </w:ins>
          </w:p>
        </w:tc>
        <w:tc>
          <w:tcPr>
            <w:tcW w:w="1843" w:type="dxa"/>
            <w:tcBorders>
              <w:top w:val="single" w:sz="12" w:space="0" w:color="auto"/>
              <w:left w:val="nil"/>
              <w:bottom w:val="single" w:sz="4" w:space="0" w:color="auto"/>
              <w:right w:val="single" w:sz="12" w:space="0" w:color="auto"/>
            </w:tcBorders>
            <w:shd w:val="clear" w:color="auto" w:fill="auto"/>
            <w:noWrap/>
            <w:hideMark/>
            <w:tcPrChange w:id="5747" w:author="Trefilová Pavla" w:date="2018-09-04T09:20:00Z">
              <w:tcPr>
                <w:tcW w:w="2835" w:type="dxa"/>
                <w:tcBorders>
                  <w:top w:val="single" w:sz="12" w:space="0" w:color="auto"/>
                  <w:left w:val="nil"/>
                  <w:bottom w:val="single" w:sz="4" w:space="0" w:color="auto"/>
                  <w:right w:val="single" w:sz="12" w:space="0" w:color="auto"/>
                </w:tcBorders>
                <w:shd w:val="clear" w:color="auto" w:fill="auto"/>
                <w:noWrap/>
                <w:vAlign w:val="bottom"/>
                <w:hideMark/>
              </w:tcPr>
            </w:tcPrChange>
          </w:tcPr>
          <w:p w:rsidR="00573E62" w:rsidRPr="00EA3338" w:rsidRDefault="00573E62">
            <w:pPr>
              <w:rPr>
                <w:rFonts w:asciiTheme="minorHAnsi" w:hAnsiTheme="minorHAnsi" w:cstheme="minorHAnsi"/>
              </w:rPr>
            </w:pPr>
            <w:r w:rsidRPr="00EA3338">
              <w:rPr>
                <w:rFonts w:asciiTheme="minorHAnsi" w:hAnsiTheme="minorHAnsi" w:cstheme="minorHAnsi"/>
              </w:rPr>
              <w:t>prof. Chromjaková</w:t>
            </w:r>
          </w:p>
        </w:tc>
      </w:tr>
      <w:tr w:rsidR="00573E62" w:rsidRPr="00EA3338" w:rsidTr="00795858">
        <w:trPr>
          <w:trHeight w:val="330"/>
          <w:jc w:val="center"/>
          <w:trPrChange w:id="5748" w:author="Trefilová Pavla" w:date="2018-09-04T09:20:00Z">
            <w:trPr>
              <w:trHeight w:val="330"/>
              <w:jc w:val="center"/>
            </w:trPr>
          </w:trPrChange>
        </w:trPr>
        <w:tc>
          <w:tcPr>
            <w:tcW w:w="2977" w:type="dxa"/>
            <w:tcBorders>
              <w:top w:val="nil"/>
              <w:left w:val="single" w:sz="12" w:space="0" w:color="auto"/>
              <w:bottom w:val="single" w:sz="4" w:space="0" w:color="auto"/>
              <w:right w:val="single" w:sz="4" w:space="0" w:color="auto"/>
            </w:tcBorders>
            <w:shd w:val="clear" w:color="auto" w:fill="auto"/>
            <w:noWrap/>
            <w:tcPrChange w:id="5749" w:author="Trefilová Pavla" w:date="2018-09-04T09:20:00Z">
              <w:tcPr>
                <w:tcW w:w="2977" w:type="dxa"/>
                <w:tcBorders>
                  <w:top w:val="nil"/>
                  <w:left w:val="single" w:sz="12" w:space="0" w:color="auto"/>
                  <w:bottom w:val="single" w:sz="4" w:space="0" w:color="auto"/>
                  <w:right w:val="single" w:sz="4" w:space="0" w:color="auto"/>
                </w:tcBorders>
                <w:shd w:val="clear" w:color="auto" w:fill="auto"/>
                <w:noWrap/>
                <w:vAlign w:val="bottom"/>
              </w:tcPr>
            </w:tcPrChange>
          </w:tcPr>
          <w:p w:rsidR="00573E62" w:rsidRPr="00EA3338" w:rsidRDefault="00573E62">
            <w:pPr>
              <w:rPr>
                <w:rFonts w:asciiTheme="minorHAnsi" w:hAnsiTheme="minorHAnsi" w:cstheme="minorHAnsi"/>
                <w:b/>
              </w:rPr>
            </w:pPr>
            <w:ins w:id="5750" w:author="Trefilová Pavla" w:date="2018-08-29T13:38:00Z">
              <w:r w:rsidRPr="00EA3338">
                <w:rPr>
                  <w:rFonts w:asciiTheme="minorHAnsi" w:hAnsiTheme="minorHAnsi" w:cstheme="minorHAnsi"/>
                  <w:b/>
                </w:rPr>
                <w:t xml:space="preserve">Management kvality </w:t>
              </w:r>
            </w:ins>
            <w:del w:id="5751" w:author="Trefilová Pavla" w:date="2018-08-29T13:37:00Z">
              <w:r w:rsidRPr="00EA3338" w:rsidDel="00573E62">
                <w:rPr>
                  <w:rFonts w:asciiTheme="minorHAnsi" w:hAnsiTheme="minorHAnsi" w:cstheme="minorHAnsi"/>
                  <w:b/>
                </w:rPr>
                <w:delText xml:space="preserve">Systémové inženýrství </w:delText>
              </w:r>
            </w:del>
          </w:p>
        </w:tc>
        <w:tc>
          <w:tcPr>
            <w:tcW w:w="3812" w:type="dxa"/>
            <w:tcBorders>
              <w:top w:val="nil"/>
              <w:left w:val="nil"/>
              <w:bottom w:val="single" w:sz="4" w:space="0" w:color="auto"/>
              <w:right w:val="single" w:sz="4" w:space="0" w:color="auto"/>
            </w:tcBorders>
            <w:shd w:val="clear" w:color="auto" w:fill="auto"/>
            <w:noWrap/>
            <w:tcPrChange w:id="5752" w:author="Trefilová Pavla" w:date="2018-09-04T09:20:00Z">
              <w:tcPr>
                <w:tcW w:w="3119" w:type="dxa"/>
                <w:tcBorders>
                  <w:top w:val="nil"/>
                  <w:left w:val="nil"/>
                  <w:bottom w:val="single" w:sz="4" w:space="0" w:color="auto"/>
                  <w:right w:val="single" w:sz="4" w:space="0" w:color="auto"/>
                </w:tcBorders>
                <w:shd w:val="clear" w:color="auto" w:fill="auto"/>
                <w:noWrap/>
                <w:vAlign w:val="bottom"/>
              </w:tcPr>
            </w:tcPrChange>
          </w:tcPr>
          <w:p w:rsidR="00573E62" w:rsidRPr="00EA3338" w:rsidRDefault="00573E62">
            <w:pPr>
              <w:rPr>
                <w:rFonts w:asciiTheme="minorHAnsi" w:hAnsiTheme="minorHAnsi" w:cstheme="minorHAnsi"/>
              </w:rPr>
            </w:pPr>
            <w:ins w:id="5753" w:author="Trefilová Pavla" w:date="2018-08-29T13:38:00Z">
              <w:r w:rsidRPr="00EA3338">
                <w:rPr>
                  <w:rFonts w:asciiTheme="minorHAnsi" w:hAnsiTheme="minorHAnsi" w:cstheme="minorHAnsi"/>
                </w:rPr>
                <w:t>doc. Briš (100%)</w:t>
              </w:r>
            </w:ins>
            <w:del w:id="5754" w:author="Trefilová Pavla" w:date="2018-08-29T13:37:00Z">
              <w:r w:rsidRPr="00EA3338" w:rsidDel="00573E62">
                <w:rPr>
                  <w:rFonts w:asciiTheme="minorHAnsi" w:hAnsiTheme="minorHAnsi" w:cstheme="minorHAnsi"/>
                </w:rPr>
                <w:delText>prof. Chromjaková (60%), doc. Sedlák (40%)</w:delText>
              </w:r>
            </w:del>
          </w:p>
        </w:tc>
        <w:tc>
          <w:tcPr>
            <w:tcW w:w="1843" w:type="dxa"/>
            <w:tcBorders>
              <w:top w:val="nil"/>
              <w:left w:val="nil"/>
              <w:bottom w:val="single" w:sz="4" w:space="0" w:color="auto"/>
              <w:right w:val="single" w:sz="12" w:space="0" w:color="auto"/>
            </w:tcBorders>
            <w:shd w:val="clear" w:color="auto" w:fill="auto"/>
            <w:noWrap/>
            <w:tcPrChange w:id="5755" w:author="Trefilová Pavla" w:date="2018-09-04T09:20:00Z">
              <w:tcPr>
                <w:tcW w:w="2835" w:type="dxa"/>
                <w:tcBorders>
                  <w:top w:val="nil"/>
                  <w:left w:val="nil"/>
                  <w:bottom w:val="single" w:sz="4" w:space="0" w:color="auto"/>
                  <w:right w:val="single" w:sz="12" w:space="0" w:color="auto"/>
                </w:tcBorders>
                <w:shd w:val="clear" w:color="auto" w:fill="auto"/>
                <w:noWrap/>
                <w:vAlign w:val="bottom"/>
              </w:tcPr>
            </w:tcPrChange>
          </w:tcPr>
          <w:p w:rsidR="00573E62" w:rsidRPr="00EA3338" w:rsidRDefault="00573E62">
            <w:pPr>
              <w:rPr>
                <w:rFonts w:asciiTheme="minorHAnsi" w:hAnsiTheme="minorHAnsi" w:cstheme="minorHAnsi"/>
              </w:rPr>
            </w:pPr>
            <w:ins w:id="5756" w:author="Trefilová Pavla" w:date="2018-08-29T13:38:00Z">
              <w:r w:rsidRPr="00EA3338">
                <w:rPr>
                  <w:rFonts w:asciiTheme="minorHAnsi" w:hAnsiTheme="minorHAnsi" w:cstheme="minorHAnsi"/>
                </w:rPr>
                <w:t>doc. Briš</w:t>
              </w:r>
            </w:ins>
            <w:del w:id="5757" w:author="Trefilová Pavla" w:date="2018-08-29T13:37:00Z">
              <w:r w:rsidRPr="00EA3338" w:rsidDel="00573E62">
                <w:rPr>
                  <w:rFonts w:asciiTheme="minorHAnsi" w:hAnsiTheme="minorHAnsi" w:cstheme="minorHAnsi"/>
                </w:rPr>
                <w:delText>prof. Chromjaková</w:delText>
              </w:r>
            </w:del>
          </w:p>
        </w:tc>
      </w:tr>
      <w:tr w:rsidR="00573E62" w:rsidRPr="00EA3338" w:rsidTr="00795858">
        <w:trPr>
          <w:trHeight w:val="330"/>
          <w:jc w:val="center"/>
          <w:ins w:id="5758" w:author="Trefilová Pavla" w:date="2018-08-29T13:37:00Z"/>
          <w:trPrChange w:id="5759" w:author="Trefilová Pavla" w:date="2018-09-04T09:20:00Z">
            <w:trPr>
              <w:trHeight w:val="330"/>
              <w:jc w:val="center"/>
            </w:trPr>
          </w:trPrChange>
        </w:trPr>
        <w:tc>
          <w:tcPr>
            <w:tcW w:w="2977" w:type="dxa"/>
            <w:tcBorders>
              <w:top w:val="nil"/>
              <w:left w:val="single" w:sz="12" w:space="0" w:color="auto"/>
              <w:bottom w:val="single" w:sz="4" w:space="0" w:color="auto"/>
              <w:right w:val="single" w:sz="4" w:space="0" w:color="auto"/>
            </w:tcBorders>
            <w:shd w:val="clear" w:color="auto" w:fill="auto"/>
            <w:noWrap/>
            <w:tcPrChange w:id="5760" w:author="Trefilová Pavla" w:date="2018-09-04T09:20:00Z">
              <w:tcPr>
                <w:tcW w:w="2977" w:type="dxa"/>
                <w:tcBorders>
                  <w:top w:val="nil"/>
                  <w:left w:val="single" w:sz="12" w:space="0" w:color="auto"/>
                  <w:bottom w:val="single" w:sz="4" w:space="0" w:color="auto"/>
                  <w:right w:val="single" w:sz="4" w:space="0" w:color="auto"/>
                </w:tcBorders>
                <w:shd w:val="clear" w:color="auto" w:fill="auto"/>
                <w:noWrap/>
                <w:vAlign w:val="bottom"/>
              </w:tcPr>
            </w:tcPrChange>
          </w:tcPr>
          <w:p w:rsidR="00573E62" w:rsidRPr="00EA3338" w:rsidRDefault="00573E62">
            <w:pPr>
              <w:rPr>
                <w:ins w:id="5761" w:author="Trefilová Pavla" w:date="2018-08-29T13:37:00Z"/>
                <w:rFonts w:asciiTheme="minorHAnsi" w:hAnsiTheme="minorHAnsi" w:cstheme="minorHAnsi"/>
                <w:b/>
              </w:rPr>
            </w:pPr>
            <w:ins w:id="5762" w:author="Trefilová Pavla" w:date="2018-08-29T13:38:00Z">
              <w:r w:rsidRPr="00EA3338">
                <w:rPr>
                  <w:rFonts w:asciiTheme="minorHAnsi" w:hAnsiTheme="minorHAnsi" w:cstheme="minorHAnsi"/>
                  <w:b/>
                </w:rPr>
                <w:t xml:space="preserve">Informační technologie v průmyslovém inženýrství </w:t>
              </w:r>
            </w:ins>
          </w:p>
        </w:tc>
        <w:tc>
          <w:tcPr>
            <w:tcW w:w="3812" w:type="dxa"/>
            <w:tcBorders>
              <w:top w:val="nil"/>
              <w:left w:val="nil"/>
              <w:bottom w:val="single" w:sz="4" w:space="0" w:color="auto"/>
              <w:right w:val="single" w:sz="4" w:space="0" w:color="auto"/>
            </w:tcBorders>
            <w:shd w:val="clear" w:color="auto" w:fill="auto"/>
            <w:noWrap/>
            <w:tcPrChange w:id="5763" w:author="Trefilová Pavla" w:date="2018-09-04T09:20:00Z">
              <w:tcPr>
                <w:tcW w:w="3119" w:type="dxa"/>
                <w:tcBorders>
                  <w:top w:val="nil"/>
                  <w:left w:val="nil"/>
                  <w:bottom w:val="single" w:sz="4" w:space="0" w:color="auto"/>
                  <w:right w:val="single" w:sz="4" w:space="0" w:color="auto"/>
                </w:tcBorders>
                <w:shd w:val="clear" w:color="auto" w:fill="auto"/>
                <w:noWrap/>
                <w:vAlign w:val="bottom"/>
              </w:tcPr>
            </w:tcPrChange>
          </w:tcPr>
          <w:p w:rsidR="00573E62" w:rsidRPr="00EA3338" w:rsidRDefault="00573E62">
            <w:pPr>
              <w:rPr>
                <w:ins w:id="5764" w:author="Trefilová Pavla" w:date="2018-08-29T13:37:00Z"/>
                <w:rFonts w:asciiTheme="minorHAnsi" w:hAnsiTheme="minorHAnsi" w:cstheme="minorHAnsi"/>
              </w:rPr>
            </w:pPr>
            <w:ins w:id="5765" w:author="Trefilová Pavla" w:date="2018-08-29T13:38:00Z">
              <w:r w:rsidRPr="00EA3338">
                <w:rPr>
                  <w:rFonts w:asciiTheme="minorHAnsi" w:hAnsiTheme="minorHAnsi" w:cstheme="minorHAnsi"/>
                </w:rPr>
                <w:t>prof. Buřita (100%)</w:t>
              </w:r>
            </w:ins>
          </w:p>
        </w:tc>
        <w:tc>
          <w:tcPr>
            <w:tcW w:w="1843" w:type="dxa"/>
            <w:tcBorders>
              <w:top w:val="nil"/>
              <w:left w:val="nil"/>
              <w:bottom w:val="single" w:sz="4" w:space="0" w:color="auto"/>
              <w:right w:val="single" w:sz="12" w:space="0" w:color="auto"/>
            </w:tcBorders>
            <w:shd w:val="clear" w:color="auto" w:fill="auto"/>
            <w:noWrap/>
            <w:tcPrChange w:id="5766" w:author="Trefilová Pavla" w:date="2018-09-04T09:20:00Z">
              <w:tcPr>
                <w:tcW w:w="2835" w:type="dxa"/>
                <w:tcBorders>
                  <w:top w:val="nil"/>
                  <w:left w:val="nil"/>
                  <w:bottom w:val="single" w:sz="4" w:space="0" w:color="auto"/>
                  <w:right w:val="single" w:sz="12" w:space="0" w:color="auto"/>
                </w:tcBorders>
                <w:shd w:val="clear" w:color="auto" w:fill="auto"/>
                <w:noWrap/>
                <w:vAlign w:val="bottom"/>
              </w:tcPr>
            </w:tcPrChange>
          </w:tcPr>
          <w:p w:rsidR="00573E62" w:rsidRPr="00EA3338" w:rsidRDefault="00573E62">
            <w:pPr>
              <w:rPr>
                <w:ins w:id="5767" w:author="Trefilová Pavla" w:date="2018-08-29T13:37:00Z"/>
                <w:rFonts w:asciiTheme="minorHAnsi" w:hAnsiTheme="minorHAnsi" w:cstheme="minorHAnsi"/>
              </w:rPr>
            </w:pPr>
            <w:ins w:id="5768" w:author="Trefilová Pavla" w:date="2018-08-29T13:38:00Z">
              <w:r w:rsidRPr="00EA3338">
                <w:rPr>
                  <w:rFonts w:asciiTheme="minorHAnsi" w:hAnsiTheme="minorHAnsi" w:cstheme="minorHAnsi"/>
                </w:rPr>
                <w:t>prof. Buřita</w:t>
              </w:r>
            </w:ins>
          </w:p>
        </w:tc>
      </w:tr>
      <w:tr w:rsidR="00573E62" w:rsidRPr="00EA3338" w:rsidTr="00795858">
        <w:trPr>
          <w:trHeight w:val="330"/>
          <w:jc w:val="center"/>
          <w:ins w:id="5769" w:author="Trefilová Pavla" w:date="2018-08-29T13:37:00Z"/>
          <w:trPrChange w:id="5770" w:author="Trefilová Pavla" w:date="2018-09-04T09:20:00Z">
            <w:trPr>
              <w:trHeight w:val="330"/>
              <w:jc w:val="center"/>
            </w:trPr>
          </w:trPrChange>
        </w:trPr>
        <w:tc>
          <w:tcPr>
            <w:tcW w:w="2977" w:type="dxa"/>
            <w:tcBorders>
              <w:top w:val="nil"/>
              <w:left w:val="single" w:sz="12" w:space="0" w:color="auto"/>
              <w:bottom w:val="single" w:sz="2" w:space="0" w:color="auto"/>
              <w:right w:val="single" w:sz="4" w:space="0" w:color="auto"/>
            </w:tcBorders>
            <w:shd w:val="clear" w:color="auto" w:fill="auto"/>
            <w:noWrap/>
            <w:tcPrChange w:id="5771" w:author="Trefilová Pavla" w:date="2018-09-04T09:20:00Z">
              <w:tcPr>
                <w:tcW w:w="2977" w:type="dxa"/>
                <w:tcBorders>
                  <w:top w:val="nil"/>
                  <w:left w:val="single" w:sz="12" w:space="0" w:color="auto"/>
                  <w:bottom w:val="single" w:sz="4" w:space="0" w:color="auto"/>
                  <w:right w:val="single" w:sz="4" w:space="0" w:color="auto"/>
                </w:tcBorders>
                <w:shd w:val="clear" w:color="auto" w:fill="auto"/>
                <w:noWrap/>
                <w:vAlign w:val="bottom"/>
              </w:tcPr>
            </w:tcPrChange>
          </w:tcPr>
          <w:p w:rsidR="00573E62" w:rsidRPr="00EA3338" w:rsidRDefault="00573E62">
            <w:pPr>
              <w:rPr>
                <w:ins w:id="5772" w:author="Trefilová Pavla" w:date="2018-08-29T13:37:00Z"/>
                <w:rFonts w:asciiTheme="minorHAnsi" w:hAnsiTheme="minorHAnsi" w:cstheme="minorHAnsi"/>
                <w:b/>
              </w:rPr>
            </w:pPr>
            <w:ins w:id="5773" w:author="Trefilová Pavla" w:date="2018-08-29T13:38:00Z">
              <w:r w:rsidRPr="00EA3338">
                <w:rPr>
                  <w:rFonts w:asciiTheme="minorHAnsi" w:hAnsiTheme="minorHAnsi" w:cstheme="minorHAnsi"/>
                  <w:b/>
                </w:rPr>
                <w:t xml:space="preserve">Pokročilé metody plánování a řízení výroby </w:t>
              </w:r>
            </w:ins>
          </w:p>
        </w:tc>
        <w:tc>
          <w:tcPr>
            <w:tcW w:w="3812" w:type="dxa"/>
            <w:tcBorders>
              <w:top w:val="nil"/>
              <w:left w:val="nil"/>
              <w:bottom w:val="single" w:sz="2" w:space="0" w:color="auto"/>
              <w:right w:val="single" w:sz="4" w:space="0" w:color="auto"/>
            </w:tcBorders>
            <w:shd w:val="clear" w:color="auto" w:fill="auto"/>
            <w:noWrap/>
            <w:tcPrChange w:id="5774" w:author="Trefilová Pavla" w:date="2018-09-04T09:20:00Z">
              <w:tcPr>
                <w:tcW w:w="3119" w:type="dxa"/>
                <w:tcBorders>
                  <w:top w:val="nil"/>
                  <w:left w:val="nil"/>
                  <w:bottom w:val="single" w:sz="4" w:space="0" w:color="auto"/>
                  <w:right w:val="single" w:sz="4" w:space="0" w:color="auto"/>
                </w:tcBorders>
                <w:shd w:val="clear" w:color="auto" w:fill="auto"/>
                <w:noWrap/>
                <w:vAlign w:val="bottom"/>
              </w:tcPr>
            </w:tcPrChange>
          </w:tcPr>
          <w:p w:rsidR="00573E62" w:rsidRPr="00EA3338" w:rsidRDefault="00573E62">
            <w:pPr>
              <w:rPr>
                <w:ins w:id="5775" w:author="Trefilová Pavla" w:date="2018-08-29T13:37:00Z"/>
                <w:rFonts w:asciiTheme="minorHAnsi" w:hAnsiTheme="minorHAnsi" w:cstheme="minorHAnsi"/>
              </w:rPr>
            </w:pPr>
            <w:ins w:id="5776" w:author="Trefilová Pavla" w:date="2018-08-29T13:38:00Z">
              <w:r w:rsidRPr="00EA3338">
                <w:rPr>
                  <w:rFonts w:asciiTheme="minorHAnsi" w:hAnsiTheme="minorHAnsi" w:cstheme="minorHAnsi"/>
                </w:rPr>
                <w:t>doc. Tuček (60%), doc. Sedlák (40%)</w:t>
              </w:r>
            </w:ins>
          </w:p>
        </w:tc>
        <w:tc>
          <w:tcPr>
            <w:tcW w:w="1843" w:type="dxa"/>
            <w:tcBorders>
              <w:top w:val="nil"/>
              <w:left w:val="nil"/>
              <w:bottom w:val="single" w:sz="2" w:space="0" w:color="auto"/>
              <w:right w:val="single" w:sz="12" w:space="0" w:color="auto"/>
            </w:tcBorders>
            <w:shd w:val="clear" w:color="auto" w:fill="auto"/>
            <w:noWrap/>
            <w:tcPrChange w:id="5777" w:author="Trefilová Pavla" w:date="2018-09-04T09:20:00Z">
              <w:tcPr>
                <w:tcW w:w="2835" w:type="dxa"/>
                <w:tcBorders>
                  <w:top w:val="nil"/>
                  <w:left w:val="nil"/>
                  <w:bottom w:val="single" w:sz="4" w:space="0" w:color="auto"/>
                  <w:right w:val="single" w:sz="12" w:space="0" w:color="auto"/>
                </w:tcBorders>
                <w:shd w:val="clear" w:color="auto" w:fill="auto"/>
                <w:noWrap/>
                <w:vAlign w:val="bottom"/>
              </w:tcPr>
            </w:tcPrChange>
          </w:tcPr>
          <w:p w:rsidR="00573E62" w:rsidRPr="00EA3338" w:rsidRDefault="00573E62">
            <w:pPr>
              <w:rPr>
                <w:ins w:id="5778" w:author="Trefilová Pavla" w:date="2018-08-29T13:37:00Z"/>
                <w:rFonts w:asciiTheme="minorHAnsi" w:hAnsiTheme="minorHAnsi" w:cstheme="minorHAnsi"/>
              </w:rPr>
            </w:pPr>
            <w:ins w:id="5779" w:author="Trefilová Pavla" w:date="2018-08-29T13:38:00Z">
              <w:r w:rsidRPr="00EA3338">
                <w:rPr>
                  <w:rFonts w:asciiTheme="minorHAnsi" w:hAnsiTheme="minorHAnsi" w:cstheme="minorHAnsi"/>
                </w:rPr>
                <w:t>doc. Tuček</w:t>
              </w:r>
            </w:ins>
          </w:p>
        </w:tc>
      </w:tr>
      <w:tr w:rsidR="00573E62" w:rsidRPr="00EA3338" w:rsidTr="00795858">
        <w:trPr>
          <w:trHeight w:val="330"/>
          <w:jc w:val="center"/>
          <w:trPrChange w:id="5780" w:author="Trefilová Pavla" w:date="2018-09-04T09:20:00Z">
            <w:trPr>
              <w:trHeight w:val="330"/>
              <w:jc w:val="center"/>
            </w:trPr>
          </w:trPrChange>
        </w:trPr>
        <w:tc>
          <w:tcPr>
            <w:tcW w:w="2977" w:type="dxa"/>
            <w:tcBorders>
              <w:top w:val="single" w:sz="2" w:space="0" w:color="auto"/>
              <w:left w:val="single" w:sz="12" w:space="0" w:color="auto"/>
              <w:bottom w:val="single" w:sz="12" w:space="0" w:color="auto"/>
              <w:right w:val="single" w:sz="4" w:space="0" w:color="auto"/>
            </w:tcBorders>
            <w:shd w:val="clear" w:color="auto" w:fill="auto"/>
            <w:noWrap/>
            <w:tcPrChange w:id="5781" w:author="Trefilová Pavla" w:date="2018-09-04T09:20:00Z">
              <w:tcPr>
                <w:tcW w:w="2977" w:type="dxa"/>
                <w:tcBorders>
                  <w:top w:val="nil"/>
                  <w:left w:val="single" w:sz="12" w:space="0" w:color="auto"/>
                  <w:bottom w:val="single" w:sz="4" w:space="0" w:color="auto"/>
                  <w:right w:val="single" w:sz="4" w:space="0" w:color="auto"/>
                </w:tcBorders>
                <w:shd w:val="clear" w:color="auto" w:fill="auto"/>
                <w:noWrap/>
                <w:vAlign w:val="bottom"/>
              </w:tcPr>
            </w:tcPrChange>
          </w:tcPr>
          <w:p w:rsidR="00573E62" w:rsidRPr="00EA3338" w:rsidRDefault="00573E62">
            <w:pPr>
              <w:rPr>
                <w:rFonts w:asciiTheme="minorHAnsi" w:hAnsiTheme="minorHAnsi" w:cstheme="minorHAnsi"/>
                <w:b/>
              </w:rPr>
            </w:pPr>
            <w:ins w:id="5782" w:author="Trefilová Pavla" w:date="2018-08-29T13:38:00Z">
              <w:r w:rsidRPr="00EA3338">
                <w:rPr>
                  <w:rFonts w:asciiTheme="minorHAnsi" w:hAnsiTheme="minorHAnsi" w:cstheme="minorHAnsi"/>
                  <w:b/>
                </w:rPr>
                <w:t xml:space="preserve">Logistické koncepty </w:t>
              </w:r>
            </w:ins>
            <w:del w:id="5783" w:author="Trefilová Pavla" w:date="2018-08-29T13:38:00Z">
              <w:r w:rsidRPr="00EA3338" w:rsidDel="00573E62">
                <w:rPr>
                  <w:rFonts w:asciiTheme="minorHAnsi" w:hAnsiTheme="minorHAnsi" w:cstheme="minorHAnsi"/>
                  <w:b/>
                </w:rPr>
                <w:delText xml:space="preserve">Informační technologie v průmyslovém inženýrství </w:delText>
              </w:r>
            </w:del>
          </w:p>
        </w:tc>
        <w:tc>
          <w:tcPr>
            <w:tcW w:w="3812" w:type="dxa"/>
            <w:tcBorders>
              <w:top w:val="single" w:sz="2" w:space="0" w:color="auto"/>
              <w:left w:val="nil"/>
              <w:bottom w:val="single" w:sz="12" w:space="0" w:color="auto"/>
              <w:right w:val="single" w:sz="4" w:space="0" w:color="auto"/>
            </w:tcBorders>
            <w:shd w:val="clear" w:color="auto" w:fill="auto"/>
            <w:noWrap/>
            <w:tcPrChange w:id="5784" w:author="Trefilová Pavla" w:date="2018-09-04T09:20:00Z">
              <w:tcPr>
                <w:tcW w:w="3119" w:type="dxa"/>
                <w:tcBorders>
                  <w:top w:val="nil"/>
                  <w:left w:val="nil"/>
                  <w:bottom w:val="single" w:sz="4" w:space="0" w:color="auto"/>
                  <w:right w:val="single" w:sz="4" w:space="0" w:color="auto"/>
                </w:tcBorders>
                <w:shd w:val="clear" w:color="auto" w:fill="auto"/>
                <w:noWrap/>
                <w:vAlign w:val="bottom"/>
              </w:tcPr>
            </w:tcPrChange>
          </w:tcPr>
          <w:p w:rsidR="00573E62" w:rsidRPr="00EA3338" w:rsidRDefault="005F7D27">
            <w:pPr>
              <w:rPr>
                <w:rFonts w:asciiTheme="minorHAnsi" w:hAnsiTheme="minorHAnsi" w:cstheme="minorHAnsi"/>
              </w:rPr>
            </w:pPr>
            <w:ins w:id="5785" w:author="Trefilová Pavla" w:date="2018-08-29T13:38:00Z">
              <w:r>
                <w:rPr>
                  <w:rFonts w:asciiTheme="minorHAnsi" w:hAnsiTheme="minorHAnsi" w:cstheme="minorHAnsi"/>
                </w:rPr>
                <w:t>doc. Bobák (75</w:t>
              </w:r>
              <w:r w:rsidR="00573E62" w:rsidRPr="00EA3338">
                <w:rPr>
                  <w:rFonts w:asciiTheme="minorHAnsi" w:hAnsiTheme="minorHAnsi" w:cstheme="minorHAnsi"/>
                </w:rPr>
                <w:t>%)</w:t>
              </w:r>
            </w:ins>
            <w:ins w:id="5786" w:author="Trefilová Pavla" w:date="2018-08-29T15:20:00Z">
              <w:r>
                <w:rPr>
                  <w:rFonts w:asciiTheme="minorHAnsi" w:hAnsiTheme="minorHAnsi" w:cstheme="minorHAnsi"/>
                </w:rPr>
                <w:t xml:space="preserve">, </w:t>
              </w:r>
            </w:ins>
            <w:ins w:id="5787" w:author="Trefilová Pavla" w:date="2018-09-04T09:18:00Z">
              <w:r w:rsidR="00795858">
                <w:rPr>
                  <w:rFonts w:asciiTheme="minorHAnsi" w:hAnsiTheme="minorHAnsi" w:cstheme="minorHAnsi"/>
                </w:rPr>
                <w:t xml:space="preserve">prof. </w:t>
              </w:r>
            </w:ins>
            <w:ins w:id="5788" w:author="Trefilová Pavla" w:date="2018-08-29T15:20:00Z">
              <w:r>
                <w:rPr>
                  <w:rFonts w:asciiTheme="minorHAnsi" w:hAnsiTheme="minorHAnsi" w:cstheme="minorHAnsi"/>
                </w:rPr>
                <w:t>Molnár (25%)</w:t>
              </w:r>
            </w:ins>
            <w:del w:id="5789" w:author="Trefilová Pavla" w:date="2018-08-29T13:38:00Z">
              <w:r w:rsidR="00573E62" w:rsidRPr="00EA3338" w:rsidDel="00573E62">
                <w:rPr>
                  <w:rFonts w:asciiTheme="minorHAnsi" w:hAnsiTheme="minorHAnsi" w:cstheme="minorHAnsi"/>
                </w:rPr>
                <w:delText>prof. Buřita (100%)</w:delText>
              </w:r>
            </w:del>
          </w:p>
        </w:tc>
        <w:tc>
          <w:tcPr>
            <w:tcW w:w="1843" w:type="dxa"/>
            <w:tcBorders>
              <w:top w:val="single" w:sz="2" w:space="0" w:color="auto"/>
              <w:left w:val="nil"/>
              <w:bottom w:val="single" w:sz="12" w:space="0" w:color="auto"/>
              <w:right w:val="single" w:sz="12" w:space="0" w:color="auto"/>
            </w:tcBorders>
            <w:shd w:val="clear" w:color="auto" w:fill="auto"/>
            <w:noWrap/>
            <w:tcPrChange w:id="5790" w:author="Trefilová Pavla" w:date="2018-09-04T09:20:00Z">
              <w:tcPr>
                <w:tcW w:w="2835" w:type="dxa"/>
                <w:tcBorders>
                  <w:top w:val="nil"/>
                  <w:left w:val="nil"/>
                  <w:bottom w:val="single" w:sz="4" w:space="0" w:color="auto"/>
                  <w:right w:val="single" w:sz="12" w:space="0" w:color="auto"/>
                </w:tcBorders>
                <w:shd w:val="clear" w:color="auto" w:fill="auto"/>
                <w:noWrap/>
                <w:vAlign w:val="bottom"/>
              </w:tcPr>
            </w:tcPrChange>
          </w:tcPr>
          <w:p w:rsidR="00573E62" w:rsidRPr="00EA3338" w:rsidRDefault="00573E62">
            <w:pPr>
              <w:rPr>
                <w:rFonts w:asciiTheme="minorHAnsi" w:hAnsiTheme="minorHAnsi" w:cstheme="minorHAnsi"/>
              </w:rPr>
            </w:pPr>
            <w:ins w:id="5791" w:author="Trefilová Pavla" w:date="2018-08-29T13:38:00Z">
              <w:r w:rsidRPr="00EA3338">
                <w:rPr>
                  <w:rFonts w:asciiTheme="minorHAnsi" w:hAnsiTheme="minorHAnsi" w:cstheme="minorHAnsi"/>
                </w:rPr>
                <w:t>doc. Bobák</w:t>
              </w:r>
            </w:ins>
            <w:del w:id="5792" w:author="Trefilová Pavla" w:date="2018-08-29T13:38:00Z">
              <w:r w:rsidRPr="00EA3338" w:rsidDel="00573E62">
                <w:rPr>
                  <w:rFonts w:asciiTheme="minorHAnsi" w:hAnsiTheme="minorHAnsi" w:cstheme="minorHAnsi"/>
                </w:rPr>
                <w:delText>prof. Buřita</w:delText>
              </w:r>
            </w:del>
          </w:p>
        </w:tc>
      </w:tr>
      <w:tr w:rsidR="00573E62" w:rsidRPr="00EA3338" w:rsidDel="00573E62" w:rsidTr="00795858">
        <w:trPr>
          <w:trHeight w:val="345"/>
          <w:jc w:val="center"/>
          <w:del w:id="5793" w:author="Trefilová Pavla" w:date="2018-08-29T13:38:00Z"/>
          <w:trPrChange w:id="5794" w:author="Trefilová Pavla" w:date="2018-09-04T09:20:00Z">
            <w:trPr>
              <w:trHeight w:val="345"/>
              <w:jc w:val="center"/>
            </w:trPr>
          </w:trPrChange>
        </w:trPr>
        <w:tc>
          <w:tcPr>
            <w:tcW w:w="2977" w:type="dxa"/>
            <w:tcBorders>
              <w:top w:val="single" w:sz="12" w:space="0" w:color="auto"/>
              <w:left w:val="single" w:sz="12" w:space="0" w:color="auto"/>
              <w:bottom w:val="single" w:sz="12" w:space="0" w:color="auto"/>
              <w:right w:val="single" w:sz="4" w:space="0" w:color="auto"/>
            </w:tcBorders>
            <w:shd w:val="clear" w:color="auto" w:fill="auto"/>
            <w:noWrap/>
            <w:vAlign w:val="bottom"/>
            <w:tcPrChange w:id="5795" w:author="Trefilová Pavla" w:date="2018-09-04T09:20:00Z">
              <w:tcPr>
                <w:tcW w:w="2977" w:type="dxa"/>
                <w:tcBorders>
                  <w:top w:val="nil"/>
                  <w:left w:val="single" w:sz="12" w:space="0" w:color="auto"/>
                  <w:bottom w:val="single" w:sz="12" w:space="0" w:color="auto"/>
                  <w:right w:val="single" w:sz="4" w:space="0" w:color="auto"/>
                </w:tcBorders>
                <w:shd w:val="clear" w:color="auto" w:fill="auto"/>
                <w:noWrap/>
                <w:vAlign w:val="bottom"/>
              </w:tcPr>
            </w:tcPrChange>
          </w:tcPr>
          <w:p w:rsidR="00573E62" w:rsidRPr="00EA3338" w:rsidDel="00573E62" w:rsidRDefault="00573E62" w:rsidP="00573E62">
            <w:pPr>
              <w:rPr>
                <w:del w:id="5796" w:author="Trefilová Pavla" w:date="2018-08-29T13:38:00Z"/>
                <w:rFonts w:asciiTheme="minorHAnsi" w:hAnsiTheme="minorHAnsi" w:cstheme="minorHAnsi"/>
                <w:b/>
              </w:rPr>
            </w:pPr>
            <w:del w:id="5797" w:author="Trefilová Pavla" w:date="2018-08-29T13:38:00Z">
              <w:r w:rsidRPr="00EA3338" w:rsidDel="00573E62">
                <w:rPr>
                  <w:rFonts w:asciiTheme="minorHAnsi" w:hAnsiTheme="minorHAnsi" w:cstheme="minorHAnsi"/>
                  <w:b/>
                </w:rPr>
                <w:delText xml:space="preserve">Pokročilé metody plánování a řízení výroby </w:delText>
              </w:r>
            </w:del>
          </w:p>
        </w:tc>
        <w:tc>
          <w:tcPr>
            <w:tcW w:w="3812" w:type="dxa"/>
            <w:tcBorders>
              <w:top w:val="single" w:sz="12" w:space="0" w:color="auto"/>
              <w:left w:val="nil"/>
              <w:bottom w:val="single" w:sz="12" w:space="0" w:color="auto"/>
              <w:right w:val="single" w:sz="4" w:space="0" w:color="auto"/>
            </w:tcBorders>
            <w:shd w:val="clear" w:color="auto" w:fill="auto"/>
            <w:noWrap/>
            <w:vAlign w:val="bottom"/>
            <w:tcPrChange w:id="5798" w:author="Trefilová Pavla" w:date="2018-09-04T09:20:00Z">
              <w:tcPr>
                <w:tcW w:w="3119" w:type="dxa"/>
                <w:tcBorders>
                  <w:top w:val="nil"/>
                  <w:left w:val="nil"/>
                  <w:bottom w:val="single" w:sz="12" w:space="0" w:color="auto"/>
                  <w:right w:val="single" w:sz="4" w:space="0" w:color="auto"/>
                </w:tcBorders>
                <w:shd w:val="clear" w:color="auto" w:fill="auto"/>
                <w:noWrap/>
                <w:vAlign w:val="bottom"/>
              </w:tcPr>
            </w:tcPrChange>
          </w:tcPr>
          <w:p w:rsidR="00573E62" w:rsidRPr="00EA3338" w:rsidDel="00573E62" w:rsidRDefault="00573E62" w:rsidP="00573E62">
            <w:pPr>
              <w:rPr>
                <w:del w:id="5799" w:author="Trefilová Pavla" w:date="2018-08-29T13:38:00Z"/>
                <w:rFonts w:asciiTheme="minorHAnsi" w:hAnsiTheme="minorHAnsi" w:cstheme="minorHAnsi"/>
              </w:rPr>
            </w:pPr>
            <w:del w:id="5800" w:author="Trefilová Pavla" w:date="2018-08-29T13:38:00Z">
              <w:r w:rsidRPr="00EA3338" w:rsidDel="00573E62">
                <w:rPr>
                  <w:rFonts w:asciiTheme="minorHAnsi" w:hAnsiTheme="minorHAnsi" w:cstheme="minorHAnsi"/>
                </w:rPr>
                <w:delText>doc. Tuček (60%), doc. Sedlák (40%)</w:delText>
              </w:r>
            </w:del>
          </w:p>
        </w:tc>
        <w:tc>
          <w:tcPr>
            <w:tcW w:w="1843" w:type="dxa"/>
            <w:tcBorders>
              <w:top w:val="single" w:sz="12" w:space="0" w:color="auto"/>
              <w:left w:val="nil"/>
              <w:bottom w:val="single" w:sz="12" w:space="0" w:color="auto"/>
              <w:right w:val="single" w:sz="12" w:space="0" w:color="auto"/>
            </w:tcBorders>
            <w:shd w:val="clear" w:color="auto" w:fill="auto"/>
            <w:noWrap/>
            <w:vAlign w:val="bottom"/>
            <w:tcPrChange w:id="5801" w:author="Trefilová Pavla" w:date="2018-09-04T09:20:00Z">
              <w:tcPr>
                <w:tcW w:w="2835" w:type="dxa"/>
                <w:tcBorders>
                  <w:top w:val="nil"/>
                  <w:left w:val="nil"/>
                  <w:bottom w:val="single" w:sz="12" w:space="0" w:color="auto"/>
                  <w:right w:val="single" w:sz="12" w:space="0" w:color="auto"/>
                </w:tcBorders>
                <w:shd w:val="clear" w:color="auto" w:fill="auto"/>
                <w:noWrap/>
                <w:vAlign w:val="bottom"/>
              </w:tcPr>
            </w:tcPrChange>
          </w:tcPr>
          <w:p w:rsidR="00573E62" w:rsidRPr="00EA3338" w:rsidDel="00573E62" w:rsidRDefault="00573E62" w:rsidP="00573E62">
            <w:pPr>
              <w:rPr>
                <w:del w:id="5802" w:author="Trefilová Pavla" w:date="2018-08-29T13:38:00Z"/>
                <w:rFonts w:asciiTheme="minorHAnsi" w:hAnsiTheme="minorHAnsi" w:cstheme="minorHAnsi"/>
              </w:rPr>
            </w:pPr>
            <w:del w:id="5803" w:author="Trefilová Pavla" w:date="2018-08-29T13:38:00Z">
              <w:r w:rsidRPr="00EA3338" w:rsidDel="00573E62">
                <w:rPr>
                  <w:rFonts w:asciiTheme="minorHAnsi" w:hAnsiTheme="minorHAnsi" w:cstheme="minorHAnsi"/>
                </w:rPr>
                <w:delText>doc. Tuček</w:delText>
              </w:r>
            </w:del>
          </w:p>
        </w:tc>
      </w:tr>
    </w:tbl>
    <w:p w:rsidR="007E1B60" w:rsidRPr="00EA3338" w:rsidRDefault="007E1B60" w:rsidP="007E1B60"/>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Lubor Homolka, Ph.D. se jako odborník na statistické zpracování dat částečně podílí na výuce v předmětu Metodologie vědecké práce právě v oblasti statistických metod zpracování dat. </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PhDr. Ondřej Fabián se jako ředitel Knihovny UTB a odborník na informační zdroje podílí na výuce v předmětu Metodologie vědecké práce v oblasti informačních zdrojů a publikačních aktivit.</w:t>
      </w:r>
    </w:p>
    <w:p w:rsidR="007E1B60" w:rsidRPr="00EA3338" w:rsidRDefault="007C0014" w:rsidP="00782FBD">
      <w:pPr>
        <w:tabs>
          <w:tab w:val="left" w:pos="2835"/>
        </w:tabs>
        <w:spacing w:before="120" w:after="360"/>
        <w:jc w:val="both"/>
        <w:rPr>
          <w:rFonts w:asciiTheme="minorHAnsi" w:hAnsiTheme="minorHAnsi"/>
          <w:sz w:val="22"/>
        </w:rPr>
      </w:pPr>
      <w:r w:rsidRPr="00EA3338">
        <w:rPr>
          <w:rFonts w:asciiTheme="minorHAnsi" w:hAnsiTheme="minorHAnsi"/>
          <w:sz w:val="22"/>
        </w:rPr>
        <w:t>Za doc. a prof. ve vyšším věku (prof. Buřita, doc. Bobák, doc. Gregar) má fakulta připraveny náhrady z řad odborných asistentů s perspektivou habilitace. (Dr. Pivnička, Dr. Hrušecká, Dr. Juřičková, Dr. Bejtkovský).</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Školitelé studentů doktorského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6.11</w:t>
      </w:r>
    </w:p>
    <w:p w:rsidR="007E1B60" w:rsidRPr="00EA3338" w:rsidRDefault="007A77FB" w:rsidP="007E1B60">
      <w:pPr>
        <w:spacing w:before="120" w:after="120"/>
        <w:jc w:val="both"/>
        <w:rPr>
          <w:rFonts w:asciiTheme="minorHAnsi" w:hAnsiTheme="minorHAnsi" w:cstheme="minorHAnsi"/>
          <w:sz w:val="22"/>
        </w:rPr>
      </w:pPr>
      <w:r w:rsidRPr="00EA3338">
        <w:rPr>
          <w:rFonts w:asciiTheme="minorHAnsi" w:hAnsiTheme="minorHAnsi" w:cstheme="minorHAnsi"/>
          <w:sz w:val="22"/>
        </w:rPr>
        <w:t>Návrh školitelů z řad interních</w:t>
      </w:r>
      <w:r w:rsidR="007E1B60" w:rsidRPr="00EA3338">
        <w:rPr>
          <w:rFonts w:asciiTheme="minorHAnsi" w:hAnsiTheme="minorHAnsi" w:cstheme="minorHAnsi"/>
          <w:sz w:val="22"/>
        </w:rPr>
        <w:t xml:space="preserve"> akademických pracovníků Fakulty managementu a ekonomiky a témat v doktorském studijním programu Průmyslové inženýrství:</w:t>
      </w:r>
    </w:p>
    <w:p w:rsidR="007C0014" w:rsidRPr="00EA3338" w:rsidDel="00795858" w:rsidRDefault="007C0014" w:rsidP="007E1B60">
      <w:pPr>
        <w:spacing w:before="120" w:after="120"/>
        <w:jc w:val="both"/>
        <w:rPr>
          <w:del w:id="5804" w:author="Trefilová Pavla" w:date="2018-09-04T09:20:00Z"/>
          <w:rFonts w:asciiTheme="minorHAnsi" w:hAnsiTheme="minorHAnsi" w:cstheme="minorHAnsi"/>
          <w:sz w:val="22"/>
        </w:rPr>
      </w:pP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b/>
          <w:bCs/>
          <w:sz w:val="22"/>
        </w:rPr>
        <w:t>doc. Ing. Roman Bobák, Ph.D., Fakulta managementu a ekonomiky UTB ve Zlíně</w:t>
      </w:r>
    </w:p>
    <w:p w:rsidR="007E1B60" w:rsidRPr="00EA3338" w:rsidRDefault="007E1B60" w:rsidP="004A634E">
      <w:pPr>
        <w:numPr>
          <w:ilvl w:val="0"/>
          <w:numId w:val="34"/>
        </w:numPr>
        <w:jc w:val="both"/>
        <w:rPr>
          <w:rFonts w:asciiTheme="minorHAnsi" w:hAnsiTheme="minorHAnsi" w:cstheme="minorHAnsi"/>
          <w:sz w:val="22"/>
        </w:rPr>
      </w:pPr>
      <w:r w:rsidRPr="00EA3338">
        <w:rPr>
          <w:rFonts w:asciiTheme="minorHAnsi" w:hAnsiTheme="minorHAnsi" w:cstheme="minorHAnsi"/>
          <w:sz w:val="22"/>
        </w:rPr>
        <w:t>Měření a řízení výrobní a logistické výkonnosti českých a slovenských průmyslových výrobců</w:t>
      </w:r>
    </w:p>
    <w:p w:rsidR="00355A01" w:rsidRDefault="00355A01" w:rsidP="007A77FB">
      <w:pPr>
        <w:jc w:val="both"/>
        <w:rPr>
          <w:ins w:id="5805" w:author="Trefilová Pavla" w:date="2018-08-22T10:53:00Z"/>
          <w:rFonts w:asciiTheme="minorHAnsi" w:hAnsiTheme="minorHAnsi" w:cstheme="minorHAnsi"/>
          <w:b/>
          <w:bCs/>
          <w:sz w:val="22"/>
        </w:rPr>
      </w:pPr>
    </w:p>
    <w:p w:rsidR="007E1B60" w:rsidRPr="00EA3338" w:rsidRDefault="007E1B60" w:rsidP="007A77FB">
      <w:pPr>
        <w:jc w:val="both"/>
        <w:rPr>
          <w:rFonts w:asciiTheme="minorHAnsi" w:hAnsiTheme="minorHAnsi" w:cstheme="minorHAnsi"/>
          <w:b/>
          <w:bCs/>
          <w:sz w:val="22"/>
        </w:rPr>
      </w:pPr>
      <w:r w:rsidRPr="00EA3338">
        <w:rPr>
          <w:rFonts w:asciiTheme="minorHAnsi" w:hAnsiTheme="minorHAnsi" w:cstheme="minorHAnsi"/>
          <w:b/>
          <w:bCs/>
          <w:sz w:val="22"/>
        </w:rPr>
        <w:t>doc. Ing. Petr Briš, CSc., Fakulta managementu a ekonomiky UTB ve Zlíně</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Význam integrovaného systému řízení (SMK+EMS+BOZP+CSR+ISMS+.......) pro zvýšení výkonnosti organizace</w:t>
      </w:r>
    </w:p>
    <w:p w:rsidR="007E1B60" w:rsidRPr="00EA3338" w:rsidRDefault="007E1B60" w:rsidP="004A634E">
      <w:pPr>
        <w:numPr>
          <w:ilvl w:val="0"/>
          <w:numId w:val="34"/>
        </w:numPr>
        <w:jc w:val="both"/>
        <w:rPr>
          <w:rFonts w:asciiTheme="minorHAnsi" w:hAnsiTheme="minorHAnsi" w:cstheme="minorHAnsi"/>
          <w:sz w:val="22"/>
        </w:rPr>
      </w:pPr>
      <w:r w:rsidRPr="00EA3338">
        <w:rPr>
          <w:rFonts w:asciiTheme="minorHAnsi" w:hAnsiTheme="minorHAnsi" w:cstheme="minorHAnsi"/>
          <w:sz w:val="22"/>
        </w:rPr>
        <w:t>Management organizace a jeho vliv na kvalitu produktu</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Zvýšení konkurenceschopnosti organizace pomocí optimalizace systému managementu kvality</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 xml:space="preserve">Inovované systémy řízení kvality se zaměřením na vliv psychosociálních rizik a jejich dopad na výkonnost firem </w:t>
      </w:r>
    </w:p>
    <w:p w:rsidR="007E1B60" w:rsidRPr="00EA3338" w:rsidRDefault="007E1B60" w:rsidP="007A77FB">
      <w:pPr>
        <w:ind w:left="720"/>
        <w:jc w:val="both"/>
        <w:rPr>
          <w:rFonts w:asciiTheme="minorHAnsi" w:hAnsiTheme="minorHAnsi" w:cstheme="minorHAnsi"/>
          <w:sz w:val="22"/>
        </w:rPr>
      </w:pPr>
    </w:p>
    <w:p w:rsidR="007E1B60" w:rsidRPr="00EA3338" w:rsidRDefault="007E1B60" w:rsidP="007A77FB">
      <w:pPr>
        <w:jc w:val="both"/>
        <w:rPr>
          <w:rFonts w:asciiTheme="minorHAnsi" w:hAnsiTheme="minorHAnsi" w:cstheme="minorHAnsi"/>
          <w:b/>
          <w:bCs/>
          <w:sz w:val="22"/>
        </w:rPr>
      </w:pPr>
      <w:r w:rsidRPr="00EA3338">
        <w:rPr>
          <w:rFonts w:asciiTheme="minorHAnsi" w:hAnsiTheme="minorHAnsi" w:cstheme="minorHAnsi"/>
          <w:b/>
          <w:sz w:val="22"/>
        </w:rPr>
        <w:t xml:space="preserve">prof. Ing. Ladislav Buřita, CSc., </w:t>
      </w:r>
      <w:r w:rsidRPr="00EA3338">
        <w:rPr>
          <w:rFonts w:asciiTheme="minorHAnsi" w:hAnsiTheme="minorHAnsi" w:cstheme="minorHAnsi"/>
          <w:b/>
          <w:bCs/>
          <w:sz w:val="22"/>
        </w:rPr>
        <w:t>Fakulta managementu a ekonomiky UTB ve Zlíně</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Vliv informačních technologií na výkonnost a inovace organizací, podniků a klastrů</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Metody zavádění a rozvoje informačního a znalostního managementu do praxe organizací, podniků a klastrů</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Důvody a přínosy transformace podnikových informačních systémů na Cloud Computing technologii u organizací, podniků a klastrů</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Analýza a prokázání přínosů Business Intelligence u organizací, podniků a klastrů</w:t>
      </w:r>
    </w:p>
    <w:p w:rsidR="007E1B60" w:rsidRPr="00EA3338" w:rsidRDefault="007E1B60" w:rsidP="007A77FB">
      <w:pPr>
        <w:jc w:val="both"/>
        <w:rPr>
          <w:rFonts w:asciiTheme="minorHAnsi" w:hAnsiTheme="minorHAnsi" w:cstheme="minorHAnsi"/>
          <w:sz w:val="22"/>
        </w:rPr>
      </w:pPr>
    </w:p>
    <w:p w:rsidR="007E1B60" w:rsidRPr="00EA3338" w:rsidRDefault="007E1B60" w:rsidP="007A77FB">
      <w:pPr>
        <w:jc w:val="both"/>
        <w:rPr>
          <w:rFonts w:asciiTheme="minorHAnsi" w:hAnsiTheme="minorHAnsi" w:cstheme="minorHAnsi"/>
          <w:sz w:val="22"/>
        </w:rPr>
      </w:pPr>
      <w:r w:rsidRPr="00EA3338">
        <w:rPr>
          <w:rFonts w:asciiTheme="minorHAnsi" w:hAnsiTheme="minorHAnsi" w:cstheme="minorHAnsi"/>
          <w:b/>
          <w:sz w:val="22"/>
        </w:rPr>
        <w:t>prof. Ing. Felicita Chromjaková, PhD., Fakulta managementu a ekonomiky UTB ve Zlíně</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Zvyšování výkonnosti a efektivnosti administrativních a výrobních procesů s využitím vybraných metod a nástrojů průmyslového inženýrství</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Zvyšování výkonnosti podnikových procesů na bázi znalosti přidané hodnoty administrativních a výrobních procesů</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Modelování a optimalizace podnikových procesů na bázi procesně řízeného podniku</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Komplexní metodika produkčních auditů orientovaná na zvyšování přidané hodnoty pro zákazníka</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Návrh modelu implementace metodiky Průmyslu 4.0 ve vybrané průmyslové společnosti</w:t>
      </w:r>
    </w:p>
    <w:p w:rsidR="007E1B60" w:rsidRPr="00EA3338" w:rsidRDefault="007E1B60" w:rsidP="007A77FB">
      <w:pPr>
        <w:ind w:left="360"/>
        <w:jc w:val="both"/>
        <w:rPr>
          <w:rFonts w:asciiTheme="minorHAnsi" w:hAnsiTheme="minorHAnsi" w:cstheme="minorHAnsi"/>
          <w:sz w:val="22"/>
        </w:rPr>
      </w:pPr>
    </w:p>
    <w:p w:rsidR="007E1B60" w:rsidRPr="00EA3338" w:rsidRDefault="007E1B60" w:rsidP="007A77FB">
      <w:pPr>
        <w:tabs>
          <w:tab w:val="left" w:pos="5580"/>
        </w:tabs>
        <w:autoSpaceDE w:val="0"/>
        <w:autoSpaceDN w:val="0"/>
        <w:adjustRightInd w:val="0"/>
        <w:jc w:val="both"/>
        <w:rPr>
          <w:rFonts w:asciiTheme="minorHAnsi" w:hAnsiTheme="minorHAnsi" w:cstheme="minorHAnsi"/>
          <w:b/>
          <w:sz w:val="22"/>
        </w:rPr>
      </w:pPr>
      <w:r w:rsidRPr="00EA3338">
        <w:rPr>
          <w:rFonts w:asciiTheme="minorHAnsi" w:hAnsiTheme="minorHAnsi" w:cstheme="minorHAnsi"/>
          <w:b/>
          <w:bCs/>
          <w:sz w:val="22"/>
        </w:rPr>
        <w:t>doc. Ing. Rastislav Rajnoha, PhD., Fakulta managementu a ekonomiky UTB ve Zlíně</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 xml:space="preserve">Procesní model podnikového informačního systému pro štíhlý podnik </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Integrovaný informační systém podniků Business Intelligence</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Modelování a optimalizace podnikových procesů na bázi procesně řízeného podniku</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 xml:space="preserve">Parametrizace vlivu zavádění metod průmyslového inženýrství na celkovou výkonnost podniku Management podnikových ekonomických procesů a jeho informační podpora na bázi controllingového informačního systému </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 xml:space="preserve">Efektivní systém strategického měření a řízení podnikové výkonnosti a jeho komparace v českých a slovenských firmách </w:t>
      </w:r>
    </w:p>
    <w:p w:rsidR="007E1B60" w:rsidRPr="00EA3338" w:rsidRDefault="007E1B60" w:rsidP="007A77FB">
      <w:pPr>
        <w:pStyle w:val="ZB"/>
        <w:tabs>
          <w:tab w:val="clear" w:pos="720"/>
          <w:tab w:val="clear" w:pos="1440"/>
          <w:tab w:val="clear" w:pos="2160"/>
          <w:tab w:val="clear" w:pos="2880"/>
          <w:tab w:val="clear" w:pos="3600"/>
          <w:tab w:val="clear" w:pos="4320"/>
          <w:tab w:val="clear" w:pos="5040"/>
          <w:tab w:val="clear" w:pos="5760"/>
        </w:tabs>
        <w:spacing w:after="0" w:line="240" w:lineRule="auto"/>
        <w:rPr>
          <w:rFonts w:asciiTheme="minorHAnsi" w:hAnsiTheme="minorHAnsi" w:cstheme="minorHAnsi"/>
          <w:b w:val="0"/>
          <w:bCs/>
          <w:color w:val="auto"/>
          <w:sz w:val="28"/>
          <w:highlight w:val="yellow"/>
          <w:lang w:val="cs-CZ"/>
        </w:rPr>
      </w:pPr>
    </w:p>
    <w:p w:rsidR="007E1B60" w:rsidRPr="00EA3338" w:rsidRDefault="007E1B60" w:rsidP="007A77FB">
      <w:pPr>
        <w:jc w:val="both"/>
        <w:rPr>
          <w:rFonts w:asciiTheme="minorHAnsi" w:hAnsiTheme="minorHAnsi" w:cstheme="minorHAnsi"/>
          <w:b/>
          <w:sz w:val="22"/>
        </w:rPr>
      </w:pPr>
      <w:r w:rsidRPr="00EA3338">
        <w:rPr>
          <w:rFonts w:asciiTheme="minorHAnsi" w:hAnsiTheme="minorHAnsi" w:cstheme="minorHAnsi"/>
          <w:b/>
          <w:sz w:val="22"/>
        </w:rPr>
        <w:t xml:space="preserve">doc. Ing. David Tuček, Ph.D., </w:t>
      </w:r>
      <w:r w:rsidRPr="00EA3338">
        <w:rPr>
          <w:rFonts w:asciiTheme="minorHAnsi" w:hAnsiTheme="minorHAnsi" w:cstheme="minorHAnsi"/>
          <w:b/>
          <w:bCs/>
          <w:sz w:val="22"/>
        </w:rPr>
        <w:t>Fakulta managementu a ekonomiky UTB ve Zlíně</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Optimalizace systémů s využitím simulací pro zvyšování výkonnosti organizací (výrobních či nevýrobních podniků, institucí veřejné správy apod.)</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Zvyšování výkonnosti podniků optimalizací využití SW podpory Business Process Managementu</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Zvyšování výkonnosti organizací s využitím Business Process Managementu a Business Process Reengineeringu</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 xml:space="preserve">Problematika změn systému řízení organizací při využití Business Process Managementu </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Optimalizace výrobních a nevýrobních systémů metodami průmyslového inženýrství</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Využití komponent procesního řízení v rámci organizace řízené znalostně</w:t>
      </w:r>
    </w:p>
    <w:p w:rsidR="007E1B60" w:rsidRDefault="007E1B60" w:rsidP="007A77FB">
      <w:pPr>
        <w:ind w:left="360"/>
        <w:jc w:val="both"/>
        <w:rPr>
          <w:ins w:id="5806" w:author="Michal Pilík" w:date="2018-08-30T15:17:00Z"/>
          <w:bCs/>
          <w:sz w:val="24"/>
          <w:szCs w:val="24"/>
        </w:rPr>
      </w:pPr>
    </w:p>
    <w:p w:rsidR="00195889" w:rsidRDefault="00795858" w:rsidP="00195889">
      <w:pPr>
        <w:jc w:val="both"/>
        <w:rPr>
          <w:ins w:id="5807" w:author="Michal Pilík" w:date="2018-08-30T15:17:00Z"/>
          <w:rFonts w:asciiTheme="minorHAnsi" w:hAnsiTheme="minorHAnsi" w:cstheme="minorHAnsi"/>
          <w:b/>
          <w:sz w:val="22"/>
        </w:rPr>
      </w:pPr>
      <w:ins w:id="5808" w:author="Trefilová Pavla" w:date="2018-09-04T09:20:00Z">
        <w:r>
          <w:rPr>
            <w:rFonts w:asciiTheme="minorHAnsi" w:hAnsiTheme="minorHAnsi" w:cstheme="minorHAnsi"/>
            <w:b/>
            <w:sz w:val="22"/>
          </w:rPr>
          <w:t>p</w:t>
        </w:r>
      </w:ins>
      <w:ins w:id="5809" w:author="Michal Pilík" w:date="2018-08-30T15:17:00Z">
        <w:del w:id="5810" w:author="Trefilová Pavla" w:date="2018-09-04T09:20:00Z">
          <w:r w:rsidR="00195889" w:rsidRPr="00195889" w:rsidDel="00795858">
            <w:rPr>
              <w:rFonts w:asciiTheme="minorHAnsi" w:hAnsiTheme="minorHAnsi" w:cstheme="minorHAnsi"/>
              <w:b/>
              <w:sz w:val="22"/>
              <w:rPrChange w:id="5811" w:author="Michal Pilík" w:date="2018-08-30T15:17:00Z">
                <w:rPr>
                  <w:bCs/>
                  <w:sz w:val="24"/>
                  <w:szCs w:val="24"/>
                </w:rPr>
              </w:rPrChange>
            </w:rPr>
            <w:delText>P</w:delText>
          </w:r>
        </w:del>
        <w:r w:rsidR="00195889" w:rsidRPr="00195889">
          <w:rPr>
            <w:rFonts w:asciiTheme="minorHAnsi" w:hAnsiTheme="minorHAnsi" w:cstheme="minorHAnsi"/>
            <w:b/>
            <w:sz w:val="22"/>
            <w:rPrChange w:id="5812" w:author="Michal Pilík" w:date="2018-08-30T15:17:00Z">
              <w:rPr>
                <w:bCs/>
                <w:sz w:val="24"/>
                <w:szCs w:val="24"/>
              </w:rPr>
            </w:rPrChange>
          </w:rPr>
          <w:t>rof. Ing. Vieroslav Molnár, Ph</w:t>
        </w:r>
        <w:del w:id="5813" w:author="Trefilová Pavla" w:date="2018-09-04T09:21:00Z">
          <w:r w:rsidR="00195889" w:rsidRPr="00195889" w:rsidDel="00795858">
            <w:rPr>
              <w:rFonts w:asciiTheme="minorHAnsi" w:hAnsiTheme="minorHAnsi" w:cstheme="minorHAnsi"/>
              <w:b/>
              <w:sz w:val="22"/>
              <w:rPrChange w:id="5814" w:author="Michal Pilík" w:date="2018-08-30T15:17:00Z">
                <w:rPr>
                  <w:bCs/>
                  <w:sz w:val="24"/>
                  <w:szCs w:val="24"/>
                </w:rPr>
              </w:rPrChange>
            </w:rPr>
            <w:delText>.</w:delText>
          </w:r>
        </w:del>
        <w:r w:rsidR="00195889" w:rsidRPr="00195889">
          <w:rPr>
            <w:rFonts w:asciiTheme="minorHAnsi" w:hAnsiTheme="minorHAnsi" w:cstheme="minorHAnsi"/>
            <w:b/>
            <w:sz w:val="22"/>
            <w:rPrChange w:id="5815" w:author="Michal Pilík" w:date="2018-08-30T15:17:00Z">
              <w:rPr>
                <w:bCs/>
                <w:sz w:val="24"/>
                <w:szCs w:val="24"/>
              </w:rPr>
            </w:rPrChange>
          </w:rPr>
          <w:t>D.</w:t>
        </w:r>
        <w:r w:rsidR="00195889">
          <w:rPr>
            <w:rFonts w:asciiTheme="minorHAnsi" w:hAnsiTheme="minorHAnsi" w:cstheme="minorHAnsi"/>
            <w:b/>
            <w:sz w:val="22"/>
          </w:rPr>
          <w:t>, Fakulta logistiky a krizového řízení</w:t>
        </w:r>
      </w:ins>
      <w:ins w:id="5816" w:author="Michal Pilík" w:date="2018-08-30T15:19:00Z">
        <w:r w:rsidR="00FE5767">
          <w:rPr>
            <w:rFonts w:asciiTheme="minorHAnsi" w:hAnsiTheme="minorHAnsi" w:cstheme="minorHAnsi"/>
            <w:b/>
            <w:sz w:val="22"/>
          </w:rPr>
          <w:t xml:space="preserve"> UTB ve Zlíně</w:t>
        </w:r>
      </w:ins>
    </w:p>
    <w:p w:rsidR="00195889" w:rsidRPr="00195889" w:rsidRDefault="00195889">
      <w:pPr>
        <w:numPr>
          <w:ilvl w:val="0"/>
          <w:numId w:val="34"/>
        </w:numPr>
        <w:tabs>
          <w:tab w:val="clear" w:pos="720"/>
        </w:tabs>
        <w:jc w:val="both"/>
        <w:rPr>
          <w:ins w:id="5817" w:author="Michal Pilík" w:date="2018-08-30T15:18:00Z"/>
          <w:rFonts w:asciiTheme="minorHAnsi" w:hAnsiTheme="minorHAnsi" w:cstheme="minorHAnsi"/>
          <w:sz w:val="22"/>
          <w:rPrChange w:id="5818" w:author="Michal Pilík" w:date="2018-08-30T15:18:00Z">
            <w:rPr>
              <w:ins w:id="5819" w:author="Michal Pilík" w:date="2018-08-30T15:18:00Z"/>
              <w:color w:val="1F497D"/>
            </w:rPr>
          </w:rPrChange>
        </w:rPr>
        <w:pPrChange w:id="5820" w:author="Michal Pilík" w:date="2018-08-30T15:18:00Z">
          <w:pPr>
            <w:pStyle w:val="Odstavecseseznamem"/>
            <w:numPr>
              <w:numId w:val="58"/>
            </w:numPr>
            <w:ind w:hanging="360"/>
            <w:contextualSpacing w:val="0"/>
          </w:pPr>
        </w:pPrChange>
      </w:pPr>
      <w:ins w:id="5821" w:author="Michal Pilík" w:date="2018-08-30T15:18:00Z">
        <w:r w:rsidRPr="00195889">
          <w:rPr>
            <w:rFonts w:asciiTheme="minorHAnsi" w:hAnsiTheme="minorHAnsi" w:cstheme="minorHAnsi"/>
            <w:sz w:val="22"/>
            <w:rPrChange w:id="5822" w:author="Michal Pilík" w:date="2018-08-30T15:18:00Z">
              <w:rPr>
                <w:color w:val="1F497D"/>
              </w:rPr>
            </w:rPrChange>
          </w:rPr>
          <w:lastRenderedPageBreak/>
          <w:t>Moderní prostředky v systému řízení technologických procesů</w:t>
        </w:r>
      </w:ins>
    </w:p>
    <w:p w:rsidR="00195889" w:rsidRPr="00195889" w:rsidRDefault="00195889">
      <w:pPr>
        <w:numPr>
          <w:ilvl w:val="0"/>
          <w:numId w:val="34"/>
        </w:numPr>
        <w:tabs>
          <w:tab w:val="clear" w:pos="720"/>
        </w:tabs>
        <w:jc w:val="both"/>
        <w:rPr>
          <w:ins w:id="5823" w:author="Michal Pilík" w:date="2018-08-30T15:18:00Z"/>
          <w:rFonts w:asciiTheme="minorHAnsi" w:hAnsiTheme="minorHAnsi" w:cstheme="minorHAnsi"/>
          <w:sz w:val="22"/>
          <w:rPrChange w:id="5824" w:author="Michal Pilík" w:date="2018-08-30T15:18:00Z">
            <w:rPr>
              <w:ins w:id="5825" w:author="Michal Pilík" w:date="2018-08-30T15:18:00Z"/>
              <w:color w:val="1F497D"/>
            </w:rPr>
          </w:rPrChange>
        </w:rPr>
        <w:pPrChange w:id="5826" w:author="Michal Pilík" w:date="2018-08-30T15:18:00Z">
          <w:pPr>
            <w:pStyle w:val="Odstavecseseznamem"/>
            <w:numPr>
              <w:numId w:val="58"/>
            </w:numPr>
            <w:ind w:hanging="360"/>
            <w:contextualSpacing w:val="0"/>
          </w:pPr>
        </w:pPrChange>
      </w:pPr>
      <w:ins w:id="5827" w:author="Michal Pilík" w:date="2018-08-30T15:18:00Z">
        <w:r w:rsidRPr="00195889">
          <w:rPr>
            <w:rFonts w:asciiTheme="minorHAnsi" w:hAnsiTheme="minorHAnsi" w:cstheme="minorHAnsi"/>
            <w:sz w:val="22"/>
            <w:rPrChange w:id="5828" w:author="Michal Pilík" w:date="2018-08-30T15:18:00Z">
              <w:rPr>
                <w:color w:val="1F497D"/>
              </w:rPr>
            </w:rPrChange>
          </w:rPr>
          <w:t>Modelování a optimalizace vnitropodnikové dopravy</w:t>
        </w:r>
      </w:ins>
    </w:p>
    <w:p w:rsidR="00195889" w:rsidRPr="00195889" w:rsidRDefault="00195889" w:rsidP="00195889">
      <w:pPr>
        <w:jc w:val="both"/>
        <w:rPr>
          <w:ins w:id="5829" w:author="Michal Pilík" w:date="2018-08-30T15:17:00Z"/>
          <w:rFonts w:asciiTheme="minorHAnsi" w:hAnsiTheme="minorHAnsi" w:cstheme="minorHAnsi"/>
          <w:b/>
          <w:sz w:val="22"/>
          <w:rPrChange w:id="5830" w:author="Michal Pilík" w:date="2018-08-30T15:17:00Z">
            <w:rPr>
              <w:ins w:id="5831" w:author="Michal Pilík" w:date="2018-08-30T15:17:00Z"/>
              <w:bCs/>
              <w:sz w:val="24"/>
              <w:szCs w:val="24"/>
            </w:rPr>
          </w:rPrChange>
        </w:rPr>
      </w:pPr>
    </w:p>
    <w:p w:rsidR="00195889" w:rsidRPr="00EA3338" w:rsidRDefault="00195889" w:rsidP="00195889">
      <w:pPr>
        <w:jc w:val="both"/>
        <w:rPr>
          <w:bCs/>
          <w:sz w:val="24"/>
          <w:szCs w:val="24"/>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Oborová rada doktorského studijního programu</w:t>
      </w:r>
    </w:p>
    <w:p w:rsidR="007E1B60" w:rsidRPr="00EA3338" w:rsidRDefault="007E1B60" w:rsidP="00782FBD">
      <w:pPr>
        <w:pStyle w:val="Nadpis3"/>
        <w:spacing w:after="120"/>
        <w:jc w:val="center"/>
        <w:rPr>
          <w:rFonts w:asciiTheme="minorHAnsi" w:hAnsiTheme="minorHAnsi"/>
          <w:b/>
          <w:color w:val="auto"/>
        </w:rPr>
      </w:pPr>
      <w:r w:rsidRPr="00EA3338">
        <w:rPr>
          <w:rFonts w:asciiTheme="minorHAnsi" w:hAnsiTheme="minorHAnsi"/>
          <w:b/>
          <w:color w:val="auto"/>
        </w:rPr>
        <w:t>Standardy 6.12 – 6.13</w:t>
      </w:r>
    </w:p>
    <w:p w:rsidR="007E1B60" w:rsidRPr="00EA3338" w:rsidRDefault="007E1B60" w:rsidP="007E1B60">
      <w:pPr>
        <w:rPr>
          <w:rFonts w:asciiTheme="minorHAnsi" w:hAnsiTheme="minorHAnsi" w:cstheme="minorHAnsi"/>
          <w:sz w:val="22"/>
        </w:rPr>
      </w:pPr>
      <w:r w:rsidRPr="00EA3338">
        <w:rPr>
          <w:rFonts w:asciiTheme="minorHAnsi" w:hAnsiTheme="minorHAnsi" w:cstheme="minorHAnsi"/>
          <w:sz w:val="22"/>
        </w:rPr>
        <w:t>Návrh složení oborové rady doktorského studijního programu Průmyslové inženýrství má 12 členů (</w:t>
      </w:r>
      <w:del w:id="5832" w:author="Michal Pilík" w:date="2018-08-30T16:55:00Z">
        <w:r w:rsidRPr="00EA3338" w:rsidDel="00E204F6">
          <w:rPr>
            <w:rFonts w:asciiTheme="minorHAnsi" w:hAnsiTheme="minorHAnsi" w:cstheme="minorHAnsi"/>
            <w:sz w:val="22"/>
          </w:rPr>
          <w:delText xml:space="preserve">6 </w:delText>
        </w:r>
      </w:del>
      <w:ins w:id="5833" w:author="Michal Pilík" w:date="2018-08-30T16:55:00Z">
        <w:r w:rsidR="00E204F6">
          <w:rPr>
            <w:rFonts w:asciiTheme="minorHAnsi" w:hAnsiTheme="minorHAnsi" w:cstheme="minorHAnsi"/>
            <w:sz w:val="22"/>
          </w:rPr>
          <w:t>7</w:t>
        </w:r>
        <w:r w:rsidR="00E204F6" w:rsidRPr="00EA3338">
          <w:rPr>
            <w:rFonts w:asciiTheme="minorHAnsi" w:hAnsiTheme="minorHAnsi" w:cstheme="minorHAnsi"/>
            <w:sz w:val="22"/>
          </w:rPr>
          <w:t xml:space="preserve"> </w:t>
        </w:r>
      </w:ins>
      <w:r w:rsidRPr="00EA3338">
        <w:rPr>
          <w:rFonts w:asciiTheme="minorHAnsi" w:hAnsiTheme="minorHAnsi" w:cstheme="minorHAnsi"/>
          <w:sz w:val="22"/>
        </w:rPr>
        <w:t xml:space="preserve">interních členů a </w:t>
      </w:r>
      <w:del w:id="5834" w:author="Michal Pilík" w:date="2018-08-30T16:55:00Z">
        <w:r w:rsidRPr="00EA3338" w:rsidDel="00E204F6">
          <w:rPr>
            <w:rFonts w:asciiTheme="minorHAnsi" w:hAnsiTheme="minorHAnsi" w:cstheme="minorHAnsi"/>
            <w:sz w:val="22"/>
          </w:rPr>
          <w:delText xml:space="preserve">6 </w:delText>
        </w:r>
      </w:del>
      <w:ins w:id="5835" w:author="Michal Pilík" w:date="2018-08-30T16:55:00Z">
        <w:r w:rsidR="00E204F6">
          <w:rPr>
            <w:rFonts w:asciiTheme="minorHAnsi" w:hAnsiTheme="minorHAnsi" w:cstheme="minorHAnsi"/>
            <w:sz w:val="22"/>
          </w:rPr>
          <w:t>5</w:t>
        </w:r>
        <w:r w:rsidR="00E204F6" w:rsidRPr="00EA3338">
          <w:rPr>
            <w:rFonts w:asciiTheme="minorHAnsi" w:hAnsiTheme="minorHAnsi" w:cstheme="minorHAnsi"/>
            <w:sz w:val="22"/>
          </w:rPr>
          <w:t xml:space="preserve"> </w:t>
        </w:r>
      </w:ins>
      <w:r w:rsidRPr="00EA3338">
        <w:rPr>
          <w:rFonts w:asciiTheme="minorHAnsi" w:hAnsiTheme="minorHAnsi" w:cstheme="minorHAnsi"/>
          <w:sz w:val="22"/>
        </w:rPr>
        <w:t>členů externích):</w:t>
      </w:r>
    </w:p>
    <w:p w:rsidR="00191E13" w:rsidRPr="00EA3338" w:rsidRDefault="00191E13" w:rsidP="007E1B60">
      <w:pPr>
        <w:rPr>
          <w:rFonts w:asciiTheme="minorHAnsi" w:hAnsiTheme="minorHAnsi" w:cstheme="minorHAnsi"/>
          <w:sz w:val="22"/>
        </w:rPr>
      </w:pPr>
    </w:p>
    <w:p w:rsidR="007E1B60" w:rsidRPr="00EA3338" w:rsidRDefault="007E1B60" w:rsidP="007A77FB">
      <w:pPr>
        <w:ind w:left="3540" w:hanging="3540"/>
        <w:jc w:val="both"/>
        <w:rPr>
          <w:rFonts w:asciiTheme="minorHAnsi" w:hAnsiTheme="minorHAnsi" w:cstheme="minorHAnsi"/>
          <w:b/>
          <w:sz w:val="22"/>
        </w:rPr>
      </w:pPr>
      <w:r w:rsidRPr="00EA3338">
        <w:rPr>
          <w:rFonts w:asciiTheme="minorHAnsi" w:hAnsiTheme="minorHAnsi" w:cstheme="minorHAnsi"/>
          <w:b/>
          <w:sz w:val="22"/>
        </w:rPr>
        <w:t>doc. Ing. David Tuček, Ph.D.</w:t>
      </w:r>
      <w:r w:rsidRPr="00EA3338">
        <w:rPr>
          <w:rFonts w:asciiTheme="minorHAnsi" w:hAnsiTheme="minorHAnsi" w:cstheme="minorHAnsi"/>
          <w:b/>
          <w:sz w:val="22"/>
        </w:rPr>
        <w:tab/>
        <w:t>předseda oborové rady, garant doktorského studijního programu Průmyslové inženýrství, Univerzita Tomáše Bati ve Zlíně, Fakulta managementu a ekonomiky, Ústav průmyslového inženýrství a informačních systémů</w:t>
      </w:r>
    </w:p>
    <w:p w:rsidR="007E1B60" w:rsidRPr="00EA3338" w:rsidRDefault="007E1B60" w:rsidP="007A77FB">
      <w:pPr>
        <w:ind w:left="3540" w:hanging="3540"/>
        <w:jc w:val="both"/>
        <w:rPr>
          <w:rFonts w:asciiTheme="minorHAnsi" w:hAnsiTheme="minorHAnsi" w:cstheme="minorHAnsi"/>
          <w:sz w:val="22"/>
        </w:rPr>
      </w:pPr>
      <w:r w:rsidRPr="00EA3338">
        <w:rPr>
          <w:rFonts w:asciiTheme="minorHAnsi" w:hAnsiTheme="minorHAnsi" w:cstheme="minorHAnsi"/>
          <w:b/>
          <w:sz w:val="22"/>
        </w:rPr>
        <w:t>doc.</w:t>
      </w:r>
      <w:r w:rsidRPr="00EA3338">
        <w:rPr>
          <w:rFonts w:asciiTheme="minorHAnsi" w:hAnsiTheme="minorHAnsi" w:cstheme="minorHAnsi"/>
          <w:sz w:val="22"/>
        </w:rPr>
        <w:t xml:space="preserve"> </w:t>
      </w:r>
      <w:r w:rsidRPr="00EA3338">
        <w:rPr>
          <w:rFonts w:asciiTheme="minorHAnsi" w:hAnsiTheme="minorHAnsi" w:cstheme="minorHAnsi"/>
          <w:b/>
          <w:sz w:val="22"/>
        </w:rPr>
        <w:t>Ing. Roman Bobák, Ph.D.</w:t>
      </w:r>
      <w:r w:rsidRPr="00EA3338">
        <w:rPr>
          <w:rFonts w:asciiTheme="minorHAnsi" w:hAnsiTheme="minorHAnsi" w:cstheme="minorHAnsi"/>
          <w:sz w:val="22"/>
        </w:rPr>
        <w:tab/>
        <w:t>člen oborové rady, Univerzita Tomáše Bati ve Zlíně, Fakulta managementu a ekonomiky, Ústav průmyslového inženýrství a informačních systémů</w:t>
      </w:r>
      <w:r w:rsidRPr="00EA3338">
        <w:rPr>
          <w:rFonts w:asciiTheme="minorHAnsi" w:hAnsiTheme="minorHAnsi" w:cstheme="minorHAnsi"/>
          <w:sz w:val="22"/>
        </w:rPr>
        <w:tab/>
      </w:r>
    </w:p>
    <w:p w:rsidR="00DB7500" w:rsidRPr="00EA3338" w:rsidRDefault="00DB7500" w:rsidP="007A77FB">
      <w:pPr>
        <w:ind w:left="3540" w:hanging="3540"/>
        <w:jc w:val="both"/>
        <w:rPr>
          <w:rFonts w:asciiTheme="minorHAnsi" w:hAnsiTheme="minorHAnsi" w:cstheme="minorHAnsi"/>
          <w:b/>
          <w:sz w:val="22"/>
        </w:rPr>
      </w:pPr>
      <w:r w:rsidRPr="00EA3338">
        <w:rPr>
          <w:rFonts w:asciiTheme="minorHAnsi" w:hAnsiTheme="minorHAnsi" w:cstheme="minorHAnsi"/>
          <w:b/>
          <w:sz w:val="22"/>
        </w:rPr>
        <w:t>doc. Ing. PhDr. Aleš Gregar, CSc.</w:t>
      </w:r>
      <w:r w:rsidRPr="00EA3338">
        <w:rPr>
          <w:rFonts w:asciiTheme="minorHAnsi" w:hAnsiTheme="minorHAnsi" w:cstheme="minorHAnsi"/>
          <w:b/>
          <w:sz w:val="22"/>
        </w:rPr>
        <w:tab/>
      </w:r>
      <w:r w:rsidRPr="00EA3338">
        <w:rPr>
          <w:rFonts w:asciiTheme="minorHAnsi" w:hAnsiTheme="minorHAnsi" w:cstheme="minorHAnsi"/>
          <w:sz w:val="22"/>
        </w:rPr>
        <w:t>člen oborové rady, Univerzita Tomáše Bati ve Zlíně, Fakulta managementu a ekonomiky, Ústav managementu a marketingu</w:t>
      </w:r>
    </w:p>
    <w:p w:rsidR="007E1B60" w:rsidRPr="00EA3338" w:rsidRDefault="007E1B60" w:rsidP="007A77FB">
      <w:pPr>
        <w:ind w:left="3540" w:hanging="3540"/>
        <w:jc w:val="both"/>
        <w:rPr>
          <w:rFonts w:asciiTheme="minorHAnsi" w:hAnsiTheme="minorHAnsi" w:cstheme="minorHAnsi"/>
          <w:sz w:val="22"/>
        </w:rPr>
      </w:pPr>
      <w:r w:rsidRPr="00EA3338">
        <w:rPr>
          <w:rFonts w:asciiTheme="minorHAnsi" w:hAnsiTheme="minorHAnsi" w:cstheme="minorHAnsi"/>
          <w:b/>
          <w:sz w:val="22"/>
        </w:rPr>
        <w:t>doc.</w:t>
      </w:r>
      <w:r w:rsidRPr="00EA3338">
        <w:rPr>
          <w:rFonts w:asciiTheme="minorHAnsi" w:hAnsiTheme="minorHAnsi" w:cstheme="minorHAnsi"/>
          <w:sz w:val="22"/>
        </w:rPr>
        <w:t xml:space="preserve"> </w:t>
      </w:r>
      <w:r w:rsidRPr="00EA3338">
        <w:rPr>
          <w:rFonts w:asciiTheme="minorHAnsi" w:hAnsiTheme="minorHAnsi" w:cstheme="minorHAnsi"/>
          <w:b/>
          <w:sz w:val="22"/>
        </w:rPr>
        <w:t>Ing. Boris Popesko, Ph.D.</w:t>
      </w:r>
      <w:r w:rsidRPr="00EA3338">
        <w:rPr>
          <w:rFonts w:asciiTheme="minorHAnsi" w:hAnsiTheme="minorHAnsi" w:cstheme="minorHAnsi"/>
          <w:sz w:val="22"/>
        </w:rPr>
        <w:tab/>
        <w:t>člen oborové rady, Univerzita Tomáše Bati ve Zlíně, Fakulta managementu a ekonomiky, Ústav podnikové ekonomiky</w:t>
      </w:r>
    </w:p>
    <w:p w:rsidR="007E1B60" w:rsidRPr="00EA3338" w:rsidRDefault="007E1B60" w:rsidP="007A77FB">
      <w:pPr>
        <w:ind w:left="3540" w:hanging="3540"/>
        <w:jc w:val="both"/>
        <w:rPr>
          <w:rFonts w:asciiTheme="minorHAnsi" w:hAnsiTheme="minorHAnsi" w:cstheme="minorHAnsi"/>
          <w:sz w:val="22"/>
        </w:rPr>
      </w:pPr>
      <w:r w:rsidRPr="00EA3338">
        <w:rPr>
          <w:rFonts w:asciiTheme="minorHAnsi" w:hAnsiTheme="minorHAnsi" w:cstheme="minorHAnsi"/>
          <w:b/>
          <w:sz w:val="22"/>
        </w:rPr>
        <w:t>doc.</w:t>
      </w:r>
      <w:r w:rsidRPr="00EA3338">
        <w:rPr>
          <w:rFonts w:asciiTheme="minorHAnsi" w:hAnsiTheme="minorHAnsi" w:cstheme="minorHAnsi"/>
          <w:sz w:val="22"/>
        </w:rPr>
        <w:t xml:space="preserve"> </w:t>
      </w:r>
      <w:r w:rsidRPr="00EA3338">
        <w:rPr>
          <w:rFonts w:asciiTheme="minorHAnsi" w:hAnsiTheme="minorHAnsi" w:cstheme="minorHAnsi"/>
          <w:b/>
          <w:sz w:val="22"/>
        </w:rPr>
        <w:t>Ing. Rostislav Rajnoha, PhD.</w:t>
      </w:r>
      <w:r w:rsidRPr="00EA3338">
        <w:rPr>
          <w:rFonts w:asciiTheme="minorHAnsi" w:hAnsiTheme="minorHAnsi" w:cstheme="minorHAnsi"/>
          <w:sz w:val="22"/>
        </w:rPr>
        <w:tab/>
        <w:t>člen oborové rady, Univerzita Tomáše Bati ve Zlíně, Fakulta managementu a ekonomiky, Ústav průmyslového inženýrství a informačních systémů</w:t>
      </w:r>
      <w:r w:rsidRPr="00EA3338">
        <w:rPr>
          <w:rFonts w:asciiTheme="minorHAnsi" w:hAnsiTheme="minorHAnsi" w:cstheme="minorHAnsi"/>
          <w:sz w:val="22"/>
        </w:rPr>
        <w:tab/>
      </w:r>
    </w:p>
    <w:p w:rsidR="007E1B60" w:rsidRDefault="007E1B60" w:rsidP="007A77FB">
      <w:pPr>
        <w:ind w:left="3540" w:hanging="3540"/>
        <w:jc w:val="both"/>
        <w:rPr>
          <w:ins w:id="5836" w:author="Michal Pilík" w:date="2018-08-30T15:13:00Z"/>
          <w:rFonts w:asciiTheme="minorHAnsi" w:hAnsiTheme="minorHAnsi" w:cstheme="minorHAnsi"/>
          <w:sz w:val="22"/>
        </w:rPr>
      </w:pPr>
      <w:r w:rsidRPr="00EA3338">
        <w:rPr>
          <w:rFonts w:asciiTheme="minorHAnsi" w:hAnsiTheme="minorHAnsi" w:cstheme="minorHAnsi"/>
          <w:b/>
          <w:sz w:val="22"/>
        </w:rPr>
        <w:t>prof.</w:t>
      </w:r>
      <w:r w:rsidRPr="00EA3338">
        <w:rPr>
          <w:rFonts w:asciiTheme="minorHAnsi" w:hAnsiTheme="minorHAnsi" w:cstheme="minorHAnsi"/>
          <w:sz w:val="22"/>
        </w:rPr>
        <w:t xml:space="preserve"> </w:t>
      </w:r>
      <w:r w:rsidR="000F202B" w:rsidRPr="00EA3338">
        <w:rPr>
          <w:rFonts w:asciiTheme="minorHAnsi" w:hAnsiTheme="minorHAnsi" w:cstheme="minorHAnsi"/>
          <w:b/>
          <w:sz w:val="22"/>
        </w:rPr>
        <w:t>Ing. Felicita Chromjaková, Ph</w:t>
      </w:r>
      <w:r w:rsidRPr="00EA3338">
        <w:rPr>
          <w:rFonts w:asciiTheme="minorHAnsi" w:hAnsiTheme="minorHAnsi" w:cstheme="minorHAnsi"/>
          <w:b/>
          <w:sz w:val="22"/>
        </w:rPr>
        <w:t>D.</w:t>
      </w:r>
      <w:r w:rsidRPr="00EA3338">
        <w:rPr>
          <w:rFonts w:asciiTheme="minorHAnsi" w:hAnsiTheme="minorHAnsi" w:cstheme="minorHAnsi"/>
          <w:sz w:val="22"/>
        </w:rPr>
        <w:tab/>
        <w:t>člen oborové rady, Univerzita Tomáše Bati ve Zlíně, Fakulta managementu a ekonomiky, Ústav průmyslového inženýrství a informačních systémů</w:t>
      </w:r>
    </w:p>
    <w:p w:rsidR="00E65203" w:rsidRPr="00EA3338" w:rsidRDefault="00E65203" w:rsidP="00E65203">
      <w:pPr>
        <w:ind w:left="3540" w:hanging="3540"/>
        <w:jc w:val="both"/>
        <w:rPr>
          <w:moveTo w:id="5837" w:author="Michal Pilík" w:date="2018-08-30T15:13:00Z"/>
          <w:rFonts w:asciiTheme="minorHAnsi" w:hAnsiTheme="minorHAnsi" w:cstheme="minorHAnsi"/>
          <w:sz w:val="22"/>
        </w:rPr>
      </w:pPr>
      <w:moveToRangeStart w:id="5838" w:author="Michal Pilík" w:date="2018-08-30T15:13:00Z" w:name="move523405355"/>
      <w:moveTo w:id="5839" w:author="Michal Pilík" w:date="2018-08-30T15:13:00Z">
        <w:r w:rsidRPr="00EA3338">
          <w:rPr>
            <w:rFonts w:asciiTheme="minorHAnsi" w:hAnsiTheme="minorHAnsi" w:cstheme="minorHAnsi"/>
            <w:b/>
            <w:sz w:val="22"/>
          </w:rPr>
          <w:t>prof. Ing. Vieroslav Molnár, PhD.</w:t>
        </w:r>
        <w:r w:rsidRPr="00EA3338">
          <w:rPr>
            <w:rFonts w:asciiTheme="minorHAnsi" w:hAnsiTheme="minorHAnsi" w:cstheme="minorHAnsi"/>
            <w:sz w:val="22"/>
          </w:rPr>
          <w:tab/>
          <w:t xml:space="preserve">člen oborové rady, </w:t>
        </w:r>
      </w:moveTo>
      <w:ins w:id="5840" w:author="Michal Pilík" w:date="2018-08-30T15:14:00Z">
        <w:r w:rsidRPr="00EA3338">
          <w:rPr>
            <w:rFonts w:asciiTheme="minorHAnsi" w:hAnsiTheme="minorHAnsi" w:cstheme="minorHAnsi"/>
            <w:sz w:val="22"/>
          </w:rPr>
          <w:t xml:space="preserve">Univerzita Tomáše Bati ve Zlíně, Fakulta </w:t>
        </w:r>
        <w:r>
          <w:rPr>
            <w:rFonts w:asciiTheme="minorHAnsi" w:hAnsiTheme="minorHAnsi" w:cstheme="minorHAnsi"/>
            <w:sz w:val="22"/>
          </w:rPr>
          <w:t>logistiky a krizového řízení</w:t>
        </w:r>
        <w:r w:rsidRPr="00EA3338">
          <w:rPr>
            <w:rFonts w:asciiTheme="minorHAnsi" w:hAnsiTheme="minorHAnsi" w:cstheme="minorHAnsi"/>
            <w:sz w:val="22"/>
          </w:rPr>
          <w:t xml:space="preserve">, Ústav </w:t>
        </w:r>
      </w:ins>
      <w:ins w:id="5841" w:author="Michal Pilík" w:date="2018-08-30T15:15:00Z">
        <w:r w:rsidR="00D920F3">
          <w:rPr>
            <w:rFonts w:asciiTheme="minorHAnsi" w:hAnsiTheme="minorHAnsi" w:cstheme="minorHAnsi"/>
            <w:sz w:val="22"/>
          </w:rPr>
          <w:t>logistiky</w:t>
        </w:r>
      </w:ins>
      <w:ins w:id="5842" w:author="Michal Pilík" w:date="2018-08-30T15:14:00Z">
        <w:r w:rsidRPr="00EA3338" w:rsidDel="00E65203">
          <w:rPr>
            <w:rFonts w:asciiTheme="minorHAnsi" w:hAnsiTheme="minorHAnsi" w:cstheme="minorHAnsi"/>
            <w:sz w:val="22"/>
          </w:rPr>
          <w:t xml:space="preserve"> </w:t>
        </w:r>
      </w:ins>
      <w:moveTo w:id="5843" w:author="Michal Pilík" w:date="2018-08-30T15:13:00Z">
        <w:del w:id="5844" w:author="Michal Pilík" w:date="2018-08-30T15:14:00Z">
          <w:r w:rsidRPr="00EA3338" w:rsidDel="00E65203">
            <w:rPr>
              <w:rFonts w:asciiTheme="minorHAnsi" w:hAnsiTheme="minorHAnsi" w:cstheme="minorHAnsi"/>
              <w:sz w:val="22"/>
            </w:rPr>
            <w:delText>Technická univerzita v Košicích, Fakulta hornictví, ekologie, řízení a geotechnologií, Ústav logistiky</w:delText>
          </w:r>
        </w:del>
      </w:moveTo>
    </w:p>
    <w:moveToRangeEnd w:id="5838"/>
    <w:p w:rsidR="00E65203" w:rsidRPr="00EA3338" w:rsidDel="00E65203" w:rsidRDefault="00E65203" w:rsidP="007A77FB">
      <w:pPr>
        <w:ind w:left="3540" w:hanging="3540"/>
        <w:jc w:val="both"/>
        <w:rPr>
          <w:del w:id="5845" w:author="Michal Pilík" w:date="2018-08-30T15:13:00Z"/>
          <w:rFonts w:asciiTheme="minorHAnsi" w:hAnsiTheme="minorHAnsi" w:cstheme="minorHAnsi"/>
          <w:sz w:val="22"/>
        </w:rPr>
      </w:pPr>
    </w:p>
    <w:p w:rsidR="007E1B60" w:rsidRPr="00EA3338" w:rsidRDefault="007E1B60" w:rsidP="007A77FB">
      <w:pPr>
        <w:ind w:left="3540" w:hanging="3540"/>
        <w:jc w:val="both"/>
        <w:rPr>
          <w:rFonts w:asciiTheme="minorHAnsi" w:hAnsiTheme="minorHAnsi" w:cstheme="minorHAnsi"/>
          <w:sz w:val="22"/>
        </w:rPr>
      </w:pPr>
      <w:r w:rsidRPr="00EA3338">
        <w:rPr>
          <w:rFonts w:asciiTheme="minorHAnsi" w:hAnsiTheme="minorHAnsi" w:cstheme="minorHAnsi"/>
          <w:b/>
          <w:sz w:val="22"/>
        </w:rPr>
        <w:t>doc. Ing. Milan Edl, Ph.D.</w:t>
      </w:r>
      <w:r w:rsidRPr="00EA3338">
        <w:rPr>
          <w:rFonts w:asciiTheme="minorHAnsi" w:hAnsiTheme="minorHAnsi" w:cstheme="minorHAnsi"/>
          <w:b/>
          <w:sz w:val="22"/>
        </w:rPr>
        <w:tab/>
      </w:r>
      <w:r w:rsidRPr="00EA3338">
        <w:rPr>
          <w:rFonts w:asciiTheme="minorHAnsi" w:hAnsiTheme="minorHAnsi" w:cstheme="minorHAnsi"/>
          <w:sz w:val="22"/>
        </w:rPr>
        <w:t>člen oborové rady, Západočeská univerzita v Plzni, Fakulta strojní, Katedra průmyslového inženýrství a managementu</w:t>
      </w:r>
    </w:p>
    <w:p w:rsidR="007E1B60" w:rsidRPr="00EA3338" w:rsidRDefault="007E1B60" w:rsidP="007A77FB">
      <w:pPr>
        <w:ind w:left="3540" w:hanging="3540"/>
        <w:jc w:val="both"/>
        <w:rPr>
          <w:rFonts w:asciiTheme="minorHAnsi" w:hAnsiTheme="minorHAnsi" w:cstheme="minorHAnsi"/>
          <w:sz w:val="22"/>
        </w:rPr>
      </w:pPr>
      <w:r w:rsidRPr="00EA3338">
        <w:rPr>
          <w:rFonts w:asciiTheme="minorHAnsi" w:hAnsiTheme="minorHAnsi" w:cstheme="minorHAnsi"/>
          <w:b/>
          <w:sz w:val="22"/>
        </w:rPr>
        <w:t>prof. Ing. Josef Basl, CSc.</w:t>
      </w:r>
      <w:r w:rsidRPr="00EA3338">
        <w:rPr>
          <w:rFonts w:asciiTheme="minorHAnsi" w:hAnsiTheme="minorHAnsi" w:cstheme="minorHAnsi"/>
          <w:sz w:val="22"/>
        </w:rPr>
        <w:tab/>
        <w:t>člen oborové rady, Západočeská univerzita v Plzni, Fakulta strojní, Katedra průmyslového inženýrství a managementu</w:t>
      </w:r>
    </w:p>
    <w:p w:rsidR="007E1B60" w:rsidRPr="00EA3338" w:rsidDel="00E65203" w:rsidRDefault="007E1B60" w:rsidP="007A77FB">
      <w:pPr>
        <w:ind w:left="3540" w:hanging="3540"/>
        <w:jc w:val="both"/>
        <w:rPr>
          <w:moveFrom w:id="5846" w:author="Michal Pilík" w:date="2018-08-30T15:13:00Z"/>
          <w:rFonts w:asciiTheme="minorHAnsi" w:hAnsiTheme="minorHAnsi" w:cstheme="minorHAnsi"/>
          <w:sz w:val="22"/>
        </w:rPr>
      </w:pPr>
      <w:moveFromRangeStart w:id="5847" w:author="Michal Pilík" w:date="2018-08-30T15:13:00Z" w:name="move523405355"/>
      <w:moveFrom w:id="5848" w:author="Michal Pilík" w:date="2018-08-30T15:13:00Z">
        <w:r w:rsidRPr="00EA3338" w:rsidDel="00E65203">
          <w:rPr>
            <w:rFonts w:asciiTheme="minorHAnsi" w:hAnsiTheme="minorHAnsi" w:cstheme="minorHAnsi"/>
            <w:b/>
            <w:sz w:val="22"/>
          </w:rPr>
          <w:t>prof. Ing. Vieroslav Molnár, PhD.</w:t>
        </w:r>
        <w:r w:rsidRPr="00EA3338" w:rsidDel="00E65203">
          <w:rPr>
            <w:rFonts w:asciiTheme="minorHAnsi" w:hAnsiTheme="minorHAnsi" w:cstheme="minorHAnsi"/>
            <w:sz w:val="22"/>
          </w:rPr>
          <w:tab/>
          <w:t xml:space="preserve">člen oborové rady, Technická univerzita v Košicích, </w:t>
        </w:r>
        <w:r w:rsidR="006A406E" w:rsidRPr="00EA3338" w:rsidDel="00E65203">
          <w:rPr>
            <w:rFonts w:asciiTheme="minorHAnsi" w:hAnsiTheme="minorHAnsi" w:cstheme="minorHAnsi"/>
            <w:sz w:val="22"/>
          </w:rPr>
          <w:t>Fakulta hornictví, ekologie, řízení a geotechnologií, Ústav logistiky</w:t>
        </w:r>
      </w:moveFrom>
    </w:p>
    <w:moveFromRangeEnd w:id="5847"/>
    <w:p w:rsidR="007E1B60" w:rsidRPr="00EA3338" w:rsidRDefault="000F202B" w:rsidP="007A77FB">
      <w:pPr>
        <w:ind w:left="3540" w:hanging="3540"/>
        <w:jc w:val="both"/>
        <w:rPr>
          <w:rFonts w:asciiTheme="minorHAnsi" w:hAnsiTheme="minorHAnsi" w:cstheme="minorHAnsi"/>
          <w:sz w:val="22"/>
        </w:rPr>
      </w:pPr>
      <w:r w:rsidRPr="00EA3338">
        <w:rPr>
          <w:rFonts w:asciiTheme="minorHAnsi" w:hAnsiTheme="minorHAnsi" w:cstheme="minorHAnsi"/>
          <w:b/>
          <w:sz w:val="22"/>
        </w:rPr>
        <w:t>prof. Ing. Gabriel Fedorko, Ph</w:t>
      </w:r>
      <w:r w:rsidR="007E1B60" w:rsidRPr="00EA3338">
        <w:rPr>
          <w:rFonts w:asciiTheme="minorHAnsi" w:hAnsiTheme="minorHAnsi" w:cstheme="minorHAnsi"/>
          <w:b/>
          <w:sz w:val="22"/>
        </w:rPr>
        <w:t>D.</w:t>
      </w:r>
      <w:r w:rsidR="007E1B60" w:rsidRPr="00EA3338">
        <w:rPr>
          <w:rFonts w:asciiTheme="minorHAnsi" w:hAnsiTheme="minorHAnsi" w:cstheme="minorHAnsi"/>
          <w:sz w:val="22"/>
        </w:rPr>
        <w:tab/>
        <w:t>člen oborové rady, Vysoká škola logistiky o.p.s., Katedra magisterského studia</w:t>
      </w:r>
    </w:p>
    <w:p w:rsidR="007E1B60" w:rsidRPr="00EA3338" w:rsidRDefault="007E1B60" w:rsidP="007A77FB">
      <w:pPr>
        <w:ind w:left="3540" w:hanging="3540"/>
        <w:jc w:val="both"/>
        <w:rPr>
          <w:rFonts w:asciiTheme="minorHAnsi" w:hAnsiTheme="minorHAnsi" w:cstheme="minorHAnsi"/>
          <w:sz w:val="22"/>
        </w:rPr>
      </w:pPr>
      <w:r w:rsidRPr="00EA3338">
        <w:rPr>
          <w:rFonts w:asciiTheme="minorHAnsi" w:hAnsiTheme="minorHAnsi" w:cstheme="minorHAnsi"/>
          <w:b/>
          <w:sz w:val="22"/>
        </w:rPr>
        <w:t>prof. Ing. Miloš Čambál, CSc.</w:t>
      </w:r>
      <w:r w:rsidRPr="00EA3338">
        <w:rPr>
          <w:rFonts w:asciiTheme="minorHAnsi" w:hAnsiTheme="minorHAnsi" w:cstheme="minorHAnsi"/>
          <w:sz w:val="22"/>
        </w:rPr>
        <w:tab/>
        <w:t>člen oborové rady, Slovenská technická univerzita v Bratislavě, Materiálovotechnologická fakulta v Trnavě, Ústav průmyslového inženýrství a managementu</w:t>
      </w:r>
    </w:p>
    <w:p w:rsidR="007E1B60" w:rsidRPr="00EA3338" w:rsidRDefault="000F202B" w:rsidP="007A77FB">
      <w:pPr>
        <w:ind w:left="3540" w:hanging="3540"/>
        <w:jc w:val="both"/>
        <w:rPr>
          <w:rFonts w:asciiTheme="minorHAnsi" w:hAnsiTheme="minorHAnsi" w:cstheme="minorHAnsi"/>
          <w:sz w:val="22"/>
        </w:rPr>
      </w:pPr>
      <w:r w:rsidRPr="00EA3338">
        <w:rPr>
          <w:rFonts w:asciiTheme="minorHAnsi" w:hAnsiTheme="minorHAnsi" w:cstheme="minorHAnsi"/>
          <w:b/>
          <w:sz w:val="22"/>
        </w:rPr>
        <w:t>prof. Ing. Ján Závadský, Ph</w:t>
      </w:r>
      <w:r w:rsidR="007E1B60" w:rsidRPr="00EA3338">
        <w:rPr>
          <w:rFonts w:asciiTheme="minorHAnsi" w:hAnsiTheme="minorHAnsi" w:cstheme="minorHAnsi"/>
          <w:b/>
          <w:sz w:val="22"/>
        </w:rPr>
        <w:t>D.</w:t>
      </w:r>
      <w:r w:rsidR="007E1B60" w:rsidRPr="00EA3338">
        <w:rPr>
          <w:rFonts w:asciiTheme="minorHAnsi" w:hAnsiTheme="minorHAnsi" w:cstheme="minorHAnsi"/>
          <w:sz w:val="22"/>
        </w:rPr>
        <w:tab/>
        <w:t>člen oborové rády, Univerzita Mateja Bela v Bankej Bystrici, Ekonomický fakulta, Inštitút manažérskych systémov</w:t>
      </w:r>
    </w:p>
    <w:p w:rsidR="00191E13" w:rsidRPr="00EA3338" w:rsidRDefault="00191E13" w:rsidP="007E1B60">
      <w:pPr>
        <w:ind w:left="3540" w:hanging="3540"/>
        <w:rPr>
          <w:rFonts w:asciiTheme="minorHAnsi" w:hAnsiTheme="minorHAnsi" w:cstheme="minorHAnsi"/>
          <w:sz w:val="22"/>
        </w:rPr>
      </w:pPr>
    </w:p>
    <w:p w:rsidR="007E1B60" w:rsidRPr="00EA3338" w:rsidRDefault="007E1B60" w:rsidP="00782FBD">
      <w:pPr>
        <w:spacing w:after="600"/>
        <w:jc w:val="both"/>
        <w:rPr>
          <w:rFonts w:asciiTheme="minorHAnsi" w:hAnsiTheme="minorHAnsi" w:cstheme="minorHAnsi"/>
          <w:i/>
          <w:sz w:val="22"/>
        </w:rPr>
      </w:pPr>
      <w:r w:rsidRPr="00EA3338">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EA3338">
        <w:rPr>
          <w:rFonts w:asciiTheme="minorHAnsi" w:hAnsiTheme="minorHAnsi" w:cstheme="minorHAnsi"/>
          <w:i/>
          <w:sz w:val="22"/>
        </w:rPr>
        <w:t xml:space="preserve">CI – Personální zabezpečení studijního programu. </w:t>
      </w:r>
    </w:p>
    <w:p w:rsidR="007E1B60" w:rsidRPr="00191E13" w:rsidRDefault="007E1B60" w:rsidP="00191E1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rsidR="007E1B60" w:rsidRPr="00191E13"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rsidR="007E1B60"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rsidR="0040781E" w:rsidRDefault="0040781E" w:rsidP="0040781E"/>
    <w:p w:rsidR="007C0014" w:rsidRPr="00EA3338" w:rsidRDefault="007C0014" w:rsidP="007C0014">
      <w:pPr>
        <w:jc w:val="both"/>
        <w:rPr>
          <w:rFonts w:asciiTheme="minorHAnsi" w:hAnsiTheme="minorHAnsi" w:cstheme="minorHAnsi"/>
          <w:sz w:val="22"/>
          <w:szCs w:val="22"/>
        </w:rPr>
      </w:pPr>
      <w:r w:rsidRPr="00EA3338">
        <w:rPr>
          <w:rFonts w:asciiTheme="minorHAnsi" w:hAnsiTheme="minorHAnsi" w:cstheme="minorHAnsi"/>
          <w:sz w:val="22"/>
          <w:szCs w:val="22"/>
        </w:rPr>
        <w:lastRenderedPageBreak/>
        <w:t xml:space="preserve">FaME již dlouhodobě uskutečňuje všechny své akreditované </w:t>
      </w:r>
      <w:r w:rsidR="003A1A1F" w:rsidRPr="00EA3338">
        <w:rPr>
          <w:rFonts w:asciiTheme="minorHAnsi" w:hAnsiTheme="minorHAnsi" w:cstheme="minorHAnsi"/>
          <w:sz w:val="22"/>
          <w:szCs w:val="22"/>
        </w:rPr>
        <w:t xml:space="preserve">doktorské </w:t>
      </w:r>
      <w:r w:rsidRPr="00EA3338">
        <w:rPr>
          <w:rFonts w:asciiTheme="minorHAnsi" w:hAnsiTheme="minorHAnsi" w:cstheme="minorHAnsi"/>
          <w:sz w:val="22"/>
          <w:szCs w:val="22"/>
        </w:rPr>
        <w:t>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rsidR="0040781E" w:rsidRPr="0040781E" w:rsidRDefault="0040781E" w:rsidP="0040781E"/>
    <w:p w:rsidR="007E1B60" w:rsidRDefault="007E1B60" w:rsidP="007E1B60"/>
    <w:sectPr w:rsidR="007E1B60" w:rsidSect="00032EE1">
      <w:headerReference w:type="default" r:id="rId106"/>
      <w:footerReference w:type="default" r:id="rId107"/>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9EA" w:rsidRDefault="00AD39EA">
      <w:r>
        <w:separator/>
      </w:r>
    </w:p>
  </w:endnote>
  <w:endnote w:type="continuationSeparator" w:id="0">
    <w:p w:rsidR="00AD39EA" w:rsidRDefault="00AD3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Source Sans Pro">
    <w:altName w:val="Times New Roman"/>
    <w:charset w:val="00"/>
    <w:family w:val="auto"/>
    <w:pitch w:val="default"/>
  </w:font>
  <w:font w:name="TimesNewRomanPSMT">
    <w:altName w:val="Times New Roman"/>
    <w:charset w:val="EE"/>
    <w:family w:val="auto"/>
    <w:pitch w:val="variable"/>
  </w:font>
  <w:font w:name="-webkit-standard">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rPr>
      <w:id w:val="-71436295"/>
      <w:docPartObj>
        <w:docPartGallery w:val="Page Numbers (Bottom of Page)"/>
        <w:docPartUnique/>
      </w:docPartObj>
    </w:sdtPr>
    <w:sdtEndPr/>
    <w:sdtContent>
      <w:p w:rsidR="00AD39EA" w:rsidRPr="00EF07D2" w:rsidRDefault="00AD39EA">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392E86">
          <w:rPr>
            <w:rFonts w:asciiTheme="minorHAnsi" w:hAnsiTheme="minorHAnsi" w:cstheme="minorHAnsi"/>
            <w:noProof/>
          </w:rPr>
          <w:t>63</w:t>
        </w:r>
        <w:r w:rsidRPr="00EF07D2">
          <w:rPr>
            <w:rFonts w:asciiTheme="minorHAnsi" w:hAnsiTheme="minorHAnsi" w:cstheme="minorHAnsi"/>
          </w:rPr>
          <w:fldChar w:fldCharType="end"/>
        </w:r>
      </w:p>
    </w:sdtContent>
  </w:sdt>
  <w:p w:rsidR="00AD39EA" w:rsidRPr="00F356C7" w:rsidRDefault="00AD39EA" w:rsidP="0056468E">
    <w:pPr>
      <w:pStyle w:val="Zpa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9EA" w:rsidRDefault="00AD39EA">
      <w:r>
        <w:separator/>
      </w:r>
    </w:p>
  </w:footnote>
  <w:footnote w:type="continuationSeparator" w:id="0">
    <w:p w:rsidR="00AD39EA" w:rsidRDefault="00AD39EA">
      <w:r>
        <w:continuationSeparator/>
      </w:r>
    </w:p>
  </w:footnote>
  <w:footnote w:id="1">
    <w:p w:rsidR="00AD39EA" w:rsidRPr="00EA3338" w:rsidDel="00C632DC" w:rsidRDefault="00AD39EA" w:rsidP="007E1B60">
      <w:pPr>
        <w:pStyle w:val="Textpoznpodarou"/>
        <w:rPr>
          <w:del w:id="4927" w:author="Michal Pilík" w:date="2018-08-24T13:49:00Z"/>
          <w:rFonts w:ascii="Calibri Light" w:hAnsi="Calibri Light"/>
          <w:sz w:val="18"/>
          <w:szCs w:val="18"/>
        </w:rPr>
      </w:pPr>
      <w:del w:id="4928" w:author="Michal Pilík" w:date="2018-08-24T13:49:00Z">
        <w:r w:rsidRPr="00EA3338" w:rsidDel="00C632DC">
          <w:rPr>
            <w:rStyle w:val="Znakapoznpodarou"/>
            <w:rFonts w:ascii="Calibri Light" w:hAnsi="Calibri Light"/>
            <w:sz w:val="18"/>
            <w:szCs w:val="18"/>
          </w:rPr>
          <w:footnoteRef/>
        </w:r>
        <w:r w:rsidRPr="00EA3338" w:rsidDel="00C632DC">
          <w:rPr>
            <w:rFonts w:ascii="Calibri Light" w:hAnsi="Calibri Light"/>
            <w:sz w:val="18"/>
            <w:szCs w:val="18"/>
          </w:rPr>
          <w:delText xml:space="preserve"> Dostupné z:</w:delText>
        </w:r>
      </w:del>
    </w:p>
  </w:footnote>
  <w:footnote w:id="2">
    <w:p w:rsidR="00AD39EA" w:rsidRPr="00EA3338" w:rsidDel="00C632DC" w:rsidRDefault="00AD39EA" w:rsidP="007E1B60">
      <w:pPr>
        <w:pStyle w:val="Textpoznpodarou"/>
        <w:rPr>
          <w:del w:id="4934" w:author="Michal Pilík" w:date="2018-08-24T13:49:00Z"/>
          <w:rFonts w:ascii="Calibri Light" w:hAnsi="Calibri Light"/>
          <w:sz w:val="18"/>
          <w:szCs w:val="18"/>
        </w:rPr>
      </w:pPr>
      <w:del w:id="4935" w:author="Michal Pilík" w:date="2018-08-24T13:49:00Z">
        <w:r w:rsidRPr="00EA3338" w:rsidDel="00C632DC">
          <w:rPr>
            <w:rStyle w:val="Znakapoznpodarou"/>
            <w:rFonts w:ascii="Calibri Light" w:hAnsi="Calibri Light"/>
            <w:sz w:val="18"/>
            <w:szCs w:val="18"/>
          </w:rPr>
          <w:footnoteRef/>
        </w:r>
        <w:r w:rsidRPr="00EA3338" w:rsidDel="00C632DC">
          <w:rPr>
            <w:rFonts w:ascii="Calibri Light" w:hAnsi="Calibri Light"/>
            <w:sz w:val="18"/>
            <w:szCs w:val="18"/>
          </w:rPr>
          <w:delText xml:space="preserve"> Dostupné z:</w:delText>
        </w:r>
      </w:del>
    </w:p>
  </w:footnote>
  <w:footnote w:id="3">
    <w:p w:rsidR="00AD39EA" w:rsidRPr="003B141A" w:rsidRDefault="00AD39EA"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4">
    <w:p w:rsidR="00AD39EA" w:rsidRPr="003B141A" w:rsidRDefault="00AD39EA"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rsidR="00AD39EA" w:rsidRPr="003B141A" w:rsidRDefault="00AD39EA" w:rsidP="007E1B6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9EA" w:rsidRPr="00EF07D2" w:rsidRDefault="00AD39EA" w:rsidP="00453D97">
    <w:pPr>
      <w:pStyle w:val="Zhlav"/>
      <w:jc w:val="center"/>
      <w:rPr>
        <w:rFonts w:asciiTheme="minorHAnsi" w:hAnsiTheme="minorHAnsi" w:cstheme="minorHAnsi"/>
      </w:rPr>
    </w:pPr>
    <w:r w:rsidRPr="00EF07D2">
      <w:rPr>
        <w:rFonts w:asciiTheme="minorHAnsi" w:hAnsiTheme="minorHAnsi" w:cstheme="minorHAnsi"/>
      </w:rPr>
      <w:t>DSP Průmyslové inženýrství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E803EC"/>
    <w:multiLevelType w:val="hybridMultilevel"/>
    <w:tmpl w:val="5176B212"/>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4BB01AD"/>
    <w:multiLevelType w:val="hybridMultilevel"/>
    <w:tmpl w:val="F8AEC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8AF2269"/>
    <w:multiLevelType w:val="multilevel"/>
    <w:tmpl w:val="821AB73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11" w15:restartNumberingAfterBreak="0">
    <w:nsid w:val="1E4C110F"/>
    <w:multiLevelType w:val="hybridMultilevel"/>
    <w:tmpl w:val="4E9AF5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8E617A"/>
    <w:multiLevelType w:val="hybridMultilevel"/>
    <w:tmpl w:val="BC721BE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E458F7"/>
    <w:multiLevelType w:val="hybridMultilevel"/>
    <w:tmpl w:val="8E14FD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2A7B6268"/>
    <w:multiLevelType w:val="hybridMultilevel"/>
    <w:tmpl w:val="005627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C07DA2"/>
    <w:multiLevelType w:val="hybridMultilevel"/>
    <w:tmpl w:val="AA643DC6"/>
    <w:lvl w:ilvl="0" w:tplc="7BBC56A6">
      <w:start w:val="1992"/>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BE51A1"/>
    <w:multiLevelType w:val="hybridMultilevel"/>
    <w:tmpl w:val="A30C77B4"/>
    <w:lvl w:ilvl="0" w:tplc="04050005">
      <w:start w:val="1"/>
      <w:numFmt w:val="bullet"/>
      <w:lvlText w:val=""/>
      <w:lvlJc w:val="left"/>
      <w:pPr>
        <w:ind w:left="360" w:hanging="360"/>
      </w:pPr>
      <w:rPr>
        <w:rFonts w:ascii="Wingdings" w:hAnsi="Wingding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955483"/>
    <w:multiLevelType w:val="hybridMultilevel"/>
    <w:tmpl w:val="F522D01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25" w15:restartNumberingAfterBreak="0">
    <w:nsid w:val="3D965B25"/>
    <w:multiLevelType w:val="hybridMultilevel"/>
    <w:tmpl w:val="D452D1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DF06958"/>
    <w:multiLevelType w:val="hybridMultilevel"/>
    <w:tmpl w:val="620E1A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1813279"/>
    <w:multiLevelType w:val="hybridMultilevel"/>
    <w:tmpl w:val="32765292"/>
    <w:lvl w:ilvl="0" w:tplc="4F9A39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2A45AE3"/>
    <w:multiLevelType w:val="hybridMultilevel"/>
    <w:tmpl w:val="026A0E2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62713DC"/>
    <w:multiLevelType w:val="hybridMultilevel"/>
    <w:tmpl w:val="46EAE0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7012E11"/>
    <w:multiLevelType w:val="hybridMultilevel"/>
    <w:tmpl w:val="D778D3B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47401C41"/>
    <w:multiLevelType w:val="hybridMultilevel"/>
    <w:tmpl w:val="2E7A76C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99512C5"/>
    <w:multiLevelType w:val="hybridMultilevel"/>
    <w:tmpl w:val="A254FBB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4BD72C9B"/>
    <w:multiLevelType w:val="hybridMultilevel"/>
    <w:tmpl w:val="E8EC5D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E705A91"/>
    <w:multiLevelType w:val="hybridMultilevel"/>
    <w:tmpl w:val="8AAC84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F745A76"/>
    <w:multiLevelType w:val="hybridMultilevel"/>
    <w:tmpl w:val="8F842F06"/>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567339A8"/>
    <w:multiLevelType w:val="hybridMultilevel"/>
    <w:tmpl w:val="22DEE8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CB00E38"/>
    <w:multiLevelType w:val="multilevel"/>
    <w:tmpl w:val="6F1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CF5655B"/>
    <w:multiLevelType w:val="hybridMultilevel"/>
    <w:tmpl w:val="F91A073C"/>
    <w:lvl w:ilvl="0" w:tplc="0405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5EF763F3"/>
    <w:multiLevelType w:val="hybridMultilevel"/>
    <w:tmpl w:val="7A9E89B4"/>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8" w15:restartNumberingAfterBreak="0">
    <w:nsid w:val="654A21A2"/>
    <w:multiLevelType w:val="hybridMultilevel"/>
    <w:tmpl w:val="604E141E"/>
    <w:lvl w:ilvl="0" w:tplc="022252DE">
      <w:start w:val="2000"/>
      <w:numFmt w:val="decimal"/>
      <w:lvlText w:val="%1"/>
      <w:lvlJc w:val="left"/>
      <w:pPr>
        <w:ind w:left="525" w:hanging="420"/>
      </w:pPr>
      <w:rPr>
        <w:rFonts w:hint="default"/>
      </w:rPr>
    </w:lvl>
    <w:lvl w:ilvl="1" w:tplc="04050019" w:tentative="1">
      <w:start w:val="1"/>
      <w:numFmt w:val="lowerLetter"/>
      <w:lvlText w:val="%2."/>
      <w:lvlJc w:val="left"/>
      <w:pPr>
        <w:ind w:left="1185" w:hanging="360"/>
      </w:pPr>
    </w:lvl>
    <w:lvl w:ilvl="2" w:tplc="0405001B" w:tentative="1">
      <w:start w:val="1"/>
      <w:numFmt w:val="lowerRoman"/>
      <w:lvlText w:val="%3."/>
      <w:lvlJc w:val="right"/>
      <w:pPr>
        <w:ind w:left="1905" w:hanging="180"/>
      </w:pPr>
    </w:lvl>
    <w:lvl w:ilvl="3" w:tplc="0405000F" w:tentative="1">
      <w:start w:val="1"/>
      <w:numFmt w:val="decimal"/>
      <w:lvlText w:val="%4."/>
      <w:lvlJc w:val="left"/>
      <w:pPr>
        <w:ind w:left="2625" w:hanging="360"/>
      </w:pPr>
    </w:lvl>
    <w:lvl w:ilvl="4" w:tplc="04050019" w:tentative="1">
      <w:start w:val="1"/>
      <w:numFmt w:val="lowerLetter"/>
      <w:lvlText w:val="%5."/>
      <w:lvlJc w:val="left"/>
      <w:pPr>
        <w:ind w:left="3345" w:hanging="360"/>
      </w:pPr>
    </w:lvl>
    <w:lvl w:ilvl="5" w:tplc="0405001B" w:tentative="1">
      <w:start w:val="1"/>
      <w:numFmt w:val="lowerRoman"/>
      <w:lvlText w:val="%6."/>
      <w:lvlJc w:val="right"/>
      <w:pPr>
        <w:ind w:left="4065" w:hanging="180"/>
      </w:pPr>
    </w:lvl>
    <w:lvl w:ilvl="6" w:tplc="0405000F" w:tentative="1">
      <w:start w:val="1"/>
      <w:numFmt w:val="decimal"/>
      <w:lvlText w:val="%7."/>
      <w:lvlJc w:val="left"/>
      <w:pPr>
        <w:ind w:left="4785" w:hanging="360"/>
      </w:pPr>
    </w:lvl>
    <w:lvl w:ilvl="7" w:tplc="04050019" w:tentative="1">
      <w:start w:val="1"/>
      <w:numFmt w:val="lowerLetter"/>
      <w:lvlText w:val="%8."/>
      <w:lvlJc w:val="left"/>
      <w:pPr>
        <w:ind w:left="5505" w:hanging="360"/>
      </w:pPr>
    </w:lvl>
    <w:lvl w:ilvl="8" w:tplc="0405001B" w:tentative="1">
      <w:start w:val="1"/>
      <w:numFmt w:val="lowerRoman"/>
      <w:lvlText w:val="%9."/>
      <w:lvlJc w:val="right"/>
      <w:pPr>
        <w:ind w:left="6225" w:hanging="180"/>
      </w:pPr>
    </w:lvl>
  </w:abstractNum>
  <w:abstractNum w:abstractNumId="49"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6C507B91"/>
    <w:multiLevelType w:val="hybridMultilevel"/>
    <w:tmpl w:val="85188B8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D3E41B9"/>
    <w:multiLevelType w:val="hybridMultilevel"/>
    <w:tmpl w:val="0D82A6A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3" w15:restartNumberingAfterBreak="0">
    <w:nsid w:val="72AE5CE2"/>
    <w:multiLevelType w:val="hybridMultilevel"/>
    <w:tmpl w:val="189EBB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3BA7CE7"/>
    <w:multiLevelType w:val="hybridMultilevel"/>
    <w:tmpl w:val="52560382"/>
    <w:lvl w:ilvl="0" w:tplc="F544FC22">
      <w:start w:val="2000"/>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40E211A"/>
    <w:multiLevelType w:val="hybridMultilevel"/>
    <w:tmpl w:val="356A9786"/>
    <w:lvl w:ilvl="0" w:tplc="04050005">
      <w:start w:val="1"/>
      <w:numFmt w:val="bullet"/>
      <w:lvlText w:val=""/>
      <w:lvlJc w:val="left"/>
      <w:pPr>
        <w:ind w:left="1125" w:hanging="360"/>
      </w:pPr>
      <w:rPr>
        <w:rFonts w:ascii="Wingdings" w:hAnsi="Wingdings"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56" w15:restartNumberingAfterBreak="0">
    <w:nsid w:val="75B14819"/>
    <w:multiLevelType w:val="hybridMultilevel"/>
    <w:tmpl w:val="53A8C1D8"/>
    <w:lvl w:ilvl="0" w:tplc="0405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7"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59"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61"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62" w15:restartNumberingAfterBreak="0">
    <w:nsid w:val="7EE86874"/>
    <w:multiLevelType w:val="hybridMultilevel"/>
    <w:tmpl w:val="FBEACE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F0B1037"/>
    <w:multiLevelType w:val="hybridMultilevel"/>
    <w:tmpl w:val="8BC8F9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1"/>
  </w:num>
  <w:num w:numId="2">
    <w:abstractNumId w:val="52"/>
  </w:num>
  <w:num w:numId="3">
    <w:abstractNumId w:val="34"/>
  </w:num>
  <w:num w:numId="4">
    <w:abstractNumId w:val="49"/>
  </w:num>
  <w:num w:numId="5">
    <w:abstractNumId w:val="20"/>
  </w:num>
  <w:num w:numId="6">
    <w:abstractNumId w:val="55"/>
  </w:num>
  <w:num w:numId="7">
    <w:abstractNumId w:val="32"/>
  </w:num>
  <w:num w:numId="8">
    <w:abstractNumId w:val="27"/>
  </w:num>
  <w:num w:numId="9">
    <w:abstractNumId w:val="3"/>
  </w:num>
  <w:num w:numId="10">
    <w:abstractNumId w:val="47"/>
  </w:num>
  <w:num w:numId="11">
    <w:abstractNumId w:val="29"/>
  </w:num>
  <w:num w:numId="12">
    <w:abstractNumId w:val="50"/>
  </w:num>
  <w:num w:numId="13">
    <w:abstractNumId w:val="60"/>
  </w:num>
  <w:num w:numId="14">
    <w:abstractNumId w:val="24"/>
  </w:num>
  <w:num w:numId="15">
    <w:abstractNumId w:val="10"/>
  </w:num>
  <w:num w:numId="16">
    <w:abstractNumId w:val="43"/>
  </w:num>
  <w:num w:numId="17">
    <w:abstractNumId w:val="53"/>
  </w:num>
  <w:num w:numId="18">
    <w:abstractNumId w:val="2"/>
  </w:num>
  <w:num w:numId="19">
    <w:abstractNumId w:val="12"/>
  </w:num>
  <w:num w:numId="20">
    <w:abstractNumId w:val="16"/>
  </w:num>
  <w:num w:numId="21">
    <w:abstractNumId w:val="44"/>
  </w:num>
  <w:num w:numId="22">
    <w:abstractNumId w:val="58"/>
  </w:num>
  <w:num w:numId="23">
    <w:abstractNumId w:val="6"/>
  </w:num>
  <w:num w:numId="24">
    <w:abstractNumId w:val="14"/>
  </w:num>
  <w:num w:numId="25">
    <w:abstractNumId w:val="59"/>
  </w:num>
  <w:num w:numId="26">
    <w:abstractNumId w:val="17"/>
  </w:num>
  <w:num w:numId="27">
    <w:abstractNumId w:val="4"/>
  </w:num>
  <w:num w:numId="28">
    <w:abstractNumId w:val="38"/>
  </w:num>
  <w:num w:numId="29">
    <w:abstractNumId w:val="39"/>
  </w:num>
  <w:num w:numId="30">
    <w:abstractNumId w:val="45"/>
  </w:num>
  <w:num w:numId="31">
    <w:abstractNumId w:val="21"/>
  </w:num>
  <w:num w:numId="32">
    <w:abstractNumId w:val="36"/>
  </w:num>
  <w:num w:numId="33">
    <w:abstractNumId w:val="0"/>
  </w:num>
  <w:num w:numId="34">
    <w:abstractNumId w:val="51"/>
  </w:num>
  <w:num w:numId="35">
    <w:abstractNumId w:val="61"/>
  </w:num>
  <w:num w:numId="36">
    <w:abstractNumId w:val="5"/>
  </w:num>
  <w:num w:numId="37">
    <w:abstractNumId w:val="7"/>
  </w:num>
  <w:num w:numId="38">
    <w:abstractNumId w:val="18"/>
  </w:num>
  <w:num w:numId="39">
    <w:abstractNumId w:val="57"/>
  </w:num>
  <w:num w:numId="40">
    <w:abstractNumId w:val="19"/>
  </w:num>
  <w:num w:numId="41">
    <w:abstractNumId w:val="54"/>
  </w:num>
  <w:num w:numId="42">
    <w:abstractNumId w:val="62"/>
  </w:num>
  <w:num w:numId="43">
    <w:abstractNumId w:val="25"/>
  </w:num>
  <w:num w:numId="44">
    <w:abstractNumId w:val="9"/>
  </w:num>
  <w:num w:numId="45">
    <w:abstractNumId w:val="40"/>
  </w:num>
  <w:num w:numId="46">
    <w:abstractNumId w:val="15"/>
  </w:num>
  <w:num w:numId="47">
    <w:abstractNumId w:val="33"/>
  </w:num>
  <w:num w:numId="48">
    <w:abstractNumId w:val="22"/>
  </w:num>
  <w:num w:numId="49">
    <w:abstractNumId w:val="23"/>
  </w:num>
  <w:num w:numId="50">
    <w:abstractNumId w:val="26"/>
  </w:num>
  <w:num w:numId="51">
    <w:abstractNumId w:val="56"/>
  </w:num>
  <w:num w:numId="52">
    <w:abstractNumId w:val="35"/>
  </w:num>
  <w:num w:numId="53">
    <w:abstractNumId w:val="46"/>
  </w:num>
  <w:num w:numId="54">
    <w:abstractNumId w:val="37"/>
  </w:num>
  <w:num w:numId="55">
    <w:abstractNumId w:val="28"/>
  </w:num>
  <w:num w:numId="56">
    <w:abstractNumId w:val="1"/>
  </w:num>
  <w:num w:numId="57">
    <w:abstractNumId w:val="13"/>
  </w:num>
  <w:num w:numId="58">
    <w:abstractNumId w:val="8"/>
  </w:num>
  <w:num w:numId="59">
    <w:abstractNumId w:val="63"/>
  </w:num>
  <w:num w:numId="60">
    <w:abstractNumId w:val="42"/>
  </w:num>
  <w:num w:numId="61">
    <w:abstractNumId w:val="11"/>
  </w:num>
  <w:num w:numId="62">
    <w:abstractNumId w:val="48"/>
  </w:num>
  <w:num w:numId="63">
    <w:abstractNumId w:val="30"/>
  </w:num>
  <w:num w:numId="64">
    <w:abstractNumId w:val="41"/>
  </w:num>
  <w:num w:numId="65">
    <w:abstractNumId w:val="40"/>
  </w:num>
  <w:numIdMacAtCleanup w:val="6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l Pilík">
    <w15:presenceInfo w15:providerId="AD" w15:userId="S-1-5-21-770070720-3945125243-2690725130-18779"/>
  </w15:person>
  <w15:person w15:author="Trefilová Pavla">
    <w15:presenceInfo w15:providerId="AD" w15:userId="S-1-5-21-770070720-3945125243-2690725130-18876"/>
  </w15:person>
  <w15:person w15:author="David Tuček">
    <w15:presenceInfo w15:providerId="AD" w15:userId="S-1-5-21-770070720-3945125243-2690725130-186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55B9"/>
    <w:rsid w:val="000115B2"/>
    <w:rsid w:val="000252EE"/>
    <w:rsid w:val="00032CEB"/>
    <w:rsid w:val="00032EE1"/>
    <w:rsid w:val="0004452C"/>
    <w:rsid w:val="00060C67"/>
    <w:rsid w:val="00060FB2"/>
    <w:rsid w:val="00074981"/>
    <w:rsid w:val="000859B6"/>
    <w:rsid w:val="00086A4B"/>
    <w:rsid w:val="00091B8F"/>
    <w:rsid w:val="00094C44"/>
    <w:rsid w:val="00095A58"/>
    <w:rsid w:val="000A0DB5"/>
    <w:rsid w:val="000A1871"/>
    <w:rsid w:val="000A1D5A"/>
    <w:rsid w:val="000A46D4"/>
    <w:rsid w:val="000A4C93"/>
    <w:rsid w:val="000A54EA"/>
    <w:rsid w:val="000C0D78"/>
    <w:rsid w:val="000D4B5E"/>
    <w:rsid w:val="000F04A4"/>
    <w:rsid w:val="000F202B"/>
    <w:rsid w:val="000F4108"/>
    <w:rsid w:val="00102F33"/>
    <w:rsid w:val="00103CF2"/>
    <w:rsid w:val="00103EE4"/>
    <w:rsid w:val="00111421"/>
    <w:rsid w:val="00112759"/>
    <w:rsid w:val="00114032"/>
    <w:rsid w:val="00116AD1"/>
    <w:rsid w:val="00117F34"/>
    <w:rsid w:val="00120858"/>
    <w:rsid w:val="00121ACA"/>
    <w:rsid w:val="00123225"/>
    <w:rsid w:val="00124581"/>
    <w:rsid w:val="00125E33"/>
    <w:rsid w:val="00137AEF"/>
    <w:rsid w:val="00156A07"/>
    <w:rsid w:val="00167DC2"/>
    <w:rsid w:val="001713EF"/>
    <w:rsid w:val="001727B7"/>
    <w:rsid w:val="001872A0"/>
    <w:rsid w:val="00191A85"/>
    <w:rsid w:val="00191E13"/>
    <w:rsid w:val="0019370D"/>
    <w:rsid w:val="00195889"/>
    <w:rsid w:val="001968A7"/>
    <w:rsid w:val="001972A8"/>
    <w:rsid w:val="001A6E6A"/>
    <w:rsid w:val="001B365E"/>
    <w:rsid w:val="001B4C52"/>
    <w:rsid w:val="001C39F0"/>
    <w:rsid w:val="001C7EB7"/>
    <w:rsid w:val="001D0568"/>
    <w:rsid w:val="001D7FB5"/>
    <w:rsid w:val="001E448A"/>
    <w:rsid w:val="001F53EB"/>
    <w:rsid w:val="0020597E"/>
    <w:rsid w:val="002207E8"/>
    <w:rsid w:val="00227CF1"/>
    <w:rsid w:val="00232E9A"/>
    <w:rsid w:val="0026059A"/>
    <w:rsid w:val="002668F7"/>
    <w:rsid w:val="002808FF"/>
    <w:rsid w:val="00282973"/>
    <w:rsid w:val="002829D5"/>
    <w:rsid w:val="002A0DB1"/>
    <w:rsid w:val="002B0A33"/>
    <w:rsid w:val="002C470F"/>
    <w:rsid w:val="002D5BE0"/>
    <w:rsid w:val="002E77D1"/>
    <w:rsid w:val="002F0F45"/>
    <w:rsid w:val="003079BC"/>
    <w:rsid w:val="00310B96"/>
    <w:rsid w:val="003136F0"/>
    <w:rsid w:val="003174E9"/>
    <w:rsid w:val="00330456"/>
    <w:rsid w:val="003353FF"/>
    <w:rsid w:val="003368B3"/>
    <w:rsid w:val="00341024"/>
    <w:rsid w:val="0034361F"/>
    <w:rsid w:val="00344678"/>
    <w:rsid w:val="003454F6"/>
    <w:rsid w:val="00350646"/>
    <w:rsid w:val="00355A01"/>
    <w:rsid w:val="003739D7"/>
    <w:rsid w:val="00373FE2"/>
    <w:rsid w:val="00383F38"/>
    <w:rsid w:val="00390403"/>
    <w:rsid w:val="00392E86"/>
    <w:rsid w:val="003A1A1F"/>
    <w:rsid w:val="003A5160"/>
    <w:rsid w:val="003B601C"/>
    <w:rsid w:val="003C242F"/>
    <w:rsid w:val="003D2501"/>
    <w:rsid w:val="003E12CC"/>
    <w:rsid w:val="0040781E"/>
    <w:rsid w:val="00412B9C"/>
    <w:rsid w:val="00422F29"/>
    <w:rsid w:val="0042670D"/>
    <w:rsid w:val="0043386F"/>
    <w:rsid w:val="00453D97"/>
    <w:rsid w:val="00456614"/>
    <w:rsid w:val="00461FA7"/>
    <w:rsid w:val="00467396"/>
    <w:rsid w:val="00486D9E"/>
    <w:rsid w:val="00486E27"/>
    <w:rsid w:val="0049204B"/>
    <w:rsid w:val="004A634E"/>
    <w:rsid w:val="004B1E4D"/>
    <w:rsid w:val="004C269C"/>
    <w:rsid w:val="004C42A2"/>
    <w:rsid w:val="004C5CDC"/>
    <w:rsid w:val="004D3398"/>
    <w:rsid w:val="004D655C"/>
    <w:rsid w:val="004D78D7"/>
    <w:rsid w:val="004E0475"/>
    <w:rsid w:val="004E1594"/>
    <w:rsid w:val="004E5166"/>
    <w:rsid w:val="004E5D59"/>
    <w:rsid w:val="004F5B61"/>
    <w:rsid w:val="004F7968"/>
    <w:rsid w:val="00505F81"/>
    <w:rsid w:val="005153E5"/>
    <w:rsid w:val="00540599"/>
    <w:rsid w:val="00547B65"/>
    <w:rsid w:val="0055112D"/>
    <w:rsid w:val="0056468E"/>
    <w:rsid w:val="00573E62"/>
    <w:rsid w:val="0057488A"/>
    <w:rsid w:val="00581F9E"/>
    <w:rsid w:val="00592A51"/>
    <w:rsid w:val="005976DF"/>
    <w:rsid w:val="005A2BAB"/>
    <w:rsid w:val="005B49BA"/>
    <w:rsid w:val="005B6E19"/>
    <w:rsid w:val="005C2489"/>
    <w:rsid w:val="005D0966"/>
    <w:rsid w:val="005D0BA6"/>
    <w:rsid w:val="005D6D4F"/>
    <w:rsid w:val="005E6D5A"/>
    <w:rsid w:val="005F39F0"/>
    <w:rsid w:val="005F5723"/>
    <w:rsid w:val="005F7D27"/>
    <w:rsid w:val="0060298D"/>
    <w:rsid w:val="00606D79"/>
    <w:rsid w:val="006105E6"/>
    <w:rsid w:val="00610861"/>
    <w:rsid w:val="0061719B"/>
    <w:rsid w:val="00623FCF"/>
    <w:rsid w:val="00634ABF"/>
    <w:rsid w:val="006360FB"/>
    <w:rsid w:val="00640FE5"/>
    <w:rsid w:val="006414CE"/>
    <w:rsid w:val="0064388C"/>
    <w:rsid w:val="0064480E"/>
    <w:rsid w:val="00661C3B"/>
    <w:rsid w:val="00663E25"/>
    <w:rsid w:val="00667606"/>
    <w:rsid w:val="006808BF"/>
    <w:rsid w:val="00681313"/>
    <w:rsid w:val="00685821"/>
    <w:rsid w:val="0068757A"/>
    <w:rsid w:val="00690A74"/>
    <w:rsid w:val="006A406E"/>
    <w:rsid w:val="006C4603"/>
    <w:rsid w:val="006C473B"/>
    <w:rsid w:val="006C61E2"/>
    <w:rsid w:val="006C7506"/>
    <w:rsid w:val="006D602A"/>
    <w:rsid w:val="006E4C30"/>
    <w:rsid w:val="006E61F9"/>
    <w:rsid w:val="00704EEC"/>
    <w:rsid w:val="00704F50"/>
    <w:rsid w:val="0070680C"/>
    <w:rsid w:val="0071110B"/>
    <w:rsid w:val="00713278"/>
    <w:rsid w:val="00713A9A"/>
    <w:rsid w:val="007200BA"/>
    <w:rsid w:val="00721128"/>
    <w:rsid w:val="0072480E"/>
    <w:rsid w:val="007335FF"/>
    <w:rsid w:val="00734837"/>
    <w:rsid w:val="00734B8F"/>
    <w:rsid w:val="007370D7"/>
    <w:rsid w:val="00740A8B"/>
    <w:rsid w:val="00752578"/>
    <w:rsid w:val="007602C2"/>
    <w:rsid w:val="00760497"/>
    <w:rsid w:val="00763D79"/>
    <w:rsid w:val="007707E1"/>
    <w:rsid w:val="00782FBD"/>
    <w:rsid w:val="00785258"/>
    <w:rsid w:val="00787430"/>
    <w:rsid w:val="00795096"/>
    <w:rsid w:val="00795858"/>
    <w:rsid w:val="00795B1D"/>
    <w:rsid w:val="007A77FB"/>
    <w:rsid w:val="007B15DD"/>
    <w:rsid w:val="007C0014"/>
    <w:rsid w:val="007C0D33"/>
    <w:rsid w:val="007C1780"/>
    <w:rsid w:val="007E0951"/>
    <w:rsid w:val="007E1B60"/>
    <w:rsid w:val="007E70C4"/>
    <w:rsid w:val="007E71B0"/>
    <w:rsid w:val="00801A24"/>
    <w:rsid w:val="00804BE7"/>
    <w:rsid w:val="00831911"/>
    <w:rsid w:val="008346DB"/>
    <w:rsid w:val="00837A90"/>
    <w:rsid w:val="008425F0"/>
    <w:rsid w:val="00847F2B"/>
    <w:rsid w:val="00873759"/>
    <w:rsid w:val="00874267"/>
    <w:rsid w:val="0088199C"/>
    <w:rsid w:val="00893B79"/>
    <w:rsid w:val="008A2909"/>
    <w:rsid w:val="008A425D"/>
    <w:rsid w:val="008B1B92"/>
    <w:rsid w:val="008B1EBA"/>
    <w:rsid w:val="008B3C90"/>
    <w:rsid w:val="008C3769"/>
    <w:rsid w:val="008C654B"/>
    <w:rsid w:val="008D386A"/>
    <w:rsid w:val="008D3B7C"/>
    <w:rsid w:val="008E1E41"/>
    <w:rsid w:val="008E76B5"/>
    <w:rsid w:val="008F099C"/>
    <w:rsid w:val="008F0D00"/>
    <w:rsid w:val="008F369F"/>
    <w:rsid w:val="008F5E55"/>
    <w:rsid w:val="009160C6"/>
    <w:rsid w:val="00917728"/>
    <w:rsid w:val="009230CE"/>
    <w:rsid w:val="009276D6"/>
    <w:rsid w:val="00940858"/>
    <w:rsid w:val="00955192"/>
    <w:rsid w:val="00971036"/>
    <w:rsid w:val="009757A6"/>
    <w:rsid w:val="00984A1D"/>
    <w:rsid w:val="00994418"/>
    <w:rsid w:val="00997DD8"/>
    <w:rsid w:val="009A0DE6"/>
    <w:rsid w:val="009B3769"/>
    <w:rsid w:val="009D79BD"/>
    <w:rsid w:val="009E02DD"/>
    <w:rsid w:val="009E64B7"/>
    <w:rsid w:val="009F6773"/>
    <w:rsid w:val="00A029F5"/>
    <w:rsid w:val="00A065DB"/>
    <w:rsid w:val="00A06DD2"/>
    <w:rsid w:val="00A25456"/>
    <w:rsid w:val="00A341CF"/>
    <w:rsid w:val="00A36C44"/>
    <w:rsid w:val="00A52D96"/>
    <w:rsid w:val="00A60340"/>
    <w:rsid w:val="00A83C1E"/>
    <w:rsid w:val="00A85D24"/>
    <w:rsid w:val="00A924A6"/>
    <w:rsid w:val="00A94756"/>
    <w:rsid w:val="00AA366B"/>
    <w:rsid w:val="00AA5FB5"/>
    <w:rsid w:val="00AB38E3"/>
    <w:rsid w:val="00AB4000"/>
    <w:rsid w:val="00AB7FC4"/>
    <w:rsid w:val="00AC4E30"/>
    <w:rsid w:val="00AD39EA"/>
    <w:rsid w:val="00AD44D5"/>
    <w:rsid w:val="00AE0477"/>
    <w:rsid w:val="00AE35DA"/>
    <w:rsid w:val="00AF2DFC"/>
    <w:rsid w:val="00AF3FBB"/>
    <w:rsid w:val="00AF79B1"/>
    <w:rsid w:val="00B0570C"/>
    <w:rsid w:val="00B20DF8"/>
    <w:rsid w:val="00B3174C"/>
    <w:rsid w:val="00B4090A"/>
    <w:rsid w:val="00B4114C"/>
    <w:rsid w:val="00B41DF0"/>
    <w:rsid w:val="00B5625D"/>
    <w:rsid w:val="00B7136C"/>
    <w:rsid w:val="00B72059"/>
    <w:rsid w:val="00B82FB7"/>
    <w:rsid w:val="00BA234B"/>
    <w:rsid w:val="00BA633E"/>
    <w:rsid w:val="00BB0129"/>
    <w:rsid w:val="00BB0D0B"/>
    <w:rsid w:val="00BB589D"/>
    <w:rsid w:val="00BE219D"/>
    <w:rsid w:val="00BE3707"/>
    <w:rsid w:val="00BE4BEA"/>
    <w:rsid w:val="00C109A7"/>
    <w:rsid w:val="00C11847"/>
    <w:rsid w:val="00C124B0"/>
    <w:rsid w:val="00C12CAB"/>
    <w:rsid w:val="00C162FE"/>
    <w:rsid w:val="00C2420C"/>
    <w:rsid w:val="00C27F0F"/>
    <w:rsid w:val="00C34D44"/>
    <w:rsid w:val="00C35CA9"/>
    <w:rsid w:val="00C466F0"/>
    <w:rsid w:val="00C50458"/>
    <w:rsid w:val="00C632DC"/>
    <w:rsid w:val="00C64E96"/>
    <w:rsid w:val="00C74FA3"/>
    <w:rsid w:val="00C85E77"/>
    <w:rsid w:val="00C8755C"/>
    <w:rsid w:val="00C91E40"/>
    <w:rsid w:val="00C920E0"/>
    <w:rsid w:val="00CA0695"/>
    <w:rsid w:val="00CA0F95"/>
    <w:rsid w:val="00CA511C"/>
    <w:rsid w:val="00CB41FC"/>
    <w:rsid w:val="00CB4357"/>
    <w:rsid w:val="00CC3198"/>
    <w:rsid w:val="00CD739C"/>
    <w:rsid w:val="00CD7C94"/>
    <w:rsid w:val="00CE21AD"/>
    <w:rsid w:val="00CE2E83"/>
    <w:rsid w:val="00CE3B07"/>
    <w:rsid w:val="00CE4CE1"/>
    <w:rsid w:val="00CF41D1"/>
    <w:rsid w:val="00CF7D4A"/>
    <w:rsid w:val="00D062CF"/>
    <w:rsid w:val="00D103C2"/>
    <w:rsid w:val="00D113BC"/>
    <w:rsid w:val="00D14A8B"/>
    <w:rsid w:val="00D23723"/>
    <w:rsid w:val="00D25BF1"/>
    <w:rsid w:val="00D33AF2"/>
    <w:rsid w:val="00D358AE"/>
    <w:rsid w:val="00D4014F"/>
    <w:rsid w:val="00D436A3"/>
    <w:rsid w:val="00D45995"/>
    <w:rsid w:val="00D54BD3"/>
    <w:rsid w:val="00D71498"/>
    <w:rsid w:val="00D72FA4"/>
    <w:rsid w:val="00D830DC"/>
    <w:rsid w:val="00D851EA"/>
    <w:rsid w:val="00D920F3"/>
    <w:rsid w:val="00DA4A42"/>
    <w:rsid w:val="00DB74ED"/>
    <w:rsid w:val="00DB7500"/>
    <w:rsid w:val="00DB7FD5"/>
    <w:rsid w:val="00DC3FE3"/>
    <w:rsid w:val="00DC4396"/>
    <w:rsid w:val="00DC52F6"/>
    <w:rsid w:val="00DD5A0E"/>
    <w:rsid w:val="00DD7126"/>
    <w:rsid w:val="00DE4D8A"/>
    <w:rsid w:val="00DF699E"/>
    <w:rsid w:val="00E0118D"/>
    <w:rsid w:val="00E204F6"/>
    <w:rsid w:val="00E3280D"/>
    <w:rsid w:val="00E37588"/>
    <w:rsid w:val="00E56623"/>
    <w:rsid w:val="00E63C81"/>
    <w:rsid w:val="00E65203"/>
    <w:rsid w:val="00E65F65"/>
    <w:rsid w:val="00E6784B"/>
    <w:rsid w:val="00E90390"/>
    <w:rsid w:val="00E977E4"/>
    <w:rsid w:val="00EA3338"/>
    <w:rsid w:val="00EA36CD"/>
    <w:rsid w:val="00EB444F"/>
    <w:rsid w:val="00EB4B06"/>
    <w:rsid w:val="00EC6458"/>
    <w:rsid w:val="00EE4DA5"/>
    <w:rsid w:val="00EF07D2"/>
    <w:rsid w:val="00EF2AA9"/>
    <w:rsid w:val="00EF4B69"/>
    <w:rsid w:val="00F001D9"/>
    <w:rsid w:val="00F250B8"/>
    <w:rsid w:val="00F26CBF"/>
    <w:rsid w:val="00F27FE5"/>
    <w:rsid w:val="00F356C7"/>
    <w:rsid w:val="00F3756F"/>
    <w:rsid w:val="00F65D3E"/>
    <w:rsid w:val="00F81605"/>
    <w:rsid w:val="00F81A66"/>
    <w:rsid w:val="00F82FA8"/>
    <w:rsid w:val="00F85041"/>
    <w:rsid w:val="00F86911"/>
    <w:rsid w:val="00F86E12"/>
    <w:rsid w:val="00F91E5A"/>
    <w:rsid w:val="00FA2C7D"/>
    <w:rsid w:val="00FB0B67"/>
    <w:rsid w:val="00FB189C"/>
    <w:rsid w:val="00FB1CB6"/>
    <w:rsid w:val="00FB2E13"/>
    <w:rsid w:val="00FB7D61"/>
    <w:rsid w:val="00FC12EF"/>
    <w:rsid w:val="00FD314B"/>
    <w:rsid w:val="00FE576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9B6CE43E-0EB5-49E9-ABCF-D2BF27EE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semiHidden/>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12"/>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semiHidden/>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otravinarstvo.com/journal1/index.php/potravinarstvo/article/view/635" TargetMode="External"/><Relationship Id="rId21" Type="http://schemas.openxmlformats.org/officeDocument/2006/relationships/hyperlink" Target="http://texty.jinonice.cuni.cz/studijni-texty" TargetMode="External"/><Relationship Id="rId42" Type="http://schemas.openxmlformats.org/officeDocument/2006/relationships/image" Target="media/image2.png"/><Relationship Id="rId47" Type="http://schemas.openxmlformats.org/officeDocument/2006/relationships/hyperlink" Target="https://doi.org/10.1016/j.measurement.2013.10.012" TargetMode="External"/><Relationship Id="rId63" Type="http://schemas.openxmlformats.org/officeDocument/2006/relationships/hyperlink" Target="http://digilib.k.utb.cz" TargetMode="External"/><Relationship Id="rId68" Type="http://schemas.openxmlformats.org/officeDocument/2006/relationships/hyperlink" Target="https://www.utb.cz/univerzita/o-univerzite/struktura/organy/rada-pro-vnitrni-hodnoceni/" TargetMode="External"/><Relationship Id="rId84" Type="http://schemas.openxmlformats.org/officeDocument/2006/relationships/hyperlink" Target="http://portal.k.utb.cz/databases/alphabetical" TargetMode="External"/><Relationship Id="rId89" Type="http://schemas.openxmlformats.org/officeDocument/2006/relationships/hyperlink" Target="https://www.utb.cz/?mdocs-file=6506" TargetMode="External"/><Relationship Id="rId16"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07" Type="http://schemas.openxmlformats.org/officeDocument/2006/relationships/footer" Target="footer1.xml"/><Relationship Id="rId11" Type="http://schemas.openxmlformats.org/officeDocument/2006/relationships/hyperlink" Target="http://katalog.k.utb.cz/F/?func=find-b&amp;find_code=SYS&amp;request=21534" TargetMode="External"/><Relationship Id="rId32" Type="http://schemas.openxmlformats.org/officeDocument/2006/relationships/hyperlink" Target="https://doi.org/10.1002/app.38479" TargetMode="External"/><Relationship Id="rId37" Type="http://schemas.openxmlformats.org/officeDocument/2006/relationships/hyperlink" Target="https://cgscholar.com/bookstore/works/human-resource-management-for-a-new-generation" TargetMode="External"/><Relationship Id="rId53" Type="http://schemas.openxmlformats.org/officeDocument/2006/relationships/hyperlink" Target="http://dx.doi.org/10.15240/tul/001/2016-1-013" TargetMode="External"/><Relationship Id="rId58" Type="http://schemas.openxmlformats.org/officeDocument/2006/relationships/hyperlink" Target="http://scidaparchiv.cvtisr.sk/?fn=periodika&amp;issn=1877-0428" TargetMode="External"/><Relationship Id="rId74" Type="http://schemas.openxmlformats.org/officeDocument/2006/relationships/hyperlink" Target="https://www.utb.cz/univerzita/uredni-deska/vnitrni-normy-a-predpisy/vnitrni-predpisy/" TargetMode="External"/><Relationship Id="rId79" Type="http://schemas.openxmlformats.org/officeDocument/2006/relationships/hyperlink" Target="https://fame.utb.cz/o-fakulte/uredni-deska/vnitrni-normy-a-predpisy/" TargetMode="External"/><Relationship Id="rId102" Type="http://schemas.openxmlformats.org/officeDocument/2006/relationships/hyperlink" Target="https://www.utb.cz/?mdocs-file=6492" TargetMode="External"/><Relationship Id="rId5" Type="http://schemas.openxmlformats.org/officeDocument/2006/relationships/webSettings" Target="webSettings.xml"/><Relationship Id="rId90" Type="http://schemas.openxmlformats.org/officeDocument/2006/relationships/hyperlink" Target="https://www.utb.cz/?mdocs-file=7718" TargetMode="External"/><Relationship Id="rId95" Type="http://schemas.openxmlformats.org/officeDocument/2006/relationships/hyperlink" Target="https://fame.utb.cz/?mdocs-file=1673" TargetMode="External"/><Relationship Id="rId22" Type="http://schemas.openxmlformats.org/officeDocument/2006/relationships/hyperlink" Target="http://www.nusl.cz/ntk/nusl-200844" TargetMode="External"/><Relationship Id="rId27" Type="http://schemas.openxmlformats.org/officeDocument/2006/relationships/hyperlink" Target="http://www.mdpi.com/1422-0067/16/6/12871" TargetMode="External"/><Relationship Id="rId43" Type="http://schemas.microsoft.com/office/2007/relationships/hdphoto" Target="media/hdphoto1.wdp"/><Relationship Id="rId48" Type="http://schemas.openxmlformats.org/officeDocument/2006/relationships/hyperlink" Target="https://doi.org/10.1016/j.wear.2014.06.026" TargetMode="External"/><Relationship Id="rId64" Type="http://schemas.openxmlformats.org/officeDocument/2006/relationships/hyperlink" Target="http://publikace.k.utb.cz" TargetMode="External"/><Relationship Id="rId69" Type="http://schemas.openxmlformats.org/officeDocument/2006/relationships/hyperlink" Target="https://www.utb.cz/?mdocs-file=1759" TargetMode="External"/><Relationship Id="rId80" Type="http://schemas.openxmlformats.org/officeDocument/2006/relationships/hyperlink" Target="https://jobcentrum.utb.cz/index.php?lang=cz" TargetMode="External"/><Relationship Id="rId85" Type="http://schemas.openxmlformats.org/officeDocument/2006/relationships/hyperlink" Target="https://www.utb.cz/mdocs-posts/sr_12_2015/" TargetMode="External"/><Relationship Id="rId12"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3" Type="http://schemas.openxmlformats.org/officeDocument/2006/relationships/hyperlink" Target="https://doi.org/10.1002/pi.4277" TargetMode="External"/><Relationship Id="rId38" Type="http://schemas.openxmlformats.org/officeDocument/2006/relationships/hyperlink" Target="https://doi.org/10.1007/978-3-319-49944-4_12" TargetMode="External"/><Relationship Id="rId59" Type="http://schemas.openxmlformats.org/officeDocument/2006/relationships/hyperlink" Target="https://doi.org/10.1080/14783363.2018.1444474" TargetMode="External"/><Relationship Id="rId103" Type="http://schemas.openxmlformats.org/officeDocument/2006/relationships/hyperlink" Target="https://fame.utb.cz/?mdocs-file=1673" TargetMode="External"/><Relationship Id="rId108" Type="http://schemas.openxmlformats.org/officeDocument/2006/relationships/fontTable" Target="fontTable.xml"/><Relationship Id="rId54"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70" Type="http://schemas.openxmlformats.org/officeDocument/2006/relationships/hyperlink" Target="https://www.utb.cz/univerzita/uredni-deska/vnitrni-normy-a-predpisy/vnitrni-predpisy/" TargetMode="External"/><Relationship Id="rId75" Type="http://schemas.openxmlformats.org/officeDocument/2006/relationships/hyperlink" Target="https://www.utb.cz/?mdocs-file=6492" TargetMode="External"/><Relationship Id="rId91" Type="http://schemas.openxmlformats.org/officeDocument/2006/relationships/hyperlink" Target="https://www.utb.cz/?mdocs-file=7724" TargetMode="External"/><Relationship Id="rId96" Type="http://schemas.openxmlformats.org/officeDocument/2006/relationships/hyperlink" Target="https://fame.utb.cz/?mdocs-file=167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katalog.k.utb.cz/F/?func=find-b&amp;find_code=SYS&amp;request=21534" TargetMode="External"/><Relationship Id="rId23" Type="http://schemas.openxmlformats.org/officeDocument/2006/relationships/hyperlink" Target="http://www.inforum.cz/sbornik/2016/7" TargetMode="External"/><Relationship Id="rId28" Type="http://schemas.openxmlformats.org/officeDocument/2006/relationships/hyperlink" Target="http://www.mdpi.com/1420-3049/20/1/1118" TargetMode="External"/><Relationship Id="rId36" Type="http://schemas.openxmlformats.org/officeDocument/2006/relationships/hyperlink" Target="http://wseas.org/cms.action?id=6931" TargetMode="External"/><Relationship Id="rId49" Type="http://schemas.openxmlformats.org/officeDocument/2006/relationships/hyperlink" Target="http://web.a.ebscohost.com/ehost/pdfviewer/pdfviewer?sid=cce91298-899a-466e-9436-ee31030d9923%40sessionmgr4004&amp;vid=0&amp;hid=4112" TargetMode="External"/><Relationship Id="rId57"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106" Type="http://schemas.openxmlformats.org/officeDocument/2006/relationships/header" Target="header1.xml"/><Relationship Id="rId1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1" Type="http://schemas.openxmlformats.org/officeDocument/2006/relationships/hyperlink" Target="https://doi.org/10.1016/j.matdes.2014.04.029" TargetMode="External"/><Relationship Id="rId44" Type="http://schemas.openxmlformats.org/officeDocument/2006/relationships/hyperlink" Target="https://doi.org/10.14254/2071-789X.2018/11-1/17" TargetMode="External"/><Relationship Id="rId52" Type="http://schemas.openxmlformats.org/officeDocument/2006/relationships/hyperlink" Target="https://doi.org/10.9770/jssi.2017.7.1(14)" TargetMode="External"/><Relationship Id="rId60" Type="http://schemas.openxmlformats.org/officeDocument/2006/relationships/hyperlink" Target="http://www.ufu.utb.cz/konference/" TargetMode="External"/><Relationship Id="rId65" Type="http://schemas.openxmlformats.org/officeDocument/2006/relationships/image" Target="media/image3.gif"/><Relationship Id="rId73" Type="http://schemas.openxmlformats.org/officeDocument/2006/relationships/hyperlink" Target="https://fame.utb.cz/?mdocs-file=1212" TargetMode="External"/><Relationship Id="rId78" Type="http://schemas.openxmlformats.org/officeDocument/2006/relationships/hyperlink" Target="https://www.utb.cz/univerzita/uredni-deska/vnitrni-normy-a-predpisy/" TargetMode="External"/><Relationship Id="rId81" Type="http://schemas.openxmlformats.org/officeDocument/2006/relationships/hyperlink" Target="https://jobcentrum.utb.cz/index.php?option=com_career&amp;view=offers&amp;Itemid=105&amp;lang=cz" TargetMode="External"/><Relationship Id="rId86" Type="http://schemas.openxmlformats.org/officeDocument/2006/relationships/hyperlink" Target="https://jobcentrum.utb.cz/index.php?option=com_content&amp;view=article&amp;id=21&amp;Itemid=156&amp;lang=cz" TargetMode="External"/><Relationship Id="rId94" Type="http://schemas.openxmlformats.org/officeDocument/2006/relationships/hyperlink" Target="https://www.utb.cz/?mdocs-file=6492" TargetMode="External"/><Relationship Id="rId99" Type="http://schemas.openxmlformats.org/officeDocument/2006/relationships/hyperlink" Target="https://fame.utb.cz/?mdocs-file=1673" TargetMode="External"/><Relationship Id="rId101" Type="http://schemas.openxmlformats.org/officeDocument/2006/relationships/hyperlink" Target="https://fame.utb.cz/?mdocs-file=1673" TargetMode="External"/><Relationship Id="rId4" Type="http://schemas.openxmlformats.org/officeDocument/2006/relationships/settings" Target="settings.xml"/><Relationship Id="rId9"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8"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9" Type="http://schemas.openxmlformats.org/officeDocument/2006/relationships/hyperlink" Target="http://dx.doi.org/10.1016%2Fj.engfailanal.2012.10.014" TargetMode="External"/><Relationship Id="rId109" Type="http://schemas.microsoft.com/office/2011/relationships/people" Target="people.xml"/><Relationship Id="rId34" Type="http://schemas.openxmlformats.org/officeDocument/2006/relationships/hyperlink" Target="https://search.proquest.com/docview/1916720788?pq-origsite=gscholar" TargetMode="External"/><Relationship Id="rId50" Type="http://schemas.openxmlformats.org/officeDocument/2006/relationships/hyperlink" Target="https://doi.org/10.15240/tul/001/2015-3-005" TargetMode="External"/><Relationship Id="rId55" Type="http://schemas.openxmlformats.org/officeDocument/2006/relationships/hyperlink" Target="http://apps.webofknowledge.com/OneClickSearch.do?product=UA&amp;search_mode=OneClickSearch&amp;SID=R2JC6asK7ciX9Z6ZTtY&amp;field=AU&amp;value=Kadarova,%20J&amp;ut=8823419&amp;pos=%7B2%7D&amp;excludeEventConfig=ExcludeIfFromFullRecPage" TargetMode="External"/><Relationship Id="rId76" Type="http://schemas.openxmlformats.org/officeDocument/2006/relationships/hyperlink" Target="https://www.utb.cz/mdocs-posts/smernice-rektora-c-8-2018/" TargetMode="External"/><Relationship Id="rId97" Type="http://schemas.openxmlformats.org/officeDocument/2006/relationships/hyperlink" Target="https://fame.utb.cz/?mdocs-file=1673" TargetMode="External"/><Relationship Id="rId104" Type="http://schemas.openxmlformats.org/officeDocument/2006/relationships/hyperlink" Target="http://portal.k.utb.cz/databases/alphabetical/" TargetMode="External"/><Relationship Id="rId7" Type="http://schemas.openxmlformats.org/officeDocument/2006/relationships/endnotes" Target="endnotes.xml"/><Relationship Id="rId71" Type="http://schemas.openxmlformats.org/officeDocument/2006/relationships/hyperlink" Target="https://www.utb.cz/mdocs-posts/sr_13_2017/" TargetMode="External"/><Relationship Id="rId92" Type="http://schemas.openxmlformats.org/officeDocument/2006/relationships/hyperlink" Target="https://fame.utb.cz/?mdocs-file=6005" TargetMode="External"/><Relationship Id="rId2" Type="http://schemas.openxmlformats.org/officeDocument/2006/relationships/numbering" Target="numbering.xml"/><Relationship Id="rId29" Type="http://schemas.openxmlformats.org/officeDocument/2006/relationships/hyperlink" Target="https://doi.org/10.1016/j.proeng.2015.01.488" TargetMode="External"/><Relationship Id="rId24" Type="http://schemas.openxmlformats.org/officeDocument/2006/relationships/hyperlink" Target="http://eknihy.knihovna.cz/kniha/elektronicke-informacni-zdroje" TargetMode="External"/><Relationship Id="rId40" Type="http://schemas.openxmlformats.org/officeDocument/2006/relationships/hyperlink" Target="https://doi.org/10.1016/j.engfailanal.2014.06.005" TargetMode="External"/><Relationship Id="rId45" Type="http://schemas.openxmlformats.org/officeDocument/2006/relationships/hyperlink" Target="http://aimijournal.com/Jg/0/1/b0ad8f15-aab9-4f7c-925d-62e949e51eca/1" TargetMode="External"/><Relationship Id="rId66" Type="http://schemas.openxmlformats.org/officeDocument/2006/relationships/hyperlink" Target="https://www.utb.cz/?mdocs-file=6474" TargetMode="External"/><Relationship Id="rId87" Type="http://schemas.openxmlformats.org/officeDocument/2006/relationships/hyperlink" Target="https://www.utb.cz/?mdocs-file=6496" TargetMode="External"/><Relationship Id="rId110" Type="http://schemas.openxmlformats.org/officeDocument/2006/relationships/theme" Target="theme/theme1.xml"/><Relationship Id="rId61" Type="http://schemas.openxmlformats.org/officeDocument/2006/relationships/hyperlink" Target="http://www.batovaskola.cz" TargetMode="External"/><Relationship Id="rId82" Type="http://schemas.openxmlformats.org/officeDocument/2006/relationships/hyperlink" Target="https://jobcentrum.utb.cz/index.php?option=com_content&amp;view=article&amp;id=21&amp;Itemid=156&amp;lang=cz" TargetMode="External"/><Relationship Id="rId19"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4" Type="http://schemas.openxmlformats.org/officeDocument/2006/relationships/hyperlink" Target="http://katalog.k.utb.cz/F/?func=find-b&amp;find_code=SYS&amp;request=50260" TargetMode="External"/><Relationship Id="rId30" Type="http://schemas.openxmlformats.org/officeDocument/2006/relationships/hyperlink" Target="https://doi.org/10.1016/j.polymer.2015.10.057" TargetMode="External"/><Relationship Id="rId35"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56" Type="http://schemas.openxmlformats.org/officeDocument/2006/relationships/hyperlink" Target="http://apps.webofknowledge.com/OneClickSearch.do?product=UA&amp;search_mode=OneClickSearch&amp;SID=R2JC6asK7ciX9Z6ZTtY&amp;field=AU&amp;value=Kadar,%20G&amp;ut=8823334&amp;pos=%7B2%7D&amp;excludeEventConfig=ExcludeIfFromFullRecPage" TargetMode="External"/><Relationship Id="rId77" Type="http://schemas.openxmlformats.org/officeDocument/2006/relationships/hyperlink" Target="https://stag.utb.cz/portal/" TargetMode="External"/><Relationship Id="rId100" Type="http://schemas.openxmlformats.org/officeDocument/2006/relationships/hyperlink" Target="https://www.utb.cz/?mdocs-file=6492" TargetMode="External"/><Relationship Id="rId105" Type="http://schemas.openxmlformats.org/officeDocument/2006/relationships/hyperlink" Target="https://www.utb.cz/univerzita/uredni-deska/vnitrni-normy-a-predpisy/vnitrni-predpisy/" TargetMode="External"/><Relationship Id="rId8" Type="http://schemas.openxmlformats.org/officeDocument/2006/relationships/hyperlink" Target="https://fame.utb.cz/o-fakulte/uredni-deska/vnitrni-normy-a-predpisy/vnitrni-predpisy/" TargetMode="External"/><Relationship Id="rId51" Type="http://schemas.openxmlformats.org/officeDocument/2006/relationships/hyperlink" Target="https://doi.org/10.14254/2071-789X.2015/8-1/18" TargetMode="External"/><Relationship Id="rId72" Type="http://schemas.openxmlformats.org/officeDocument/2006/relationships/hyperlink" Target="https://www.utb.cz/?mdocs-file=9139" TargetMode="External"/><Relationship Id="rId93" Type="http://schemas.openxmlformats.org/officeDocument/2006/relationships/hyperlink" Target="https://fame.utb.cz/o-fakulte/mezinarodni-vztahy/" TargetMode="External"/><Relationship Id="rId98" Type="http://schemas.openxmlformats.org/officeDocument/2006/relationships/hyperlink" Target="https://www.utb.cz/?mdocs-file=6492" TargetMode="External"/><Relationship Id="rId3" Type="http://schemas.openxmlformats.org/officeDocument/2006/relationships/styles" Target="styles.xml"/><Relationship Id="rId25" Type="http://schemas.openxmlformats.org/officeDocument/2006/relationships/image" Target="media/image1.jpg"/><Relationship Id="rId46" Type="http://schemas.openxmlformats.org/officeDocument/2006/relationships/hyperlink" Target="http://dx.doi.org/10.1016%2Fj.engfailanal.2012.10.014" TargetMode="External"/><Relationship Id="rId67" Type="http://schemas.openxmlformats.org/officeDocument/2006/relationships/hyperlink" Target="https://www.utb.cz/?mdocs-file=6498" TargetMode="External"/><Relationship Id="rId20" Type="http://schemas.openxmlformats.org/officeDocument/2006/relationships/hyperlink" Target="http://katalog.k.utb.cz/F/?func=find-b&amp;find_code=SYS&amp;request=21534" TargetMode="External"/><Relationship Id="rId41" Type="http://schemas.openxmlformats.org/officeDocument/2006/relationships/hyperlink" Target="https://doi.org/10.1016/j.engfailanal.2016.07.006" TargetMode="External"/><Relationship Id="rId62" Type="http://schemas.openxmlformats.org/officeDocument/2006/relationships/hyperlink" Target="http://www.dokbat.utb.cz" TargetMode="External"/><Relationship Id="rId83" Type="http://schemas.openxmlformats.org/officeDocument/2006/relationships/hyperlink" Target="http://portal.k.utb.cz" TargetMode="External"/><Relationship Id="rId88" Type="http://schemas.openxmlformats.org/officeDocument/2006/relationships/hyperlink" Target="https://www.utb.cz/?mdocs-file=64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4B533-DC94-4191-8F09-A7156DA60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TotalTime>
  <Pages>101</Pages>
  <Words>51765</Words>
  <Characters>305419</Characters>
  <Application>Microsoft Office Word</Application>
  <DocSecurity>0</DocSecurity>
  <Lines>2545</Lines>
  <Paragraphs>712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Vyoralová Naděžda</dc:creator>
  <cp:lastModifiedBy>Trefilová Pavla</cp:lastModifiedBy>
  <cp:revision>246</cp:revision>
  <cp:lastPrinted>2018-05-16T15:00:00Z</cp:lastPrinted>
  <dcterms:created xsi:type="dcterms:W3CDTF">2018-04-12T12:54:00Z</dcterms:created>
  <dcterms:modified xsi:type="dcterms:W3CDTF">2018-09-04T11:53:00Z</dcterms:modified>
</cp:coreProperties>
</file>