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AB0" w:rsidRDefault="00E63AB0" w:rsidP="00E63AB0">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rsidR="00E63AB0" w:rsidRDefault="00E63AB0" w:rsidP="00E63AB0">
      <w:pPr>
        <w:rPr>
          <w:b/>
          <w:sz w:val="28"/>
        </w:rPr>
      </w:pPr>
    </w:p>
    <w:p w:rsidR="00E63AB0" w:rsidRDefault="00E63AB0" w:rsidP="00E63AB0">
      <w:pPr>
        <w:tabs>
          <w:tab w:val="left" w:pos="3828"/>
        </w:tabs>
        <w:spacing w:after="240"/>
        <w:rPr>
          <w:b/>
          <w:sz w:val="28"/>
        </w:rPr>
      </w:pPr>
      <w:r>
        <w:rPr>
          <w:b/>
          <w:sz w:val="28"/>
        </w:rPr>
        <w:t xml:space="preserve">Název vysoké školy: </w:t>
      </w:r>
      <w:r>
        <w:rPr>
          <w:b/>
          <w:sz w:val="28"/>
        </w:rPr>
        <w:tab/>
        <w:t>Univerzita Tomáše Bati ve Zlíně</w:t>
      </w:r>
    </w:p>
    <w:p w:rsidR="00E63AB0" w:rsidRDefault="00E63AB0" w:rsidP="00E63AB0">
      <w:pPr>
        <w:tabs>
          <w:tab w:val="left" w:pos="3828"/>
        </w:tabs>
        <w:spacing w:after="240"/>
        <w:ind w:left="3686" w:hanging="3686"/>
        <w:rPr>
          <w:b/>
          <w:sz w:val="28"/>
        </w:rPr>
      </w:pPr>
    </w:p>
    <w:p w:rsidR="00E63AB0" w:rsidRDefault="00E63AB0">
      <w:pPr>
        <w:tabs>
          <w:tab w:val="left" w:pos="3828"/>
        </w:tabs>
        <w:spacing w:after="240"/>
        <w:rPr>
          <w:b/>
          <w:sz w:val="28"/>
        </w:rPr>
      </w:pPr>
      <w:r>
        <w:rPr>
          <w:b/>
          <w:sz w:val="28"/>
        </w:rPr>
        <w:t xml:space="preserve">Název součásti vysoké školy: </w:t>
      </w:r>
      <w:r>
        <w:rPr>
          <w:b/>
          <w:sz w:val="28"/>
        </w:rPr>
        <w:tab/>
        <w:t>Fakulta managementu a ekonomiky</w:t>
      </w:r>
    </w:p>
    <w:p w:rsidR="00E63AB0" w:rsidRDefault="00E63AB0">
      <w:pPr>
        <w:tabs>
          <w:tab w:val="left" w:pos="3828"/>
        </w:tabs>
        <w:spacing w:after="240"/>
        <w:ind w:left="3544" w:hanging="3544"/>
        <w:rPr>
          <w:b/>
          <w:sz w:val="28"/>
        </w:rPr>
      </w:pPr>
    </w:p>
    <w:p w:rsidR="00E63AB0" w:rsidRDefault="00E63AB0">
      <w:pPr>
        <w:tabs>
          <w:tab w:val="left" w:pos="3828"/>
        </w:tabs>
        <w:spacing w:after="240"/>
        <w:rPr>
          <w:b/>
          <w:sz w:val="28"/>
        </w:rPr>
      </w:pPr>
      <w:r>
        <w:rPr>
          <w:b/>
          <w:sz w:val="28"/>
        </w:rPr>
        <w:t>Název spolupracující instituce:</w:t>
      </w:r>
    </w:p>
    <w:p w:rsidR="00E63AB0" w:rsidRDefault="00E63AB0">
      <w:pPr>
        <w:tabs>
          <w:tab w:val="left" w:pos="3828"/>
        </w:tabs>
        <w:spacing w:after="240"/>
        <w:rPr>
          <w:b/>
          <w:sz w:val="28"/>
        </w:rPr>
      </w:pPr>
    </w:p>
    <w:p w:rsidR="00E63AB0" w:rsidRDefault="00E63AB0">
      <w:pPr>
        <w:tabs>
          <w:tab w:val="left" w:pos="3828"/>
        </w:tabs>
        <w:spacing w:after="240"/>
        <w:rPr>
          <w:b/>
          <w:sz w:val="28"/>
        </w:rPr>
      </w:pPr>
      <w:r>
        <w:rPr>
          <w:b/>
          <w:sz w:val="28"/>
        </w:rPr>
        <w:t>Název studijního programu:</w:t>
      </w:r>
      <w:r>
        <w:rPr>
          <w:b/>
          <w:sz w:val="28"/>
        </w:rPr>
        <w:tab/>
        <w:t>Management ve zdravotnictví</w:t>
      </w:r>
    </w:p>
    <w:p w:rsidR="00E63AB0" w:rsidRDefault="00E63AB0">
      <w:pPr>
        <w:tabs>
          <w:tab w:val="left" w:pos="3828"/>
        </w:tabs>
        <w:spacing w:after="240"/>
        <w:rPr>
          <w:b/>
          <w:sz w:val="28"/>
        </w:rPr>
      </w:pPr>
    </w:p>
    <w:p w:rsidR="00E63AB0" w:rsidRDefault="00E63AB0">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r>
        <w:rPr>
          <w:sz w:val="28"/>
        </w:rPr>
        <w:t xml:space="preserve"> </w:t>
      </w:r>
    </w:p>
    <w:p w:rsidR="00E63AB0" w:rsidRDefault="00E63AB0">
      <w:pPr>
        <w:tabs>
          <w:tab w:val="left" w:pos="3828"/>
        </w:tabs>
        <w:spacing w:after="240"/>
        <w:rPr>
          <w:b/>
          <w:sz w:val="28"/>
        </w:rPr>
      </w:pPr>
    </w:p>
    <w:p w:rsidR="00E63AB0" w:rsidRDefault="00E63AB0" w:rsidP="00B8124C">
      <w:pPr>
        <w:tabs>
          <w:tab w:val="left" w:pos="3828"/>
        </w:tabs>
        <w:spacing w:after="240"/>
        <w:ind w:left="3827" w:hanging="3827"/>
        <w:rPr>
          <w:b/>
          <w:sz w:val="28"/>
        </w:rPr>
      </w:pPr>
      <w:r>
        <w:rPr>
          <w:b/>
          <w:sz w:val="28"/>
        </w:rPr>
        <w:t>Schvalující orgán:</w:t>
      </w:r>
      <w:r>
        <w:rPr>
          <w:b/>
          <w:sz w:val="28"/>
        </w:rPr>
        <w:tab/>
      </w:r>
      <w:r>
        <w:rPr>
          <w:b/>
          <w:sz w:val="28"/>
        </w:rPr>
        <w:tab/>
        <w:t>Vědecká rada FaME UTB, Rada pro vnitřní hodnocení UTB</w:t>
      </w:r>
    </w:p>
    <w:p w:rsidR="00E63AB0" w:rsidRDefault="00E63AB0" w:rsidP="00E63AB0">
      <w:pPr>
        <w:tabs>
          <w:tab w:val="left" w:pos="3828"/>
        </w:tabs>
        <w:spacing w:after="240"/>
        <w:rPr>
          <w:b/>
          <w:sz w:val="28"/>
        </w:rPr>
      </w:pPr>
    </w:p>
    <w:p w:rsidR="00E63AB0" w:rsidRDefault="00E63AB0" w:rsidP="00B8124C">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160EB0">
        <w:rPr>
          <w:b/>
          <w:sz w:val="28"/>
        </w:rPr>
        <w:t xml:space="preserve"> </w:t>
      </w:r>
      <w:r>
        <w:rPr>
          <w:b/>
          <w:sz w:val="28"/>
        </w:rPr>
        <w:t xml:space="preserve"> </w:t>
      </w:r>
      <w:r w:rsidR="00160EB0">
        <w:rPr>
          <w:b/>
          <w:sz w:val="28"/>
        </w:rPr>
        <w:t>25. 5. 2018</w:t>
      </w:r>
    </w:p>
    <w:p w:rsidR="00E63AB0" w:rsidRDefault="00E63AB0" w:rsidP="00E63AB0">
      <w:pPr>
        <w:tabs>
          <w:tab w:val="left" w:pos="3828"/>
        </w:tabs>
        <w:spacing w:after="240"/>
        <w:rPr>
          <w:b/>
          <w:sz w:val="28"/>
        </w:rPr>
      </w:pPr>
    </w:p>
    <w:p w:rsidR="00E63AB0" w:rsidRDefault="00E63AB0" w:rsidP="00E63AB0">
      <w:pPr>
        <w:tabs>
          <w:tab w:val="left" w:pos="3828"/>
        </w:tabs>
        <w:spacing w:after="240"/>
        <w:rPr>
          <w:b/>
          <w:sz w:val="28"/>
        </w:rPr>
      </w:pPr>
      <w:r>
        <w:rPr>
          <w:b/>
          <w:sz w:val="28"/>
        </w:rPr>
        <w:t>Odkaz na elektronickou podobu žádosti:</w:t>
      </w:r>
    </w:p>
    <w:p w:rsidR="00E63AB0" w:rsidRDefault="00E63AB0" w:rsidP="00E63AB0">
      <w:pPr>
        <w:tabs>
          <w:tab w:val="left" w:pos="3828"/>
        </w:tabs>
        <w:spacing w:after="240"/>
        <w:rPr>
          <w:b/>
          <w:sz w:val="28"/>
        </w:rPr>
      </w:pPr>
    </w:p>
    <w:p w:rsidR="00E63AB0" w:rsidRDefault="00E63AB0" w:rsidP="00B8124C">
      <w:pPr>
        <w:tabs>
          <w:tab w:val="left" w:pos="3828"/>
        </w:tabs>
        <w:rPr>
          <w:b/>
          <w:sz w:val="28"/>
        </w:rPr>
      </w:pPr>
      <w:r>
        <w:rPr>
          <w:b/>
          <w:sz w:val="28"/>
        </w:rPr>
        <w:t>Odkazy na relevantní vnitřní předpisy:</w:t>
      </w:r>
    </w:p>
    <w:p w:rsidR="00D5441A" w:rsidRDefault="00D5441A" w:rsidP="00B8124C">
      <w:pPr>
        <w:spacing w:after="120"/>
        <w:rPr>
          <w:b/>
          <w:sz w:val="28"/>
        </w:rPr>
      </w:pPr>
      <w:r w:rsidRPr="002B070F">
        <w:rPr>
          <w:sz w:val="24"/>
        </w:rPr>
        <w:t xml:space="preserve">Vnitřní předpisy </w:t>
      </w:r>
      <w:r>
        <w:rPr>
          <w:sz w:val="24"/>
        </w:rPr>
        <w:t>UTB</w:t>
      </w:r>
      <w:r w:rsidRPr="002B070F">
        <w:rPr>
          <w:sz w:val="24"/>
        </w:rPr>
        <w:t>:</w:t>
      </w:r>
      <w:r>
        <w:rPr>
          <w:sz w:val="24"/>
        </w:rPr>
        <w:t xml:space="preserve"> </w:t>
      </w:r>
      <w:hyperlink r:id="rId8" w:history="1">
        <w:r w:rsidRPr="000E5C1B">
          <w:rPr>
            <w:rStyle w:val="Hypertextovodkaz"/>
            <w:sz w:val="24"/>
          </w:rPr>
          <w:t>https://www.utb.cz/univerzita/uredni-deska/vnitrni-normy-a-predpisy/vnitrni-predpisy/</w:t>
        </w:r>
      </w:hyperlink>
      <w:r w:rsidRPr="000E5C1B">
        <w:rPr>
          <w:sz w:val="24"/>
        </w:rPr>
        <w:t xml:space="preserve"> </w:t>
      </w:r>
    </w:p>
    <w:p w:rsidR="00D5441A" w:rsidRDefault="00D5441A" w:rsidP="00D5441A">
      <w:pPr>
        <w:spacing w:after="240"/>
        <w:rPr>
          <w:sz w:val="32"/>
        </w:rPr>
      </w:pPr>
      <w:r w:rsidRPr="002B070F">
        <w:rPr>
          <w:sz w:val="24"/>
        </w:rPr>
        <w:t xml:space="preserve">Vnitřní předpisy FaME: </w:t>
      </w:r>
      <w:hyperlink r:id="rId9" w:history="1">
        <w:r w:rsidRPr="006B19CF">
          <w:rPr>
            <w:rStyle w:val="Hypertextovodkaz"/>
            <w:sz w:val="24"/>
          </w:rPr>
          <w:t>https://fame.utb.cz/o-fakulte/uredni-deska/vnitrni-normy-a-predpisy/vnitrni-predpisy/</w:t>
        </w:r>
      </w:hyperlink>
      <w:r>
        <w:rPr>
          <w:sz w:val="32"/>
        </w:rPr>
        <w:t xml:space="preserve"> </w:t>
      </w:r>
    </w:p>
    <w:p w:rsidR="00DC2638" w:rsidRDefault="00DC2638" w:rsidP="00DC2638">
      <w:pPr>
        <w:rPr>
          <w:b/>
          <w:sz w:val="28"/>
        </w:rPr>
      </w:pPr>
      <w:r>
        <w:rPr>
          <w:b/>
          <w:sz w:val="28"/>
        </w:rPr>
        <w:t>Odkazy na interní stránky UTB a FaME:</w:t>
      </w:r>
    </w:p>
    <w:p w:rsidR="00DC2638" w:rsidRPr="00723898" w:rsidRDefault="00DC2638" w:rsidP="00DC2638">
      <w:pPr>
        <w:rPr>
          <w:b/>
          <w:sz w:val="24"/>
        </w:rPr>
      </w:pPr>
      <w:r w:rsidRPr="00723898">
        <w:rPr>
          <w:b/>
          <w:sz w:val="24"/>
        </w:rPr>
        <w:t xml:space="preserve">Univerzita Tomáše Bati </w:t>
      </w:r>
      <w:r w:rsidRPr="0015624F">
        <w:rPr>
          <w:sz w:val="24"/>
        </w:rPr>
        <w:t xml:space="preserve">- </w:t>
      </w:r>
      <w:hyperlink r:id="rId10" w:history="1">
        <w:r w:rsidRPr="0015624F">
          <w:rPr>
            <w:rStyle w:val="Hypertextovodkaz"/>
            <w:sz w:val="24"/>
          </w:rPr>
          <w:t>https://www.utb.cz/wp-login.php</w:t>
        </w:r>
      </w:hyperlink>
      <w:r>
        <w:rPr>
          <w:sz w:val="24"/>
        </w:rPr>
        <w:t xml:space="preserve"> </w:t>
      </w:r>
    </w:p>
    <w:p w:rsidR="00DC2638" w:rsidRDefault="00DC2638" w:rsidP="00DC2638">
      <w:pPr>
        <w:rPr>
          <w:sz w:val="24"/>
        </w:rPr>
      </w:pPr>
      <w:r w:rsidRPr="00723898">
        <w:rPr>
          <w:b/>
          <w:sz w:val="24"/>
        </w:rPr>
        <w:t xml:space="preserve">Fakulta managementu a ekonomiky </w:t>
      </w:r>
      <w:r w:rsidRPr="0015624F">
        <w:rPr>
          <w:sz w:val="24"/>
        </w:rPr>
        <w:t xml:space="preserve">- </w:t>
      </w:r>
      <w:hyperlink r:id="rId11" w:history="1">
        <w:r w:rsidRPr="0015624F">
          <w:rPr>
            <w:rStyle w:val="Hypertextovodkaz"/>
            <w:sz w:val="24"/>
          </w:rPr>
          <w:t>https://fame.utb.cz/wp-login.php</w:t>
        </w:r>
      </w:hyperlink>
      <w:r>
        <w:rPr>
          <w:sz w:val="24"/>
        </w:rPr>
        <w:t xml:space="preserve"> </w:t>
      </w:r>
    </w:p>
    <w:p w:rsidR="00DC2638" w:rsidRDefault="00DC2638" w:rsidP="00DC2638">
      <w:pPr>
        <w:rPr>
          <w:sz w:val="24"/>
        </w:rPr>
      </w:pPr>
      <w:r>
        <w:rPr>
          <w:sz w:val="24"/>
        </w:rPr>
        <w:t>Login: akreditace@utb.cz</w:t>
      </w:r>
    </w:p>
    <w:p w:rsidR="00DC2638" w:rsidRPr="0015624F" w:rsidRDefault="00DC2638" w:rsidP="00DC2638">
      <w:pPr>
        <w:spacing w:after="240"/>
        <w:rPr>
          <w:b/>
          <w:sz w:val="24"/>
        </w:rPr>
      </w:pPr>
      <w:r>
        <w:rPr>
          <w:sz w:val="24"/>
        </w:rPr>
        <w:t>Heslo: akreditaceutb062018</w:t>
      </w:r>
    </w:p>
    <w:p w:rsidR="00E63AB0" w:rsidRDefault="00E63AB0" w:rsidP="00E63AB0">
      <w:pPr>
        <w:spacing w:after="240"/>
        <w:rPr>
          <w:b/>
          <w:sz w:val="28"/>
        </w:rPr>
      </w:pPr>
      <w:r>
        <w:rPr>
          <w:b/>
          <w:sz w:val="28"/>
        </w:rPr>
        <w:t>ISCED F:</w:t>
      </w:r>
      <w:r w:rsidR="00DB0085">
        <w:rPr>
          <w:b/>
          <w:sz w:val="28"/>
        </w:rPr>
        <w:t xml:space="preserve"> 0311, 098</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E63AB0" w:rsidTr="00E63AB0">
        <w:tc>
          <w:tcPr>
            <w:tcW w:w="9285" w:type="dxa"/>
            <w:gridSpan w:val="4"/>
            <w:tcBorders>
              <w:bottom w:val="double" w:sz="4" w:space="0" w:color="auto"/>
            </w:tcBorders>
            <w:shd w:val="clear" w:color="auto" w:fill="BDD6EE"/>
          </w:tcPr>
          <w:p w:rsidR="00E63AB0" w:rsidRDefault="00E63AB0" w:rsidP="00E63AB0">
            <w:pPr>
              <w:jc w:val="both"/>
              <w:rPr>
                <w:b/>
                <w:sz w:val="28"/>
              </w:rPr>
            </w:pPr>
            <w:r>
              <w:rPr>
                <w:b/>
                <w:sz w:val="28"/>
              </w:rPr>
              <w:lastRenderedPageBreak/>
              <w:t xml:space="preserve">B-I – </w:t>
            </w:r>
            <w:r>
              <w:rPr>
                <w:b/>
                <w:sz w:val="26"/>
                <w:szCs w:val="26"/>
              </w:rPr>
              <w:t>Charakteristika studijního programu</w:t>
            </w:r>
          </w:p>
        </w:tc>
      </w:tr>
      <w:tr w:rsidR="00E63AB0" w:rsidTr="00E63AB0">
        <w:trPr>
          <w:trHeight w:val="273"/>
        </w:trPr>
        <w:tc>
          <w:tcPr>
            <w:tcW w:w="3168" w:type="dxa"/>
            <w:tcBorders>
              <w:bottom w:val="single" w:sz="2" w:space="0" w:color="auto"/>
            </w:tcBorders>
            <w:shd w:val="clear" w:color="auto" w:fill="F7CAAC"/>
          </w:tcPr>
          <w:p w:rsidR="00E63AB0" w:rsidRDefault="00E63AB0" w:rsidP="00E63AB0">
            <w:pPr>
              <w:jc w:val="both"/>
              <w:rPr>
                <w:b/>
              </w:rPr>
            </w:pPr>
            <w:r>
              <w:rPr>
                <w:b/>
              </w:rPr>
              <w:t>Název studijního programu</w:t>
            </w:r>
          </w:p>
        </w:tc>
        <w:tc>
          <w:tcPr>
            <w:tcW w:w="6117" w:type="dxa"/>
            <w:gridSpan w:val="3"/>
            <w:tcBorders>
              <w:bottom w:val="single" w:sz="2" w:space="0" w:color="auto"/>
            </w:tcBorders>
          </w:tcPr>
          <w:p w:rsidR="00E63AB0" w:rsidRPr="002823F9" w:rsidRDefault="00E63AB0" w:rsidP="00E63AB0">
            <w:pPr>
              <w:rPr>
                <w:b/>
              </w:rPr>
            </w:pPr>
            <w:r w:rsidRPr="002823F9">
              <w:rPr>
                <w:b/>
              </w:rPr>
              <w:t>Management ve zdravotnictví</w:t>
            </w:r>
          </w:p>
        </w:tc>
      </w:tr>
      <w:tr w:rsidR="00E63AB0" w:rsidTr="00E63AB0">
        <w:tc>
          <w:tcPr>
            <w:tcW w:w="3168" w:type="dxa"/>
            <w:tcBorders>
              <w:bottom w:val="single" w:sz="2" w:space="0" w:color="auto"/>
            </w:tcBorders>
            <w:shd w:val="clear" w:color="auto" w:fill="F7CAAC"/>
          </w:tcPr>
          <w:p w:rsidR="00E63AB0" w:rsidRDefault="00E63AB0" w:rsidP="00E63AB0">
            <w:pPr>
              <w:jc w:val="both"/>
              <w:rPr>
                <w:b/>
              </w:rPr>
            </w:pPr>
            <w:r>
              <w:rPr>
                <w:b/>
              </w:rPr>
              <w:t>Typ studijního programu</w:t>
            </w:r>
          </w:p>
        </w:tc>
        <w:tc>
          <w:tcPr>
            <w:tcW w:w="6117" w:type="dxa"/>
            <w:gridSpan w:val="3"/>
            <w:tcBorders>
              <w:bottom w:val="single" w:sz="2" w:space="0" w:color="auto"/>
            </w:tcBorders>
          </w:tcPr>
          <w:p w:rsidR="00E63AB0" w:rsidRDefault="00E63AB0" w:rsidP="00E63AB0">
            <w:r w:rsidRPr="00D72398">
              <w:t>magisterský</w:t>
            </w:r>
            <w:r>
              <w:t xml:space="preserve"> </w:t>
            </w:r>
          </w:p>
        </w:tc>
      </w:tr>
      <w:tr w:rsidR="00E63AB0" w:rsidTr="00E63AB0">
        <w:tc>
          <w:tcPr>
            <w:tcW w:w="3168" w:type="dxa"/>
            <w:tcBorders>
              <w:bottom w:val="single" w:sz="2" w:space="0" w:color="auto"/>
            </w:tcBorders>
            <w:shd w:val="clear" w:color="auto" w:fill="F7CAAC"/>
          </w:tcPr>
          <w:p w:rsidR="00E63AB0" w:rsidRDefault="00E63AB0" w:rsidP="00E63AB0">
            <w:pPr>
              <w:jc w:val="both"/>
              <w:rPr>
                <w:b/>
              </w:rPr>
            </w:pPr>
            <w:r>
              <w:rPr>
                <w:b/>
              </w:rPr>
              <w:t>Profil studijního programu</w:t>
            </w:r>
          </w:p>
        </w:tc>
        <w:tc>
          <w:tcPr>
            <w:tcW w:w="6117" w:type="dxa"/>
            <w:gridSpan w:val="3"/>
            <w:tcBorders>
              <w:bottom w:val="single" w:sz="2" w:space="0" w:color="auto"/>
            </w:tcBorders>
          </w:tcPr>
          <w:p w:rsidR="00E63AB0" w:rsidRDefault="00E63AB0" w:rsidP="00E63AB0">
            <w:r>
              <w:t>akademicky zaměřený</w:t>
            </w:r>
          </w:p>
        </w:tc>
      </w:tr>
      <w:tr w:rsidR="00E63AB0" w:rsidTr="00E63AB0">
        <w:tc>
          <w:tcPr>
            <w:tcW w:w="3168" w:type="dxa"/>
            <w:tcBorders>
              <w:bottom w:val="single" w:sz="2" w:space="0" w:color="auto"/>
            </w:tcBorders>
            <w:shd w:val="clear" w:color="auto" w:fill="F7CAAC"/>
          </w:tcPr>
          <w:p w:rsidR="00E63AB0" w:rsidRDefault="00E63AB0" w:rsidP="00E63AB0">
            <w:pPr>
              <w:jc w:val="both"/>
              <w:rPr>
                <w:b/>
              </w:rPr>
            </w:pPr>
            <w:r>
              <w:rPr>
                <w:b/>
              </w:rPr>
              <w:t>Forma studia</w:t>
            </w:r>
          </w:p>
        </w:tc>
        <w:tc>
          <w:tcPr>
            <w:tcW w:w="6117" w:type="dxa"/>
            <w:gridSpan w:val="3"/>
            <w:tcBorders>
              <w:bottom w:val="single" w:sz="2" w:space="0" w:color="auto"/>
            </w:tcBorders>
          </w:tcPr>
          <w:p w:rsidR="00E63AB0" w:rsidRDefault="00E63AB0" w:rsidP="00E63AB0">
            <w:r>
              <w:t>prezenční – kombinovaná</w:t>
            </w:r>
          </w:p>
        </w:tc>
      </w:tr>
      <w:tr w:rsidR="00E63AB0" w:rsidTr="00E63AB0">
        <w:tc>
          <w:tcPr>
            <w:tcW w:w="3168" w:type="dxa"/>
            <w:tcBorders>
              <w:bottom w:val="single" w:sz="2" w:space="0" w:color="auto"/>
            </w:tcBorders>
            <w:shd w:val="clear" w:color="auto" w:fill="F7CAAC"/>
          </w:tcPr>
          <w:p w:rsidR="00E63AB0" w:rsidRDefault="00E63AB0" w:rsidP="00E63AB0">
            <w:pPr>
              <w:jc w:val="both"/>
              <w:rPr>
                <w:b/>
              </w:rPr>
            </w:pPr>
            <w:r>
              <w:rPr>
                <w:b/>
              </w:rPr>
              <w:t>Standardní doba studia</w:t>
            </w:r>
          </w:p>
        </w:tc>
        <w:tc>
          <w:tcPr>
            <w:tcW w:w="6117" w:type="dxa"/>
            <w:gridSpan w:val="3"/>
            <w:tcBorders>
              <w:bottom w:val="single" w:sz="2" w:space="0" w:color="auto"/>
            </w:tcBorders>
          </w:tcPr>
          <w:p w:rsidR="00E63AB0" w:rsidRDefault="00E63AB0" w:rsidP="00E63AB0">
            <w:r>
              <w:t>2</w:t>
            </w:r>
          </w:p>
        </w:tc>
      </w:tr>
      <w:tr w:rsidR="00E63AB0" w:rsidTr="00E63AB0">
        <w:tc>
          <w:tcPr>
            <w:tcW w:w="3168" w:type="dxa"/>
            <w:tcBorders>
              <w:bottom w:val="single" w:sz="2" w:space="0" w:color="auto"/>
            </w:tcBorders>
            <w:shd w:val="clear" w:color="auto" w:fill="F7CAAC"/>
          </w:tcPr>
          <w:p w:rsidR="00E63AB0" w:rsidRDefault="00E63AB0" w:rsidP="00E63AB0">
            <w:pPr>
              <w:jc w:val="both"/>
              <w:rPr>
                <w:b/>
              </w:rPr>
            </w:pPr>
            <w:r>
              <w:rPr>
                <w:b/>
              </w:rPr>
              <w:t>Jazyk studia</w:t>
            </w:r>
          </w:p>
        </w:tc>
        <w:tc>
          <w:tcPr>
            <w:tcW w:w="6117" w:type="dxa"/>
            <w:gridSpan w:val="3"/>
            <w:tcBorders>
              <w:bottom w:val="single" w:sz="2" w:space="0" w:color="auto"/>
            </w:tcBorders>
          </w:tcPr>
          <w:p w:rsidR="00E63AB0" w:rsidRDefault="00E63AB0" w:rsidP="00E63AB0">
            <w:r>
              <w:t>český</w:t>
            </w:r>
          </w:p>
        </w:tc>
      </w:tr>
      <w:tr w:rsidR="00E63AB0" w:rsidTr="00E63AB0">
        <w:tc>
          <w:tcPr>
            <w:tcW w:w="3168" w:type="dxa"/>
            <w:tcBorders>
              <w:bottom w:val="single" w:sz="2" w:space="0" w:color="auto"/>
            </w:tcBorders>
            <w:shd w:val="clear" w:color="auto" w:fill="F7CAAC"/>
          </w:tcPr>
          <w:p w:rsidR="00E63AB0" w:rsidRDefault="00E63AB0" w:rsidP="00E63AB0">
            <w:pPr>
              <w:jc w:val="both"/>
              <w:rPr>
                <w:b/>
              </w:rPr>
            </w:pPr>
            <w:r>
              <w:rPr>
                <w:b/>
              </w:rPr>
              <w:t>Udělovaný akademický titul</w:t>
            </w:r>
          </w:p>
        </w:tc>
        <w:tc>
          <w:tcPr>
            <w:tcW w:w="6117" w:type="dxa"/>
            <w:gridSpan w:val="3"/>
            <w:tcBorders>
              <w:bottom w:val="single" w:sz="2" w:space="0" w:color="auto"/>
            </w:tcBorders>
          </w:tcPr>
          <w:p w:rsidR="00E63AB0" w:rsidRDefault="00E63AB0" w:rsidP="00E63AB0">
            <w:r>
              <w:t>Ing.</w:t>
            </w:r>
          </w:p>
        </w:tc>
      </w:tr>
      <w:tr w:rsidR="00E63AB0" w:rsidTr="00E63AB0">
        <w:tc>
          <w:tcPr>
            <w:tcW w:w="3168" w:type="dxa"/>
            <w:tcBorders>
              <w:bottom w:val="single" w:sz="2" w:space="0" w:color="auto"/>
            </w:tcBorders>
            <w:shd w:val="clear" w:color="auto" w:fill="F7CAAC"/>
          </w:tcPr>
          <w:p w:rsidR="00E63AB0" w:rsidRDefault="00E63AB0" w:rsidP="00E63AB0">
            <w:pPr>
              <w:jc w:val="both"/>
              <w:rPr>
                <w:b/>
              </w:rPr>
            </w:pPr>
            <w:r>
              <w:rPr>
                <w:b/>
              </w:rPr>
              <w:t>Rigorózní řízení</w:t>
            </w:r>
          </w:p>
        </w:tc>
        <w:tc>
          <w:tcPr>
            <w:tcW w:w="1543" w:type="dxa"/>
            <w:tcBorders>
              <w:bottom w:val="single" w:sz="2" w:space="0" w:color="auto"/>
            </w:tcBorders>
          </w:tcPr>
          <w:p w:rsidR="00E63AB0" w:rsidRDefault="00E63AB0" w:rsidP="00E63AB0">
            <w:r>
              <w:t>ne</w:t>
            </w:r>
          </w:p>
        </w:tc>
        <w:tc>
          <w:tcPr>
            <w:tcW w:w="2835" w:type="dxa"/>
            <w:tcBorders>
              <w:bottom w:val="single" w:sz="2" w:space="0" w:color="auto"/>
            </w:tcBorders>
            <w:shd w:val="clear" w:color="auto" w:fill="F7CAAC"/>
          </w:tcPr>
          <w:p w:rsidR="00E63AB0" w:rsidRPr="005F401C" w:rsidRDefault="00E63AB0" w:rsidP="00E63AB0">
            <w:pPr>
              <w:rPr>
                <w:b/>
                <w:bCs/>
              </w:rPr>
            </w:pPr>
            <w:r w:rsidRPr="005F401C">
              <w:rPr>
                <w:b/>
                <w:bCs/>
              </w:rPr>
              <w:t>Udělovaný akademický titul</w:t>
            </w:r>
          </w:p>
        </w:tc>
        <w:tc>
          <w:tcPr>
            <w:tcW w:w="1739" w:type="dxa"/>
            <w:tcBorders>
              <w:bottom w:val="single" w:sz="2" w:space="0" w:color="auto"/>
            </w:tcBorders>
          </w:tcPr>
          <w:p w:rsidR="00E63AB0" w:rsidRDefault="00E63AB0" w:rsidP="00E63AB0"/>
        </w:tc>
      </w:tr>
      <w:tr w:rsidR="00E63AB0" w:rsidTr="00E63AB0">
        <w:tc>
          <w:tcPr>
            <w:tcW w:w="3168" w:type="dxa"/>
            <w:tcBorders>
              <w:bottom w:val="single" w:sz="2" w:space="0" w:color="auto"/>
            </w:tcBorders>
            <w:shd w:val="clear" w:color="auto" w:fill="F7CAAC"/>
          </w:tcPr>
          <w:p w:rsidR="00E63AB0" w:rsidRDefault="00E63AB0" w:rsidP="00E63AB0">
            <w:pPr>
              <w:jc w:val="both"/>
              <w:rPr>
                <w:b/>
              </w:rPr>
            </w:pPr>
            <w:r>
              <w:rPr>
                <w:b/>
              </w:rPr>
              <w:t>Garant studijního programu</w:t>
            </w:r>
          </w:p>
        </w:tc>
        <w:tc>
          <w:tcPr>
            <w:tcW w:w="6117" w:type="dxa"/>
            <w:gridSpan w:val="3"/>
            <w:tcBorders>
              <w:bottom w:val="single" w:sz="2" w:space="0" w:color="auto"/>
            </w:tcBorders>
          </w:tcPr>
          <w:p w:rsidR="00E63AB0" w:rsidRPr="00D17215" w:rsidRDefault="00E63AB0" w:rsidP="00E63AB0">
            <w:pPr>
              <w:rPr>
                <w:b/>
              </w:rPr>
            </w:pPr>
            <w:r w:rsidRPr="00D17215">
              <w:rPr>
                <w:b/>
              </w:rPr>
              <w:t>doc. Ing. Pavla Staňková, Ph.D.</w:t>
            </w:r>
          </w:p>
        </w:tc>
      </w:tr>
      <w:tr w:rsidR="00E63AB0" w:rsidTr="00E63AB0">
        <w:tc>
          <w:tcPr>
            <w:tcW w:w="3168" w:type="dxa"/>
            <w:tcBorders>
              <w:top w:val="single" w:sz="2" w:space="0" w:color="auto"/>
              <w:left w:val="single" w:sz="2" w:space="0" w:color="auto"/>
              <w:bottom w:val="single" w:sz="2" w:space="0" w:color="auto"/>
              <w:right w:val="single" w:sz="2" w:space="0" w:color="auto"/>
            </w:tcBorders>
            <w:shd w:val="clear" w:color="auto" w:fill="F7CAAC"/>
          </w:tcPr>
          <w:p w:rsidR="00E63AB0" w:rsidRDefault="00E63AB0" w:rsidP="00E63AB0">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E63AB0" w:rsidRDefault="00E63AB0" w:rsidP="00E63AB0">
            <w:r>
              <w:t>ne</w:t>
            </w:r>
          </w:p>
        </w:tc>
      </w:tr>
      <w:tr w:rsidR="00E63AB0" w:rsidTr="00E63AB0">
        <w:tc>
          <w:tcPr>
            <w:tcW w:w="3168" w:type="dxa"/>
            <w:tcBorders>
              <w:top w:val="single" w:sz="2" w:space="0" w:color="auto"/>
              <w:left w:val="single" w:sz="2" w:space="0" w:color="auto"/>
              <w:bottom w:val="single" w:sz="2" w:space="0" w:color="auto"/>
              <w:right w:val="single" w:sz="2" w:space="0" w:color="auto"/>
            </w:tcBorders>
            <w:shd w:val="clear" w:color="auto" w:fill="F7CAAC"/>
          </w:tcPr>
          <w:p w:rsidR="00E63AB0" w:rsidRDefault="00E63AB0" w:rsidP="00E63AB0">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E63AB0" w:rsidRDefault="00E63AB0" w:rsidP="00E63AB0">
            <w:r>
              <w:t>ne</w:t>
            </w:r>
          </w:p>
        </w:tc>
      </w:tr>
      <w:tr w:rsidR="00E63AB0" w:rsidTr="00E63AB0">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E63AB0" w:rsidRDefault="00E63AB0" w:rsidP="00E63AB0">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E63AB0" w:rsidRDefault="00E63AB0" w:rsidP="00E63AB0"/>
        </w:tc>
      </w:tr>
      <w:tr w:rsidR="00E63AB0" w:rsidTr="00E63AB0">
        <w:tc>
          <w:tcPr>
            <w:tcW w:w="9285" w:type="dxa"/>
            <w:gridSpan w:val="4"/>
            <w:tcBorders>
              <w:top w:val="single" w:sz="2" w:space="0" w:color="auto"/>
            </w:tcBorders>
            <w:shd w:val="clear" w:color="auto" w:fill="F7CAAC"/>
          </w:tcPr>
          <w:p w:rsidR="00E63AB0" w:rsidRDefault="00E63AB0" w:rsidP="00E63AB0">
            <w:pPr>
              <w:jc w:val="both"/>
            </w:pPr>
            <w:r>
              <w:rPr>
                <w:b/>
              </w:rPr>
              <w:t>Oblast(i) vzdělávání a u kombinovaného studijního programu podíl jednotlivých oblastí vzdělávání v %</w:t>
            </w:r>
          </w:p>
        </w:tc>
      </w:tr>
      <w:tr w:rsidR="00E63AB0" w:rsidTr="00E63AB0">
        <w:trPr>
          <w:trHeight w:val="700"/>
        </w:trPr>
        <w:tc>
          <w:tcPr>
            <w:tcW w:w="9285" w:type="dxa"/>
            <w:gridSpan w:val="4"/>
            <w:shd w:val="clear" w:color="auto" w:fill="FFFFFF"/>
          </w:tcPr>
          <w:p w:rsidR="00E63AB0" w:rsidRDefault="00E63AB0" w:rsidP="00E63AB0"/>
          <w:p w:rsidR="00E63AB0" w:rsidRDefault="004F221E" w:rsidP="00077D2F">
            <w:r>
              <w:t>Ekonomické obory</w:t>
            </w:r>
            <w:r w:rsidR="00E63AB0">
              <w:t xml:space="preserve"> (70%) + Zdravotni</w:t>
            </w:r>
            <w:del w:id="0" w:author="Michal Pilík" w:date="2018-09-15T11:07:00Z">
              <w:r w:rsidR="00E63AB0" w:rsidDel="00077D2F">
                <w:delText>ctví</w:delText>
              </w:r>
            </w:del>
            <w:ins w:id="1" w:author="Michal Pilík" w:date="2018-09-15T11:07:00Z">
              <w:r w:rsidR="00077D2F">
                <w:t>cké obory</w:t>
              </w:r>
            </w:ins>
            <w:r w:rsidR="00E63AB0">
              <w:t xml:space="preserve"> (30%)</w:t>
            </w:r>
          </w:p>
        </w:tc>
      </w:tr>
      <w:tr w:rsidR="00E63AB0" w:rsidTr="00E63AB0">
        <w:trPr>
          <w:trHeight w:val="70"/>
        </w:trPr>
        <w:tc>
          <w:tcPr>
            <w:tcW w:w="9285" w:type="dxa"/>
            <w:gridSpan w:val="4"/>
            <w:shd w:val="clear" w:color="auto" w:fill="F7CAAC"/>
          </w:tcPr>
          <w:p w:rsidR="00E63AB0" w:rsidRDefault="00E63AB0" w:rsidP="00E63AB0">
            <w:r>
              <w:rPr>
                <w:b/>
              </w:rPr>
              <w:t>Cíle studia ve studijním programu</w:t>
            </w:r>
          </w:p>
        </w:tc>
      </w:tr>
      <w:tr w:rsidR="00E63AB0" w:rsidTr="00F65324">
        <w:trPr>
          <w:trHeight w:val="1591"/>
        </w:trPr>
        <w:tc>
          <w:tcPr>
            <w:tcW w:w="9285" w:type="dxa"/>
            <w:gridSpan w:val="4"/>
            <w:shd w:val="clear" w:color="auto" w:fill="FFFFFF"/>
          </w:tcPr>
          <w:p w:rsidR="00E63AB0" w:rsidRDefault="00E63AB0" w:rsidP="00E63AB0">
            <w:pPr>
              <w:jc w:val="both"/>
            </w:pPr>
            <w:r w:rsidRPr="00A54C1E">
              <w:t>Cílem studijního programu je poskytnout absolventům bakalářského studia ekonomického či zdravotnického zaměření specializované univerzitní vzdělání</w:t>
            </w:r>
            <w:r w:rsidR="00A207E0">
              <w:t xml:space="preserve"> zaměřené</w:t>
            </w:r>
            <w:r w:rsidRPr="00A54C1E">
              <w:t xml:space="preserve"> na oblast managementu ve zdravotnictví. Vzdělání získané v tomto studijním programu pomůže studentům získat adekvátní uplatnění na </w:t>
            </w:r>
            <w:r w:rsidR="00F65324">
              <w:t xml:space="preserve">nižších, </w:t>
            </w:r>
            <w:r w:rsidRPr="00A54C1E">
              <w:t>středních a vyšších manažerských pozicích, a to především v oblasti řízení provozu, financí a odborné péče v nemocnicích, lázních, léčebnách, v domovech důchodců, v neziskových organizacích, ve státní správě a samosprávě, ve zdravotních pojišťovnách,</w:t>
            </w:r>
            <w:r w:rsidR="00F65324">
              <w:t xml:space="preserve"> v lékárnách,</w:t>
            </w:r>
            <w:r w:rsidRPr="00A54C1E">
              <w:t xml:space="preserve"> ve farmaceutických firmách apod.</w:t>
            </w:r>
          </w:p>
        </w:tc>
      </w:tr>
      <w:tr w:rsidR="00E63AB0" w:rsidTr="00E63AB0">
        <w:trPr>
          <w:trHeight w:val="187"/>
        </w:trPr>
        <w:tc>
          <w:tcPr>
            <w:tcW w:w="9285" w:type="dxa"/>
            <w:gridSpan w:val="4"/>
            <w:shd w:val="clear" w:color="auto" w:fill="F7CAAC"/>
          </w:tcPr>
          <w:p w:rsidR="00E63AB0" w:rsidRDefault="00E63AB0" w:rsidP="00E63AB0">
            <w:pPr>
              <w:jc w:val="both"/>
            </w:pPr>
            <w:r>
              <w:rPr>
                <w:b/>
              </w:rPr>
              <w:t>Profil absolventa studijního programu</w:t>
            </w:r>
          </w:p>
        </w:tc>
      </w:tr>
      <w:tr w:rsidR="00E63AB0" w:rsidTr="00E63AB0">
        <w:trPr>
          <w:trHeight w:val="2694"/>
        </w:trPr>
        <w:tc>
          <w:tcPr>
            <w:tcW w:w="9285" w:type="dxa"/>
            <w:gridSpan w:val="4"/>
            <w:shd w:val="clear" w:color="auto" w:fill="FFFFFF"/>
          </w:tcPr>
          <w:p w:rsidR="00E63AB0" w:rsidRPr="00883A06" w:rsidRDefault="00E63AB0" w:rsidP="00E63AB0">
            <w:pPr>
              <w:jc w:val="both"/>
            </w:pPr>
            <w:r w:rsidRPr="00883A06">
              <w:t xml:space="preserve">Magisterský studijní program Management ve zdravotnictví propojuje oblasti ekonomiky, managementu a zdravotnictví. Díky této kombinaci připravuje absolventy pro manažerské pozice v nižší, střední a vyšší linii řízení zdravotnických organizací, a to v nejrozmanitějších typech zdravotnických organizací. Absolvent programu rozumí klíčovým ekonomickým problémům a jejich aplikaci do oblasti zdravotnictví.  Student tohoto programu si postupně osvojuje teorie, koncepty a metody řízení zdravotnických organizací a získává praktické dovednosti a návyky související s výkonem manažerské profese ve zdravotnické oblasti. Absolventi nachází uplatnění na </w:t>
            </w:r>
            <w:r w:rsidR="00F65324">
              <w:t xml:space="preserve">nižších, </w:t>
            </w:r>
            <w:r w:rsidRPr="00883A06">
              <w:t xml:space="preserve">středních a vyšších manažerských pozicích, a to především v oblasti řízení provozu, financí a odborné péče v nemocnicích, lázních, léčebnách, v domovech důchodců, v neziskových organizacích, ve státní správě a samosprávě, ve zdravotních pojišťovnách, ve farmaceutických firmách apod. </w:t>
            </w:r>
            <w:r w:rsidR="00F25455" w:rsidRPr="00B8124C">
              <w:t>V případě, že mají absolventi odpovídající odborné zdravotnické vzdělání, pomůže jim obor také při realizaci samostatného podnikání. Studenti mohou pokračovat ve studiu v ekonomických doktorských studijních programech.</w:t>
            </w:r>
          </w:p>
          <w:p w:rsidR="00E63AB0" w:rsidRPr="00883A06" w:rsidRDefault="00E63AB0" w:rsidP="00C27AEB">
            <w:pPr>
              <w:pStyle w:val="Odstavecseseznamem"/>
              <w:numPr>
                <w:ilvl w:val="0"/>
                <w:numId w:val="72"/>
              </w:numPr>
              <w:spacing w:after="0" w:line="240" w:lineRule="auto"/>
              <w:ind w:left="322" w:hanging="322"/>
              <w:jc w:val="both"/>
              <w:rPr>
                <w:rFonts w:ascii="Times New Roman" w:hAnsi="Times New Roman"/>
                <w:b/>
                <w:sz w:val="20"/>
                <w:szCs w:val="20"/>
              </w:rPr>
            </w:pPr>
            <w:r w:rsidRPr="00883A06">
              <w:rPr>
                <w:rFonts w:ascii="Times New Roman" w:hAnsi="Times New Roman"/>
                <w:b/>
                <w:sz w:val="20"/>
                <w:szCs w:val="20"/>
              </w:rPr>
              <w:t>Odborné znalosti</w:t>
            </w:r>
          </w:p>
          <w:p w:rsidR="00E63AB0" w:rsidRPr="00883A06" w:rsidRDefault="00E63AB0" w:rsidP="00E63AB0">
            <w:pPr>
              <w:jc w:val="both"/>
            </w:pPr>
            <w:r w:rsidRPr="00883A06">
              <w:t>Absolvent magisterského studijního programu Management ve zdravotnictví:</w:t>
            </w:r>
          </w:p>
          <w:p w:rsidR="00E63AB0" w:rsidRPr="00883A06" w:rsidRDefault="00E63AB0" w:rsidP="00C27AEB">
            <w:pPr>
              <w:pStyle w:val="Odstavecseseznamem"/>
              <w:numPr>
                <w:ilvl w:val="0"/>
                <w:numId w:val="73"/>
              </w:numPr>
              <w:spacing w:after="0" w:line="240" w:lineRule="auto"/>
              <w:jc w:val="both"/>
              <w:rPr>
                <w:rFonts w:ascii="Times New Roman" w:hAnsi="Times New Roman"/>
                <w:sz w:val="20"/>
                <w:szCs w:val="20"/>
              </w:rPr>
            </w:pPr>
            <w:r w:rsidRPr="00883A06">
              <w:rPr>
                <w:rFonts w:ascii="Times New Roman" w:hAnsi="Times New Roman"/>
                <w:sz w:val="20"/>
                <w:szCs w:val="20"/>
              </w:rPr>
              <w:t>je schopen charakterizovat klíčové ekonomické kategorie, mechanismy a problémy a kriticky zhodnotit jejich aplikaci do oblasti zdravotnictví,</w:t>
            </w:r>
          </w:p>
          <w:p w:rsidR="00E63AB0" w:rsidRPr="00883A06" w:rsidRDefault="00E63AB0" w:rsidP="00C27AEB">
            <w:pPr>
              <w:pStyle w:val="Odstavecseseznamem"/>
              <w:numPr>
                <w:ilvl w:val="0"/>
                <w:numId w:val="73"/>
              </w:numPr>
              <w:spacing w:after="0" w:line="240" w:lineRule="auto"/>
              <w:jc w:val="both"/>
              <w:rPr>
                <w:rFonts w:ascii="Times New Roman" w:hAnsi="Times New Roman"/>
                <w:sz w:val="20"/>
                <w:szCs w:val="20"/>
              </w:rPr>
            </w:pPr>
            <w:r w:rsidRPr="00883A06">
              <w:rPr>
                <w:rFonts w:ascii="Times New Roman" w:hAnsi="Times New Roman"/>
                <w:sz w:val="20"/>
                <w:szCs w:val="20"/>
              </w:rPr>
              <w:t xml:space="preserve">chápe teorie, koncepty a metody řízení zdravotnických organizací, </w:t>
            </w:r>
          </w:p>
          <w:p w:rsidR="00E63AB0" w:rsidRPr="00883A06" w:rsidRDefault="00E63AB0" w:rsidP="00C27AEB">
            <w:pPr>
              <w:pStyle w:val="Odstavecseseznamem"/>
              <w:numPr>
                <w:ilvl w:val="0"/>
                <w:numId w:val="73"/>
              </w:numPr>
              <w:spacing w:after="0" w:line="240" w:lineRule="auto"/>
              <w:jc w:val="both"/>
              <w:rPr>
                <w:rFonts w:ascii="Times New Roman" w:hAnsi="Times New Roman"/>
                <w:sz w:val="20"/>
                <w:szCs w:val="20"/>
              </w:rPr>
            </w:pPr>
            <w:r w:rsidRPr="00883A06">
              <w:rPr>
                <w:rFonts w:ascii="Times New Roman" w:hAnsi="Times New Roman"/>
                <w:sz w:val="20"/>
                <w:szCs w:val="20"/>
              </w:rPr>
              <w:t>dokáže vysvětlit všechny významné procesy probíhající ve zdravotnických organizacích, jejich vzájemné vazby, dynamiku a udržitelnost,</w:t>
            </w:r>
          </w:p>
          <w:p w:rsidR="00E63AB0" w:rsidRPr="00883A06" w:rsidRDefault="00E63AB0" w:rsidP="00C27AEB">
            <w:pPr>
              <w:pStyle w:val="Odstavecseseznamem"/>
              <w:numPr>
                <w:ilvl w:val="0"/>
                <w:numId w:val="73"/>
              </w:numPr>
              <w:spacing w:after="0" w:line="240" w:lineRule="auto"/>
              <w:jc w:val="both"/>
              <w:rPr>
                <w:rFonts w:ascii="Times New Roman" w:hAnsi="Times New Roman"/>
                <w:sz w:val="20"/>
                <w:szCs w:val="20"/>
              </w:rPr>
            </w:pPr>
            <w:r w:rsidRPr="00883A06">
              <w:rPr>
                <w:rFonts w:ascii="Times New Roman" w:hAnsi="Times New Roman"/>
                <w:sz w:val="20"/>
                <w:szCs w:val="20"/>
              </w:rPr>
              <w:t>umí charakterizovat metody a nástroje pro strategickou situační analýzu zdravotnické organizace,</w:t>
            </w:r>
          </w:p>
          <w:p w:rsidR="00E63AB0" w:rsidRPr="00883A06" w:rsidRDefault="00E63AB0" w:rsidP="00C27AEB">
            <w:pPr>
              <w:pStyle w:val="Odstavecseseznamem"/>
              <w:numPr>
                <w:ilvl w:val="0"/>
                <w:numId w:val="73"/>
              </w:numPr>
              <w:spacing w:after="0" w:line="240" w:lineRule="auto"/>
              <w:jc w:val="both"/>
              <w:rPr>
                <w:rFonts w:ascii="Times New Roman" w:hAnsi="Times New Roman"/>
                <w:sz w:val="20"/>
                <w:szCs w:val="20"/>
              </w:rPr>
            </w:pPr>
            <w:r w:rsidRPr="00883A06">
              <w:rPr>
                <w:rFonts w:ascii="Times New Roman" w:hAnsi="Times New Roman"/>
                <w:sz w:val="20"/>
                <w:szCs w:val="20"/>
              </w:rPr>
              <w:t>rozumí metodologii zdravotnicko-ekonomických výzkumů včetně její aplikace do praxe,</w:t>
            </w:r>
          </w:p>
          <w:p w:rsidR="00E63AB0" w:rsidRPr="00883A06" w:rsidRDefault="00E63AB0" w:rsidP="00C27AEB">
            <w:pPr>
              <w:pStyle w:val="Odstavecseseznamem"/>
              <w:numPr>
                <w:ilvl w:val="0"/>
                <w:numId w:val="73"/>
              </w:numPr>
              <w:spacing w:after="0" w:line="240" w:lineRule="auto"/>
              <w:jc w:val="both"/>
              <w:rPr>
                <w:rFonts w:ascii="Times New Roman" w:hAnsi="Times New Roman"/>
                <w:sz w:val="20"/>
                <w:szCs w:val="20"/>
              </w:rPr>
            </w:pPr>
            <w:r w:rsidRPr="00883A06">
              <w:rPr>
                <w:rFonts w:ascii="Times New Roman" w:hAnsi="Times New Roman"/>
                <w:sz w:val="20"/>
                <w:szCs w:val="20"/>
              </w:rPr>
              <w:t>má osvojen etický rámec chování zdravotnických organizací a jejich členů vedoucí ke společenské zodpovědnosti,</w:t>
            </w:r>
          </w:p>
          <w:p w:rsidR="00E63AB0" w:rsidRPr="00883A06" w:rsidRDefault="00E63AB0" w:rsidP="00C27AEB">
            <w:pPr>
              <w:pStyle w:val="Odstavecseseznamem"/>
              <w:numPr>
                <w:ilvl w:val="0"/>
                <w:numId w:val="73"/>
              </w:numPr>
              <w:spacing w:after="0" w:line="240" w:lineRule="auto"/>
              <w:jc w:val="both"/>
              <w:rPr>
                <w:rFonts w:ascii="Times New Roman" w:hAnsi="Times New Roman"/>
                <w:sz w:val="20"/>
                <w:szCs w:val="20"/>
              </w:rPr>
            </w:pPr>
            <w:r w:rsidRPr="00883A06">
              <w:rPr>
                <w:rFonts w:ascii="Times New Roman" w:hAnsi="Times New Roman"/>
                <w:sz w:val="20"/>
                <w:szCs w:val="20"/>
              </w:rPr>
              <w:t>zná, kriticky hodnotí a ovládá poznatky z jiných disciplín v kontextu řízení zdravotnických organizací, přičemž identifikují možnosti, podmínky a omezení využití poznatků souvisejících oborů.</w:t>
            </w:r>
          </w:p>
          <w:p w:rsidR="00E63AB0" w:rsidRPr="00883A06" w:rsidRDefault="00E63AB0" w:rsidP="00C27AEB">
            <w:pPr>
              <w:pStyle w:val="Odstavecseseznamem"/>
              <w:numPr>
                <w:ilvl w:val="0"/>
                <w:numId w:val="72"/>
              </w:numPr>
              <w:spacing w:after="0" w:line="240" w:lineRule="auto"/>
              <w:ind w:left="322" w:hanging="322"/>
              <w:rPr>
                <w:rFonts w:ascii="Times New Roman" w:hAnsi="Times New Roman"/>
                <w:b/>
                <w:sz w:val="20"/>
                <w:szCs w:val="20"/>
              </w:rPr>
            </w:pPr>
            <w:r w:rsidRPr="00883A06">
              <w:rPr>
                <w:rFonts w:ascii="Times New Roman" w:hAnsi="Times New Roman"/>
                <w:b/>
                <w:sz w:val="20"/>
                <w:szCs w:val="20"/>
              </w:rPr>
              <w:t>Odborné dovednosti</w:t>
            </w:r>
          </w:p>
          <w:p w:rsidR="00E63AB0" w:rsidRPr="00883A06" w:rsidRDefault="00E63AB0" w:rsidP="00E63AB0">
            <w:pPr>
              <w:jc w:val="both"/>
            </w:pPr>
            <w:r w:rsidRPr="00883A06">
              <w:t>Absolvent magisterského studijního programu Management ve zdravotnictví:</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 xml:space="preserve">je schopen samostatně vyhledávat, třídit, analyzovat a kriticky interpretovat ekonomická data a informace, </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zvládá tvůrčím způsobem řešit teoretické či praktické ekonomické problémy v oblasti zdravotnictví;</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lastRenderedPageBreak/>
              <w:t>dovede porovnat a ve vzájemných vazbách vyhodnotit strategie zdravotnických organizací a jejich jednotek v oblasti marketingu, finančního řízení, řízení kvality, procesního řízení, řízení lidských zdrojů a organizační architektury,</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zvládá efektivně hospodařit s finančními prostředky,</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umí vést tým, efektivně komunikuj</w:t>
            </w:r>
            <w:r w:rsidR="00F65324">
              <w:rPr>
                <w:rFonts w:ascii="Times New Roman" w:hAnsi="Times New Roman"/>
                <w:sz w:val="20"/>
                <w:szCs w:val="20"/>
              </w:rPr>
              <w:t>e</w:t>
            </w:r>
            <w:r w:rsidRPr="00883A06">
              <w:rPr>
                <w:rFonts w:ascii="Times New Roman" w:hAnsi="Times New Roman"/>
                <w:sz w:val="20"/>
                <w:szCs w:val="20"/>
              </w:rPr>
              <w:t>, přesvědčuj</w:t>
            </w:r>
            <w:r w:rsidR="00F65324">
              <w:rPr>
                <w:rFonts w:ascii="Times New Roman" w:hAnsi="Times New Roman"/>
                <w:sz w:val="20"/>
                <w:szCs w:val="20"/>
              </w:rPr>
              <w:t>e a vyjednává,</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prokazuje řízení osobního rozvoje a plánování kariéry,</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dokáže samostatně pracovat s informačním systémem zdravotnických zařízení a nastavit funkční procesy vedoucí k efektivnímu řízení organizace.</w:t>
            </w:r>
          </w:p>
          <w:p w:rsidR="00E63AB0" w:rsidRPr="00883A06" w:rsidRDefault="00E63AB0" w:rsidP="00E63AB0">
            <w:pPr>
              <w:tabs>
                <w:tab w:val="left" w:pos="322"/>
              </w:tabs>
              <w:rPr>
                <w:b/>
              </w:rPr>
            </w:pPr>
            <w:r w:rsidRPr="00883A06">
              <w:rPr>
                <w:b/>
              </w:rPr>
              <w:t>3.  </w:t>
            </w:r>
            <w:r>
              <w:rPr>
                <w:b/>
              </w:rPr>
              <w:t xml:space="preserve"> </w:t>
            </w:r>
            <w:r w:rsidRPr="00883A06">
              <w:rPr>
                <w:b/>
              </w:rPr>
              <w:t>Obecné způsobilosti</w:t>
            </w:r>
          </w:p>
          <w:p w:rsidR="00E63AB0" w:rsidRPr="00883A06" w:rsidRDefault="00E63AB0" w:rsidP="00E63AB0">
            <w:pPr>
              <w:jc w:val="both"/>
            </w:pPr>
            <w:r w:rsidRPr="00883A06">
              <w:t>V rámci magisterského studijního programu Management ve zdravotnictví absolvent získá následující obecné způsobilosti:</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je schopen samostatně a odpovědně se rozhodovat, umí řídit lidské zdroje, plánovat jejich využití, hodnotit a motivovat pracovníky, a koordinovat pracovní činnosti v rámci týmové spolupráce,</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je si vědom, že každá jeho řídící činnost má dopady jak na vnější, tak i vnitřní prostředí organizační jednotky, a to z pohledu etického ve vztahu k lidem, i z pohledu udržitelného rozvoje ve vztahu k životnímu prostředí,</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dokáže samostatně získávat další odborné znalosti dovednosti a způsobilosti včetně reflexe vlastních zkušeností, má přehled o relevantních odborných zdrojích takovýchto informací, a dovede kriticky zhodnotit jejich původ a význam,</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je schopen studovat odbornou literaturu a komunikovat s odborníky v oboru v cizím jazyce.</w:t>
            </w:r>
          </w:p>
          <w:p w:rsidR="00E63AB0" w:rsidRPr="00883A06" w:rsidRDefault="00E63AB0" w:rsidP="00E63AB0"/>
        </w:tc>
      </w:tr>
      <w:tr w:rsidR="00E63AB0" w:rsidTr="00E63AB0">
        <w:trPr>
          <w:trHeight w:val="185"/>
        </w:trPr>
        <w:tc>
          <w:tcPr>
            <w:tcW w:w="9285" w:type="dxa"/>
            <w:gridSpan w:val="4"/>
            <w:shd w:val="clear" w:color="auto" w:fill="F7CAAC"/>
          </w:tcPr>
          <w:p w:rsidR="00E63AB0" w:rsidRPr="00ED322D" w:rsidRDefault="00E63AB0" w:rsidP="00E63AB0">
            <w:r w:rsidRPr="00ED322D">
              <w:rPr>
                <w:b/>
              </w:rPr>
              <w:lastRenderedPageBreak/>
              <w:t>Pravidla a podmínky pro tvorbu studijních plánů</w:t>
            </w:r>
          </w:p>
        </w:tc>
      </w:tr>
      <w:tr w:rsidR="00E63AB0" w:rsidTr="00E63AB0">
        <w:trPr>
          <w:trHeight w:val="2651"/>
        </w:trPr>
        <w:tc>
          <w:tcPr>
            <w:tcW w:w="9285" w:type="dxa"/>
            <w:gridSpan w:val="4"/>
            <w:shd w:val="clear" w:color="auto" w:fill="FFFFFF"/>
          </w:tcPr>
          <w:p w:rsidR="00E63AB0" w:rsidRDefault="00E63AB0" w:rsidP="00E63AB0">
            <w:pPr>
              <w:jc w:val="both"/>
            </w:pPr>
            <w:r>
              <w:t xml:space="preserve">Magisterský studijní program Management ve zdravotnictví je studijní program v prezenční a kombinované formě studia. </w:t>
            </w:r>
            <w:r w:rsidRPr="00AE4EF2">
              <w:t>Využívá se kreditový systém ECTS. Vyučovací hodina trvá 50 minut. Studijní plán se skládá z</w:t>
            </w:r>
            <w:r>
              <w:t> </w:t>
            </w:r>
            <w:r w:rsidRPr="00AE4EF2">
              <w:t>povinných</w:t>
            </w:r>
            <w:r>
              <w:t xml:space="preserve"> </w:t>
            </w:r>
            <w:r w:rsidRPr="00AE4EF2">
              <w:t>a povinně volitelných předmětů. Povinné předměty se dělí na základní teoretické předměty, předměty</w:t>
            </w:r>
            <w:r>
              <w:t xml:space="preserve"> </w:t>
            </w:r>
            <w:r w:rsidRPr="00AE4EF2">
              <w:t>profilujícího základu a ostatní. Studenti si</w:t>
            </w:r>
            <w:r>
              <w:t xml:space="preserve"> v rámci celého studia vybírají z povinně volitelných předmětů tolik předmětů, aby dosáhli předepsaného počtu kreditů z bloku povinně volitelných předmětů. </w:t>
            </w:r>
            <w:r w:rsidRPr="00AE4EF2">
              <w:t>Součástí státní závěrečné zkoušky je</w:t>
            </w:r>
            <w:r>
              <w:t xml:space="preserve"> </w:t>
            </w:r>
            <w:r w:rsidRPr="00AE4EF2">
              <w:t xml:space="preserve">obhajoba </w:t>
            </w:r>
            <w:r>
              <w:t>diplomové</w:t>
            </w:r>
            <w:r w:rsidRPr="00AE4EF2">
              <w:t xml:space="preserve"> práce a </w:t>
            </w:r>
            <w:r>
              <w:t>zkouška ze čtyř tematických okruhů.</w:t>
            </w:r>
          </w:p>
        </w:tc>
      </w:tr>
      <w:tr w:rsidR="00E63AB0" w:rsidTr="00E63AB0">
        <w:trPr>
          <w:trHeight w:val="258"/>
        </w:trPr>
        <w:tc>
          <w:tcPr>
            <w:tcW w:w="9285" w:type="dxa"/>
            <w:gridSpan w:val="4"/>
            <w:shd w:val="clear" w:color="auto" w:fill="F7CAAC"/>
          </w:tcPr>
          <w:p w:rsidR="00E63AB0" w:rsidRDefault="00E63AB0" w:rsidP="00E63AB0">
            <w:r>
              <w:rPr>
                <w:b/>
              </w:rPr>
              <w:t xml:space="preserve"> Podmínky k přijetí ke studiu</w:t>
            </w:r>
          </w:p>
        </w:tc>
      </w:tr>
      <w:tr w:rsidR="00E63AB0" w:rsidTr="00E63AB0">
        <w:trPr>
          <w:trHeight w:val="1327"/>
        </w:trPr>
        <w:tc>
          <w:tcPr>
            <w:tcW w:w="9285" w:type="dxa"/>
            <w:gridSpan w:val="4"/>
            <w:shd w:val="clear" w:color="auto" w:fill="FFFFFF"/>
          </w:tcPr>
          <w:p w:rsidR="00E63AB0" w:rsidRDefault="00E63AB0" w:rsidP="00E63AB0">
            <w:pPr>
              <w:jc w:val="both"/>
              <w:rPr>
                <w:b/>
              </w:rPr>
            </w:pPr>
            <w:r w:rsidRPr="009F7B3E">
              <w:t>Ke studiu mohou být přijati a zapsáni pouze uchazeči, kteří absolvovali bakalářské studium. Pro studijní program Management ve zdravotnictví je třeba vykonat přijímací zkoušku, kterou organizuje fakulta a to z oblastí: ekonomie</w:t>
            </w:r>
            <w:r>
              <w:t xml:space="preserve">, </w:t>
            </w:r>
            <w:r w:rsidRPr="009F7B3E">
              <w:t>manažerská psychologie</w:t>
            </w:r>
            <w:r>
              <w:t xml:space="preserve">, </w:t>
            </w:r>
            <w:r w:rsidRPr="009F7B3E">
              <w:t>management</w:t>
            </w:r>
            <w:r>
              <w:t xml:space="preserve">, </w:t>
            </w:r>
            <w:r w:rsidRPr="009F7B3E">
              <w:t>zdravotnictví</w:t>
            </w:r>
            <w:r w:rsidR="00F65324">
              <w:t xml:space="preserve"> a</w:t>
            </w:r>
            <w:r>
              <w:t xml:space="preserve"> </w:t>
            </w:r>
            <w:r w:rsidRPr="009F7B3E">
              <w:t>ošetřovatelství</w:t>
            </w:r>
            <w:r>
              <w:t xml:space="preserve">. </w:t>
            </w:r>
            <w:r w:rsidRPr="009F7B3E">
              <w:t xml:space="preserve">Písemný test trvá 60 minut. Uchazeč může získat celkem maximálně 40 bodů. </w:t>
            </w:r>
            <w:r w:rsidR="00FF779B">
              <w:t xml:space="preserve">Po vyhodnocení testů zasedá hlavní přijímací komise, která stanoví hranici bodů nutnou pro přijetí ke studiu. Tato hranice se odvíjí od mnoha faktorů, kterými jsou počet uchazečů, jejich celkové výsledky u přijímací zkoušky, limitní počty přijímaných studentů vycházející od vedení univerzity do programu Management ve zdravotnictví a celkový počet přihlášených studentů do všech magisterských studijních programů na fakultě. </w:t>
            </w:r>
          </w:p>
        </w:tc>
      </w:tr>
      <w:tr w:rsidR="00E63AB0" w:rsidTr="00E63AB0">
        <w:trPr>
          <w:trHeight w:val="268"/>
        </w:trPr>
        <w:tc>
          <w:tcPr>
            <w:tcW w:w="9285" w:type="dxa"/>
            <w:gridSpan w:val="4"/>
            <w:shd w:val="clear" w:color="auto" w:fill="F7CAAC"/>
          </w:tcPr>
          <w:p w:rsidR="00E63AB0" w:rsidRDefault="00E63AB0" w:rsidP="00E63AB0">
            <w:pPr>
              <w:rPr>
                <w:b/>
              </w:rPr>
            </w:pPr>
            <w:r>
              <w:rPr>
                <w:b/>
              </w:rPr>
              <w:t>Návaznost na další typy studijních programů</w:t>
            </w:r>
          </w:p>
        </w:tc>
      </w:tr>
      <w:tr w:rsidR="00E63AB0" w:rsidTr="00E63AB0">
        <w:trPr>
          <w:trHeight w:val="2126"/>
        </w:trPr>
        <w:tc>
          <w:tcPr>
            <w:tcW w:w="9285" w:type="dxa"/>
            <w:gridSpan w:val="4"/>
            <w:shd w:val="clear" w:color="auto" w:fill="FFFFFF"/>
          </w:tcPr>
          <w:p w:rsidR="00E63AB0" w:rsidRDefault="00E63AB0" w:rsidP="00E63AB0">
            <w:pPr>
              <w:jc w:val="both"/>
            </w:pPr>
            <w:r>
              <w:t>Na magisterský studijní program Management ve zdravotnictví navazuje doktorský studijní program Ekonomika a management.</w:t>
            </w:r>
          </w:p>
        </w:tc>
      </w:tr>
    </w:tbl>
    <w:p w:rsidR="008B6D4C" w:rsidRDefault="008B6D4C">
      <w:pPr>
        <w:spacing w:after="160" w:line="259" w:lineRule="auto"/>
      </w:pPr>
    </w:p>
    <w:p w:rsidR="008B6D4C" w:rsidRDefault="008B6D4C">
      <w:pPr>
        <w:spacing w:after="160" w:line="259" w:lineRule="auto"/>
      </w:pPr>
    </w:p>
    <w:tbl>
      <w:tblPr>
        <w:tblW w:w="958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5"/>
        <w:gridCol w:w="284"/>
        <w:gridCol w:w="568"/>
        <w:gridCol w:w="850"/>
        <w:gridCol w:w="851"/>
        <w:gridCol w:w="2835"/>
        <w:gridCol w:w="993"/>
        <w:gridCol w:w="814"/>
        <w:gridCol w:w="13"/>
      </w:tblGrid>
      <w:tr w:rsidR="00174EC9" w:rsidTr="00AA254B">
        <w:tc>
          <w:tcPr>
            <w:tcW w:w="9583" w:type="dxa"/>
            <w:gridSpan w:val="9"/>
            <w:tcBorders>
              <w:bottom w:val="double" w:sz="4" w:space="0" w:color="auto"/>
            </w:tcBorders>
            <w:shd w:val="clear" w:color="auto" w:fill="BDD6EE"/>
          </w:tcPr>
          <w:p w:rsidR="00174EC9" w:rsidRDefault="00174EC9">
            <w:pPr>
              <w:jc w:val="both"/>
              <w:rPr>
                <w:b/>
                <w:sz w:val="28"/>
              </w:rPr>
            </w:pPr>
            <w:r>
              <w:rPr>
                <w:b/>
                <w:sz w:val="28"/>
              </w:rPr>
              <w:lastRenderedPageBreak/>
              <w:t>B-IIa – Studijní plány a návrh témat prací (bakalářské a magisterské studijní programy)</w:t>
            </w:r>
          </w:p>
        </w:tc>
      </w:tr>
      <w:tr w:rsidR="00174EC9" w:rsidTr="00AA254B">
        <w:tc>
          <w:tcPr>
            <w:tcW w:w="2659" w:type="dxa"/>
            <w:gridSpan w:val="2"/>
            <w:shd w:val="clear" w:color="auto" w:fill="F7CAAC"/>
          </w:tcPr>
          <w:p w:rsidR="00174EC9" w:rsidRDefault="00174EC9">
            <w:pPr>
              <w:rPr>
                <w:b/>
                <w:sz w:val="22"/>
              </w:rPr>
            </w:pPr>
            <w:r>
              <w:rPr>
                <w:b/>
                <w:sz w:val="22"/>
              </w:rPr>
              <w:t>Označení studijního plánu</w:t>
            </w:r>
          </w:p>
        </w:tc>
        <w:tc>
          <w:tcPr>
            <w:tcW w:w="6924" w:type="dxa"/>
            <w:gridSpan w:val="7"/>
          </w:tcPr>
          <w:p w:rsidR="00174EC9" w:rsidRDefault="00023C7E" w:rsidP="00023C7E">
            <w:pPr>
              <w:rPr>
                <w:b/>
                <w:sz w:val="22"/>
              </w:rPr>
            </w:pPr>
            <w:r>
              <w:rPr>
                <w:b/>
                <w:sz w:val="22"/>
              </w:rPr>
              <w:t>Management ve zdravotnictví</w:t>
            </w:r>
            <w:r w:rsidR="00E53A08">
              <w:rPr>
                <w:b/>
                <w:sz w:val="22"/>
              </w:rPr>
              <w:t xml:space="preserve"> – prezenční forma studia</w:t>
            </w:r>
          </w:p>
        </w:tc>
      </w:tr>
      <w:tr w:rsidR="00174EC9" w:rsidTr="00AA254B">
        <w:tc>
          <w:tcPr>
            <w:tcW w:w="9583" w:type="dxa"/>
            <w:gridSpan w:val="9"/>
            <w:shd w:val="clear" w:color="auto" w:fill="F7CAAC"/>
          </w:tcPr>
          <w:p w:rsidR="00174EC9" w:rsidRDefault="00174EC9">
            <w:pPr>
              <w:jc w:val="center"/>
              <w:rPr>
                <w:b/>
                <w:sz w:val="22"/>
              </w:rPr>
            </w:pPr>
            <w:r>
              <w:rPr>
                <w:b/>
                <w:sz w:val="22"/>
              </w:rPr>
              <w:t>Povinné předměty</w:t>
            </w:r>
          </w:p>
        </w:tc>
      </w:tr>
      <w:tr w:rsidR="00174EC9" w:rsidTr="00AA254B">
        <w:trPr>
          <w:gridAfter w:val="1"/>
          <w:wAfter w:w="13" w:type="dxa"/>
        </w:trPr>
        <w:tc>
          <w:tcPr>
            <w:tcW w:w="2375" w:type="dxa"/>
            <w:shd w:val="clear" w:color="auto" w:fill="F7CAAC"/>
          </w:tcPr>
          <w:p w:rsidR="00174EC9" w:rsidRDefault="00174EC9" w:rsidP="00883A06">
            <w:pPr>
              <w:rPr>
                <w:b/>
              </w:rPr>
            </w:pPr>
            <w:r>
              <w:rPr>
                <w:b/>
                <w:sz w:val="22"/>
              </w:rPr>
              <w:t>Název předmětu</w:t>
            </w:r>
          </w:p>
        </w:tc>
        <w:tc>
          <w:tcPr>
            <w:tcW w:w="852" w:type="dxa"/>
            <w:gridSpan w:val="2"/>
            <w:shd w:val="clear" w:color="auto" w:fill="F7CAAC"/>
          </w:tcPr>
          <w:p w:rsidR="00174EC9" w:rsidRDefault="00BD4BC6" w:rsidP="00883A06">
            <w:pPr>
              <w:rPr>
                <w:b/>
                <w:sz w:val="22"/>
              </w:rPr>
            </w:pPr>
            <w:r>
              <w:rPr>
                <w:b/>
                <w:sz w:val="22"/>
              </w:rPr>
              <w:t>R</w:t>
            </w:r>
            <w:r w:rsidR="00174EC9">
              <w:rPr>
                <w:b/>
                <w:sz w:val="22"/>
              </w:rPr>
              <w:t>ozsah</w:t>
            </w:r>
          </w:p>
          <w:p w:rsidR="00BD4BC6" w:rsidRDefault="00BD4BC6" w:rsidP="00883A06">
            <w:pPr>
              <w:rPr>
                <w:b/>
              </w:rPr>
            </w:pPr>
            <w:r>
              <w:rPr>
                <w:b/>
                <w:sz w:val="22"/>
              </w:rPr>
              <w:t>p-c-s</w:t>
            </w:r>
          </w:p>
        </w:tc>
        <w:tc>
          <w:tcPr>
            <w:tcW w:w="850" w:type="dxa"/>
            <w:shd w:val="clear" w:color="auto" w:fill="F7CAAC"/>
          </w:tcPr>
          <w:p w:rsidR="00174EC9" w:rsidRDefault="00174EC9" w:rsidP="000F6A8C">
            <w:pPr>
              <w:rPr>
                <w:b/>
                <w:sz w:val="22"/>
              </w:rPr>
            </w:pPr>
            <w:r>
              <w:rPr>
                <w:b/>
                <w:sz w:val="22"/>
              </w:rPr>
              <w:t>způsob ověř.</w:t>
            </w:r>
          </w:p>
        </w:tc>
        <w:tc>
          <w:tcPr>
            <w:tcW w:w="851" w:type="dxa"/>
            <w:shd w:val="clear" w:color="auto" w:fill="F7CAAC"/>
          </w:tcPr>
          <w:p w:rsidR="00174EC9" w:rsidRDefault="00174EC9" w:rsidP="00883A06">
            <w:pPr>
              <w:rPr>
                <w:b/>
                <w:sz w:val="22"/>
              </w:rPr>
            </w:pPr>
            <w:r>
              <w:rPr>
                <w:b/>
                <w:sz w:val="22"/>
              </w:rPr>
              <w:t xml:space="preserve"> počet kred.</w:t>
            </w:r>
          </w:p>
        </w:tc>
        <w:tc>
          <w:tcPr>
            <w:tcW w:w="2835" w:type="dxa"/>
            <w:shd w:val="clear" w:color="auto" w:fill="F7CAAC"/>
          </w:tcPr>
          <w:p w:rsidR="00174EC9" w:rsidRDefault="00174EC9" w:rsidP="00883A06">
            <w:pPr>
              <w:rPr>
                <w:b/>
                <w:sz w:val="22"/>
              </w:rPr>
            </w:pPr>
            <w:r>
              <w:rPr>
                <w:b/>
                <w:sz w:val="22"/>
              </w:rPr>
              <w:t>vyučující</w:t>
            </w:r>
          </w:p>
        </w:tc>
        <w:tc>
          <w:tcPr>
            <w:tcW w:w="993" w:type="dxa"/>
            <w:shd w:val="clear" w:color="auto" w:fill="F7CAAC"/>
          </w:tcPr>
          <w:p w:rsidR="00174EC9" w:rsidRDefault="00174EC9" w:rsidP="00883A06">
            <w:pPr>
              <w:rPr>
                <w:b/>
                <w:color w:val="FF0000"/>
                <w:sz w:val="22"/>
              </w:rPr>
            </w:pPr>
            <w:r>
              <w:rPr>
                <w:b/>
                <w:sz w:val="22"/>
              </w:rPr>
              <w:t>dop. roč./sem.</w:t>
            </w:r>
          </w:p>
        </w:tc>
        <w:tc>
          <w:tcPr>
            <w:tcW w:w="814" w:type="dxa"/>
            <w:shd w:val="clear" w:color="auto" w:fill="F7CAAC"/>
          </w:tcPr>
          <w:p w:rsidR="00174EC9" w:rsidRDefault="00174EC9" w:rsidP="00883A06">
            <w:pPr>
              <w:rPr>
                <w:b/>
                <w:sz w:val="22"/>
              </w:rPr>
            </w:pPr>
            <w:r>
              <w:rPr>
                <w:b/>
                <w:sz w:val="22"/>
              </w:rPr>
              <w:t>profil. základ</w:t>
            </w:r>
          </w:p>
        </w:tc>
      </w:tr>
      <w:tr w:rsidR="00174EC9" w:rsidTr="00AA254B">
        <w:trPr>
          <w:gridAfter w:val="1"/>
          <w:wAfter w:w="13" w:type="dxa"/>
        </w:trPr>
        <w:tc>
          <w:tcPr>
            <w:tcW w:w="2375" w:type="dxa"/>
          </w:tcPr>
          <w:p w:rsidR="00174EC9" w:rsidRDefault="00883A06" w:rsidP="00FC1710">
            <w:r>
              <w:t xml:space="preserve">Management </w:t>
            </w:r>
            <w:r w:rsidR="00FC1710">
              <w:t>zdravotnických zařízení</w:t>
            </w:r>
          </w:p>
        </w:tc>
        <w:tc>
          <w:tcPr>
            <w:tcW w:w="852" w:type="dxa"/>
            <w:gridSpan w:val="2"/>
          </w:tcPr>
          <w:p w:rsidR="00174EC9" w:rsidRDefault="00883A06" w:rsidP="00883A06">
            <w:r>
              <w:t>2</w:t>
            </w:r>
            <w:r w:rsidR="00E22B46">
              <w:t>6</w:t>
            </w:r>
            <w:r>
              <w:t>-0-1</w:t>
            </w:r>
            <w:r w:rsidR="00E22B46">
              <w:t>3</w:t>
            </w:r>
          </w:p>
        </w:tc>
        <w:tc>
          <w:tcPr>
            <w:tcW w:w="850" w:type="dxa"/>
          </w:tcPr>
          <w:p w:rsidR="00174EC9" w:rsidRDefault="00883A06" w:rsidP="00883A06">
            <w:r>
              <w:t>zp, zk</w:t>
            </w:r>
          </w:p>
        </w:tc>
        <w:tc>
          <w:tcPr>
            <w:tcW w:w="851" w:type="dxa"/>
          </w:tcPr>
          <w:p w:rsidR="00174EC9" w:rsidRDefault="00883A06" w:rsidP="00883A06">
            <w:r>
              <w:t>5</w:t>
            </w:r>
          </w:p>
        </w:tc>
        <w:tc>
          <w:tcPr>
            <w:tcW w:w="2835" w:type="dxa"/>
          </w:tcPr>
          <w:p w:rsidR="00174EC9" w:rsidRPr="00D17215" w:rsidRDefault="00883A06" w:rsidP="00883A06">
            <w:pPr>
              <w:rPr>
                <w:b/>
              </w:rPr>
            </w:pPr>
            <w:r w:rsidRPr="00D17215">
              <w:rPr>
                <w:b/>
              </w:rPr>
              <w:t>Ing. Vydrová, Ph.D.</w:t>
            </w:r>
          </w:p>
          <w:p w:rsidR="00883A06" w:rsidRDefault="00883A06" w:rsidP="00883A06">
            <w:r>
              <w:t>Vydrová 100%</w:t>
            </w:r>
          </w:p>
        </w:tc>
        <w:tc>
          <w:tcPr>
            <w:tcW w:w="993" w:type="dxa"/>
          </w:tcPr>
          <w:p w:rsidR="00174EC9" w:rsidRDefault="00883A06" w:rsidP="00883A06">
            <w:r>
              <w:t>1/Z</w:t>
            </w:r>
          </w:p>
        </w:tc>
        <w:tc>
          <w:tcPr>
            <w:tcW w:w="814" w:type="dxa"/>
          </w:tcPr>
          <w:p w:rsidR="00174EC9" w:rsidRDefault="0033576E" w:rsidP="00883A06">
            <w:r>
              <w:t>PZ</w:t>
            </w:r>
          </w:p>
        </w:tc>
      </w:tr>
      <w:tr w:rsidR="00174EC9" w:rsidTr="00AA254B">
        <w:trPr>
          <w:gridAfter w:val="1"/>
          <w:wAfter w:w="13" w:type="dxa"/>
        </w:trPr>
        <w:tc>
          <w:tcPr>
            <w:tcW w:w="2375" w:type="dxa"/>
          </w:tcPr>
          <w:p w:rsidR="00174EC9" w:rsidRDefault="00883A06" w:rsidP="00883A06">
            <w:r>
              <w:t>Ekonomie I</w:t>
            </w:r>
          </w:p>
        </w:tc>
        <w:tc>
          <w:tcPr>
            <w:tcW w:w="852" w:type="dxa"/>
            <w:gridSpan w:val="2"/>
          </w:tcPr>
          <w:p w:rsidR="00174EC9" w:rsidRDefault="00883A06" w:rsidP="00883A06">
            <w:r>
              <w:t>2</w:t>
            </w:r>
            <w:r w:rsidR="00E22B46">
              <w:t>6</w:t>
            </w:r>
            <w:r>
              <w:t>-0-2</w:t>
            </w:r>
            <w:r w:rsidR="00E22B46">
              <w:t>6</w:t>
            </w:r>
          </w:p>
        </w:tc>
        <w:tc>
          <w:tcPr>
            <w:tcW w:w="850" w:type="dxa"/>
          </w:tcPr>
          <w:p w:rsidR="00174EC9" w:rsidRDefault="00883A06" w:rsidP="00883A06">
            <w:r>
              <w:t>zp, zk</w:t>
            </w:r>
          </w:p>
        </w:tc>
        <w:tc>
          <w:tcPr>
            <w:tcW w:w="851" w:type="dxa"/>
          </w:tcPr>
          <w:p w:rsidR="00174EC9" w:rsidRDefault="00883A06" w:rsidP="00883A06">
            <w:r>
              <w:t>6</w:t>
            </w:r>
          </w:p>
        </w:tc>
        <w:tc>
          <w:tcPr>
            <w:tcW w:w="2835" w:type="dxa"/>
          </w:tcPr>
          <w:p w:rsidR="00174EC9" w:rsidRPr="00D17215" w:rsidRDefault="00883A06" w:rsidP="00883A06">
            <w:pPr>
              <w:rPr>
                <w:b/>
              </w:rPr>
            </w:pPr>
            <w:r w:rsidRPr="00D17215">
              <w:rPr>
                <w:b/>
              </w:rPr>
              <w:t>doc. Ing. Dohnalová, Ph.D.</w:t>
            </w:r>
          </w:p>
          <w:p w:rsidR="00883A06" w:rsidRDefault="00883A06" w:rsidP="00E709A9">
            <w:r>
              <w:t xml:space="preserve">Dohnalová </w:t>
            </w:r>
            <w:r w:rsidR="00E709A9">
              <w:t>60</w:t>
            </w:r>
            <w:r>
              <w:t>%</w:t>
            </w:r>
          </w:p>
          <w:p w:rsidR="00E709A9" w:rsidRDefault="00E709A9" w:rsidP="00E709A9">
            <w:r>
              <w:t>Dobeš 40%</w:t>
            </w:r>
          </w:p>
        </w:tc>
        <w:tc>
          <w:tcPr>
            <w:tcW w:w="993" w:type="dxa"/>
          </w:tcPr>
          <w:p w:rsidR="00174EC9" w:rsidRDefault="00883A06" w:rsidP="00883A06">
            <w:r>
              <w:t>1/Z</w:t>
            </w:r>
          </w:p>
        </w:tc>
        <w:tc>
          <w:tcPr>
            <w:tcW w:w="814" w:type="dxa"/>
          </w:tcPr>
          <w:p w:rsidR="00174EC9" w:rsidRDefault="00883A06" w:rsidP="00883A06">
            <w:r>
              <w:t>ZT</w:t>
            </w:r>
          </w:p>
        </w:tc>
      </w:tr>
      <w:tr w:rsidR="00174EC9" w:rsidTr="00AA254B">
        <w:trPr>
          <w:gridAfter w:val="1"/>
          <w:wAfter w:w="13" w:type="dxa"/>
        </w:trPr>
        <w:tc>
          <w:tcPr>
            <w:tcW w:w="2375" w:type="dxa"/>
          </w:tcPr>
          <w:p w:rsidR="00174EC9" w:rsidRDefault="00E709A9" w:rsidP="00883A06">
            <w:r>
              <w:t>Management kvality ve zdravotnictví</w:t>
            </w:r>
          </w:p>
        </w:tc>
        <w:tc>
          <w:tcPr>
            <w:tcW w:w="852" w:type="dxa"/>
            <w:gridSpan w:val="2"/>
          </w:tcPr>
          <w:p w:rsidR="00174EC9" w:rsidRDefault="00E709A9" w:rsidP="00883A06">
            <w:r>
              <w:t>2</w:t>
            </w:r>
            <w:r w:rsidR="00E22B46">
              <w:t>6</w:t>
            </w:r>
            <w:r>
              <w:t>-0-1</w:t>
            </w:r>
            <w:r w:rsidR="00E22B46">
              <w:t>3</w:t>
            </w:r>
          </w:p>
        </w:tc>
        <w:tc>
          <w:tcPr>
            <w:tcW w:w="850" w:type="dxa"/>
          </w:tcPr>
          <w:p w:rsidR="00174EC9" w:rsidRDefault="00E709A9" w:rsidP="00883A06">
            <w:r>
              <w:t>klz</w:t>
            </w:r>
          </w:p>
        </w:tc>
        <w:tc>
          <w:tcPr>
            <w:tcW w:w="851" w:type="dxa"/>
          </w:tcPr>
          <w:p w:rsidR="00174EC9" w:rsidRDefault="00E709A9" w:rsidP="00883A06">
            <w:r>
              <w:t>4</w:t>
            </w:r>
          </w:p>
        </w:tc>
        <w:tc>
          <w:tcPr>
            <w:tcW w:w="2835" w:type="dxa"/>
          </w:tcPr>
          <w:p w:rsidR="00174EC9" w:rsidRPr="00D17215" w:rsidRDefault="00E709A9" w:rsidP="00883A06">
            <w:pPr>
              <w:rPr>
                <w:b/>
              </w:rPr>
            </w:pPr>
            <w:r w:rsidRPr="00D17215">
              <w:rPr>
                <w:b/>
              </w:rPr>
              <w:t>doc. Ing. Briš, CSc.</w:t>
            </w:r>
          </w:p>
          <w:p w:rsidR="00E709A9" w:rsidRDefault="00E709A9" w:rsidP="00883A06">
            <w:r>
              <w:t>Briš 100%</w:t>
            </w:r>
          </w:p>
        </w:tc>
        <w:tc>
          <w:tcPr>
            <w:tcW w:w="993" w:type="dxa"/>
          </w:tcPr>
          <w:p w:rsidR="00174EC9" w:rsidRDefault="00E709A9" w:rsidP="00883A06">
            <w:r>
              <w:t>1/Z</w:t>
            </w:r>
          </w:p>
        </w:tc>
        <w:tc>
          <w:tcPr>
            <w:tcW w:w="814" w:type="dxa"/>
          </w:tcPr>
          <w:p w:rsidR="00174EC9" w:rsidRDefault="00DB78C8" w:rsidP="00883A06">
            <w:r>
              <w:t>PZ</w:t>
            </w:r>
          </w:p>
        </w:tc>
      </w:tr>
      <w:tr w:rsidR="00174EC9" w:rsidTr="00AA254B">
        <w:trPr>
          <w:gridAfter w:val="1"/>
          <w:wAfter w:w="13" w:type="dxa"/>
        </w:trPr>
        <w:tc>
          <w:tcPr>
            <w:tcW w:w="2375" w:type="dxa"/>
          </w:tcPr>
          <w:p w:rsidR="00174EC9" w:rsidRDefault="00E709A9" w:rsidP="00883A06">
            <w:r>
              <w:t>Informační systémy ve zdravotnictví</w:t>
            </w:r>
          </w:p>
        </w:tc>
        <w:tc>
          <w:tcPr>
            <w:tcW w:w="852" w:type="dxa"/>
            <w:gridSpan w:val="2"/>
          </w:tcPr>
          <w:p w:rsidR="00174EC9" w:rsidRDefault="00E22B46" w:rsidP="00883A06">
            <w:r>
              <w:t>13</w:t>
            </w:r>
            <w:r w:rsidR="00E709A9">
              <w:t>-0-2</w:t>
            </w:r>
            <w:r>
              <w:t>6</w:t>
            </w:r>
          </w:p>
        </w:tc>
        <w:tc>
          <w:tcPr>
            <w:tcW w:w="850" w:type="dxa"/>
          </w:tcPr>
          <w:p w:rsidR="00174EC9" w:rsidRDefault="00E709A9" w:rsidP="00883A06">
            <w:r>
              <w:t>zp, zk</w:t>
            </w:r>
          </w:p>
        </w:tc>
        <w:tc>
          <w:tcPr>
            <w:tcW w:w="851" w:type="dxa"/>
          </w:tcPr>
          <w:p w:rsidR="00174EC9" w:rsidRDefault="00E709A9" w:rsidP="00883A06">
            <w:r>
              <w:t>4</w:t>
            </w:r>
          </w:p>
        </w:tc>
        <w:tc>
          <w:tcPr>
            <w:tcW w:w="2835" w:type="dxa"/>
          </w:tcPr>
          <w:p w:rsidR="00174EC9" w:rsidRPr="00D17215" w:rsidRDefault="00E709A9" w:rsidP="00883A06">
            <w:pPr>
              <w:rPr>
                <w:b/>
              </w:rPr>
            </w:pPr>
            <w:r w:rsidRPr="00D17215">
              <w:rPr>
                <w:b/>
              </w:rPr>
              <w:t>prof. Ing. Buřita, CSc.</w:t>
            </w:r>
          </w:p>
          <w:p w:rsidR="00E709A9" w:rsidRDefault="00E709A9" w:rsidP="00883A06">
            <w:r>
              <w:t>Buřita 60%</w:t>
            </w:r>
          </w:p>
          <w:p w:rsidR="00E709A9" w:rsidRDefault="009E5C87" w:rsidP="00E709A9">
            <w:r>
              <w:t xml:space="preserve">Janů </w:t>
            </w:r>
            <w:r w:rsidR="00E709A9">
              <w:t>40% ext.</w:t>
            </w:r>
          </w:p>
        </w:tc>
        <w:tc>
          <w:tcPr>
            <w:tcW w:w="993" w:type="dxa"/>
          </w:tcPr>
          <w:p w:rsidR="00174EC9" w:rsidRDefault="00E709A9" w:rsidP="00883A06">
            <w:r>
              <w:t>1/Z</w:t>
            </w:r>
          </w:p>
        </w:tc>
        <w:tc>
          <w:tcPr>
            <w:tcW w:w="814" w:type="dxa"/>
          </w:tcPr>
          <w:p w:rsidR="00174EC9" w:rsidRDefault="00DB78C8" w:rsidP="00883A06">
            <w:r>
              <w:t>P</w:t>
            </w:r>
          </w:p>
        </w:tc>
      </w:tr>
      <w:tr w:rsidR="00174EC9" w:rsidTr="00AA254B">
        <w:trPr>
          <w:gridAfter w:val="1"/>
          <w:wAfter w:w="13" w:type="dxa"/>
        </w:trPr>
        <w:tc>
          <w:tcPr>
            <w:tcW w:w="2375" w:type="dxa"/>
          </w:tcPr>
          <w:p w:rsidR="00174EC9" w:rsidRDefault="00E709A9" w:rsidP="00883A06">
            <w:r>
              <w:t>Zdravotní politika, zdravotní systémy a instituce</w:t>
            </w:r>
          </w:p>
        </w:tc>
        <w:tc>
          <w:tcPr>
            <w:tcW w:w="852" w:type="dxa"/>
            <w:gridSpan w:val="2"/>
          </w:tcPr>
          <w:p w:rsidR="00174EC9" w:rsidRDefault="00F25455" w:rsidP="00883A06">
            <w:r>
              <w:t>39</w:t>
            </w:r>
            <w:r w:rsidR="00E709A9">
              <w:t>-0-0</w:t>
            </w:r>
          </w:p>
        </w:tc>
        <w:tc>
          <w:tcPr>
            <w:tcW w:w="850" w:type="dxa"/>
          </w:tcPr>
          <w:p w:rsidR="00174EC9" w:rsidRDefault="00E709A9" w:rsidP="00883A06">
            <w:r>
              <w:t>zp, zk</w:t>
            </w:r>
          </w:p>
        </w:tc>
        <w:tc>
          <w:tcPr>
            <w:tcW w:w="851" w:type="dxa"/>
          </w:tcPr>
          <w:p w:rsidR="00174EC9" w:rsidRDefault="00E709A9" w:rsidP="00883A06">
            <w:r>
              <w:t>4</w:t>
            </w:r>
          </w:p>
        </w:tc>
        <w:tc>
          <w:tcPr>
            <w:tcW w:w="2835" w:type="dxa"/>
          </w:tcPr>
          <w:p w:rsidR="00174EC9" w:rsidRPr="00D17215" w:rsidRDefault="00E709A9" w:rsidP="00883A06">
            <w:pPr>
              <w:rPr>
                <w:b/>
              </w:rPr>
            </w:pPr>
            <w:r w:rsidRPr="00D17215">
              <w:rPr>
                <w:b/>
              </w:rPr>
              <w:t>prof. MUDr. Slaný, CSc.</w:t>
            </w:r>
          </w:p>
          <w:p w:rsidR="00E709A9" w:rsidRDefault="00E709A9" w:rsidP="00883A06">
            <w:r>
              <w:t>Slaný 100%</w:t>
            </w:r>
          </w:p>
        </w:tc>
        <w:tc>
          <w:tcPr>
            <w:tcW w:w="993" w:type="dxa"/>
          </w:tcPr>
          <w:p w:rsidR="00174EC9" w:rsidRDefault="00E709A9" w:rsidP="00883A06">
            <w:r>
              <w:t>1/Z</w:t>
            </w:r>
          </w:p>
        </w:tc>
        <w:tc>
          <w:tcPr>
            <w:tcW w:w="814" w:type="dxa"/>
          </w:tcPr>
          <w:p w:rsidR="00174EC9" w:rsidRDefault="00E709A9" w:rsidP="00883A06">
            <w:r>
              <w:t>ZT</w:t>
            </w:r>
          </w:p>
        </w:tc>
      </w:tr>
      <w:tr w:rsidR="00174EC9" w:rsidTr="00AA254B">
        <w:trPr>
          <w:gridAfter w:val="1"/>
          <w:wAfter w:w="13" w:type="dxa"/>
        </w:trPr>
        <w:tc>
          <w:tcPr>
            <w:tcW w:w="2375" w:type="dxa"/>
          </w:tcPr>
          <w:p w:rsidR="00174EC9" w:rsidRDefault="00FC1710" w:rsidP="00883A06">
            <w:r>
              <w:t xml:space="preserve">Ekonomika </w:t>
            </w:r>
            <w:r w:rsidR="00E709A9">
              <w:t>zdravotnictví</w:t>
            </w:r>
          </w:p>
        </w:tc>
        <w:tc>
          <w:tcPr>
            <w:tcW w:w="852" w:type="dxa"/>
            <w:gridSpan w:val="2"/>
          </w:tcPr>
          <w:p w:rsidR="00174EC9" w:rsidRDefault="00E22B46" w:rsidP="00883A06">
            <w:r>
              <w:t>26-0-13</w:t>
            </w:r>
          </w:p>
        </w:tc>
        <w:tc>
          <w:tcPr>
            <w:tcW w:w="850" w:type="dxa"/>
          </w:tcPr>
          <w:p w:rsidR="00174EC9" w:rsidRDefault="00E709A9" w:rsidP="00883A06">
            <w:r>
              <w:t>zp, zk</w:t>
            </w:r>
          </w:p>
        </w:tc>
        <w:tc>
          <w:tcPr>
            <w:tcW w:w="851" w:type="dxa"/>
          </w:tcPr>
          <w:p w:rsidR="00174EC9" w:rsidRDefault="00E709A9" w:rsidP="00883A06">
            <w:r>
              <w:t>5</w:t>
            </w:r>
          </w:p>
        </w:tc>
        <w:tc>
          <w:tcPr>
            <w:tcW w:w="2835" w:type="dxa"/>
          </w:tcPr>
          <w:p w:rsidR="00174EC9" w:rsidRPr="00AA254B" w:rsidRDefault="00E709A9" w:rsidP="00883A06">
            <w:pPr>
              <w:rPr>
                <w:b/>
              </w:rPr>
            </w:pPr>
            <w:r w:rsidRPr="00AA254B">
              <w:rPr>
                <w:b/>
              </w:rPr>
              <w:t>Ing. Otrusinová, Ph.D.</w:t>
            </w:r>
          </w:p>
          <w:p w:rsidR="00E709A9" w:rsidRDefault="00E709A9" w:rsidP="00883A06">
            <w:r>
              <w:t>Ostrusinová 100%</w:t>
            </w:r>
          </w:p>
        </w:tc>
        <w:tc>
          <w:tcPr>
            <w:tcW w:w="993" w:type="dxa"/>
          </w:tcPr>
          <w:p w:rsidR="00174EC9" w:rsidRDefault="00E709A9" w:rsidP="00883A06">
            <w:r>
              <w:t>1/Z</w:t>
            </w:r>
          </w:p>
        </w:tc>
        <w:tc>
          <w:tcPr>
            <w:tcW w:w="814" w:type="dxa"/>
          </w:tcPr>
          <w:p w:rsidR="00174EC9" w:rsidRDefault="00E709A9" w:rsidP="00883A06">
            <w:r>
              <w:t>PZ</w:t>
            </w:r>
          </w:p>
        </w:tc>
      </w:tr>
      <w:tr w:rsidR="00E709A9" w:rsidTr="00AA254B">
        <w:trPr>
          <w:gridAfter w:val="1"/>
          <w:wAfter w:w="13" w:type="dxa"/>
        </w:trPr>
        <w:tc>
          <w:tcPr>
            <w:tcW w:w="2375" w:type="dxa"/>
          </w:tcPr>
          <w:p w:rsidR="00E709A9" w:rsidRDefault="00E709A9" w:rsidP="00E709A9">
            <w:r>
              <w:t>Řízení akutní ústavní a ambulantní péče</w:t>
            </w:r>
          </w:p>
        </w:tc>
        <w:tc>
          <w:tcPr>
            <w:tcW w:w="852" w:type="dxa"/>
            <w:gridSpan w:val="2"/>
          </w:tcPr>
          <w:p w:rsidR="00E709A9" w:rsidRDefault="00E709A9" w:rsidP="00E709A9">
            <w:r>
              <w:t>0-3</w:t>
            </w:r>
            <w:r w:rsidR="00E22B46">
              <w:t>9</w:t>
            </w:r>
            <w:r>
              <w:t>-0</w:t>
            </w:r>
          </w:p>
        </w:tc>
        <w:tc>
          <w:tcPr>
            <w:tcW w:w="850" w:type="dxa"/>
          </w:tcPr>
          <w:p w:rsidR="00E709A9" w:rsidRDefault="00E709A9" w:rsidP="00E709A9">
            <w:r>
              <w:t>klz</w:t>
            </w:r>
          </w:p>
        </w:tc>
        <w:tc>
          <w:tcPr>
            <w:tcW w:w="851" w:type="dxa"/>
          </w:tcPr>
          <w:p w:rsidR="00E709A9" w:rsidRDefault="00E709A9" w:rsidP="00E709A9">
            <w:r>
              <w:t>4</w:t>
            </w:r>
          </w:p>
        </w:tc>
        <w:tc>
          <w:tcPr>
            <w:tcW w:w="2835" w:type="dxa"/>
          </w:tcPr>
          <w:p w:rsidR="00E709A9" w:rsidRPr="00AA254B" w:rsidRDefault="0079610A" w:rsidP="00E709A9">
            <w:pPr>
              <w:rPr>
                <w:b/>
              </w:rPr>
            </w:pPr>
            <w:r>
              <w:rPr>
                <w:b/>
              </w:rPr>
              <w:t>MUDr. Adamík, Ph.D.</w:t>
            </w:r>
          </w:p>
          <w:p w:rsidR="00E709A9" w:rsidRDefault="0079610A" w:rsidP="00E709A9">
            <w:r>
              <w:t xml:space="preserve">Adamík </w:t>
            </w:r>
            <w:r w:rsidR="00E709A9">
              <w:t>100%</w:t>
            </w:r>
          </w:p>
        </w:tc>
        <w:tc>
          <w:tcPr>
            <w:tcW w:w="993" w:type="dxa"/>
          </w:tcPr>
          <w:p w:rsidR="00E709A9" w:rsidRDefault="00E709A9" w:rsidP="00E709A9">
            <w:r>
              <w:t>1/Z</w:t>
            </w:r>
          </w:p>
        </w:tc>
        <w:tc>
          <w:tcPr>
            <w:tcW w:w="814" w:type="dxa"/>
          </w:tcPr>
          <w:p w:rsidR="00E709A9" w:rsidRDefault="00DB78C8" w:rsidP="00E709A9">
            <w:r>
              <w:t>P</w:t>
            </w:r>
          </w:p>
        </w:tc>
      </w:tr>
      <w:tr w:rsidR="00E709A9" w:rsidTr="00AA254B">
        <w:trPr>
          <w:gridAfter w:val="1"/>
          <w:wAfter w:w="13" w:type="dxa"/>
        </w:trPr>
        <w:tc>
          <w:tcPr>
            <w:tcW w:w="2375" w:type="dxa"/>
          </w:tcPr>
          <w:p w:rsidR="00E709A9" w:rsidRDefault="00E709A9" w:rsidP="00E709A9">
            <w:r>
              <w:t>Ekonomie II</w:t>
            </w:r>
          </w:p>
        </w:tc>
        <w:tc>
          <w:tcPr>
            <w:tcW w:w="852" w:type="dxa"/>
            <w:gridSpan w:val="2"/>
          </w:tcPr>
          <w:p w:rsidR="00E709A9" w:rsidRDefault="00E22B46" w:rsidP="00E709A9">
            <w:r>
              <w:t>26-0-26</w:t>
            </w:r>
          </w:p>
        </w:tc>
        <w:tc>
          <w:tcPr>
            <w:tcW w:w="850" w:type="dxa"/>
          </w:tcPr>
          <w:p w:rsidR="00E709A9" w:rsidRDefault="00E709A9" w:rsidP="00E709A9">
            <w:r>
              <w:t>zp, zk</w:t>
            </w:r>
          </w:p>
        </w:tc>
        <w:tc>
          <w:tcPr>
            <w:tcW w:w="851" w:type="dxa"/>
          </w:tcPr>
          <w:p w:rsidR="00E709A9" w:rsidRDefault="00E709A9" w:rsidP="00E709A9">
            <w:r>
              <w:t>6</w:t>
            </w:r>
          </w:p>
        </w:tc>
        <w:tc>
          <w:tcPr>
            <w:tcW w:w="2835" w:type="dxa"/>
          </w:tcPr>
          <w:p w:rsidR="00E709A9" w:rsidRPr="00AA254B" w:rsidRDefault="00E709A9" w:rsidP="00E709A9">
            <w:pPr>
              <w:rPr>
                <w:b/>
              </w:rPr>
            </w:pPr>
            <w:r w:rsidRPr="00AA254B">
              <w:rPr>
                <w:b/>
              </w:rPr>
              <w:t>doc. Ing. Švarcová, Ph.D.</w:t>
            </w:r>
          </w:p>
          <w:p w:rsidR="00E709A9" w:rsidRDefault="00E709A9" w:rsidP="00E709A9">
            <w:r>
              <w:t>Švarcová 100%</w:t>
            </w:r>
          </w:p>
        </w:tc>
        <w:tc>
          <w:tcPr>
            <w:tcW w:w="993" w:type="dxa"/>
          </w:tcPr>
          <w:p w:rsidR="00E709A9" w:rsidRDefault="00E709A9" w:rsidP="00E709A9">
            <w:r>
              <w:t>1/L</w:t>
            </w:r>
          </w:p>
        </w:tc>
        <w:tc>
          <w:tcPr>
            <w:tcW w:w="814" w:type="dxa"/>
          </w:tcPr>
          <w:p w:rsidR="00E709A9" w:rsidRDefault="00E709A9" w:rsidP="00E709A9">
            <w:r>
              <w:t>ZT</w:t>
            </w:r>
          </w:p>
        </w:tc>
      </w:tr>
      <w:tr w:rsidR="00E709A9" w:rsidTr="00AA254B">
        <w:trPr>
          <w:gridAfter w:val="1"/>
          <w:wAfter w:w="13" w:type="dxa"/>
        </w:trPr>
        <w:tc>
          <w:tcPr>
            <w:tcW w:w="2375" w:type="dxa"/>
          </w:tcPr>
          <w:p w:rsidR="00E709A9" w:rsidRDefault="00E709A9" w:rsidP="00E709A9">
            <w:r>
              <w:t>Právo ve zdravotnictví</w:t>
            </w:r>
          </w:p>
        </w:tc>
        <w:tc>
          <w:tcPr>
            <w:tcW w:w="852" w:type="dxa"/>
            <w:gridSpan w:val="2"/>
          </w:tcPr>
          <w:p w:rsidR="00E709A9" w:rsidRDefault="00E22B46" w:rsidP="00E709A9">
            <w:r>
              <w:t>26-0-13</w:t>
            </w:r>
          </w:p>
        </w:tc>
        <w:tc>
          <w:tcPr>
            <w:tcW w:w="850" w:type="dxa"/>
          </w:tcPr>
          <w:p w:rsidR="00E709A9" w:rsidRDefault="00E709A9" w:rsidP="00E709A9">
            <w:r>
              <w:t>zp, zk</w:t>
            </w:r>
          </w:p>
        </w:tc>
        <w:tc>
          <w:tcPr>
            <w:tcW w:w="851" w:type="dxa"/>
          </w:tcPr>
          <w:p w:rsidR="00E709A9" w:rsidRDefault="00E709A9" w:rsidP="00E709A9">
            <w:r>
              <w:t>4</w:t>
            </w:r>
          </w:p>
        </w:tc>
        <w:tc>
          <w:tcPr>
            <w:tcW w:w="2835" w:type="dxa"/>
          </w:tcPr>
          <w:p w:rsidR="00E709A9" w:rsidRPr="00AA254B" w:rsidRDefault="00E709A9" w:rsidP="00E709A9">
            <w:pPr>
              <w:rPr>
                <w:b/>
              </w:rPr>
            </w:pPr>
            <w:r w:rsidRPr="00AA254B">
              <w:rPr>
                <w:b/>
              </w:rPr>
              <w:t>JUDr. Šnédar, Ph.D.</w:t>
            </w:r>
          </w:p>
          <w:p w:rsidR="00E709A9" w:rsidRDefault="00E709A9" w:rsidP="00E709A9">
            <w:r>
              <w:t>Šnédar 100%</w:t>
            </w:r>
          </w:p>
        </w:tc>
        <w:tc>
          <w:tcPr>
            <w:tcW w:w="993" w:type="dxa"/>
          </w:tcPr>
          <w:p w:rsidR="00E709A9" w:rsidRDefault="00E709A9" w:rsidP="00E709A9">
            <w:r>
              <w:t>1/L</w:t>
            </w:r>
          </w:p>
        </w:tc>
        <w:tc>
          <w:tcPr>
            <w:tcW w:w="814" w:type="dxa"/>
          </w:tcPr>
          <w:p w:rsidR="00E709A9" w:rsidRDefault="00E709A9" w:rsidP="00E709A9">
            <w:r>
              <w:t>P</w:t>
            </w:r>
          </w:p>
        </w:tc>
      </w:tr>
      <w:tr w:rsidR="00E709A9" w:rsidTr="00AA254B">
        <w:trPr>
          <w:gridAfter w:val="1"/>
          <w:wAfter w:w="13" w:type="dxa"/>
        </w:trPr>
        <w:tc>
          <w:tcPr>
            <w:tcW w:w="2375" w:type="dxa"/>
          </w:tcPr>
          <w:p w:rsidR="00E709A9" w:rsidRDefault="00E709A9" w:rsidP="00E709A9">
            <w:r>
              <w:t>Zdravotní pojišťovny a způsoby financování zdravotních služeb</w:t>
            </w:r>
          </w:p>
        </w:tc>
        <w:tc>
          <w:tcPr>
            <w:tcW w:w="852" w:type="dxa"/>
            <w:gridSpan w:val="2"/>
          </w:tcPr>
          <w:p w:rsidR="00E709A9" w:rsidRDefault="00E709A9" w:rsidP="00E709A9">
            <w:r>
              <w:t>2</w:t>
            </w:r>
            <w:r w:rsidR="00E22B46">
              <w:t>6</w:t>
            </w:r>
            <w:r>
              <w:t>-0-0</w:t>
            </w:r>
          </w:p>
        </w:tc>
        <w:tc>
          <w:tcPr>
            <w:tcW w:w="850" w:type="dxa"/>
          </w:tcPr>
          <w:p w:rsidR="00E709A9" w:rsidRDefault="00E709A9" w:rsidP="00E709A9">
            <w:r>
              <w:t>zp, zk</w:t>
            </w:r>
          </w:p>
        </w:tc>
        <w:tc>
          <w:tcPr>
            <w:tcW w:w="851" w:type="dxa"/>
          </w:tcPr>
          <w:p w:rsidR="00E709A9" w:rsidRDefault="00E709A9" w:rsidP="00E709A9">
            <w:r>
              <w:t>4</w:t>
            </w:r>
          </w:p>
        </w:tc>
        <w:tc>
          <w:tcPr>
            <w:tcW w:w="2835" w:type="dxa"/>
          </w:tcPr>
          <w:p w:rsidR="00E709A9" w:rsidRPr="00AA254B" w:rsidRDefault="000F6A8C" w:rsidP="00E709A9">
            <w:pPr>
              <w:rPr>
                <w:b/>
              </w:rPr>
            </w:pPr>
            <w:r w:rsidRPr="00AA254B">
              <w:rPr>
                <w:b/>
              </w:rPr>
              <w:t xml:space="preserve">Ing. </w:t>
            </w:r>
            <w:r w:rsidR="009613FF" w:rsidRPr="00AA254B">
              <w:rPr>
                <w:b/>
              </w:rPr>
              <w:t>Šatera</w:t>
            </w:r>
            <w:r w:rsidRPr="00AA254B">
              <w:rPr>
                <w:b/>
              </w:rPr>
              <w:t>, Ph.D. MBA</w:t>
            </w:r>
            <w:r w:rsidR="009613FF" w:rsidRPr="00AA254B">
              <w:rPr>
                <w:b/>
              </w:rPr>
              <w:t xml:space="preserve"> ext.</w:t>
            </w:r>
          </w:p>
          <w:p w:rsidR="009613FF" w:rsidRDefault="009613FF" w:rsidP="00E709A9">
            <w:r>
              <w:t>Šatera 100%</w:t>
            </w:r>
          </w:p>
        </w:tc>
        <w:tc>
          <w:tcPr>
            <w:tcW w:w="993" w:type="dxa"/>
          </w:tcPr>
          <w:p w:rsidR="00E709A9" w:rsidRDefault="009613FF" w:rsidP="00E709A9">
            <w:r>
              <w:t>1/L</w:t>
            </w:r>
          </w:p>
        </w:tc>
        <w:tc>
          <w:tcPr>
            <w:tcW w:w="814" w:type="dxa"/>
          </w:tcPr>
          <w:p w:rsidR="00E709A9" w:rsidRDefault="009613FF" w:rsidP="00E709A9">
            <w:r>
              <w:t>PZ</w:t>
            </w:r>
          </w:p>
        </w:tc>
      </w:tr>
      <w:tr w:rsidR="00E709A9" w:rsidTr="00AA254B">
        <w:trPr>
          <w:gridAfter w:val="1"/>
          <w:wAfter w:w="13" w:type="dxa"/>
        </w:trPr>
        <w:tc>
          <w:tcPr>
            <w:tcW w:w="2375" w:type="dxa"/>
          </w:tcPr>
          <w:p w:rsidR="00E709A9" w:rsidRDefault="009613FF" w:rsidP="00E709A9">
            <w:r>
              <w:t>Řízení domácí a chronické péče</w:t>
            </w:r>
          </w:p>
        </w:tc>
        <w:tc>
          <w:tcPr>
            <w:tcW w:w="852" w:type="dxa"/>
            <w:gridSpan w:val="2"/>
          </w:tcPr>
          <w:p w:rsidR="00E709A9" w:rsidRDefault="009613FF" w:rsidP="00E709A9">
            <w:r>
              <w:t>0-3</w:t>
            </w:r>
            <w:r w:rsidR="00E22B46">
              <w:t>9</w:t>
            </w:r>
            <w:r>
              <w:t>-0</w:t>
            </w:r>
          </w:p>
        </w:tc>
        <w:tc>
          <w:tcPr>
            <w:tcW w:w="850" w:type="dxa"/>
          </w:tcPr>
          <w:p w:rsidR="00E709A9" w:rsidRDefault="009613FF" w:rsidP="00E709A9">
            <w:r>
              <w:t>klz</w:t>
            </w:r>
          </w:p>
        </w:tc>
        <w:tc>
          <w:tcPr>
            <w:tcW w:w="851" w:type="dxa"/>
          </w:tcPr>
          <w:p w:rsidR="00E709A9" w:rsidRDefault="009613FF" w:rsidP="00E709A9">
            <w:r>
              <w:t>4</w:t>
            </w:r>
          </w:p>
        </w:tc>
        <w:tc>
          <w:tcPr>
            <w:tcW w:w="2835" w:type="dxa"/>
          </w:tcPr>
          <w:p w:rsidR="00F87296" w:rsidRPr="00B8124C" w:rsidRDefault="00F87296" w:rsidP="00C7403A">
            <w:pPr>
              <w:rPr>
                <w:b/>
              </w:rPr>
            </w:pPr>
            <w:r w:rsidRPr="00B8124C">
              <w:rPr>
                <w:b/>
              </w:rPr>
              <w:t>PhDr. Mgr. Snopek, PhD.</w:t>
            </w:r>
          </w:p>
          <w:p w:rsidR="009613FF" w:rsidRPr="00982F2E" w:rsidRDefault="00F87296">
            <w:r>
              <w:t>Snopek</w:t>
            </w:r>
            <w:r w:rsidR="00C7403A" w:rsidRPr="00982F2E">
              <w:t xml:space="preserve"> 100%</w:t>
            </w:r>
          </w:p>
        </w:tc>
        <w:tc>
          <w:tcPr>
            <w:tcW w:w="993" w:type="dxa"/>
          </w:tcPr>
          <w:p w:rsidR="00E709A9" w:rsidRDefault="009613FF" w:rsidP="00E709A9">
            <w:r>
              <w:t>1/L</w:t>
            </w:r>
          </w:p>
        </w:tc>
        <w:tc>
          <w:tcPr>
            <w:tcW w:w="814" w:type="dxa"/>
          </w:tcPr>
          <w:p w:rsidR="00E709A9" w:rsidRDefault="00DB78C8" w:rsidP="00E709A9">
            <w:r>
              <w:t>P</w:t>
            </w:r>
          </w:p>
        </w:tc>
      </w:tr>
      <w:tr w:rsidR="00E709A9" w:rsidTr="00AA254B">
        <w:trPr>
          <w:gridAfter w:val="1"/>
          <w:wAfter w:w="13" w:type="dxa"/>
        </w:trPr>
        <w:tc>
          <w:tcPr>
            <w:tcW w:w="2375" w:type="dxa"/>
          </w:tcPr>
          <w:p w:rsidR="00E709A9" w:rsidRDefault="009613FF" w:rsidP="00E709A9">
            <w:r>
              <w:t>Řízení nákladů ve zdravotnictví</w:t>
            </w:r>
          </w:p>
        </w:tc>
        <w:tc>
          <w:tcPr>
            <w:tcW w:w="852" w:type="dxa"/>
            <w:gridSpan w:val="2"/>
          </w:tcPr>
          <w:p w:rsidR="00E709A9" w:rsidRDefault="00E22B46" w:rsidP="00E709A9">
            <w:r>
              <w:t>26-0-13</w:t>
            </w:r>
          </w:p>
        </w:tc>
        <w:tc>
          <w:tcPr>
            <w:tcW w:w="850" w:type="dxa"/>
          </w:tcPr>
          <w:p w:rsidR="00E709A9" w:rsidRDefault="009613FF" w:rsidP="00E709A9">
            <w:r>
              <w:t>zp, zk</w:t>
            </w:r>
          </w:p>
        </w:tc>
        <w:tc>
          <w:tcPr>
            <w:tcW w:w="851" w:type="dxa"/>
          </w:tcPr>
          <w:p w:rsidR="00E709A9" w:rsidRDefault="009613FF" w:rsidP="00E709A9">
            <w:r>
              <w:t>4</w:t>
            </w:r>
          </w:p>
        </w:tc>
        <w:tc>
          <w:tcPr>
            <w:tcW w:w="2835" w:type="dxa"/>
          </w:tcPr>
          <w:p w:rsidR="00E709A9" w:rsidRPr="00982F2E" w:rsidRDefault="009613FF" w:rsidP="00E709A9">
            <w:pPr>
              <w:rPr>
                <w:b/>
              </w:rPr>
            </w:pPr>
            <w:r w:rsidRPr="00982F2E">
              <w:rPr>
                <w:b/>
              </w:rPr>
              <w:t>doc. Ing. Popesko, Ph.D.</w:t>
            </w:r>
          </w:p>
          <w:p w:rsidR="009613FF" w:rsidRPr="00982F2E" w:rsidRDefault="009613FF" w:rsidP="00E709A9">
            <w:r w:rsidRPr="00982F2E">
              <w:t>Popesko 60%</w:t>
            </w:r>
          </w:p>
          <w:p w:rsidR="009613FF" w:rsidRPr="00982F2E" w:rsidRDefault="009613FF" w:rsidP="00E709A9">
            <w:r w:rsidRPr="00982F2E">
              <w:t>Papadaki 40%</w:t>
            </w:r>
          </w:p>
        </w:tc>
        <w:tc>
          <w:tcPr>
            <w:tcW w:w="993" w:type="dxa"/>
          </w:tcPr>
          <w:p w:rsidR="00E709A9" w:rsidRDefault="009613FF" w:rsidP="002005BB">
            <w:r>
              <w:t>1/</w:t>
            </w:r>
            <w:r w:rsidR="002005BB">
              <w:t>L</w:t>
            </w:r>
          </w:p>
        </w:tc>
        <w:tc>
          <w:tcPr>
            <w:tcW w:w="814" w:type="dxa"/>
          </w:tcPr>
          <w:p w:rsidR="00E709A9" w:rsidRDefault="009613FF" w:rsidP="00E709A9">
            <w:r>
              <w:t>PZ</w:t>
            </w:r>
          </w:p>
        </w:tc>
      </w:tr>
      <w:tr w:rsidR="00E709A9" w:rsidTr="00AA254B">
        <w:trPr>
          <w:gridAfter w:val="1"/>
          <w:wAfter w:w="13" w:type="dxa"/>
        </w:trPr>
        <w:tc>
          <w:tcPr>
            <w:tcW w:w="2375" w:type="dxa"/>
          </w:tcPr>
          <w:p w:rsidR="00E709A9" w:rsidRDefault="009613FF" w:rsidP="00E709A9">
            <w:r>
              <w:t>Marketing zdravotnických organizací</w:t>
            </w:r>
          </w:p>
        </w:tc>
        <w:tc>
          <w:tcPr>
            <w:tcW w:w="852" w:type="dxa"/>
            <w:gridSpan w:val="2"/>
          </w:tcPr>
          <w:p w:rsidR="00E709A9" w:rsidRDefault="00E22B46" w:rsidP="00E709A9">
            <w:r>
              <w:t>26-0-13</w:t>
            </w:r>
          </w:p>
        </w:tc>
        <w:tc>
          <w:tcPr>
            <w:tcW w:w="850" w:type="dxa"/>
          </w:tcPr>
          <w:p w:rsidR="00E709A9" w:rsidRDefault="009613FF" w:rsidP="00E709A9">
            <w:r>
              <w:t>zp, zk</w:t>
            </w:r>
          </w:p>
        </w:tc>
        <w:tc>
          <w:tcPr>
            <w:tcW w:w="851" w:type="dxa"/>
          </w:tcPr>
          <w:p w:rsidR="00E709A9" w:rsidRDefault="009613FF" w:rsidP="00E709A9">
            <w:r>
              <w:t>5</w:t>
            </w:r>
          </w:p>
        </w:tc>
        <w:tc>
          <w:tcPr>
            <w:tcW w:w="2835" w:type="dxa"/>
          </w:tcPr>
          <w:p w:rsidR="00E709A9" w:rsidRPr="00982F2E" w:rsidRDefault="009613FF" w:rsidP="00E709A9">
            <w:pPr>
              <w:rPr>
                <w:b/>
              </w:rPr>
            </w:pPr>
            <w:r w:rsidRPr="00982F2E">
              <w:rPr>
                <w:b/>
              </w:rPr>
              <w:t>doc. Ing. Staňková, Ph.D.</w:t>
            </w:r>
          </w:p>
          <w:p w:rsidR="009613FF" w:rsidRPr="00982F2E" w:rsidRDefault="009613FF" w:rsidP="00E709A9">
            <w:r w:rsidRPr="00982F2E">
              <w:t>Staňková 100%</w:t>
            </w:r>
          </w:p>
        </w:tc>
        <w:tc>
          <w:tcPr>
            <w:tcW w:w="993" w:type="dxa"/>
          </w:tcPr>
          <w:p w:rsidR="00E709A9" w:rsidRDefault="009613FF" w:rsidP="00E709A9">
            <w:r>
              <w:t>1/L</w:t>
            </w:r>
          </w:p>
        </w:tc>
        <w:tc>
          <w:tcPr>
            <w:tcW w:w="814" w:type="dxa"/>
          </w:tcPr>
          <w:p w:rsidR="00E709A9" w:rsidRDefault="00DB78C8" w:rsidP="00E709A9">
            <w:r>
              <w:t>PZ</w:t>
            </w:r>
          </w:p>
        </w:tc>
      </w:tr>
      <w:tr w:rsidR="006B75B1" w:rsidTr="00AA254B">
        <w:trPr>
          <w:gridAfter w:val="1"/>
          <w:wAfter w:w="13" w:type="dxa"/>
          <w:ins w:id="2" w:author="Michal Pilík" w:date="2018-09-15T11:23:00Z"/>
        </w:trPr>
        <w:tc>
          <w:tcPr>
            <w:tcW w:w="2375" w:type="dxa"/>
          </w:tcPr>
          <w:p w:rsidR="006B75B1" w:rsidRDefault="006B75B1" w:rsidP="00E709A9">
            <w:pPr>
              <w:rPr>
                <w:ins w:id="3" w:author="Michal Pilík" w:date="2018-09-15T11:23:00Z"/>
              </w:rPr>
            </w:pPr>
            <w:ins w:id="4" w:author="Michal Pilík" w:date="2018-09-15T11:23:00Z">
              <w:r>
                <w:t>Cizí jazyk</w:t>
              </w:r>
            </w:ins>
            <w:ins w:id="5" w:author="Michal Pilík" w:date="2018-09-15T11:25:00Z">
              <w:r>
                <w:rPr>
                  <w:rStyle w:val="Znakapoznpodarou"/>
                </w:rPr>
                <w:footnoteReference w:id="1"/>
              </w:r>
            </w:ins>
          </w:p>
        </w:tc>
        <w:tc>
          <w:tcPr>
            <w:tcW w:w="852" w:type="dxa"/>
            <w:gridSpan w:val="2"/>
          </w:tcPr>
          <w:p w:rsidR="006B75B1" w:rsidRDefault="006B75B1" w:rsidP="00E709A9">
            <w:pPr>
              <w:rPr>
                <w:ins w:id="13" w:author="Michal Pilík" w:date="2018-09-15T11:23:00Z"/>
              </w:rPr>
            </w:pPr>
            <w:ins w:id="14" w:author="Michal Pilík" w:date="2018-09-15T11:23:00Z">
              <w:r>
                <w:t>0-0-26</w:t>
              </w:r>
            </w:ins>
          </w:p>
        </w:tc>
        <w:tc>
          <w:tcPr>
            <w:tcW w:w="850" w:type="dxa"/>
          </w:tcPr>
          <w:p w:rsidR="006B75B1" w:rsidRDefault="006B75B1" w:rsidP="00E709A9">
            <w:pPr>
              <w:rPr>
                <w:ins w:id="15" w:author="Michal Pilík" w:date="2018-09-15T11:23:00Z"/>
              </w:rPr>
            </w:pPr>
            <w:ins w:id="16" w:author="Michal Pilík" w:date="2018-09-15T11:23:00Z">
              <w:r>
                <w:t>klz</w:t>
              </w:r>
            </w:ins>
          </w:p>
        </w:tc>
        <w:tc>
          <w:tcPr>
            <w:tcW w:w="851" w:type="dxa"/>
          </w:tcPr>
          <w:p w:rsidR="006B75B1" w:rsidRDefault="006B75B1" w:rsidP="00E709A9">
            <w:pPr>
              <w:rPr>
                <w:ins w:id="17" w:author="Michal Pilík" w:date="2018-09-15T11:23:00Z"/>
              </w:rPr>
            </w:pPr>
            <w:ins w:id="18" w:author="Michal Pilík" w:date="2018-09-15T11:24:00Z">
              <w:r>
                <w:t>3</w:t>
              </w:r>
            </w:ins>
          </w:p>
        </w:tc>
        <w:tc>
          <w:tcPr>
            <w:tcW w:w="2835" w:type="dxa"/>
          </w:tcPr>
          <w:p w:rsidR="006B75B1" w:rsidRPr="00E409BC" w:rsidRDefault="006B75B1" w:rsidP="006B75B1">
            <w:pPr>
              <w:jc w:val="both"/>
              <w:rPr>
                <w:ins w:id="19" w:author="Michal Pilík" w:date="2018-09-15T11:24:00Z"/>
                <w:b/>
              </w:rPr>
            </w:pPr>
            <w:ins w:id="20" w:author="Michal Pilík" w:date="2018-09-15T11:24:00Z">
              <w:r>
                <w:rPr>
                  <w:b/>
                </w:rPr>
                <w:t>Mgr. Krumpolcová</w:t>
              </w:r>
            </w:ins>
          </w:p>
          <w:p w:rsidR="006B75B1" w:rsidRDefault="006B75B1" w:rsidP="006B75B1">
            <w:pPr>
              <w:rPr>
                <w:ins w:id="21" w:author="Michal Pilík" w:date="2018-09-15T11:24:00Z"/>
              </w:rPr>
            </w:pPr>
            <w:ins w:id="22" w:author="Michal Pilík" w:date="2018-09-15T11:24:00Z">
              <w:r>
                <w:t>Krumpolcová 100%</w:t>
              </w:r>
            </w:ins>
          </w:p>
          <w:p w:rsidR="006B75B1" w:rsidRPr="00E409BC" w:rsidRDefault="006B75B1" w:rsidP="006B75B1">
            <w:pPr>
              <w:jc w:val="both"/>
              <w:rPr>
                <w:ins w:id="23" w:author="Michal Pilík" w:date="2018-09-15T11:24:00Z"/>
                <w:b/>
              </w:rPr>
            </w:pPr>
            <w:ins w:id="24" w:author="Michal Pilík" w:date="2018-09-15T11:24:00Z">
              <w:r w:rsidRPr="00E409BC">
                <w:rPr>
                  <w:b/>
                </w:rPr>
                <w:t>Mgr. Kozáková, Ph.D.</w:t>
              </w:r>
            </w:ins>
          </w:p>
          <w:p w:rsidR="006B75B1" w:rsidRPr="00982F2E" w:rsidRDefault="006B75B1" w:rsidP="006B75B1">
            <w:pPr>
              <w:rPr>
                <w:ins w:id="25" w:author="Michal Pilík" w:date="2018-09-15T11:23:00Z"/>
                <w:b/>
              </w:rPr>
            </w:pPr>
            <w:ins w:id="26" w:author="Michal Pilík" w:date="2018-09-15T11:24:00Z">
              <w:r>
                <w:t>Kozáková 100%</w:t>
              </w:r>
            </w:ins>
          </w:p>
        </w:tc>
        <w:tc>
          <w:tcPr>
            <w:tcW w:w="993" w:type="dxa"/>
          </w:tcPr>
          <w:p w:rsidR="006B75B1" w:rsidRDefault="006B75B1" w:rsidP="00E709A9">
            <w:pPr>
              <w:rPr>
                <w:ins w:id="27" w:author="Michal Pilík" w:date="2018-09-15T11:23:00Z"/>
              </w:rPr>
            </w:pPr>
            <w:ins w:id="28" w:author="Michal Pilík" w:date="2018-09-15T11:25:00Z">
              <w:r>
                <w:t>1/L</w:t>
              </w:r>
            </w:ins>
          </w:p>
        </w:tc>
        <w:tc>
          <w:tcPr>
            <w:tcW w:w="814" w:type="dxa"/>
          </w:tcPr>
          <w:p w:rsidR="006B75B1" w:rsidRDefault="006B75B1" w:rsidP="00E709A9">
            <w:pPr>
              <w:rPr>
                <w:ins w:id="29" w:author="Michal Pilík" w:date="2018-09-15T11:23:00Z"/>
              </w:rPr>
            </w:pPr>
            <w:ins w:id="30" w:author="Michal Pilík" w:date="2018-09-15T11:25:00Z">
              <w:r>
                <w:t>P</w:t>
              </w:r>
            </w:ins>
          </w:p>
        </w:tc>
      </w:tr>
      <w:tr w:rsidR="00E709A9" w:rsidTr="00AA254B">
        <w:trPr>
          <w:gridAfter w:val="1"/>
          <w:wAfter w:w="13" w:type="dxa"/>
        </w:trPr>
        <w:tc>
          <w:tcPr>
            <w:tcW w:w="2375" w:type="dxa"/>
          </w:tcPr>
          <w:p w:rsidR="00E709A9" w:rsidRDefault="009613FF" w:rsidP="00E709A9">
            <w:r>
              <w:t>Řízení lidských zdrojů ve zdravotnictví</w:t>
            </w:r>
          </w:p>
        </w:tc>
        <w:tc>
          <w:tcPr>
            <w:tcW w:w="852" w:type="dxa"/>
            <w:gridSpan w:val="2"/>
          </w:tcPr>
          <w:p w:rsidR="00E709A9" w:rsidRDefault="00E22B46" w:rsidP="00E709A9">
            <w:r>
              <w:t>26-0-13</w:t>
            </w:r>
          </w:p>
        </w:tc>
        <w:tc>
          <w:tcPr>
            <w:tcW w:w="850" w:type="dxa"/>
          </w:tcPr>
          <w:p w:rsidR="009613FF" w:rsidRDefault="009613FF" w:rsidP="009613FF">
            <w:r>
              <w:t>zp, zk</w:t>
            </w:r>
          </w:p>
        </w:tc>
        <w:tc>
          <w:tcPr>
            <w:tcW w:w="851" w:type="dxa"/>
          </w:tcPr>
          <w:p w:rsidR="00E709A9" w:rsidRDefault="009613FF" w:rsidP="00E709A9">
            <w:r>
              <w:t>4</w:t>
            </w:r>
          </w:p>
        </w:tc>
        <w:tc>
          <w:tcPr>
            <w:tcW w:w="2835" w:type="dxa"/>
          </w:tcPr>
          <w:p w:rsidR="00E709A9" w:rsidRPr="00982F2E" w:rsidRDefault="009613FF" w:rsidP="00E709A9">
            <w:pPr>
              <w:rPr>
                <w:b/>
              </w:rPr>
            </w:pPr>
            <w:r w:rsidRPr="00982F2E">
              <w:rPr>
                <w:b/>
              </w:rPr>
              <w:t>Ing. Bejtkovský, Ph.D.</w:t>
            </w:r>
          </w:p>
          <w:p w:rsidR="009613FF" w:rsidRPr="00982F2E" w:rsidRDefault="009613FF" w:rsidP="00E709A9">
            <w:r w:rsidRPr="00982F2E">
              <w:t>Bejtkovský 100%</w:t>
            </w:r>
          </w:p>
        </w:tc>
        <w:tc>
          <w:tcPr>
            <w:tcW w:w="993" w:type="dxa"/>
          </w:tcPr>
          <w:p w:rsidR="00E709A9" w:rsidRDefault="009613FF" w:rsidP="00E709A9">
            <w:r>
              <w:t>2/Z</w:t>
            </w:r>
          </w:p>
        </w:tc>
        <w:tc>
          <w:tcPr>
            <w:tcW w:w="814" w:type="dxa"/>
          </w:tcPr>
          <w:p w:rsidR="00E709A9" w:rsidRDefault="009613FF" w:rsidP="00E709A9">
            <w:r>
              <w:t>PZ</w:t>
            </w:r>
          </w:p>
        </w:tc>
      </w:tr>
      <w:tr w:rsidR="00E709A9" w:rsidTr="00AA254B">
        <w:trPr>
          <w:gridAfter w:val="1"/>
          <w:wAfter w:w="13" w:type="dxa"/>
        </w:trPr>
        <w:tc>
          <w:tcPr>
            <w:tcW w:w="2375" w:type="dxa"/>
          </w:tcPr>
          <w:p w:rsidR="00E709A9" w:rsidRDefault="009613FF" w:rsidP="00E709A9">
            <w:r>
              <w:t>Řízení procesů ve zdravotnictví</w:t>
            </w:r>
          </w:p>
        </w:tc>
        <w:tc>
          <w:tcPr>
            <w:tcW w:w="852" w:type="dxa"/>
            <w:gridSpan w:val="2"/>
          </w:tcPr>
          <w:p w:rsidR="00E709A9" w:rsidRDefault="00E22B46" w:rsidP="00E709A9">
            <w:r>
              <w:t>13-0-26</w:t>
            </w:r>
          </w:p>
        </w:tc>
        <w:tc>
          <w:tcPr>
            <w:tcW w:w="850" w:type="dxa"/>
          </w:tcPr>
          <w:p w:rsidR="00E709A9" w:rsidRDefault="009613FF" w:rsidP="00E709A9">
            <w:r>
              <w:t>klz</w:t>
            </w:r>
          </w:p>
        </w:tc>
        <w:tc>
          <w:tcPr>
            <w:tcW w:w="851" w:type="dxa"/>
          </w:tcPr>
          <w:p w:rsidR="00E709A9" w:rsidRDefault="009613FF" w:rsidP="00E709A9">
            <w:r>
              <w:t>3</w:t>
            </w:r>
          </w:p>
        </w:tc>
        <w:tc>
          <w:tcPr>
            <w:tcW w:w="2835" w:type="dxa"/>
          </w:tcPr>
          <w:p w:rsidR="00E709A9" w:rsidRPr="00982F2E" w:rsidRDefault="009613FF" w:rsidP="00E709A9">
            <w:pPr>
              <w:rPr>
                <w:b/>
              </w:rPr>
            </w:pPr>
            <w:r w:rsidRPr="00982F2E">
              <w:rPr>
                <w:b/>
              </w:rPr>
              <w:t xml:space="preserve">doc. Ing. Tuček, Ph.D. </w:t>
            </w:r>
          </w:p>
          <w:p w:rsidR="009613FF" w:rsidRPr="00982F2E" w:rsidRDefault="009613FF" w:rsidP="00E709A9">
            <w:r w:rsidRPr="00982F2E">
              <w:t>Tuček 60%</w:t>
            </w:r>
          </w:p>
          <w:p w:rsidR="009613FF" w:rsidRPr="00982F2E" w:rsidRDefault="009613FF" w:rsidP="00E709A9">
            <w:r w:rsidRPr="00982F2E">
              <w:t>Opletalová 40%</w:t>
            </w:r>
            <w:r w:rsidR="00FC1710" w:rsidRPr="00982F2E">
              <w:t xml:space="preserve"> ext.</w:t>
            </w:r>
          </w:p>
        </w:tc>
        <w:tc>
          <w:tcPr>
            <w:tcW w:w="993" w:type="dxa"/>
          </w:tcPr>
          <w:p w:rsidR="00E709A9" w:rsidRDefault="009613FF" w:rsidP="00E709A9">
            <w:r>
              <w:t>2/Z</w:t>
            </w:r>
          </w:p>
        </w:tc>
        <w:tc>
          <w:tcPr>
            <w:tcW w:w="814" w:type="dxa"/>
          </w:tcPr>
          <w:p w:rsidR="00E709A9" w:rsidRDefault="009613FF" w:rsidP="00E709A9">
            <w:r>
              <w:t>PZ</w:t>
            </w:r>
          </w:p>
        </w:tc>
      </w:tr>
      <w:tr w:rsidR="00C7403A" w:rsidDel="0097331B" w:rsidTr="00AA254B">
        <w:trPr>
          <w:gridAfter w:val="1"/>
          <w:wAfter w:w="13" w:type="dxa"/>
          <w:del w:id="31" w:author="Michal Pilík" w:date="2018-09-15T11:14:00Z"/>
        </w:trPr>
        <w:tc>
          <w:tcPr>
            <w:tcW w:w="2375" w:type="dxa"/>
          </w:tcPr>
          <w:p w:rsidR="00C7403A" w:rsidDel="0097331B" w:rsidRDefault="00C7403A" w:rsidP="00C7403A">
            <w:pPr>
              <w:rPr>
                <w:del w:id="32" w:author="Michal Pilík" w:date="2018-09-15T11:14:00Z"/>
              </w:rPr>
            </w:pPr>
            <w:del w:id="33" w:author="Michal Pilík" w:date="2018-09-15T11:14:00Z">
              <w:r w:rsidDel="0097331B">
                <w:delText>Etika ve zdravotnictví</w:delText>
              </w:r>
              <w:r w:rsidR="00284C96" w:rsidDel="0097331B">
                <w:delText>*</w:delText>
              </w:r>
            </w:del>
          </w:p>
        </w:tc>
        <w:tc>
          <w:tcPr>
            <w:tcW w:w="852" w:type="dxa"/>
            <w:gridSpan w:val="2"/>
          </w:tcPr>
          <w:p w:rsidR="00C7403A" w:rsidDel="0097331B" w:rsidRDefault="00C7403A" w:rsidP="00C7403A">
            <w:pPr>
              <w:rPr>
                <w:del w:id="34" w:author="Michal Pilík" w:date="2018-09-15T11:14:00Z"/>
              </w:rPr>
            </w:pPr>
            <w:del w:id="35" w:author="Michal Pilík" w:date="2018-09-15T11:14:00Z">
              <w:r w:rsidDel="0097331B">
                <w:delText>1</w:delText>
              </w:r>
              <w:r w:rsidR="00E22B46" w:rsidDel="0097331B">
                <w:delText>3</w:delText>
              </w:r>
              <w:r w:rsidDel="0097331B">
                <w:delText>-0-1</w:delText>
              </w:r>
              <w:r w:rsidR="00E22B46" w:rsidDel="0097331B">
                <w:delText>3</w:delText>
              </w:r>
            </w:del>
          </w:p>
        </w:tc>
        <w:tc>
          <w:tcPr>
            <w:tcW w:w="850" w:type="dxa"/>
          </w:tcPr>
          <w:p w:rsidR="00C7403A" w:rsidDel="0097331B" w:rsidRDefault="00C7403A" w:rsidP="00C7403A">
            <w:pPr>
              <w:rPr>
                <w:del w:id="36" w:author="Michal Pilík" w:date="2018-09-15T11:14:00Z"/>
              </w:rPr>
            </w:pPr>
            <w:del w:id="37" w:author="Michal Pilík" w:date="2018-09-15T11:14:00Z">
              <w:r w:rsidDel="0097331B">
                <w:delText>klz</w:delText>
              </w:r>
            </w:del>
          </w:p>
        </w:tc>
        <w:tc>
          <w:tcPr>
            <w:tcW w:w="851" w:type="dxa"/>
          </w:tcPr>
          <w:p w:rsidR="00C7403A" w:rsidDel="0097331B" w:rsidRDefault="00C7403A" w:rsidP="00C7403A">
            <w:pPr>
              <w:rPr>
                <w:del w:id="38" w:author="Michal Pilík" w:date="2018-09-15T11:14:00Z"/>
              </w:rPr>
            </w:pPr>
            <w:del w:id="39" w:author="Michal Pilík" w:date="2018-09-15T11:14:00Z">
              <w:r w:rsidDel="0097331B">
                <w:delText>2</w:delText>
              </w:r>
            </w:del>
          </w:p>
        </w:tc>
        <w:tc>
          <w:tcPr>
            <w:tcW w:w="2835" w:type="dxa"/>
          </w:tcPr>
          <w:p w:rsidR="00C7403A" w:rsidRPr="00982F2E" w:rsidDel="0097331B" w:rsidRDefault="00C7403A" w:rsidP="00C7403A">
            <w:pPr>
              <w:rPr>
                <w:del w:id="40" w:author="Michal Pilík" w:date="2018-09-15T11:14:00Z"/>
                <w:b/>
              </w:rPr>
            </w:pPr>
            <w:del w:id="41" w:author="Michal Pilík" w:date="2018-09-15T11:14:00Z">
              <w:r w:rsidRPr="00982F2E" w:rsidDel="0097331B">
                <w:rPr>
                  <w:b/>
                </w:rPr>
                <w:delText>doc. PhDr. Kutnohorská, CSc.</w:delText>
              </w:r>
            </w:del>
          </w:p>
          <w:p w:rsidR="00C7403A" w:rsidRPr="00982F2E" w:rsidDel="0097331B" w:rsidRDefault="00C7403A" w:rsidP="00C7403A">
            <w:pPr>
              <w:rPr>
                <w:del w:id="42" w:author="Michal Pilík" w:date="2018-09-15T11:14:00Z"/>
              </w:rPr>
            </w:pPr>
            <w:del w:id="43" w:author="Michal Pilík" w:date="2018-09-15T11:14:00Z">
              <w:r w:rsidRPr="00982F2E" w:rsidDel="0097331B">
                <w:delText>Kutnohorská 60 %</w:delText>
              </w:r>
            </w:del>
          </w:p>
          <w:p w:rsidR="00C7403A" w:rsidRPr="00982F2E" w:rsidDel="0097331B" w:rsidRDefault="00C7403A" w:rsidP="00C7403A">
            <w:pPr>
              <w:rPr>
                <w:del w:id="44" w:author="Michal Pilík" w:date="2018-09-15T11:14:00Z"/>
              </w:rPr>
            </w:pPr>
            <w:del w:id="45" w:author="Michal Pilík" w:date="2018-09-15T11:14:00Z">
              <w:r w:rsidRPr="00982F2E" w:rsidDel="0097331B">
                <w:delText>Tomancová 40%</w:delText>
              </w:r>
            </w:del>
          </w:p>
        </w:tc>
        <w:tc>
          <w:tcPr>
            <w:tcW w:w="993" w:type="dxa"/>
          </w:tcPr>
          <w:p w:rsidR="00C7403A" w:rsidDel="0097331B" w:rsidRDefault="00C7403A" w:rsidP="00C7403A">
            <w:pPr>
              <w:rPr>
                <w:del w:id="46" w:author="Michal Pilík" w:date="2018-09-15T11:14:00Z"/>
              </w:rPr>
            </w:pPr>
            <w:del w:id="47" w:author="Michal Pilík" w:date="2018-09-15T11:14:00Z">
              <w:r w:rsidDel="0097331B">
                <w:delText>2/Z</w:delText>
              </w:r>
            </w:del>
          </w:p>
        </w:tc>
        <w:tc>
          <w:tcPr>
            <w:tcW w:w="814" w:type="dxa"/>
          </w:tcPr>
          <w:p w:rsidR="00C7403A" w:rsidDel="0097331B" w:rsidRDefault="00DB78C8" w:rsidP="00C7403A">
            <w:pPr>
              <w:rPr>
                <w:del w:id="48" w:author="Michal Pilík" w:date="2018-09-15T11:14:00Z"/>
              </w:rPr>
            </w:pPr>
            <w:del w:id="49" w:author="Michal Pilík" w:date="2018-09-15T11:14:00Z">
              <w:r w:rsidDel="0097331B">
                <w:delText>P</w:delText>
              </w:r>
            </w:del>
          </w:p>
        </w:tc>
      </w:tr>
      <w:tr w:rsidR="009613FF" w:rsidTr="00AA254B">
        <w:trPr>
          <w:gridAfter w:val="1"/>
          <w:wAfter w:w="13" w:type="dxa"/>
        </w:trPr>
        <w:tc>
          <w:tcPr>
            <w:tcW w:w="2375" w:type="dxa"/>
          </w:tcPr>
          <w:p w:rsidR="009613FF" w:rsidRDefault="009613FF" w:rsidP="009613FF">
            <w:r>
              <w:t>Moderní ošetřovatelství, lázeňství a fyzioterapie</w:t>
            </w:r>
          </w:p>
        </w:tc>
        <w:tc>
          <w:tcPr>
            <w:tcW w:w="852" w:type="dxa"/>
            <w:gridSpan w:val="2"/>
          </w:tcPr>
          <w:p w:rsidR="009613FF" w:rsidRDefault="00E22B46" w:rsidP="009613FF">
            <w:r>
              <w:t>26-0-13</w:t>
            </w:r>
          </w:p>
        </w:tc>
        <w:tc>
          <w:tcPr>
            <w:tcW w:w="850" w:type="dxa"/>
          </w:tcPr>
          <w:p w:rsidR="009613FF" w:rsidRDefault="009613FF" w:rsidP="009613FF">
            <w:r>
              <w:t>zp, zk</w:t>
            </w:r>
          </w:p>
        </w:tc>
        <w:tc>
          <w:tcPr>
            <w:tcW w:w="851" w:type="dxa"/>
          </w:tcPr>
          <w:p w:rsidR="009613FF" w:rsidRDefault="009613FF" w:rsidP="009613FF">
            <w:r>
              <w:t>4</w:t>
            </w:r>
          </w:p>
        </w:tc>
        <w:tc>
          <w:tcPr>
            <w:tcW w:w="2835" w:type="dxa"/>
          </w:tcPr>
          <w:p w:rsidR="009613FF" w:rsidRPr="00982F2E" w:rsidRDefault="009613FF" w:rsidP="009613FF">
            <w:pPr>
              <w:rPr>
                <w:b/>
              </w:rPr>
            </w:pPr>
            <w:r w:rsidRPr="00982F2E">
              <w:rPr>
                <w:b/>
              </w:rPr>
              <w:t>PhDr. Krátká, Ph.D.</w:t>
            </w:r>
          </w:p>
          <w:p w:rsidR="009613FF" w:rsidRPr="00982F2E" w:rsidRDefault="009613FF" w:rsidP="009613FF">
            <w:r w:rsidRPr="00982F2E">
              <w:t>Krátká 60%</w:t>
            </w:r>
          </w:p>
          <w:p w:rsidR="009613FF" w:rsidRPr="00982F2E" w:rsidRDefault="009613FF" w:rsidP="009613FF">
            <w:r w:rsidRPr="00982F2E">
              <w:t>Slaný 40%</w:t>
            </w:r>
          </w:p>
        </w:tc>
        <w:tc>
          <w:tcPr>
            <w:tcW w:w="993" w:type="dxa"/>
          </w:tcPr>
          <w:p w:rsidR="009613FF" w:rsidRDefault="009613FF" w:rsidP="009613FF">
            <w:r>
              <w:t>2/Z</w:t>
            </w:r>
          </w:p>
        </w:tc>
        <w:tc>
          <w:tcPr>
            <w:tcW w:w="814" w:type="dxa"/>
          </w:tcPr>
          <w:p w:rsidR="009613FF" w:rsidRDefault="009613FF" w:rsidP="009613FF">
            <w:r>
              <w:t>PZ</w:t>
            </w:r>
          </w:p>
        </w:tc>
      </w:tr>
      <w:tr w:rsidR="009613FF" w:rsidTr="00AA254B">
        <w:trPr>
          <w:gridAfter w:val="1"/>
          <w:wAfter w:w="13" w:type="dxa"/>
        </w:trPr>
        <w:tc>
          <w:tcPr>
            <w:tcW w:w="2375" w:type="dxa"/>
          </w:tcPr>
          <w:p w:rsidR="009613FF" w:rsidRDefault="00FC1710" w:rsidP="00FC1710">
            <w:r>
              <w:t>Veřejné finance a</w:t>
            </w:r>
            <w:r w:rsidR="009613FF">
              <w:t xml:space="preserve"> zdravotnictví</w:t>
            </w:r>
            <w:r w:rsidR="00284C96">
              <w:t>*</w:t>
            </w:r>
          </w:p>
        </w:tc>
        <w:tc>
          <w:tcPr>
            <w:tcW w:w="852" w:type="dxa"/>
            <w:gridSpan w:val="2"/>
          </w:tcPr>
          <w:p w:rsidR="009613FF" w:rsidRDefault="00E22B46" w:rsidP="009613FF">
            <w:r>
              <w:t>26-0-13</w:t>
            </w:r>
          </w:p>
        </w:tc>
        <w:tc>
          <w:tcPr>
            <w:tcW w:w="850" w:type="dxa"/>
          </w:tcPr>
          <w:p w:rsidR="009613FF" w:rsidRDefault="009613FF" w:rsidP="009613FF">
            <w:r>
              <w:t>zp, zk</w:t>
            </w:r>
          </w:p>
        </w:tc>
        <w:tc>
          <w:tcPr>
            <w:tcW w:w="851" w:type="dxa"/>
          </w:tcPr>
          <w:p w:rsidR="009613FF" w:rsidRDefault="009613FF" w:rsidP="009613FF">
            <w:r>
              <w:t>4</w:t>
            </w:r>
          </w:p>
        </w:tc>
        <w:tc>
          <w:tcPr>
            <w:tcW w:w="2835" w:type="dxa"/>
          </w:tcPr>
          <w:p w:rsidR="009613FF" w:rsidRPr="00AA254B" w:rsidRDefault="009613FF" w:rsidP="009613FF">
            <w:pPr>
              <w:rPr>
                <w:b/>
              </w:rPr>
            </w:pPr>
            <w:r w:rsidRPr="00AA254B">
              <w:rPr>
                <w:b/>
              </w:rPr>
              <w:t>Ing. Pastuszková, Ph.D.</w:t>
            </w:r>
          </w:p>
          <w:p w:rsidR="009613FF" w:rsidRDefault="009613FF" w:rsidP="009613FF">
            <w:r>
              <w:t>Pastuszková 100%</w:t>
            </w:r>
          </w:p>
        </w:tc>
        <w:tc>
          <w:tcPr>
            <w:tcW w:w="993" w:type="dxa"/>
          </w:tcPr>
          <w:p w:rsidR="009613FF" w:rsidRDefault="0023240D" w:rsidP="009613FF">
            <w:r>
              <w:t>2/Z</w:t>
            </w:r>
          </w:p>
        </w:tc>
        <w:tc>
          <w:tcPr>
            <w:tcW w:w="814" w:type="dxa"/>
          </w:tcPr>
          <w:p w:rsidR="009613FF" w:rsidRDefault="0023240D" w:rsidP="009613FF">
            <w:r>
              <w:t>PZ</w:t>
            </w:r>
          </w:p>
        </w:tc>
      </w:tr>
      <w:tr w:rsidR="0023240D" w:rsidTr="00AA254B">
        <w:trPr>
          <w:gridAfter w:val="1"/>
          <w:wAfter w:w="13" w:type="dxa"/>
        </w:trPr>
        <w:tc>
          <w:tcPr>
            <w:tcW w:w="2375" w:type="dxa"/>
          </w:tcPr>
          <w:p w:rsidR="0023240D" w:rsidRDefault="0023240D" w:rsidP="0023240D">
            <w:r>
              <w:t>Seminář k diplomové práci</w:t>
            </w:r>
          </w:p>
        </w:tc>
        <w:tc>
          <w:tcPr>
            <w:tcW w:w="852" w:type="dxa"/>
            <w:gridSpan w:val="2"/>
          </w:tcPr>
          <w:p w:rsidR="0023240D" w:rsidRDefault="0023240D" w:rsidP="0023240D">
            <w:r>
              <w:t>0-0-1</w:t>
            </w:r>
            <w:r w:rsidR="00E22B46">
              <w:t>3</w:t>
            </w:r>
          </w:p>
        </w:tc>
        <w:tc>
          <w:tcPr>
            <w:tcW w:w="850" w:type="dxa"/>
          </w:tcPr>
          <w:p w:rsidR="0023240D" w:rsidRDefault="0023240D" w:rsidP="0023240D">
            <w:r>
              <w:t>zp</w:t>
            </w:r>
          </w:p>
        </w:tc>
        <w:tc>
          <w:tcPr>
            <w:tcW w:w="851" w:type="dxa"/>
          </w:tcPr>
          <w:p w:rsidR="0023240D" w:rsidRDefault="0023240D" w:rsidP="0023240D">
            <w:r>
              <w:t>2</w:t>
            </w:r>
          </w:p>
        </w:tc>
        <w:tc>
          <w:tcPr>
            <w:tcW w:w="2835" w:type="dxa"/>
          </w:tcPr>
          <w:p w:rsidR="0023240D" w:rsidRPr="00AA254B" w:rsidRDefault="0023240D" w:rsidP="0023240D">
            <w:pPr>
              <w:rPr>
                <w:b/>
              </w:rPr>
            </w:pPr>
            <w:r w:rsidRPr="00AA254B">
              <w:rPr>
                <w:b/>
              </w:rPr>
              <w:t>doc. Ing. Staňková, Ph.D.</w:t>
            </w:r>
          </w:p>
          <w:p w:rsidR="0023240D" w:rsidRDefault="0023240D" w:rsidP="0023240D">
            <w:r>
              <w:t>Staňková 100%</w:t>
            </w:r>
          </w:p>
        </w:tc>
        <w:tc>
          <w:tcPr>
            <w:tcW w:w="993" w:type="dxa"/>
          </w:tcPr>
          <w:p w:rsidR="0023240D" w:rsidRDefault="0023240D" w:rsidP="0023240D">
            <w:r>
              <w:t>2/Z</w:t>
            </w:r>
          </w:p>
        </w:tc>
        <w:tc>
          <w:tcPr>
            <w:tcW w:w="814" w:type="dxa"/>
          </w:tcPr>
          <w:p w:rsidR="0023240D" w:rsidRDefault="0023240D" w:rsidP="0023240D">
            <w:r>
              <w:t>P</w:t>
            </w:r>
          </w:p>
        </w:tc>
      </w:tr>
      <w:tr w:rsidR="0023240D" w:rsidTr="00AA254B">
        <w:trPr>
          <w:gridAfter w:val="1"/>
          <w:wAfter w:w="13" w:type="dxa"/>
        </w:trPr>
        <w:tc>
          <w:tcPr>
            <w:tcW w:w="2375" w:type="dxa"/>
          </w:tcPr>
          <w:p w:rsidR="0023240D" w:rsidRDefault="0023240D" w:rsidP="0023240D">
            <w:r>
              <w:lastRenderedPageBreak/>
              <w:t>Příprava diplomové práce a odborná praxe</w:t>
            </w:r>
          </w:p>
        </w:tc>
        <w:tc>
          <w:tcPr>
            <w:tcW w:w="852" w:type="dxa"/>
            <w:gridSpan w:val="2"/>
          </w:tcPr>
          <w:p w:rsidR="0023240D" w:rsidRDefault="0023240D" w:rsidP="0023240D">
            <w:r>
              <w:t>0-0-0</w:t>
            </w:r>
          </w:p>
        </w:tc>
        <w:tc>
          <w:tcPr>
            <w:tcW w:w="850" w:type="dxa"/>
          </w:tcPr>
          <w:p w:rsidR="0023240D" w:rsidRDefault="0023240D" w:rsidP="0023240D">
            <w:r>
              <w:t>zp</w:t>
            </w:r>
          </w:p>
        </w:tc>
        <w:tc>
          <w:tcPr>
            <w:tcW w:w="851" w:type="dxa"/>
          </w:tcPr>
          <w:p w:rsidR="0023240D" w:rsidRDefault="0023240D" w:rsidP="0023240D">
            <w:r>
              <w:t>30</w:t>
            </w:r>
          </w:p>
        </w:tc>
        <w:tc>
          <w:tcPr>
            <w:tcW w:w="2835" w:type="dxa"/>
          </w:tcPr>
          <w:p w:rsidR="00AA254B" w:rsidRPr="00AA254B" w:rsidRDefault="00AA254B" w:rsidP="00AA254B">
            <w:pPr>
              <w:rPr>
                <w:b/>
              </w:rPr>
            </w:pPr>
            <w:r w:rsidRPr="00AA254B">
              <w:rPr>
                <w:b/>
              </w:rPr>
              <w:t>doc. Ing. Staňková, Ph.D.</w:t>
            </w:r>
          </w:p>
          <w:p w:rsidR="0023240D" w:rsidRDefault="0023240D" w:rsidP="0023240D">
            <w:r>
              <w:t>Staňková 100%</w:t>
            </w:r>
          </w:p>
        </w:tc>
        <w:tc>
          <w:tcPr>
            <w:tcW w:w="993" w:type="dxa"/>
          </w:tcPr>
          <w:p w:rsidR="0023240D" w:rsidRDefault="0023240D" w:rsidP="0023240D">
            <w:r>
              <w:t>2/L</w:t>
            </w:r>
          </w:p>
        </w:tc>
        <w:tc>
          <w:tcPr>
            <w:tcW w:w="814" w:type="dxa"/>
          </w:tcPr>
          <w:p w:rsidR="0023240D" w:rsidRDefault="0023240D" w:rsidP="0023240D">
            <w:r>
              <w:t>P</w:t>
            </w:r>
          </w:p>
        </w:tc>
      </w:tr>
      <w:tr w:rsidR="0023240D" w:rsidTr="00AA254B">
        <w:tc>
          <w:tcPr>
            <w:tcW w:w="9583" w:type="dxa"/>
            <w:gridSpan w:val="9"/>
            <w:shd w:val="clear" w:color="auto" w:fill="F7CAAC"/>
          </w:tcPr>
          <w:p w:rsidR="0023240D" w:rsidRDefault="0023240D" w:rsidP="00AA254B">
            <w:pPr>
              <w:jc w:val="center"/>
              <w:rPr>
                <w:b/>
                <w:sz w:val="22"/>
              </w:rPr>
            </w:pPr>
            <w:r>
              <w:rPr>
                <w:b/>
                <w:sz w:val="22"/>
              </w:rPr>
              <w:t>Povinně volitelné předměty - skupina 1</w:t>
            </w:r>
          </w:p>
        </w:tc>
      </w:tr>
      <w:tr w:rsidR="000F6A8C" w:rsidTr="00AA254B">
        <w:trPr>
          <w:gridAfter w:val="1"/>
          <w:wAfter w:w="13" w:type="dxa"/>
        </w:trPr>
        <w:tc>
          <w:tcPr>
            <w:tcW w:w="2375" w:type="dxa"/>
          </w:tcPr>
          <w:p w:rsidR="000F6A8C" w:rsidRDefault="000F6A8C" w:rsidP="000F6A8C">
            <w:r>
              <w:t>Ekonometrie</w:t>
            </w:r>
            <w:r w:rsidR="00A772CD">
              <w:t>*</w:t>
            </w:r>
          </w:p>
        </w:tc>
        <w:tc>
          <w:tcPr>
            <w:tcW w:w="852" w:type="dxa"/>
            <w:gridSpan w:val="2"/>
          </w:tcPr>
          <w:p w:rsidR="000F6A8C" w:rsidRDefault="00982178" w:rsidP="00982178">
            <w:r>
              <w:t>2</w:t>
            </w:r>
            <w:r w:rsidR="00E22B46">
              <w:t>6</w:t>
            </w:r>
            <w:r w:rsidR="000F6A8C">
              <w:t>-</w:t>
            </w:r>
            <w:r>
              <w:t>1</w:t>
            </w:r>
            <w:r w:rsidR="00E22B46">
              <w:t>3</w:t>
            </w:r>
            <w:r w:rsidR="000F6A8C">
              <w:t>-</w:t>
            </w:r>
            <w:r>
              <w:t>0</w:t>
            </w:r>
          </w:p>
        </w:tc>
        <w:tc>
          <w:tcPr>
            <w:tcW w:w="850" w:type="dxa"/>
          </w:tcPr>
          <w:p w:rsidR="000F6A8C" w:rsidRDefault="000F6A8C" w:rsidP="000F6A8C">
            <w:r>
              <w:t>klz</w:t>
            </w:r>
          </w:p>
        </w:tc>
        <w:tc>
          <w:tcPr>
            <w:tcW w:w="851" w:type="dxa"/>
          </w:tcPr>
          <w:p w:rsidR="000F6A8C" w:rsidRDefault="000F6A8C" w:rsidP="000F6A8C">
            <w:r>
              <w:t>4</w:t>
            </w:r>
          </w:p>
        </w:tc>
        <w:tc>
          <w:tcPr>
            <w:tcW w:w="2835" w:type="dxa"/>
          </w:tcPr>
          <w:p w:rsidR="000F6A8C" w:rsidRPr="00AA254B" w:rsidRDefault="000F6A8C" w:rsidP="000F6A8C">
            <w:pPr>
              <w:rPr>
                <w:b/>
              </w:rPr>
            </w:pPr>
            <w:r w:rsidRPr="00AA254B">
              <w:rPr>
                <w:b/>
              </w:rPr>
              <w:t xml:space="preserve">Ing. </w:t>
            </w:r>
            <w:r w:rsidR="005156D9">
              <w:rPr>
                <w:b/>
              </w:rPr>
              <w:t>Homolka</w:t>
            </w:r>
            <w:r w:rsidRPr="00AA254B">
              <w:rPr>
                <w:b/>
              </w:rPr>
              <w:t>, Ph.D.</w:t>
            </w:r>
          </w:p>
          <w:p w:rsidR="00AF58B7" w:rsidRDefault="00AF58B7" w:rsidP="00AF58B7">
            <w:pPr>
              <w:jc w:val="both"/>
            </w:pPr>
            <w:r>
              <w:t>Homolka 60%</w:t>
            </w:r>
          </w:p>
          <w:p w:rsidR="000F6A8C" w:rsidRDefault="00AF58B7" w:rsidP="00AF58B7">
            <w:r>
              <w:t>Dvorský 40%</w:t>
            </w:r>
          </w:p>
        </w:tc>
        <w:tc>
          <w:tcPr>
            <w:tcW w:w="993" w:type="dxa"/>
          </w:tcPr>
          <w:p w:rsidR="000F6A8C" w:rsidRDefault="000F6A8C" w:rsidP="000F6A8C">
            <w:r>
              <w:t>2/Z</w:t>
            </w:r>
          </w:p>
        </w:tc>
        <w:tc>
          <w:tcPr>
            <w:tcW w:w="814" w:type="dxa"/>
          </w:tcPr>
          <w:p w:rsidR="000F6A8C" w:rsidRDefault="000F6A8C" w:rsidP="000F6A8C">
            <w:r w:rsidRPr="008E0A78">
              <w:t>PV</w:t>
            </w:r>
          </w:p>
        </w:tc>
      </w:tr>
      <w:tr w:rsidR="000F6A8C" w:rsidTr="00AA254B">
        <w:trPr>
          <w:gridAfter w:val="1"/>
          <w:wAfter w:w="13" w:type="dxa"/>
        </w:trPr>
        <w:tc>
          <w:tcPr>
            <w:tcW w:w="2375" w:type="dxa"/>
          </w:tcPr>
          <w:p w:rsidR="000F6A8C" w:rsidRDefault="000F6A8C" w:rsidP="000F6A8C">
            <w:r>
              <w:t>Právo sociálního zabezpečení</w:t>
            </w:r>
          </w:p>
        </w:tc>
        <w:tc>
          <w:tcPr>
            <w:tcW w:w="852" w:type="dxa"/>
            <w:gridSpan w:val="2"/>
          </w:tcPr>
          <w:p w:rsidR="000F6A8C" w:rsidRDefault="000F6A8C" w:rsidP="000F6A8C">
            <w:r>
              <w:t>2</w:t>
            </w:r>
            <w:r w:rsidR="00E22B46">
              <w:t>6</w:t>
            </w:r>
            <w:r>
              <w:t>-0-0</w:t>
            </w:r>
          </w:p>
        </w:tc>
        <w:tc>
          <w:tcPr>
            <w:tcW w:w="850" w:type="dxa"/>
          </w:tcPr>
          <w:p w:rsidR="000F6A8C" w:rsidRDefault="000F6A8C" w:rsidP="000F6A8C">
            <w:r>
              <w:t>klz</w:t>
            </w:r>
          </w:p>
        </w:tc>
        <w:tc>
          <w:tcPr>
            <w:tcW w:w="851" w:type="dxa"/>
          </w:tcPr>
          <w:p w:rsidR="000F6A8C" w:rsidRDefault="000F6A8C" w:rsidP="000F6A8C">
            <w:r>
              <w:t>2</w:t>
            </w:r>
          </w:p>
        </w:tc>
        <w:tc>
          <w:tcPr>
            <w:tcW w:w="2835" w:type="dxa"/>
          </w:tcPr>
          <w:p w:rsidR="000F6A8C" w:rsidRDefault="000F6A8C" w:rsidP="000F6A8C">
            <w:pPr>
              <w:rPr>
                <w:b/>
              </w:rPr>
            </w:pPr>
            <w:r w:rsidRPr="00AA254B">
              <w:rPr>
                <w:b/>
              </w:rPr>
              <w:t>JUDr. Šnédar, Ph.D.</w:t>
            </w:r>
          </w:p>
          <w:p w:rsidR="00FC1710" w:rsidRPr="00FC1710" w:rsidRDefault="00FC1710" w:rsidP="000F6A8C">
            <w:r>
              <w:t>Šnédar 100%</w:t>
            </w:r>
          </w:p>
        </w:tc>
        <w:tc>
          <w:tcPr>
            <w:tcW w:w="993" w:type="dxa"/>
          </w:tcPr>
          <w:p w:rsidR="000F6A8C" w:rsidRDefault="000F6A8C" w:rsidP="000F6A8C">
            <w:r>
              <w:t>2/Z</w:t>
            </w:r>
          </w:p>
        </w:tc>
        <w:tc>
          <w:tcPr>
            <w:tcW w:w="814" w:type="dxa"/>
          </w:tcPr>
          <w:p w:rsidR="000F6A8C" w:rsidRDefault="000F6A8C" w:rsidP="000F6A8C">
            <w:r w:rsidRPr="008E0A78">
              <w:t>PV</w:t>
            </w:r>
          </w:p>
        </w:tc>
      </w:tr>
      <w:tr w:rsidR="002C60AB" w:rsidTr="00AA254B">
        <w:trPr>
          <w:gridAfter w:val="1"/>
          <w:wAfter w:w="13" w:type="dxa"/>
        </w:trPr>
        <w:tc>
          <w:tcPr>
            <w:tcW w:w="2375" w:type="dxa"/>
          </w:tcPr>
          <w:p w:rsidR="002C60AB" w:rsidRDefault="003D491E" w:rsidP="000F6A8C">
            <w:r>
              <w:t>Finanční kontrola a audit ve veřejné správě</w:t>
            </w:r>
          </w:p>
        </w:tc>
        <w:tc>
          <w:tcPr>
            <w:tcW w:w="852" w:type="dxa"/>
            <w:gridSpan w:val="2"/>
          </w:tcPr>
          <w:p w:rsidR="002C60AB" w:rsidRDefault="00E22B46" w:rsidP="000F6A8C">
            <w:r>
              <w:t>26-0-13</w:t>
            </w:r>
          </w:p>
        </w:tc>
        <w:tc>
          <w:tcPr>
            <w:tcW w:w="850" w:type="dxa"/>
          </w:tcPr>
          <w:p w:rsidR="002C60AB" w:rsidRDefault="003D491E" w:rsidP="000F6A8C">
            <w:r>
              <w:t>zp, zk</w:t>
            </w:r>
          </w:p>
        </w:tc>
        <w:tc>
          <w:tcPr>
            <w:tcW w:w="851" w:type="dxa"/>
          </w:tcPr>
          <w:p w:rsidR="002C60AB" w:rsidRDefault="003D491E" w:rsidP="000F6A8C">
            <w:r>
              <w:t>3</w:t>
            </w:r>
          </w:p>
        </w:tc>
        <w:tc>
          <w:tcPr>
            <w:tcW w:w="2835" w:type="dxa"/>
          </w:tcPr>
          <w:p w:rsidR="003D491E" w:rsidRPr="00AA254B" w:rsidRDefault="003D491E" w:rsidP="003D491E">
            <w:pPr>
              <w:rPr>
                <w:b/>
              </w:rPr>
            </w:pPr>
            <w:r w:rsidRPr="00AA254B">
              <w:rPr>
                <w:b/>
              </w:rPr>
              <w:t>Ing. Otrusinová, Ph.D.</w:t>
            </w:r>
          </w:p>
          <w:p w:rsidR="002C60AB" w:rsidRDefault="003D491E" w:rsidP="003D491E">
            <w:pPr>
              <w:jc w:val="both"/>
            </w:pPr>
            <w:r>
              <w:t>Otrusinová 60%</w:t>
            </w:r>
          </w:p>
          <w:p w:rsidR="003D491E" w:rsidRDefault="003D491E" w:rsidP="003D491E">
            <w:pPr>
              <w:jc w:val="both"/>
              <w:rPr>
                <w:b/>
              </w:rPr>
            </w:pPr>
            <w:r>
              <w:t>Šnédar 40%</w:t>
            </w:r>
          </w:p>
        </w:tc>
        <w:tc>
          <w:tcPr>
            <w:tcW w:w="993" w:type="dxa"/>
          </w:tcPr>
          <w:p w:rsidR="002C60AB" w:rsidRDefault="003D491E" w:rsidP="000F6A8C">
            <w:r>
              <w:t>1,2/Z</w:t>
            </w:r>
          </w:p>
        </w:tc>
        <w:tc>
          <w:tcPr>
            <w:tcW w:w="814" w:type="dxa"/>
          </w:tcPr>
          <w:p w:rsidR="002C60AB" w:rsidRPr="008E0A78" w:rsidRDefault="003D491E" w:rsidP="000F6A8C">
            <w:r>
              <w:t>PV</w:t>
            </w:r>
          </w:p>
        </w:tc>
      </w:tr>
      <w:tr w:rsidR="002C60AB" w:rsidTr="00AA254B">
        <w:trPr>
          <w:gridAfter w:val="1"/>
          <w:wAfter w:w="13" w:type="dxa"/>
        </w:trPr>
        <w:tc>
          <w:tcPr>
            <w:tcW w:w="2375" w:type="dxa"/>
          </w:tcPr>
          <w:p w:rsidR="002C60AB" w:rsidRDefault="003D491E" w:rsidP="000F6A8C">
            <w:r>
              <w:t>Aplikace práva ve veřejné správě</w:t>
            </w:r>
          </w:p>
        </w:tc>
        <w:tc>
          <w:tcPr>
            <w:tcW w:w="852" w:type="dxa"/>
            <w:gridSpan w:val="2"/>
          </w:tcPr>
          <w:p w:rsidR="002C60AB" w:rsidRDefault="003D491E" w:rsidP="000F6A8C">
            <w:r>
              <w:t>0-0-2</w:t>
            </w:r>
            <w:r w:rsidR="00E22B46">
              <w:t>6</w:t>
            </w:r>
          </w:p>
        </w:tc>
        <w:tc>
          <w:tcPr>
            <w:tcW w:w="850" w:type="dxa"/>
          </w:tcPr>
          <w:p w:rsidR="002C60AB" w:rsidRDefault="003D491E" w:rsidP="000F6A8C">
            <w:r>
              <w:t>klz</w:t>
            </w:r>
          </w:p>
        </w:tc>
        <w:tc>
          <w:tcPr>
            <w:tcW w:w="851" w:type="dxa"/>
          </w:tcPr>
          <w:p w:rsidR="002C60AB" w:rsidRDefault="003D491E" w:rsidP="000F6A8C">
            <w:r>
              <w:t>3</w:t>
            </w:r>
          </w:p>
        </w:tc>
        <w:tc>
          <w:tcPr>
            <w:tcW w:w="2835" w:type="dxa"/>
          </w:tcPr>
          <w:p w:rsidR="003D491E" w:rsidRPr="00484A84" w:rsidRDefault="003D491E" w:rsidP="003D491E">
            <w:pPr>
              <w:jc w:val="both"/>
              <w:rPr>
                <w:b/>
              </w:rPr>
            </w:pPr>
            <w:r w:rsidRPr="00484A84">
              <w:rPr>
                <w:b/>
              </w:rPr>
              <w:t>JUDr. Matula, CSc.</w:t>
            </w:r>
          </w:p>
          <w:p w:rsidR="002C60AB" w:rsidRDefault="003D491E" w:rsidP="003D491E">
            <w:pPr>
              <w:jc w:val="both"/>
              <w:rPr>
                <w:b/>
              </w:rPr>
            </w:pPr>
            <w:r>
              <w:t>Matula 100%</w:t>
            </w:r>
          </w:p>
        </w:tc>
        <w:tc>
          <w:tcPr>
            <w:tcW w:w="993" w:type="dxa"/>
          </w:tcPr>
          <w:p w:rsidR="002C60AB" w:rsidRDefault="003D491E" w:rsidP="000F6A8C">
            <w:r>
              <w:t>1,2/Z</w:t>
            </w:r>
          </w:p>
        </w:tc>
        <w:tc>
          <w:tcPr>
            <w:tcW w:w="814" w:type="dxa"/>
          </w:tcPr>
          <w:p w:rsidR="002C60AB" w:rsidRPr="008E0A78" w:rsidRDefault="003D491E" w:rsidP="000F6A8C">
            <w:r>
              <w:t>PV</w:t>
            </w:r>
          </w:p>
        </w:tc>
      </w:tr>
      <w:tr w:rsidR="000F6A8C" w:rsidTr="00AA254B">
        <w:trPr>
          <w:gridAfter w:val="1"/>
          <w:wAfter w:w="13" w:type="dxa"/>
        </w:trPr>
        <w:tc>
          <w:tcPr>
            <w:tcW w:w="2375" w:type="dxa"/>
          </w:tcPr>
          <w:p w:rsidR="000F6A8C" w:rsidRDefault="000F6A8C" w:rsidP="000F6A8C">
            <w:r>
              <w:t>Kultura mluvené a psané komunikace</w:t>
            </w:r>
          </w:p>
        </w:tc>
        <w:tc>
          <w:tcPr>
            <w:tcW w:w="852" w:type="dxa"/>
            <w:gridSpan w:val="2"/>
          </w:tcPr>
          <w:p w:rsidR="000F6A8C" w:rsidRDefault="000F6A8C" w:rsidP="000F6A8C">
            <w:r>
              <w:t>1</w:t>
            </w:r>
            <w:r w:rsidR="00E22B46">
              <w:t>3</w:t>
            </w:r>
            <w:r>
              <w:t>-0-1</w:t>
            </w:r>
            <w:r w:rsidR="00E22B46">
              <w:t>3</w:t>
            </w:r>
          </w:p>
        </w:tc>
        <w:tc>
          <w:tcPr>
            <w:tcW w:w="850" w:type="dxa"/>
          </w:tcPr>
          <w:p w:rsidR="000F6A8C" w:rsidRDefault="000F6A8C" w:rsidP="000F6A8C">
            <w:r>
              <w:t>klz</w:t>
            </w:r>
          </w:p>
        </w:tc>
        <w:tc>
          <w:tcPr>
            <w:tcW w:w="851" w:type="dxa"/>
          </w:tcPr>
          <w:p w:rsidR="000F6A8C" w:rsidRDefault="00C7403A" w:rsidP="000F6A8C">
            <w:r w:rsidRPr="00982F2E">
              <w:t>3</w:t>
            </w:r>
          </w:p>
        </w:tc>
        <w:tc>
          <w:tcPr>
            <w:tcW w:w="2835" w:type="dxa"/>
          </w:tcPr>
          <w:p w:rsidR="000F6A8C" w:rsidRPr="00AA254B" w:rsidRDefault="000F6A8C" w:rsidP="000F6A8C">
            <w:pPr>
              <w:rPr>
                <w:b/>
              </w:rPr>
            </w:pPr>
            <w:r w:rsidRPr="00AA254B">
              <w:rPr>
                <w:b/>
              </w:rPr>
              <w:t>Ing. Benyahya, Ph.D</w:t>
            </w:r>
            <w:r w:rsidR="00930317">
              <w:rPr>
                <w:b/>
              </w:rPr>
              <w:t>.</w:t>
            </w:r>
          </w:p>
          <w:p w:rsidR="000F6A8C" w:rsidRDefault="000F6A8C" w:rsidP="000F6A8C">
            <w:r>
              <w:t>Benyahya 1</w:t>
            </w:r>
            <w:r w:rsidR="00FC1710">
              <w:t>0</w:t>
            </w:r>
            <w:r>
              <w:t>0%</w:t>
            </w:r>
          </w:p>
        </w:tc>
        <w:tc>
          <w:tcPr>
            <w:tcW w:w="993" w:type="dxa"/>
          </w:tcPr>
          <w:p w:rsidR="000F6A8C" w:rsidRDefault="000F6A8C" w:rsidP="000F6A8C">
            <w:r>
              <w:t>1/L</w:t>
            </w:r>
          </w:p>
        </w:tc>
        <w:tc>
          <w:tcPr>
            <w:tcW w:w="814" w:type="dxa"/>
          </w:tcPr>
          <w:p w:rsidR="000F6A8C" w:rsidRDefault="000F6A8C" w:rsidP="000F6A8C">
            <w:r w:rsidRPr="008E0A78">
              <w:t>PV</w:t>
            </w:r>
          </w:p>
        </w:tc>
      </w:tr>
      <w:tr w:rsidR="000F6A8C" w:rsidTr="00AA254B">
        <w:trPr>
          <w:gridAfter w:val="1"/>
          <w:wAfter w:w="13" w:type="dxa"/>
        </w:trPr>
        <w:tc>
          <w:tcPr>
            <w:tcW w:w="2375" w:type="dxa"/>
          </w:tcPr>
          <w:p w:rsidR="000F6A8C" w:rsidRDefault="000F6A8C" w:rsidP="000F6A8C">
            <w:r>
              <w:t>Hospodaření nepodnikatelských organizací</w:t>
            </w:r>
          </w:p>
        </w:tc>
        <w:tc>
          <w:tcPr>
            <w:tcW w:w="852" w:type="dxa"/>
            <w:gridSpan w:val="2"/>
          </w:tcPr>
          <w:p w:rsidR="000F6A8C" w:rsidRDefault="000F6A8C" w:rsidP="000F6A8C">
            <w:r>
              <w:t>1</w:t>
            </w:r>
            <w:r w:rsidR="00E22B46">
              <w:t>3</w:t>
            </w:r>
            <w:r>
              <w:t>-0-2</w:t>
            </w:r>
            <w:r w:rsidR="00E22B46">
              <w:t>6</w:t>
            </w:r>
          </w:p>
        </w:tc>
        <w:tc>
          <w:tcPr>
            <w:tcW w:w="850" w:type="dxa"/>
          </w:tcPr>
          <w:p w:rsidR="000F6A8C" w:rsidRDefault="000F6A8C" w:rsidP="000F6A8C">
            <w:r>
              <w:t>zp, zk</w:t>
            </w:r>
          </w:p>
        </w:tc>
        <w:tc>
          <w:tcPr>
            <w:tcW w:w="851" w:type="dxa"/>
          </w:tcPr>
          <w:p w:rsidR="000F6A8C" w:rsidRDefault="000F6A8C" w:rsidP="000F6A8C">
            <w:r>
              <w:t>4</w:t>
            </w:r>
          </w:p>
        </w:tc>
        <w:tc>
          <w:tcPr>
            <w:tcW w:w="2835" w:type="dxa"/>
          </w:tcPr>
          <w:p w:rsidR="000F6A8C" w:rsidRPr="00AA254B" w:rsidRDefault="000F6A8C" w:rsidP="000F6A8C">
            <w:pPr>
              <w:rPr>
                <w:b/>
              </w:rPr>
            </w:pPr>
            <w:r w:rsidRPr="00AA254B">
              <w:rPr>
                <w:b/>
              </w:rPr>
              <w:t>Ing. Otrusinová, Ph.D.</w:t>
            </w:r>
          </w:p>
          <w:p w:rsidR="000F6A8C" w:rsidRDefault="000F6A8C" w:rsidP="00284C96">
            <w:r>
              <w:t>Otrusinová 100%</w:t>
            </w:r>
          </w:p>
        </w:tc>
        <w:tc>
          <w:tcPr>
            <w:tcW w:w="993" w:type="dxa"/>
          </w:tcPr>
          <w:p w:rsidR="000F6A8C" w:rsidRDefault="000F6A8C" w:rsidP="000F6A8C">
            <w:r>
              <w:t>1/L</w:t>
            </w:r>
          </w:p>
        </w:tc>
        <w:tc>
          <w:tcPr>
            <w:tcW w:w="814" w:type="dxa"/>
          </w:tcPr>
          <w:p w:rsidR="000F6A8C" w:rsidRDefault="000F6A8C" w:rsidP="000F6A8C">
            <w:r w:rsidRPr="008E0A78">
              <w:t>PV</w:t>
            </w:r>
          </w:p>
        </w:tc>
      </w:tr>
      <w:tr w:rsidR="000F6A8C" w:rsidTr="00AA254B">
        <w:trPr>
          <w:gridAfter w:val="1"/>
          <w:wAfter w:w="13" w:type="dxa"/>
        </w:trPr>
        <w:tc>
          <w:tcPr>
            <w:tcW w:w="2375" w:type="dxa"/>
          </w:tcPr>
          <w:p w:rsidR="000F6A8C" w:rsidRDefault="008E1FC8" w:rsidP="000F6A8C">
            <w:r>
              <w:t>Pracovní práv</w:t>
            </w:r>
            <w:r w:rsidR="000F6A8C">
              <w:t>o</w:t>
            </w:r>
          </w:p>
        </w:tc>
        <w:tc>
          <w:tcPr>
            <w:tcW w:w="852" w:type="dxa"/>
            <w:gridSpan w:val="2"/>
          </w:tcPr>
          <w:p w:rsidR="000F6A8C" w:rsidRDefault="00E22B46" w:rsidP="000F6A8C">
            <w:r>
              <w:t>26-0-13</w:t>
            </w:r>
          </w:p>
        </w:tc>
        <w:tc>
          <w:tcPr>
            <w:tcW w:w="850" w:type="dxa"/>
          </w:tcPr>
          <w:p w:rsidR="000F6A8C" w:rsidRDefault="000F6A8C" w:rsidP="000F6A8C">
            <w:r>
              <w:t>klz</w:t>
            </w:r>
          </w:p>
        </w:tc>
        <w:tc>
          <w:tcPr>
            <w:tcW w:w="851" w:type="dxa"/>
          </w:tcPr>
          <w:p w:rsidR="000F6A8C" w:rsidRDefault="000F6A8C" w:rsidP="000F6A8C">
            <w:r>
              <w:t>3</w:t>
            </w:r>
          </w:p>
        </w:tc>
        <w:tc>
          <w:tcPr>
            <w:tcW w:w="2835" w:type="dxa"/>
          </w:tcPr>
          <w:p w:rsidR="000F6A8C" w:rsidRPr="00AA254B" w:rsidRDefault="000F6A8C" w:rsidP="000F6A8C">
            <w:pPr>
              <w:rPr>
                <w:b/>
              </w:rPr>
            </w:pPr>
            <w:r w:rsidRPr="00AA254B">
              <w:rPr>
                <w:b/>
              </w:rPr>
              <w:t>JUDr. Šnédar, Ph.D.</w:t>
            </w:r>
          </w:p>
          <w:p w:rsidR="0060475E" w:rsidRDefault="0060475E" w:rsidP="000F6A8C">
            <w:r>
              <w:t>Šnédar 100%</w:t>
            </w:r>
          </w:p>
        </w:tc>
        <w:tc>
          <w:tcPr>
            <w:tcW w:w="993" w:type="dxa"/>
          </w:tcPr>
          <w:p w:rsidR="000F6A8C" w:rsidRDefault="000F6A8C" w:rsidP="000F6A8C">
            <w:r>
              <w:t>1/L</w:t>
            </w:r>
          </w:p>
        </w:tc>
        <w:tc>
          <w:tcPr>
            <w:tcW w:w="814" w:type="dxa"/>
          </w:tcPr>
          <w:p w:rsidR="000F6A8C" w:rsidRDefault="000F6A8C" w:rsidP="000F6A8C">
            <w:r w:rsidRPr="008E0A78">
              <w:t>PV</w:t>
            </w:r>
          </w:p>
        </w:tc>
      </w:tr>
      <w:tr w:rsidR="000F6A8C" w:rsidDel="006B75B1" w:rsidTr="00AA254B">
        <w:trPr>
          <w:gridAfter w:val="1"/>
          <w:wAfter w:w="13" w:type="dxa"/>
          <w:del w:id="50" w:author="Michal Pilík" w:date="2018-09-15T11:27:00Z"/>
        </w:trPr>
        <w:tc>
          <w:tcPr>
            <w:tcW w:w="2375" w:type="dxa"/>
          </w:tcPr>
          <w:p w:rsidR="000F6A8C" w:rsidDel="006B75B1" w:rsidRDefault="000F6A8C" w:rsidP="000F6A8C">
            <w:pPr>
              <w:rPr>
                <w:del w:id="51" w:author="Michal Pilík" w:date="2018-09-15T11:27:00Z"/>
              </w:rPr>
            </w:pPr>
            <w:del w:id="52" w:author="Michal Pilík" w:date="2018-09-15T11:27:00Z">
              <w:r w:rsidDel="006B75B1">
                <w:delText>Business English</w:delText>
              </w:r>
            </w:del>
          </w:p>
        </w:tc>
        <w:tc>
          <w:tcPr>
            <w:tcW w:w="852" w:type="dxa"/>
            <w:gridSpan w:val="2"/>
          </w:tcPr>
          <w:p w:rsidR="000F6A8C" w:rsidDel="006B75B1" w:rsidRDefault="00E22B46" w:rsidP="000F6A8C">
            <w:pPr>
              <w:rPr>
                <w:del w:id="53" w:author="Michal Pilík" w:date="2018-09-15T11:27:00Z"/>
              </w:rPr>
            </w:pPr>
            <w:del w:id="54" w:author="Michal Pilík" w:date="2018-09-15T11:27:00Z">
              <w:r w:rsidDel="006B75B1">
                <w:delText>0-0-26</w:delText>
              </w:r>
            </w:del>
          </w:p>
        </w:tc>
        <w:tc>
          <w:tcPr>
            <w:tcW w:w="850" w:type="dxa"/>
          </w:tcPr>
          <w:p w:rsidR="000F6A8C" w:rsidDel="006B75B1" w:rsidRDefault="000F6A8C" w:rsidP="000F6A8C">
            <w:pPr>
              <w:rPr>
                <w:del w:id="55" w:author="Michal Pilík" w:date="2018-09-15T11:27:00Z"/>
              </w:rPr>
            </w:pPr>
            <w:del w:id="56" w:author="Michal Pilík" w:date="2018-09-15T11:27:00Z">
              <w:r w:rsidDel="006B75B1">
                <w:delText>klz</w:delText>
              </w:r>
            </w:del>
          </w:p>
        </w:tc>
        <w:tc>
          <w:tcPr>
            <w:tcW w:w="851" w:type="dxa"/>
          </w:tcPr>
          <w:p w:rsidR="000F6A8C" w:rsidDel="006B75B1" w:rsidRDefault="000F6A8C" w:rsidP="000F6A8C">
            <w:pPr>
              <w:rPr>
                <w:del w:id="57" w:author="Michal Pilík" w:date="2018-09-15T11:27:00Z"/>
              </w:rPr>
            </w:pPr>
            <w:del w:id="58" w:author="Michal Pilík" w:date="2018-09-15T11:27:00Z">
              <w:r w:rsidDel="006B75B1">
                <w:delText>2</w:delText>
              </w:r>
            </w:del>
          </w:p>
        </w:tc>
        <w:tc>
          <w:tcPr>
            <w:tcW w:w="2835" w:type="dxa"/>
          </w:tcPr>
          <w:p w:rsidR="00FC1710" w:rsidRPr="00E409BC" w:rsidDel="006B75B1" w:rsidRDefault="008E1FC8" w:rsidP="00FC1710">
            <w:pPr>
              <w:jc w:val="both"/>
              <w:rPr>
                <w:del w:id="59" w:author="Michal Pilík" w:date="2018-09-15T11:27:00Z"/>
                <w:b/>
              </w:rPr>
            </w:pPr>
            <w:del w:id="60" w:author="Michal Pilík" w:date="2018-09-15T11:27:00Z">
              <w:r w:rsidDel="006B75B1">
                <w:rPr>
                  <w:b/>
                </w:rPr>
                <w:delText>Mgr. Krumpolcová</w:delText>
              </w:r>
            </w:del>
          </w:p>
          <w:p w:rsidR="00FC1710" w:rsidRPr="00AA254B" w:rsidDel="006B75B1" w:rsidRDefault="008E1FC8" w:rsidP="00FC1710">
            <w:pPr>
              <w:rPr>
                <w:del w:id="61" w:author="Michal Pilík" w:date="2018-09-15T11:27:00Z"/>
                <w:b/>
              </w:rPr>
            </w:pPr>
            <w:del w:id="62" w:author="Michal Pilík" w:date="2018-09-15T11:27:00Z">
              <w:r w:rsidDel="006B75B1">
                <w:delText>Krumpolcová</w:delText>
              </w:r>
              <w:r w:rsidR="00FC1710" w:rsidDel="006B75B1">
                <w:delText xml:space="preserve"> 100%</w:delText>
              </w:r>
            </w:del>
          </w:p>
        </w:tc>
        <w:tc>
          <w:tcPr>
            <w:tcW w:w="993" w:type="dxa"/>
          </w:tcPr>
          <w:p w:rsidR="000F6A8C" w:rsidDel="006B75B1" w:rsidRDefault="000F6A8C" w:rsidP="000F6A8C">
            <w:pPr>
              <w:rPr>
                <w:del w:id="63" w:author="Michal Pilík" w:date="2018-09-15T11:27:00Z"/>
              </w:rPr>
            </w:pPr>
            <w:del w:id="64" w:author="Michal Pilík" w:date="2018-09-15T11:27:00Z">
              <w:r w:rsidDel="006B75B1">
                <w:delText>1/L</w:delText>
              </w:r>
            </w:del>
          </w:p>
        </w:tc>
        <w:tc>
          <w:tcPr>
            <w:tcW w:w="814" w:type="dxa"/>
          </w:tcPr>
          <w:p w:rsidR="000F6A8C" w:rsidDel="006B75B1" w:rsidRDefault="000F6A8C" w:rsidP="000F6A8C">
            <w:pPr>
              <w:rPr>
                <w:del w:id="65" w:author="Michal Pilík" w:date="2018-09-15T11:27:00Z"/>
              </w:rPr>
            </w:pPr>
            <w:del w:id="66" w:author="Michal Pilík" w:date="2018-09-15T11:27:00Z">
              <w:r w:rsidRPr="008E0A78" w:rsidDel="006B75B1">
                <w:delText>PV</w:delText>
              </w:r>
            </w:del>
          </w:p>
        </w:tc>
      </w:tr>
      <w:tr w:rsidR="000F6A8C" w:rsidTr="00AA254B">
        <w:trPr>
          <w:gridAfter w:val="1"/>
          <w:wAfter w:w="13" w:type="dxa"/>
        </w:trPr>
        <w:tc>
          <w:tcPr>
            <w:tcW w:w="2375" w:type="dxa"/>
          </w:tcPr>
          <w:p w:rsidR="000F6A8C" w:rsidRDefault="000F6A8C" w:rsidP="000F6A8C">
            <w:r>
              <w:t>Psychohygiena pro nelékařské zdravotní pracovníky</w:t>
            </w:r>
          </w:p>
        </w:tc>
        <w:tc>
          <w:tcPr>
            <w:tcW w:w="852" w:type="dxa"/>
            <w:gridSpan w:val="2"/>
          </w:tcPr>
          <w:p w:rsidR="000F6A8C" w:rsidRDefault="000F6A8C" w:rsidP="000F6A8C">
            <w:r>
              <w:t>0-10-0</w:t>
            </w:r>
          </w:p>
        </w:tc>
        <w:tc>
          <w:tcPr>
            <w:tcW w:w="850" w:type="dxa"/>
          </w:tcPr>
          <w:p w:rsidR="000F6A8C" w:rsidRDefault="000F6A8C" w:rsidP="000F6A8C">
            <w:r>
              <w:t>z</w:t>
            </w:r>
          </w:p>
        </w:tc>
        <w:tc>
          <w:tcPr>
            <w:tcW w:w="851" w:type="dxa"/>
          </w:tcPr>
          <w:p w:rsidR="000F6A8C" w:rsidRDefault="000F6A8C" w:rsidP="000F6A8C">
            <w:r>
              <w:t>2</w:t>
            </w:r>
          </w:p>
        </w:tc>
        <w:tc>
          <w:tcPr>
            <w:tcW w:w="2835" w:type="dxa"/>
          </w:tcPr>
          <w:p w:rsidR="000F6A8C" w:rsidRPr="00AA254B" w:rsidRDefault="000F6A8C" w:rsidP="000F6A8C">
            <w:pPr>
              <w:rPr>
                <w:b/>
              </w:rPr>
            </w:pPr>
            <w:r w:rsidRPr="00AA254B">
              <w:rPr>
                <w:b/>
              </w:rPr>
              <w:t>doc. PhDr. Mgr. Hlavinka, CSc.</w:t>
            </w:r>
          </w:p>
          <w:p w:rsidR="000F6A8C" w:rsidRDefault="000F6A8C" w:rsidP="000F6A8C">
            <w:r>
              <w:t>Hlavinka 100%</w:t>
            </w:r>
          </w:p>
        </w:tc>
        <w:tc>
          <w:tcPr>
            <w:tcW w:w="993" w:type="dxa"/>
          </w:tcPr>
          <w:p w:rsidR="000F6A8C" w:rsidRDefault="000F6A8C" w:rsidP="000F6A8C">
            <w:r>
              <w:t>1/L</w:t>
            </w:r>
          </w:p>
        </w:tc>
        <w:tc>
          <w:tcPr>
            <w:tcW w:w="814" w:type="dxa"/>
          </w:tcPr>
          <w:p w:rsidR="000F6A8C" w:rsidRDefault="000F6A8C" w:rsidP="000F6A8C">
            <w:r w:rsidRPr="008E0A78">
              <w:t>PV</w:t>
            </w:r>
          </w:p>
        </w:tc>
      </w:tr>
      <w:tr w:rsidR="000F6A8C" w:rsidTr="00AA254B">
        <w:trPr>
          <w:gridAfter w:val="1"/>
          <w:wAfter w:w="13" w:type="dxa"/>
        </w:trPr>
        <w:tc>
          <w:tcPr>
            <w:tcW w:w="2375" w:type="dxa"/>
          </w:tcPr>
          <w:p w:rsidR="000F6A8C" w:rsidRDefault="000F6A8C" w:rsidP="000F6A8C">
            <w:r>
              <w:t>Základy podnikatelství</w:t>
            </w:r>
          </w:p>
        </w:tc>
        <w:tc>
          <w:tcPr>
            <w:tcW w:w="852" w:type="dxa"/>
            <w:gridSpan w:val="2"/>
          </w:tcPr>
          <w:p w:rsidR="000F6A8C" w:rsidRDefault="00E22B46" w:rsidP="00DB78C8">
            <w:r>
              <w:t>26-0-13</w:t>
            </w:r>
          </w:p>
        </w:tc>
        <w:tc>
          <w:tcPr>
            <w:tcW w:w="850" w:type="dxa"/>
          </w:tcPr>
          <w:p w:rsidR="000F6A8C" w:rsidRPr="0066118B" w:rsidRDefault="00FC1710" w:rsidP="000F6A8C">
            <w:pPr>
              <w:rPr>
                <w:highlight w:val="yellow"/>
              </w:rPr>
            </w:pPr>
            <w:r w:rsidRPr="00FC1710">
              <w:t>klz</w:t>
            </w:r>
          </w:p>
        </w:tc>
        <w:tc>
          <w:tcPr>
            <w:tcW w:w="851" w:type="dxa"/>
          </w:tcPr>
          <w:p w:rsidR="000F6A8C" w:rsidRDefault="000F6A8C" w:rsidP="000F6A8C">
            <w:r>
              <w:t>4</w:t>
            </w:r>
          </w:p>
        </w:tc>
        <w:tc>
          <w:tcPr>
            <w:tcW w:w="2835" w:type="dxa"/>
          </w:tcPr>
          <w:p w:rsidR="000F6A8C" w:rsidRPr="00AA254B" w:rsidRDefault="000F6A8C" w:rsidP="000F6A8C">
            <w:pPr>
              <w:rPr>
                <w:b/>
              </w:rPr>
            </w:pPr>
            <w:r w:rsidRPr="00AA254B">
              <w:rPr>
                <w:b/>
              </w:rPr>
              <w:t xml:space="preserve">Ing. </w:t>
            </w:r>
            <w:r w:rsidR="0060475E" w:rsidRPr="00AA254B">
              <w:rPr>
                <w:b/>
              </w:rPr>
              <w:t>Ko</w:t>
            </w:r>
            <w:r w:rsidRPr="00AA254B">
              <w:rPr>
                <w:b/>
              </w:rPr>
              <w:t>zubíková, Ph.D.</w:t>
            </w:r>
          </w:p>
          <w:p w:rsidR="000F6A8C" w:rsidRDefault="000F6A8C" w:rsidP="000F6A8C">
            <w:r>
              <w:t>Kozubíková 90%</w:t>
            </w:r>
          </w:p>
          <w:p w:rsidR="000F6A8C" w:rsidRDefault="000F6A8C" w:rsidP="000F6A8C">
            <w:r>
              <w:t>Staňková 10%</w:t>
            </w:r>
          </w:p>
        </w:tc>
        <w:tc>
          <w:tcPr>
            <w:tcW w:w="993" w:type="dxa"/>
          </w:tcPr>
          <w:p w:rsidR="000F6A8C" w:rsidRDefault="000F6A8C" w:rsidP="000F6A8C">
            <w:r>
              <w:t>1</w:t>
            </w:r>
            <w:r w:rsidR="00B60724">
              <w:t>/L</w:t>
            </w:r>
          </w:p>
        </w:tc>
        <w:tc>
          <w:tcPr>
            <w:tcW w:w="814" w:type="dxa"/>
          </w:tcPr>
          <w:p w:rsidR="000F6A8C" w:rsidRDefault="000F6A8C" w:rsidP="000F6A8C">
            <w:r w:rsidRPr="008E0A78">
              <w:t>PV</w:t>
            </w:r>
          </w:p>
        </w:tc>
      </w:tr>
      <w:tr w:rsidR="000F6A8C" w:rsidTr="00AA254B">
        <w:trPr>
          <w:gridAfter w:val="1"/>
          <w:wAfter w:w="13" w:type="dxa"/>
        </w:trPr>
        <w:tc>
          <w:tcPr>
            <w:tcW w:w="2375" w:type="dxa"/>
          </w:tcPr>
          <w:p w:rsidR="000F6A8C" w:rsidRDefault="000F6A8C" w:rsidP="000F6A8C">
            <w:r>
              <w:t>Odborná angličtina ve zdravotnictví</w:t>
            </w:r>
          </w:p>
        </w:tc>
        <w:tc>
          <w:tcPr>
            <w:tcW w:w="852" w:type="dxa"/>
            <w:gridSpan w:val="2"/>
          </w:tcPr>
          <w:p w:rsidR="000F6A8C" w:rsidRDefault="00FC1710" w:rsidP="000F6A8C">
            <w:r>
              <w:t>0-2</w:t>
            </w:r>
            <w:r w:rsidR="00E22B46">
              <w:t>6</w:t>
            </w:r>
            <w:r>
              <w:t>-0</w:t>
            </w:r>
          </w:p>
        </w:tc>
        <w:tc>
          <w:tcPr>
            <w:tcW w:w="850" w:type="dxa"/>
          </w:tcPr>
          <w:p w:rsidR="000F6A8C" w:rsidRDefault="000F6A8C" w:rsidP="000F6A8C">
            <w:r>
              <w:t>klz</w:t>
            </w:r>
          </w:p>
        </w:tc>
        <w:tc>
          <w:tcPr>
            <w:tcW w:w="851" w:type="dxa"/>
          </w:tcPr>
          <w:p w:rsidR="000F6A8C" w:rsidRDefault="000F6A8C" w:rsidP="000F6A8C">
            <w:r>
              <w:t>2</w:t>
            </w:r>
          </w:p>
        </w:tc>
        <w:tc>
          <w:tcPr>
            <w:tcW w:w="2835" w:type="dxa"/>
          </w:tcPr>
          <w:p w:rsidR="000F6A8C" w:rsidRPr="00AF0801" w:rsidRDefault="000F6A8C" w:rsidP="000F6A8C">
            <w:pPr>
              <w:rPr>
                <w:b/>
              </w:rPr>
            </w:pPr>
            <w:r w:rsidRPr="00AF0801">
              <w:rPr>
                <w:b/>
              </w:rPr>
              <w:t>PhDr. Semotamová</w:t>
            </w:r>
          </w:p>
          <w:p w:rsidR="00FC1710" w:rsidRPr="00FC1710" w:rsidRDefault="00082475" w:rsidP="00FC1710">
            <w:r w:rsidRPr="00AF0801">
              <w:t>Divošová</w:t>
            </w:r>
            <w:r w:rsidR="00FC1710" w:rsidRPr="00AF0801">
              <w:t xml:space="preserve"> 100%</w:t>
            </w:r>
          </w:p>
        </w:tc>
        <w:tc>
          <w:tcPr>
            <w:tcW w:w="993" w:type="dxa"/>
          </w:tcPr>
          <w:p w:rsidR="000F6A8C" w:rsidRDefault="000F6A8C" w:rsidP="000F6A8C">
            <w:r>
              <w:t>1/Z</w:t>
            </w:r>
          </w:p>
        </w:tc>
        <w:tc>
          <w:tcPr>
            <w:tcW w:w="814" w:type="dxa"/>
          </w:tcPr>
          <w:p w:rsidR="000F6A8C" w:rsidRDefault="000F6A8C" w:rsidP="000F6A8C">
            <w:r w:rsidRPr="008E0A78">
              <w:t>PV</w:t>
            </w:r>
          </w:p>
        </w:tc>
      </w:tr>
      <w:tr w:rsidR="000F6A8C" w:rsidTr="00AA254B">
        <w:trPr>
          <w:gridAfter w:val="1"/>
          <w:wAfter w:w="13" w:type="dxa"/>
        </w:trPr>
        <w:tc>
          <w:tcPr>
            <w:tcW w:w="2375" w:type="dxa"/>
          </w:tcPr>
          <w:p w:rsidR="000F6A8C" w:rsidRDefault="000F6A8C" w:rsidP="000F6A8C">
            <w:r>
              <w:t>Odborná němčina ve zdravotnictví</w:t>
            </w:r>
          </w:p>
        </w:tc>
        <w:tc>
          <w:tcPr>
            <w:tcW w:w="852" w:type="dxa"/>
            <w:gridSpan w:val="2"/>
          </w:tcPr>
          <w:p w:rsidR="000F6A8C" w:rsidRDefault="00E22B46" w:rsidP="000F6A8C">
            <w:r>
              <w:t>0-26-0</w:t>
            </w:r>
          </w:p>
        </w:tc>
        <w:tc>
          <w:tcPr>
            <w:tcW w:w="850" w:type="dxa"/>
          </w:tcPr>
          <w:p w:rsidR="000F6A8C" w:rsidRDefault="000F6A8C" w:rsidP="000F6A8C">
            <w:r>
              <w:t>klz</w:t>
            </w:r>
          </w:p>
        </w:tc>
        <w:tc>
          <w:tcPr>
            <w:tcW w:w="851" w:type="dxa"/>
          </w:tcPr>
          <w:p w:rsidR="000F6A8C" w:rsidRDefault="000F6A8C" w:rsidP="000F6A8C">
            <w:r>
              <w:t>2</w:t>
            </w:r>
          </w:p>
        </w:tc>
        <w:tc>
          <w:tcPr>
            <w:tcW w:w="2835" w:type="dxa"/>
          </w:tcPr>
          <w:p w:rsidR="000F6A8C" w:rsidRDefault="000F6A8C" w:rsidP="000F6A8C">
            <w:pPr>
              <w:rPr>
                <w:b/>
              </w:rPr>
            </w:pPr>
            <w:r w:rsidRPr="00AA254B">
              <w:rPr>
                <w:b/>
              </w:rPr>
              <w:t>Mgr. Kozáková, Ph.D.</w:t>
            </w:r>
          </w:p>
          <w:p w:rsidR="00FC1710" w:rsidRPr="00FC1710" w:rsidRDefault="00FC1710" w:rsidP="000F6A8C">
            <w:r>
              <w:t>Kozáková 100%</w:t>
            </w:r>
          </w:p>
        </w:tc>
        <w:tc>
          <w:tcPr>
            <w:tcW w:w="993" w:type="dxa"/>
          </w:tcPr>
          <w:p w:rsidR="000F6A8C" w:rsidRDefault="000F6A8C" w:rsidP="000F6A8C">
            <w:r>
              <w:t>1/Z</w:t>
            </w:r>
          </w:p>
        </w:tc>
        <w:tc>
          <w:tcPr>
            <w:tcW w:w="814" w:type="dxa"/>
          </w:tcPr>
          <w:p w:rsidR="000F6A8C" w:rsidRDefault="000F6A8C" w:rsidP="000F6A8C">
            <w:r w:rsidRPr="008E0A78">
              <w:t>PV</w:t>
            </w:r>
          </w:p>
        </w:tc>
      </w:tr>
      <w:tr w:rsidR="0097331B" w:rsidTr="00AA254B">
        <w:trPr>
          <w:gridAfter w:val="1"/>
          <w:wAfter w:w="13" w:type="dxa"/>
          <w:ins w:id="67" w:author="Michal Pilík" w:date="2018-09-15T11:15:00Z"/>
        </w:trPr>
        <w:tc>
          <w:tcPr>
            <w:tcW w:w="2375" w:type="dxa"/>
          </w:tcPr>
          <w:p w:rsidR="0097331B" w:rsidRDefault="0097331B" w:rsidP="0097331B">
            <w:pPr>
              <w:rPr>
                <w:ins w:id="68" w:author="Michal Pilík" w:date="2018-09-15T11:15:00Z"/>
              </w:rPr>
            </w:pPr>
            <w:ins w:id="69" w:author="Michal Pilík" w:date="2018-09-15T11:15:00Z">
              <w:r>
                <w:t>Etika ve zdravotnictví*</w:t>
              </w:r>
            </w:ins>
          </w:p>
        </w:tc>
        <w:tc>
          <w:tcPr>
            <w:tcW w:w="852" w:type="dxa"/>
            <w:gridSpan w:val="2"/>
          </w:tcPr>
          <w:p w:rsidR="0097331B" w:rsidRDefault="0097331B" w:rsidP="0097331B">
            <w:pPr>
              <w:rPr>
                <w:ins w:id="70" w:author="Michal Pilík" w:date="2018-09-15T11:15:00Z"/>
              </w:rPr>
            </w:pPr>
            <w:ins w:id="71" w:author="Michal Pilík" w:date="2018-09-15T11:15:00Z">
              <w:r>
                <w:t>13-0-13</w:t>
              </w:r>
            </w:ins>
          </w:p>
        </w:tc>
        <w:tc>
          <w:tcPr>
            <w:tcW w:w="850" w:type="dxa"/>
          </w:tcPr>
          <w:p w:rsidR="0097331B" w:rsidRDefault="0097331B" w:rsidP="0097331B">
            <w:pPr>
              <w:rPr>
                <w:ins w:id="72" w:author="Michal Pilík" w:date="2018-09-15T11:15:00Z"/>
              </w:rPr>
            </w:pPr>
            <w:ins w:id="73" w:author="Michal Pilík" w:date="2018-09-15T11:15:00Z">
              <w:r>
                <w:t>klz</w:t>
              </w:r>
            </w:ins>
          </w:p>
        </w:tc>
        <w:tc>
          <w:tcPr>
            <w:tcW w:w="851" w:type="dxa"/>
          </w:tcPr>
          <w:p w:rsidR="0097331B" w:rsidRDefault="0097331B" w:rsidP="0097331B">
            <w:pPr>
              <w:rPr>
                <w:ins w:id="74" w:author="Michal Pilík" w:date="2018-09-15T11:15:00Z"/>
              </w:rPr>
            </w:pPr>
            <w:ins w:id="75" w:author="Michal Pilík" w:date="2018-09-15T11:15:00Z">
              <w:r>
                <w:t>2</w:t>
              </w:r>
            </w:ins>
          </w:p>
        </w:tc>
        <w:tc>
          <w:tcPr>
            <w:tcW w:w="2835" w:type="dxa"/>
          </w:tcPr>
          <w:p w:rsidR="0097331B" w:rsidRPr="00982F2E" w:rsidRDefault="0097331B" w:rsidP="0097331B">
            <w:pPr>
              <w:rPr>
                <w:ins w:id="76" w:author="Michal Pilík" w:date="2018-09-15T11:15:00Z"/>
                <w:b/>
              </w:rPr>
            </w:pPr>
            <w:ins w:id="77" w:author="Michal Pilík" w:date="2018-09-15T11:15:00Z">
              <w:r w:rsidRPr="00982F2E">
                <w:rPr>
                  <w:b/>
                </w:rPr>
                <w:t>doc. PhDr. Kutnohorská, CSc.</w:t>
              </w:r>
            </w:ins>
          </w:p>
          <w:p w:rsidR="0097331B" w:rsidRPr="00982F2E" w:rsidRDefault="0097331B" w:rsidP="0097331B">
            <w:pPr>
              <w:rPr>
                <w:ins w:id="78" w:author="Michal Pilík" w:date="2018-09-15T11:15:00Z"/>
              </w:rPr>
            </w:pPr>
            <w:ins w:id="79" w:author="Michal Pilík" w:date="2018-09-15T11:15:00Z">
              <w:r w:rsidRPr="00982F2E">
                <w:t>Kutnohorská 60 %</w:t>
              </w:r>
            </w:ins>
          </w:p>
          <w:p w:rsidR="0097331B" w:rsidRPr="00AA254B" w:rsidRDefault="0097331B" w:rsidP="0097331B">
            <w:pPr>
              <w:rPr>
                <w:ins w:id="80" w:author="Michal Pilík" w:date="2018-09-15T11:15:00Z"/>
                <w:b/>
              </w:rPr>
            </w:pPr>
            <w:ins w:id="81" w:author="Michal Pilík" w:date="2018-09-15T11:15:00Z">
              <w:r w:rsidRPr="00982F2E">
                <w:t>Tomancová 40%</w:t>
              </w:r>
            </w:ins>
          </w:p>
        </w:tc>
        <w:tc>
          <w:tcPr>
            <w:tcW w:w="993" w:type="dxa"/>
          </w:tcPr>
          <w:p w:rsidR="0097331B" w:rsidRDefault="0097331B" w:rsidP="0097331B">
            <w:pPr>
              <w:rPr>
                <w:ins w:id="82" w:author="Michal Pilík" w:date="2018-09-15T11:15:00Z"/>
              </w:rPr>
            </w:pPr>
            <w:ins w:id="83" w:author="Michal Pilík" w:date="2018-09-15T11:15:00Z">
              <w:r>
                <w:t>2/Z</w:t>
              </w:r>
            </w:ins>
          </w:p>
        </w:tc>
        <w:tc>
          <w:tcPr>
            <w:tcW w:w="814" w:type="dxa"/>
          </w:tcPr>
          <w:p w:rsidR="0097331B" w:rsidRPr="008E0A78" w:rsidRDefault="0097331B" w:rsidP="0097331B">
            <w:pPr>
              <w:rPr>
                <w:ins w:id="84" w:author="Michal Pilík" w:date="2018-09-15T11:15:00Z"/>
              </w:rPr>
            </w:pPr>
            <w:ins w:id="85" w:author="Michal Pilík" w:date="2018-09-15T11:15:00Z">
              <w:r>
                <w:t>PV</w:t>
              </w:r>
            </w:ins>
          </w:p>
        </w:tc>
      </w:tr>
      <w:tr w:rsidR="000F6A8C" w:rsidTr="00AA254B">
        <w:trPr>
          <w:trHeight w:val="678"/>
        </w:trPr>
        <w:tc>
          <w:tcPr>
            <w:tcW w:w="9583" w:type="dxa"/>
            <w:gridSpan w:val="9"/>
          </w:tcPr>
          <w:p w:rsidR="000F6A8C" w:rsidRDefault="000F6A8C" w:rsidP="000F6A8C">
            <w:pPr>
              <w:rPr>
                <w:b/>
              </w:rPr>
            </w:pPr>
            <w:r>
              <w:rPr>
                <w:b/>
              </w:rPr>
              <w:t>Podmínka pro splnění této skupiny předmětů:</w:t>
            </w:r>
          </w:p>
          <w:p w:rsidR="000F6A8C" w:rsidRDefault="000F6A8C" w:rsidP="00023C7E">
            <w:pPr>
              <w:rPr>
                <w:b/>
              </w:rPr>
            </w:pPr>
            <w:r>
              <w:t>Student</w:t>
            </w:r>
            <w:r w:rsidR="00CC6DE1">
              <w:t xml:space="preserve"> v prezenenčí formě studia</w:t>
            </w:r>
            <w:r>
              <w:t xml:space="preserve"> si volí z nabídky povinně volitelné předměty minimálně za </w:t>
            </w:r>
            <w:del w:id="86" w:author="Michal Pilík" w:date="2018-09-15T11:29:00Z">
              <w:r w:rsidR="00CC6DE1" w:rsidDel="0028287F">
                <w:rPr>
                  <w:b/>
                </w:rPr>
                <w:delText>9</w:delText>
              </w:r>
            </w:del>
            <w:ins w:id="87" w:author="Michal Pilík" w:date="2018-09-15T11:29:00Z">
              <w:r w:rsidR="0028287F">
                <w:rPr>
                  <w:b/>
                </w:rPr>
                <w:t>8</w:t>
              </w:r>
            </w:ins>
            <w:r w:rsidRPr="000F6A8C">
              <w:rPr>
                <w:b/>
              </w:rPr>
              <w:t xml:space="preserve"> kreditů</w:t>
            </w:r>
            <w:r w:rsidR="00023C7E">
              <w:rPr>
                <w:b/>
              </w:rPr>
              <w:t>.</w:t>
            </w:r>
          </w:p>
          <w:p w:rsidR="00CC6DE1" w:rsidRDefault="00CC6DE1" w:rsidP="00023C7E">
            <w:pPr>
              <w:rPr>
                <w:b/>
              </w:rPr>
            </w:pPr>
          </w:p>
          <w:p w:rsidR="0072442F" w:rsidRDefault="0072442F" w:rsidP="00023C7E">
            <w:pPr>
              <w:rPr>
                <w:b/>
              </w:rPr>
            </w:pPr>
            <w:r>
              <w:rPr>
                <w:b/>
              </w:rPr>
              <w:t>Pozn.: Předměty označené * lze studovat i v anglickém jazyce.</w:t>
            </w:r>
          </w:p>
          <w:p w:rsidR="00CC6DE1" w:rsidRPr="000F6A8C" w:rsidRDefault="00CC6DE1" w:rsidP="00023C7E"/>
        </w:tc>
      </w:tr>
      <w:tr w:rsidR="000F6A8C" w:rsidTr="00AA254B">
        <w:tc>
          <w:tcPr>
            <w:tcW w:w="9583" w:type="dxa"/>
            <w:gridSpan w:val="9"/>
            <w:shd w:val="clear" w:color="auto" w:fill="F7CAAC"/>
          </w:tcPr>
          <w:p w:rsidR="000F6A8C" w:rsidRDefault="00A34545" w:rsidP="00A34545">
            <w:pPr>
              <w:jc w:val="center"/>
            </w:pPr>
            <w:r>
              <w:rPr>
                <w:b/>
                <w:sz w:val="22"/>
              </w:rPr>
              <w:t>V</w:t>
            </w:r>
            <w:r w:rsidR="000F6A8C">
              <w:rPr>
                <w:b/>
                <w:sz w:val="22"/>
              </w:rPr>
              <w:t>olitelné předměty - skupina 2</w:t>
            </w:r>
          </w:p>
        </w:tc>
      </w:tr>
      <w:tr w:rsidR="00FC1710" w:rsidTr="00AA254B">
        <w:trPr>
          <w:gridAfter w:val="1"/>
          <w:wAfter w:w="13" w:type="dxa"/>
        </w:trPr>
        <w:tc>
          <w:tcPr>
            <w:tcW w:w="2375" w:type="dxa"/>
          </w:tcPr>
          <w:p w:rsidR="00FC1710" w:rsidRPr="001C31EB" w:rsidRDefault="00FC1710" w:rsidP="00FC1710">
            <w:r w:rsidRPr="00007CA1">
              <w:t>Aspects of Project Management</w:t>
            </w:r>
          </w:p>
        </w:tc>
        <w:tc>
          <w:tcPr>
            <w:tcW w:w="852" w:type="dxa"/>
            <w:gridSpan w:val="2"/>
          </w:tcPr>
          <w:p w:rsidR="00FC1710" w:rsidRDefault="00E22B46" w:rsidP="00FC1710">
            <w:pPr>
              <w:jc w:val="both"/>
            </w:pPr>
            <w:r>
              <w:t>26-0-13</w:t>
            </w:r>
          </w:p>
        </w:tc>
        <w:tc>
          <w:tcPr>
            <w:tcW w:w="850" w:type="dxa"/>
          </w:tcPr>
          <w:p w:rsidR="00FC1710" w:rsidRPr="0034438B" w:rsidRDefault="00FC1710" w:rsidP="00FC1710">
            <w:r>
              <w:t>klz</w:t>
            </w:r>
          </w:p>
        </w:tc>
        <w:tc>
          <w:tcPr>
            <w:tcW w:w="851" w:type="dxa"/>
          </w:tcPr>
          <w:p w:rsidR="00FC1710" w:rsidRPr="0034438B" w:rsidRDefault="00FC1710" w:rsidP="00FC1710">
            <w:r>
              <w:t>3</w:t>
            </w:r>
          </w:p>
        </w:tc>
        <w:tc>
          <w:tcPr>
            <w:tcW w:w="2835" w:type="dxa"/>
          </w:tcPr>
          <w:p w:rsidR="00FC1710" w:rsidRDefault="00FC1710" w:rsidP="00FC1710">
            <w:pPr>
              <w:jc w:val="both"/>
            </w:pPr>
            <w:r>
              <w:rPr>
                <w:b/>
              </w:rPr>
              <w:t>Ing. Juřičková, Ph.D.</w:t>
            </w:r>
          </w:p>
          <w:p w:rsidR="00FC1710" w:rsidRPr="00F1772A" w:rsidRDefault="00FC1710" w:rsidP="00FC1710">
            <w:pPr>
              <w:jc w:val="both"/>
            </w:pPr>
            <w:r>
              <w:t>Juřičková 100%</w:t>
            </w:r>
          </w:p>
        </w:tc>
        <w:tc>
          <w:tcPr>
            <w:tcW w:w="993" w:type="dxa"/>
          </w:tcPr>
          <w:p w:rsidR="00FC1710" w:rsidRDefault="00FC1710" w:rsidP="00FC1710">
            <w:pPr>
              <w:jc w:val="both"/>
            </w:pPr>
            <w:r>
              <w:t>L</w:t>
            </w:r>
          </w:p>
        </w:tc>
        <w:tc>
          <w:tcPr>
            <w:tcW w:w="814" w:type="dxa"/>
          </w:tcPr>
          <w:p w:rsidR="00FC1710" w:rsidRPr="001C31EB" w:rsidRDefault="00FC1710" w:rsidP="00FC1710">
            <w:pPr>
              <w:jc w:val="center"/>
            </w:pPr>
            <w:r>
              <w:t>V</w:t>
            </w:r>
          </w:p>
        </w:tc>
      </w:tr>
      <w:tr w:rsidR="00A34545" w:rsidTr="00AA254B">
        <w:trPr>
          <w:gridAfter w:val="1"/>
          <w:wAfter w:w="13" w:type="dxa"/>
        </w:trPr>
        <w:tc>
          <w:tcPr>
            <w:tcW w:w="2375" w:type="dxa"/>
          </w:tcPr>
          <w:p w:rsidR="00A34545" w:rsidRPr="001C31EB" w:rsidRDefault="00A34545" w:rsidP="00A34545">
            <w:r w:rsidRPr="00007CA1">
              <w:t>Francouzština 1</w:t>
            </w:r>
          </w:p>
        </w:tc>
        <w:tc>
          <w:tcPr>
            <w:tcW w:w="852" w:type="dxa"/>
            <w:gridSpan w:val="2"/>
          </w:tcPr>
          <w:p w:rsidR="00A34545" w:rsidRDefault="00E22B46" w:rsidP="00A34545">
            <w:pPr>
              <w:jc w:val="both"/>
            </w:pPr>
            <w:r>
              <w:t>0-0-26</w:t>
            </w:r>
          </w:p>
        </w:tc>
        <w:tc>
          <w:tcPr>
            <w:tcW w:w="850" w:type="dxa"/>
          </w:tcPr>
          <w:p w:rsidR="00A34545" w:rsidRPr="0034438B" w:rsidRDefault="00A34545" w:rsidP="00A34545">
            <w:r>
              <w:t>zp</w:t>
            </w:r>
          </w:p>
        </w:tc>
        <w:tc>
          <w:tcPr>
            <w:tcW w:w="851" w:type="dxa"/>
          </w:tcPr>
          <w:p w:rsidR="00A34545" w:rsidRPr="0034438B" w:rsidRDefault="00A34545" w:rsidP="00A34545">
            <w:r>
              <w:t>3</w:t>
            </w:r>
          </w:p>
        </w:tc>
        <w:tc>
          <w:tcPr>
            <w:tcW w:w="2835" w:type="dxa"/>
          </w:tcPr>
          <w:p w:rsidR="00A34545" w:rsidRPr="00E409BC" w:rsidRDefault="00A34545" w:rsidP="00A34545">
            <w:pPr>
              <w:rPr>
                <w:b/>
              </w:rPr>
            </w:pPr>
            <w:r w:rsidRPr="00E409BC">
              <w:rPr>
                <w:b/>
              </w:rPr>
              <w:t>Mgr. Zálešáková</w:t>
            </w:r>
          </w:p>
          <w:p w:rsidR="00A34545" w:rsidRDefault="00A34545" w:rsidP="00A34545">
            <w:r>
              <w:t>Zálešáková 100%</w:t>
            </w:r>
          </w:p>
        </w:tc>
        <w:tc>
          <w:tcPr>
            <w:tcW w:w="993" w:type="dxa"/>
          </w:tcPr>
          <w:p w:rsidR="00A34545" w:rsidRDefault="00A34545" w:rsidP="00A34545">
            <w:pPr>
              <w:jc w:val="both"/>
            </w:pPr>
            <w:r>
              <w:t>Z</w:t>
            </w:r>
          </w:p>
        </w:tc>
        <w:tc>
          <w:tcPr>
            <w:tcW w:w="814" w:type="dxa"/>
          </w:tcPr>
          <w:p w:rsidR="00A34545" w:rsidRPr="001C31EB" w:rsidRDefault="00A34545" w:rsidP="00A34545">
            <w:pPr>
              <w:jc w:val="center"/>
            </w:pPr>
            <w:r>
              <w:t>V</w:t>
            </w:r>
          </w:p>
        </w:tc>
      </w:tr>
      <w:tr w:rsidR="00A34545" w:rsidTr="00AA254B">
        <w:trPr>
          <w:gridAfter w:val="1"/>
          <w:wAfter w:w="13" w:type="dxa"/>
        </w:trPr>
        <w:tc>
          <w:tcPr>
            <w:tcW w:w="2375" w:type="dxa"/>
          </w:tcPr>
          <w:p w:rsidR="00A34545" w:rsidRPr="001C31EB" w:rsidRDefault="00A34545" w:rsidP="00A34545">
            <w:r>
              <w:t>Francouzština 2</w:t>
            </w:r>
          </w:p>
        </w:tc>
        <w:tc>
          <w:tcPr>
            <w:tcW w:w="852" w:type="dxa"/>
            <w:gridSpan w:val="2"/>
          </w:tcPr>
          <w:p w:rsidR="00A34545" w:rsidRDefault="00E22B46" w:rsidP="00A34545">
            <w:pPr>
              <w:jc w:val="both"/>
            </w:pPr>
            <w:r>
              <w:t>0-0-26</w:t>
            </w:r>
          </w:p>
        </w:tc>
        <w:tc>
          <w:tcPr>
            <w:tcW w:w="850" w:type="dxa"/>
          </w:tcPr>
          <w:p w:rsidR="00A34545" w:rsidRPr="0034438B" w:rsidRDefault="00A34545" w:rsidP="00A34545">
            <w:r>
              <w:t>klz</w:t>
            </w:r>
          </w:p>
        </w:tc>
        <w:tc>
          <w:tcPr>
            <w:tcW w:w="851" w:type="dxa"/>
          </w:tcPr>
          <w:p w:rsidR="00A34545" w:rsidRPr="0034438B" w:rsidRDefault="00A34545" w:rsidP="00A34545">
            <w:r>
              <w:t>3</w:t>
            </w:r>
          </w:p>
        </w:tc>
        <w:tc>
          <w:tcPr>
            <w:tcW w:w="2835" w:type="dxa"/>
          </w:tcPr>
          <w:p w:rsidR="00A34545" w:rsidRPr="00E409BC" w:rsidRDefault="00A34545" w:rsidP="00A34545">
            <w:pPr>
              <w:rPr>
                <w:b/>
              </w:rPr>
            </w:pPr>
            <w:r w:rsidRPr="00E409BC">
              <w:rPr>
                <w:b/>
              </w:rPr>
              <w:t>Mgr. Zálešáková</w:t>
            </w:r>
          </w:p>
          <w:p w:rsidR="00A34545" w:rsidRDefault="00A34545" w:rsidP="00A34545">
            <w:r>
              <w:t>Zálešáková 100%</w:t>
            </w:r>
          </w:p>
        </w:tc>
        <w:tc>
          <w:tcPr>
            <w:tcW w:w="993" w:type="dxa"/>
          </w:tcPr>
          <w:p w:rsidR="00A34545" w:rsidRDefault="00A34545" w:rsidP="00A34545">
            <w:pPr>
              <w:jc w:val="both"/>
            </w:pPr>
            <w:r>
              <w:t>L</w:t>
            </w:r>
          </w:p>
        </w:tc>
        <w:tc>
          <w:tcPr>
            <w:tcW w:w="814" w:type="dxa"/>
          </w:tcPr>
          <w:p w:rsidR="00A34545" w:rsidRPr="001C31EB" w:rsidRDefault="00A34545" w:rsidP="00A34545">
            <w:pPr>
              <w:jc w:val="center"/>
            </w:pPr>
            <w:r>
              <w:t>V</w:t>
            </w:r>
          </w:p>
        </w:tc>
      </w:tr>
      <w:tr w:rsidR="00A34545" w:rsidTr="00AA254B">
        <w:trPr>
          <w:gridAfter w:val="1"/>
          <w:wAfter w:w="13" w:type="dxa"/>
        </w:trPr>
        <w:tc>
          <w:tcPr>
            <w:tcW w:w="2375" w:type="dxa"/>
          </w:tcPr>
          <w:p w:rsidR="00A34545" w:rsidRPr="001C31EB" w:rsidRDefault="00A34545" w:rsidP="00A34545">
            <w:r w:rsidRPr="00007CA1">
              <w:t>Německá konverzace 1</w:t>
            </w:r>
          </w:p>
        </w:tc>
        <w:tc>
          <w:tcPr>
            <w:tcW w:w="852" w:type="dxa"/>
            <w:gridSpan w:val="2"/>
          </w:tcPr>
          <w:p w:rsidR="00A34545" w:rsidRDefault="00E22B46" w:rsidP="00A34545">
            <w:pPr>
              <w:jc w:val="both"/>
            </w:pPr>
            <w:r>
              <w:t>0-0-26</w:t>
            </w:r>
          </w:p>
        </w:tc>
        <w:tc>
          <w:tcPr>
            <w:tcW w:w="850" w:type="dxa"/>
          </w:tcPr>
          <w:p w:rsidR="00A34545" w:rsidRPr="0034438B" w:rsidRDefault="00A34545" w:rsidP="00A34545">
            <w:r>
              <w:t>zp</w:t>
            </w:r>
          </w:p>
        </w:tc>
        <w:tc>
          <w:tcPr>
            <w:tcW w:w="851" w:type="dxa"/>
          </w:tcPr>
          <w:p w:rsidR="00A34545" w:rsidRPr="0034438B" w:rsidRDefault="00A34545" w:rsidP="00A34545">
            <w:r>
              <w:t>3</w:t>
            </w:r>
          </w:p>
        </w:tc>
        <w:tc>
          <w:tcPr>
            <w:tcW w:w="2835" w:type="dxa"/>
          </w:tcPr>
          <w:p w:rsidR="00A34545" w:rsidRPr="00E409BC" w:rsidRDefault="00A34545" w:rsidP="00A34545">
            <w:pPr>
              <w:jc w:val="both"/>
              <w:rPr>
                <w:b/>
              </w:rPr>
            </w:pPr>
            <w:r w:rsidRPr="00E409BC">
              <w:rPr>
                <w:b/>
              </w:rPr>
              <w:t>Mgr. Kozáková, Ph.D.</w:t>
            </w:r>
          </w:p>
          <w:p w:rsidR="00A34545" w:rsidRDefault="00A34545" w:rsidP="00A34545">
            <w:r>
              <w:t>Kozáková 100%</w:t>
            </w:r>
          </w:p>
        </w:tc>
        <w:tc>
          <w:tcPr>
            <w:tcW w:w="993" w:type="dxa"/>
          </w:tcPr>
          <w:p w:rsidR="00A34545" w:rsidRDefault="00A34545" w:rsidP="00A34545">
            <w:pPr>
              <w:jc w:val="both"/>
            </w:pPr>
            <w:r>
              <w:t>Z</w:t>
            </w:r>
          </w:p>
        </w:tc>
        <w:tc>
          <w:tcPr>
            <w:tcW w:w="814" w:type="dxa"/>
          </w:tcPr>
          <w:p w:rsidR="00A34545" w:rsidRPr="001C31EB" w:rsidRDefault="00A34545" w:rsidP="00A34545">
            <w:pPr>
              <w:jc w:val="center"/>
            </w:pPr>
            <w:r>
              <w:t>V</w:t>
            </w:r>
          </w:p>
        </w:tc>
      </w:tr>
      <w:tr w:rsidR="00A34545" w:rsidTr="00AA254B">
        <w:trPr>
          <w:gridAfter w:val="1"/>
          <w:wAfter w:w="13" w:type="dxa"/>
        </w:trPr>
        <w:tc>
          <w:tcPr>
            <w:tcW w:w="2375" w:type="dxa"/>
          </w:tcPr>
          <w:p w:rsidR="00A34545" w:rsidRPr="001C31EB" w:rsidRDefault="00A34545" w:rsidP="00A34545">
            <w:r w:rsidRPr="00007CA1">
              <w:t>N</w:t>
            </w:r>
            <w:r>
              <w:t>ěmecká konverzace 2</w:t>
            </w:r>
          </w:p>
        </w:tc>
        <w:tc>
          <w:tcPr>
            <w:tcW w:w="852" w:type="dxa"/>
            <w:gridSpan w:val="2"/>
          </w:tcPr>
          <w:p w:rsidR="00A34545" w:rsidRDefault="00E22B46" w:rsidP="00A34545">
            <w:pPr>
              <w:jc w:val="both"/>
            </w:pPr>
            <w:r>
              <w:t>0-0-26</w:t>
            </w:r>
          </w:p>
        </w:tc>
        <w:tc>
          <w:tcPr>
            <w:tcW w:w="850" w:type="dxa"/>
          </w:tcPr>
          <w:p w:rsidR="00A34545" w:rsidRPr="0034438B" w:rsidRDefault="00A34545" w:rsidP="00A34545">
            <w:r>
              <w:t>klz</w:t>
            </w:r>
          </w:p>
        </w:tc>
        <w:tc>
          <w:tcPr>
            <w:tcW w:w="851" w:type="dxa"/>
          </w:tcPr>
          <w:p w:rsidR="00A34545" w:rsidRPr="0034438B" w:rsidRDefault="00A34545" w:rsidP="00A34545">
            <w:r>
              <w:t>3</w:t>
            </w:r>
          </w:p>
        </w:tc>
        <w:tc>
          <w:tcPr>
            <w:tcW w:w="2835" w:type="dxa"/>
          </w:tcPr>
          <w:p w:rsidR="00A34545" w:rsidRPr="00E409BC" w:rsidRDefault="00A34545" w:rsidP="00A34545">
            <w:pPr>
              <w:jc w:val="both"/>
              <w:rPr>
                <w:b/>
              </w:rPr>
            </w:pPr>
            <w:r w:rsidRPr="00E409BC">
              <w:rPr>
                <w:b/>
              </w:rPr>
              <w:t>Mgr. Kozáková, Ph.D.</w:t>
            </w:r>
          </w:p>
          <w:p w:rsidR="00A34545" w:rsidRDefault="00A34545" w:rsidP="00A34545">
            <w:r>
              <w:t>Kozáková 100%</w:t>
            </w:r>
          </w:p>
        </w:tc>
        <w:tc>
          <w:tcPr>
            <w:tcW w:w="993" w:type="dxa"/>
          </w:tcPr>
          <w:p w:rsidR="00A34545" w:rsidRDefault="00A34545" w:rsidP="00A34545">
            <w:pPr>
              <w:jc w:val="both"/>
            </w:pPr>
            <w:r>
              <w:t>L</w:t>
            </w:r>
          </w:p>
        </w:tc>
        <w:tc>
          <w:tcPr>
            <w:tcW w:w="814" w:type="dxa"/>
          </w:tcPr>
          <w:p w:rsidR="00A34545" w:rsidRPr="001C31EB" w:rsidRDefault="00A34545" w:rsidP="00A34545">
            <w:pPr>
              <w:jc w:val="center"/>
            </w:pPr>
            <w:r>
              <w:t>V</w:t>
            </w:r>
          </w:p>
        </w:tc>
      </w:tr>
      <w:tr w:rsidR="00340132" w:rsidTr="00AA254B">
        <w:trPr>
          <w:gridAfter w:val="1"/>
          <w:wAfter w:w="13" w:type="dxa"/>
        </w:trPr>
        <w:tc>
          <w:tcPr>
            <w:tcW w:w="2375" w:type="dxa"/>
          </w:tcPr>
          <w:p w:rsidR="00340132" w:rsidRPr="001C31EB" w:rsidRDefault="00340132" w:rsidP="00340132">
            <w:r w:rsidRPr="00007CA1">
              <w:t>Korespondence v angličtině</w:t>
            </w:r>
          </w:p>
        </w:tc>
        <w:tc>
          <w:tcPr>
            <w:tcW w:w="852" w:type="dxa"/>
            <w:gridSpan w:val="2"/>
          </w:tcPr>
          <w:p w:rsidR="00340132" w:rsidRDefault="00E22B46" w:rsidP="00340132">
            <w:r>
              <w:t>0-0-26</w:t>
            </w:r>
          </w:p>
        </w:tc>
        <w:tc>
          <w:tcPr>
            <w:tcW w:w="850" w:type="dxa"/>
          </w:tcPr>
          <w:p w:rsidR="00340132" w:rsidRDefault="00340132" w:rsidP="00340132">
            <w:r w:rsidRPr="00B8320D">
              <w:t>zp</w:t>
            </w:r>
          </w:p>
        </w:tc>
        <w:tc>
          <w:tcPr>
            <w:tcW w:w="851" w:type="dxa"/>
          </w:tcPr>
          <w:p w:rsidR="00340132" w:rsidRPr="0034438B" w:rsidRDefault="00340132" w:rsidP="00340132">
            <w:r>
              <w:t>3</w:t>
            </w:r>
          </w:p>
        </w:tc>
        <w:tc>
          <w:tcPr>
            <w:tcW w:w="2835" w:type="dxa"/>
          </w:tcPr>
          <w:p w:rsidR="00340132" w:rsidRPr="001309F5" w:rsidRDefault="00340132" w:rsidP="00340132">
            <w:pPr>
              <w:rPr>
                <w:b/>
              </w:rPr>
            </w:pPr>
            <w:r w:rsidRPr="001309F5">
              <w:rPr>
                <w:b/>
              </w:rPr>
              <w:t>Sampey, MFA</w:t>
            </w:r>
          </w:p>
          <w:p w:rsidR="00340132" w:rsidRDefault="00BD4BC6" w:rsidP="00340132">
            <w:r>
              <w:t>Sampey 100%</w:t>
            </w:r>
          </w:p>
        </w:tc>
        <w:tc>
          <w:tcPr>
            <w:tcW w:w="993" w:type="dxa"/>
          </w:tcPr>
          <w:p w:rsidR="00340132" w:rsidRDefault="00340132" w:rsidP="00340132">
            <w:pPr>
              <w:jc w:val="both"/>
            </w:pPr>
            <w:r>
              <w:t>L</w:t>
            </w:r>
          </w:p>
        </w:tc>
        <w:tc>
          <w:tcPr>
            <w:tcW w:w="814" w:type="dxa"/>
          </w:tcPr>
          <w:p w:rsidR="00340132" w:rsidRPr="001C31EB" w:rsidRDefault="00340132" w:rsidP="00340132">
            <w:pPr>
              <w:jc w:val="center"/>
            </w:pPr>
            <w:r>
              <w:t>V</w:t>
            </w:r>
          </w:p>
        </w:tc>
      </w:tr>
      <w:tr w:rsidR="00340132" w:rsidTr="00AA254B">
        <w:trPr>
          <w:gridAfter w:val="1"/>
          <w:wAfter w:w="13" w:type="dxa"/>
        </w:trPr>
        <w:tc>
          <w:tcPr>
            <w:tcW w:w="2375" w:type="dxa"/>
          </w:tcPr>
          <w:p w:rsidR="00340132" w:rsidRPr="001C31EB" w:rsidRDefault="00340132" w:rsidP="00340132">
            <w:r w:rsidRPr="00007CA1">
              <w:t>Korespondence v němčině</w:t>
            </w:r>
          </w:p>
        </w:tc>
        <w:tc>
          <w:tcPr>
            <w:tcW w:w="852" w:type="dxa"/>
            <w:gridSpan w:val="2"/>
          </w:tcPr>
          <w:p w:rsidR="00340132" w:rsidRDefault="00E22B46" w:rsidP="00340132">
            <w:r>
              <w:t>0-0-26</w:t>
            </w:r>
          </w:p>
        </w:tc>
        <w:tc>
          <w:tcPr>
            <w:tcW w:w="850" w:type="dxa"/>
          </w:tcPr>
          <w:p w:rsidR="00340132" w:rsidRDefault="00340132" w:rsidP="00340132">
            <w:r w:rsidRPr="00B8320D">
              <w:t>zp</w:t>
            </w:r>
          </w:p>
        </w:tc>
        <w:tc>
          <w:tcPr>
            <w:tcW w:w="851" w:type="dxa"/>
          </w:tcPr>
          <w:p w:rsidR="00340132" w:rsidRPr="0034438B" w:rsidRDefault="00340132" w:rsidP="00340132">
            <w:r>
              <w:t>3</w:t>
            </w:r>
          </w:p>
        </w:tc>
        <w:tc>
          <w:tcPr>
            <w:tcW w:w="2835" w:type="dxa"/>
          </w:tcPr>
          <w:p w:rsidR="00340132" w:rsidRPr="001309F5" w:rsidRDefault="00340132" w:rsidP="00340132">
            <w:pPr>
              <w:rPr>
                <w:b/>
              </w:rPr>
            </w:pPr>
            <w:r w:rsidRPr="001309F5">
              <w:rPr>
                <w:b/>
              </w:rPr>
              <w:t>Mgr. Šilhánová, Ph.D</w:t>
            </w:r>
            <w:r>
              <w:rPr>
                <w:b/>
              </w:rPr>
              <w:t>.</w:t>
            </w:r>
          </w:p>
          <w:p w:rsidR="00340132" w:rsidRDefault="00FC1710" w:rsidP="00BD4BC6">
            <w:r>
              <w:t>Šilh</w:t>
            </w:r>
            <w:r w:rsidR="00BD4BC6">
              <w:t xml:space="preserve">ánová </w:t>
            </w:r>
            <w:r w:rsidR="00340132">
              <w:t>100%</w:t>
            </w:r>
          </w:p>
        </w:tc>
        <w:tc>
          <w:tcPr>
            <w:tcW w:w="993" w:type="dxa"/>
          </w:tcPr>
          <w:p w:rsidR="00340132" w:rsidRDefault="00340132" w:rsidP="00340132">
            <w:pPr>
              <w:jc w:val="both"/>
            </w:pPr>
            <w:r>
              <w:t>L</w:t>
            </w:r>
          </w:p>
        </w:tc>
        <w:tc>
          <w:tcPr>
            <w:tcW w:w="814" w:type="dxa"/>
          </w:tcPr>
          <w:p w:rsidR="00340132" w:rsidRPr="001C31EB" w:rsidRDefault="00340132" w:rsidP="00340132">
            <w:pPr>
              <w:jc w:val="center"/>
            </w:pPr>
            <w:r>
              <w:t>V</w:t>
            </w:r>
          </w:p>
        </w:tc>
      </w:tr>
      <w:tr w:rsidR="00340132" w:rsidTr="00AA254B">
        <w:trPr>
          <w:gridAfter w:val="1"/>
          <w:wAfter w:w="13" w:type="dxa"/>
        </w:trPr>
        <w:tc>
          <w:tcPr>
            <w:tcW w:w="2375" w:type="dxa"/>
          </w:tcPr>
          <w:p w:rsidR="00340132" w:rsidRPr="001C31EB" w:rsidRDefault="00340132" w:rsidP="00340132">
            <w:r w:rsidRPr="00007CA1">
              <w:t>Ruština 1</w:t>
            </w:r>
          </w:p>
        </w:tc>
        <w:tc>
          <w:tcPr>
            <w:tcW w:w="852" w:type="dxa"/>
            <w:gridSpan w:val="2"/>
          </w:tcPr>
          <w:p w:rsidR="00340132" w:rsidRDefault="00340132" w:rsidP="00340132">
            <w:r w:rsidRPr="00CC3A9B">
              <w:t>0-0-2</w:t>
            </w:r>
            <w:r w:rsidR="00E22B46">
              <w:t>6</w:t>
            </w:r>
          </w:p>
        </w:tc>
        <w:tc>
          <w:tcPr>
            <w:tcW w:w="850" w:type="dxa"/>
          </w:tcPr>
          <w:p w:rsidR="00340132" w:rsidRPr="0034438B" w:rsidRDefault="00340132" w:rsidP="00340132">
            <w:r>
              <w:t>zp</w:t>
            </w:r>
          </w:p>
        </w:tc>
        <w:tc>
          <w:tcPr>
            <w:tcW w:w="851" w:type="dxa"/>
          </w:tcPr>
          <w:p w:rsidR="00340132" w:rsidRPr="0034438B" w:rsidRDefault="00340132" w:rsidP="00340132">
            <w:r>
              <w:t>3</w:t>
            </w:r>
          </w:p>
        </w:tc>
        <w:tc>
          <w:tcPr>
            <w:tcW w:w="2835" w:type="dxa"/>
          </w:tcPr>
          <w:p w:rsidR="00340132" w:rsidRPr="00E409BC" w:rsidRDefault="00340132" w:rsidP="00340132">
            <w:pPr>
              <w:rPr>
                <w:b/>
              </w:rPr>
            </w:pPr>
            <w:r w:rsidRPr="00E409BC">
              <w:rPr>
                <w:b/>
              </w:rPr>
              <w:t>Mgr. Zálešáková</w:t>
            </w:r>
          </w:p>
          <w:p w:rsidR="00340132" w:rsidRDefault="00991112" w:rsidP="00340132">
            <w:r>
              <w:t>Cagašová</w:t>
            </w:r>
            <w:r w:rsidR="00340132">
              <w:t xml:space="preserve"> 100%</w:t>
            </w:r>
          </w:p>
        </w:tc>
        <w:tc>
          <w:tcPr>
            <w:tcW w:w="993" w:type="dxa"/>
          </w:tcPr>
          <w:p w:rsidR="00340132" w:rsidRDefault="00340132" w:rsidP="00340132">
            <w:pPr>
              <w:jc w:val="both"/>
            </w:pPr>
            <w:r>
              <w:t>Z</w:t>
            </w:r>
          </w:p>
        </w:tc>
        <w:tc>
          <w:tcPr>
            <w:tcW w:w="814" w:type="dxa"/>
          </w:tcPr>
          <w:p w:rsidR="00340132" w:rsidRPr="001C31EB" w:rsidRDefault="00340132" w:rsidP="00340132">
            <w:pPr>
              <w:jc w:val="center"/>
            </w:pPr>
            <w:r>
              <w:t>V</w:t>
            </w:r>
          </w:p>
        </w:tc>
      </w:tr>
      <w:tr w:rsidR="00340132" w:rsidTr="00AA254B">
        <w:trPr>
          <w:gridAfter w:val="1"/>
          <w:wAfter w:w="13" w:type="dxa"/>
        </w:trPr>
        <w:tc>
          <w:tcPr>
            <w:tcW w:w="2375" w:type="dxa"/>
          </w:tcPr>
          <w:p w:rsidR="00340132" w:rsidRPr="001C31EB" w:rsidRDefault="00340132" w:rsidP="00340132">
            <w:r>
              <w:t>Ruština 2</w:t>
            </w:r>
          </w:p>
        </w:tc>
        <w:tc>
          <w:tcPr>
            <w:tcW w:w="852" w:type="dxa"/>
            <w:gridSpan w:val="2"/>
          </w:tcPr>
          <w:p w:rsidR="00340132" w:rsidRDefault="00340132" w:rsidP="00340132">
            <w:r w:rsidRPr="00CC3A9B">
              <w:t>0-0-2</w:t>
            </w:r>
            <w:r w:rsidR="00E22B46">
              <w:t>6</w:t>
            </w:r>
          </w:p>
        </w:tc>
        <w:tc>
          <w:tcPr>
            <w:tcW w:w="850" w:type="dxa"/>
          </w:tcPr>
          <w:p w:rsidR="00340132" w:rsidRPr="0034438B" w:rsidRDefault="00340132" w:rsidP="00340132">
            <w:r>
              <w:t>klz</w:t>
            </w:r>
          </w:p>
        </w:tc>
        <w:tc>
          <w:tcPr>
            <w:tcW w:w="851" w:type="dxa"/>
          </w:tcPr>
          <w:p w:rsidR="00340132" w:rsidRPr="0034438B" w:rsidRDefault="00340132" w:rsidP="00340132">
            <w:r>
              <w:t>3</w:t>
            </w:r>
          </w:p>
        </w:tc>
        <w:tc>
          <w:tcPr>
            <w:tcW w:w="2835" w:type="dxa"/>
          </w:tcPr>
          <w:p w:rsidR="00340132" w:rsidRPr="00E409BC" w:rsidRDefault="00340132" w:rsidP="00340132">
            <w:pPr>
              <w:rPr>
                <w:b/>
              </w:rPr>
            </w:pPr>
            <w:r w:rsidRPr="00E409BC">
              <w:rPr>
                <w:b/>
              </w:rPr>
              <w:t>Mgr. Zálešáková</w:t>
            </w:r>
          </w:p>
          <w:p w:rsidR="00340132" w:rsidRDefault="00991112" w:rsidP="00340132">
            <w:r>
              <w:t>Cagašová</w:t>
            </w:r>
            <w:r w:rsidR="00340132">
              <w:t xml:space="preserve"> 100%</w:t>
            </w:r>
          </w:p>
        </w:tc>
        <w:tc>
          <w:tcPr>
            <w:tcW w:w="993" w:type="dxa"/>
          </w:tcPr>
          <w:p w:rsidR="00340132" w:rsidRDefault="00340132" w:rsidP="00340132">
            <w:pPr>
              <w:jc w:val="both"/>
            </w:pPr>
            <w:r>
              <w:t>L</w:t>
            </w:r>
          </w:p>
        </w:tc>
        <w:tc>
          <w:tcPr>
            <w:tcW w:w="814" w:type="dxa"/>
          </w:tcPr>
          <w:p w:rsidR="00340132" w:rsidRPr="001C31EB" w:rsidRDefault="00340132" w:rsidP="00340132">
            <w:pPr>
              <w:jc w:val="center"/>
            </w:pPr>
            <w:r>
              <w:t>V</w:t>
            </w:r>
          </w:p>
        </w:tc>
      </w:tr>
      <w:tr w:rsidR="00340132" w:rsidTr="00AA254B">
        <w:trPr>
          <w:gridAfter w:val="1"/>
          <w:wAfter w:w="13" w:type="dxa"/>
        </w:trPr>
        <w:tc>
          <w:tcPr>
            <w:tcW w:w="2375" w:type="dxa"/>
          </w:tcPr>
          <w:p w:rsidR="00340132" w:rsidRPr="001C31EB" w:rsidRDefault="00340132" w:rsidP="00340132">
            <w:r w:rsidRPr="00007CA1">
              <w:lastRenderedPageBreak/>
              <w:t>Španělština 1</w:t>
            </w:r>
          </w:p>
        </w:tc>
        <w:tc>
          <w:tcPr>
            <w:tcW w:w="852" w:type="dxa"/>
            <w:gridSpan w:val="2"/>
          </w:tcPr>
          <w:p w:rsidR="00340132" w:rsidRDefault="00340132" w:rsidP="00340132">
            <w:r w:rsidRPr="008F6FE3">
              <w:t>0-0-2</w:t>
            </w:r>
            <w:r w:rsidR="00E22B46">
              <w:t>6</w:t>
            </w:r>
          </w:p>
        </w:tc>
        <w:tc>
          <w:tcPr>
            <w:tcW w:w="850" w:type="dxa"/>
          </w:tcPr>
          <w:p w:rsidR="00340132" w:rsidRPr="0034438B" w:rsidRDefault="00340132" w:rsidP="00340132">
            <w:r>
              <w:t>zp</w:t>
            </w:r>
          </w:p>
        </w:tc>
        <w:tc>
          <w:tcPr>
            <w:tcW w:w="851" w:type="dxa"/>
          </w:tcPr>
          <w:p w:rsidR="00340132" w:rsidRPr="0034438B" w:rsidRDefault="00340132" w:rsidP="00340132">
            <w:r>
              <w:t>3</w:t>
            </w:r>
          </w:p>
        </w:tc>
        <w:tc>
          <w:tcPr>
            <w:tcW w:w="2835" w:type="dxa"/>
          </w:tcPr>
          <w:p w:rsidR="00340132" w:rsidRPr="00E409BC" w:rsidRDefault="00340132" w:rsidP="00340132">
            <w:pPr>
              <w:rPr>
                <w:b/>
              </w:rPr>
            </w:pPr>
            <w:r w:rsidRPr="00E409BC">
              <w:rPr>
                <w:b/>
              </w:rPr>
              <w:t>Mgr. Pečivová</w:t>
            </w:r>
          </w:p>
          <w:p w:rsidR="00340132" w:rsidRDefault="00340132" w:rsidP="00340132">
            <w:r>
              <w:t>Pečivová 100%</w:t>
            </w:r>
          </w:p>
        </w:tc>
        <w:tc>
          <w:tcPr>
            <w:tcW w:w="993" w:type="dxa"/>
          </w:tcPr>
          <w:p w:rsidR="00340132" w:rsidRDefault="00340132" w:rsidP="00340132">
            <w:pPr>
              <w:jc w:val="both"/>
            </w:pPr>
            <w:r>
              <w:t>Z</w:t>
            </w:r>
          </w:p>
        </w:tc>
        <w:tc>
          <w:tcPr>
            <w:tcW w:w="814" w:type="dxa"/>
          </w:tcPr>
          <w:p w:rsidR="00340132" w:rsidRPr="001C31EB" w:rsidRDefault="00340132" w:rsidP="00340132">
            <w:pPr>
              <w:jc w:val="center"/>
            </w:pPr>
            <w:r>
              <w:t>V</w:t>
            </w:r>
          </w:p>
        </w:tc>
      </w:tr>
      <w:tr w:rsidR="00340132" w:rsidTr="00AA254B">
        <w:trPr>
          <w:gridAfter w:val="1"/>
          <w:wAfter w:w="13" w:type="dxa"/>
        </w:trPr>
        <w:tc>
          <w:tcPr>
            <w:tcW w:w="2375" w:type="dxa"/>
          </w:tcPr>
          <w:p w:rsidR="00340132" w:rsidRPr="001C31EB" w:rsidRDefault="00340132" w:rsidP="00340132">
            <w:r>
              <w:t>Španělština 2</w:t>
            </w:r>
          </w:p>
        </w:tc>
        <w:tc>
          <w:tcPr>
            <w:tcW w:w="852" w:type="dxa"/>
            <w:gridSpan w:val="2"/>
          </w:tcPr>
          <w:p w:rsidR="00340132" w:rsidRDefault="00340132" w:rsidP="00340132">
            <w:r w:rsidRPr="008F6FE3">
              <w:t>0-0-2</w:t>
            </w:r>
            <w:r w:rsidR="00E22B46">
              <w:t>6</w:t>
            </w:r>
          </w:p>
        </w:tc>
        <w:tc>
          <w:tcPr>
            <w:tcW w:w="850" w:type="dxa"/>
          </w:tcPr>
          <w:p w:rsidR="00340132" w:rsidRPr="0034438B" w:rsidRDefault="00340132" w:rsidP="00340132">
            <w:r>
              <w:t>klz</w:t>
            </w:r>
          </w:p>
        </w:tc>
        <w:tc>
          <w:tcPr>
            <w:tcW w:w="851" w:type="dxa"/>
          </w:tcPr>
          <w:p w:rsidR="00340132" w:rsidRPr="0034438B" w:rsidRDefault="00340132" w:rsidP="00340132">
            <w:r>
              <w:t>3</w:t>
            </w:r>
          </w:p>
        </w:tc>
        <w:tc>
          <w:tcPr>
            <w:tcW w:w="2835" w:type="dxa"/>
          </w:tcPr>
          <w:p w:rsidR="00340132" w:rsidRPr="00E409BC" w:rsidRDefault="00340132" w:rsidP="00340132">
            <w:pPr>
              <w:rPr>
                <w:b/>
              </w:rPr>
            </w:pPr>
            <w:r w:rsidRPr="00E409BC">
              <w:rPr>
                <w:b/>
              </w:rPr>
              <w:t>Mgr. Pečivová</w:t>
            </w:r>
          </w:p>
          <w:p w:rsidR="00340132" w:rsidRDefault="00340132" w:rsidP="00340132">
            <w:r>
              <w:t>Pečivová 100%</w:t>
            </w:r>
          </w:p>
        </w:tc>
        <w:tc>
          <w:tcPr>
            <w:tcW w:w="993" w:type="dxa"/>
          </w:tcPr>
          <w:p w:rsidR="00340132" w:rsidRDefault="00340132" w:rsidP="00340132">
            <w:pPr>
              <w:jc w:val="both"/>
            </w:pPr>
            <w:r>
              <w:t>L</w:t>
            </w:r>
          </w:p>
        </w:tc>
        <w:tc>
          <w:tcPr>
            <w:tcW w:w="814" w:type="dxa"/>
          </w:tcPr>
          <w:p w:rsidR="00340132" w:rsidRPr="001C31EB" w:rsidRDefault="00340132" w:rsidP="00340132">
            <w:pPr>
              <w:jc w:val="center"/>
            </w:pPr>
            <w:r>
              <w:t>V</w:t>
            </w:r>
          </w:p>
        </w:tc>
      </w:tr>
      <w:tr w:rsidR="00425CD9" w:rsidTr="00AA254B">
        <w:trPr>
          <w:gridAfter w:val="1"/>
          <w:wAfter w:w="13" w:type="dxa"/>
        </w:trPr>
        <w:tc>
          <w:tcPr>
            <w:tcW w:w="2375" w:type="dxa"/>
          </w:tcPr>
          <w:p w:rsidR="00425CD9" w:rsidRPr="001C31EB" w:rsidRDefault="00425CD9" w:rsidP="00425CD9">
            <w:r w:rsidRPr="00007CA1">
              <w:t>Základy koučinku</w:t>
            </w:r>
          </w:p>
        </w:tc>
        <w:tc>
          <w:tcPr>
            <w:tcW w:w="852" w:type="dxa"/>
            <w:gridSpan w:val="2"/>
          </w:tcPr>
          <w:p w:rsidR="00425CD9" w:rsidRDefault="00425CD9" w:rsidP="00425CD9">
            <w:pPr>
              <w:jc w:val="both"/>
            </w:pPr>
            <w:r w:rsidRPr="008F6FE3">
              <w:t>0-0-2</w:t>
            </w:r>
            <w:r w:rsidR="00E22B46">
              <w:t>6</w:t>
            </w:r>
          </w:p>
        </w:tc>
        <w:tc>
          <w:tcPr>
            <w:tcW w:w="850" w:type="dxa"/>
          </w:tcPr>
          <w:p w:rsidR="00425CD9" w:rsidRPr="0034438B" w:rsidRDefault="00425CD9" w:rsidP="00425CD9">
            <w:r>
              <w:t>klz</w:t>
            </w:r>
          </w:p>
        </w:tc>
        <w:tc>
          <w:tcPr>
            <w:tcW w:w="851" w:type="dxa"/>
          </w:tcPr>
          <w:p w:rsidR="00425CD9" w:rsidRPr="0034438B" w:rsidRDefault="00425CD9" w:rsidP="00425CD9">
            <w:r>
              <w:t>3</w:t>
            </w:r>
          </w:p>
        </w:tc>
        <w:tc>
          <w:tcPr>
            <w:tcW w:w="2835" w:type="dxa"/>
          </w:tcPr>
          <w:p w:rsidR="00425CD9" w:rsidRPr="009512C5" w:rsidRDefault="00BD4BC6" w:rsidP="00425CD9">
            <w:pPr>
              <w:jc w:val="both"/>
              <w:rPr>
                <w:b/>
              </w:rPr>
            </w:pPr>
            <w:r>
              <w:rPr>
                <w:b/>
              </w:rPr>
              <w:t xml:space="preserve">Ing. </w:t>
            </w:r>
            <w:r w:rsidR="00425CD9" w:rsidRPr="009512C5">
              <w:rPr>
                <w:b/>
              </w:rPr>
              <w:t>Matošková, Ph.D.</w:t>
            </w:r>
          </w:p>
          <w:p w:rsidR="00425CD9" w:rsidRPr="001C31EB" w:rsidRDefault="00425CD9" w:rsidP="00BD4BC6">
            <w:pPr>
              <w:jc w:val="both"/>
            </w:pPr>
            <w:r>
              <w:t xml:space="preserve">Matošková </w:t>
            </w:r>
            <w:r w:rsidR="00BD4BC6">
              <w:t>100%</w:t>
            </w:r>
          </w:p>
        </w:tc>
        <w:tc>
          <w:tcPr>
            <w:tcW w:w="993" w:type="dxa"/>
          </w:tcPr>
          <w:p w:rsidR="00425CD9" w:rsidRDefault="00425CD9" w:rsidP="00425CD9">
            <w:pPr>
              <w:jc w:val="both"/>
            </w:pPr>
            <w:r>
              <w:t>Z</w:t>
            </w:r>
          </w:p>
        </w:tc>
        <w:tc>
          <w:tcPr>
            <w:tcW w:w="814" w:type="dxa"/>
          </w:tcPr>
          <w:p w:rsidR="00425CD9" w:rsidRPr="001C31EB" w:rsidRDefault="00425CD9" w:rsidP="00425CD9">
            <w:pPr>
              <w:jc w:val="center"/>
            </w:pPr>
            <w:r>
              <w:t>V</w:t>
            </w:r>
          </w:p>
        </w:tc>
      </w:tr>
      <w:tr w:rsidR="00425CD9" w:rsidTr="00AA254B">
        <w:trPr>
          <w:gridAfter w:val="1"/>
          <w:wAfter w:w="13" w:type="dxa"/>
        </w:trPr>
        <w:tc>
          <w:tcPr>
            <w:tcW w:w="2375" w:type="dxa"/>
          </w:tcPr>
          <w:p w:rsidR="00425CD9" w:rsidRPr="001C31EB" w:rsidRDefault="00425CD9" w:rsidP="00425CD9">
            <w:r w:rsidRPr="00007CA1">
              <w:t>Čínština 1</w:t>
            </w:r>
          </w:p>
        </w:tc>
        <w:tc>
          <w:tcPr>
            <w:tcW w:w="852" w:type="dxa"/>
            <w:gridSpan w:val="2"/>
          </w:tcPr>
          <w:p w:rsidR="00425CD9" w:rsidRDefault="00425CD9" w:rsidP="00425CD9">
            <w:pPr>
              <w:jc w:val="both"/>
            </w:pPr>
            <w:r w:rsidRPr="008F6FE3">
              <w:t>0-0-2</w:t>
            </w:r>
            <w:r w:rsidR="00E22B46">
              <w:t>6</w:t>
            </w:r>
          </w:p>
        </w:tc>
        <w:tc>
          <w:tcPr>
            <w:tcW w:w="850" w:type="dxa"/>
          </w:tcPr>
          <w:p w:rsidR="00425CD9" w:rsidRDefault="00425CD9" w:rsidP="00425CD9">
            <w:r w:rsidRPr="00425618">
              <w:t>zp</w:t>
            </w:r>
          </w:p>
        </w:tc>
        <w:tc>
          <w:tcPr>
            <w:tcW w:w="851" w:type="dxa"/>
          </w:tcPr>
          <w:p w:rsidR="00425CD9" w:rsidRPr="0034438B" w:rsidRDefault="00425CD9" w:rsidP="00425CD9">
            <w:r>
              <w:t>3</w:t>
            </w:r>
          </w:p>
        </w:tc>
        <w:tc>
          <w:tcPr>
            <w:tcW w:w="2835" w:type="dxa"/>
          </w:tcPr>
          <w:p w:rsidR="00425CD9" w:rsidRDefault="00425CD9" w:rsidP="00425CD9">
            <w:pPr>
              <w:rPr>
                <w:b/>
              </w:rPr>
            </w:pPr>
            <w:r w:rsidRPr="001309F5">
              <w:rPr>
                <w:b/>
              </w:rPr>
              <w:t>Ying Xing, M.A.</w:t>
            </w:r>
          </w:p>
          <w:p w:rsidR="00425CD9" w:rsidRPr="001309F5" w:rsidRDefault="00425CD9" w:rsidP="00425CD9">
            <w:r w:rsidRPr="001309F5">
              <w:t xml:space="preserve">Ying Xing, </w:t>
            </w:r>
            <w:r w:rsidR="00BD4BC6">
              <w:t>M.A. 100%</w:t>
            </w:r>
          </w:p>
        </w:tc>
        <w:tc>
          <w:tcPr>
            <w:tcW w:w="993" w:type="dxa"/>
          </w:tcPr>
          <w:p w:rsidR="00425CD9" w:rsidRDefault="00425CD9" w:rsidP="00425CD9">
            <w:pPr>
              <w:jc w:val="both"/>
            </w:pPr>
            <w:r>
              <w:t>Z</w:t>
            </w:r>
          </w:p>
        </w:tc>
        <w:tc>
          <w:tcPr>
            <w:tcW w:w="814" w:type="dxa"/>
          </w:tcPr>
          <w:p w:rsidR="00425CD9" w:rsidRPr="001C31EB" w:rsidRDefault="00425CD9" w:rsidP="00425CD9">
            <w:pPr>
              <w:jc w:val="center"/>
            </w:pPr>
            <w:r>
              <w:t>V</w:t>
            </w:r>
          </w:p>
        </w:tc>
      </w:tr>
      <w:tr w:rsidR="00425CD9" w:rsidTr="00AA254B">
        <w:trPr>
          <w:gridAfter w:val="1"/>
          <w:wAfter w:w="13" w:type="dxa"/>
        </w:trPr>
        <w:tc>
          <w:tcPr>
            <w:tcW w:w="2375" w:type="dxa"/>
          </w:tcPr>
          <w:p w:rsidR="00425CD9" w:rsidRPr="001C31EB" w:rsidRDefault="00425CD9" w:rsidP="00425CD9">
            <w:r>
              <w:t>Čínština 2</w:t>
            </w:r>
          </w:p>
        </w:tc>
        <w:tc>
          <w:tcPr>
            <w:tcW w:w="852" w:type="dxa"/>
            <w:gridSpan w:val="2"/>
          </w:tcPr>
          <w:p w:rsidR="00425CD9" w:rsidRDefault="00425CD9" w:rsidP="00425CD9">
            <w:pPr>
              <w:jc w:val="both"/>
            </w:pPr>
            <w:r w:rsidRPr="008F6FE3">
              <w:t>0-0-2</w:t>
            </w:r>
            <w:r w:rsidR="00E22B46">
              <w:t>6</w:t>
            </w:r>
          </w:p>
        </w:tc>
        <w:tc>
          <w:tcPr>
            <w:tcW w:w="850" w:type="dxa"/>
          </w:tcPr>
          <w:p w:rsidR="00425CD9" w:rsidRDefault="00425CD9" w:rsidP="00425CD9">
            <w:r w:rsidRPr="00425618">
              <w:t>zp</w:t>
            </w:r>
          </w:p>
        </w:tc>
        <w:tc>
          <w:tcPr>
            <w:tcW w:w="851" w:type="dxa"/>
          </w:tcPr>
          <w:p w:rsidR="00425CD9" w:rsidRPr="0034438B" w:rsidRDefault="00425CD9" w:rsidP="00425CD9">
            <w:r>
              <w:t>3</w:t>
            </w:r>
          </w:p>
        </w:tc>
        <w:tc>
          <w:tcPr>
            <w:tcW w:w="2835" w:type="dxa"/>
          </w:tcPr>
          <w:p w:rsidR="00425CD9" w:rsidRDefault="00425CD9" w:rsidP="00425CD9">
            <w:pPr>
              <w:rPr>
                <w:b/>
              </w:rPr>
            </w:pPr>
            <w:r w:rsidRPr="001309F5">
              <w:rPr>
                <w:b/>
              </w:rPr>
              <w:t>Ying Xing, M.A.</w:t>
            </w:r>
          </w:p>
          <w:p w:rsidR="00425CD9" w:rsidRDefault="00425CD9" w:rsidP="00BD4BC6">
            <w:r w:rsidRPr="001309F5">
              <w:t>Ying Xing, M.A. 100%</w:t>
            </w:r>
          </w:p>
        </w:tc>
        <w:tc>
          <w:tcPr>
            <w:tcW w:w="993" w:type="dxa"/>
          </w:tcPr>
          <w:p w:rsidR="00425CD9" w:rsidRDefault="00425CD9" w:rsidP="00425CD9">
            <w:pPr>
              <w:jc w:val="both"/>
            </w:pPr>
            <w:r>
              <w:t>L</w:t>
            </w:r>
          </w:p>
        </w:tc>
        <w:tc>
          <w:tcPr>
            <w:tcW w:w="814" w:type="dxa"/>
          </w:tcPr>
          <w:p w:rsidR="00425CD9" w:rsidRPr="001C31EB" w:rsidRDefault="00425CD9" w:rsidP="00425CD9">
            <w:pPr>
              <w:jc w:val="center"/>
            </w:pPr>
            <w:r>
              <w:t>V</w:t>
            </w:r>
          </w:p>
        </w:tc>
      </w:tr>
      <w:tr w:rsidR="00425CD9" w:rsidTr="00AA254B">
        <w:trPr>
          <w:trHeight w:val="747"/>
        </w:trPr>
        <w:tc>
          <w:tcPr>
            <w:tcW w:w="9583" w:type="dxa"/>
            <w:gridSpan w:val="9"/>
          </w:tcPr>
          <w:p w:rsidR="00425CD9" w:rsidRDefault="00425CD9" w:rsidP="00425CD9">
            <w:pPr>
              <w:jc w:val="both"/>
              <w:rPr>
                <w:b/>
              </w:rPr>
            </w:pPr>
            <w:r>
              <w:rPr>
                <w:b/>
              </w:rPr>
              <w:t>Podmínka pro splnění této skupiny předmětů:</w:t>
            </w:r>
          </w:p>
          <w:p w:rsidR="00CC6DE1" w:rsidRDefault="00CC6DE1" w:rsidP="00425CD9">
            <w:pPr>
              <w:jc w:val="both"/>
            </w:pPr>
            <w:r w:rsidRPr="00CC6DE1">
              <w:t xml:space="preserve">Student si </w:t>
            </w:r>
            <w:r>
              <w:t xml:space="preserve">v prezenčí formě studia </w:t>
            </w:r>
            <w:r w:rsidRPr="00CC6DE1">
              <w:t xml:space="preserve">může z této skupiny zvolit předměty minimálně za </w:t>
            </w:r>
            <w:r w:rsidRPr="00CC6DE1">
              <w:rPr>
                <w:b/>
              </w:rPr>
              <w:t>3 kredity.</w:t>
            </w:r>
            <w:r w:rsidRPr="00CC6DE1">
              <w:t xml:space="preserve"> V případě, že si nezvolí z této skupiny předmětů, musí si zvolit adekvátně více kreditů za předměty ze skupiny povinně volitelných předmětů.</w:t>
            </w:r>
          </w:p>
          <w:p w:rsidR="00655058" w:rsidRDefault="00655058" w:rsidP="00425CD9">
            <w:pPr>
              <w:jc w:val="both"/>
            </w:pPr>
          </w:p>
          <w:p w:rsidR="00CC6DE1" w:rsidRDefault="00CC6DE1" w:rsidP="00425CD9">
            <w:pPr>
              <w:jc w:val="both"/>
            </w:pPr>
            <w:r>
              <w:t xml:space="preserve">V kombinované formě studia není tato skupina předmětů z důvodu odlišné organizace studia nabízena. </w:t>
            </w:r>
          </w:p>
          <w:p w:rsidR="00CC6DE1" w:rsidRDefault="00CC6DE1" w:rsidP="00425CD9">
            <w:pPr>
              <w:jc w:val="both"/>
            </w:pPr>
          </w:p>
        </w:tc>
      </w:tr>
      <w:tr w:rsidR="00425CD9" w:rsidTr="00AA254B">
        <w:tc>
          <w:tcPr>
            <w:tcW w:w="3227" w:type="dxa"/>
            <w:gridSpan w:val="3"/>
            <w:shd w:val="clear" w:color="auto" w:fill="F7CAAC"/>
          </w:tcPr>
          <w:p w:rsidR="00425CD9" w:rsidRDefault="00425CD9" w:rsidP="00425CD9">
            <w:pPr>
              <w:jc w:val="both"/>
              <w:rPr>
                <w:b/>
              </w:rPr>
            </w:pPr>
            <w:r>
              <w:rPr>
                <w:b/>
              </w:rPr>
              <w:t xml:space="preserve"> Součásti SZZ a jejich obsah</w:t>
            </w:r>
          </w:p>
        </w:tc>
        <w:tc>
          <w:tcPr>
            <w:tcW w:w="6356" w:type="dxa"/>
            <w:gridSpan w:val="6"/>
            <w:tcBorders>
              <w:bottom w:val="nil"/>
            </w:tcBorders>
          </w:tcPr>
          <w:p w:rsidR="00425CD9" w:rsidRDefault="00425CD9" w:rsidP="00425CD9">
            <w:pPr>
              <w:jc w:val="both"/>
            </w:pPr>
          </w:p>
        </w:tc>
      </w:tr>
      <w:tr w:rsidR="008A6073" w:rsidTr="00AA254B">
        <w:trPr>
          <w:trHeight w:val="1370"/>
        </w:trPr>
        <w:tc>
          <w:tcPr>
            <w:tcW w:w="9583" w:type="dxa"/>
            <w:gridSpan w:val="9"/>
            <w:tcBorders>
              <w:top w:val="nil"/>
            </w:tcBorders>
          </w:tcPr>
          <w:p w:rsidR="008A6073" w:rsidRPr="008A6073" w:rsidRDefault="008A6073" w:rsidP="008A6073">
            <w:pPr>
              <w:pStyle w:val="Zkladntext"/>
              <w:ind w:left="22"/>
              <w:rPr>
                <w:rFonts w:ascii="Times New Roman" w:hAnsi="Times New Roman"/>
                <w:i w:val="0"/>
                <w:sz w:val="20"/>
                <w:szCs w:val="20"/>
              </w:rPr>
            </w:pPr>
            <w:r w:rsidRPr="008A6073">
              <w:rPr>
                <w:rFonts w:ascii="Times New Roman" w:hAnsi="Times New Roman"/>
                <w:i w:val="0"/>
                <w:sz w:val="20"/>
                <w:szCs w:val="20"/>
              </w:rPr>
              <w:t>SZZ se skládá ze dvou částí:</w:t>
            </w:r>
          </w:p>
          <w:p w:rsidR="008A6073" w:rsidRPr="008A6073" w:rsidRDefault="008A6073" w:rsidP="000E1096">
            <w:pPr>
              <w:pStyle w:val="Zkladntext"/>
              <w:numPr>
                <w:ilvl w:val="0"/>
                <w:numId w:val="1"/>
              </w:numPr>
              <w:rPr>
                <w:rFonts w:ascii="Times New Roman" w:hAnsi="Times New Roman"/>
                <w:i w:val="0"/>
                <w:sz w:val="20"/>
                <w:szCs w:val="20"/>
              </w:rPr>
            </w:pPr>
            <w:r w:rsidRPr="008A6073">
              <w:rPr>
                <w:rFonts w:ascii="Times New Roman" w:hAnsi="Times New Roman"/>
                <w:i w:val="0"/>
                <w:sz w:val="20"/>
                <w:szCs w:val="20"/>
              </w:rPr>
              <w:t xml:space="preserve">část: obhajoba </w:t>
            </w:r>
            <w:r>
              <w:rPr>
                <w:rFonts w:ascii="Times New Roman" w:hAnsi="Times New Roman"/>
                <w:i w:val="0"/>
                <w:sz w:val="20"/>
                <w:szCs w:val="20"/>
              </w:rPr>
              <w:t>D</w:t>
            </w:r>
            <w:r w:rsidRPr="008A6073">
              <w:rPr>
                <w:rFonts w:ascii="Times New Roman" w:hAnsi="Times New Roman"/>
                <w:i w:val="0"/>
                <w:sz w:val="20"/>
                <w:szCs w:val="20"/>
              </w:rPr>
              <w:t>P a</w:t>
            </w:r>
          </w:p>
          <w:p w:rsidR="008A6073" w:rsidRPr="008A6073" w:rsidRDefault="008A6073" w:rsidP="000E1096">
            <w:pPr>
              <w:pStyle w:val="Zkladntext"/>
              <w:numPr>
                <w:ilvl w:val="0"/>
                <w:numId w:val="1"/>
              </w:numPr>
              <w:rPr>
                <w:rFonts w:ascii="Times New Roman" w:hAnsi="Times New Roman"/>
                <w:i w:val="0"/>
                <w:sz w:val="20"/>
                <w:szCs w:val="20"/>
              </w:rPr>
            </w:pPr>
            <w:r w:rsidRPr="008A6073">
              <w:rPr>
                <w:rFonts w:ascii="Times New Roman" w:hAnsi="Times New Roman"/>
                <w:i w:val="0"/>
                <w:sz w:val="20"/>
                <w:szCs w:val="20"/>
              </w:rPr>
              <w:t>část: zkouška z odborné problematiky související se studovaným program</w:t>
            </w:r>
            <w:r>
              <w:rPr>
                <w:rFonts w:ascii="Times New Roman" w:hAnsi="Times New Roman"/>
                <w:i w:val="0"/>
                <w:sz w:val="20"/>
                <w:szCs w:val="20"/>
              </w:rPr>
              <w:t xml:space="preserve">em </w:t>
            </w:r>
            <w:r w:rsidRPr="008A6073">
              <w:rPr>
                <w:rFonts w:ascii="Times New Roman" w:hAnsi="Times New Roman"/>
                <w:i w:val="0"/>
                <w:sz w:val="20"/>
                <w:szCs w:val="20"/>
              </w:rPr>
              <w:t xml:space="preserve">a zaměřením </w:t>
            </w:r>
            <w:r>
              <w:rPr>
                <w:rFonts w:ascii="Times New Roman" w:hAnsi="Times New Roman"/>
                <w:i w:val="0"/>
                <w:sz w:val="20"/>
                <w:szCs w:val="20"/>
              </w:rPr>
              <w:t>D</w:t>
            </w:r>
            <w:r w:rsidRPr="008A6073">
              <w:rPr>
                <w:rFonts w:ascii="Times New Roman" w:hAnsi="Times New Roman"/>
                <w:i w:val="0"/>
                <w:sz w:val="20"/>
                <w:szCs w:val="20"/>
              </w:rPr>
              <w:t xml:space="preserve">P </w:t>
            </w:r>
          </w:p>
          <w:p w:rsidR="008A6073" w:rsidRPr="008A6073" w:rsidRDefault="008A6073" w:rsidP="008A6073">
            <w:pPr>
              <w:jc w:val="both"/>
            </w:pPr>
            <w:r w:rsidRPr="008A6073">
              <w:t>Zkouška z odborné problematiky se skládá z odborné rozpravy ze čty</w:t>
            </w:r>
            <w:r w:rsidR="000B4FD2">
              <w:t>ř základních tematických okruhů</w:t>
            </w:r>
            <w:r w:rsidR="008838A9">
              <w:t>. Student je zkoušen z každého okruhu</w:t>
            </w:r>
            <w:r w:rsidR="000B4FD2">
              <w:t>:</w:t>
            </w:r>
          </w:p>
          <w:p w:rsidR="00B05E01" w:rsidRPr="00B05E01" w:rsidRDefault="00B05E01" w:rsidP="000E1096">
            <w:pPr>
              <w:pStyle w:val="Odstavecseseznamem"/>
              <w:numPr>
                <w:ilvl w:val="0"/>
                <w:numId w:val="2"/>
              </w:numPr>
              <w:spacing w:after="160" w:line="259" w:lineRule="auto"/>
              <w:jc w:val="both"/>
              <w:rPr>
                <w:rFonts w:ascii="Times New Roman" w:hAnsi="Times New Roman"/>
                <w:sz w:val="20"/>
                <w:szCs w:val="20"/>
              </w:rPr>
            </w:pPr>
            <w:r w:rsidRPr="00DB78C8">
              <w:rPr>
                <w:rFonts w:ascii="Times New Roman" w:hAnsi="Times New Roman"/>
                <w:b/>
                <w:sz w:val="20"/>
                <w:szCs w:val="20"/>
              </w:rPr>
              <w:t xml:space="preserve">Ekonomie </w:t>
            </w:r>
            <w:r w:rsidRPr="00B05E01">
              <w:rPr>
                <w:rFonts w:ascii="Times New Roman" w:hAnsi="Times New Roman"/>
                <w:i/>
                <w:sz w:val="20"/>
                <w:szCs w:val="20"/>
              </w:rPr>
              <w:t>(rozsah je dán předměty Ekonomie I, Ekonomie II)</w:t>
            </w:r>
          </w:p>
          <w:p w:rsidR="00B05E01" w:rsidRPr="00B05E01" w:rsidRDefault="00B05E01" w:rsidP="000E1096">
            <w:pPr>
              <w:pStyle w:val="Odstavecseseznamem"/>
              <w:numPr>
                <w:ilvl w:val="0"/>
                <w:numId w:val="2"/>
              </w:numPr>
              <w:spacing w:after="160" w:line="259" w:lineRule="auto"/>
              <w:jc w:val="both"/>
              <w:rPr>
                <w:rFonts w:ascii="Times New Roman" w:hAnsi="Times New Roman"/>
                <w:i/>
                <w:sz w:val="20"/>
                <w:szCs w:val="20"/>
              </w:rPr>
            </w:pPr>
            <w:r w:rsidRPr="00DB78C8">
              <w:rPr>
                <w:rFonts w:ascii="Times New Roman" w:hAnsi="Times New Roman"/>
                <w:b/>
                <w:sz w:val="20"/>
                <w:szCs w:val="20"/>
              </w:rPr>
              <w:t>Zdravotní politika</w:t>
            </w:r>
            <w:r w:rsidRPr="00B05E01">
              <w:rPr>
                <w:rFonts w:ascii="Times New Roman" w:hAnsi="Times New Roman"/>
                <w:sz w:val="20"/>
                <w:szCs w:val="20"/>
              </w:rPr>
              <w:t xml:space="preserve"> </w:t>
            </w:r>
            <w:r w:rsidRPr="00B05E01">
              <w:rPr>
                <w:rFonts w:ascii="Times New Roman" w:hAnsi="Times New Roman"/>
                <w:i/>
                <w:sz w:val="20"/>
                <w:szCs w:val="20"/>
              </w:rPr>
              <w:t>(rozsah je dán předměty Zdravotní politika, zdravotní systémy a instituce, Zdravotní pojišťovny a způsoby financování zdravotních služeb, Veřejné finance a zdravotnictví)</w:t>
            </w:r>
          </w:p>
          <w:p w:rsidR="00B05E01" w:rsidRPr="00B05E01" w:rsidRDefault="00B05E01" w:rsidP="000E1096">
            <w:pPr>
              <w:pStyle w:val="Odstavecseseznamem"/>
              <w:numPr>
                <w:ilvl w:val="0"/>
                <w:numId w:val="2"/>
              </w:numPr>
              <w:spacing w:after="160" w:line="259" w:lineRule="auto"/>
              <w:jc w:val="both"/>
              <w:rPr>
                <w:rFonts w:ascii="Times New Roman" w:hAnsi="Times New Roman"/>
                <w:i/>
                <w:sz w:val="20"/>
                <w:szCs w:val="20"/>
              </w:rPr>
            </w:pPr>
            <w:r w:rsidRPr="00DB78C8">
              <w:rPr>
                <w:rFonts w:ascii="Times New Roman" w:hAnsi="Times New Roman"/>
                <w:b/>
                <w:sz w:val="20"/>
                <w:szCs w:val="20"/>
              </w:rPr>
              <w:t>Management a provoz zdravotnických zařízení</w:t>
            </w:r>
            <w:r w:rsidRPr="00B05E01">
              <w:rPr>
                <w:rFonts w:ascii="Times New Roman" w:hAnsi="Times New Roman"/>
                <w:sz w:val="20"/>
                <w:szCs w:val="20"/>
              </w:rPr>
              <w:t xml:space="preserve"> </w:t>
            </w:r>
            <w:r w:rsidRPr="00B05E01">
              <w:rPr>
                <w:rFonts w:ascii="Times New Roman" w:hAnsi="Times New Roman"/>
                <w:i/>
                <w:sz w:val="20"/>
                <w:szCs w:val="20"/>
              </w:rPr>
              <w:t>(rozsah je dán předměty Management zdravotnických zařízení, Management kvality ve zdravotnictví, Marketing zdravotnických organizací, Řízení lidských zdrojů ve zdravotnictví, Řízení procesů ve zdravotnictví, Moderní ošetřovatelství, lázeňství a fyzioterapie)</w:t>
            </w:r>
          </w:p>
          <w:p w:rsidR="008A6073" w:rsidRDefault="00B05E01" w:rsidP="000E1096">
            <w:pPr>
              <w:pStyle w:val="Odstavecseseznamem"/>
              <w:numPr>
                <w:ilvl w:val="0"/>
                <w:numId w:val="2"/>
              </w:numPr>
              <w:spacing w:after="160" w:line="259" w:lineRule="auto"/>
              <w:jc w:val="both"/>
            </w:pPr>
            <w:r w:rsidRPr="00DB78C8">
              <w:rPr>
                <w:rFonts w:ascii="Times New Roman" w:hAnsi="Times New Roman"/>
                <w:b/>
                <w:sz w:val="20"/>
                <w:szCs w:val="20"/>
              </w:rPr>
              <w:t>Ekonomika zdravotnictví</w:t>
            </w:r>
            <w:r w:rsidRPr="00B05E01">
              <w:rPr>
                <w:rFonts w:ascii="Times New Roman" w:hAnsi="Times New Roman"/>
                <w:sz w:val="20"/>
                <w:szCs w:val="20"/>
              </w:rPr>
              <w:t xml:space="preserve"> </w:t>
            </w:r>
            <w:r w:rsidRPr="00B05E01">
              <w:rPr>
                <w:rFonts w:ascii="Times New Roman" w:hAnsi="Times New Roman"/>
                <w:i/>
                <w:sz w:val="20"/>
                <w:szCs w:val="20"/>
              </w:rPr>
              <w:t>(rozsah je dán předměty Ekonomika zdravotnictví, Řízení nákladů ve zdravotnictví)</w:t>
            </w:r>
          </w:p>
        </w:tc>
      </w:tr>
      <w:tr w:rsidR="008A6073" w:rsidTr="00AA254B">
        <w:tc>
          <w:tcPr>
            <w:tcW w:w="3227" w:type="dxa"/>
            <w:gridSpan w:val="3"/>
            <w:shd w:val="clear" w:color="auto" w:fill="F7CAAC"/>
          </w:tcPr>
          <w:p w:rsidR="008A6073" w:rsidRDefault="008A6073" w:rsidP="008A6073">
            <w:pPr>
              <w:jc w:val="both"/>
              <w:rPr>
                <w:b/>
              </w:rPr>
            </w:pPr>
            <w:r>
              <w:rPr>
                <w:b/>
              </w:rPr>
              <w:t>Další studijní povinnosti</w:t>
            </w:r>
          </w:p>
        </w:tc>
        <w:tc>
          <w:tcPr>
            <w:tcW w:w="6356" w:type="dxa"/>
            <w:gridSpan w:val="6"/>
            <w:tcBorders>
              <w:bottom w:val="nil"/>
            </w:tcBorders>
          </w:tcPr>
          <w:p w:rsidR="008A6073" w:rsidRDefault="008A6073" w:rsidP="008A6073">
            <w:pPr>
              <w:jc w:val="both"/>
            </w:pPr>
          </w:p>
        </w:tc>
      </w:tr>
      <w:tr w:rsidR="008A6073" w:rsidTr="00AA254B">
        <w:trPr>
          <w:trHeight w:val="1243"/>
        </w:trPr>
        <w:tc>
          <w:tcPr>
            <w:tcW w:w="9583" w:type="dxa"/>
            <w:gridSpan w:val="9"/>
            <w:tcBorders>
              <w:top w:val="nil"/>
            </w:tcBorders>
          </w:tcPr>
          <w:p w:rsidR="00CF5D8D" w:rsidRDefault="00CF5D8D" w:rsidP="00CF5D8D">
            <w:pPr>
              <w:jc w:val="both"/>
            </w:pPr>
            <w:r>
              <w:t xml:space="preserve">Mezi další studijní povinnosti v rámci SP Management ve zdravotnictví patří v rámci studia absolvování povinné praxe v rámci předmětu Příprava </w:t>
            </w:r>
            <w:r w:rsidR="00284C96">
              <w:t>diplomové</w:t>
            </w:r>
            <w:r>
              <w:t xml:space="preserve"> práce a odborná praxe. Délka této p</w:t>
            </w:r>
            <w:r w:rsidR="009C170A">
              <w:t>raxe je stanovena minimálně na 8</w:t>
            </w:r>
            <w:r>
              <w:t xml:space="preserve">0h. Praxe musí být zaměřena na činnosti a úkoly týkající se studovaného programu. V rámci praxe ve vybrané organizaci, v níž se student seznámí s organizační strukturou a způsobem řízení této organizace, může být i řešení zadaného projektu. Veškeré podmínky a dokumentace k praxi jsou ke stažení na webových stránkách fakulty </w:t>
            </w:r>
            <w:hyperlink r:id="rId12" w:history="1">
              <w:r w:rsidR="00D5441A" w:rsidRPr="006B19CF">
                <w:rPr>
                  <w:rStyle w:val="Hypertextovodkaz"/>
                </w:rPr>
                <w:t>https://fame.utb.cz/student/vyuka/odborna-diplomova-praxe/</w:t>
              </w:r>
            </w:hyperlink>
            <w:r w:rsidR="00D5441A">
              <w:t>.</w:t>
            </w:r>
            <w:r>
              <w:t xml:space="preserve">. </w:t>
            </w:r>
          </w:p>
          <w:p w:rsidR="008A6073" w:rsidRDefault="008A6073" w:rsidP="008A6073">
            <w:pPr>
              <w:jc w:val="both"/>
            </w:pPr>
          </w:p>
        </w:tc>
      </w:tr>
      <w:tr w:rsidR="008A6073" w:rsidTr="00AA254B">
        <w:tc>
          <w:tcPr>
            <w:tcW w:w="3227" w:type="dxa"/>
            <w:gridSpan w:val="3"/>
            <w:shd w:val="clear" w:color="auto" w:fill="F7CAAC"/>
          </w:tcPr>
          <w:p w:rsidR="008A6073" w:rsidRDefault="008A6073" w:rsidP="008A6073">
            <w:pPr>
              <w:rPr>
                <w:b/>
              </w:rPr>
            </w:pPr>
            <w:r>
              <w:rPr>
                <w:b/>
              </w:rPr>
              <w:t>Návrh témat kvalifikačních prací a témata obhájených prací</w:t>
            </w:r>
          </w:p>
        </w:tc>
        <w:tc>
          <w:tcPr>
            <w:tcW w:w="6356" w:type="dxa"/>
            <w:gridSpan w:val="6"/>
            <w:tcBorders>
              <w:bottom w:val="nil"/>
            </w:tcBorders>
          </w:tcPr>
          <w:p w:rsidR="008A6073" w:rsidRDefault="008A6073" w:rsidP="008A6073">
            <w:pPr>
              <w:jc w:val="both"/>
            </w:pPr>
          </w:p>
        </w:tc>
      </w:tr>
      <w:tr w:rsidR="001E5360" w:rsidTr="00AA254B">
        <w:trPr>
          <w:trHeight w:val="842"/>
        </w:trPr>
        <w:tc>
          <w:tcPr>
            <w:tcW w:w="9583" w:type="dxa"/>
            <w:gridSpan w:val="9"/>
            <w:tcBorders>
              <w:top w:val="nil"/>
            </w:tcBorders>
          </w:tcPr>
          <w:p w:rsidR="001E5360" w:rsidRPr="00A54C1E" w:rsidRDefault="001E5360" w:rsidP="001E5360">
            <w:pPr>
              <w:jc w:val="both"/>
              <w:rPr>
                <w:b/>
              </w:rPr>
            </w:pPr>
            <w:r w:rsidRPr="00A54C1E">
              <w:rPr>
                <w:b/>
              </w:rPr>
              <w:t>Návrh témat kvalifikačních prací pro SP Management ve zdravotnictví</w:t>
            </w:r>
            <w:r w:rsidR="00790F7E" w:rsidRPr="00A54C1E">
              <w:rPr>
                <w:b/>
              </w:rPr>
              <w:t>:</w:t>
            </w:r>
          </w:p>
          <w:p w:rsidR="001E5360" w:rsidRPr="00A54C1E" w:rsidRDefault="001E5360" w:rsidP="001E5360">
            <w:pPr>
              <w:jc w:val="both"/>
            </w:pPr>
            <w:r w:rsidRPr="00A54C1E">
              <w:t>Projekt založení a řízení soukromého zdravotnického zařízení</w:t>
            </w:r>
          </w:p>
          <w:p w:rsidR="001E5360" w:rsidRPr="00A54C1E" w:rsidRDefault="001E5360" w:rsidP="001E5360">
            <w:pPr>
              <w:jc w:val="both"/>
            </w:pPr>
            <w:r w:rsidRPr="00A54C1E">
              <w:t>Projekt zefektivnění systému managementu kvality ve vybraném zdravotnickém zařízení</w:t>
            </w:r>
          </w:p>
          <w:p w:rsidR="001E5360" w:rsidRPr="00A54C1E" w:rsidRDefault="001E5360" w:rsidP="001E5360">
            <w:pPr>
              <w:jc w:val="both"/>
            </w:pPr>
            <w:r w:rsidRPr="00A54C1E">
              <w:t>Projekt zavedení programu preventivní péče zaměřené na diabetes II. typu ve vybraném zdravotnickém zařízení</w:t>
            </w:r>
          </w:p>
          <w:p w:rsidR="001E5360" w:rsidRPr="00A54C1E" w:rsidRDefault="001E5360" w:rsidP="001E5360">
            <w:pPr>
              <w:jc w:val="both"/>
            </w:pPr>
            <w:r w:rsidRPr="00A54C1E">
              <w:t>Projekt zlepšování kvality operačních porodů s přihlédnutím k zavedení úhradového mechanismu DRG</w:t>
            </w:r>
          </w:p>
          <w:p w:rsidR="001E5360" w:rsidRPr="00A54C1E" w:rsidRDefault="001E5360" w:rsidP="001E5360">
            <w:pPr>
              <w:jc w:val="both"/>
            </w:pPr>
            <w:r w:rsidRPr="00A54C1E">
              <w:t>Zefektivnění stravovacích úseků ve vybraných nemocničních zařízeních s ohledem na zachování ekonomických možností</w:t>
            </w:r>
          </w:p>
          <w:p w:rsidR="001E5360" w:rsidRPr="00A54C1E" w:rsidRDefault="001E5360" w:rsidP="001E5360">
            <w:pPr>
              <w:jc w:val="both"/>
            </w:pPr>
            <w:r w:rsidRPr="00A54C1E">
              <w:t>Zavedení ISO 9001:2015 do řízení vybrané kliniky</w:t>
            </w:r>
          </w:p>
          <w:p w:rsidR="001E5360" w:rsidRPr="00A54C1E" w:rsidRDefault="001E5360" w:rsidP="001E5360">
            <w:pPr>
              <w:jc w:val="both"/>
            </w:pPr>
            <w:r w:rsidRPr="00A54C1E">
              <w:t>Projekt implementace podpory work balance v nemocnicích či jiných zdravotnických organizacích</w:t>
            </w:r>
          </w:p>
          <w:p w:rsidR="001E5360" w:rsidRPr="00A54C1E" w:rsidRDefault="001E5360" w:rsidP="001E5360">
            <w:pPr>
              <w:jc w:val="both"/>
            </w:pPr>
            <w:r w:rsidRPr="00A54C1E">
              <w:t>Projekt marketingového řízení zdravotnické organizace</w:t>
            </w:r>
          </w:p>
          <w:p w:rsidR="001E5360" w:rsidRPr="00A54C1E" w:rsidRDefault="001E5360" w:rsidP="001E5360">
            <w:pPr>
              <w:jc w:val="both"/>
            </w:pPr>
            <w:r w:rsidRPr="00A54C1E">
              <w:t>Projekt zřízení agentury domácí péče</w:t>
            </w:r>
          </w:p>
          <w:p w:rsidR="001E5360" w:rsidRDefault="001E5360" w:rsidP="001E5360">
            <w:pPr>
              <w:jc w:val="both"/>
            </w:pPr>
          </w:p>
          <w:p w:rsidR="00DB78C8" w:rsidRPr="00A54C1E" w:rsidRDefault="00DB78C8" w:rsidP="001E5360">
            <w:pPr>
              <w:jc w:val="both"/>
            </w:pPr>
          </w:p>
          <w:p w:rsidR="001E5360" w:rsidRPr="00A54C1E" w:rsidRDefault="001E5360" w:rsidP="001E5360">
            <w:pPr>
              <w:jc w:val="both"/>
              <w:rPr>
                <w:b/>
              </w:rPr>
            </w:pPr>
            <w:r w:rsidRPr="00A54C1E">
              <w:rPr>
                <w:b/>
              </w:rPr>
              <w:t>Témata obhájených prací</w:t>
            </w:r>
            <w:r w:rsidR="00790F7E" w:rsidRPr="00A54C1E">
              <w:rPr>
                <w:b/>
              </w:rPr>
              <w:t>:</w:t>
            </w:r>
          </w:p>
          <w:p w:rsidR="001E5360" w:rsidRPr="00A54C1E" w:rsidRDefault="001E5360" w:rsidP="001E5360">
            <w:pPr>
              <w:jc w:val="both"/>
            </w:pPr>
            <w:r w:rsidRPr="00A54C1E">
              <w:t>Projekt založení dobrovolnického centra v KNTB, a. s.</w:t>
            </w:r>
          </w:p>
          <w:p w:rsidR="001E5360" w:rsidRPr="00A54C1E" w:rsidRDefault="001E5360" w:rsidP="001E5360">
            <w:pPr>
              <w:jc w:val="both"/>
            </w:pPr>
            <w:r w:rsidRPr="00A54C1E">
              <w:t>Projekt využití nástrojů marketingového mixu při řízení gynekologicko-porodnického oddělení KNTB Zlín, a.s.</w:t>
            </w:r>
          </w:p>
          <w:p w:rsidR="001E5360" w:rsidRPr="00A54C1E" w:rsidRDefault="001E5360" w:rsidP="001E5360">
            <w:pPr>
              <w:jc w:val="both"/>
            </w:pPr>
            <w:r w:rsidRPr="00A54C1E">
              <w:t>Projekt zlepšení interpersonálních vztahů na Onkologické klinice Fakultní nemocnice Ostrava</w:t>
            </w:r>
          </w:p>
          <w:p w:rsidR="001E5360" w:rsidRPr="00A54C1E" w:rsidRDefault="001E5360" w:rsidP="001E5360">
            <w:pPr>
              <w:jc w:val="both"/>
            </w:pPr>
            <w:r w:rsidRPr="00A54C1E">
              <w:t>Projekt zlepšení corporate identity Zdravotnické záchranné služby Zlínského kraje, p.o</w:t>
            </w:r>
          </w:p>
          <w:p w:rsidR="001E5360" w:rsidRPr="00A54C1E" w:rsidRDefault="001E5360" w:rsidP="001E5360">
            <w:pPr>
              <w:jc w:val="both"/>
            </w:pPr>
            <w:r w:rsidRPr="00A54C1E">
              <w:lastRenderedPageBreak/>
              <w:t>Projekt zlepšení systému zaměstnaneckých výhod ve Vítkovické nemocnici a.s</w:t>
            </w:r>
          </w:p>
          <w:p w:rsidR="001E5360" w:rsidRPr="00A54C1E" w:rsidRDefault="001E5360" w:rsidP="001E5360">
            <w:pPr>
              <w:jc w:val="both"/>
            </w:pPr>
            <w:r w:rsidRPr="00A54C1E">
              <w:t>Projekt zefektivnění personálního managementu nelékařských zdravotnických pracovníků na Interní klinice IPVZ Krajské nemocnice T. Bati, a. s. Zlín</w:t>
            </w:r>
          </w:p>
          <w:p w:rsidR="001E5360" w:rsidRPr="00A54C1E" w:rsidRDefault="001E5360" w:rsidP="001E5360">
            <w:pPr>
              <w:jc w:val="both"/>
            </w:pPr>
            <w:r w:rsidRPr="00A54C1E">
              <w:t>Projekt zvýšení efektivnosti logistiky laboratorních vzorků zavedením systému potrubní pošty ve FN Olomouc</w:t>
            </w:r>
          </w:p>
          <w:p w:rsidR="001E5360" w:rsidRPr="00A54C1E" w:rsidRDefault="001E5360" w:rsidP="001E5360">
            <w:pPr>
              <w:jc w:val="both"/>
            </w:pPr>
            <w:r w:rsidRPr="00A54C1E">
              <w:t>Rozšíření služeb Lékárny U Matky Boží o internetový prodej</w:t>
            </w:r>
          </w:p>
          <w:p w:rsidR="001E5360" w:rsidRPr="00A54C1E" w:rsidRDefault="001E5360" w:rsidP="001E5360">
            <w:pPr>
              <w:jc w:val="both"/>
            </w:pPr>
            <w:r w:rsidRPr="00A54C1E">
              <w:t>Projekt založení ordinace závodního lékaře ve Sdruženém zdravotnickém zařízení Krnov, příspěvková organizace</w:t>
            </w:r>
          </w:p>
          <w:p w:rsidR="001E5360" w:rsidRPr="00A54C1E" w:rsidRDefault="001E5360" w:rsidP="001E5360">
            <w:pPr>
              <w:jc w:val="both"/>
            </w:pPr>
            <w:r w:rsidRPr="00A54C1E">
              <w:t>Podnikatelský záměr zaměřený na zřízení služeb domácí zdravotní péče ve firmě EHT GROUP, s.r.o.</w:t>
            </w:r>
          </w:p>
          <w:p w:rsidR="001E5360" w:rsidRDefault="001E5360" w:rsidP="001E5360">
            <w:pPr>
              <w:jc w:val="both"/>
            </w:pPr>
            <w:r w:rsidRPr="00A54C1E">
              <w:t>Projekt získání nových zákazníků v důsledku změn v indikačním seznamu pro lázeňskou péči na Lázně Luhačovice</w:t>
            </w:r>
          </w:p>
          <w:p w:rsidR="009B2E12" w:rsidRDefault="009B2E12" w:rsidP="001E5360">
            <w:pPr>
              <w:jc w:val="both"/>
            </w:pPr>
          </w:p>
          <w:p w:rsidR="009B2E12" w:rsidRDefault="009B2E12" w:rsidP="009B2E12">
            <w:pPr>
              <w:jc w:val="both"/>
            </w:pPr>
            <w:r>
              <w:t xml:space="preserve">Jedná se pouze o příklady obhájených témat DP. Kompletní přehled obhájených DP je v informačním systému UTB ve Zlíně </w:t>
            </w:r>
            <w:hyperlink r:id="rId13" w:history="1">
              <w:r>
                <w:rPr>
                  <w:rStyle w:val="Hypertextovodkaz"/>
                </w:rPr>
                <w:t>https://stag.utb.cz/portal/studium/prohlizeni.html</w:t>
              </w:r>
            </w:hyperlink>
            <w:r>
              <w:t xml:space="preserve"> (odkaz Kvalifikační práce).</w:t>
            </w:r>
          </w:p>
          <w:p w:rsidR="009B2E12" w:rsidRDefault="009B2E12" w:rsidP="001E5360">
            <w:pPr>
              <w:jc w:val="both"/>
            </w:pPr>
          </w:p>
        </w:tc>
      </w:tr>
      <w:tr w:rsidR="001E5360" w:rsidTr="00AA254B">
        <w:tc>
          <w:tcPr>
            <w:tcW w:w="3227" w:type="dxa"/>
            <w:gridSpan w:val="3"/>
            <w:shd w:val="clear" w:color="auto" w:fill="F7CAAC"/>
          </w:tcPr>
          <w:p w:rsidR="001E5360" w:rsidRDefault="001E5360" w:rsidP="001E5360">
            <w:r>
              <w:rPr>
                <w:b/>
              </w:rPr>
              <w:lastRenderedPageBreak/>
              <w:t>Návrh témat rigorózních prací a témata obhájených prací</w:t>
            </w:r>
          </w:p>
        </w:tc>
        <w:tc>
          <w:tcPr>
            <w:tcW w:w="6356" w:type="dxa"/>
            <w:gridSpan w:val="6"/>
            <w:tcBorders>
              <w:bottom w:val="nil"/>
            </w:tcBorders>
            <w:shd w:val="clear" w:color="auto" w:fill="FFFFFF"/>
          </w:tcPr>
          <w:p w:rsidR="001E5360" w:rsidRDefault="001E5360" w:rsidP="001E5360">
            <w:pPr>
              <w:jc w:val="center"/>
            </w:pPr>
          </w:p>
        </w:tc>
      </w:tr>
      <w:tr w:rsidR="001E5360" w:rsidTr="00AA254B">
        <w:trPr>
          <w:trHeight w:val="680"/>
        </w:trPr>
        <w:tc>
          <w:tcPr>
            <w:tcW w:w="9583" w:type="dxa"/>
            <w:gridSpan w:val="9"/>
            <w:tcBorders>
              <w:top w:val="nil"/>
            </w:tcBorders>
          </w:tcPr>
          <w:p w:rsidR="001E5360" w:rsidRDefault="001E5360" w:rsidP="001E5360">
            <w:pPr>
              <w:jc w:val="both"/>
            </w:pPr>
          </w:p>
        </w:tc>
      </w:tr>
      <w:tr w:rsidR="001E5360" w:rsidTr="00AA254B">
        <w:tc>
          <w:tcPr>
            <w:tcW w:w="3227" w:type="dxa"/>
            <w:gridSpan w:val="3"/>
            <w:shd w:val="clear" w:color="auto" w:fill="F7CAAC"/>
          </w:tcPr>
          <w:p w:rsidR="001E5360" w:rsidRDefault="001E5360" w:rsidP="001E5360">
            <w:r>
              <w:rPr>
                <w:b/>
              </w:rPr>
              <w:t xml:space="preserve"> Součásti SRZ a jejich obsah</w:t>
            </w:r>
          </w:p>
        </w:tc>
        <w:tc>
          <w:tcPr>
            <w:tcW w:w="6356" w:type="dxa"/>
            <w:gridSpan w:val="6"/>
            <w:tcBorders>
              <w:bottom w:val="nil"/>
            </w:tcBorders>
            <w:shd w:val="clear" w:color="auto" w:fill="FFFFFF"/>
          </w:tcPr>
          <w:p w:rsidR="001E5360" w:rsidRDefault="001E5360" w:rsidP="001E5360">
            <w:pPr>
              <w:jc w:val="center"/>
            </w:pPr>
          </w:p>
        </w:tc>
      </w:tr>
      <w:tr w:rsidR="001E5360" w:rsidTr="00AA254B">
        <w:trPr>
          <w:trHeight w:val="594"/>
        </w:trPr>
        <w:tc>
          <w:tcPr>
            <w:tcW w:w="9583" w:type="dxa"/>
            <w:gridSpan w:val="9"/>
            <w:tcBorders>
              <w:top w:val="nil"/>
            </w:tcBorders>
          </w:tcPr>
          <w:p w:rsidR="001E5360" w:rsidRDefault="001E5360" w:rsidP="001E5360">
            <w:pPr>
              <w:jc w:val="both"/>
            </w:pPr>
          </w:p>
        </w:tc>
      </w:tr>
    </w:tbl>
    <w:p w:rsidR="00174EC9" w:rsidRDefault="00174EC9"/>
    <w:p w:rsidR="00A85871" w:rsidRDefault="00A85871">
      <w:r>
        <w:br w:type="page"/>
      </w:r>
    </w:p>
    <w:tbl>
      <w:tblPr>
        <w:tblW w:w="958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5"/>
        <w:gridCol w:w="284"/>
        <w:gridCol w:w="568"/>
        <w:gridCol w:w="850"/>
        <w:gridCol w:w="851"/>
        <w:gridCol w:w="2835"/>
        <w:gridCol w:w="993"/>
        <w:gridCol w:w="814"/>
        <w:gridCol w:w="13"/>
      </w:tblGrid>
      <w:tr w:rsidR="00A85871" w:rsidTr="00A85871">
        <w:tc>
          <w:tcPr>
            <w:tcW w:w="9583" w:type="dxa"/>
            <w:gridSpan w:val="9"/>
            <w:tcBorders>
              <w:bottom w:val="double" w:sz="4" w:space="0" w:color="auto"/>
            </w:tcBorders>
            <w:shd w:val="clear" w:color="auto" w:fill="BDD6EE"/>
          </w:tcPr>
          <w:p w:rsidR="00A85871" w:rsidRDefault="00A85871" w:rsidP="00A85871">
            <w:pPr>
              <w:jc w:val="both"/>
              <w:rPr>
                <w:b/>
                <w:sz w:val="28"/>
              </w:rPr>
            </w:pPr>
            <w:r>
              <w:rPr>
                <w:b/>
                <w:sz w:val="28"/>
              </w:rPr>
              <w:lastRenderedPageBreak/>
              <w:t>B-IIa – Studijní plány a návrh témat prací (bakalářské a magisterské studijní programy)</w:t>
            </w:r>
          </w:p>
        </w:tc>
      </w:tr>
      <w:tr w:rsidR="00A85871" w:rsidTr="00A85871">
        <w:tc>
          <w:tcPr>
            <w:tcW w:w="2659" w:type="dxa"/>
            <w:gridSpan w:val="2"/>
            <w:shd w:val="clear" w:color="auto" w:fill="F7CAAC"/>
          </w:tcPr>
          <w:p w:rsidR="00A85871" w:rsidRDefault="00A85871" w:rsidP="00A85871">
            <w:pPr>
              <w:rPr>
                <w:b/>
                <w:sz w:val="22"/>
              </w:rPr>
            </w:pPr>
            <w:r>
              <w:rPr>
                <w:b/>
                <w:sz w:val="22"/>
              </w:rPr>
              <w:t>Označení studijního plánu</w:t>
            </w:r>
          </w:p>
        </w:tc>
        <w:tc>
          <w:tcPr>
            <w:tcW w:w="6924" w:type="dxa"/>
            <w:gridSpan w:val="7"/>
          </w:tcPr>
          <w:p w:rsidR="00A85871" w:rsidRDefault="00A85871" w:rsidP="00E53A08">
            <w:pPr>
              <w:rPr>
                <w:b/>
                <w:sz w:val="22"/>
              </w:rPr>
            </w:pPr>
            <w:r>
              <w:rPr>
                <w:b/>
                <w:sz w:val="22"/>
              </w:rPr>
              <w:t>Management ve zdravotnictví</w:t>
            </w:r>
            <w:r w:rsidR="00E53A08">
              <w:rPr>
                <w:b/>
                <w:sz w:val="22"/>
              </w:rPr>
              <w:t xml:space="preserve"> – kombinovaná forma studia</w:t>
            </w:r>
          </w:p>
        </w:tc>
      </w:tr>
      <w:tr w:rsidR="00A85871" w:rsidTr="00A85871">
        <w:tc>
          <w:tcPr>
            <w:tcW w:w="9583" w:type="dxa"/>
            <w:gridSpan w:val="9"/>
            <w:shd w:val="clear" w:color="auto" w:fill="F7CAAC"/>
          </w:tcPr>
          <w:p w:rsidR="00A85871" w:rsidRDefault="00A85871" w:rsidP="00A85871">
            <w:pPr>
              <w:jc w:val="center"/>
              <w:rPr>
                <w:b/>
                <w:sz w:val="22"/>
              </w:rPr>
            </w:pPr>
            <w:r>
              <w:rPr>
                <w:b/>
                <w:sz w:val="22"/>
              </w:rPr>
              <w:t>Povinné předměty</w:t>
            </w:r>
          </w:p>
        </w:tc>
      </w:tr>
      <w:tr w:rsidR="00A85871" w:rsidTr="00A85871">
        <w:trPr>
          <w:gridAfter w:val="1"/>
          <w:wAfter w:w="13" w:type="dxa"/>
        </w:trPr>
        <w:tc>
          <w:tcPr>
            <w:tcW w:w="2375" w:type="dxa"/>
            <w:shd w:val="clear" w:color="auto" w:fill="F7CAAC"/>
          </w:tcPr>
          <w:p w:rsidR="00A85871" w:rsidRDefault="00A85871" w:rsidP="00A85871">
            <w:pPr>
              <w:rPr>
                <w:b/>
              </w:rPr>
            </w:pPr>
            <w:r>
              <w:rPr>
                <w:b/>
                <w:sz w:val="22"/>
              </w:rPr>
              <w:t>Název předmětu</w:t>
            </w:r>
          </w:p>
        </w:tc>
        <w:tc>
          <w:tcPr>
            <w:tcW w:w="852" w:type="dxa"/>
            <w:gridSpan w:val="2"/>
            <w:shd w:val="clear" w:color="auto" w:fill="F7CAAC"/>
          </w:tcPr>
          <w:p w:rsidR="00A85871" w:rsidRDefault="00A85871" w:rsidP="00A85871">
            <w:pPr>
              <w:rPr>
                <w:b/>
                <w:sz w:val="22"/>
              </w:rPr>
            </w:pPr>
            <w:r>
              <w:rPr>
                <w:b/>
                <w:sz w:val="22"/>
              </w:rPr>
              <w:t>Rozsah</w:t>
            </w:r>
          </w:p>
          <w:p w:rsidR="00A85871" w:rsidRDefault="00A85871" w:rsidP="00A85871">
            <w:pPr>
              <w:rPr>
                <w:b/>
              </w:rPr>
            </w:pPr>
            <w:r>
              <w:rPr>
                <w:b/>
                <w:sz w:val="22"/>
              </w:rPr>
              <w:t>p-c-s</w:t>
            </w:r>
          </w:p>
        </w:tc>
        <w:tc>
          <w:tcPr>
            <w:tcW w:w="850" w:type="dxa"/>
            <w:shd w:val="clear" w:color="auto" w:fill="F7CAAC"/>
          </w:tcPr>
          <w:p w:rsidR="00A85871" w:rsidRDefault="00A85871" w:rsidP="00A85871">
            <w:pPr>
              <w:rPr>
                <w:b/>
                <w:sz w:val="22"/>
              </w:rPr>
            </w:pPr>
            <w:r>
              <w:rPr>
                <w:b/>
                <w:sz w:val="22"/>
              </w:rPr>
              <w:t>způsob ověř.</w:t>
            </w:r>
          </w:p>
        </w:tc>
        <w:tc>
          <w:tcPr>
            <w:tcW w:w="851" w:type="dxa"/>
            <w:shd w:val="clear" w:color="auto" w:fill="F7CAAC"/>
          </w:tcPr>
          <w:p w:rsidR="00A85871" w:rsidRDefault="00A85871" w:rsidP="00A85871">
            <w:pPr>
              <w:rPr>
                <w:b/>
                <w:sz w:val="22"/>
              </w:rPr>
            </w:pPr>
            <w:r>
              <w:rPr>
                <w:b/>
                <w:sz w:val="22"/>
              </w:rPr>
              <w:t xml:space="preserve"> počet kred.</w:t>
            </w:r>
          </w:p>
        </w:tc>
        <w:tc>
          <w:tcPr>
            <w:tcW w:w="2835" w:type="dxa"/>
            <w:shd w:val="clear" w:color="auto" w:fill="F7CAAC"/>
          </w:tcPr>
          <w:p w:rsidR="00A85871" w:rsidRDefault="00A85871" w:rsidP="00A85871">
            <w:pPr>
              <w:rPr>
                <w:b/>
                <w:sz w:val="22"/>
              </w:rPr>
            </w:pPr>
            <w:r>
              <w:rPr>
                <w:b/>
                <w:sz w:val="22"/>
              </w:rPr>
              <w:t>vyučující</w:t>
            </w:r>
          </w:p>
        </w:tc>
        <w:tc>
          <w:tcPr>
            <w:tcW w:w="993" w:type="dxa"/>
            <w:shd w:val="clear" w:color="auto" w:fill="F7CAAC"/>
          </w:tcPr>
          <w:p w:rsidR="00A85871" w:rsidRDefault="00A85871" w:rsidP="00A85871">
            <w:pPr>
              <w:rPr>
                <w:b/>
                <w:color w:val="FF0000"/>
                <w:sz w:val="22"/>
              </w:rPr>
            </w:pPr>
            <w:r>
              <w:rPr>
                <w:b/>
                <w:sz w:val="22"/>
              </w:rPr>
              <w:t>dop. roč./sem.</w:t>
            </w:r>
          </w:p>
        </w:tc>
        <w:tc>
          <w:tcPr>
            <w:tcW w:w="814" w:type="dxa"/>
            <w:shd w:val="clear" w:color="auto" w:fill="F7CAAC"/>
          </w:tcPr>
          <w:p w:rsidR="00A85871" w:rsidRDefault="00A85871" w:rsidP="00A85871">
            <w:pPr>
              <w:rPr>
                <w:b/>
                <w:sz w:val="22"/>
              </w:rPr>
            </w:pPr>
            <w:r>
              <w:rPr>
                <w:b/>
                <w:sz w:val="22"/>
              </w:rPr>
              <w:t>profil. základ</w:t>
            </w:r>
          </w:p>
        </w:tc>
      </w:tr>
      <w:tr w:rsidR="00A85871" w:rsidTr="00A85871">
        <w:trPr>
          <w:gridAfter w:val="1"/>
          <w:wAfter w:w="13" w:type="dxa"/>
        </w:trPr>
        <w:tc>
          <w:tcPr>
            <w:tcW w:w="2375" w:type="dxa"/>
          </w:tcPr>
          <w:p w:rsidR="00A85871" w:rsidRDefault="00A85871" w:rsidP="00A85871">
            <w:r>
              <w:t>Management zdravotnických zařízení</w:t>
            </w:r>
          </w:p>
        </w:tc>
        <w:tc>
          <w:tcPr>
            <w:tcW w:w="852" w:type="dxa"/>
            <w:gridSpan w:val="2"/>
          </w:tcPr>
          <w:p w:rsidR="00A85871" w:rsidRDefault="00A85871" w:rsidP="00A85871">
            <w:r>
              <w:t>15-0-0</w:t>
            </w:r>
          </w:p>
        </w:tc>
        <w:tc>
          <w:tcPr>
            <w:tcW w:w="850" w:type="dxa"/>
          </w:tcPr>
          <w:p w:rsidR="00A85871" w:rsidRDefault="00A85871" w:rsidP="00A85871">
            <w:r>
              <w:t>zp, zk</w:t>
            </w:r>
          </w:p>
        </w:tc>
        <w:tc>
          <w:tcPr>
            <w:tcW w:w="851" w:type="dxa"/>
          </w:tcPr>
          <w:p w:rsidR="00A85871" w:rsidRDefault="00A85871" w:rsidP="00A85871">
            <w:r>
              <w:t>5</w:t>
            </w:r>
          </w:p>
        </w:tc>
        <w:tc>
          <w:tcPr>
            <w:tcW w:w="2835" w:type="dxa"/>
          </w:tcPr>
          <w:p w:rsidR="00A85871" w:rsidRPr="00D17215" w:rsidRDefault="00A85871" w:rsidP="00A85871">
            <w:pPr>
              <w:rPr>
                <w:b/>
              </w:rPr>
            </w:pPr>
            <w:r w:rsidRPr="00D17215">
              <w:rPr>
                <w:b/>
              </w:rPr>
              <w:t>Ing. Vydrová, Ph.D.</w:t>
            </w:r>
          </w:p>
          <w:p w:rsidR="00A85871" w:rsidRDefault="00A85871" w:rsidP="00A85871">
            <w:r>
              <w:t>Vydrová 100%</w:t>
            </w:r>
          </w:p>
        </w:tc>
        <w:tc>
          <w:tcPr>
            <w:tcW w:w="993" w:type="dxa"/>
          </w:tcPr>
          <w:p w:rsidR="00A85871" w:rsidRDefault="00A85871" w:rsidP="00A85871">
            <w:r>
              <w:t>1/Z</w:t>
            </w:r>
          </w:p>
        </w:tc>
        <w:tc>
          <w:tcPr>
            <w:tcW w:w="814" w:type="dxa"/>
          </w:tcPr>
          <w:p w:rsidR="00A85871" w:rsidRDefault="00A85871" w:rsidP="00A85871">
            <w:r>
              <w:t>PZ</w:t>
            </w:r>
          </w:p>
        </w:tc>
      </w:tr>
      <w:tr w:rsidR="00A85871" w:rsidTr="00A85871">
        <w:trPr>
          <w:gridAfter w:val="1"/>
          <w:wAfter w:w="13" w:type="dxa"/>
        </w:trPr>
        <w:tc>
          <w:tcPr>
            <w:tcW w:w="2375" w:type="dxa"/>
          </w:tcPr>
          <w:p w:rsidR="00A85871" w:rsidRDefault="00A85871" w:rsidP="00A85871">
            <w:r>
              <w:t>Ekonomie I</w:t>
            </w:r>
          </w:p>
        </w:tc>
        <w:tc>
          <w:tcPr>
            <w:tcW w:w="852" w:type="dxa"/>
            <w:gridSpan w:val="2"/>
          </w:tcPr>
          <w:p w:rsidR="00A85871" w:rsidRDefault="00A85871" w:rsidP="00A85871">
            <w:r>
              <w:t>20-0-0</w:t>
            </w:r>
          </w:p>
        </w:tc>
        <w:tc>
          <w:tcPr>
            <w:tcW w:w="850" w:type="dxa"/>
          </w:tcPr>
          <w:p w:rsidR="00A85871" w:rsidRDefault="00A85871" w:rsidP="00A85871">
            <w:r>
              <w:t>zp, zk</w:t>
            </w:r>
          </w:p>
        </w:tc>
        <w:tc>
          <w:tcPr>
            <w:tcW w:w="851" w:type="dxa"/>
          </w:tcPr>
          <w:p w:rsidR="00A85871" w:rsidRDefault="00A85871" w:rsidP="00A85871">
            <w:r>
              <w:t>6</w:t>
            </w:r>
          </w:p>
        </w:tc>
        <w:tc>
          <w:tcPr>
            <w:tcW w:w="2835" w:type="dxa"/>
          </w:tcPr>
          <w:p w:rsidR="00A85871" w:rsidRPr="00D17215" w:rsidRDefault="00A85871" w:rsidP="00A85871">
            <w:pPr>
              <w:rPr>
                <w:b/>
              </w:rPr>
            </w:pPr>
            <w:r w:rsidRPr="00D17215">
              <w:rPr>
                <w:b/>
              </w:rPr>
              <w:t>doc. Ing. Dohnalová, Ph.D.</w:t>
            </w:r>
          </w:p>
          <w:p w:rsidR="00A85871" w:rsidRDefault="00A85871" w:rsidP="00A85871">
            <w:r>
              <w:t>Dohnalová 60%</w:t>
            </w:r>
          </w:p>
          <w:p w:rsidR="00A85871" w:rsidRDefault="00A85871" w:rsidP="00A85871">
            <w:r>
              <w:t>Dobeš 40%</w:t>
            </w:r>
          </w:p>
        </w:tc>
        <w:tc>
          <w:tcPr>
            <w:tcW w:w="993" w:type="dxa"/>
          </w:tcPr>
          <w:p w:rsidR="00A85871" w:rsidRDefault="00A85871" w:rsidP="00A85871">
            <w:r>
              <w:t>1/Z</w:t>
            </w:r>
          </w:p>
        </w:tc>
        <w:tc>
          <w:tcPr>
            <w:tcW w:w="814" w:type="dxa"/>
          </w:tcPr>
          <w:p w:rsidR="00A85871" w:rsidRDefault="00A85871" w:rsidP="00A85871">
            <w:r>
              <w:t>ZT</w:t>
            </w:r>
          </w:p>
        </w:tc>
      </w:tr>
      <w:tr w:rsidR="00A85871" w:rsidTr="00A85871">
        <w:trPr>
          <w:gridAfter w:val="1"/>
          <w:wAfter w:w="13" w:type="dxa"/>
        </w:trPr>
        <w:tc>
          <w:tcPr>
            <w:tcW w:w="2375" w:type="dxa"/>
          </w:tcPr>
          <w:p w:rsidR="00A85871" w:rsidRDefault="00A85871" w:rsidP="00A85871">
            <w:r>
              <w:t>Management kvality ve zdravotnictví</w:t>
            </w:r>
          </w:p>
        </w:tc>
        <w:tc>
          <w:tcPr>
            <w:tcW w:w="852" w:type="dxa"/>
            <w:gridSpan w:val="2"/>
          </w:tcPr>
          <w:p w:rsidR="00A85871" w:rsidRDefault="00A85871" w:rsidP="00A85871">
            <w:r>
              <w:t>15-0-0</w:t>
            </w:r>
          </w:p>
        </w:tc>
        <w:tc>
          <w:tcPr>
            <w:tcW w:w="850" w:type="dxa"/>
          </w:tcPr>
          <w:p w:rsidR="00A85871" w:rsidRDefault="00A85871" w:rsidP="00A85871">
            <w:r>
              <w:t>klz</w:t>
            </w:r>
          </w:p>
        </w:tc>
        <w:tc>
          <w:tcPr>
            <w:tcW w:w="851" w:type="dxa"/>
          </w:tcPr>
          <w:p w:rsidR="00A85871" w:rsidRDefault="00A85871" w:rsidP="00A85871">
            <w:r>
              <w:t>4</w:t>
            </w:r>
          </w:p>
        </w:tc>
        <w:tc>
          <w:tcPr>
            <w:tcW w:w="2835" w:type="dxa"/>
          </w:tcPr>
          <w:p w:rsidR="00A85871" w:rsidRPr="00D17215" w:rsidRDefault="00A85871" w:rsidP="00A85871">
            <w:pPr>
              <w:rPr>
                <w:b/>
              </w:rPr>
            </w:pPr>
            <w:r w:rsidRPr="00D17215">
              <w:rPr>
                <w:b/>
              </w:rPr>
              <w:t>doc. Ing. Briš, CSc.</w:t>
            </w:r>
          </w:p>
          <w:p w:rsidR="00A85871" w:rsidRDefault="00A85871" w:rsidP="00A85871">
            <w:r>
              <w:t>Briš 100%</w:t>
            </w:r>
          </w:p>
        </w:tc>
        <w:tc>
          <w:tcPr>
            <w:tcW w:w="993" w:type="dxa"/>
          </w:tcPr>
          <w:p w:rsidR="00A85871" w:rsidRDefault="00A85871" w:rsidP="00A85871">
            <w:r>
              <w:t>1/Z</w:t>
            </w:r>
          </w:p>
        </w:tc>
        <w:tc>
          <w:tcPr>
            <w:tcW w:w="814" w:type="dxa"/>
          </w:tcPr>
          <w:p w:rsidR="00A85871" w:rsidRDefault="00A85871" w:rsidP="00A85871">
            <w:r>
              <w:t>PZ</w:t>
            </w:r>
          </w:p>
        </w:tc>
      </w:tr>
      <w:tr w:rsidR="00A85871" w:rsidTr="00A85871">
        <w:trPr>
          <w:gridAfter w:val="1"/>
          <w:wAfter w:w="13" w:type="dxa"/>
        </w:trPr>
        <w:tc>
          <w:tcPr>
            <w:tcW w:w="2375" w:type="dxa"/>
          </w:tcPr>
          <w:p w:rsidR="00A85871" w:rsidRDefault="00A85871" w:rsidP="00A85871">
            <w:r>
              <w:t>Informační systémy ve zdravotnictví</w:t>
            </w:r>
          </w:p>
        </w:tc>
        <w:tc>
          <w:tcPr>
            <w:tcW w:w="852" w:type="dxa"/>
            <w:gridSpan w:val="2"/>
          </w:tcPr>
          <w:p w:rsidR="00A85871" w:rsidRDefault="00A85871" w:rsidP="00A85871">
            <w:r>
              <w:t>15-0-0</w:t>
            </w:r>
          </w:p>
        </w:tc>
        <w:tc>
          <w:tcPr>
            <w:tcW w:w="850" w:type="dxa"/>
          </w:tcPr>
          <w:p w:rsidR="00A85871" w:rsidRDefault="00A85871" w:rsidP="00A85871">
            <w:r>
              <w:t>zp, zk</w:t>
            </w:r>
          </w:p>
        </w:tc>
        <w:tc>
          <w:tcPr>
            <w:tcW w:w="851" w:type="dxa"/>
          </w:tcPr>
          <w:p w:rsidR="00A85871" w:rsidRDefault="00A85871" w:rsidP="00A85871">
            <w:r>
              <w:t>4</w:t>
            </w:r>
          </w:p>
        </w:tc>
        <w:tc>
          <w:tcPr>
            <w:tcW w:w="2835" w:type="dxa"/>
          </w:tcPr>
          <w:p w:rsidR="00A85871" w:rsidRPr="00D17215" w:rsidRDefault="00A85871" w:rsidP="00A85871">
            <w:pPr>
              <w:rPr>
                <w:b/>
              </w:rPr>
            </w:pPr>
            <w:r w:rsidRPr="00D17215">
              <w:rPr>
                <w:b/>
              </w:rPr>
              <w:t>prof. Ing. Buřita, CSc.</w:t>
            </w:r>
          </w:p>
          <w:p w:rsidR="00A85871" w:rsidRDefault="00A85871" w:rsidP="00A85871">
            <w:r>
              <w:t>Buřita 60%</w:t>
            </w:r>
          </w:p>
          <w:p w:rsidR="00A85871" w:rsidRDefault="009E5C87" w:rsidP="00A85871">
            <w:r>
              <w:t xml:space="preserve">Janů </w:t>
            </w:r>
            <w:r w:rsidR="00A85871">
              <w:t>40% ext.</w:t>
            </w:r>
          </w:p>
        </w:tc>
        <w:tc>
          <w:tcPr>
            <w:tcW w:w="993" w:type="dxa"/>
          </w:tcPr>
          <w:p w:rsidR="00A85871" w:rsidRDefault="00A85871" w:rsidP="00A85871">
            <w:r>
              <w:t>1/Z</w:t>
            </w:r>
          </w:p>
        </w:tc>
        <w:tc>
          <w:tcPr>
            <w:tcW w:w="814" w:type="dxa"/>
          </w:tcPr>
          <w:p w:rsidR="00A85871" w:rsidRDefault="00A85871" w:rsidP="00A85871">
            <w:r>
              <w:t>P</w:t>
            </w:r>
          </w:p>
        </w:tc>
      </w:tr>
      <w:tr w:rsidR="00A85871" w:rsidTr="00A85871">
        <w:trPr>
          <w:gridAfter w:val="1"/>
          <w:wAfter w:w="13" w:type="dxa"/>
        </w:trPr>
        <w:tc>
          <w:tcPr>
            <w:tcW w:w="2375" w:type="dxa"/>
          </w:tcPr>
          <w:p w:rsidR="00A85871" w:rsidRDefault="00A85871" w:rsidP="00A85871">
            <w:r>
              <w:t>Zdravotní politika, zdravotní systémy a instituce</w:t>
            </w:r>
          </w:p>
        </w:tc>
        <w:tc>
          <w:tcPr>
            <w:tcW w:w="852" w:type="dxa"/>
            <w:gridSpan w:val="2"/>
          </w:tcPr>
          <w:p w:rsidR="00A85871" w:rsidRDefault="00F25455" w:rsidP="00A85871">
            <w:r>
              <w:t>15</w:t>
            </w:r>
            <w:r w:rsidR="00A85871">
              <w:t>-0-0</w:t>
            </w:r>
          </w:p>
        </w:tc>
        <w:tc>
          <w:tcPr>
            <w:tcW w:w="850" w:type="dxa"/>
          </w:tcPr>
          <w:p w:rsidR="00A85871" w:rsidRDefault="00A85871" w:rsidP="00A85871">
            <w:r>
              <w:t>zp, zk</w:t>
            </w:r>
          </w:p>
        </w:tc>
        <w:tc>
          <w:tcPr>
            <w:tcW w:w="851" w:type="dxa"/>
          </w:tcPr>
          <w:p w:rsidR="00A85871" w:rsidRDefault="00A85871" w:rsidP="00A85871">
            <w:r>
              <w:t>4</w:t>
            </w:r>
          </w:p>
        </w:tc>
        <w:tc>
          <w:tcPr>
            <w:tcW w:w="2835" w:type="dxa"/>
          </w:tcPr>
          <w:p w:rsidR="00A85871" w:rsidRPr="00D17215" w:rsidRDefault="00A85871" w:rsidP="00A85871">
            <w:pPr>
              <w:rPr>
                <w:b/>
              </w:rPr>
            </w:pPr>
            <w:r w:rsidRPr="00D17215">
              <w:rPr>
                <w:b/>
              </w:rPr>
              <w:t>prof. MUDr. Slaný, CSc.</w:t>
            </w:r>
          </w:p>
          <w:p w:rsidR="00A85871" w:rsidRDefault="00A85871" w:rsidP="00A85871">
            <w:r>
              <w:t>Slaný 100%</w:t>
            </w:r>
          </w:p>
        </w:tc>
        <w:tc>
          <w:tcPr>
            <w:tcW w:w="993" w:type="dxa"/>
          </w:tcPr>
          <w:p w:rsidR="00A85871" w:rsidRDefault="00A85871" w:rsidP="00A85871">
            <w:r>
              <w:t>1/Z</w:t>
            </w:r>
          </w:p>
        </w:tc>
        <w:tc>
          <w:tcPr>
            <w:tcW w:w="814" w:type="dxa"/>
          </w:tcPr>
          <w:p w:rsidR="00A85871" w:rsidRDefault="00A85871" w:rsidP="00A85871">
            <w:r>
              <w:t>ZT</w:t>
            </w:r>
          </w:p>
        </w:tc>
      </w:tr>
      <w:tr w:rsidR="00A85871" w:rsidTr="00A85871">
        <w:trPr>
          <w:gridAfter w:val="1"/>
          <w:wAfter w:w="13" w:type="dxa"/>
        </w:trPr>
        <w:tc>
          <w:tcPr>
            <w:tcW w:w="2375" w:type="dxa"/>
          </w:tcPr>
          <w:p w:rsidR="00A85871" w:rsidRDefault="00A85871" w:rsidP="00A85871">
            <w:r>
              <w:t>Ekonomika zdravotnictví</w:t>
            </w:r>
          </w:p>
        </w:tc>
        <w:tc>
          <w:tcPr>
            <w:tcW w:w="852" w:type="dxa"/>
            <w:gridSpan w:val="2"/>
          </w:tcPr>
          <w:p w:rsidR="00A85871" w:rsidRDefault="00A85871" w:rsidP="00A85871">
            <w:r>
              <w:t>15-0-0</w:t>
            </w:r>
          </w:p>
        </w:tc>
        <w:tc>
          <w:tcPr>
            <w:tcW w:w="850" w:type="dxa"/>
          </w:tcPr>
          <w:p w:rsidR="00A85871" w:rsidRDefault="00A85871" w:rsidP="00A85871">
            <w:r>
              <w:t>zp, zk</w:t>
            </w:r>
          </w:p>
        </w:tc>
        <w:tc>
          <w:tcPr>
            <w:tcW w:w="851" w:type="dxa"/>
          </w:tcPr>
          <w:p w:rsidR="00A85871" w:rsidRDefault="00A85871" w:rsidP="00A85871">
            <w:r>
              <w:t>5</w:t>
            </w:r>
          </w:p>
        </w:tc>
        <w:tc>
          <w:tcPr>
            <w:tcW w:w="2835" w:type="dxa"/>
          </w:tcPr>
          <w:p w:rsidR="00A85871" w:rsidRPr="00AA254B" w:rsidRDefault="00A85871" w:rsidP="00A85871">
            <w:pPr>
              <w:rPr>
                <w:b/>
              </w:rPr>
            </w:pPr>
            <w:r w:rsidRPr="00AA254B">
              <w:rPr>
                <w:b/>
              </w:rPr>
              <w:t>Ing. Otrusinová, Ph.D.</w:t>
            </w:r>
          </w:p>
          <w:p w:rsidR="00A85871" w:rsidRDefault="00A85871" w:rsidP="00A85871">
            <w:r>
              <w:t>Ostrusinová 100%</w:t>
            </w:r>
          </w:p>
        </w:tc>
        <w:tc>
          <w:tcPr>
            <w:tcW w:w="993" w:type="dxa"/>
          </w:tcPr>
          <w:p w:rsidR="00A85871" w:rsidRDefault="00A85871" w:rsidP="00A85871">
            <w:r>
              <w:t>1/Z</w:t>
            </w:r>
          </w:p>
        </w:tc>
        <w:tc>
          <w:tcPr>
            <w:tcW w:w="814" w:type="dxa"/>
          </w:tcPr>
          <w:p w:rsidR="00A85871" w:rsidRDefault="00A85871" w:rsidP="00A85871">
            <w:r>
              <w:t>PZ</w:t>
            </w:r>
          </w:p>
        </w:tc>
      </w:tr>
      <w:tr w:rsidR="00A85871" w:rsidTr="00A85871">
        <w:trPr>
          <w:gridAfter w:val="1"/>
          <w:wAfter w:w="13" w:type="dxa"/>
        </w:trPr>
        <w:tc>
          <w:tcPr>
            <w:tcW w:w="2375" w:type="dxa"/>
          </w:tcPr>
          <w:p w:rsidR="00A85871" w:rsidRDefault="00A85871" w:rsidP="00A85871">
            <w:r>
              <w:t>Řízení akutní ústavní a ambulantní péče</w:t>
            </w:r>
          </w:p>
        </w:tc>
        <w:tc>
          <w:tcPr>
            <w:tcW w:w="852" w:type="dxa"/>
            <w:gridSpan w:val="2"/>
          </w:tcPr>
          <w:p w:rsidR="00A85871" w:rsidRDefault="00A85871" w:rsidP="00A85871">
            <w:r>
              <w:t>20-0-0</w:t>
            </w:r>
          </w:p>
        </w:tc>
        <w:tc>
          <w:tcPr>
            <w:tcW w:w="850" w:type="dxa"/>
          </w:tcPr>
          <w:p w:rsidR="00A85871" w:rsidRDefault="00A85871" w:rsidP="00A85871">
            <w:r>
              <w:t>klz</w:t>
            </w:r>
          </w:p>
        </w:tc>
        <w:tc>
          <w:tcPr>
            <w:tcW w:w="851" w:type="dxa"/>
          </w:tcPr>
          <w:p w:rsidR="00A85871" w:rsidRDefault="00A85871" w:rsidP="00A85871">
            <w:r>
              <w:t>4</w:t>
            </w:r>
          </w:p>
        </w:tc>
        <w:tc>
          <w:tcPr>
            <w:tcW w:w="2835" w:type="dxa"/>
          </w:tcPr>
          <w:p w:rsidR="00A85871" w:rsidRPr="00AA254B" w:rsidRDefault="00A85871" w:rsidP="00A85871">
            <w:pPr>
              <w:rPr>
                <w:b/>
              </w:rPr>
            </w:pPr>
            <w:r w:rsidRPr="00AA254B">
              <w:rPr>
                <w:b/>
              </w:rPr>
              <w:t xml:space="preserve">MUDr. </w:t>
            </w:r>
            <w:r w:rsidR="0079610A">
              <w:rPr>
                <w:b/>
              </w:rPr>
              <w:t>Adamík, Ph</w:t>
            </w:r>
            <w:r w:rsidRPr="00AA254B">
              <w:rPr>
                <w:b/>
              </w:rPr>
              <w:t>.</w:t>
            </w:r>
            <w:r w:rsidR="0079610A">
              <w:rPr>
                <w:b/>
              </w:rPr>
              <w:t>D.</w:t>
            </w:r>
          </w:p>
          <w:p w:rsidR="00A85871" w:rsidRDefault="0079610A" w:rsidP="00A85871">
            <w:r>
              <w:t xml:space="preserve">Adamík </w:t>
            </w:r>
            <w:r w:rsidR="00A85871">
              <w:t>100%</w:t>
            </w:r>
          </w:p>
        </w:tc>
        <w:tc>
          <w:tcPr>
            <w:tcW w:w="993" w:type="dxa"/>
          </w:tcPr>
          <w:p w:rsidR="00A85871" w:rsidRDefault="00A85871" w:rsidP="00A85871">
            <w:r>
              <w:t>1/Z</w:t>
            </w:r>
          </w:p>
        </w:tc>
        <w:tc>
          <w:tcPr>
            <w:tcW w:w="814" w:type="dxa"/>
          </w:tcPr>
          <w:p w:rsidR="00A85871" w:rsidRDefault="00A85871" w:rsidP="00A85871">
            <w:r>
              <w:t>P</w:t>
            </w:r>
          </w:p>
        </w:tc>
      </w:tr>
      <w:tr w:rsidR="00A85871" w:rsidTr="00A85871">
        <w:trPr>
          <w:gridAfter w:val="1"/>
          <w:wAfter w:w="13" w:type="dxa"/>
        </w:trPr>
        <w:tc>
          <w:tcPr>
            <w:tcW w:w="2375" w:type="dxa"/>
          </w:tcPr>
          <w:p w:rsidR="00A85871" w:rsidRDefault="00A85871" w:rsidP="00A85871">
            <w:r>
              <w:t>Ekonomie II</w:t>
            </w:r>
          </w:p>
        </w:tc>
        <w:tc>
          <w:tcPr>
            <w:tcW w:w="852" w:type="dxa"/>
            <w:gridSpan w:val="2"/>
          </w:tcPr>
          <w:p w:rsidR="00A85871" w:rsidRDefault="00A85871" w:rsidP="00A85871">
            <w:r>
              <w:t>20-0-0</w:t>
            </w:r>
          </w:p>
        </w:tc>
        <w:tc>
          <w:tcPr>
            <w:tcW w:w="850" w:type="dxa"/>
          </w:tcPr>
          <w:p w:rsidR="00A85871" w:rsidRDefault="00A85871" w:rsidP="00A85871">
            <w:r>
              <w:t>zp, zk</w:t>
            </w:r>
          </w:p>
        </w:tc>
        <w:tc>
          <w:tcPr>
            <w:tcW w:w="851" w:type="dxa"/>
          </w:tcPr>
          <w:p w:rsidR="00A85871" w:rsidRDefault="00A85871" w:rsidP="00A85871">
            <w:r>
              <w:t>6</w:t>
            </w:r>
          </w:p>
        </w:tc>
        <w:tc>
          <w:tcPr>
            <w:tcW w:w="2835" w:type="dxa"/>
          </w:tcPr>
          <w:p w:rsidR="00A85871" w:rsidRPr="00AA254B" w:rsidRDefault="00A85871" w:rsidP="00A85871">
            <w:pPr>
              <w:rPr>
                <w:b/>
              </w:rPr>
            </w:pPr>
            <w:r w:rsidRPr="00AA254B">
              <w:rPr>
                <w:b/>
              </w:rPr>
              <w:t>doc. Ing. Švarcová, Ph.D.</w:t>
            </w:r>
          </w:p>
          <w:p w:rsidR="00A85871" w:rsidRDefault="00A85871" w:rsidP="00A85871">
            <w:r>
              <w:t>Švarcová 100%</w:t>
            </w:r>
          </w:p>
        </w:tc>
        <w:tc>
          <w:tcPr>
            <w:tcW w:w="993" w:type="dxa"/>
          </w:tcPr>
          <w:p w:rsidR="00A85871" w:rsidRDefault="00A85871" w:rsidP="00A85871">
            <w:r>
              <w:t>1/L</w:t>
            </w:r>
          </w:p>
        </w:tc>
        <w:tc>
          <w:tcPr>
            <w:tcW w:w="814" w:type="dxa"/>
          </w:tcPr>
          <w:p w:rsidR="00A85871" w:rsidRDefault="00A85871" w:rsidP="00A85871">
            <w:r>
              <w:t>ZT</w:t>
            </w:r>
          </w:p>
        </w:tc>
      </w:tr>
      <w:tr w:rsidR="00A85871" w:rsidTr="00A85871">
        <w:trPr>
          <w:gridAfter w:val="1"/>
          <w:wAfter w:w="13" w:type="dxa"/>
        </w:trPr>
        <w:tc>
          <w:tcPr>
            <w:tcW w:w="2375" w:type="dxa"/>
          </w:tcPr>
          <w:p w:rsidR="00A85871" w:rsidRDefault="00A85871" w:rsidP="00A85871">
            <w:r>
              <w:t>Právo ve zdravotnictví</w:t>
            </w:r>
          </w:p>
        </w:tc>
        <w:tc>
          <w:tcPr>
            <w:tcW w:w="852" w:type="dxa"/>
            <w:gridSpan w:val="2"/>
          </w:tcPr>
          <w:p w:rsidR="00A85871" w:rsidRDefault="00A85871" w:rsidP="00A85871">
            <w:r>
              <w:t>15-0-0</w:t>
            </w:r>
          </w:p>
        </w:tc>
        <w:tc>
          <w:tcPr>
            <w:tcW w:w="850" w:type="dxa"/>
          </w:tcPr>
          <w:p w:rsidR="00A85871" w:rsidRDefault="00A85871" w:rsidP="00A85871">
            <w:r>
              <w:t>zp, zk</w:t>
            </w:r>
          </w:p>
        </w:tc>
        <w:tc>
          <w:tcPr>
            <w:tcW w:w="851" w:type="dxa"/>
          </w:tcPr>
          <w:p w:rsidR="00A85871" w:rsidRDefault="00A85871" w:rsidP="00A85871">
            <w:r>
              <w:t>4</w:t>
            </w:r>
          </w:p>
        </w:tc>
        <w:tc>
          <w:tcPr>
            <w:tcW w:w="2835" w:type="dxa"/>
          </w:tcPr>
          <w:p w:rsidR="00A85871" w:rsidRPr="00AA254B" w:rsidRDefault="00A85871" w:rsidP="00A85871">
            <w:pPr>
              <w:rPr>
                <w:b/>
              </w:rPr>
            </w:pPr>
            <w:r w:rsidRPr="00AA254B">
              <w:rPr>
                <w:b/>
              </w:rPr>
              <w:t>JUDr. Šnédar, Ph.D.</w:t>
            </w:r>
          </w:p>
          <w:p w:rsidR="00A85871" w:rsidRDefault="00A85871" w:rsidP="00A85871">
            <w:r>
              <w:t>Šnédar 100%</w:t>
            </w:r>
          </w:p>
        </w:tc>
        <w:tc>
          <w:tcPr>
            <w:tcW w:w="993" w:type="dxa"/>
          </w:tcPr>
          <w:p w:rsidR="00A85871" w:rsidRDefault="00A85871" w:rsidP="00A85871">
            <w:r>
              <w:t>1/L</w:t>
            </w:r>
          </w:p>
        </w:tc>
        <w:tc>
          <w:tcPr>
            <w:tcW w:w="814" w:type="dxa"/>
          </w:tcPr>
          <w:p w:rsidR="00A85871" w:rsidRDefault="00A85871" w:rsidP="00A85871">
            <w:r>
              <w:t>P</w:t>
            </w:r>
          </w:p>
        </w:tc>
      </w:tr>
      <w:tr w:rsidR="00A85871" w:rsidTr="00A85871">
        <w:trPr>
          <w:gridAfter w:val="1"/>
          <w:wAfter w:w="13" w:type="dxa"/>
        </w:trPr>
        <w:tc>
          <w:tcPr>
            <w:tcW w:w="2375" w:type="dxa"/>
          </w:tcPr>
          <w:p w:rsidR="00A85871" w:rsidRDefault="00A85871" w:rsidP="00A85871">
            <w:r>
              <w:t>Zdravotní pojišťovny a způsoby financování zdravotních služeb</w:t>
            </w:r>
          </w:p>
        </w:tc>
        <w:tc>
          <w:tcPr>
            <w:tcW w:w="852" w:type="dxa"/>
            <w:gridSpan w:val="2"/>
          </w:tcPr>
          <w:p w:rsidR="00A85871" w:rsidRDefault="00A85871" w:rsidP="00A85871">
            <w:r>
              <w:t>10-0-0</w:t>
            </w:r>
          </w:p>
        </w:tc>
        <w:tc>
          <w:tcPr>
            <w:tcW w:w="850" w:type="dxa"/>
          </w:tcPr>
          <w:p w:rsidR="00A85871" w:rsidRDefault="00A85871" w:rsidP="00A85871">
            <w:r>
              <w:t>zp, zk</w:t>
            </w:r>
          </w:p>
        </w:tc>
        <w:tc>
          <w:tcPr>
            <w:tcW w:w="851" w:type="dxa"/>
          </w:tcPr>
          <w:p w:rsidR="00A85871" w:rsidRDefault="00A85871" w:rsidP="00A85871">
            <w:r>
              <w:t>4</w:t>
            </w:r>
          </w:p>
        </w:tc>
        <w:tc>
          <w:tcPr>
            <w:tcW w:w="2835" w:type="dxa"/>
          </w:tcPr>
          <w:p w:rsidR="00A85871" w:rsidRPr="00AA254B" w:rsidRDefault="00A85871" w:rsidP="00A85871">
            <w:pPr>
              <w:rPr>
                <w:b/>
              </w:rPr>
            </w:pPr>
            <w:r w:rsidRPr="00AA254B">
              <w:rPr>
                <w:b/>
              </w:rPr>
              <w:t>Ing. Šatera, Ph.D. MBA ext.</w:t>
            </w:r>
          </w:p>
          <w:p w:rsidR="00A85871" w:rsidRDefault="00A85871" w:rsidP="00A85871">
            <w:r>
              <w:t>Šatera 100%</w:t>
            </w:r>
          </w:p>
        </w:tc>
        <w:tc>
          <w:tcPr>
            <w:tcW w:w="993" w:type="dxa"/>
          </w:tcPr>
          <w:p w:rsidR="00A85871" w:rsidRDefault="00A85871" w:rsidP="00A85871">
            <w:r>
              <w:t>1/L</w:t>
            </w:r>
          </w:p>
        </w:tc>
        <w:tc>
          <w:tcPr>
            <w:tcW w:w="814" w:type="dxa"/>
          </w:tcPr>
          <w:p w:rsidR="00A85871" w:rsidRDefault="00A85871" w:rsidP="00A85871">
            <w:r>
              <w:t>PZ</w:t>
            </w:r>
          </w:p>
        </w:tc>
      </w:tr>
      <w:tr w:rsidR="00A85871" w:rsidTr="00A85871">
        <w:trPr>
          <w:gridAfter w:val="1"/>
          <w:wAfter w:w="13" w:type="dxa"/>
        </w:trPr>
        <w:tc>
          <w:tcPr>
            <w:tcW w:w="2375" w:type="dxa"/>
          </w:tcPr>
          <w:p w:rsidR="00A85871" w:rsidRDefault="00A85871" w:rsidP="00A85871">
            <w:r>
              <w:t>Řízení domácí a chronické péče</w:t>
            </w:r>
          </w:p>
        </w:tc>
        <w:tc>
          <w:tcPr>
            <w:tcW w:w="852" w:type="dxa"/>
            <w:gridSpan w:val="2"/>
          </w:tcPr>
          <w:p w:rsidR="00A85871" w:rsidRDefault="00A85871" w:rsidP="00A85871">
            <w:r>
              <w:t>15-0-0</w:t>
            </w:r>
          </w:p>
        </w:tc>
        <w:tc>
          <w:tcPr>
            <w:tcW w:w="850" w:type="dxa"/>
          </w:tcPr>
          <w:p w:rsidR="00A85871" w:rsidRDefault="00A85871" w:rsidP="00A85871">
            <w:r>
              <w:t>klz</w:t>
            </w:r>
          </w:p>
        </w:tc>
        <w:tc>
          <w:tcPr>
            <w:tcW w:w="851" w:type="dxa"/>
          </w:tcPr>
          <w:p w:rsidR="00A85871" w:rsidRDefault="00A85871" w:rsidP="00A85871">
            <w:r>
              <w:t>4</w:t>
            </w:r>
          </w:p>
        </w:tc>
        <w:tc>
          <w:tcPr>
            <w:tcW w:w="2835" w:type="dxa"/>
          </w:tcPr>
          <w:p w:rsidR="00F87296" w:rsidRPr="003F1870" w:rsidRDefault="00F87296" w:rsidP="00F87296">
            <w:pPr>
              <w:rPr>
                <w:b/>
              </w:rPr>
            </w:pPr>
            <w:r w:rsidRPr="003F1870">
              <w:rPr>
                <w:b/>
              </w:rPr>
              <w:t>PhDr. Mgr. Snopek, PhD.</w:t>
            </w:r>
          </w:p>
          <w:p w:rsidR="00A85871" w:rsidRPr="00982F2E" w:rsidRDefault="00F87296" w:rsidP="00A85871">
            <w:r>
              <w:t>Snopek</w:t>
            </w:r>
            <w:r w:rsidRPr="00982F2E">
              <w:t xml:space="preserve"> 100%</w:t>
            </w:r>
          </w:p>
        </w:tc>
        <w:tc>
          <w:tcPr>
            <w:tcW w:w="993" w:type="dxa"/>
          </w:tcPr>
          <w:p w:rsidR="00A85871" w:rsidRDefault="00A85871" w:rsidP="00A85871">
            <w:r>
              <w:t>1/L</w:t>
            </w:r>
          </w:p>
        </w:tc>
        <w:tc>
          <w:tcPr>
            <w:tcW w:w="814" w:type="dxa"/>
          </w:tcPr>
          <w:p w:rsidR="00A85871" w:rsidRDefault="00A85871" w:rsidP="00A85871">
            <w:r>
              <w:t>P</w:t>
            </w:r>
          </w:p>
        </w:tc>
      </w:tr>
      <w:tr w:rsidR="00A85871" w:rsidTr="00A85871">
        <w:trPr>
          <w:gridAfter w:val="1"/>
          <w:wAfter w:w="13" w:type="dxa"/>
        </w:trPr>
        <w:tc>
          <w:tcPr>
            <w:tcW w:w="2375" w:type="dxa"/>
          </w:tcPr>
          <w:p w:rsidR="00A85871" w:rsidRDefault="00A85871" w:rsidP="00A85871">
            <w:r>
              <w:t>Řízení nákladů ve zdravotnictví</w:t>
            </w:r>
          </w:p>
        </w:tc>
        <w:tc>
          <w:tcPr>
            <w:tcW w:w="852" w:type="dxa"/>
            <w:gridSpan w:val="2"/>
          </w:tcPr>
          <w:p w:rsidR="00A85871" w:rsidRDefault="00A85871" w:rsidP="00A85871">
            <w:r>
              <w:t>15-0-0</w:t>
            </w:r>
          </w:p>
        </w:tc>
        <w:tc>
          <w:tcPr>
            <w:tcW w:w="850" w:type="dxa"/>
          </w:tcPr>
          <w:p w:rsidR="00A85871" w:rsidRDefault="00A85871" w:rsidP="00A85871">
            <w:r>
              <w:t>zp, zk</w:t>
            </w:r>
          </w:p>
        </w:tc>
        <w:tc>
          <w:tcPr>
            <w:tcW w:w="851" w:type="dxa"/>
          </w:tcPr>
          <w:p w:rsidR="00A85871" w:rsidRDefault="00A85871" w:rsidP="00A85871">
            <w:r>
              <w:t>4</w:t>
            </w:r>
          </w:p>
        </w:tc>
        <w:tc>
          <w:tcPr>
            <w:tcW w:w="2835" w:type="dxa"/>
          </w:tcPr>
          <w:p w:rsidR="00A85871" w:rsidRPr="00982F2E" w:rsidRDefault="00A85871" w:rsidP="00A85871">
            <w:pPr>
              <w:rPr>
                <w:b/>
              </w:rPr>
            </w:pPr>
            <w:r w:rsidRPr="00982F2E">
              <w:rPr>
                <w:b/>
              </w:rPr>
              <w:t>doc. Ing. Popesko, Ph.D.</w:t>
            </w:r>
          </w:p>
          <w:p w:rsidR="00A85871" w:rsidRPr="00982F2E" w:rsidRDefault="00A85871" w:rsidP="00A85871">
            <w:r w:rsidRPr="00982F2E">
              <w:t>Popesko 60%</w:t>
            </w:r>
          </w:p>
          <w:p w:rsidR="00A85871" w:rsidRPr="00982F2E" w:rsidRDefault="00A85871" w:rsidP="00A85871">
            <w:r w:rsidRPr="00982F2E">
              <w:t>Papadaki 40%</w:t>
            </w:r>
          </w:p>
        </w:tc>
        <w:tc>
          <w:tcPr>
            <w:tcW w:w="993" w:type="dxa"/>
          </w:tcPr>
          <w:p w:rsidR="00A85871" w:rsidRDefault="00A85871" w:rsidP="00A85871">
            <w:r>
              <w:t>1/L</w:t>
            </w:r>
          </w:p>
        </w:tc>
        <w:tc>
          <w:tcPr>
            <w:tcW w:w="814" w:type="dxa"/>
          </w:tcPr>
          <w:p w:rsidR="00A85871" w:rsidRDefault="00A85871" w:rsidP="00A85871">
            <w:r>
              <w:t>PZ</w:t>
            </w:r>
          </w:p>
        </w:tc>
      </w:tr>
      <w:tr w:rsidR="00A85871" w:rsidTr="00A85871">
        <w:trPr>
          <w:gridAfter w:val="1"/>
          <w:wAfter w:w="13" w:type="dxa"/>
        </w:trPr>
        <w:tc>
          <w:tcPr>
            <w:tcW w:w="2375" w:type="dxa"/>
          </w:tcPr>
          <w:p w:rsidR="00A85871" w:rsidRDefault="00A85871" w:rsidP="00A85871">
            <w:r>
              <w:t>Marketing zdravotnických organizací</w:t>
            </w:r>
          </w:p>
        </w:tc>
        <w:tc>
          <w:tcPr>
            <w:tcW w:w="852" w:type="dxa"/>
            <w:gridSpan w:val="2"/>
          </w:tcPr>
          <w:p w:rsidR="00A85871" w:rsidRDefault="00A85871" w:rsidP="00A85871">
            <w:r>
              <w:t>15-0-0</w:t>
            </w:r>
          </w:p>
        </w:tc>
        <w:tc>
          <w:tcPr>
            <w:tcW w:w="850" w:type="dxa"/>
          </w:tcPr>
          <w:p w:rsidR="00A85871" w:rsidRDefault="00A85871" w:rsidP="00A85871">
            <w:r>
              <w:t>zp, zk</w:t>
            </w:r>
          </w:p>
        </w:tc>
        <w:tc>
          <w:tcPr>
            <w:tcW w:w="851" w:type="dxa"/>
          </w:tcPr>
          <w:p w:rsidR="00A85871" w:rsidRDefault="00A85871" w:rsidP="00A85871">
            <w:r>
              <w:t>5</w:t>
            </w:r>
          </w:p>
        </w:tc>
        <w:tc>
          <w:tcPr>
            <w:tcW w:w="2835" w:type="dxa"/>
          </w:tcPr>
          <w:p w:rsidR="00A85871" w:rsidRPr="00982F2E" w:rsidRDefault="00A85871" w:rsidP="00A85871">
            <w:pPr>
              <w:rPr>
                <w:b/>
              </w:rPr>
            </w:pPr>
            <w:r w:rsidRPr="00982F2E">
              <w:rPr>
                <w:b/>
              </w:rPr>
              <w:t>doc. Ing. Staňková, Ph.D.</w:t>
            </w:r>
          </w:p>
          <w:p w:rsidR="00A85871" w:rsidRPr="00982F2E" w:rsidRDefault="00A85871" w:rsidP="00A85871">
            <w:r w:rsidRPr="00982F2E">
              <w:t>Staňková 100%</w:t>
            </w:r>
          </w:p>
        </w:tc>
        <w:tc>
          <w:tcPr>
            <w:tcW w:w="993" w:type="dxa"/>
          </w:tcPr>
          <w:p w:rsidR="00A85871" w:rsidRDefault="00A85871" w:rsidP="00A85871">
            <w:r>
              <w:t>1/L</w:t>
            </w:r>
          </w:p>
        </w:tc>
        <w:tc>
          <w:tcPr>
            <w:tcW w:w="814" w:type="dxa"/>
          </w:tcPr>
          <w:p w:rsidR="00A85871" w:rsidRDefault="00A85871" w:rsidP="00A85871">
            <w:r>
              <w:t>PZ</w:t>
            </w:r>
          </w:p>
        </w:tc>
      </w:tr>
      <w:tr w:rsidR="006B75B1" w:rsidTr="00A85871">
        <w:trPr>
          <w:gridAfter w:val="1"/>
          <w:wAfter w:w="13" w:type="dxa"/>
          <w:ins w:id="88" w:author="Michal Pilík" w:date="2018-09-15T11:28:00Z"/>
        </w:trPr>
        <w:tc>
          <w:tcPr>
            <w:tcW w:w="2375" w:type="dxa"/>
          </w:tcPr>
          <w:p w:rsidR="006B75B1" w:rsidRDefault="006B75B1" w:rsidP="006B75B1">
            <w:pPr>
              <w:rPr>
                <w:ins w:id="89" w:author="Michal Pilík" w:date="2018-09-15T11:28:00Z"/>
              </w:rPr>
            </w:pPr>
            <w:ins w:id="90" w:author="Michal Pilík" w:date="2018-09-15T11:28:00Z">
              <w:r>
                <w:t>Cizí jazyk</w:t>
              </w:r>
              <w:r>
                <w:rPr>
                  <w:rStyle w:val="Znakapoznpodarou"/>
                </w:rPr>
                <w:footnoteReference w:id="2"/>
              </w:r>
            </w:ins>
          </w:p>
        </w:tc>
        <w:tc>
          <w:tcPr>
            <w:tcW w:w="852" w:type="dxa"/>
            <w:gridSpan w:val="2"/>
          </w:tcPr>
          <w:p w:rsidR="006B75B1" w:rsidRDefault="0028287F" w:rsidP="0028287F">
            <w:pPr>
              <w:rPr>
                <w:ins w:id="97" w:author="Michal Pilík" w:date="2018-09-15T11:28:00Z"/>
              </w:rPr>
            </w:pPr>
            <w:ins w:id="98" w:author="Michal Pilík" w:date="2018-09-15T11:36:00Z">
              <w:r>
                <w:t>2</w:t>
              </w:r>
            </w:ins>
            <w:ins w:id="99" w:author="Michal Pilík" w:date="2018-09-15T11:28:00Z">
              <w:r w:rsidR="006B75B1">
                <w:t>0-0-</w:t>
              </w:r>
            </w:ins>
            <w:ins w:id="100" w:author="Michal Pilík" w:date="2018-09-15T11:36:00Z">
              <w:r>
                <w:t>0</w:t>
              </w:r>
            </w:ins>
          </w:p>
        </w:tc>
        <w:tc>
          <w:tcPr>
            <w:tcW w:w="850" w:type="dxa"/>
          </w:tcPr>
          <w:p w:rsidR="006B75B1" w:rsidRDefault="006B75B1" w:rsidP="006B75B1">
            <w:pPr>
              <w:rPr>
                <w:ins w:id="101" w:author="Michal Pilík" w:date="2018-09-15T11:28:00Z"/>
              </w:rPr>
            </w:pPr>
            <w:ins w:id="102" w:author="Michal Pilík" w:date="2018-09-15T11:28:00Z">
              <w:r>
                <w:t>klz</w:t>
              </w:r>
            </w:ins>
          </w:p>
        </w:tc>
        <w:tc>
          <w:tcPr>
            <w:tcW w:w="851" w:type="dxa"/>
          </w:tcPr>
          <w:p w:rsidR="006B75B1" w:rsidRDefault="006B75B1" w:rsidP="006B75B1">
            <w:pPr>
              <w:rPr>
                <w:ins w:id="103" w:author="Michal Pilík" w:date="2018-09-15T11:28:00Z"/>
              </w:rPr>
            </w:pPr>
            <w:ins w:id="104" w:author="Michal Pilík" w:date="2018-09-15T11:28:00Z">
              <w:r>
                <w:t>3</w:t>
              </w:r>
            </w:ins>
          </w:p>
        </w:tc>
        <w:tc>
          <w:tcPr>
            <w:tcW w:w="2835" w:type="dxa"/>
          </w:tcPr>
          <w:p w:rsidR="006B75B1" w:rsidRPr="00E409BC" w:rsidRDefault="006B75B1" w:rsidP="006B75B1">
            <w:pPr>
              <w:jc w:val="both"/>
              <w:rPr>
                <w:ins w:id="105" w:author="Michal Pilík" w:date="2018-09-15T11:28:00Z"/>
                <w:b/>
              </w:rPr>
            </w:pPr>
            <w:ins w:id="106" w:author="Michal Pilík" w:date="2018-09-15T11:28:00Z">
              <w:r>
                <w:rPr>
                  <w:b/>
                </w:rPr>
                <w:t>Mgr. Krumpolcová</w:t>
              </w:r>
            </w:ins>
          </w:p>
          <w:p w:rsidR="006B75B1" w:rsidRDefault="006B75B1" w:rsidP="006B75B1">
            <w:pPr>
              <w:rPr>
                <w:ins w:id="107" w:author="Michal Pilík" w:date="2018-09-15T11:28:00Z"/>
              </w:rPr>
            </w:pPr>
            <w:ins w:id="108" w:author="Michal Pilík" w:date="2018-09-15T11:28:00Z">
              <w:r>
                <w:t>Krumpolcová 100%</w:t>
              </w:r>
            </w:ins>
          </w:p>
          <w:p w:rsidR="006B75B1" w:rsidRPr="00E409BC" w:rsidRDefault="006B75B1" w:rsidP="006B75B1">
            <w:pPr>
              <w:jc w:val="both"/>
              <w:rPr>
                <w:ins w:id="109" w:author="Michal Pilík" w:date="2018-09-15T11:28:00Z"/>
                <w:b/>
              </w:rPr>
            </w:pPr>
            <w:ins w:id="110" w:author="Michal Pilík" w:date="2018-09-15T11:28:00Z">
              <w:r w:rsidRPr="00E409BC">
                <w:rPr>
                  <w:b/>
                </w:rPr>
                <w:t>Mgr. Kozáková, Ph.D.</w:t>
              </w:r>
            </w:ins>
          </w:p>
          <w:p w:rsidR="006B75B1" w:rsidRPr="00982F2E" w:rsidRDefault="006B75B1" w:rsidP="006B75B1">
            <w:pPr>
              <w:rPr>
                <w:ins w:id="111" w:author="Michal Pilík" w:date="2018-09-15T11:28:00Z"/>
                <w:b/>
              </w:rPr>
            </w:pPr>
            <w:ins w:id="112" w:author="Michal Pilík" w:date="2018-09-15T11:28:00Z">
              <w:r>
                <w:t>Kozáková 100%</w:t>
              </w:r>
            </w:ins>
          </w:p>
        </w:tc>
        <w:tc>
          <w:tcPr>
            <w:tcW w:w="993" w:type="dxa"/>
          </w:tcPr>
          <w:p w:rsidR="006B75B1" w:rsidRDefault="006B75B1" w:rsidP="006B75B1">
            <w:pPr>
              <w:rPr>
                <w:ins w:id="113" w:author="Michal Pilík" w:date="2018-09-15T11:28:00Z"/>
              </w:rPr>
            </w:pPr>
            <w:ins w:id="114" w:author="Michal Pilík" w:date="2018-09-15T11:28:00Z">
              <w:r>
                <w:t>1/L</w:t>
              </w:r>
            </w:ins>
          </w:p>
        </w:tc>
        <w:tc>
          <w:tcPr>
            <w:tcW w:w="814" w:type="dxa"/>
          </w:tcPr>
          <w:p w:rsidR="006B75B1" w:rsidRDefault="006B75B1" w:rsidP="006B75B1">
            <w:pPr>
              <w:rPr>
                <w:ins w:id="115" w:author="Michal Pilík" w:date="2018-09-15T11:28:00Z"/>
              </w:rPr>
            </w:pPr>
            <w:ins w:id="116" w:author="Michal Pilík" w:date="2018-09-15T11:28:00Z">
              <w:r>
                <w:t>P</w:t>
              </w:r>
            </w:ins>
          </w:p>
        </w:tc>
      </w:tr>
      <w:tr w:rsidR="006B75B1" w:rsidTr="00A85871">
        <w:trPr>
          <w:gridAfter w:val="1"/>
          <w:wAfter w:w="13" w:type="dxa"/>
        </w:trPr>
        <w:tc>
          <w:tcPr>
            <w:tcW w:w="2375" w:type="dxa"/>
          </w:tcPr>
          <w:p w:rsidR="006B75B1" w:rsidRDefault="006B75B1" w:rsidP="006B75B1">
            <w:r>
              <w:t>Řízení lidských zdrojů ve zdravotnictví</w:t>
            </w:r>
          </w:p>
        </w:tc>
        <w:tc>
          <w:tcPr>
            <w:tcW w:w="852" w:type="dxa"/>
            <w:gridSpan w:val="2"/>
          </w:tcPr>
          <w:p w:rsidR="006B75B1" w:rsidRDefault="006B75B1" w:rsidP="006B75B1">
            <w:r>
              <w:t>12-0-0</w:t>
            </w:r>
          </w:p>
        </w:tc>
        <w:tc>
          <w:tcPr>
            <w:tcW w:w="850" w:type="dxa"/>
          </w:tcPr>
          <w:p w:rsidR="006B75B1" w:rsidRDefault="006B75B1" w:rsidP="006B75B1">
            <w:r>
              <w:t>zp, zk</w:t>
            </w:r>
          </w:p>
        </w:tc>
        <w:tc>
          <w:tcPr>
            <w:tcW w:w="851" w:type="dxa"/>
          </w:tcPr>
          <w:p w:rsidR="006B75B1" w:rsidRDefault="006B75B1" w:rsidP="006B75B1">
            <w:r>
              <w:t>4</w:t>
            </w:r>
          </w:p>
        </w:tc>
        <w:tc>
          <w:tcPr>
            <w:tcW w:w="2835" w:type="dxa"/>
          </w:tcPr>
          <w:p w:rsidR="006B75B1" w:rsidRPr="00982F2E" w:rsidRDefault="006B75B1" w:rsidP="006B75B1">
            <w:pPr>
              <w:rPr>
                <w:b/>
              </w:rPr>
            </w:pPr>
            <w:r w:rsidRPr="00982F2E">
              <w:rPr>
                <w:b/>
              </w:rPr>
              <w:t>Ing. Bejtkovský, Ph.D.</w:t>
            </w:r>
          </w:p>
          <w:p w:rsidR="006B75B1" w:rsidRPr="00982F2E" w:rsidRDefault="006B75B1" w:rsidP="006B75B1">
            <w:r w:rsidRPr="00982F2E">
              <w:t>Bejtkovský 100%</w:t>
            </w:r>
          </w:p>
        </w:tc>
        <w:tc>
          <w:tcPr>
            <w:tcW w:w="993" w:type="dxa"/>
          </w:tcPr>
          <w:p w:rsidR="006B75B1" w:rsidRDefault="006B75B1" w:rsidP="006B75B1">
            <w:r>
              <w:t>2/Z</w:t>
            </w:r>
          </w:p>
        </w:tc>
        <w:tc>
          <w:tcPr>
            <w:tcW w:w="814" w:type="dxa"/>
          </w:tcPr>
          <w:p w:rsidR="006B75B1" w:rsidRDefault="006B75B1" w:rsidP="006B75B1">
            <w:r>
              <w:t>PZ</w:t>
            </w:r>
          </w:p>
        </w:tc>
      </w:tr>
      <w:tr w:rsidR="006B75B1" w:rsidTr="00A85871">
        <w:trPr>
          <w:gridAfter w:val="1"/>
          <w:wAfter w:w="13" w:type="dxa"/>
        </w:trPr>
        <w:tc>
          <w:tcPr>
            <w:tcW w:w="2375" w:type="dxa"/>
          </w:tcPr>
          <w:p w:rsidR="006B75B1" w:rsidRDefault="006B75B1" w:rsidP="006B75B1">
            <w:r>
              <w:t>Řízení procesů ve zdravotnictví</w:t>
            </w:r>
          </w:p>
        </w:tc>
        <w:tc>
          <w:tcPr>
            <w:tcW w:w="852" w:type="dxa"/>
            <w:gridSpan w:val="2"/>
          </w:tcPr>
          <w:p w:rsidR="006B75B1" w:rsidRDefault="006B75B1" w:rsidP="006B75B1">
            <w:r>
              <w:t>15-0-0</w:t>
            </w:r>
          </w:p>
        </w:tc>
        <w:tc>
          <w:tcPr>
            <w:tcW w:w="850" w:type="dxa"/>
          </w:tcPr>
          <w:p w:rsidR="006B75B1" w:rsidRDefault="006B75B1" w:rsidP="006B75B1">
            <w:r>
              <w:t>klz</w:t>
            </w:r>
          </w:p>
        </w:tc>
        <w:tc>
          <w:tcPr>
            <w:tcW w:w="851" w:type="dxa"/>
          </w:tcPr>
          <w:p w:rsidR="006B75B1" w:rsidRDefault="006B75B1" w:rsidP="006B75B1">
            <w:r>
              <w:t>3</w:t>
            </w:r>
          </w:p>
        </w:tc>
        <w:tc>
          <w:tcPr>
            <w:tcW w:w="2835" w:type="dxa"/>
          </w:tcPr>
          <w:p w:rsidR="006B75B1" w:rsidRPr="00982F2E" w:rsidRDefault="006B75B1" w:rsidP="006B75B1">
            <w:pPr>
              <w:rPr>
                <w:b/>
              </w:rPr>
            </w:pPr>
            <w:r w:rsidRPr="00982F2E">
              <w:rPr>
                <w:b/>
              </w:rPr>
              <w:t xml:space="preserve">doc. Ing. Tuček, Ph.D. </w:t>
            </w:r>
          </w:p>
          <w:p w:rsidR="006B75B1" w:rsidRPr="00982F2E" w:rsidRDefault="006B75B1" w:rsidP="006B75B1">
            <w:r w:rsidRPr="00982F2E">
              <w:t>Tuček 60%</w:t>
            </w:r>
          </w:p>
          <w:p w:rsidR="006B75B1" w:rsidRPr="00982F2E" w:rsidRDefault="006B75B1" w:rsidP="006B75B1">
            <w:r w:rsidRPr="00982F2E">
              <w:t>Opletalová 40% ext.</w:t>
            </w:r>
          </w:p>
        </w:tc>
        <w:tc>
          <w:tcPr>
            <w:tcW w:w="993" w:type="dxa"/>
          </w:tcPr>
          <w:p w:rsidR="006B75B1" w:rsidRDefault="006B75B1" w:rsidP="006B75B1">
            <w:r>
              <w:t>2/Z</w:t>
            </w:r>
          </w:p>
        </w:tc>
        <w:tc>
          <w:tcPr>
            <w:tcW w:w="814" w:type="dxa"/>
          </w:tcPr>
          <w:p w:rsidR="006B75B1" w:rsidRDefault="006B75B1" w:rsidP="006B75B1">
            <w:r>
              <w:t>PZ</w:t>
            </w:r>
          </w:p>
        </w:tc>
      </w:tr>
      <w:tr w:rsidR="006B75B1" w:rsidDel="0097331B" w:rsidTr="00A85871">
        <w:trPr>
          <w:gridAfter w:val="1"/>
          <w:wAfter w:w="13" w:type="dxa"/>
          <w:del w:id="117" w:author="Michal Pilík" w:date="2018-09-15T11:15:00Z"/>
        </w:trPr>
        <w:tc>
          <w:tcPr>
            <w:tcW w:w="2375" w:type="dxa"/>
          </w:tcPr>
          <w:p w:rsidR="006B75B1" w:rsidDel="0097331B" w:rsidRDefault="006B75B1" w:rsidP="006B75B1">
            <w:pPr>
              <w:rPr>
                <w:del w:id="118" w:author="Michal Pilík" w:date="2018-09-15T11:15:00Z"/>
              </w:rPr>
            </w:pPr>
            <w:del w:id="119" w:author="Michal Pilík" w:date="2018-09-15T11:15:00Z">
              <w:r w:rsidDel="0097331B">
                <w:delText>Etika ve zdravotnictví*</w:delText>
              </w:r>
            </w:del>
          </w:p>
        </w:tc>
        <w:tc>
          <w:tcPr>
            <w:tcW w:w="852" w:type="dxa"/>
            <w:gridSpan w:val="2"/>
          </w:tcPr>
          <w:p w:rsidR="006B75B1" w:rsidDel="0097331B" w:rsidRDefault="006B75B1" w:rsidP="006B75B1">
            <w:pPr>
              <w:rPr>
                <w:del w:id="120" w:author="Michal Pilík" w:date="2018-09-15T11:15:00Z"/>
              </w:rPr>
            </w:pPr>
            <w:del w:id="121" w:author="Michal Pilík" w:date="2018-09-15T11:15:00Z">
              <w:r w:rsidDel="0097331B">
                <w:delText>10-0-0</w:delText>
              </w:r>
            </w:del>
          </w:p>
        </w:tc>
        <w:tc>
          <w:tcPr>
            <w:tcW w:w="850" w:type="dxa"/>
          </w:tcPr>
          <w:p w:rsidR="006B75B1" w:rsidDel="0097331B" w:rsidRDefault="006B75B1" w:rsidP="006B75B1">
            <w:pPr>
              <w:rPr>
                <w:del w:id="122" w:author="Michal Pilík" w:date="2018-09-15T11:15:00Z"/>
              </w:rPr>
            </w:pPr>
            <w:del w:id="123" w:author="Michal Pilík" w:date="2018-09-15T11:15:00Z">
              <w:r w:rsidDel="0097331B">
                <w:delText>klz</w:delText>
              </w:r>
            </w:del>
          </w:p>
        </w:tc>
        <w:tc>
          <w:tcPr>
            <w:tcW w:w="851" w:type="dxa"/>
          </w:tcPr>
          <w:p w:rsidR="006B75B1" w:rsidDel="0097331B" w:rsidRDefault="006B75B1" w:rsidP="006B75B1">
            <w:pPr>
              <w:rPr>
                <w:del w:id="124" w:author="Michal Pilík" w:date="2018-09-15T11:15:00Z"/>
              </w:rPr>
            </w:pPr>
            <w:del w:id="125" w:author="Michal Pilík" w:date="2018-09-15T11:15:00Z">
              <w:r w:rsidDel="0097331B">
                <w:delText>2</w:delText>
              </w:r>
            </w:del>
          </w:p>
        </w:tc>
        <w:tc>
          <w:tcPr>
            <w:tcW w:w="2835" w:type="dxa"/>
          </w:tcPr>
          <w:p w:rsidR="006B75B1" w:rsidRPr="00982F2E" w:rsidDel="0097331B" w:rsidRDefault="006B75B1" w:rsidP="006B75B1">
            <w:pPr>
              <w:rPr>
                <w:del w:id="126" w:author="Michal Pilík" w:date="2018-09-15T11:15:00Z"/>
                <w:b/>
              </w:rPr>
            </w:pPr>
            <w:del w:id="127" w:author="Michal Pilík" w:date="2018-09-15T11:15:00Z">
              <w:r w:rsidRPr="00982F2E" w:rsidDel="0097331B">
                <w:rPr>
                  <w:b/>
                </w:rPr>
                <w:delText>doc. PhDr. Kutnohorská, CSc.</w:delText>
              </w:r>
            </w:del>
          </w:p>
          <w:p w:rsidR="006B75B1" w:rsidRPr="00982F2E" w:rsidDel="0097331B" w:rsidRDefault="006B75B1" w:rsidP="006B75B1">
            <w:pPr>
              <w:rPr>
                <w:del w:id="128" w:author="Michal Pilík" w:date="2018-09-15T11:15:00Z"/>
              </w:rPr>
            </w:pPr>
            <w:del w:id="129" w:author="Michal Pilík" w:date="2018-09-15T11:15:00Z">
              <w:r w:rsidRPr="00982F2E" w:rsidDel="0097331B">
                <w:delText xml:space="preserve">Slaný 60 % </w:delText>
              </w:r>
            </w:del>
          </w:p>
          <w:p w:rsidR="006B75B1" w:rsidRPr="00982F2E" w:rsidDel="0097331B" w:rsidRDefault="006B75B1" w:rsidP="006B75B1">
            <w:pPr>
              <w:rPr>
                <w:del w:id="130" w:author="Michal Pilík" w:date="2018-09-15T11:15:00Z"/>
              </w:rPr>
            </w:pPr>
            <w:del w:id="131" w:author="Michal Pilík" w:date="2018-09-15T11:15:00Z">
              <w:r w:rsidRPr="00982F2E" w:rsidDel="0097331B">
                <w:delText>Tomancová 40%</w:delText>
              </w:r>
            </w:del>
          </w:p>
        </w:tc>
        <w:tc>
          <w:tcPr>
            <w:tcW w:w="993" w:type="dxa"/>
          </w:tcPr>
          <w:p w:rsidR="006B75B1" w:rsidDel="0097331B" w:rsidRDefault="006B75B1" w:rsidP="006B75B1">
            <w:pPr>
              <w:rPr>
                <w:del w:id="132" w:author="Michal Pilík" w:date="2018-09-15T11:15:00Z"/>
              </w:rPr>
            </w:pPr>
            <w:del w:id="133" w:author="Michal Pilík" w:date="2018-09-15T11:15:00Z">
              <w:r w:rsidDel="0097331B">
                <w:delText>2/Z</w:delText>
              </w:r>
            </w:del>
          </w:p>
        </w:tc>
        <w:tc>
          <w:tcPr>
            <w:tcW w:w="814" w:type="dxa"/>
          </w:tcPr>
          <w:p w:rsidR="006B75B1" w:rsidDel="0097331B" w:rsidRDefault="006B75B1" w:rsidP="006B75B1">
            <w:pPr>
              <w:rPr>
                <w:del w:id="134" w:author="Michal Pilík" w:date="2018-09-15T11:15:00Z"/>
              </w:rPr>
            </w:pPr>
            <w:del w:id="135" w:author="Michal Pilík" w:date="2018-09-15T11:15:00Z">
              <w:r w:rsidDel="0097331B">
                <w:delText>P</w:delText>
              </w:r>
            </w:del>
          </w:p>
        </w:tc>
      </w:tr>
      <w:tr w:rsidR="006B75B1" w:rsidTr="00A85871">
        <w:trPr>
          <w:gridAfter w:val="1"/>
          <w:wAfter w:w="13" w:type="dxa"/>
        </w:trPr>
        <w:tc>
          <w:tcPr>
            <w:tcW w:w="2375" w:type="dxa"/>
          </w:tcPr>
          <w:p w:rsidR="006B75B1" w:rsidRDefault="006B75B1" w:rsidP="006B75B1">
            <w:r>
              <w:t>Moderní ošetřovatelství, lázeňství a fyzioterapie</w:t>
            </w:r>
          </w:p>
        </w:tc>
        <w:tc>
          <w:tcPr>
            <w:tcW w:w="852" w:type="dxa"/>
            <w:gridSpan w:val="2"/>
          </w:tcPr>
          <w:p w:rsidR="006B75B1" w:rsidRDefault="006B75B1" w:rsidP="006B75B1">
            <w:r>
              <w:t>15-0-0</w:t>
            </w:r>
          </w:p>
        </w:tc>
        <w:tc>
          <w:tcPr>
            <w:tcW w:w="850" w:type="dxa"/>
          </w:tcPr>
          <w:p w:rsidR="006B75B1" w:rsidRDefault="006B75B1" w:rsidP="006B75B1">
            <w:r>
              <w:t>zp, zk</w:t>
            </w:r>
          </w:p>
        </w:tc>
        <w:tc>
          <w:tcPr>
            <w:tcW w:w="851" w:type="dxa"/>
          </w:tcPr>
          <w:p w:rsidR="006B75B1" w:rsidRDefault="006B75B1" w:rsidP="006B75B1">
            <w:r>
              <w:t>4</w:t>
            </w:r>
          </w:p>
        </w:tc>
        <w:tc>
          <w:tcPr>
            <w:tcW w:w="2835" w:type="dxa"/>
          </w:tcPr>
          <w:p w:rsidR="006B75B1" w:rsidRPr="00982F2E" w:rsidRDefault="006B75B1" w:rsidP="006B75B1">
            <w:pPr>
              <w:rPr>
                <w:b/>
              </w:rPr>
            </w:pPr>
            <w:r w:rsidRPr="00982F2E">
              <w:rPr>
                <w:b/>
              </w:rPr>
              <w:t>PhDr. Krátká, Ph.D.</w:t>
            </w:r>
          </w:p>
          <w:p w:rsidR="006B75B1" w:rsidRPr="00982F2E" w:rsidRDefault="006B75B1" w:rsidP="006B75B1">
            <w:r w:rsidRPr="00982F2E">
              <w:t>Krátká 60%</w:t>
            </w:r>
          </w:p>
          <w:p w:rsidR="006B75B1" w:rsidRPr="00982F2E" w:rsidRDefault="006B75B1" w:rsidP="006B75B1">
            <w:r w:rsidRPr="00982F2E">
              <w:t>Slaný 40%</w:t>
            </w:r>
          </w:p>
        </w:tc>
        <w:tc>
          <w:tcPr>
            <w:tcW w:w="993" w:type="dxa"/>
          </w:tcPr>
          <w:p w:rsidR="006B75B1" w:rsidRDefault="006B75B1" w:rsidP="006B75B1">
            <w:r>
              <w:t>2/Z</w:t>
            </w:r>
          </w:p>
        </w:tc>
        <w:tc>
          <w:tcPr>
            <w:tcW w:w="814" w:type="dxa"/>
          </w:tcPr>
          <w:p w:rsidR="006B75B1" w:rsidRDefault="006B75B1" w:rsidP="006B75B1">
            <w:r>
              <w:t>PZ</w:t>
            </w:r>
          </w:p>
        </w:tc>
      </w:tr>
      <w:tr w:rsidR="006B75B1" w:rsidTr="00A85871">
        <w:trPr>
          <w:gridAfter w:val="1"/>
          <w:wAfter w:w="13" w:type="dxa"/>
        </w:trPr>
        <w:tc>
          <w:tcPr>
            <w:tcW w:w="2375" w:type="dxa"/>
          </w:tcPr>
          <w:p w:rsidR="006B75B1" w:rsidRDefault="006B75B1" w:rsidP="006B75B1">
            <w:r>
              <w:t>Veřejné finance a zdravotnictví*</w:t>
            </w:r>
          </w:p>
        </w:tc>
        <w:tc>
          <w:tcPr>
            <w:tcW w:w="852" w:type="dxa"/>
            <w:gridSpan w:val="2"/>
          </w:tcPr>
          <w:p w:rsidR="006B75B1" w:rsidRDefault="006B75B1" w:rsidP="006B75B1">
            <w:r>
              <w:t>15-0-0</w:t>
            </w:r>
          </w:p>
        </w:tc>
        <w:tc>
          <w:tcPr>
            <w:tcW w:w="850" w:type="dxa"/>
          </w:tcPr>
          <w:p w:rsidR="006B75B1" w:rsidRDefault="006B75B1" w:rsidP="006B75B1">
            <w:r>
              <w:t>zp, zk</w:t>
            </w:r>
          </w:p>
        </w:tc>
        <w:tc>
          <w:tcPr>
            <w:tcW w:w="851" w:type="dxa"/>
          </w:tcPr>
          <w:p w:rsidR="006B75B1" w:rsidRDefault="006B75B1" w:rsidP="006B75B1">
            <w:r>
              <w:t>4</w:t>
            </w:r>
          </w:p>
        </w:tc>
        <w:tc>
          <w:tcPr>
            <w:tcW w:w="2835" w:type="dxa"/>
          </w:tcPr>
          <w:p w:rsidR="006B75B1" w:rsidRPr="00AA254B" w:rsidRDefault="006B75B1" w:rsidP="006B75B1">
            <w:pPr>
              <w:rPr>
                <w:b/>
              </w:rPr>
            </w:pPr>
            <w:r w:rsidRPr="00AA254B">
              <w:rPr>
                <w:b/>
              </w:rPr>
              <w:t>Ing. Pastuszková, Ph.D.</w:t>
            </w:r>
          </w:p>
          <w:p w:rsidR="006B75B1" w:rsidRDefault="006B75B1" w:rsidP="006B75B1">
            <w:r>
              <w:t>Pastuszková 100%</w:t>
            </w:r>
          </w:p>
        </w:tc>
        <w:tc>
          <w:tcPr>
            <w:tcW w:w="993" w:type="dxa"/>
          </w:tcPr>
          <w:p w:rsidR="006B75B1" w:rsidRDefault="006B75B1" w:rsidP="006B75B1">
            <w:r>
              <w:t>2/Z</w:t>
            </w:r>
          </w:p>
        </w:tc>
        <w:tc>
          <w:tcPr>
            <w:tcW w:w="814" w:type="dxa"/>
          </w:tcPr>
          <w:p w:rsidR="006B75B1" w:rsidRDefault="006B75B1" w:rsidP="006B75B1">
            <w:r>
              <w:t>PZ</w:t>
            </w:r>
          </w:p>
        </w:tc>
      </w:tr>
      <w:tr w:rsidR="006B75B1" w:rsidTr="00A85871">
        <w:trPr>
          <w:gridAfter w:val="1"/>
          <w:wAfter w:w="13" w:type="dxa"/>
        </w:trPr>
        <w:tc>
          <w:tcPr>
            <w:tcW w:w="2375" w:type="dxa"/>
          </w:tcPr>
          <w:p w:rsidR="006B75B1" w:rsidRDefault="006B75B1" w:rsidP="006B75B1">
            <w:r>
              <w:t>Seminář k diplomové práci</w:t>
            </w:r>
          </w:p>
        </w:tc>
        <w:tc>
          <w:tcPr>
            <w:tcW w:w="852" w:type="dxa"/>
            <w:gridSpan w:val="2"/>
          </w:tcPr>
          <w:p w:rsidR="006B75B1" w:rsidRDefault="006B75B1" w:rsidP="006B75B1">
            <w:r>
              <w:t>10-0-0</w:t>
            </w:r>
          </w:p>
        </w:tc>
        <w:tc>
          <w:tcPr>
            <w:tcW w:w="850" w:type="dxa"/>
          </w:tcPr>
          <w:p w:rsidR="006B75B1" w:rsidRDefault="006B75B1" w:rsidP="006B75B1">
            <w:r>
              <w:t>zp</w:t>
            </w:r>
          </w:p>
        </w:tc>
        <w:tc>
          <w:tcPr>
            <w:tcW w:w="851" w:type="dxa"/>
          </w:tcPr>
          <w:p w:rsidR="006B75B1" w:rsidRDefault="006B75B1" w:rsidP="006B75B1">
            <w:r>
              <w:t>2</w:t>
            </w:r>
          </w:p>
        </w:tc>
        <w:tc>
          <w:tcPr>
            <w:tcW w:w="2835" w:type="dxa"/>
          </w:tcPr>
          <w:p w:rsidR="006B75B1" w:rsidRPr="00AA254B" w:rsidRDefault="006B75B1" w:rsidP="006B75B1">
            <w:pPr>
              <w:rPr>
                <w:b/>
              </w:rPr>
            </w:pPr>
            <w:r w:rsidRPr="00AA254B">
              <w:rPr>
                <w:b/>
              </w:rPr>
              <w:t>doc. Ing. Staňková, Ph.D.</w:t>
            </w:r>
          </w:p>
          <w:p w:rsidR="006B75B1" w:rsidRDefault="006B75B1" w:rsidP="006B75B1">
            <w:r>
              <w:t>Staňková 100%</w:t>
            </w:r>
          </w:p>
        </w:tc>
        <w:tc>
          <w:tcPr>
            <w:tcW w:w="993" w:type="dxa"/>
          </w:tcPr>
          <w:p w:rsidR="006B75B1" w:rsidRDefault="006B75B1" w:rsidP="006B75B1">
            <w:r>
              <w:t>2/Z</w:t>
            </w:r>
          </w:p>
        </w:tc>
        <w:tc>
          <w:tcPr>
            <w:tcW w:w="814" w:type="dxa"/>
          </w:tcPr>
          <w:p w:rsidR="006B75B1" w:rsidRDefault="006B75B1" w:rsidP="006B75B1">
            <w:r>
              <w:t>P</w:t>
            </w:r>
          </w:p>
        </w:tc>
      </w:tr>
      <w:tr w:rsidR="006B75B1" w:rsidTr="00A85871">
        <w:trPr>
          <w:gridAfter w:val="1"/>
          <w:wAfter w:w="13" w:type="dxa"/>
        </w:trPr>
        <w:tc>
          <w:tcPr>
            <w:tcW w:w="2375" w:type="dxa"/>
          </w:tcPr>
          <w:p w:rsidR="006B75B1" w:rsidRDefault="006B75B1" w:rsidP="006B75B1">
            <w:r>
              <w:lastRenderedPageBreak/>
              <w:t>Příprava diplomové práce a odborná praxe</w:t>
            </w:r>
          </w:p>
        </w:tc>
        <w:tc>
          <w:tcPr>
            <w:tcW w:w="852" w:type="dxa"/>
            <w:gridSpan w:val="2"/>
          </w:tcPr>
          <w:p w:rsidR="006B75B1" w:rsidRDefault="006B75B1" w:rsidP="006B75B1">
            <w:r>
              <w:t>0-0-0</w:t>
            </w:r>
          </w:p>
        </w:tc>
        <w:tc>
          <w:tcPr>
            <w:tcW w:w="850" w:type="dxa"/>
          </w:tcPr>
          <w:p w:rsidR="006B75B1" w:rsidRDefault="006B75B1" w:rsidP="006B75B1">
            <w:r>
              <w:t>zp</w:t>
            </w:r>
          </w:p>
        </w:tc>
        <w:tc>
          <w:tcPr>
            <w:tcW w:w="851" w:type="dxa"/>
          </w:tcPr>
          <w:p w:rsidR="006B75B1" w:rsidRDefault="006B75B1" w:rsidP="006B75B1">
            <w:r>
              <w:t>30</w:t>
            </w:r>
          </w:p>
        </w:tc>
        <w:tc>
          <w:tcPr>
            <w:tcW w:w="2835" w:type="dxa"/>
          </w:tcPr>
          <w:p w:rsidR="006B75B1" w:rsidRPr="00AA254B" w:rsidRDefault="006B75B1" w:rsidP="006B75B1">
            <w:pPr>
              <w:rPr>
                <w:b/>
              </w:rPr>
            </w:pPr>
            <w:r w:rsidRPr="00AA254B">
              <w:rPr>
                <w:b/>
              </w:rPr>
              <w:t>doc. Ing. Staňková, Ph.D.</w:t>
            </w:r>
          </w:p>
          <w:p w:rsidR="006B75B1" w:rsidRDefault="006B75B1" w:rsidP="006B75B1">
            <w:r>
              <w:t>Staňková 100%</w:t>
            </w:r>
          </w:p>
        </w:tc>
        <w:tc>
          <w:tcPr>
            <w:tcW w:w="993" w:type="dxa"/>
          </w:tcPr>
          <w:p w:rsidR="006B75B1" w:rsidRDefault="006B75B1" w:rsidP="006B75B1">
            <w:r>
              <w:t>2/L</w:t>
            </w:r>
          </w:p>
        </w:tc>
        <w:tc>
          <w:tcPr>
            <w:tcW w:w="814" w:type="dxa"/>
          </w:tcPr>
          <w:p w:rsidR="006B75B1" w:rsidRDefault="006B75B1" w:rsidP="006B75B1">
            <w:r>
              <w:t>P</w:t>
            </w:r>
          </w:p>
        </w:tc>
      </w:tr>
      <w:tr w:rsidR="006B75B1" w:rsidTr="00A85871">
        <w:tc>
          <w:tcPr>
            <w:tcW w:w="9583" w:type="dxa"/>
            <w:gridSpan w:val="9"/>
            <w:shd w:val="clear" w:color="auto" w:fill="F7CAAC"/>
          </w:tcPr>
          <w:p w:rsidR="006B75B1" w:rsidRDefault="006B75B1" w:rsidP="006B75B1">
            <w:pPr>
              <w:jc w:val="center"/>
              <w:rPr>
                <w:b/>
                <w:sz w:val="22"/>
              </w:rPr>
            </w:pPr>
            <w:r>
              <w:rPr>
                <w:b/>
                <w:sz w:val="22"/>
              </w:rPr>
              <w:t>Povinně volitelné předměty - skupina 1</w:t>
            </w:r>
          </w:p>
        </w:tc>
      </w:tr>
      <w:tr w:rsidR="006B75B1" w:rsidTr="00A85871">
        <w:trPr>
          <w:gridAfter w:val="1"/>
          <w:wAfter w:w="13" w:type="dxa"/>
        </w:trPr>
        <w:tc>
          <w:tcPr>
            <w:tcW w:w="2375" w:type="dxa"/>
          </w:tcPr>
          <w:p w:rsidR="006B75B1" w:rsidRDefault="006B75B1" w:rsidP="006B75B1">
            <w:r>
              <w:t>Ekonometrie*</w:t>
            </w:r>
          </w:p>
        </w:tc>
        <w:tc>
          <w:tcPr>
            <w:tcW w:w="852" w:type="dxa"/>
            <w:gridSpan w:val="2"/>
          </w:tcPr>
          <w:p w:rsidR="006B75B1" w:rsidRDefault="006B75B1" w:rsidP="006B75B1">
            <w:r>
              <w:t>15-0-0</w:t>
            </w:r>
          </w:p>
        </w:tc>
        <w:tc>
          <w:tcPr>
            <w:tcW w:w="850" w:type="dxa"/>
          </w:tcPr>
          <w:p w:rsidR="006B75B1" w:rsidRDefault="006B75B1" w:rsidP="006B75B1">
            <w:r>
              <w:t>klz</w:t>
            </w:r>
          </w:p>
        </w:tc>
        <w:tc>
          <w:tcPr>
            <w:tcW w:w="851" w:type="dxa"/>
          </w:tcPr>
          <w:p w:rsidR="006B75B1" w:rsidRDefault="006B75B1" w:rsidP="006B75B1">
            <w:r>
              <w:t>4</w:t>
            </w:r>
          </w:p>
        </w:tc>
        <w:tc>
          <w:tcPr>
            <w:tcW w:w="2835" w:type="dxa"/>
          </w:tcPr>
          <w:p w:rsidR="006B75B1" w:rsidRPr="00AA254B" w:rsidRDefault="006B75B1" w:rsidP="006B75B1">
            <w:pPr>
              <w:rPr>
                <w:b/>
              </w:rPr>
            </w:pPr>
            <w:r w:rsidRPr="00AA254B">
              <w:rPr>
                <w:b/>
              </w:rPr>
              <w:t xml:space="preserve">Ing. </w:t>
            </w:r>
            <w:r>
              <w:rPr>
                <w:b/>
              </w:rPr>
              <w:t>Homolka</w:t>
            </w:r>
            <w:r w:rsidRPr="00AA254B">
              <w:rPr>
                <w:b/>
              </w:rPr>
              <w:t>, Ph.D.</w:t>
            </w:r>
          </w:p>
          <w:p w:rsidR="006B75B1" w:rsidRDefault="006B75B1" w:rsidP="006B75B1">
            <w:pPr>
              <w:jc w:val="both"/>
            </w:pPr>
            <w:r>
              <w:t>Homolka 60%</w:t>
            </w:r>
          </w:p>
          <w:p w:rsidR="006B75B1" w:rsidRDefault="006B75B1" w:rsidP="006B75B1">
            <w:r>
              <w:t>Dvorský 40%</w:t>
            </w:r>
          </w:p>
        </w:tc>
        <w:tc>
          <w:tcPr>
            <w:tcW w:w="993" w:type="dxa"/>
          </w:tcPr>
          <w:p w:rsidR="006B75B1" w:rsidRDefault="006B75B1" w:rsidP="006B75B1">
            <w:r>
              <w:t>2/Z</w:t>
            </w:r>
          </w:p>
        </w:tc>
        <w:tc>
          <w:tcPr>
            <w:tcW w:w="814" w:type="dxa"/>
          </w:tcPr>
          <w:p w:rsidR="006B75B1" w:rsidRDefault="006B75B1" w:rsidP="006B75B1">
            <w:r w:rsidRPr="008E0A78">
              <w:t>PV</w:t>
            </w:r>
          </w:p>
        </w:tc>
      </w:tr>
      <w:tr w:rsidR="006B75B1" w:rsidTr="00A85871">
        <w:trPr>
          <w:gridAfter w:val="1"/>
          <w:wAfter w:w="13" w:type="dxa"/>
        </w:trPr>
        <w:tc>
          <w:tcPr>
            <w:tcW w:w="2375" w:type="dxa"/>
          </w:tcPr>
          <w:p w:rsidR="006B75B1" w:rsidRDefault="006B75B1" w:rsidP="006B75B1">
            <w:r>
              <w:t>Právo sociálního zabezpečení</w:t>
            </w:r>
          </w:p>
        </w:tc>
        <w:tc>
          <w:tcPr>
            <w:tcW w:w="852" w:type="dxa"/>
            <w:gridSpan w:val="2"/>
          </w:tcPr>
          <w:p w:rsidR="006B75B1" w:rsidRDefault="006B75B1" w:rsidP="006B75B1">
            <w:r>
              <w:t>10-0-0</w:t>
            </w:r>
          </w:p>
        </w:tc>
        <w:tc>
          <w:tcPr>
            <w:tcW w:w="850" w:type="dxa"/>
          </w:tcPr>
          <w:p w:rsidR="006B75B1" w:rsidRDefault="006B75B1" w:rsidP="006B75B1">
            <w:r>
              <w:t>klz</w:t>
            </w:r>
          </w:p>
        </w:tc>
        <w:tc>
          <w:tcPr>
            <w:tcW w:w="851" w:type="dxa"/>
          </w:tcPr>
          <w:p w:rsidR="006B75B1" w:rsidRDefault="006B75B1" w:rsidP="006B75B1">
            <w:r>
              <w:t>2</w:t>
            </w:r>
          </w:p>
        </w:tc>
        <w:tc>
          <w:tcPr>
            <w:tcW w:w="2835" w:type="dxa"/>
          </w:tcPr>
          <w:p w:rsidR="006B75B1" w:rsidRDefault="006B75B1" w:rsidP="006B75B1">
            <w:pPr>
              <w:rPr>
                <w:b/>
              </w:rPr>
            </w:pPr>
            <w:r w:rsidRPr="00AA254B">
              <w:rPr>
                <w:b/>
              </w:rPr>
              <w:t>JUDr. Šnédar, Ph.D.</w:t>
            </w:r>
          </w:p>
          <w:p w:rsidR="006B75B1" w:rsidRPr="00FC1710" w:rsidRDefault="006B75B1" w:rsidP="006B75B1">
            <w:r>
              <w:t>Šnédar 100%</w:t>
            </w:r>
          </w:p>
        </w:tc>
        <w:tc>
          <w:tcPr>
            <w:tcW w:w="993" w:type="dxa"/>
          </w:tcPr>
          <w:p w:rsidR="006B75B1" w:rsidRDefault="006B75B1" w:rsidP="006B75B1">
            <w:r>
              <w:t>2/Z</w:t>
            </w:r>
          </w:p>
        </w:tc>
        <w:tc>
          <w:tcPr>
            <w:tcW w:w="814" w:type="dxa"/>
          </w:tcPr>
          <w:p w:rsidR="006B75B1" w:rsidRDefault="006B75B1" w:rsidP="006B75B1">
            <w:r w:rsidRPr="008E0A78">
              <w:t>PV</w:t>
            </w:r>
          </w:p>
        </w:tc>
      </w:tr>
      <w:tr w:rsidR="006B75B1" w:rsidRPr="008E0A78" w:rsidTr="00A85871">
        <w:trPr>
          <w:gridAfter w:val="1"/>
          <w:wAfter w:w="13" w:type="dxa"/>
        </w:trPr>
        <w:tc>
          <w:tcPr>
            <w:tcW w:w="2375" w:type="dxa"/>
          </w:tcPr>
          <w:p w:rsidR="006B75B1" w:rsidRDefault="006B75B1" w:rsidP="006B75B1">
            <w:r>
              <w:t>Finanční kontrola a audit ve veřejné správě</w:t>
            </w:r>
          </w:p>
        </w:tc>
        <w:tc>
          <w:tcPr>
            <w:tcW w:w="852" w:type="dxa"/>
            <w:gridSpan w:val="2"/>
          </w:tcPr>
          <w:p w:rsidR="006B75B1" w:rsidRDefault="006B75B1" w:rsidP="006B75B1">
            <w:r>
              <w:t>15-0-0</w:t>
            </w:r>
          </w:p>
        </w:tc>
        <w:tc>
          <w:tcPr>
            <w:tcW w:w="850" w:type="dxa"/>
          </w:tcPr>
          <w:p w:rsidR="006B75B1" w:rsidRDefault="006B75B1" w:rsidP="006B75B1">
            <w:r>
              <w:t>zp, zk</w:t>
            </w:r>
          </w:p>
        </w:tc>
        <w:tc>
          <w:tcPr>
            <w:tcW w:w="851" w:type="dxa"/>
          </w:tcPr>
          <w:p w:rsidR="006B75B1" w:rsidRDefault="006B75B1" w:rsidP="006B75B1">
            <w:r>
              <w:t>3</w:t>
            </w:r>
          </w:p>
        </w:tc>
        <w:tc>
          <w:tcPr>
            <w:tcW w:w="2835" w:type="dxa"/>
          </w:tcPr>
          <w:p w:rsidR="006B75B1" w:rsidRPr="00AA254B" w:rsidRDefault="006B75B1" w:rsidP="006B75B1">
            <w:pPr>
              <w:rPr>
                <w:b/>
              </w:rPr>
            </w:pPr>
            <w:r w:rsidRPr="00AA254B">
              <w:rPr>
                <w:b/>
              </w:rPr>
              <w:t>Ing. Otrusinová, Ph.D.</w:t>
            </w:r>
          </w:p>
          <w:p w:rsidR="006B75B1" w:rsidRDefault="006B75B1" w:rsidP="006B75B1">
            <w:pPr>
              <w:jc w:val="both"/>
            </w:pPr>
            <w:r>
              <w:t>Otrusinová 60%</w:t>
            </w:r>
          </w:p>
          <w:p w:rsidR="006B75B1" w:rsidRDefault="006B75B1" w:rsidP="006B75B1">
            <w:pPr>
              <w:jc w:val="both"/>
              <w:rPr>
                <w:b/>
              </w:rPr>
            </w:pPr>
            <w:r>
              <w:t>Šnédar 40%</w:t>
            </w:r>
          </w:p>
        </w:tc>
        <w:tc>
          <w:tcPr>
            <w:tcW w:w="993" w:type="dxa"/>
          </w:tcPr>
          <w:p w:rsidR="006B75B1" w:rsidRDefault="006B75B1" w:rsidP="006B75B1">
            <w:r>
              <w:t>1,2/Z</w:t>
            </w:r>
          </w:p>
        </w:tc>
        <w:tc>
          <w:tcPr>
            <w:tcW w:w="814" w:type="dxa"/>
          </w:tcPr>
          <w:p w:rsidR="006B75B1" w:rsidRPr="008E0A78" w:rsidRDefault="006B75B1" w:rsidP="006B75B1">
            <w:r>
              <w:t>PV</w:t>
            </w:r>
          </w:p>
        </w:tc>
      </w:tr>
      <w:tr w:rsidR="006B75B1" w:rsidRPr="008E0A78" w:rsidTr="00A85871">
        <w:trPr>
          <w:gridAfter w:val="1"/>
          <w:wAfter w:w="13" w:type="dxa"/>
        </w:trPr>
        <w:tc>
          <w:tcPr>
            <w:tcW w:w="2375" w:type="dxa"/>
          </w:tcPr>
          <w:p w:rsidR="006B75B1" w:rsidRDefault="006B75B1" w:rsidP="006B75B1">
            <w:r>
              <w:t>Aplikace práva ve veřejné správě</w:t>
            </w:r>
          </w:p>
        </w:tc>
        <w:tc>
          <w:tcPr>
            <w:tcW w:w="852" w:type="dxa"/>
            <w:gridSpan w:val="2"/>
          </w:tcPr>
          <w:p w:rsidR="006B75B1" w:rsidRDefault="006B75B1" w:rsidP="006B75B1">
            <w:r>
              <w:t>10-0-0</w:t>
            </w:r>
          </w:p>
        </w:tc>
        <w:tc>
          <w:tcPr>
            <w:tcW w:w="850" w:type="dxa"/>
          </w:tcPr>
          <w:p w:rsidR="006B75B1" w:rsidRDefault="006B75B1" w:rsidP="006B75B1">
            <w:r>
              <w:t>klz</w:t>
            </w:r>
          </w:p>
        </w:tc>
        <w:tc>
          <w:tcPr>
            <w:tcW w:w="851" w:type="dxa"/>
          </w:tcPr>
          <w:p w:rsidR="006B75B1" w:rsidRDefault="006B75B1" w:rsidP="006B75B1">
            <w:r>
              <w:t>3</w:t>
            </w:r>
          </w:p>
        </w:tc>
        <w:tc>
          <w:tcPr>
            <w:tcW w:w="2835" w:type="dxa"/>
          </w:tcPr>
          <w:p w:rsidR="006B75B1" w:rsidRPr="00484A84" w:rsidRDefault="006B75B1" w:rsidP="006B75B1">
            <w:pPr>
              <w:jc w:val="both"/>
              <w:rPr>
                <w:b/>
              </w:rPr>
            </w:pPr>
            <w:r w:rsidRPr="00484A84">
              <w:rPr>
                <w:b/>
              </w:rPr>
              <w:t>JUDr. Matula, CSc.</w:t>
            </w:r>
          </w:p>
          <w:p w:rsidR="006B75B1" w:rsidRDefault="006B75B1" w:rsidP="006B75B1">
            <w:pPr>
              <w:jc w:val="both"/>
              <w:rPr>
                <w:b/>
              </w:rPr>
            </w:pPr>
            <w:r>
              <w:t>Matula 100%</w:t>
            </w:r>
          </w:p>
        </w:tc>
        <w:tc>
          <w:tcPr>
            <w:tcW w:w="993" w:type="dxa"/>
          </w:tcPr>
          <w:p w:rsidR="006B75B1" w:rsidRDefault="006B75B1" w:rsidP="006B75B1">
            <w:r>
              <w:t>1,2/Z</w:t>
            </w:r>
          </w:p>
        </w:tc>
        <w:tc>
          <w:tcPr>
            <w:tcW w:w="814" w:type="dxa"/>
          </w:tcPr>
          <w:p w:rsidR="006B75B1" w:rsidRPr="008E0A78" w:rsidRDefault="006B75B1" w:rsidP="006B75B1">
            <w:r>
              <w:t>PV</w:t>
            </w:r>
          </w:p>
        </w:tc>
      </w:tr>
      <w:tr w:rsidR="006B75B1" w:rsidTr="00A85871">
        <w:trPr>
          <w:gridAfter w:val="1"/>
          <w:wAfter w:w="13" w:type="dxa"/>
        </w:trPr>
        <w:tc>
          <w:tcPr>
            <w:tcW w:w="2375" w:type="dxa"/>
          </w:tcPr>
          <w:p w:rsidR="006B75B1" w:rsidRDefault="006B75B1" w:rsidP="006B75B1">
            <w:r>
              <w:t>Kultura mluvené a psané komunikace</w:t>
            </w:r>
          </w:p>
        </w:tc>
        <w:tc>
          <w:tcPr>
            <w:tcW w:w="852" w:type="dxa"/>
            <w:gridSpan w:val="2"/>
          </w:tcPr>
          <w:p w:rsidR="006B75B1" w:rsidRDefault="006B75B1" w:rsidP="006B75B1">
            <w:r>
              <w:t>10-0-0</w:t>
            </w:r>
          </w:p>
        </w:tc>
        <w:tc>
          <w:tcPr>
            <w:tcW w:w="850" w:type="dxa"/>
          </w:tcPr>
          <w:p w:rsidR="006B75B1" w:rsidRDefault="006B75B1" w:rsidP="006B75B1">
            <w:r>
              <w:t>klz</w:t>
            </w:r>
          </w:p>
        </w:tc>
        <w:tc>
          <w:tcPr>
            <w:tcW w:w="851" w:type="dxa"/>
          </w:tcPr>
          <w:p w:rsidR="006B75B1" w:rsidRDefault="006B75B1" w:rsidP="006B75B1">
            <w:r w:rsidRPr="00982F2E">
              <w:t>3</w:t>
            </w:r>
          </w:p>
        </w:tc>
        <w:tc>
          <w:tcPr>
            <w:tcW w:w="2835" w:type="dxa"/>
          </w:tcPr>
          <w:p w:rsidR="006B75B1" w:rsidRPr="00AA254B" w:rsidRDefault="006B75B1" w:rsidP="006B75B1">
            <w:pPr>
              <w:rPr>
                <w:b/>
              </w:rPr>
            </w:pPr>
            <w:r w:rsidRPr="00AA254B">
              <w:rPr>
                <w:b/>
              </w:rPr>
              <w:t>Ing. Benyahya, Ph.D</w:t>
            </w:r>
            <w:r>
              <w:rPr>
                <w:b/>
              </w:rPr>
              <w:t>.</w:t>
            </w:r>
          </w:p>
          <w:p w:rsidR="006B75B1" w:rsidRDefault="006B75B1" w:rsidP="006B75B1">
            <w:r>
              <w:t>Benyahya 100%</w:t>
            </w:r>
          </w:p>
        </w:tc>
        <w:tc>
          <w:tcPr>
            <w:tcW w:w="993" w:type="dxa"/>
          </w:tcPr>
          <w:p w:rsidR="006B75B1" w:rsidRDefault="006B75B1" w:rsidP="006B75B1">
            <w:r>
              <w:t>1/L</w:t>
            </w:r>
          </w:p>
        </w:tc>
        <w:tc>
          <w:tcPr>
            <w:tcW w:w="814" w:type="dxa"/>
          </w:tcPr>
          <w:p w:rsidR="006B75B1" w:rsidRDefault="006B75B1" w:rsidP="006B75B1">
            <w:r w:rsidRPr="008E0A78">
              <w:t>PV</w:t>
            </w:r>
          </w:p>
        </w:tc>
      </w:tr>
      <w:tr w:rsidR="006B75B1" w:rsidTr="00A85871">
        <w:trPr>
          <w:gridAfter w:val="1"/>
          <w:wAfter w:w="13" w:type="dxa"/>
        </w:trPr>
        <w:tc>
          <w:tcPr>
            <w:tcW w:w="2375" w:type="dxa"/>
          </w:tcPr>
          <w:p w:rsidR="006B75B1" w:rsidRDefault="006B75B1" w:rsidP="006B75B1">
            <w:r>
              <w:t>Hospodaření nepodnikatelských organizací</w:t>
            </w:r>
          </w:p>
        </w:tc>
        <w:tc>
          <w:tcPr>
            <w:tcW w:w="852" w:type="dxa"/>
            <w:gridSpan w:val="2"/>
          </w:tcPr>
          <w:p w:rsidR="006B75B1" w:rsidRDefault="006B75B1" w:rsidP="006B75B1">
            <w:r>
              <w:t>15-0-0</w:t>
            </w:r>
          </w:p>
        </w:tc>
        <w:tc>
          <w:tcPr>
            <w:tcW w:w="850" w:type="dxa"/>
          </w:tcPr>
          <w:p w:rsidR="006B75B1" w:rsidRDefault="006B75B1" w:rsidP="006B75B1">
            <w:r>
              <w:t>zp, zk</w:t>
            </w:r>
          </w:p>
        </w:tc>
        <w:tc>
          <w:tcPr>
            <w:tcW w:w="851" w:type="dxa"/>
          </w:tcPr>
          <w:p w:rsidR="006B75B1" w:rsidRDefault="006B75B1" w:rsidP="006B75B1">
            <w:r>
              <w:t>4</w:t>
            </w:r>
          </w:p>
        </w:tc>
        <w:tc>
          <w:tcPr>
            <w:tcW w:w="2835" w:type="dxa"/>
          </w:tcPr>
          <w:p w:rsidR="006B75B1" w:rsidRPr="00AA254B" w:rsidRDefault="006B75B1" w:rsidP="006B75B1">
            <w:pPr>
              <w:rPr>
                <w:b/>
              </w:rPr>
            </w:pPr>
            <w:r w:rsidRPr="00AA254B">
              <w:rPr>
                <w:b/>
              </w:rPr>
              <w:t>Ing. Otrusinová, Ph.D.</w:t>
            </w:r>
          </w:p>
          <w:p w:rsidR="006B75B1" w:rsidRDefault="006B75B1" w:rsidP="006B75B1">
            <w:r>
              <w:t>Otrusinová 100%</w:t>
            </w:r>
          </w:p>
        </w:tc>
        <w:tc>
          <w:tcPr>
            <w:tcW w:w="993" w:type="dxa"/>
          </w:tcPr>
          <w:p w:rsidR="006B75B1" w:rsidRDefault="006B75B1" w:rsidP="006B75B1">
            <w:r>
              <w:t>1/L</w:t>
            </w:r>
          </w:p>
        </w:tc>
        <w:tc>
          <w:tcPr>
            <w:tcW w:w="814" w:type="dxa"/>
          </w:tcPr>
          <w:p w:rsidR="006B75B1" w:rsidRDefault="006B75B1" w:rsidP="006B75B1">
            <w:r w:rsidRPr="008E0A78">
              <w:t>PV</w:t>
            </w:r>
          </w:p>
        </w:tc>
      </w:tr>
      <w:tr w:rsidR="006B75B1" w:rsidTr="00A85871">
        <w:trPr>
          <w:gridAfter w:val="1"/>
          <w:wAfter w:w="13" w:type="dxa"/>
        </w:trPr>
        <w:tc>
          <w:tcPr>
            <w:tcW w:w="2375" w:type="dxa"/>
          </w:tcPr>
          <w:p w:rsidR="006B75B1" w:rsidRDefault="006B75B1" w:rsidP="006B75B1">
            <w:r>
              <w:t>Pracovní právo</w:t>
            </w:r>
          </w:p>
        </w:tc>
        <w:tc>
          <w:tcPr>
            <w:tcW w:w="852" w:type="dxa"/>
            <w:gridSpan w:val="2"/>
          </w:tcPr>
          <w:p w:rsidR="006B75B1" w:rsidRDefault="006B75B1" w:rsidP="006B75B1">
            <w:r>
              <w:t>15-0-0</w:t>
            </w:r>
          </w:p>
        </w:tc>
        <w:tc>
          <w:tcPr>
            <w:tcW w:w="850" w:type="dxa"/>
          </w:tcPr>
          <w:p w:rsidR="006B75B1" w:rsidRDefault="006B75B1" w:rsidP="006B75B1">
            <w:r>
              <w:t>klz</w:t>
            </w:r>
          </w:p>
        </w:tc>
        <w:tc>
          <w:tcPr>
            <w:tcW w:w="851" w:type="dxa"/>
          </w:tcPr>
          <w:p w:rsidR="006B75B1" w:rsidRDefault="006B75B1" w:rsidP="006B75B1">
            <w:r>
              <w:t>3</w:t>
            </w:r>
          </w:p>
        </w:tc>
        <w:tc>
          <w:tcPr>
            <w:tcW w:w="2835" w:type="dxa"/>
          </w:tcPr>
          <w:p w:rsidR="006B75B1" w:rsidRPr="00AA254B" w:rsidRDefault="006B75B1" w:rsidP="006B75B1">
            <w:pPr>
              <w:rPr>
                <w:b/>
              </w:rPr>
            </w:pPr>
            <w:r w:rsidRPr="00AA254B">
              <w:rPr>
                <w:b/>
              </w:rPr>
              <w:t>JUDr. Šnédar, Ph.D.</w:t>
            </w:r>
          </w:p>
          <w:p w:rsidR="006B75B1" w:rsidRDefault="006B75B1" w:rsidP="006B75B1">
            <w:r>
              <w:t>Šnédar 100%</w:t>
            </w:r>
          </w:p>
        </w:tc>
        <w:tc>
          <w:tcPr>
            <w:tcW w:w="993" w:type="dxa"/>
          </w:tcPr>
          <w:p w:rsidR="006B75B1" w:rsidRDefault="006B75B1" w:rsidP="006B75B1">
            <w:r>
              <w:t>1/L</w:t>
            </w:r>
          </w:p>
        </w:tc>
        <w:tc>
          <w:tcPr>
            <w:tcW w:w="814" w:type="dxa"/>
          </w:tcPr>
          <w:p w:rsidR="006B75B1" w:rsidRDefault="006B75B1" w:rsidP="006B75B1">
            <w:r w:rsidRPr="008E0A78">
              <w:t>PV</w:t>
            </w:r>
          </w:p>
        </w:tc>
      </w:tr>
      <w:tr w:rsidR="006B75B1" w:rsidDel="006B75B1" w:rsidTr="00A85871">
        <w:trPr>
          <w:gridAfter w:val="1"/>
          <w:wAfter w:w="13" w:type="dxa"/>
          <w:del w:id="136" w:author="Michal Pilík" w:date="2018-09-15T11:27:00Z"/>
        </w:trPr>
        <w:tc>
          <w:tcPr>
            <w:tcW w:w="2375" w:type="dxa"/>
          </w:tcPr>
          <w:p w:rsidR="006B75B1" w:rsidDel="006B75B1" w:rsidRDefault="006B75B1" w:rsidP="006B75B1">
            <w:pPr>
              <w:rPr>
                <w:del w:id="137" w:author="Michal Pilík" w:date="2018-09-15T11:27:00Z"/>
              </w:rPr>
            </w:pPr>
            <w:del w:id="138" w:author="Michal Pilík" w:date="2018-09-15T11:27:00Z">
              <w:r w:rsidDel="006B75B1">
                <w:delText>Business English</w:delText>
              </w:r>
            </w:del>
          </w:p>
        </w:tc>
        <w:tc>
          <w:tcPr>
            <w:tcW w:w="852" w:type="dxa"/>
            <w:gridSpan w:val="2"/>
          </w:tcPr>
          <w:p w:rsidR="006B75B1" w:rsidDel="006B75B1" w:rsidRDefault="006B75B1" w:rsidP="006B75B1">
            <w:pPr>
              <w:rPr>
                <w:del w:id="139" w:author="Michal Pilík" w:date="2018-09-15T11:27:00Z"/>
              </w:rPr>
            </w:pPr>
            <w:del w:id="140" w:author="Michal Pilík" w:date="2018-09-15T11:27:00Z">
              <w:r w:rsidDel="006B75B1">
                <w:delText>10-0-0</w:delText>
              </w:r>
            </w:del>
          </w:p>
        </w:tc>
        <w:tc>
          <w:tcPr>
            <w:tcW w:w="850" w:type="dxa"/>
          </w:tcPr>
          <w:p w:rsidR="006B75B1" w:rsidDel="006B75B1" w:rsidRDefault="006B75B1" w:rsidP="006B75B1">
            <w:pPr>
              <w:rPr>
                <w:del w:id="141" w:author="Michal Pilík" w:date="2018-09-15T11:27:00Z"/>
              </w:rPr>
            </w:pPr>
            <w:del w:id="142" w:author="Michal Pilík" w:date="2018-09-15T11:27:00Z">
              <w:r w:rsidDel="006B75B1">
                <w:delText>klz</w:delText>
              </w:r>
            </w:del>
          </w:p>
        </w:tc>
        <w:tc>
          <w:tcPr>
            <w:tcW w:w="851" w:type="dxa"/>
          </w:tcPr>
          <w:p w:rsidR="006B75B1" w:rsidDel="006B75B1" w:rsidRDefault="006B75B1" w:rsidP="006B75B1">
            <w:pPr>
              <w:rPr>
                <w:del w:id="143" w:author="Michal Pilík" w:date="2018-09-15T11:27:00Z"/>
              </w:rPr>
            </w:pPr>
            <w:del w:id="144" w:author="Michal Pilík" w:date="2018-09-15T11:27:00Z">
              <w:r w:rsidDel="006B75B1">
                <w:delText>2</w:delText>
              </w:r>
            </w:del>
          </w:p>
        </w:tc>
        <w:tc>
          <w:tcPr>
            <w:tcW w:w="2835" w:type="dxa"/>
          </w:tcPr>
          <w:p w:rsidR="006B75B1" w:rsidRPr="00E409BC" w:rsidDel="006B75B1" w:rsidRDefault="006B75B1" w:rsidP="006B75B1">
            <w:pPr>
              <w:jc w:val="both"/>
              <w:rPr>
                <w:del w:id="145" w:author="Michal Pilík" w:date="2018-09-15T11:27:00Z"/>
                <w:b/>
              </w:rPr>
            </w:pPr>
            <w:del w:id="146" w:author="Michal Pilík" w:date="2018-09-15T11:27:00Z">
              <w:r w:rsidDel="006B75B1">
                <w:rPr>
                  <w:b/>
                </w:rPr>
                <w:delText>Mgr. Krumpolcová</w:delText>
              </w:r>
            </w:del>
          </w:p>
          <w:p w:rsidR="006B75B1" w:rsidRPr="00AA254B" w:rsidDel="006B75B1" w:rsidRDefault="006B75B1" w:rsidP="006B75B1">
            <w:pPr>
              <w:rPr>
                <w:del w:id="147" w:author="Michal Pilík" w:date="2018-09-15T11:27:00Z"/>
                <w:b/>
              </w:rPr>
            </w:pPr>
            <w:del w:id="148" w:author="Michal Pilík" w:date="2018-09-15T11:27:00Z">
              <w:r w:rsidDel="006B75B1">
                <w:delText>Krumpolcová 100%</w:delText>
              </w:r>
            </w:del>
          </w:p>
        </w:tc>
        <w:tc>
          <w:tcPr>
            <w:tcW w:w="993" w:type="dxa"/>
          </w:tcPr>
          <w:p w:rsidR="006B75B1" w:rsidDel="006B75B1" w:rsidRDefault="006B75B1" w:rsidP="006B75B1">
            <w:pPr>
              <w:rPr>
                <w:del w:id="149" w:author="Michal Pilík" w:date="2018-09-15T11:27:00Z"/>
              </w:rPr>
            </w:pPr>
            <w:del w:id="150" w:author="Michal Pilík" w:date="2018-09-15T11:27:00Z">
              <w:r w:rsidDel="006B75B1">
                <w:delText>1/L</w:delText>
              </w:r>
            </w:del>
          </w:p>
        </w:tc>
        <w:tc>
          <w:tcPr>
            <w:tcW w:w="814" w:type="dxa"/>
          </w:tcPr>
          <w:p w:rsidR="006B75B1" w:rsidDel="006B75B1" w:rsidRDefault="006B75B1" w:rsidP="006B75B1">
            <w:pPr>
              <w:rPr>
                <w:del w:id="151" w:author="Michal Pilík" w:date="2018-09-15T11:27:00Z"/>
              </w:rPr>
            </w:pPr>
            <w:del w:id="152" w:author="Michal Pilík" w:date="2018-09-15T11:27:00Z">
              <w:r w:rsidRPr="008E0A78" w:rsidDel="006B75B1">
                <w:delText>PV</w:delText>
              </w:r>
            </w:del>
          </w:p>
        </w:tc>
      </w:tr>
      <w:tr w:rsidR="006B75B1" w:rsidTr="00A85871">
        <w:trPr>
          <w:gridAfter w:val="1"/>
          <w:wAfter w:w="13" w:type="dxa"/>
        </w:trPr>
        <w:tc>
          <w:tcPr>
            <w:tcW w:w="2375" w:type="dxa"/>
          </w:tcPr>
          <w:p w:rsidR="006B75B1" w:rsidRDefault="006B75B1" w:rsidP="006B75B1">
            <w:r>
              <w:t>Psychohygiena pro nelékařské zdravotní pracovníky</w:t>
            </w:r>
          </w:p>
        </w:tc>
        <w:tc>
          <w:tcPr>
            <w:tcW w:w="852" w:type="dxa"/>
            <w:gridSpan w:val="2"/>
          </w:tcPr>
          <w:p w:rsidR="006B75B1" w:rsidRDefault="006B75B1" w:rsidP="006B75B1">
            <w:r>
              <w:t>10-0-0</w:t>
            </w:r>
          </w:p>
        </w:tc>
        <w:tc>
          <w:tcPr>
            <w:tcW w:w="850" w:type="dxa"/>
          </w:tcPr>
          <w:p w:rsidR="006B75B1" w:rsidRDefault="006B75B1" w:rsidP="006B75B1">
            <w:r>
              <w:t>z</w:t>
            </w:r>
          </w:p>
        </w:tc>
        <w:tc>
          <w:tcPr>
            <w:tcW w:w="851" w:type="dxa"/>
          </w:tcPr>
          <w:p w:rsidR="006B75B1" w:rsidRDefault="006B75B1" w:rsidP="006B75B1">
            <w:r>
              <w:t>2</w:t>
            </w:r>
          </w:p>
        </w:tc>
        <w:tc>
          <w:tcPr>
            <w:tcW w:w="2835" w:type="dxa"/>
          </w:tcPr>
          <w:p w:rsidR="006B75B1" w:rsidRPr="00AA254B" w:rsidRDefault="006B75B1" w:rsidP="006B75B1">
            <w:pPr>
              <w:rPr>
                <w:b/>
              </w:rPr>
            </w:pPr>
            <w:r w:rsidRPr="00AA254B">
              <w:rPr>
                <w:b/>
              </w:rPr>
              <w:t>doc. PhDr. Mgr. Hlavinka, CSc.</w:t>
            </w:r>
          </w:p>
          <w:p w:rsidR="006B75B1" w:rsidRDefault="006B75B1" w:rsidP="006B75B1">
            <w:r>
              <w:t>Hlavinka 100%</w:t>
            </w:r>
          </w:p>
        </w:tc>
        <w:tc>
          <w:tcPr>
            <w:tcW w:w="993" w:type="dxa"/>
          </w:tcPr>
          <w:p w:rsidR="006B75B1" w:rsidRDefault="006B75B1" w:rsidP="006B75B1">
            <w:r>
              <w:t>1/L</w:t>
            </w:r>
          </w:p>
        </w:tc>
        <w:tc>
          <w:tcPr>
            <w:tcW w:w="814" w:type="dxa"/>
          </w:tcPr>
          <w:p w:rsidR="006B75B1" w:rsidRDefault="006B75B1" w:rsidP="006B75B1">
            <w:r w:rsidRPr="008E0A78">
              <w:t>PV</w:t>
            </w:r>
          </w:p>
        </w:tc>
      </w:tr>
      <w:tr w:rsidR="006B75B1" w:rsidTr="00A85871">
        <w:trPr>
          <w:gridAfter w:val="1"/>
          <w:wAfter w:w="13" w:type="dxa"/>
        </w:trPr>
        <w:tc>
          <w:tcPr>
            <w:tcW w:w="2375" w:type="dxa"/>
          </w:tcPr>
          <w:p w:rsidR="006B75B1" w:rsidRDefault="006B75B1" w:rsidP="006B75B1">
            <w:r>
              <w:t>Základy podnikatelství</w:t>
            </w:r>
          </w:p>
        </w:tc>
        <w:tc>
          <w:tcPr>
            <w:tcW w:w="852" w:type="dxa"/>
            <w:gridSpan w:val="2"/>
          </w:tcPr>
          <w:p w:rsidR="006B75B1" w:rsidRDefault="006B75B1" w:rsidP="006B75B1">
            <w:r>
              <w:t>15-0-0</w:t>
            </w:r>
          </w:p>
        </w:tc>
        <w:tc>
          <w:tcPr>
            <w:tcW w:w="850" w:type="dxa"/>
          </w:tcPr>
          <w:p w:rsidR="006B75B1" w:rsidRPr="0066118B" w:rsidRDefault="006B75B1" w:rsidP="006B75B1">
            <w:pPr>
              <w:rPr>
                <w:highlight w:val="yellow"/>
              </w:rPr>
            </w:pPr>
            <w:r w:rsidRPr="00FC1710">
              <w:t>klz</w:t>
            </w:r>
          </w:p>
        </w:tc>
        <w:tc>
          <w:tcPr>
            <w:tcW w:w="851" w:type="dxa"/>
          </w:tcPr>
          <w:p w:rsidR="006B75B1" w:rsidRDefault="006B75B1" w:rsidP="006B75B1">
            <w:r>
              <w:t>4</w:t>
            </w:r>
          </w:p>
        </w:tc>
        <w:tc>
          <w:tcPr>
            <w:tcW w:w="2835" w:type="dxa"/>
          </w:tcPr>
          <w:p w:rsidR="006B75B1" w:rsidRPr="00AA254B" w:rsidRDefault="006B75B1" w:rsidP="006B75B1">
            <w:pPr>
              <w:rPr>
                <w:b/>
              </w:rPr>
            </w:pPr>
            <w:r w:rsidRPr="00AA254B">
              <w:rPr>
                <w:b/>
              </w:rPr>
              <w:t>Ing. Kozubíková, Ph.D.</w:t>
            </w:r>
          </w:p>
          <w:p w:rsidR="006B75B1" w:rsidRDefault="006B75B1" w:rsidP="006B75B1">
            <w:r>
              <w:t>Kozubíková 90%</w:t>
            </w:r>
          </w:p>
          <w:p w:rsidR="006B75B1" w:rsidRDefault="006B75B1" w:rsidP="006B75B1">
            <w:r>
              <w:t>Staňková 10%</w:t>
            </w:r>
          </w:p>
        </w:tc>
        <w:tc>
          <w:tcPr>
            <w:tcW w:w="993" w:type="dxa"/>
          </w:tcPr>
          <w:p w:rsidR="006B75B1" w:rsidRDefault="006B75B1" w:rsidP="006B75B1">
            <w:r>
              <w:t>1/L</w:t>
            </w:r>
          </w:p>
        </w:tc>
        <w:tc>
          <w:tcPr>
            <w:tcW w:w="814" w:type="dxa"/>
          </w:tcPr>
          <w:p w:rsidR="006B75B1" w:rsidRDefault="006B75B1" w:rsidP="006B75B1">
            <w:r w:rsidRPr="008E0A78">
              <w:t>PV</w:t>
            </w:r>
          </w:p>
        </w:tc>
      </w:tr>
      <w:tr w:rsidR="006B75B1" w:rsidTr="00A85871">
        <w:trPr>
          <w:gridAfter w:val="1"/>
          <w:wAfter w:w="13" w:type="dxa"/>
        </w:trPr>
        <w:tc>
          <w:tcPr>
            <w:tcW w:w="2375" w:type="dxa"/>
          </w:tcPr>
          <w:p w:rsidR="006B75B1" w:rsidRDefault="006B75B1" w:rsidP="006B75B1">
            <w:r>
              <w:t>Odborná angličtina ve zdravotnictví</w:t>
            </w:r>
          </w:p>
        </w:tc>
        <w:tc>
          <w:tcPr>
            <w:tcW w:w="852" w:type="dxa"/>
            <w:gridSpan w:val="2"/>
          </w:tcPr>
          <w:p w:rsidR="006B75B1" w:rsidRDefault="006B75B1" w:rsidP="006B75B1">
            <w:r>
              <w:t>10-0-0</w:t>
            </w:r>
          </w:p>
        </w:tc>
        <w:tc>
          <w:tcPr>
            <w:tcW w:w="850" w:type="dxa"/>
          </w:tcPr>
          <w:p w:rsidR="006B75B1" w:rsidRDefault="006B75B1" w:rsidP="006B75B1">
            <w:r>
              <w:t>klz</w:t>
            </w:r>
          </w:p>
        </w:tc>
        <w:tc>
          <w:tcPr>
            <w:tcW w:w="851" w:type="dxa"/>
          </w:tcPr>
          <w:p w:rsidR="006B75B1" w:rsidRDefault="006B75B1" w:rsidP="006B75B1">
            <w:r>
              <w:t>2</w:t>
            </w:r>
          </w:p>
        </w:tc>
        <w:tc>
          <w:tcPr>
            <w:tcW w:w="2835" w:type="dxa"/>
          </w:tcPr>
          <w:p w:rsidR="006B75B1" w:rsidRPr="00AF0801" w:rsidRDefault="006B75B1" w:rsidP="006B75B1">
            <w:pPr>
              <w:rPr>
                <w:b/>
              </w:rPr>
            </w:pPr>
            <w:r w:rsidRPr="00AF0801">
              <w:rPr>
                <w:b/>
              </w:rPr>
              <w:t>PhDr. Semotamová</w:t>
            </w:r>
          </w:p>
          <w:p w:rsidR="006B75B1" w:rsidRPr="00FC1710" w:rsidRDefault="006B75B1" w:rsidP="006B75B1">
            <w:r w:rsidRPr="00AF0801">
              <w:t>Divošová 100%</w:t>
            </w:r>
          </w:p>
        </w:tc>
        <w:tc>
          <w:tcPr>
            <w:tcW w:w="993" w:type="dxa"/>
          </w:tcPr>
          <w:p w:rsidR="006B75B1" w:rsidRDefault="006B75B1" w:rsidP="006B75B1">
            <w:r>
              <w:t>1/Z</w:t>
            </w:r>
          </w:p>
        </w:tc>
        <w:tc>
          <w:tcPr>
            <w:tcW w:w="814" w:type="dxa"/>
          </w:tcPr>
          <w:p w:rsidR="006B75B1" w:rsidRDefault="006B75B1" w:rsidP="006B75B1">
            <w:r w:rsidRPr="008E0A78">
              <w:t>PV</w:t>
            </w:r>
          </w:p>
        </w:tc>
      </w:tr>
      <w:tr w:rsidR="006B75B1" w:rsidTr="00A85871">
        <w:trPr>
          <w:gridAfter w:val="1"/>
          <w:wAfter w:w="13" w:type="dxa"/>
        </w:trPr>
        <w:tc>
          <w:tcPr>
            <w:tcW w:w="2375" w:type="dxa"/>
          </w:tcPr>
          <w:p w:rsidR="006B75B1" w:rsidRDefault="006B75B1" w:rsidP="006B75B1">
            <w:r>
              <w:t>Odborná němčina ve zdravotnictví</w:t>
            </w:r>
          </w:p>
        </w:tc>
        <w:tc>
          <w:tcPr>
            <w:tcW w:w="852" w:type="dxa"/>
            <w:gridSpan w:val="2"/>
          </w:tcPr>
          <w:p w:rsidR="006B75B1" w:rsidRDefault="006B75B1" w:rsidP="006B75B1">
            <w:r>
              <w:t>10-0-0</w:t>
            </w:r>
          </w:p>
        </w:tc>
        <w:tc>
          <w:tcPr>
            <w:tcW w:w="850" w:type="dxa"/>
          </w:tcPr>
          <w:p w:rsidR="006B75B1" w:rsidRDefault="006B75B1" w:rsidP="006B75B1">
            <w:r>
              <w:t>klz</w:t>
            </w:r>
          </w:p>
        </w:tc>
        <w:tc>
          <w:tcPr>
            <w:tcW w:w="851" w:type="dxa"/>
          </w:tcPr>
          <w:p w:rsidR="006B75B1" w:rsidRDefault="006B75B1" w:rsidP="006B75B1">
            <w:r>
              <w:t>2</w:t>
            </w:r>
          </w:p>
        </w:tc>
        <w:tc>
          <w:tcPr>
            <w:tcW w:w="2835" w:type="dxa"/>
          </w:tcPr>
          <w:p w:rsidR="006B75B1" w:rsidRDefault="006B75B1" w:rsidP="006B75B1">
            <w:pPr>
              <w:rPr>
                <w:b/>
              </w:rPr>
            </w:pPr>
            <w:r w:rsidRPr="00AA254B">
              <w:rPr>
                <w:b/>
              </w:rPr>
              <w:t>Mgr. Kozáková, Ph.D.</w:t>
            </w:r>
          </w:p>
          <w:p w:rsidR="006B75B1" w:rsidRPr="00FC1710" w:rsidRDefault="006B75B1" w:rsidP="006B75B1">
            <w:r>
              <w:t>Kozáková 100%</w:t>
            </w:r>
          </w:p>
        </w:tc>
        <w:tc>
          <w:tcPr>
            <w:tcW w:w="993" w:type="dxa"/>
          </w:tcPr>
          <w:p w:rsidR="006B75B1" w:rsidRDefault="006B75B1" w:rsidP="006B75B1">
            <w:r>
              <w:t>1/Z</w:t>
            </w:r>
          </w:p>
        </w:tc>
        <w:tc>
          <w:tcPr>
            <w:tcW w:w="814" w:type="dxa"/>
          </w:tcPr>
          <w:p w:rsidR="006B75B1" w:rsidRDefault="006B75B1" w:rsidP="006B75B1">
            <w:r w:rsidRPr="008E0A78">
              <w:t>PV</w:t>
            </w:r>
          </w:p>
        </w:tc>
      </w:tr>
      <w:tr w:rsidR="006B75B1" w:rsidTr="00A85871">
        <w:trPr>
          <w:gridAfter w:val="1"/>
          <w:wAfter w:w="13" w:type="dxa"/>
          <w:ins w:id="153" w:author="Michal Pilík" w:date="2018-09-15T11:16:00Z"/>
        </w:trPr>
        <w:tc>
          <w:tcPr>
            <w:tcW w:w="2375" w:type="dxa"/>
          </w:tcPr>
          <w:p w:rsidR="006B75B1" w:rsidRDefault="006B75B1" w:rsidP="006B75B1">
            <w:pPr>
              <w:rPr>
                <w:ins w:id="154" w:author="Michal Pilík" w:date="2018-09-15T11:16:00Z"/>
              </w:rPr>
            </w:pPr>
            <w:ins w:id="155" w:author="Michal Pilík" w:date="2018-09-15T11:16:00Z">
              <w:r>
                <w:t>Etika ve zdravotnictví*</w:t>
              </w:r>
            </w:ins>
          </w:p>
        </w:tc>
        <w:tc>
          <w:tcPr>
            <w:tcW w:w="852" w:type="dxa"/>
            <w:gridSpan w:val="2"/>
          </w:tcPr>
          <w:p w:rsidR="006B75B1" w:rsidRDefault="006B75B1" w:rsidP="006B75B1">
            <w:pPr>
              <w:rPr>
                <w:ins w:id="156" w:author="Michal Pilík" w:date="2018-09-15T11:16:00Z"/>
              </w:rPr>
            </w:pPr>
            <w:ins w:id="157" w:author="Michal Pilík" w:date="2018-09-15T11:16:00Z">
              <w:r>
                <w:t>10-0-0</w:t>
              </w:r>
            </w:ins>
          </w:p>
        </w:tc>
        <w:tc>
          <w:tcPr>
            <w:tcW w:w="850" w:type="dxa"/>
          </w:tcPr>
          <w:p w:rsidR="006B75B1" w:rsidRDefault="006B75B1" w:rsidP="006B75B1">
            <w:pPr>
              <w:rPr>
                <w:ins w:id="158" w:author="Michal Pilík" w:date="2018-09-15T11:16:00Z"/>
              </w:rPr>
            </w:pPr>
            <w:ins w:id="159" w:author="Michal Pilík" w:date="2018-09-15T11:16:00Z">
              <w:r>
                <w:t>klz</w:t>
              </w:r>
            </w:ins>
          </w:p>
        </w:tc>
        <w:tc>
          <w:tcPr>
            <w:tcW w:w="851" w:type="dxa"/>
          </w:tcPr>
          <w:p w:rsidR="006B75B1" w:rsidRDefault="006B75B1" w:rsidP="006B75B1">
            <w:pPr>
              <w:rPr>
                <w:ins w:id="160" w:author="Michal Pilík" w:date="2018-09-15T11:16:00Z"/>
              </w:rPr>
            </w:pPr>
            <w:ins w:id="161" w:author="Michal Pilík" w:date="2018-09-15T11:16:00Z">
              <w:r>
                <w:t>2</w:t>
              </w:r>
            </w:ins>
          </w:p>
        </w:tc>
        <w:tc>
          <w:tcPr>
            <w:tcW w:w="2835" w:type="dxa"/>
          </w:tcPr>
          <w:p w:rsidR="006B75B1" w:rsidRPr="00982F2E" w:rsidRDefault="006B75B1" w:rsidP="006B75B1">
            <w:pPr>
              <w:rPr>
                <w:ins w:id="162" w:author="Michal Pilík" w:date="2018-09-15T11:16:00Z"/>
                <w:b/>
              </w:rPr>
            </w:pPr>
            <w:ins w:id="163" w:author="Michal Pilík" w:date="2018-09-15T11:16:00Z">
              <w:r w:rsidRPr="00982F2E">
                <w:rPr>
                  <w:b/>
                </w:rPr>
                <w:t>doc. PhDr. Kutnohorská, CSc.</w:t>
              </w:r>
            </w:ins>
          </w:p>
          <w:p w:rsidR="006B75B1" w:rsidRPr="00982F2E" w:rsidRDefault="006B75B1" w:rsidP="006B75B1">
            <w:pPr>
              <w:rPr>
                <w:ins w:id="164" w:author="Michal Pilík" w:date="2018-09-15T11:16:00Z"/>
              </w:rPr>
            </w:pPr>
            <w:ins w:id="165" w:author="Michal Pilík" w:date="2018-09-15T11:16:00Z">
              <w:r w:rsidRPr="00982F2E">
                <w:t xml:space="preserve">Slaný 60 % </w:t>
              </w:r>
            </w:ins>
          </w:p>
          <w:p w:rsidR="006B75B1" w:rsidRPr="00AA254B" w:rsidRDefault="006B75B1" w:rsidP="006B75B1">
            <w:pPr>
              <w:rPr>
                <w:ins w:id="166" w:author="Michal Pilík" w:date="2018-09-15T11:16:00Z"/>
                <w:b/>
              </w:rPr>
            </w:pPr>
            <w:ins w:id="167" w:author="Michal Pilík" w:date="2018-09-15T11:16:00Z">
              <w:r w:rsidRPr="00982F2E">
                <w:t>Tomancová 40%</w:t>
              </w:r>
            </w:ins>
          </w:p>
        </w:tc>
        <w:tc>
          <w:tcPr>
            <w:tcW w:w="993" w:type="dxa"/>
          </w:tcPr>
          <w:p w:rsidR="006B75B1" w:rsidRDefault="006B75B1" w:rsidP="006B75B1">
            <w:pPr>
              <w:rPr>
                <w:ins w:id="168" w:author="Michal Pilík" w:date="2018-09-15T11:16:00Z"/>
              </w:rPr>
            </w:pPr>
            <w:ins w:id="169" w:author="Michal Pilík" w:date="2018-09-15T11:16:00Z">
              <w:r>
                <w:t>2/Z</w:t>
              </w:r>
            </w:ins>
          </w:p>
        </w:tc>
        <w:tc>
          <w:tcPr>
            <w:tcW w:w="814" w:type="dxa"/>
          </w:tcPr>
          <w:p w:rsidR="006B75B1" w:rsidRPr="008E0A78" w:rsidRDefault="006B75B1" w:rsidP="006B75B1">
            <w:pPr>
              <w:rPr>
                <w:ins w:id="170" w:author="Michal Pilík" w:date="2018-09-15T11:16:00Z"/>
              </w:rPr>
            </w:pPr>
            <w:ins w:id="171" w:author="Michal Pilík" w:date="2018-09-15T11:16:00Z">
              <w:r>
                <w:t>PV</w:t>
              </w:r>
            </w:ins>
          </w:p>
        </w:tc>
      </w:tr>
      <w:tr w:rsidR="006B75B1" w:rsidRPr="000F6A8C" w:rsidTr="00A85871">
        <w:trPr>
          <w:trHeight w:val="678"/>
        </w:trPr>
        <w:tc>
          <w:tcPr>
            <w:tcW w:w="9583" w:type="dxa"/>
            <w:gridSpan w:val="9"/>
          </w:tcPr>
          <w:p w:rsidR="006B75B1" w:rsidRDefault="006B75B1" w:rsidP="006B75B1">
            <w:pPr>
              <w:rPr>
                <w:b/>
              </w:rPr>
            </w:pPr>
            <w:r>
              <w:rPr>
                <w:b/>
              </w:rPr>
              <w:t>Podmínka pro splnění této skupiny předmětů:</w:t>
            </w:r>
          </w:p>
          <w:p w:rsidR="006B75B1" w:rsidRDefault="006B75B1" w:rsidP="006B75B1">
            <w:pPr>
              <w:jc w:val="both"/>
              <w:rPr>
                <w:b/>
              </w:rPr>
            </w:pPr>
            <w:r>
              <w:t xml:space="preserve">Student v kombinované formě studia si volí z nabídky povinně volitelné předměty minimálně za </w:t>
            </w:r>
            <w:r>
              <w:rPr>
                <w:b/>
              </w:rPr>
              <w:t>12</w:t>
            </w:r>
            <w:r w:rsidRPr="000F6A8C">
              <w:rPr>
                <w:b/>
              </w:rPr>
              <w:t xml:space="preserve"> kreditů</w:t>
            </w:r>
            <w:r>
              <w:rPr>
                <w:b/>
              </w:rPr>
              <w:t xml:space="preserve"> (viz Sebehodnotící zpráva SP standard 7.2).</w:t>
            </w:r>
          </w:p>
          <w:p w:rsidR="006B75B1" w:rsidRDefault="006B75B1" w:rsidP="006B75B1">
            <w:pPr>
              <w:rPr>
                <w:b/>
              </w:rPr>
            </w:pPr>
          </w:p>
          <w:p w:rsidR="006B75B1" w:rsidRDefault="006B75B1" w:rsidP="006B75B1">
            <w:pPr>
              <w:rPr>
                <w:b/>
              </w:rPr>
            </w:pPr>
            <w:r>
              <w:rPr>
                <w:b/>
              </w:rPr>
              <w:t>Pozn.: Předměty označené * lze studovat i v anglickém jazyce.</w:t>
            </w:r>
          </w:p>
          <w:p w:rsidR="006B75B1" w:rsidRPr="000F6A8C" w:rsidRDefault="006B75B1" w:rsidP="006B75B1"/>
        </w:tc>
      </w:tr>
      <w:tr w:rsidR="006B75B1" w:rsidTr="00A85871">
        <w:tc>
          <w:tcPr>
            <w:tcW w:w="3227" w:type="dxa"/>
            <w:gridSpan w:val="3"/>
            <w:shd w:val="clear" w:color="auto" w:fill="F7CAAC"/>
          </w:tcPr>
          <w:p w:rsidR="006B75B1" w:rsidRDefault="006B75B1" w:rsidP="006B75B1">
            <w:pPr>
              <w:jc w:val="both"/>
              <w:rPr>
                <w:b/>
              </w:rPr>
            </w:pPr>
            <w:r>
              <w:rPr>
                <w:b/>
              </w:rPr>
              <w:t xml:space="preserve"> Součásti SZZ a jejich obsah</w:t>
            </w:r>
          </w:p>
        </w:tc>
        <w:tc>
          <w:tcPr>
            <w:tcW w:w="6356" w:type="dxa"/>
            <w:gridSpan w:val="6"/>
            <w:tcBorders>
              <w:bottom w:val="nil"/>
            </w:tcBorders>
          </w:tcPr>
          <w:p w:rsidR="006B75B1" w:rsidRDefault="006B75B1" w:rsidP="006B75B1">
            <w:pPr>
              <w:jc w:val="both"/>
            </w:pPr>
          </w:p>
        </w:tc>
      </w:tr>
      <w:tr w:rsidR="006B75B1" w:rsidTr="00A85871">
        <w:trPr>
          <w:trHeight w:val="1370"/>
        </w:trPr>
        <w:tc>
          <w:tcPr>
            <w:tcW w:w="9583" w:type="dxa"/>
            <w:gridSpan w:val="9"/>
            <w:tcBorders>
              <w:top w:val="nil"/>
            </w:tcBorders>
          </w:tcPr>
          <w:p w:rsidR="006B75B1" w:rsidRPr="008A6073" w:rsidRDefault="006B75B1" w:rsidP="006B75B1">
            <w:pPr>
              <w:pStyle w:val="Zkladntext"/>
              <w:ind w:left="22"/>
              <w:rPr>
                <w:rFonts w:ascii="Times New Roman" w:hAnsi="Times New Roman"/>
                <w:i w:val="0"/>
                <w:sz w:val="20"/>
                <w:szCs w:val="20"/>
              </w:rPr>
            </w:pPr>
            <w:r w:rsidRPr="008A6073">
              <w:rPr>
                <w:rFonts w:ascii="Times New Roman" w:hAnsi="Times New Roman"/>
                <w:i w:val="0"/>
                <w:sz w:val="20"/>
                <w:szCs w:val="20"/>
              </w:rPr>
              <w:t>SZZ se skládá ze dvou částí:</w:t>
            </w:r>
          </w:p>
          <w:p w:rsidR="006B75B1" w:rsidRPr="008A6073" w:rsidRDefault="006B75B1" w:rsidP="006B75B1">
            <w:pPr>
              <w:pStyle w:val="Zkladntext"/>
              <w:numPr>
                <w:ilvl w:val="0"/>
                <w:numId w:val="1"/>
              </w:numPr>
              <w:rPr>
                <w:rFonts w:ascii="Times New Roman" w:hAnsi="Times New Roman"/>
                <w:i w:val="0"/>
                <w:sz w:val="20"/>
                <w:szCs w:val="20"/>
              </w:rPr>
            </w:pPr>
            <w:r w:rsidRPr="008A6073">
              <w:rPr>
                <w:rFonts w:ascii="Times New Roman" w:hAnsi="Times New Roman"/>
                <w:i w:val="0"/>
                <w:sz w:val="20"/>
                <w:szCs w:val="20"/>
              </w:rPr>
              <w:t xml:space="preserve">část: obhajoba </w:t>
            </w:r>
            <w:r>
              <w:rPr>
                <w:rFonts w:ascii="Times New Roman" w:hAnsi="Times New Roman"/>
                <w:i w:val="0"/>
                <w:sz w:val="20"/>
                <w:szCs w:val="20"/>
              </w:rPr>
              <w:t>D</w:t>
            </w:r>
            <w:r w:rsidRPr="008A6073">
              <w:rPr>
                <w:rFonts w:ascii="Times New Roman" w:hAnsi="Times New Roman"/>
                <w:i w:val="0"/>
                <w:sz w:val="20"/>
                <w:szCs w:val="20"/>
              </w:rPr>
              <w:t>P a</w:t>
            </w:r>
          </w:p>
          <w:p w:rsidR="006B75B1" w:rsidRPr="008A6073" w:rsidRDefault="006B75B1" w:rsidP="006B75B1">
            <w:pPr>
              <w:pStyle w:val="Zkladntext"/>
              <w:numPr>
                <w:ilvl w:val="0"/>
                <w:numId w:val="1"/>
              </w:numPr>
              <w:rPr>
                <w:rFonts w:ascii="Times New Roman" w:hAnsi="Times New Roman"/>
                <w:i w:val="0"/>
                <w:sz w:val="20"/>
                <w:szCs w:val="20"/>
              </w:rPr>
            </w:pPr>
            <w:r w:rsidRPr="008A6073">
              <w:rPr>
                <w:rFonts w:ascii="Times New Roman" w:hAnsi="Times New Roman"/>
                <w:i w:val="0"/>
                <w:sz w:val="20"/>
                <w:szCs w:val="20"/>
              </w:rPr>
              <w:t>část: zkouška z odborné problematiky související se studovaným program</w:t>
            </w:r>
            <w:r>
              <w:rPr>
                <w:rFonts w:ascii="Times New Roman" w:hAnsi="Times New Roman"/>
                <w:i w:val="0"/>
                <w:sz w:val="20"/>
                <w:szCs w:val="20"/>
              </w:rPr>
              <w:t xml:space="preserve">em </w:t>
            </w:r>
            <w:r w:rsidRPr="008A6073">
              <w:rPr>
                <w:rFonts w:ascii="Times New Roman" w:hAnsi="Times New Roman"/>
                <w:i w:val="0"/>
                <w:sz w:val="20"/>
                <w:szCs w:val="20"/>
              </w:rPr>
              <w:t xml:space="preserve">a zaměřením </w:t>
            </w:r>
            <w:r>
              <w:rPr>
                <w:rFonts w:ascii="Times New Roman" w:hAnsi="Times New Roman"/>
                <w:i w:val="0"/>
                <w:sz w:val="20"/>
                <w:szCs w:val="20"/>
              </w:rPr>
              <w:t>D</w:t>
            </w:r>
            <w:r w:rsidRPr="008A6073">
              <w:rPr>
                <w:rFonts w:ascii="Times New Roman" w:hAnsi="Times New Roman"/>
                <w:i w:val="0"/>
                <w:sz w:val="20"/>
                <w:szCs w:val="20"/>
              </w:rPr>
              <w:t xml:space="preserve">P </w:t>
            </w:r>
          </w:p>
          <w:p w:rsidR="006B75B1" w:rsidRPr="008A6073" w:rsidRDefault="006B75B1" w:rsidP="006B75B1">
            <w:pPr>
              <w:jc w:val="both"/>
            </w:pPr>
            <w:r w:rsidRPr="008A6073">
              <w:t>Zkouška z odborné problematiky se skládá z odborné rozpravy ze čty</w:t>
            </w:r>
            <w:r>
              <w:t>ř základních tematických okruhů. Student je zkoušen z každého okruhu:</w:t>
            </w:r>
          </w:p>
          <w:p w:rsidR="006B75B1" w:rsidRPr="00A85871" w:rsidRDefault="006B75B1" w:rsidP="006B75B1">
            <w:pPr>
              <w:pStyle w:val="Odstavecseseznamem"/>
              <w:numPr>
                <w:ilvl w:val="0"/>
                <w:numId w:val="112"/>
              </w:numPr>
              <w:spacing w:after="160" w:line="259" w:lineRule="auto"/>
              <w:ind w:left="672" w:hanging="283"/>
              <w:jc w:val="both"/>
              <w:rPr>
                <w:rFonts w:ascii="Times New Roman" w:hAnsi="Times New Roman"/>
                <w:sz w:val="20"/>
              </w:rPr>
            </w:pPr>
            <w:r w:rsidRPr="00A85871">
              <w:rPr>
                <w:rFonts w:ascii="Times New Roman" w:hAnsi="Times New Roman"/>
                <w:b/>
                <w:sz w:val="20"/>
              </w:rPr>
              <w:t xml:space="preserve">Ekonomie </w:t>
            </w:r>
            <w:r w:rsidRPr="00A85871">
              <w:rPr>
                <w:rFonts w:ascii="Times New Roman" w:hAnsi="Times New Roman"/>
                <w:i/>
                <w:sz w:val="20"/>
              </w:rPr>
              <w:t>(rozsah je dán předměty Ekonomie I, Ekonomie II)</w:t>
            </w:r>
          </w:p>
          <w:p w:rsidR="006B75B1" w:rsidRPr="00A85871" w:rsidRDefault="006B75B1" w:rsidP="006B75B1">
            <w:pPr>
              <w:pStyle w:val="Odstavecseseznamem"/>
              <w:numPr>
                <w:ilvl w:val="0"/>
                <w:numId w:val="112"/>
              </w:numPr>
              <w:spacing w:after="160" w:line="259" w:lineRule="auto"/>
              <w:ind w:left="672" w:hanging="283"/>
              <w:jc w:val="both"/>
              <w:rPr>
                <w:rFonts w:ascii="Times New Roman" w:hAnsi="Times New Roman"/>
                <w:i/>
                <w:sz w:val="20"/>
              </w:rPr>
            </w:pPr>
            <w:r w:rsidRPr="00A85871">
              <w:rPr>
                <w:rFonts w:ascii="Times New Roman" w:hAnsi="Times New Roman"/>
                <w:b/>
                <w:sz w:val="20"/>
              </w:rPr>
              <w:t>Zdravotní politika</w:t>
            </w:r>
            <w:r w:rsidRPr="00A85871">
              <w:rPr>
                <w:rFonts w:ascii="Times New Roman" w:hAnsi="Times New Roman"/>
                <w:sz w:val="20"/>
              </w:rPr>
              <w:t xml:space="preserve"> </w:t>
            </w:r>
            <w:r w:rsidRPr="00A85871">
              <w:rPr>
                <w:rFonts w:ascii="Times New Roman" w:hAnsi="Times New Roman"/>
                <w:i/>
                <w:sz w:val="20"/>
              </w:rPr>
              <w:t>(rozsah je dán předměty Zdravotní politika, zdravotní systémy a instituce, Zdravotní pojišťovny a způsoby financování zdravotních služeb, Veřejné finance a zdravotnictví)</w:t>
            </w:r>
          </w:p>
          <w:p w:rsidR="006B75B1" w:rsidRPr="00A85871" w:rsidRDefault="006B75B1" w:rsidP="006B75B1">
            <w:pPr>
              <w:pStyle w:val="Odstavecseseznamem"/>
              <w:numPr>
                <w:ilvl w:val="0"/>
                <w:numId w:val="112"/>
              </w:numPr>
              <w:spacing w:after="160" w:line="259" w:lineRule="auto"/>
              <w:ind w:left="672" w:hanging="283"/>
              <w:jc w:val="both"/>
              <w:rPr>
                <w:rFonts w:ascii="Times New Roman" w:hAnsi="Times New Roman"/>
                <w:i/>
                <w:sz w:val="20"/>
              </w:rPr>
            </w:pPr>
            <w:r w:rsidRPr="00A85871">
              <w:rPr>
                <w:rFonts w:ascii="Times New Roman" w:hAnsi="Times New Roman"/>
                <w:b/>
                <w:sz w:val="20"/>
              </w:rPr>
              <w:t>Management a provoz zdravotnických zařízení</w:t>
            </w:r>
            <w:r w:rsidRPr="00A85871">
              <w:rPr>
                <w:rFonts w:ascii="Times New Roman" w:hAnsi="Times New Roman"/>
                <w:sz w:val="20"/>
              </w:rPr>
              <w:t xml:space="preserve"> </w:t>
            </w:r>
            <w:r w:rsidRPr="00A85871">
              <w:rPr>
                <w:rFonts w:ascii="Times New Roman" w:hAnsi="Times New Roman"/>
                <w:i/>
                <w:sz w:val="20"/>
              </w:rPr>
              <w:t>(rozsah je dán předměty Management zdravotnických zařízení, Management kvality ve zdravotnictví, Marketing zdravotnických organizací, Řízení lidských zdrojů ve zdravotnictví, Řízení procesů ve zdravotnictví, Moderní ošetřovatelství, lázeňství a fyzioterapie)</w:t>
            </w:r>
          </w:p>
          <w:p w:rsidR="006B75B1" w:rsidRDefault="006B75B1" w:rsidP="006B75B1">
            <w:pPr>
              <w:pStyle w:val="Odstavecseseznamem"/>
              <w:numPr>
                <w:ilvl w:val="0"/>
                <w:numId w:val="112"/>
              </w:numPr>
              <w:spacing w:after="160" w:line="259" w:lineRule="auto"/>
              <w:ind w:left="672" w:hanging="283"/>
              <w:jc w:val="both"/>
            </w:pPr>
            <w:r w:rsidRPr="00A85871">
              <w:rPr>
                <w:rFonts w:ascii="Times New Roman" w:hAnsi="Times New Roman"/>
                <w:b/>
                <w:sz w:val="20"/>
              </w:rPr>
              <w:t>Ekonomika zdravotnictví</w:t>
            </w:r>
            <w:r w:rsidRPr="00A85871">
              <w:rPr>
                <w:rFonts w:ascii="Times New Roman" w:hAnsi="Times New Roman"/>
                <w:sz w:val="20"/>
              </w:rPr>
              <w:t xml:space="preserve"> </w:t>
            </w:r>
            <w:r w:rsidRPr="00A85871">
              <w:rPr>
                <w:rFonts w:ascii="Times New Roman" w:hAnsi="Times New Roman"/>
                <w:i/>
                <w:sz w:val="20"/>
              </w:rPr>
              <w:t>(rozsah je dán předměty Ekonomika zdravotnictví, Řízení nákladů ve zdravotnictví)</w:t>
            </w:r>
          </w:p>
        </w:tc>
      </w:tr>
      <w:tr w:rsidR="006B75B1" w:rsidTr="00A85871">
        <w:tc>
          <w:tcPr>
            <w:tcW w:w="3227" w:type="dxa"/>
            <w:gridSpan w:val="3"/>
            <w:shd w:val="clear" w:color="auto" w:fill="F7CAAC"/>
          </w:tcPr>
          <w:p w:rsidR="006B75B1" w:rsidRDefault="006B75B1" w:rsidP="006B75B1">
            <w:pPr>
              <w:jc w:val="both"/>
              <w:rPr>
                <w:b/>
              </w:rPr>
            </w:pPr>
            <w:r>
              <w:rPr>
                <w:b/>
              </w:rPr>
              <w:t>Další studijní povinnosti</w:t>
            </w:r>
          </w:p>
        </w:tc>
        <w:tc>
          <w:tcPr>
            <w:tcW w:w="6356" w:type="dxa"/>
            <w:gridSpan w:val="6"/>
            <w:tcBorders>
              <w:bottom w:val="nil"/>
            </w:tcBorders>
          </w:tcPr>
          <w:p w:rsidR="006B75B1" w:rsidRDefault="006B75B1" w:rsidP="006B75B1">
            <w:pPr>
              <w:jc w:val="both"/>
            </w:pPr>
          </w:p>
        </w:tc>
      </w:tr>
      <w:tr w:rsidR="006B75B1" w:rsidTr="00A85871">
        <w:trPr>
          <w:trHeight w:val="1243"/>
        </w:trPr>
        <w:tc>
          <w:tcPr>
            <w:tcW w:w="9583" w:type="dxa"/>
            <w:gridSpan w:val="9"/>
            <w:tcBorders>
              <w:top w:val="nil"/>
            </w:tcBorders>
          </w:tcPr>
          <w:p w:rsidR="006B75B1" w:rsidRDefault="006B75B1" w:rsidP="006B75B1">
            <w:pPr>
              <w:jc w:val="both"/>
            </w:pPr>
            <w:r>
              <w:lastRenderedPageBreak/>
              <w:t xml:space="preserve">Mezi další studijní povinnosti v rámci SP Management ve zdravotnictví patří v rámci studia absolvování povinné praxe v rámci předmětu Příprava diplomové práce a odborná praxe. Délka této praxe je stanovena minimálně na 80h. Praxe musí být zaměřena na činnosti a úkoly týkající se studovaného programu. V rámci praxe ve vybrané organizaci, v níž se student seznámí s organizační strukturou a způsobem řízení této organizace, může být i řešení zadaného projektu. Veškeré podmínky a dokumentace k praxi jsou ke stažení na webových stránkách fakulty </w:t>
            </w:r>
            <w:hyperlink r:id="rId14" w:history="1">
              <w:r w:rsidRPr="006B19CF">
                <w:rPr>
                  <w:rStyle w:val="Hypertextovodkaz"/>
                </w:rPr>
                <w:t>https://fame.utb.cz/student/vyuka/odborna-diplomova-praxe/</w:t>
              </w:r>
            </w:hyperlink>
            <w:r>
              <w:t>.</w:t>
            </w:r>
          </w:p>
          <w:p w:rsidR="006B75B1" w:rsidRDefault="006B75B1" w:rsidP="006B75B1">
            <w:pPr>
              <w:jc w:val="both"/>
            </w:pPr>
          </w:p>
        </w:tc>
      </w:tr>
      <w:tr w:rsidR="006B75B1" w:rsidTr="00A85871">
        <w:tc>
          <w:tcPr>
            <w:tcW w:w="3227" w:type="dxa"/>
            <w:gridSpan w:val="3"/>
            <w:shd w:val="clear" w:color="auto" w:fill="F7CAAC"/>
          </w:tcPr>
          <w:p w:rsidR="006B75B1" w:rsidRDefault="006B75B1" w:rsidP="006B75B1">
            <w:pPr>
              <w:rPr>
                <w:b/>
              </w:rPr>
            </w:pPr>
            <w:r>
              <w:rPr>
                <w:b/>
              </w:rPr>
              <w:t>Návrh témat kvalifikačních prací a témata obhájených prací</w:t>
            </w:r>
          </w:p>
        </w:tc>
        <w:tc>
          <w:tcPr>
            <w:tcW w:w="6356" w:type="dxa"/>
            <w:gridSpan w:val="6"/>
            <w:tcBorders>
              <w:bottom w:val="nil"/>
            </w:tcBorders>
          </w:tcPr>
          <w:p w:rsidR="006B75B1" w:rsidRDefault="006B75B1" w:rsidP="006B75B1">
            <w:pPr>
              <w:jc w:val="both"/>
            </w:pPr>
          </w:p>
        </w:tc>
      </w:tr>
      <w:tr w:rsidR="006B75B1" w:rsidTr="00A85871">
        <w:trPr>
          <w:trHeight w:val="842"/>
        </w:trPr>
        <w:tc>
          <w:tcPr>
            <w:tcW w:w="9583" w:type="dxa"/>
            <w:gridSpan w:val="9"/>
            <w:tcBorders>
              <w:top w:val="nil"/>
            </w:tcBorders>
          </w:tcPr>
          <w:p w:rsidR="006B75B1" w:rsidRPr="00A54C1E" w:rsidRDefault="006B75B1" w:rsidP="006B75B1">
            <w:pPr>
              <w:jc w:val="both"/>
              <w:rPr>
                <w:b/>
              </w:rPr>
            </w:pPr>
            <w:r w:rsidRPr="00A54C1E">
              <w:rPr>
                <w:b/>
              </w:rPr>
              <w:t>Návrh témat kvalifikačních prací pro SP Management ve zdravotnictví:</w:t>
            </w:r>
          </w:p>
          <w:p w:rsidR="006B75B1" w:rsidRPr="00A54C1E" w:rsidRDefault="006B75B1" w:rsidP="006B75B1">
            <w:pPr>
              <w:jc w:val="both"/>
            </w:pPr>
            <w:r w:rsidRPr="00A54C1E">
              <w:t>Projekt založení a řízení soukromého zdravotnického zařízení</w:t>
            </w:r>
          </w:p>
          <w:p w:rsidR="006B75B1" w:rsidRPr="00A54C1E" w:rsidRDefault="006B75B1" w:rsidP="006B75B1">
            <w:pPr>
              <w:jc w:val="both"/>
            </w:pPr>
            <w:r w:rsidRPr="00A54C1E">
              <w:t>Projekt zefektivnění systému managementu kvality ve vybraném zdravotnickém zařízení</w:t>
            </w:r>
          </w:p>
          <w:p w:rsidR="006B75B1" w:rsidRPr="00A54C1E" w:rsidRDefault="006B75B1" w:rsidP="006B75B1">
            <w:pPr>
              <w:jc w:val="both"/>
            </w:pPr>
            <w:r w:rsidRPr="00A54C1E">
              <w:t>Projekt zavedení programu preventivní péče zaměřené na diabetes II. typu ve vybraném zdravotnickém zařízení</w:t>
            </w:r>
          </w:p>
          <w:p w:rsidR="006B75B1" w:rsidRPr="00A54C1E" w:rsidRDefault="006B75B1" w:rsidP="006B75B1">
            <w:pPr>
              <w:jc w:val="both"/>
            </w:pPr>
            <w:r w:rsidRPr="00A54C1E">
              <w:t>Projekt zlepšování kvality operačních porodů s přihlédnutím k zavedení úhradového mechanismu DRG</w:t>
            </w:r>
          </w:p>
          <w:p w:rsidR="006B75B1" w:rsidRPr="00A54C1E" w:rsidRDefault="006B75B1" w:rsidP="006B75B1">
            <w:pPr>
              <w:jc w:val="both"/>
            </w:pPr>
            <w:r w:rsidRPr="00A54C1E">
              <w:t>Zefektivnění stravovacích úseků ve vybraných nemocničních zařízeních s ohledem na zachování ekonomických možností</w:t>
            </w:r>
          </w:p>
          <w:p w:rsidR="006B75B1" w:rsidRPr="00A54C1E" w:rsidRDefault="006B75B1" w:rsidP="006B75B1">
            <w:pPr>
              <w:jc w:val="both"/>
            </w:pPr>
            <w:r w:rsidRPr="00A54C1E">
              <w:t>Zavedení ISO 9001:2015 do řízení vybrané kliniky</w:t>
            </w:r>
          </w:p>
          <w:p w:rsidR="006B75B1" w:rsidRPr="00A54C1E" w:rsidRDefault="006B75B1" w:rsidP="006B75B1">
            <w:pPr>
              <w:jc w:val="both"/>
            </w:pPr>
            <w:r w:rsidRPr="00A54C1E">
              <w:t>Projekt implementace podpory work balance v nemocnicích či jiných zdravotnických organizacích</w:t>
            </w:r>
          </w:p>
          <w:p w:rsidR="006B75B1" w:rsidRPr="00A54C1E" w:rsidRDefault="006B75B1" w:rsidP="006B75B1">
            <w:pPr>
              <w:jc w:val="both"/>
            </w:pPr>
            <w:r w:rsidRPr="00A54C1E">
              <w:t>Projekt marketingového řízení zdravotnické organizace</w:t>
            </w:r>
          </w:p>
          <w:p w:rsidR="006B75B1" w:rsidRPr="00A54C1E" w:rsidRDefault="006B75B1" w:rsidP="006B75B1">
            <w:pPr>
              <w:jc w:val="both"/>
            </w:pPr>
            <w:r w:rsidRPr="00A54C1E">
              <w:t>Projekt zřízení agentury domácí péče</w:t>
            </w:r>
          </w:p>
          <w:p w:rsidR="006B75B1" w:rsidRDefault="006B75B1" w:rsidP="006B75B1">
            <w:pPr>
              <w:jc w:val="both"/>
            </w:pPr>
          </w:p>
          <w:p w:rsidR="006B75B1" w:rsidRPr="00A54C1E" w:rsidRDefault="006B75B1" w:rsidP="006B75B1">
            <w:pPr>
              <w:jc w:val="both"/>
            </w:pPr>
          </w:p>
          <w:p w:rsidR="006B75B1" w:rsidRPr="00A54C1E" w:rsidRDefault="006B75B1" w:rsidP="006B75B1">
            <w:pPr>
              <w:jc w:val="both"/>
              <w:rPr>
                <w:b/>
              </w:rPr>
            </w:pPr>
            <w:r w:rsidRPr="00A54C1E">
              <w:rPr>
                <w:b/>
              </w:rPr>
              <w:t>Témata obhájených prací:</w:t>
            </w:r>
          </w:p>
          <w:p w:rsidR="006B75B1" w:rsidRPr="00A54C1E" w:rsidRDefault="006B75B1" w:rsidP="006B75B1">
            <w:pPr>
              <w:jc w:val="both"/>
            </w:pPr>
            <w:r w:rsidRPr="00A54C1E">
              <w:t>Projekt založení dobrovolnického centra v KNTB, a. s.</w:t>
            </w:r>
          </w:p>
          <w:p w:rsidR="006B75B1" w:rsidRPr="00A54C1E" w:rsidRDefault="006B75B1" w:rsidP="006B75B1">
            <w:pPr>
              <w:jc w:val="both"/>
            </w:pPr>
            <w:r w:rsidRPr="00A54C1E">
              <w:t>Projekt využití nástrojů marketingového mixu při řízení gynekologicko-porodnického oddělení KNTB Zlín, a.s.</w:t>
            </w:r>
          </w:p>
          <w:p w:rsidR="006B75B1" w:rsidRPr="00A54C1E" w:rsidRDefault="006B75B1" w:rsidP="006B75B1">
            <w:pPr>
              <w:jc w:val="both"/>
            </w:pPr>
            <w:r w:rsidRPr="00A54C1E">
              <w:t>Projekt zlepšení interpersonálních vztahů na Onkologické klinice Fakultní nemocnice Ostrava</w:t>
            </w:r>
          </w:p>
          <w:p w:rsidR="006B75B1" w:rsidRPr="00A54C1E" w:rsidRDefault="006B75B1" w:rsidP="006B75B1">
            <w:pPr>
              <w:jc w:val="both"/>
            </w:pPr>
            <w:r w:rsidRPr="00A54C1E">
              <w:t>Projekt zlepšení corporate identity Zdravotnické záchranné služby Zlínského kraje, p.o</w:t>
            </w:r>
          </w:p>
          <w:p w:rsidR="006B75B1" w:rsidRPr="00A54C1E" w:rsidRDefault="006B75B1" w:rsidP="006B75B1">
            <w:pPr>
              <w:jc w:val="both"/>
            </w:pPr>
            <w:r w:rsidRPr="00A54C1E">
              <w:t>Projekt zlepšení systému zaměstnaneckých výhod ve Vítkovické nemocnici a.s</w:t>
            </w:r>
          </w:p>
          <w:p w:rsidR="006B75B1" w:rsidRPr="00A54C1E" w:rsidRDefault="006B75B1" w:rsidP="006B75B1">
            <w:pPr>
              <w:jc w:val="both"/>
            </w:pPr>
            <w:r w:rsidRPr="00A54C1E">
              <w:t>Projekt zefektivnění personálního managementu nelékařských zdravotnických pracovníků na Interní klinice IPVZ Krajské nemocnice T. Bati, a. s. Zlín</w:t>
            </w:r>
          </w:p>
          <w:p w:rsidR="006B75B1" w:rsidRPr="00A54C1E" w:rsidRDefault="006B75B1" w:rsidP="006B75B1">
            <w:pPr>
              <w:jc w:val="both"/>
            </w:pPr>
            <w:r w:rsidRPr="00A54C1E">
              <w:t>Projekt zvýšení efektivnosti logistiky laboratorních vzorků zavedením systému potrubní pošty ve FN Olomouc</w:t>
            </w:r>
          </w:p>
          <w:p w:rsidR="006B75B1" w:rsidRPr="00A54C1E" w:rsidRDefault="006B75B1" w:rsidP="006B75B1">
            <w:pPr>
              <w:jc w:val="both"/>
            </w:pPr>
            <w:r w:rsidRPr="00A54C1E">
              <w:t>Rozšíření služeb Lékárny U Matky Boží o internetový prodej</w:t>
            </w:r>
          </w:p>
          <w:p w:rsidR="006B75B1" w:rsidRPr="00A54C1E" w:rsidRDefault="006B75B1" w:rsidP="006B75B1">
            <w:pPr>
              <w:jc w:val="both"/>
            </w:pPr>
            <w:r w:rsidRPr="00A54C1E">
              <w:t>Projekt založení ordinace závodního lékaře ve Sdruženém zdravotnickém zařízení Krnov, příspěvková organizace</w:t>
            </w:r>
          </w:p>
          <w:p w:rsidR="006B75B1" w:rsidRPr="00A54C1E" w:rsidRDefault="006B75B1" w:rsidP="006B75B1">
            <w:pPr>
              <w:jc w:val="both"/>
            </w:pPr>
            <w:r w:rsidRPr="00A54C1E">
              <w:t>Podnikatelský záměr zaměřený na zřízení služeb domácí zdravotní péče ve firmě EHT GROUP, s.r.o.</w:t>
            </w:r>
          </w:p>
          <w:p w:rsidR="006B75B1" w:rsidRDefault="006B75B1" w:rsidP="006B75B1">
            <w:pPr>
              <w:jc w:val="both"/>
            </w:pPr>
            <w:r w:rsidRPr="00A54C1E">
              <w:t>Projekt získání nových zákazníků v důsledku změn v indikačním seznamu pro lázeňskou péči na Lázně Luhačovice</w:t>
            </w:r>
          </w:p>
          <w:p w:rsidR="006B75B1" w:rsidRDefault="006B75B1" w:rsidP="006B75B1">
            <w:pPr>
              <w:jc w:val="both"/>
            </w:pPr>
          </w:p>
          <w:p w:rsidR="006B75B1" w:rsidRDefault="006B75B1" w:rsidP="006B75B1">
            <w:pPr>
              <w:jc w:val="both"/>
            </w:pPr>
            <w:r>
              <w:t xml:space="preserve">Jedná se pouze o příklady obhájených témat DP. Kompletní přehled obhájených DP je v informačním systému UTB ve Zlíně </w:t>
            </w:r>
            <w:hyperlink r:id="rId15" w:history="1">
              <w:r>
                <w:rPr>
                  <w:rStyle w:val="Hypertextovodkaz"/>
                </w:rPr>
                <w:t>https://stag.utb.cz/portal/studium/prohlizeni.html</w:t>
              </w:r>
            </w:hyperlink>
            <w:r>
              <w:t xml:space="preserve"> (odkaz Kvalifikační práce).</w:t>
            </w:r>
          </w:p>
          <w:p w:rsidR="006B75B1" w:rsidRDefault="006B75B1" w:rsidP="006B75B1">
            <w:pPr>
              <w:jc w:val="both"/>
            </w:pPr>
          </w:p>
        </w:tc>
      </w:tr>
      <w:tr w:rsidR="006B75B1" w:rsidTr="00A85871">
        <w:tc>
          <w:tcPr>
            <w:tcW w:w="3227" w:type="dxa"/>
            <w:gridSpan w:val="3"/>
            <w:shd w:val="clear" w:color="auto" w:fill="F7CAAC"/>
          </w:tcPr>
          <w:p w:rsidR="006B75B1" w:rsidRDefault="006B75B1" w:rsidP="006B75B1">
            <w:r>
              <w:rPr>
                <w:b/>
              </w:rPr>
              <w:t>Návrh témat rigorózních prací a témata obhájených prací</w:t>
            </w:r>
          </w:p>
        </w:tc>
        <w:tc>
          <w:tcPr>
            <w:tcW w:w="6356" w:type="dxa"/>
            <w:gridSpan w:val="6"/>
            <w:tcBorders>
              <w:bottom w:val="nil"/>
            </w:tcBorders>
            <w:shd w:val="clear" w:color="auto" w:fill="FFFFFF"/>
          </w:tcPr>
          <w:p w:rsidR="006B75B1" w:rsidRDefault="006B75B1" w:rsidP="006B75B1">
            <w:pPr>
              <w:jc w:val="center"/>
            </w:pPr>
          </w:p>
        </w:tc>
      </w:tr>
      <w:tr w:rsidR="006B75B1" w:rsidTr="00A85871">
        <w:trPr>
          <w:trHeight w:val="680"/>
        </w:trPr>
        <w:tc>
          <w:tcPr>
            <w:tcW w:w="9583" w:type="dxa"/>
            <w:gridSpan w:val="9"/>
            <w:tcBorders>
              <w:top w:val="nil"/>
            </w:tcBorders>
          </w:tcPr>
          <w:p w:rsidR="006B75B1" w:rsidRDefault="006B75B1" w:rsidP="006B75B1">
            <w:pPr>
              <w:jc w:val="both"/>
            </w:pPr>
          </w:p>
        </w:tc>
      </w:tr>
      <w:tr w:rsidR="006B75B1" w:rsidTr="00A85871">
        <w:tc>
          <w:tcPr>
            <w:tcW w:w="3227" w:type="dxa"/>
            <w:gridSpan w:val="3"/>
            <w:shd w:val="clear" w:color="auto" w:fill="F7CAAC"/>
          </w:tcPr>
          <w:p w:rsidR="006B75B1" w:rsidRDefault="006B75B1" w:rsidP="006B75B1">
            <w:r>
              <w:rPr>
                <w:b/>
              </w:rPr>
              <w:t xml:space="preserve"> Součásti SRZ a jejich obsah</w:t>
            </w:r>
          </w:p>
        </w:tc>
        <w:tc>
          <w:tcPr>
            <w:tcW w:w="6356" w:type="dxa"/>
            <w:gridSpan w:val="6"/>
            <w:tcBorders>
              <w:bottom w:val="nil"/>
            </w:tcBorders>
            <w:shd w:val="clear" w:color="auto" w:fill="FFFFFF"/>
          </w:tcPr>
          <w:p w:rsidR="006B75B1" w:rsidRDefault="006B75B1" w:rsidP="006B75B1">
            <w:pPr>
              <w:jc w:val="center"/>
            </w:pPr>
          </w:p>
        </w:tc>
      </w:tr>
      <w:tr w:rsidR="006B75B1" w:rsidTr="00A85871">
        <w:trPr>
          <w:trHeight w:val="594"/>
        </w:trPr>
        <w:tc>
          <w:tcPr>
            <w:tcW w:w="9583" w:type="dxa"/>
            <w:gridSpan w:val="9"/>
            <w:tcBorders>
              <w:top w:val="nil"/>
            </w:tcBorders>
          </w:tcPr>
          <w:p w:rsidR="006B75B1" w:rsidRDefault="006B75B1" w:rsidP="006B75B1">
            <w:pPr>
              <w:jc w:val="both"/>
            </w:pPr>
          </w:p>
        </w:tc>
      </w:tr>
    </w:tbl>
    <w:p w:rsidR="0065394C" w:rsidRDefault="0065394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5394C" w:rsidTr="00120490">
        <w:tc>
          <w:tcPr>
            <w:tcW w:w="9855" w:type="dxa"/>
            <w:gridSpan w:val="8"/>
            <w:tcBorders>
              <w:bottom w:val="double" w:sz="4" w:space="0" w:color="auto"/>
            </w:tcBorders>
            <w:shd w:val="clear" w:color="auto" w:fill="BDD6EE"/>
          </w:tcPr>
          <w:p w:rsidR="0065394C" w:rsidRDefault="0065394C" w:rsidP="00120490">
            <w:pPr>
              <w:jc w:val="both"/>
              <w:rPr>
                <w:b/>
                <w:sz w:val="28"/>
              </w:rPr>
            </w:pPr>
            <w:r>
              <w:lastRenderedPageBreak/>
              <w:br w:type="page"/>
            </w:r>
            <w:r>
              <w:rPr>
                <w:b/>
                <w:sz w:val="28"/>
              </w:rPr>
              <w:t>B-III – Charakteristika studijního předmětu</w:t>
            </w:r>
          </w:p>
        </w:tc>
      </w:tr>
      <w:tr w:rsidR="0065394C" w:rsidTr="00120490">
        <w:tc>
          <w:tcPr>
            <w:tcW w:w="3086" w:type="dxa"/>
            <w:tcBorders>
              <w:top w:val="double" w:sz="4" w:space="0" w:color="auto"/>
            </w:tcBorders>
            <w:shd w:val="clear" w:color="auto" w:fill="F7CAAC"/>
          </w:tcPr>
          <w:p w:rsidR="0065394C" w:rsidRPr="0065394C" w:rsidRDefault="0065394C" w:rsidP="00120490">
            <w:pPr>
              <w:jc w:val="both"/>
              <w:rPr>
                <w:b/>
              </w:rPr>
            </w:pPr>
            <w:r w:rsidRPr="0065394C">
              <w:rPr>
                <w:b/>
              </w:rPr>
              <w:t>Název studijního předmětu</w:t>
            </w:r>
          </w:p>
        </w:tc>
        <w:tc>
          <w:tcPr>
            <w:tcW w:w="6769" w:type="dxa"/>
            <w:gridSpan w:val="7"/>
            <w:tcBorders>
              <w:top w:val="double" w:sz="4" w:space="0" w:color="auto"/>
            </w:tcBorders>
          </w:tcPr>
          <w:p w:rsidR="0065394C" w:rsidRPr="0065394C" w:rsidRDefault="0065394C" w:rsidP="00120490">
            <w:pPr>
              <w:jc w:val="both"/>
            </w:pPr>
            <w:r w:rsidRPr="0065394C">
              <w:t>Management zdravotnických zařízení</w:t>
            </w:r>
          </w:p>
        </w:tc>
      </w:tr>
      <w:tr w:rsidR="0065394C" w:rsidTr="00120490">
        <w:tc>
          <w:tcPr>
            <w:tcW w:w="3086" w:type="dxa"/>
            <w:shd w:val="clear" w:color="auto" w:fill="F7CAAC"/>
          </w:tcPr>
          <w:p w:rsidR="0065394C" w:rsidRPr="0065394C" w:rsidRDefault="0065394C" w:rsidP="00120490">
            <w:pPr>
              <w:jc w:val="both"/>
              <w:rPr>
                <w:b/>
              </w:rPr>
            </w:pPr>
            <w:r w:rsidRPr="0065394C">
              <w:rPr>
                <w:b/>
              </w:rPr>
              <w:t>Typ předmětu</w:t>
            </w:r>
          </w:p>
        </w:tc>
        <w:tc>
          <w:tcPr>
            <w:tcW w:w="3406" w:type="dxa"/>
            <w:gridSpan w:val="4"/>
          </w:tcPr>
          <w:p w:rsidR="0065394C" w:rsidRPr="0065394C" w:rsidRDefault="00F1465F" w:rsidP="00120490">
            <w:pPr>
              <w:jc w:val="both"/>
            </w:pPr>
            <w:r>
              <w:t>p</w:t>
            </w:r>
            <w:r w:rsidR="0033576E">
              <w:t>ovinný „PZ</w:t>
            </w:r>
            <w:r w:rsidR="0065394C" w:rsidRPr="0065394C">
              <w:t>“</w:t>
            </w:r>
          </w:p>
        </w:tc>
        <w:tc>
          <w:tcPr>
            <w:tcW w:w="2695" w:type="dxa"/>
            <w:gridSpan w:val="2"/>
            <w:shd w:val="clear" w:color="auto" w:fill="F7CAAC"/>
          </w:tcPr>
          <w:p w:rsidR="0065394C" w:rsidRDefault="0065394C" w:rsidP="00120490">
            <w:pPr>
              <w:jc w:val="both"/>
            </w:pPr>
            <w:r>
              <w:rPr>
                <w:b/>
              </w:rPr>
              <w:t>doporučený ročník / semestr</w:t>
            </w:r>
          </w:p>
        </w:tc>
        <w:tc>
          <w:tcPr>
            <w:tcW w:w="668" w:type="dxa"/>
          </w:tcPr>
          <w:p w:rsidR="0065394C" w:rsidRDefault="0065394C" w:rsidP="00120490">
            <w:pPr>
              <w:jc w:val="both"/>
            </w:pPr>
            <w:r>
              <w:t>1/Z</w:t>
            </w:r>
          </w:p>
        </w:tc>
      </w:tr>
      <w:tr w:rsidR="0065394C" w:rsidTr="00120490">
        <w:tc>
          <w:tcPr>
            <w:tcW w:w="3086" w:type="dxa"/>
            <w:shd w:val="clear" w:color="auto" w:fill="F7CAAC"/>
          </w:tcPr>
          <w:p w:rsidR="0065394C" w:rsidRPr="0065394C" w:rsidRDefault="0065394C" w:rsidP="00120490">
            <w:pPr>
              <w:jc w:val="both"/>
              <w:rPr>
                <w:b/>
              </w:rPr>
            </w:pPr>
            <w:r w:rsidRPr="0065394C">
              <w:rPr>
                <w:b/>
              </w:rPr>
              <w:t>Rozsah studijního předmětu</w:t>
            </w:r>
          </w:p>
        </w:tc>
        <w:tc>
          <w:tcPr>
            <w:tcW w:w="1701" w:type="dxa"/>
            <w:gridSpan w:val="2"/>
          </w:tcPr>
          <w:p w:rsidR="0065394C" w:rsidRPr="0065394C" w:rsidRDefault="0065394C" w:rsidP="00120490">
            <w:pPr>
              <w:jc w:val="both"/>
            </w:pPr>
            <w:r w:rsidRPr="0065394C">
              <w:t>26p + 13s</w:t>
            </w:r>
          </w:p>
        </w:tc>
        <w:tc>
          <w:tcPr>
            <w:tcW w:w="889" w:type="dxa"/>
            <w:shd w:val="clear" w:color="auto" w:fill="F7CAAC"/>
          </w:tcPr>
          <w:p w:rsidR="0065394C" w:rsidRPr="0065394C" w:rsidRDefault="0065394C" w:rsidP="00120490">
            <w:pPr>
              <w:jc w:val="both"/>
              <w:rPr>
                <w:b/>
              </w:rPr>
            </w:pPr>
            <w:r w:rsidRPr="0065394C">
              <w:rPr>
                <w:b/>
              </w:rPr>
              <w:t xml:space="preserve">hod. </w:t>
            </w:r>
          </w:p>
        </w:tc>
        <w:tc>
          <w:tcPr>
            <w:tcW w:w="816" w:type="dxa"/>
          </w:tcPr>
          <w:p w:rsidR="0065394C" w:rsidRDefault="0065394C" w:rsidP="00120490">
            <w:pPr>
              <w:jc w:val="both"/>
            </w:pPr>
            <w:r>
              <w:t>39</w:t>
            </w:r>
          </w:p>
        </w:tc>
        <w:tc>
          <w:tcPr>
            <w:tcW w:w="2156" w:type="dxa"/>
            <w:shd w:val="clear" w:color="auto" w:fill="F7CAAC"/>
          </w:tcPr>
          <w:p w:rsidR="0065394C" w:rsidRDefault="0065394C" w:rsidP="00120490">
            <w:pPr>
              <w:jc w:val="both"/>
              <w:rPr>
                <w:b/>
              </w:rPr>
            </w:pPr>
            <w:r>
              <w:rPr>
                <w:b/>
              </w:rPr>
              <w:t>kreditů</w:t>
            </w:r>
          </w:p>
        </w:tc>
        <w:tc>
          <w:tcPr>
            <w:tcW w:w="1207" w:type="dxa"/>
            <w:gridSpan w:val="2"/>
          </w:tcPr>
          <w:p w:rsidR="0065394C" w:rsidRDefault="0065394C" w:rsidP="00120490">
            <w:pPr>
              <w:jc w:val="both"/>
            </w:pPr>
            <w:r>
              <w:t>5</w:t>
            </w:r>
          </w:p>
        </w:tc>
      </w:tr>
      <w:tr w:rsidR="0065394C" w:rsidTr="00120490">
        <w:tc>
          <w:tcPr>
            <w:tcW w:w="3086" w:type="dxa"/>
            <w:shd w:val="clear" w:color="auto" w:fill="F7CAAC"/>
          </w:tcPr>
          <w:p w:rsidR="0065394C" w:rsidRPr="0065394C" w:rsidRDefault="0065394C" w:rsidP="00120490">
            <w:pPr>
              <w:jc w:val="both"/>
              <w:rPr>
                <w:b/>
              </w:rPr>
            </w:pPr>
            <w:r w:rsidRPr="0065394C">
              <w:rPr>
                <w:b/>
              </w:rPr>
              <w:t>Prerekvizity, korekvizity, ekvivalence</w:t>
            </w:r>
          </w:p>
        </w:tc>
        <w:tc>
          <w:tcPr>
            <w:tcW w:w="6769" w:type="dxa"/>
            <w:gridSpan w:val="7"/>
          </w:tcPr>
          <w:p w:rsidR="0065394C" w:rsidRPr="0065394C" w:rsidRDefault="0065394C" w:rsidP="00120490">
            <w:pPr>
              <w:jc w:val="both"/>
            </w:pPr>
          </w:p>
        </w:tc>
      </w:tr>
      <w:tr w:rsidR="0065394C" w:rsidTr="00120490">
        <w:tc>
          <w:tcPr>
            <w:tcW w:w="3086" w:type="dxa"/>
            <w:shd w:val="clear" w:color="auto" w:fill="F7CAAC"/>
          </w:tcPr>
          <w:p w:rsidR="0065394C" w:rsidRPr="0065394C" w:rsidRDefault="0065394C" w:rsidP="00120490">
            <w:pPr>
              <w:jc w:val="both"/>
              <w:rPr>
                <w:b/>
              </w:rPr>
            </w:pPr>
            <w:r w:rsidRPr="0065394C">
              <w:rPr>
                <w:b/>
              </w:rPr>
              <w:t>Způsob ověření studijních výsledků</w:t>
            </w:r>
          </w:p>
        </w:tc>
        <w:tc>
          <w:tcPr>
            <w:tcW w:w="3406" w:type="dxa"/>
            <w:gridSpan w:val="4"/>
          </w:tcPr>
          <w:p w:rsidR="0065394C" w:rsidRPr="0065394C" w:rsidRDefault="00677E14" w:rsidP="00120490">
            <w:pPr>
              <w:jc w:val="both"/>
            </w:pPr>
            <w:r>
              <w:t>z</w:t>
            </w:r>
            <w:r w:rsidR="0065394C" w:rsidRPr="0065394C">
              <w:t>ápočet, zkouška</w:t>
            </w:r>
          </w:p>
        </w:tc>
        <w:tc>
          <w:tcPr>
            <w:tcW w:w="2156" w:type="dxa"/>
            <w:shd w:val="clear" w:color="auto" w:fill="F7CAAC"/>
          </w:tcPr>
          <w:p w:rsidR="0065394C" w:rsidRDefault="0065394C" w:rsidP="00120490">
            <w:pPr>
              <w:jc w:val="both"/>
              <w:rPr>
                <w:b/>
              </w:rPr>
            </w:pPr>
            <w:r>
              <w:rPr>
                <w:b/>
              </w:rPr>
              <w:t>Forma výuky</w:t>
            </w:r>
          </w:p>
        </w:tc>
        <w:tc>
          <w:tcPr>
            <w:tcW w:w="1207" w:type="dxa"/>
            <w:gridSpan w:val="2"/>
          </w:tcPr>
          <w:p w:rsidR="0065394C" w:rsidRDefault="00677E14" w:rsidP="00120490">
            <w:pPr>
              <w:jc w:val="both"/>
            </w:pPr>
            <w:r>
              <w:t>p</w:t>
            </w:r>
            <w:r w:rsidR="0065394C">
              <w:t>řednáška, seminář</w:t>
            </w:r>
          </w:p>
        </w:tc>
      </w:tr>
      <w:tr w:rsidR="0065394C" w:rsidTr="00120490">
        <w:tc>
          <w:tcPr>
            <w:tcW w:w="3086" w:type="dxa"/>
            <w:shd w:val="clear" w:color="auto" w:fill="F7CAAC"/>
          </w:tcPr>
          <w:p w:rsidR="0065394C" w:rsidRPr="0065394C" w:rsidRDefault="0065394C" w:rsidP="00120490">
            <w:pPr>
              <w:jc w:val="both"/>
              <w:rPr>
                <w:b/>
              </w:rPr>
            </w:pPr>
            <w:r w:rsidRPr="0065394C">
              <w:rPr>
                <w:b/>
              </w:rPr>
              <w:t>Forma způsobu ověření studijních výsledků a další požadavky na studenta</w:t>
            </w:r>
          </w:p>
        </w:tc>
        <w:tc>
          <w:tcPr>
            <w:tcW w:w="6769" w:type="dxa"/>
            <w:gridSpan w:val="7"/>
            <w:tcBorders>
              <w:bottom w:val="nil"/>
            </w:tcBorders>
          </w:tcPr>
          <w:p w:rsidR="0065394C" w:rsidRPr="0065394C" w:rsidRDefault="0065394C" w:rsidP="00120490">
            <w:pPr>
              <w:jc w:val="both"/>
            </w:pPr>
            <w:r w:rsidRPr="0065394C">
              <w:t>Způsob zakončení předmětu – zápočet, zkouška</w:t>
            </w:r>
          </w:p>
          <w:p w:rsidR="0065394C" w:rsidRPr="0065394C" w:rsidRDefault="0065394C" w:rsidP="00F1465F">
            <w:r w:rsidRPr="0065394C">
              <w:t>Požadavky na zápočet</w:t>
            </w:r>
            <w:r>
              <w:t>:</w:t>
            </w:r>
            <w:r w:rsidR="00F1465F">
              <w:t xml:space="preserve"> </w:t>
            </w:r>
            <w:r w:rsidRPr="0065394C">
              <w:t>vypracování seminární práce dle požadavků vyučujícího, 80% aktivní účast na seminářích.</w:t>
            </w:r>
          </w:p>
          <w:p w:rsidR="0065394C" w:rsidRPr="0065394C" w:rsidRDefault="0065394C" w:rsidP="00F1465F">
            <w:r w:rsidRPr="0065394C">
              <w:t>Požadavky na zkoušku</w:t>
            </w:r>
            <w:r>
              <w:t>:</w:t>
            </w:r>
            <w:r w:rsidR="00F1465F">
              <w:t xml:space="preserve"> </w:t>
            </w:r>
            <w:r w:rsidRPr="0065394C">
              <w:t>písemný musí být napsán alespoň na 60 %, následuje ústní zkouška v rozsahu znalostí přednášek a seminářů.</w:t>
            </w:r>
          </w:p>
        </w:tc>
      </w:tr>
      <w:tr w:rsidR="0065394C" w:rsidTr="0065394C">
        <w:trPr>
          <w:trHeight w:val="73"/>
        </w:trPr>
        <w:tc>
          <w:tcPr>
            <w:tcW w:w="9855" w:type="dxa"/>
            <w:gridSpan w:val="8"/>
            <w:tcBorders>
              <w:top w:val="nil"/>
            </w:tcBorders>
          </w:tcPr>
          <w:p w:rsidR="0065394C" w:rsidRPr="0065394C" w:rsidRDefault="0065394C" w:rsidP="00120490">
            <w:pPr>
              <w:jc w:val="both"/>
            </w:pPr>
          </w:p>
        </w:tc>
      </w:tr>
      <w:tr w:rsidR="0065394C" w:rsidTr="00120490">
        <w:trPr>
          <w:trHeight w:val="197"/>
        </w:trPr>
        <w:tc>
          <w:tcPr>
            <w:tcW w:w="3086" w:type="dxa"/>
            <w:tcBorders>
              <w:top w:val="nil"/>
            </w:tcBorders>
            <w:shd w:val="clear" w:color="auto" w:fill="F7CAAC"/>
          </w:tcPr>
          <w:p w:rsidR="0065394C" w:rsidRPr="0065394C" w:rsidRDefault="0065394C" w:rsidP="00120490">
            <w:pPr>
              <w:jc w:val="both"/>
              <w:rPr>
                <w:b/>
              </w:rPr>
            </w:pPr>
            <w:r w:rsidRPr="0065394C">
              <w:rPr>
                <w:b/>
              </w:rPr>
              <w:t>Garant předmětu</w:t>
            </w:r>
          </w:p>
        </w:tc>
        <w:tc>
          <w:tcPr>
            <w:tcW w:w="6769" w:type="dxa"/>
            <w:gridSpan w:val="7"/>
            <w:tcBorders>
              <w:top w:val="nil"/>
            </w:tcBorders>
          </w:tcPr>
          <w:p w:rsidR="0065394C" w:rsidRPr="0065394C" w:rsidRDefault="0065394C" w:rsidP="00120490">
            <w:pPr>
              <w:jc w:val="both"/>
            </w:pPr>
            <w:r w:rsidRPr="0065394C">
              <w:t>Ing. Janka Vydrová, Ph.D.</w:t>
            </w:r>
          </w:p>
        </w:tc>
      </w:tr>
      <w:tr w:rsidR="0065394C" w:rsidTr="00120490">
        <w:trPr>
          <w:trHeight w:val="243"/>
        </w:trPr>
        <w:tc>
          <w:tcPr>
            <w:tcW w:w="3086" w:type="dxa"/>
            <w:tcBorders>
              <w:top w:val="nil"/>
            </w:tcBorders>
            <w:shd w:val="clear" w:color="auto" w:fill="F7CAAC"/>
          </w:tcPr>
          <w:p w:rsidR="0065394C" w:rsidRPr="0065394C" w:rsidRDefault="0065394C" w:rsidP="00120490">
            <w:pPr>
              <w:jc w:val="both"/>
              <w:rPr>
                <w:b/>
              </w:rPr>
            </w:pPr>
            <w:r w:rsidRPr="0065394C">
              <w:rPr>
                <w:b/>
              </w:rPr>
              <w:t>Zapojení garanta do výuky předmětu</w:t>
            </w:r>
          </w:p>
        </w:tc>
        <w:tc>
          <w:tcPr>
            <w:tcW w:w="6769" w:type="dxa"/>
            <w:gridSpan w:val="7"/>
            <w:tcBorders>
              <w:top w:val="nil"/>
            </w:tcBorders>
          </w:tcPr>
          <w:p w:rsidR="0065394C" w:rsidRPr="0065394C" w:rsidRDefault="0065394C" w:rsidP="00677E14">
            <w:pPr>
              <w:jc w:val="both"/>
            </w:pPr>
            <w:r w:rsidRPr="0065394C">
              <w:t xml:space="preserve">Garant se podílí na přednášení v rozsahu 100 %, dále stanovuje koncepci </w:t>
            </w:r>
            <w:r w:rsidR="00677E14">
              <w:t>seminářů</w:t>
            </w:r>
            <w:r w:rsidRPr="0065394C">
              <w:t xml:space="preserve"> a dohlíží na jejich jednotné vedení.</w:t>
            </w:r>
          </w:p>
        </w:tc>
      </w:tr>
      <w:tr w:rsidR="0065394C" w:rsidTr="00120490">
        <w:tc>
          <w:tcPr>
            <w:tcW w:w="3086" w:type="dxa"/>
            <w:shd w:val="clear" w:color="auto" w:fill="F7CAAC"/>
          </w:tcPr>
          <w:p w:rsidR="0065394C" w:rsidRPr="0065394C" w:rsidRDefault="0065394C" w:rsidP="00120490">
            <w:pPr>
              <w:jc w:val="both"/>
              <w:rPr>
                <w:b/>
              </w:rPr>
            </w:pPr>
            <w:r w:rsidRPr="0065394C">
              <w:rPr>
                <w:b/>
              </w:rPr>
              <w:t>Vyučující</w:t>
            </w:r>
          </w:p>
        </w:tc>
        <w:tc>
          <w:tcPr>
            <w:tcW w:w="6769" w:type="dxa"/>
            <w:gridSpan w:val="7"/>
            <w:tcBorders>
              <w:bottom w:val="nil"/>
            </w:tcBorders>
          </w:tcPr>
          <w:p w:rsidR="0065394C" w:rsidRPr="0065394C" w:rsidRDefault="0065394C" w:rsidP="0065394C">
            <w:pPr>
              <w:jc w:val="both"/>
            </w:pPr>
            <w:r w:rsidRPr="0065394C">
              <w:t>Ing. Janka Vydrová, Ph.D.</w:t>
            </w:r>
            <w:r>
              <w:t xml:space="preserve"> </w:t>
            </w:r>
            <w:r w:rsidRPr="0065394C">
              <w:t>– přednášky (100%)</w:t>
            </w:r>
          </w:p>
        </w:tc>
      </w:tr>
      <w:tr w:rsidR="0065394C" w:rsidTr="0065394C">
        <w:trPr>
          <w:trHeight w:val="70"/>
        </w:trPr>
        <w:tc>
          <w:tcPr>
            <w:tcW w:w="9855" w:type="dxa"/>
            <w:gridSpan w:val="8"/>
            <w:tcBorders>
              <w:top w:val="nil"/>
            </w:tcBorders>
          </w:tcPr>
          <w:p w:rsidR="0065394C" w:rsidRPr="0065394C" w:rsidRDefault="0065394C" w:rsidP="00120490">
            <w:pPr>
              <w:jc w:val="both"/>
            </w:pPr>
          </w:p>
        </w:tc>
      </w:tr>
      <w:tr w:rsidR="0065394C" w:rsidTr="00120490">
        <w:tc>
          <w:tcPr>
            <w:tcW w:w="3086" w:type="dxa"/>
            <w:shd w:val="clear" w:color="auto" w:fill="F7CAAC"/>
          </w:tcPr>
          <w:p w:rsidR="0065394C" w:rsidRPr="0065394C" w:rsidRDefault="0065394C" w:rsidP="00120490">
            <w:pPr>
              <w:jc w:val="both"/>
              <w:rPr>
                <w:b/>
              </w:rPr>
            </w:pPr>
            <w:r w:rsidRPr="0065394C">
              <w:rPr>
                <w:b/>
              </w:rPr>
              <w:t>Stručná anotace předmětu</w:t>
            </w:r>
          </w:p>
        </w:tc>
        <w:tc>
          <w:tcPr>
            <w:tcW w:w="6769" w:type="dxa"/>
            <w:gridSpan w:val="7"/>
            <w:tcBorders>
              <w:bottom w:val="nil"/>
            </w:tcBorders>
          </w:tcPr>
          <w:p w:rsidR="0065394C" w:rsidRPr="0065394C" w:rsidRDefault="0065394C" w:rsidP="00120490">
            <w:pPr>
              <w:jc w:val="both"/>
            </w:pPr>
          </w:p>
        </w:tc>
      </w:tr>
      <w:tr w:rsidR="0065394C" w:rsidTr="0065394C">
        <w:trPr>
          <w:trHeight w:val="3434"/>
        </w:trPr>
        <w:tc>
          <w:tcPr>
            <w:tcW w:w="9855" w:type="dxa"/>
            <w:gridSpan w:val="8"/>
            <w:tcBorders>
              <w:top w:val="nil"/>
              <w:bottom w:val="single" w:sz="12" w:space="0" w:color="auto"/>
            </w:tcBorders>
          </w:tcPr>
          <w:p w:rsidR="0065394C" w:rsidRPr="0065394C" w:rsidRDefault="0065394C" w:rsidP="00120490">
            <w:pPr>
              <w:jc w:val="both"/>
              <w:rPr>
                <w:color w:val="FF0000"/>
              </w:rPr>
            </w:pPr>
            <w:r w:rsidRPr="0065394C">
              <w:t xml:space="preserve">Cílem předmětu je předložit studentům základní znalosti z managementu zdravotnických zařízení. V návaznosti na obecné znalosti managementu si studenti osvojí specifika managementu ve zdravotnictví. Naučí se prakticky používat nástroje strategického řízení, jako je Balanced Scorecard a nástroje řízení rizik a časovou analýzu ve zdravotnických organizacích. Nedílnou součástí předmětu bude i aplikace základních funkcí řízení na management zdravotnických organizací, stejně tak představení různých přístupů ohodnocování a měření spokojenosti zaměstnanců i zákazníků.  </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Základy a specifika managementu ve zdravotnických zařízeních.</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 xml:space="preserve">Komunikace ve zdravotnických zařízeních. </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Motivační teorie v managementu zdravotnických zařízení.</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 xml:space="preserve">Týmová práce ve zdravotnických zařízeních. </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 xml:space="preserve">Základní funkce řízení - plánování, organizování, kontrola ve zdravotnických zařízeních. </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 xml:space="preserve">Osobnost zdravotnického personálu. </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Balanced Scorecard ve zdravotnictví.</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 xml:space="preserve">Hodnocení a řízení rizik ve zdravotnických zařízeních. </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Časová analýza v managementu zdravotnických zařízení.</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Spokojenost subjektů managementu ve zdravotnických zařízeních.</w:t>
            </w:r>
          </w:p>
        </w:tc>
      </w:tr>
      <w:tr w:rsidR="0065394C" w:rsidTr="00120490">
        <w:trPr>
          <w:trHeight w:val="265"/>
        </w:trPr>
        <w:tc>
          <w:tcPr>
            <w:tcW w:w="3653" w:type="dxa"/>
            <w:gridSpan w:val="2"/>
            <w:tcBorders>
              <w:top w:val="nil"/>
            </w:tcBorders>
            <w:shd w:val="clear" w:color="auto" w:fill="F7CAAC"/>
          </w:tcPr>
          <w:p w:rsidR="0065394C" w:rsidRPr="0065394C" w:rsidRDefault="0065394C" w:rsidP="00120490">
            <w:pPr>
              <w:jc w:val="both"/>
            </w:pPr>
            <w:r w:rsidRPr="0065394C">
              <w:rPr>
                <w:b/>
              </w:rPr>
              <w:t>Studijní literatura a studijní pomůcky</w:t>
            </w:r>
          </w:p>
        </w:tc>
        <w:tc>
          <w:tcPr>
            <w:tcW w:w="6202" w:type="dxa"/>
            <w:gridSpan w:val="6"/>
            <w:tcBorders>
              <w:top w:val="nil"/>
              <w:bottom w:val="nil"/>
            </w:tcBorders>
          </w:tcPr>
          <w:p w:rsidR="0065394C" w:rsidRPr="0065394C" w:rsidRDefault="0065394C" w:rsidP="00120490">
            <w:pPr>
              <w:jc w:val="both"/>
            </w:pPr>
          </w:p>
        </w:tc>
      </w:tr>
      <w:tr w:rsidR="0065394C" w:rsidTr="0065394C">
        <w:trPr>
          <w:trHeight w:val="566"/>
        </w:trPr>
        <w:tc>
          <w:tcPr>
            <w:tcW w:w="9855" w:type="dxa"/>
            <w:gridSpan w:val="8"/>
            <w:tcBorders>
              <w:top w:val="nil"/>
            </w:tcBorders>
          </w:tcPr>
          <w:p w:rsidR="0065394C" w:rsidRPr="0065394C" w:rsidRDefault="0065394C" w:rsidP="00120490">
            <w:pPr>
              <w:jc w:val="both"/>
              <w:rPr>
                <w:b/>
              </w:rPr>
            </w:pPr>
            <w:r w:rsidRPr="0065394C">
              <w:rPr>
                <w:b/>
              </w:rPr>
              <w:t xml:space="preserve">Základní literatura </w:t>
            </w:r>
          </w:p>
          <w:p w:rsidR="0065394C" w:rsidRPr="0065394C" w:rsidRDefault="0065394C" w:rsidP="00120490">
            <w:pPr>
              <w:jc w:val="both"/>
            </w:pPr>
            <w:r w:rsidRPr="0065394C">
              <w:t>BRABCOVÁ, I.</w:t>
            </w:r>
            <w:r>
              <w:t xml:space="preserve">, </w:t>
            </w:r>
            <w:r w:rsidRPr="0065394C">
              <w:t>BÁRTLOVÁ</w:t>
            </w:r>
            <w:r>
              <w:t>, S</w:t>
            </w:r>
            <w:r w:rsidRPr="0065394C">
              <w:rPr>
                <w:i/>
              </w:rPr>
              <w:t>. Management v ošetřovatelské praxi.</w:t>
            </w:r>
            <w:r w:rsidRPr="0065394C">
              <w:t xml:space="preserve"> Praha: NLN, Nakladatelství Lidové noviny, 2015, 287 s. ISBN 978-80-7422-402-7.</w:t>
            </w:r>
          </w:p>
          <w:p w:rsidR="0065394C" w:rsidRPr="0065394C" w:rsidRDefault="0065394C" w:rsidP="00120490">
            <w:pPr>
              <w:jc w:val="both"/>
            </w:pPr>
            <w:r w:rsidRPr="0065394C">
              <w:t xml:space="preserve">ČASTORÁL, Z. </w:t>
            </w:r>
            <w:r w:rsidRPr="0065394C">
              <w:rPr>
                <w:i/>
              </w:rPr>
              <w:t>Management rizik v současných podmínkách.</w:t>
            </w:r>
            <w:r w:rsidRPr="0065394C">
              <w:t xml:space="preserve"> Vydání I. Praha: Univerzita Jana Amose Komenského, 2017, 268 s. ISBN 978-80-7452-132-4.</w:t>
            </w:r>
          </w:p>
          <w:p w:rsidR="0065394C" w:rsidRPr="0065394C" w:rsidRDefault="0065394C" w:rsidP="00120490">
            <w:pPr>
              <w:jc w:val="both"/>
            </w:pPr>
            <w:r w:rsidRPr="0065394C">
              <w:t xml:space="preserve">OLDEN, P.C. </w:t>
            </w:r>
            <w:r w:rsidRPr="0065394C">
              <w:rPr>
                <w:i/>
              </w:rPr>
              <w:t>Management of healthcare organizations: an introduction.</w:t>
            </w:r>
            <w:r w:rsidRPr="0065394C">
              <w:t xml:space="preserve"> Chicago, Ill.: Health Administration Press, 2011, 329 s. ISBN 978-1-56793-413-7.</w:t>
            </w:r>
          </w:p>
          <w:p w:rsidR="0065394C" w:rsidRPr="0065394C" w:rsidRDefault="0065394C" w:rsidP="00120490">
            <w:pPr>
              <w:jc w:val="both"/>
            </w:pPr>
            <w:r w:rsidRPr="0065394C">
              <w:t>PORVAZNÍK, J., VYDROVÁ, J.</w:t>
            </w:r>
            <w:r>
              <w:t>,</w:t>
            </w:r>
            <w:r w:rsidRPr="0065394C">
              <w:t xml:space="preserve"> LJUDVIGOVÁ</w:t>
            </w:r>
            <w:r>
              <w:t>, I</w:t>
            </w:r>
            <w:r w:rsidRPr="0065394C">
              <w:t xml:space="preserve">. </w:t>
            </w:r>
            <w:r w:rsidRPr="0065394C">
              <w:rPr>
                <w:i/>
              </w:rPr>
              <w:t>Celostní management.</w:t>
            </w:r>
            <w:r w:rsidRPr="0065394C">
              <w:t xml:space="preserve"> 6. přepracované a dopl. vyd. Bratislava: IRIS, 2016, 362 s. ISBN 978-80-8153-062-3.</w:t>
            </w:r>
          </w:p>
          <w:p w:rsidR="0065394C" w:rsidRPr="0065394C" w:rsidRDefault="0065394C" w:rsidP="00120490">
            <w:pPr>
              <w:jc w:val="both"/>
            </w:pPr>
            <w:r w:rsidRPr="0065394C">
              <w:t xml:space="preserve">ŠUPŠÁKOVÁ, P. </w:t>
            </w:r>
            <w:r w:rsidRPr="0065394C">
              <w:rPr>
                <w:i/>
              </w:rPr>
              <w:t>Řízení rizik při poskytování zdravotních služeb: manuál pro praxi.</w:t>
            </w:r>
            <w:r w:rsidRPr="0065394C">
              <w:t xml:space="preserve"> Praha: Grada, 2017, 260</w:t>
            </w:r>
            <w:r>
              <w:t xml:space="preserve"> s</w:t>
            </w:r>
            <w:r w:rsidRPr="0065394C">
              <w:t>. ISBN 978-80-271-0062-0.</w:t>
            </w:r>
          </w:p>
          <w:p w:rsidR="0065394C" w:rsidRPr="0065394C" w:rsidRDefault="0065394C" w:rsidP="00120490">
            <w:pPr>
              <w:jc w:val="both"/>
            </w:pPr>
            <w:r w:rsidRPr="0065394C">
              <w:t>ZLÁMAL, J., VOMÁČKA</w:t>
            </w:r>
            <w:r>
              <w:t>, J.</w:t>
            </w:r>
            <w:r w:rsidRPr="0065394C">
              <w:t>,</w:t>
            </w:r>
            <w:r>
              <w:t xml:space="preserve"> </w:t>
            </w:r>
            <w:r w:rsidRPr="0065394C">
              <w:t>MIKŠOVÁ,</w:t>
            </w:r>
            <w:r>
              <w:t xml:space="preserve"> Z</w:t>
            </w:r>
            <w:r w:rsidRPr="0065394C">
              <w:t xml:space="preserve">. </w:t>
            </w:r>
            <w:r w:rsidRPr="0065394C">
              <w:rPr>
                <w:i/>
              </w:rPr>
              <w:t xml:space="preserve">Základy managementu: pro posluchače zdravotnických oborů. </w:t>
            </w:r>
            <w:r w:rsidRPr="0065394C">
              <w:t>Olomouc: Computer Media, 2014, 108 s. ISBN 978-80-7402-157-2.</w:t>
            </w:r>
          </w:p>
          <w:p w:rsidR="0065394C" w:rsidRPr="0065394C" w:rsidRDefault="0065394C" w:rsidP="00120490">
            <w:pPr>
              <w:jc w:val="both"/>
              <w:rPr>
                <w:b/>
              </w:rPr>
            </w:pPr>
            <w:r w:rsidRPr="0065394C">
              <w:rPr>
                <w:b/>
              </w:rPr>
              <w:t xml:space="preserve">Doporučená literatura </w:t>
            </w:r>
          </w:p>
          <w:p w:rsidR="0065394C" w:rsidRPr="0065394C" w:rsidRDefault="0065394C" w:rsidP="00120490">
            <w:pPr>
              <w:jc w:val="both"/>
            </w:pPr>
            <w:r w:rsidRPr="0065394C">
              <w:t xml:space="preserve">FONTANA, D. </w:t>
            </w:r>
            <w:r w:rsidRPr="0065394C">
              <w:rPr>
                <w:i/>
              </w:rPr>
              <w:t>Sociální dovednosti v praxi</w:t>
            </w:r>
            <w:r w:rsidRPr="0065394C">
              <w:t>. Praha: Portál, 2017, 119 s. ISBN 978-80-262-1197-6.</w:t>
            </w:r>
          </w:p>
          <w:p w:rsidR="0065394C" w:rsidRPr="0065394C" w:rsidRDefault="0065394C" w:rsidP="00120490">
            <w:pPr>
              <w:jc w:val="both"/>
            </w:pPr>
            <w:r w:rsidRPr="0065394C">
              <w:t xml:space="preserve">HEKELOVÁ, Z. </w:t>
            </w:r>
            <w:r w:rsidRPr="0065394C">
              <w:rPr>
                <w:i/>
              </w:rPr>
              <w:t>Manažerské znalosti a dovednosti pro sestry.</w:t>
            </w:r>
            <w:r w:rsidRPr="0065394C">
              <w:t xml:space="preserve"> Praha: Grada, 2012, 124 s. ISBN 978-80-247-4032-4.</w:t>
            </w:r>
          </w:p>
          <w:p w:rsidR="0065394C" w:rsidRPr="0065394C" w:rsidRDefault="0065394C" w:rsidP="00120490">
            <w:pPr>
              <w:jc w:val="both"/>
            </w:pPr>
            <w:r w:rsidRPr="0065394C">
              <w:t>KAPLAN, R.S.</w:t>
            </w:r>
            <w:r>
              <w:t>,</w:t>
            </w:r>
            <w:r w:rsidRPr="0065394C">
              <w:t xml:space="preserve"> NORTON</w:t>
            </w:r>
            <w:r>
              <w:t>,</w:t>
            </w:r>
            <w:r w:rsidRPr="0065394C">
              <w:t xml:space="preserve"> D.P. </w:t>
            </w:r>
            <w:r w:rsidRPr="0065394C">
              <w:rPr>
                <w:i/>
              </w:rPr>
              <w:t xml:space="preserve">Balanced scorecard: strategický systém měření výkonnosti podniku. </w:t>
            </w:r>
            <w:r w:rsidRPr="0065394C">
              <w:t>5. vyd. Praha: Management Press, 2007, 267 s. ISBN 978-80-7261-177-5.</w:t>
            </w:r>
          </w:p>
          <w:p w:rsidR="0065394C" w:rsidRPr="0065394C" w:rsidRDefault="0065394C" w:rsidP="00120490">
            <w:pPr>
              <w:jc w:val="both"/>
            </w:pPr>
            <w:r w:rsidRPr="0065394C">
              <w:t>KELNAROVÁ, J.</w:t>
            </w:r>
            <w:r>
              <w:t>,</w:t>
            </w:r>
            <w:r w:rsidRPr="0065394C">
              <w:t xml:space="preserve"> MATĚJKOVÁ</w:t>
            </w:r>
            <w:r>
              <w:t>, E</w:t>
            </w:r>
            <w:r w:rsidRPr="0065394C">
              <w:t xml:space="preserve">. </w:t>
            </w:r>
            <w:r w:rsidRPr="0065394C">
              <w:rPr>
                <w:i/>
              </w:rPr>
              <w:t>Psychologie: pro studenty zdravotnických oborů.</w:t>
            </w:r>
            <w:r w:rsidRPr="0065394C">
              <w:t xml:space="preserve"> Praha: Grada, 2010. ISBN 978-80-247-3270-1.</w:t>
            </w:r>
          </w:p>
          <w:p w:rsidR="0065394C" w:rsidRPr="0065394C" w:rsidRDefault="0065394C" w:rsidP="00120490">
            <w:pPr>
              <w:jc w:val="both"/>
            </w:pPr>
            <w:r w:rsidRPr="0065394C">
              <w:t>ONDRUŠ, P.</w:t>
            </w:r>
            <w:r>
              <w:t>,</w:t>
            </w:r>
            <w:r w:rsidRPr="0065394C">
              <w:t xml:space="preserve"> ONDRUŠOVÁ</w:t>
            </w:r>
            <w:r>
              <w:t>, I</w:t>
            </w:r>
            <w:r w:rsidRPr="0065394C">
              <w:t xml:space="preserve">. </w:t>
            </w:r>
            <w:r w:rsidRPr="0065394C">
              <w:rPr>
                <w:i/>
              </w:rPr>
              <w:t>Manažment a financovanie v zdravotníctve: príručka zdravotníckého manažéra.</w:t>
            </w:r>
            <w:r w:rsidRPr="0065394C">
              <w:t xml:space="preserve"> Banská Bystrica: </w:t>
            </w:r>
            <w:r>
              <w:t>Matica slovenská</w:t>
            </w:r>
            <w:r w:rsidRPr="0065394C">
              <w:t>, 2017, 325 s. ISBN 978-80-972535-9-2.</w:t>
            </w:r>
          </w:p>
          <w:p w:rsidR="0065394C" w:rsidRPr="0065394C" w:rsidRDefault="0065394C" w:rsidP="0065394C">
            <w:pPr>
              <w:jc w:val="both"/>
            </w:pPr>
            <w:r w:rsidRPr="0065394C">
              <w:lastRenderedPageBreak/>
              <w:t>ZÍTKOVÁ, M., POKORNÁ</w:t>
            </w:r>
            <w:r>
              <w:t xml:space="preserve">, A., </w:t>
            </w:r>
            <w:r w:rsidRPr="0065394C">
              <w:t>MIČUDOVÁ</w:t>
            </w:r>
            <w:r>
              <w:t>, E</w:t>
            </w:r>
            <w:r w:rsidRPr="0065394C">
              <w:t xml:space="preserve">. </w:t>
            </w:r>
            <w:r w:rsidRPr="0065394C">
              <w:rPr>
                <w:i/>
              </w:rPr>
              <w:t>Vedení nových pracovníků v ošetřovatelské praxi: pro staniční a vrchní sestry</w:t>
            </w:r>
            <w:r w:rsidRPr="0065394C">
              <w:t>. Praha: Grada, 2015, 165 s. ISBN 978-80-247-5094-1.</w:t>
            </w:r>
          </w:p>
        </w:tc>
      </w:tr>
      <w:tr w:rsidR="0065394C"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5394C" w:rsidRPr="0065394C" w:rsidRDefault="0065394C" w:rsidP="00120490">
            <w:pPr>
              <w:jc w:val="center"/>
              <w:rPr>
                <w:b/>
              </w:rPr>
            </w:pPr>
            <w:r w:rsidRPr="0065394C">
              <w:rPr>
                <w:b/>
              </w:rPr>
              <w:lastRenderedPageBreak/>
              <w:t>Informace ke kombinované nebo distanční formě</w:t>
            </w:r>
          </w:p>
        </w:tc>
      </w:tr>
      <w:tr w:rsidR="0065394C" w:rsidTr="00120490">
        <w:tc>
          <w:tcPr>
            <w:tcW w:w="4787" w:type="dxa"/>
            <w:gridSpan w:val="3"/>
            <w:tcBorders>
              <w:top w:val="single" w:sz="2" w:space="0" w:color="auto"/>
            </w:tcBorders>
            <w:shd w:val="clear" w:color="auto" w:fill="F7CAAC"/>
          </w:tcPr>
          <w:p w:rsidR="0065394C" w:rsidRPr="0065394C" w:rsidRDefault="0065394C" w:rsidP="00120490">
            <w:pPr>
              <w:jc w:val="both"/>
            </w:pPr>
            <w:r w:rsidRPr="0065394C">
              <w:rPr>
                <w:b/>
              </w:rPr>
              <w:t>Rozsah konzultací (soustředění)</w:t>
            </w:r>
          </w:p>
        </w:tc>
        <w:tc>
          <w:tcPr>
            <w:tcW w:w="889" w:type="dxa"/>
            <w:tcBorders>
              <w:top w:val="single" w:sz="2" w:space="0" w:color="auto"/>
            </w:tcBorders>
          </w:tcPr>
          <w:p w:rsidR="0065394C" w:rsidRPr="0065394C" w:rsidRDefault="0065394C" w:rsidP="00120490">
            <w:pPr>
              <w:jc w:val="both"/>
            </w:pPr>
            <w:r w:rsidRPr="0065394C">
              <w:t>15</w:t>
            </w:r>
          </w:p>
        </w:tc>
        <w:tc>
          <w:tcPr>
            <w:tcW w:w="4179" w:type="dxa"/>
            <w:gridSpan w:val="4"/>
            <w:tcBorders>
              <w:top w:val="single" w:sz="2" w:space="0" w:color="auto"/>
            </w:tcBorders>
            <w:shd w:val="clear" w:color="auto" w:fill="F7CAAC"/>
          </w:tcPr>
          <w:p w:rsidR="0065394C" w:rsidRDefault="0065394C" w:rsidP="00120490">
            <w:pPr>
              <w:jc w:val="both"/>
              <w:rPr>
                <w:b/>
              </w:rPr>
            </w:pPr>
            <w:r>
              <w:rPr>
                <w:b/>
              </w:rPr>
              <w:t xml:space="preserve">hodin </w:t>
            </w:r>
          </w:p>
        </w:tc>
      </w:tr>
      <w:tr w:rsidR="0065394C" w:rsidTr="00120490">
        <w:tc>
          <w:tcPr>
            <w:tcW w:w="9855" w:type="dxa"/>
            <w:gridSpan w:val="8"/>
            <w:shd w:val="clear" w:color="auto" w:fill="F7CAAC"/>
          </w:tcPr>
          <w:p w:rsidR="0065394C" w:rsidRPr="0065394C" w:rsidRDefault="0065394C" w:rsidP="00120490">
            <w:pPr>
              <w:jc w:val="both"/>
              <w:rPr>
                <w:b/>
              </w:rPr>
            </w:pPr>
            <w:r w:rsidRPr="0065394C">
              <w:rPr>
                <w:b/>
              </w:rPr>
              <w:t>Informace o způsobu kontaktu s vyučujícím</w:t>
            </w:r>
          </w:p>
        </w:tc>
      </w:tr>
      <w:tr w:rsidR="0065394C" w:rsidTr="0065394C">
        <w:trPr>
          <w:trHeight w:val="674"/>
        </w:trPr>
        <w:tc>
          <w:tcPr>
            <w:tcW w:w="9855" w:type="dxa"/>
            <w:gridSpan w:val="8"/>
          </w:tcPr>
          <w:p w:rsidR="0065394C" w:rsidRPr="0065394C" w:rsidRDefault="0065394C" w:rsidP="00120490">
            <w:pPr>
              <w:jc w:val="both"/>
            </w:pPr>
            <w:r w:rsidRPr="0065394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5394C" w:rsidRDefault="0065394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0724" w:rsidTr="00E0430C">
        <w:tc>
          <w:tcPr>
            <w:tcW w:w="9855" w:type="dxa"/>
            <w:gridSpan w:val="8"/>
            <w:tcBorders>
              <w:bottom w:val="double" w:sz="4" w:space="0" w:color="auto"/>
            </w:tcBorders>
            <w:shd w:val="clear" w:color="auto" w:fill="BDD6EE"/>
          </w:tcPr>
          <w:p w:rsidR="00B60724" w:rsidRDefault="00B60724" w:rsidP="00E0430C">
            <w:pPr>
              <w:jc w:val="both"/>
              <w:rPr>
                <w:b/>
                <w:sz w:val="28"/>
              </w:rPr>
            </w:pPr>
            <w:r>
              <w:lastRenderedPageBreak/>
              <w:br w:type="page"/>
            </w:r>
            <w:r>
              <w:rPr>
                <w:b/>
                <w:sz w:val="28"/>
              </w:rPr>
              <w:t>B-III – Charakteristika studijního předmětu</w:t>
            </w:r>
          </w:p>
        </w:tc>
      </w:tr>
      <w:tr w:rsidR="00B60724" w:rsidTr="00E0430C">
        <w:tc>
          <w:tcPr>
            <w:tcW w:w="3086" w:type="dxa"/>
            <w:tcBorders>
              <w:top w:val="double" w:sz="4" w:space="0" w:color="auto"/>
            </w:tcBorders>
            <w:shd w:val="clear" w:color="auto" w:fill="F7CAAC"/>
          </w:tcPr>
          <w:p w:rsidR="00B60724" w:rsidRPr="0075086B" w:rsidRDefault="00B60724" w:rsidP="00E0430C">
            <w:pPr>
              <w:jc w:val="both"/>
              <w:rPr>
                <w:b/>
              </w:rPr>
            </w:pPr>
            <w:r w:rsidRPr="0075086B">
              <w:rPr>
                <w:b/>
              </w:rPr>
              <w:t>Název studijního předmětu</w:t>
            </w:r>
          </w:p>
        </w:tc>
        <w:tc>
          <w:tcPr>
            <w:tcW w:w="6769" w:type="dxa"/>
            <w:gridSpan w:val="7"/>
            <w:tcBorders>
              <w:top w:val="double" w:sz="4" w:space="0" w:color="auto"/>
            </w:tcBorders>
          </w:tcPr>
          <w:p w:rsidR="00B60724" w:rsidRPr="0075086B" w:rsidRDefault="00B60724" w:rsidP="00E0430C">
            <w:pPr>
              <w:jc w:val="both"/>
            </w:pPr>
            <w:r w:rsidRPr="0075086B">
              <w:t>Ekonomie I</w:t>
            </w:r>
          </w:p>
        </w:tc>
      </w:tr>
      <w:tr w:rsidR="00B60724" w:rsidTr="00E0430C">
        <w:tc>
          <w:tcPr>
            <w:tcW w:w="3086" w:type="dxa"/>
            <w:shd w:val="clear" w:color="auto" w:fill="F7CAAC"/>
          </w:tcPr>
          <w:p w:rsidR="00B60724" w:rsidRPr="0075086B" w:rsidRDefault="00B60724" w:rsidP="00E0430C">
            <w:pPr>
              <w:jc w:val="both"/>
              <w:rPr>
                <w:b/>
              </w:rPr>
            </w:pPr>
            <w:r w:rsidRPr="0075086B">
              <w:rPr>
                <w:b/>
              </w:rPr>
              <w:t>Typ předmětu</w:t>
            </w:r>
          </w:p>
        </w:tc>
        <w:tc>
          <w:tcPr>
            <w:tcW w:w="3406" w:type="dxa"/>
            <w:gridSpan w:val="4"/>
          </w:tcPr>
          <w:p w:rsidR="00B60724" w:rsidRPr="0075086B" w:rsidRDefault="00B60724" w:rsidP="00E0430C">
            <w:pPr>
              <w:jc w:val="both"/>
            </w:pPr>
            <w:r>
              <w:t>p</w:t>
            </w:r>
            <w:r w:rsidRPr="0075086B">
              <w:t>ovinný „ZT“</w:t>
            </w:r>
          </w:p>
        </w:tc>
        <w:tc>
          <w:tcPr>
            <w:tcW w:w="2695" w:type="dxa"/>
            <w:gridSpan w:val="2"/>
            <w:shd w:val="clear" w:color="auto" w:fill="F7CAAC"/>
          </w:tcPr>
          <w:p w:rsidR="00B60724" w:rsidRPr="0075086B" w:rsidRDefault="00B60724" w:rsidP="00E0430C">
            <w:pPr>
              <w:jc w:val="both"/>
            </w:pPr>
            <w:r w:rsidRPr="0075086B">
              <w:rPr>
                <w:b/>
              </w:rPr>
              <w:t>doporučený ročník / semestr</w:t>
            </w:r>
          </w:p>
        </w:tc>
        <w:tc>
          <w:tcPr>
            <w:tcW w:w="668" w:type="dxa"/>
          </w:tcPr>
          <w:p w:rsidR="00B60724" w:rsidRPr="0075086B" w:rsidRDefault="00B60724" w:rsidP="00E0430C">
            <w:pPr>
              <w:jc w:val="both"/>
            </w:pPr>
            <w:r w:rsidRPr="0075086B">
              <w:t>1/Z</w:t>
            </w:r>
          </w:p>
        </w:tc>
      </w:tr>
      <w:tr w:rsidR="00B60724" w:rsidTr="00E0430C">
        <w:tc>
          <w:tcPr>
            <w:tcW w:w="3086" w:type="dxa"/>
            <w:shd w:val="clear" w:color="auto" w:fill="F7CAAC"/>
          </w:tcPr>
          <w:p w:rsidR="00B60724" w:rsidRPr="0075086B" w:rsidRDefault="00B60724" w:rsidP="00E0430C">
            <w:pPr>
              <w:jc w:val="both"/>
              <w:rPr>
                <w:b/>
              </w:rPr>
            </w:pPr>
            <w:r w:rsidRPr="0075086B">
              <w:rPr>
                <w:b/>
              </w:rPr>
              <w:t>Rozsah studijního předmětu</w:t>
            </w:r>
          </w:p>
        </w:tc>
        <w:tc>
          <w:tcPr>
            <w:tcW w:w="1701" w:type="dxa"/>
            <w:gridSpan w:val="2"/>
          </w:tcPr>
          <w:p w:rsidR="00B60724" w:rsidRPr="0075086B" w:rsidRDefault="00B60724" w:rsidP="00E0430C">
            <w:pPr>
              <w:jc w:val="both"/>
            </w:pPr>
            <w:r w:rsidRPr="0075086B">
              <w:t>26p + 26s</w:t>
            </w:r>
          </w:p>
        </w:tc>
        <w:tc>
          <w:tcPr>
            <w:tcW w:w="889" w:type="dxa"/>
            <w:shd w:val="clear" w:color="auto" w:fill="F7CAAC"/>
          </w:tcPr>
          <w:p w:rsidR="00B60724" w:rsidRPr="0075086B" w:rsidRDefault="00B60724" w:rsidP="00E0430C">
            <w:pPr>
              <w:jc w:val="both"/>
              <w:rPr>
                <w:b/>
              </w:rPr>
            </w:pPr>
            <w:r w:rsidRPr="0075086B">
              <w:rPr>
                <w:b/>
              </w:rPr>
              <w:t xml:space="preserve">hod. </w:t>
            </w:r>
          </w:p>
        </w:tc>
        <w:tc>
          <w:tcPr>
            <w:tcW w:w="816" w:type="dxa"/>
          </w:tcPr>
          <w:p w:rsidR="00B60724" w:rsidRPr="0075086B" w:rsidRDefault="00B60724" w:rsidP="00E0430C">
            <w:pPr>
              <w:jc w:val="both"/>
            </w:pPr>
            <w:r w:rsidRPr="0075086B">
              <w:t>52</w:t>
            </w:r>
          </w:p>
        </w:tc>
        <w:tc>
          <w:tcPr>
            <w:tcW w:w="2156" w:type="dxa"/>
            <w:shd w:val="clear" w:color="auto" w:fill="F7CAAC"/>
          </w:tcPr>
          <w:p w:rsidR="00B60724" w:rsidRPr="0075086B" w:rsidRDefault="00B60724" w:rsidP="00E0430C">
            <w:pPr>
              <w:jc w:val="both"/>
              <w:rPr>
                <w:b/>
              </w:rPr>
            </w:pPr>
            <w:r w:rsidRPr="0075086B">
              <w:rPr>
                <w:b/>
              </w:rPr>
              <w:t>kreditů</w:t>
            </w:r>
          </w:p>
        </w:tc>
        <w:tc>
          <w:tcPr>
            <w:tcW w:w="1207" w:type="dxa"/>
            <w:gridSpan w:val="2"/>
          </w:tcPr>
          <w:p w:rsidR="00B60724" w:rsidRPr="0075086B" w:rsidRDefault="00B60724" w:rsidP="00E0430C">
            <w:pPr>
              <w:jc w:val="both"/>
            </w:pPr>
            <w:r w:rsidRPr="0075086B">
              <w:t>6</w:t>
            </w:r>
          </w:p>
        </w:tc>
      </w:tr>
      <w:tr w:rsidR="00B60724" w:rsidTr="00E0430C">
        <w:tc>
          <w:tcPr>
            <w:tcW w:w="3086" w:type="dxa"/>
            <w:shd w:val="clear" w:color="auto" w:fill="F7CAAC"/>
          </w:tcPr>
          <w:p w:rsidR="00B60724" w:rsidRPr="0075086B" w:rsidRDefault="00B60724" w:rsidP="00E0430C">
            <w:pPr>
              <w:jc w:val="both"/>
              <w:rPr>
                <w:b/>
              </w:rPr>
            </w:pPr>
            <w:r w:rsidRPr="0075086B">
              <w:rPr>
                <w:b/>
              </w:rPr>
              <w:t>Prerekvizity, korekvizity, ekvivalence</w:t>
            </w:r>
          </w:p>
        </w:tc>
        <w:tc>
          <w:tcPr>
            <w:tcW w:w="6769" w:type="dxa"/>
            <w:gridSpan w:val="7"/>
          </w:tcPr>
          <w:p w:rsidR="00B60724" w:rsidRPr="0075086B" w:rsidRDefault="00B60724" w:rsidP="00E0430C">
            <w:pPr>
              <w:jc w:val="both"/>
            </w:pPr>
          </w:p>
        </w:tc>
      </w:tr>
      <w:tr w:rsidR="00B60724" w:rsidTr="00E0430C">
        <w:tc>
          <w:tcPr>
            <w:tcW w:w="3086" w:type="dxa"/>
            <w:shd w:val="clear" w:color="auto" w:fill="F7CAAC"/>
          </w:tcPr>
          <w:p w:rsidR="00B60724" w:rsidRPr="0075086B" w:rsidRDefault="00B60724" w:rsidP="00E0430C">
            <w:pPr>
              <w:jc w:val="both"/>
              <w:rPr>
                <w:b/>
              </w:rPr>
            </w:pPr>
            <w:r w:rsidRPr="0075086B">
              <w:rPr>
                <w:b/>
              </w:rPr>
              <w:t>Způsob ověření studijních výsledků</w:t>
            </w:r>
          </w:p>
        </w:tc>
        <w:tc>
          <w:tcPr>
            <w:tcW w:w="3406" w:type="dxa"/>
            <w:gridSpan w:val="4"/>
          </w:tcPr>
          <w:p w:rsidR="00B60724" w:rsidRPr="0075086B" w:rsidRDefault="00B60724" w:rsidP="00E0430C">
            <w:pPr>
              <w:jc w:val="both"/>
            </w:pPr>
            <w:r>
              <w:t>z</w:t>
            </w:r>
            <w:r w:rsidRPr="0075086B">
              <w:t>ápočet, zkouška</w:t>
            </w:r>
          </w:p>
        </w:tc>
        <w:tc>
          <w:tcPr>
            <w:tcW w:w="2156" w:type="dxa"/>
            <w:shd w:val="clear" w:color="auto" w:fill="F7CAAC"/>
          </w:tcPr>
          <w:p w:rsidR="00B60724" w:rsidRPr="0075086B" w:rsidRDefault="00B60724" w:rsidP="00E0430C">
            <w:pPr>
              <w:jc w:val="both"/>
              <w:rPr>
                <w:b/>
              </w:rPr>
            </w:pPr>
            <w:r w:rsidRPr="0075086B">
              <w:rPr>
                <w:b/>
              </w:rPr>
              <w:t>Forma výuky</w:t>
            </w:r>
          </w:p>
        </w:tc>
        <w:tc>
          <w:tcPr>
            <w:tcW w:w="1207" w:type="dxa"/>
            <w:gridSpan w:val="2"/>
          </w:tcPr>
          <w:p w:rsidR="00B60724" w:rsidRPr="0075086B" w:rsidRDefault="00B60724" w:rsidP="00E0430C">
            <w:pPr>
              <w:jc w:val="both"/>
            </w:pPr>
            <w:r>
              <w:t>p</w:t>
            </w:r>
            <w:r w:rsidRPr="0075086B">
              <w:t>řednáška, seminář</w:t>
            </w:r>
          </w:p>
        </w:tc>
      </w:tr>
      <w:tr w:rsidR="00B60724" w:rsidTr="00E0430C">
        <w:tc>
          <w:tcPr>
            <w:tcW w:w="3086" w:type="dxa"/>
            <w:shd w:val="clear" w:color="auto" w:fill="F7CAAC"/>
          </w:tcPr>
          <w:p w:rsidR="00B60724" w:rsidRPr="0075086B" w:rsidRDefault="00B60724" w:rsidP="00E0430C">
            <w:pPr>
              <w:jc w:val="both"/>
              <w:rPr>
                <w:b/>
              </w:rPr>
            </w:pPr>
            <w:r w:rsidRPr="0075086B">
              <w:rPr>
                <w:b/>
              </w:rPr>
              <w:t>Forma způsobu ověření studijních výsledků a další požadavky na studenta</w:t>
            </w:r>
          </w:p>
        </w:tc>
        <w:tc>
          <w:tcPr>
            <w:tcW w:w="6769" w:type="dxa"/>
            <w:gridSpan w:val="7"/>
            <w:tcBorders>
              <w:bottom w:val="nil"/>
            </w:tcBorders>
          </w:tcPr>
          <w:p w:rsidR="00B60724" w:rsidRPr="0075086B" w:rsidRDefault="00B60724" w:rsidP="00E0430C">
            <w:pPr>
              <w:jc w:val="both"/>
            </w:pPr>
            <w:r w:rsidRPr="0075086B">
              <w:t>Způsob zakončení předmětu – zápočet, zkouška</w:t>
            </w:r>
          </w:p>
          <w:p w:rsidR="00B60724" w:rsidRPr="0075086B" w:rsidRDefault="00B60724" w:rsidP="00E0430C">
            <w:pPr>
              <w:jc w:val="both"/>
            </w:pPr>
            <w:r w:rsidRPr="0075086B">
              <w:t>Požadavky na zápočet - vypracování seminární práce dle požadavků vyučujícího, 80% aktivní účast na seminářích.</w:t>
            </w:r>
          </w:p>
          <w:p w:rsidR="00B60724" w:rsidRPr="0075086B" w:rsidRDefault="00B60724" w:rsidP="00E0430C">
            <w:pPr>
              <w:jc w:val="both"/>
            </w:pPr>
            <w:r w:rsidRPr="0075086B">
              <w:t>Požadavky na zkoušku - písemný test s maximálním možným počtem dosažitelných bodů 100 musí být napsán alespoň na 60 %, následuje ústní zkouška v rozsahu znalostí přednášek a seminářů.</w:t>
            </w:r>
          </w:p>
        </w:tc>
      </w:tr>
      <w:tr w:rsidR="00B60724" w:rsidTr="00E0430C">
        <w:trPr>
          <w:trHeight w:val="274"/>
        </w:trPr>
        <w:tc>
          <w:tcPr>
            <w:tcW w:w="9855" w:type="dxa"/>
            <w:gridSpan w:val="8"/>
            <w:tcBorders>
              <w:top w:val="nil"/>
            </w:tcBorders>
          </w:tcPr>
          <w:p w:rsidR="00B60724" w:rsidRPr="0075086B" w:rsidRDefault="00B60724" w:rsidP="00E0430C">
            <w:pPr>
              <w:jc w:val="both"/>
            </w:pPr>
          </w:p>
        </w:tc>
      </w:tr>
      <w:tr w:rsidR="00B60724" w:rsidTr="00E0430C">
        <w:trPr>
          <w:trHeight w:val="197"/>
        </w:trPr>
        <w:tc>
          <w:tcPr>
            <w:tcW w:w="3086" w:type="dxa"/>
            <w:tcBorders>
              <w:top w:val="nil"/>
            </w:tcBorders>
            <w:shd w:val="clear" w:color="auto" w:fill="F7CAAC"/>
          </w:tcPr>
          <w:p w:rsidR="00B60724" w:rsidRPr="0075086B" w:rsidRDefault="00B60724" w:rsidP="00E0430C">
            <w:pPr>
              <w:jc w:val="both"/>
              <w:rPr>
                <w:b/>
              </w:rPr>
            </w:pPr>
            <w:r w:rsidRPr="0075086B">
              <w:rPr>
                <w:b/>
              </w:rPr>
              <w:t>Garant předmětu</w:t>
            </w:r>
          </w:p>
        </w:tc>
        <w:tc>
          <w:tcPr>
            <w:tcW w:w="6769" w:type="dxa"/>
            <w:gridSpan w:val="7"/>
            <w:tcBorders>
              <w:top w:val="nil"/>
            </w:tcBorders>
          </w:tcPr>
          <w:p w:rsidR="00B60724" w:rsidRPr="0075086B" w:rsidRDefault="00B60724" w:rsidP="00E0430C">
            <w:pPr>
              <w:jc w:val="both"/>
            </w:pPr>
            <w:r w:rsidRPr="0075086B">
              <w:t>doc. Ing. Zuzana Dohnalová, Ph.D.</w:t>
            </w:r>
          </w:p>
        </w:tc>
      </w:tr>
      <w:tr w:rsidR="00B60724" w:rsidTr="00E0430C">
        <w:trPr>
          <w:trHeight w:val="243"/>
        </w:trPr>
        <w:tc>
          <w:tcPr>
            <w:tcW w:w="3086" w:type="dxa"/>
            <w:tcBorders>
              <w:top w:val="nil"/>
            </w:tcBorders>
            <w:shd w:val="clear" w:color="auto" w:fill="F7CAAC"/>
          </w:tcPr>
          <w:p w:rsidR="00B60724" w:rsidRPr="0075086B" w:rsidRDefault="00B60724" w:rsidP="00E0430C">
            <w:pPr>
              <w:jc w:val="both"/>
              <w:rPr>
                <w:b/>
              </w:rPr>
            </w:pPr>
            <w:r w:rsidRPr="0075086B">
              <w:rPr>
                <w:b/>
              </w:rPr>
              <w:t>Zapojení garanta do výuky předmětu</w:t>
            </w:r>
          </w:p>
        </w:tc>
        <w:tc>
          <w:tcPr>
            <w:tcW w:w="6769" w:type="dxa"/>
            <w:gridSpan w:val="7"/>
            <w:tcBorders>
              <w:top w:val="nil"/>
            </w:tcBorders>
          </w:tcPr>
          <w:p w:rsidR="00B60724" w:rsidRPr="0075086B" w:rsidRDefault="00B60724" w:rsidP="00E0430C">
            <w:pPr>
              <w:jc w:val="both"/>
            </w:pPr>
            <w:r w:rsidRPr="0075086B">
              <w:t xml:space="preserve">Garant se </w:t>
            </w:r>
            <w:r>
              <w:t>podílí na přednášení v rozsahu 6</w:t>
            </w:r>
            <w:r w:rsidRPr="0075086B">
              <w:t xml:space="preserve">0 %, dále stanovuje koncepci </w:t>
            </w:r>
            <w:r>
              <w:t>seminářů</w:t>
            </w:r>
            <w:r w:rsidRPr="0075086B">
              <w:t xml:space="preserve"> a dohlíží na jejich jednotné vedení.</w:t>
            </w:r>
          </w:p>
        </w:tc>
      </w:tr>
      <w:tr w:rsidR="00B60724" w:rsidTr="00E0430C">
        <w:tc>
          <w:tcPr>
            <w:tcW w:w="3086" w:type="dxa"/>
            <w:shd w:val="clear" w:color="auto" w:fill="F7CAAC"/>
          </w:tcPr>
          <w:p w:rsidR="00B60724" w:rsidRPr="0075086B" w:rsidRDefault="00B60724" w:rsidP="00E0430C">
            <w:pPr>
              <w:jc w:val="both"/>
              <w:rPr>
                <w:b/>
              </w:rPr>
            </w:pPr>
            <w:r w:rsidRPr="0075086B">
              <w:rPr>
                <w:b/>
              </w:rPr>
              <w:t>Vyučující</w:t>
            </w:r>
          </w:p>
        </w:tc>
        <w:tc>
          <w:tcPr>
            <w:tcW w:w="6769" w:type="dxa"/>
            <w:gridSpan w:val="7"/>
            <w:tcBorders>
              <w:bottom w:val="nil"/>
            </w:tcBorders>
          </w:tcPr>
          <w:p w:rsidR="00B60724" w:rsidRPr="0075086B" w:rsidRDefault="00B60724" w:rsidP="00E0430C">
            <w:pPr>
              <w:jc w:val="both"/>
            </w:pPr>
            <w:r w:rsidRPr="0075086B">
              <w:t>doc. Ing. Zuzana D</w:t>
            </w:r>
            <w:r>
              <w:t>ohnalová, Ph.D. - přednášející (6</w:t>
            </w:r>
            <w:r w:rsidRPr="0075086B">
              <w:t>0%</w:t>
            </w:r>
            <w:r>
              <w:t xml:space="preserve">); </w:t>
            </w:r>
            <w:r w:rsidRPr="0075086B">
              <w:t xml:space="preserve">Ing. Kamil Dobeš, Ph.D. - přednášející </w:t>
            </w:r>
            <w:r>
              <w:t>(4</w:t>
            </w:r>
            <w:r w:rsidRPr="0075086B">
              <w:t>0%</w:t>
            </w:r>
            <w:r>
              <w:t>)</w:t>
            </w:r>
          </w:p>
        </w:tc>
      </w:tr>
      <w:tr w:rsidR="00B60724" w:rsidTr="00E0430C">
        <w:trPr>
          <w:trHeight w:val="70"/>
        </w:trPr>
        <w:tc>
          <w:tcPr>
            <w:tcW w:w="9855" w:type="dxa"/>
            <w:gridSpan w:val="8"/>
            <w:tcBorders>
              <w:top w:val="nil"/>
            </w:tcBorders>
          </w:tcPr>
          <w:p w:rsidR="00B60724" w:rsidRPr="0075086B" w:rsidRDefault="00B60724" w:rsidP="00E0430C">
            <w:pPr>
              <w:jc w:val="both"/>
            </w:pPr>
          </w:p>
        </w:tc>
      </w:tr>
      <w:tr w:rsidR="00B60724" w:rsidTr="00E0430C">
        <w:tc>
          <w:tcPr>
            <w:tcW w:w="3086" w:type="dxa"/>
            <w:shd w:val="clear" w:color="auto" w:fill="F7CAAC"/>
          </w:tcPr>
          <w:p w:rsidR="00B60724" w:rsidRPr="0075086B" w:rsidRDefault="00B60724" w:rsidP="00E0430C">
            <w:pPr>
              <w:jc w:val="both"/>
              <w:rPr>
                <w:b/>
              </w:rPr>
            </w:pPr>
            <w:r w:rsidRPr="0075086B">
              <w:rPr>
                <w:b/>
              </w:rPr>
              <w:t>Stručná anotace předmětu</w:t>
            </w:r>
          </w:p>
        </w:tc>
        <w:tc>
          <w:tcPr>
            <w:tcW w:w="6769" w:type="dxa"/>
            <w:gridSpan w:val="7"/>
            <w:tcBorders>
              <w:bottom w:val="nil"/>
            </w:tcBorders>
          </w:tcPr>
          <w:p w:rsidR="00B60724" w:rsidRPr="0075086B" w:rsidRDefault="00B60724" w:rsidP="00E0430C">
            <w:pPr>
              <w:jc w:val="both"/>
            </w:pPr>
          </w:p>
        </w:tc>
      </w:tr>
      <w:tr w:rsidR="00B60724" w:rsidTr="00E0430C">
        <w:trPr>
          <w:trHeight w:val="3938"/>
        </w:trPr>
        <w:tc>
          <w:tcPr>
            <w:tcW w:w="9855" w:type="dxa"/>
            <w:gridSpan w:val="8"/>
            <w:tcBorders>
              <w:top w:val="nil"/>
              <w:bottom w:val="single" w:sz="12" w:space="0" w:color="auto"/>
            </w:tcBorders>
          </w:tcPr>
          <w:p w:rsidR="00B60724" w:rsidRPr="0075086B" w:rsidRDefault="00B60724" w:rsidP="00E0430C">
            <w:pPr>
              <w:jc w:val="both"/>
            </w:pPr>
            <w:r w:rsidRPr="0075086B">
              <w:t xml:space="preserve">Předmět Ekonomie I navazuje na základní kurz obecné ekonomické teorie a dále jej rozvíjí. Klade důraz na analýzu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 </w:t>
            </w:r>
          </w:p>
          <w:p w:rsidR="00B60724" w:rsidRPr="0075086B" w:rsidRDefault="00B60724" w:rsidP="00E0430C">
            <w:pPr>
              <w:jc w:val="both"/>
            </w:pPr>
            <w:r w:rsidRPr="0075086B">
              <w:t>Teorie chování spotřebitele.</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Dynamizace modelů chování spotřebitele.</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Rozhodování v podmínkách rizika a nejistoty.</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Teorie výroby.</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Oceňování na trzích dokonalé konkurence.</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Teorie monopolu.</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Oceňování na nedokonale konkurenčních trzích.</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Teorie trhu práce, produktivita práce a mzdy.</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Teorie kapitálu, úroku a zisku.</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Tržní selhání a úloha státu.</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Celková rovnováha a teorie ekonomie blahobytu.</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Teorie mikroekonomické politiky státu.</w:t>
            </w:r>
          </w:p>
        </w:tc>
      </w:tr>
      <w:tr w:rsidR="00B60724" w:rsidTr="00E0430C">
        <w:trPr>
          <w:trHeight w:val="265"/>
        </w:trPr>
        <w:tc>
          <w:tcPr>
            <w:tcW w:w="3653" w:type="dxa"/>
            <w:gridSpan w:val="2"/>
            <w:tcBorders>
              <w:top w:val="nil"/>
            </w:tcBorders>
            <w:shd w:val="clear" w:color="auto" w:fill="F7CAAC"/>
          </w:tcPr>
          <w:p w:rsidR="00B60724" w:rsidRPr="0075086B" w:rsidRDefault="00B60724" w:rsidP="00E0430C">
            <w:pPr>
              <w:jc w:val="both"/>
            </w:pPr>
            <w:r w:rsidRPr="0075086B">
              <w:rPr>
                <w:b/>
              </w:rPr>
              <w:t>Studijní literatura a studijní pomůcky</w:t>
            </w:r>
          </w:p>
        </w:tc>
        <w:tc>
          <w:tcPr>
            <w:tcW w:w="6202" w:type="dxa"/>
            <w:gridSpan w:val="6"/>
            <w:tcBorders>
              <w:top w:val="nil"/>
              <w:bottom w:val="nil"/>
            </w:tcBorders>
          </w:tcPr>
          <w:p w:rsidR="00B60724" w:rsidRPr="0075086B" w:rsidRDefault="00B60724" w:rsidP="00E0430C">
            <w:pPr>
              <w:jc w:val="both"/>
            </w:pPr>
          </w:p>
        </w:tc>
      </w:tr>
      <w:tr w:rsidR="00B60724" w:rsidTr="00E0430C">
        <w:trPr>
          <w:trHeight w:val="1497"/>
        </w:trPr>
        <w:tc>
          <w:tcPr>
            <w:tcW w:w="9855" w:type="dxa"/>
            <w:gridSpan w:val="8"/>
            <w:tcBorders>
              <w:top w:val="nil"/>
            </w:tcBorders>
          </w:tcPr>
          <w:p w:rsidR="00B60724" w:rsidRPr="0075086B" w:rsidRDefault="00B60724" w:rsidP="00E0430C">
            <w:pPr>
              <w:jc w:val="both"/>
              <w:rPr>
                <w:b/>
              </w:rPr>
            </w:pPr>
            <w:r w:rsidRPr="0075086B">
              <w:rPr>
                <w:b/>
              </w:rPr>
              <w:t>Povinná literatura</w:t>
            </w:r>
          </w:p>
          <w:p w:rsidR="00B60724" w:rsidRPr="0075086B" w:rsidRDefault="00B60724" w:rsidP="00E0430C">
            <w:pPr>
              <w:jc w:val="both"/>
            </w:pPr>
            <w:r w:rsidRPr="0075086B">
              <w:t>HOLMAN, R</w:t>
            </w:r>
            <w:r w:rsidRPr="0075086B">
              <w:rPr>
                <w:i/>
              </w:rPr>
              <w:t xml:space="preserve">. Mikroekonomie. Středně pokročilý kurz. </w:t>
            </w:r>
            <w:r w:rsidRPr="0075086B">
              <w:t>Praha: C.H. Back, 2007, 592 s. ISBN 978-80-7179-862-0.</w:t>
            </w:r>
          </w:p>
          <w:p w:rsidR="00B60724" w:rsidRPr="0075086B" w:rsidRDefault="00B60724" w:rsidP="00E0430C">
            <w:pPr>
              <w:jc w:val="both"/>
            </w:pPr>
            <w:r w:rsidRPr="0075086B">
              <w:t xml:space="preserve">PINDYCK, S.R., RUBINFELD L.D. </w:t>
            </w:r>
            <w:r w:rsidRPr="0075086B">
              <w:rPr>
                <w:i/>
              </w:rPr>
              <w:t>Microeconomics</w:t>
            </w:r>
            <w:r w:rsidRPr="0075086B">
              <w:t>. Eight edition</w:t>
            </w:r>
            <w:r w:rsidR="00676F93">
              <w:t>, Pearson, 2013, 743 s. ISBN</w:t>
            </w:r>
            <w:r w:rsidRPr="0075086B">
              <w:t xml:space="preserve"> 978-0-13-304170.</w:t>
            </w:r>
          </w:p>
          <w:p w:rsidR="00B60724" w:rsidRPr="0075086B" w:rsidRDefault="00B60724" w:rsidP="00E0430C">
            <w:pPr>
              <w:jc w:val="both"/>
            </w:pPr>
            <w:r w:rsidRPr="0075086B">
              <w:t xml:space="preserve">SOUKUPOVÁ, J., HOŘEJŠÍ, B., MACÁKOVÁ, I., SOUKUP, J. </w:t>
            </w:r>
            <w:r w:rsidRPr="0075086B">
              <w:rPr>
                <w:i/>
              </w:rPr>
              <w:t>Mikroekonomie</w:t>
            </w:r>
            <w:r w:rsidRPr="0075086B">
              <w:t>. Praha: Management Press, 2012, 573 s. ISBN 978-80-7261-218-5.</w:t>
            </w:r>
          </w:p>
          <w:p w:rsidR="00B60724" w:rsidRPr="0075086B" w:rsidRDefault="00B60724" w:rsidP="00E0430C">
            <w:pPr>
              <w:jc w:val="both"/>
            </w:pPr>
            <w:r w:rsidRPr="0075086B">
              <w:t xml:space="preserve">VARIAN, R. H. </w:t>
            </w:r>
            <w:r w:rsidRPr="0075086B">
              <w:rPr>
                <w:i/>
              </w:rPr>
              <w:t>Intermediate Microeconomics a Modern Approach</w:t>
            </w:r>
            <w:r w:rsidRPr="0075086B">
              <w:t>. W. W. Norton &amp; Company; 9th Revised edition edition, 2014, 739 s.</w:t>
            </w:r>
            <w:r w:rsidR="00676F93">
              <w:t xml:space="preserve"> ISBN</w:t>
            </w:r>
            <w:r w:rsidRPr="0075086B">
              <w:t xml:space="preserve"> 0393920771.</w:t>
            </w:r>
          </w:p>
          <w:p w:rsidR="00B60724" w:rsidRPr="0075086B" w:rsidRDefault="00B60724" w:rsidP="00E0430C">
            <w:pPr>
              <w:jc w:val="both"/>
              <w:rPr>
                <w:b/>
              </w:rPr>
            </w:pPr>
            <w:r w:rsidRPr="0075086B">
              <w:rPr>
                <w:b/>
              </w:rPr>
              <w:t>Doporučená literatura</w:t>
            </w:r>
          </w:p>
          <w:p w:rsidR="00B60724" w:rsidRPr="0075086B" w:rsidRDefault="00B60724" w:rsidP="00E0430C">
            <w:pPr>
              <w:jc w:val="both"/>
            </w:pPr>
            <w:r w:rsidRPr="0075086B">
              <w:t xml:space="preserve">VARIAN, R.H. </w:t>
            </w:r>
            <w:r w:rsidRPr="0075086B">
              <w:rPr>
                <w:i/>
              </w:rPr>
              <w:t>Mikroekonomie. Moderní přístup</w:t>
            </w:r>
            <w:r w:rsidRPr="0075086B">
              <w:t>. 1. vydání, Praha: Victoria Publishing, 1993, 643 s. ISBN 80-85865-25-4.</w:t>
            </w:r>
          </w:p>
          <w:p w:rsidR="00B60724" w:rsidRPr="0075086B" w:rsidRDefault="00B60724" w:rsidP="00E0430C">
            <w:pPr>
              <w:jc w:val="both"/>
            </w:pPr>
            <w:r w:rsidRPr="0075086B">
              <w:rPr>
                <w:caps/>
              </w:rPr>
              <w:t>Frank, Robert H</w:t>
            </w:r>
            <w:r w:rsidRPr="0075086B">
              <w:t xml:space="preserve">. </w:t>
            </w:r>
            <w:r w:rsidRPr="0075086B">
              <w:rPr>
                <w:i/>
              </w:rPr>
              <w:t>Mikroekonomie a chování.</w:t>
            </w:r>
            <w:r w:rsidRPr="0075086B">
              <w:t xml:space="preserve"> Praha: Svoboda, 1995, 765 s. ISBN 8020504389.</w:t>
            </w:r>
          </w:p>
        </w:tc>
      </w:tr>
      <w:tr w:rsidR="00B60724" w:rsidTr="00E0430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60724" w:rsidRPr="0075086B" w:rsidRDefault="00B60724" w:rsidP="00E0430C">
            <w:pPr>
              <w:jc w:val="center"/>
              <w:rPr>
                <w:b/>
              </w:rPr>
            </w:pPr>
            <w:r w:rsidRPr="0075086B">
              <w:rPr>
                <w:b/>
              </w:rPr>
              <w:t>Informace ke kombinované nebo distanční formě</w:t>
            </w:r>
          </w:p>
        </w:tc>
      </w:tr>
      <w:tr w:rsidR="00B60724" w:rsidTr="00E0430C">
        <w:tc>
          <w:tcPr>
            <w:tcW w:w="4787" w:type="dxa"/>
            <w:gridSpan w:val="3"/>
            <w:tcBorders>
              <w:top w:val="single" w:sz="2" w:space="0" w:color="auto"/>
            </w:tcBorders>
            <w:shd w:val="clear" w:color="auto" w:fill="F7CAAC"/>
          </w:tcPr>
          <w:p w:rsidR="00B60724" w:rsidRPr="0075086B" w:rsidRDefault="00B60724" w:rsidP="00E0430C">
            <w:pPr>
              <w:jc w:val="both"/>
            </w:pPr>
            <w:r w:rsidRPr="0075086B">
              <w:rPr>
                <w:b/>
              </w:rPr>
              <w:t>Rozsah konzultací (soustředění)</w:t>
            </w:r>
          </w:p>
        </w:tc>
        <w:tc>
          <w:tcPr>
            <w:tcW w:w="889" w:type="dxa"/>
            <w:tcBorders>
              <w:top w:val="single" w:sz="2" w:space="0" w:color="auto"/>
            </w:tcBorders>
          </w:tcPr>
          <w:p w:rsidR="00B60724" w:rsidRPr="0075086B" w:rsidRDefault="00B60724" w:rsidP="00E0430C">
            <w:pPr>
              <w:jc w:val="both"/>
            </w:pPr>
            <w:r w:rsidRPr="0075086B">
              <w:t>20</w:t>
            </w:r>
          </w:p>
        </w:tc>
        <w:tc>
          <w:tcPr>
            <w:tcW w:w="4179" w:type="dxa"/>
            <w:gridSpan w:val="4"/>
            <w:tcBorders>
              <w:top w:val="single" w:sz="2" w:space="0" w:color="auto"/>
            </w:tcBorders>
            <w:shd w:val="clear" w:color="auto" w:fill="F7CAAC"/>
          </w:tcPr>
          <w:p w:rsidR="00B60724" w:rsidRPr="0075086B" w:rsidRDefault="00B60724" w:rsidP="00E0430C">
            <w:pPr>
              <w:jc w:val="both"/>
              <w:rPr>
                <w:b/>
              </w:rPr>
            </w:pPr>
            <w:r w:rsidRPr="0075086B">
              <w:rPr>
                <w:b/>
              </w:rPr>
              <w:t xml:space="preserve">hodin </w:t>
            </w:r>
          </w:p>
        </w:tc>
      </w:tr>
      <w:tr w:rsidR="00B60724" w:rsidTr="00E0430C">
        <w:tc>
          <w:tcPr>
            <w:tcW w:w="9855" w:type="dxa"/>
            <w:gridSpan w:val="8"/>
            <w:shd w:val="clear" w:color="auto" w:fill="F7CAAC"/>
          </w:tcPr>
          <w:p w:rsidR="00B60724" w:rsidRPr="0075086B" w:rsidRDefault="00B60724" w:rsidP="00E0430C">
            <w:pPr>
              <w:jc w:val="both"/>
              <w:rPr>
                <w:b/>
              </w:rPr>
            </w:pPr>
            <w:r w:rsidRPr="0075086B">
              <w:rPr>
                <w:b/>
              </w:rPr>
              <w:t>Informace o způsobu kontaktu s vyučujícím</w:t>
            </w:r>
          </w:p>
        </w:tc>
      </w:tr>
      <w:tr w:rsidR="00B60724" w:rsidTr="00E0430C">
        <w:trPr>
          <w:trHeight w:val="567"/>
        </w:trPr>
        <w:tc>
          <w:tcPr>
            <w:tcW w:w="9855" w:type="dxa"/>
            <w:gridSpan w:val="8"/>
          </w:tcPr>
          <w:p w:rsidR="00B60724" w:rsidRPr="0075086B" w:rsidRDefault="00B60724" w:rsidP="00E0430C">
            <w:pPr>
              <w:jc w:val="both"/>
            </w:pPr>
            <w:r w:rsidRPr="0075086B">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60724" w:rsidRDefault="00B6072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5086B" w:rsidTr="00120490">
        <w:tc>
          <w:tcPr>
            <w:tcW w:w="9855" w:type="dxa"/>
            <w:gridSpan w:val="8"/>
            <w:tcBorders>
              <w:bottom w:val="double" w:sz="4" w:space="0" w:color="auto"/>
            </w:tcBorders>
            <w:shd w:val="clear" w:color="auto" w:fill="BDD6EE"/>
          </w:tcPr>
          <w:p w:rsidR="0075086B" w:rsidRDefault="0075086B" w:rsidP="00120490">
            <w:pPr>
              <w:jc w:val="both"/>
              <w:rPr>
                <w:b/>
                <w:sz w:val="28"/>
              </w:rPr>
            </w:pPr>
            <w:r>
              <w:lastRenderedPageBreak/>
              <w:br w:type="page"/>
            </w:r>
            <w:r>
              <w:rPr>
                <w:b/>
                <w:sz w:val="28"/>
              </w:rPr>
              <w:t>B-III – Charakteristika studijního předmětu</w:t>
            </w:r>
          </w:p>
        </w:tc>
      </w:tr>
      <w:tr w:rsidR="0075086B" w:rsidTr="00120490">
        <w:tc>
          <w:tcPr>
            <w:tcW w:w="3086" w:type="dxa"/>
            <w:tcBorders>
              <w:top w:val="double" w:sz="4" w:space="0" w:color="auto"/>
            </w:tcBorders>
            <w:shd w:val="clear" w:color="auto" w:fill="F7CAAC"/>
          </w:tcPr>
          <w:p w:rsidR="0075086B" w:rsidRPr="0075086B" w:rsidRDefault="0075086B" w:rsidP="00120490">
            <w:pPr>
              <w:jc w:val="both"/>
              <w:rPr>
                <w:b/>
              </w:rPr>
            </w:pPr>
            <w:r w:rsidRPr="0075086B">
              <w:rPr>
                <w:b/>
              </w:rPr>
              <w:t>Název studijního předmětu</w:t>
            </w:r>
          </w:p>
        </w:tc>
        <w:tc>
          <w:tcPr>
            <w:tcW w:w="6769" w:type="dxa"/>
            <w:gridSpan w:val="7"/>
            <w:tcBorders>
              <w:top w:val="double" w:sz="4" w:space="0" w:color="auto"/>
            </w:tcBorders>
          </w:tcPr>
          <w:p w:rsidR="0075086B" w:rsidRPr="0075086B" w:rsidRDefault="0075086B" w:rsidP="00120490">
            <w:pPr>
              <w:jc w:val="both"/>
            </w:pPr>
            <w:r w:rsidRPr="0075086B">
              <w:t>Management kvality ve zdravotnictví</w:t>
            </w:r>
          </w:p>
        </w:tc>
      </w:tr>
      <w:tr w:rsidR="0075086B" w:rsidTr="00120490">
        <w:tc>
          <w:tcPr>
            <w:tcW w:w="3086" w:type="dxa"/>
            <w:shd w:val="clear" w:color="auto" w:fill="F7CAAC"/>
          </w:tcPr>
          <w:p w:rsidR="0075086B" w:rsidRPr="0075086B" w:rsidRDefault="0075086B" w:rsidP="00120490">
            <w:pPr>
              <w:jc w:val="both"/>
              <w:rPr>
                <w:b/>
              </w:rPr>
            </w:pPr>
            <w:r w:rsidRPr="0075086B">
              <w:rPr>
                <w:b/>
              </w:rPr>
              <w:t>Typ předmětu</w:t>
            </w:r>
          </w:p>
        </w:tc>
        <w:tc>
          <w:tcPr>
            <w:tcW w:w="3406" w:type="dxa"/>
            <w:gridSpan w:val="4"/>
          </w:tcPr>
          <w:p w:rsidR="0075086B" w:rsidRPr="0075086B" w:rsidRDefault="00F1465F" w:rsidP="005A1F79">
            <w:pPr>
              <w:jc w:val="both"/>
            </w:pPr>
            <w:r>
              <w:t>p</w:t>
            </w:r>
            <w:r w:rsidR="005A1F79">
              <w:t>ovinný „PZ</w:t>
            </w:r>
            <w:r w:rsidR="0075086B" w:rsidRPr="0075086B">
              <w:t>“</w:t>
            </w:r>
          </w:p>
        </w:tc>
        <w:tc>
          <w:tcPr>
            <w:tcW w:w="2695" w:type="dxa"/>
            <w:gridSpan w:val="2"/>
            <w:shd w:val="clear" w:color="auto" w:fill="F7CAAC"/>
          </w:tcPr>
          <w:p w:rsidR="0075086B" w:rsidRPr="0075086B" w:rsidRDefault="0075086B" w:rsidP="00120490">
            <w:pPr>
              <w:jc w:val="both"/>
            </w:pPr>
            <w:r w:rsidRPr="0075086B">
              <w:rPr>
                <w:b/>
              </w:rPr>
              <w:t>doporučený ročník / semestr</w:t>
            </w:r>
          </w:p>
        </w:tc>
        <w:tc>
          <w:tcPr>
            <w:tcW w:w="668" w:type="dxa"/>
          </w:tcPr>
          <w:p w:rsidR="0075086B" w:rsidRPr="0075086B" w:rsidRDefault="0075086B" w:rsidP="00120490">
            <w:pPr>
              <w:jc w:val="both"/>
            </w:pPr>
            <w:r w:rsidRPr="0075086B">
              <w:t>1/Z</w:t>
            </w:r>
          </w:p>
        </w:tc>
      </w:tr>
      <w:tr w:rsidR="0075086B" w:rsidTr="00120490">
        <w:tc>
          <w:tcPr>
            <w:tcW w:w="3086" w:type="dxa"/>
            <w:shd w:val="clear" w:color="auto" w:fill="F7CAAC"/>
          </w:tcPr>
          <w:p w:rsidR="0075086B" w:rsidRPr="0075086B" w:rsidRDefault="0075086B" w:rsidP="00120490">
            <w:pPr>
              <w:jc w:val="both"/>
              <w:rPr>
                <w:b/>
              </w:rPr>
            </w:pPr>
            <w:r w:rsidRPr="0075086B">
              <w:rPr>
                <w:b/>
              </w:rPr>
              <w:t>Rozsah studijního předmětu</w:t>
            </w:r>
          </w:p>
        </w:tc>
        <w:tc>
          <w:tcPr>
            <w:tcW w:w="1701" w:type="dxa"/>
            <w:gridSpan w:val="2"/>
          </w:tcPr>
          <w:p w:rsidR="0075086B" w:rsidRPr="0075086B" w:rsidRDefault="0075086B" w:rsidP="00120490">
            <w:pPr>
              <w:jc w:val="both"/>
            </w:pPr>
            <w:r w:rsidRPr="0075086B">
              <w:t>26p + 13s</w:t>
            </w:r>
          </w:p>
        </w:tc>
        <w:tc>
          <w:tcPr>
            <w:tcW w:w="889" w:type="dxa"/>
            <w:shd w:val="clear" w:color="auto" w:fill="F7CAAC"/>
          </w:tcPr>
          <w:p w:rsidR="0075086B" w:rsidRPr="0075086B" w:rsidRDefault="0075086B" w:rsidP="00120490">
            <w:pPr>
              <w:jc w:val="both"/>
              <w:rPr>
                <w:b/>
              </w:rPr>
            </w:pPr>
            <w:r w:rsidRPr="0075086B">
              <w:rPr>
                <w:b/>
              </w:rPr>
              <w:t xml:space="preserve">hod. </w:t>
            </w:r>
          </w:p>
        </w:tc>
        <w:tc>
          <w:tcPr>
            <w:tcW w:w="816" w:type="dxa"/>
          </w:tcPr>
          <w:p w:rsidR="0075086B" w:rsidRPr="0075086B" w:rsidRDefault="0075086B" w:rsidP="00120490">
            <w:pPr>
              <w:jc w:val="both"/>
            </w:pPr>
            <w:r w:rsidRPr="0075086B">
              <w:t>39</w:t>
            </w:r>
          </w:p>
        </w:tc>
        <w:tc>
          <w:tcPr>
            <w:tcW w:w="2156" w:type="dxa"/>
            <w:shd w:val="clear" w:color="auto" w:fill="F7CAAC"/>
          </w:tcPr>
          <w:p w:rsidR="0075086B" w:rsidRPr="0075086B" w:rsidRDefault="0075086B" w:rsidP="00120490">
            <w:pPr>
              <w:jc w:val="both"/>
              <w:rPr>
                <w:b/>
              </w:rPr>
            </w:pPr>
            <w:r w:rsidRPr="0075086B">
              <w:rPr>
                <w:b/>
              </w:rPr>
              <w:t>kreditů</w:t>
            </w:r>
          </w:p>
        </w:tc>
        <w:tc>
          <w:tcPr>
            <w:tcW w:w="1207" w:type="dxa"/>
            <w:gridSpan w:val="2"/>
          </w:tcPr>
          <w:p w:rsidR="0075086B" w:rsidRPr="0075086B" w:rsidRDefault="0075086B" w:rsidP="00120490">
            <w:pPr>
              <w:jc w:val="both"/>
            </w:pPr>
            <w:r w:rsidRPr="0075086B">
              <w:t>4</w:t>
            </w:r>
          </w:p>
        </w:tc>
      </w:tr>
      <w:tr w:rsidR="0075086B" w:rsidTr="00120490">
        <w:tc>
          <w:tcPr>
            <w:tcW w:w="3086" w:type="dxa"/>
            <w:shd w:val="clear" w:color="auto" w:fill="F7CAAC"/>
          </w:tcPr>
          <w:p w:rsidR="0075086B" w:rsidRPr="0075086B" w:rsidRDefault="0075086B" w:rsidP="00120490">
            <w:pPr>
              <w:jc w:val="both"/>
              <w:rPr>
                <w:b/>
              </w:rPr>
            </w:pPr>
            <w:r w:rsidRPr="0075086B">
              <w:rPr>
                <w:b/>
              </w:rPr>
              <w:t>Prerekvizity, korekvizity, ekvivalence</w:t>
            </w:r>
          </w:p>
        </w:tc>
        <w:tc>
          <w:tcPr>
            <w:tcW w:w="6769" w:type="dxa"/>
            <w:gridSpan w:val="7"/>
          </w:tcPr>
          <w:p w:rsidR="0075086B" w:rsidRPr="0075086B" w:rsidRDefault="0075086B" w:rsidP="00120490">
            <w:pPr>
              <w:jc w:val="both"/>
            </w:pPr>
          </w:p>
        </w:tc>
      </w:tr>
      <w:tr w:rsidR="0075086B" w:rsidTr="00120490">
        <w:tc>
          <w:tcPr>
            <w:tcW w:w="3086" w:type="dxa"/>
            <w:shd w:val="clear" w:color="auto" w:fill="F7CAAC"/>
          </w:tcPr>
          <w:p w:rsidR="0075086B" w:rsidRPr="0075086B" w:rsidRDefault="0075086B" w:rsidP="00120490">
            <w:pPr>
              <w:jc w:val="both"/>
              <w:rPr>
                <w:b/>
              </w:rPr>
            </w:pPr>
            <w:r w:rsidRPr="0075086B">
              <w:rPr>
                <w:b/>
              </w:rPr>
              <w:t>Způsob ověření studijních výsledků</w:t>
            </w:r>
          </w:p>
        </w:tc>
        <w:tc>
          <w:tcPr>
            <w:tcW w:w="3406" w:type="dxa"/>
            <w:gridSpan w:val="4"/>
          </w:tcPr>
          <w:p w:rsidR="0075086B" w:rsidRPr="0075086B" w:rsidRDefault="00F1465F" w:rsidP="00120490">
            <w:pPr>
              <w:jc w:val="both"/>
            </w:pPr>
            <w:r>
              <w:t>k</w:t>
            </w:r>
            <w:r w:rsidR="0075086B" w:rsidRPr="0075086B">
              <w:t>lasifikovaný zápočet</w:t>
            </w:r>
          </w:p>
        </w:tc>
        <w:tc>
          <w:tcPr>
            <w:tcW w:w="2156" w:type="dxa"/>
            <w:shd w:val="clear" w:color="auto" w:fill="F7CAAC"/>
          </w:tcPr>
          <w:p w:rsidR="0075086B" w:rsidRPr="0075086B" w:rsidRDefault="0075086B" w:rsidP="00120490">
            <w:pPr>
              <w:jc w:val="both"/>
              <w:rPr>
                <w:b/>
              </w:rPr>
            </w:pPr>
            <w:r w:rsidRPr="0075086B">
              <w:rPr>
                <w:b/>
              </w:rPr>
              <w:t>Forma výuky</w:t>
            </w:r>
          </w:p>
        </w:tc>
        <w:tc>
          <w:tcPr>
            <w:tcW w:w="1207" w:type="dxa"/>
            <w:gridSpan w:val="2"/>
          </w:tcPr>
          <w:p w:rsidR="0075086B" w:rsidRPr="0075086B" w:rsidRDefault="00F1465F" w:rsidP="00120490">
            <w:r>
              <w:t>p</w:t>
            </w:r>
            <w:r w:rsidR="0075086B" w:rsidRPr="0075086B">
              <w:t>řednáška, seminář</w:t>
            </w:r>
          </w:p>
        </w:tc>
      </w:tr>
      <w:tr w:rsidR="0075086B" w:rsidTr="00120490">
        <w:tc>
          <w:tcPr>
            <w:tcW w:w="3086" w:type="dxa"/>
            <w:shd w:val="clear" w:color="auto" w:fill="F7CAAC"/>
          </w:tcPr>
          <w:p w:rsidR="0075086B" w:rsidRPr="0075086B" w:rsidRDefault="0075086B" w:rsidP="00120490">
            <w:pPr>
              <w:jc w:val="both"/>
              <w:rPr>
                <w:b/>
              </w:rPr>
            </w:pPr>
            <w:r w:rsidRPr="0075086B">
              <w:rPr>
                <w:b/>
              </w:rPr>
              <w:t>Forma způsobu ověření studijních výsledků a další požadavky na studenta</w:t>
            </w:r>
          </w:p>
        </w:tc>
        <w:tc>
          <w:tcPr>
            <w:tcW w:w="6769" w:type="dxa"/>
            <w:gridSpan w:val="7"/>
            <w:tcBorders>
              <w:bottom w:val="nil"/>
            </w:tcBorders>
          </w:tcPr>
          <w:p w:rsidR="0075086B" w:rsidRPr="00982F2E" w:rsidRDefault="0075086B" w:rsidP="0075086B">
            <w:pPr>
              <w:jc w:val="both"/>
            </w:pPr>
            <w:r w:rsidRPr="00982F2E">
              <w:t xml:space="preserve">Způsob zakončení předmětu – klasifikovaný zápočet </w:t>
            </w:r>
          </w:p>
          <w:p w:rsidR="0075086B" w:rsidRPr="0075086B" w:rsidRDefault="0075086B" w:rsidP="00982F2E">
            <w:pPr>
              <w:jc w:val="both"/>
              <w:rPr>
                <w:highlight w:val="yellow"/>
              </w:rPr>
            </w:pPr>
            <w:r w:rsidRPr="00982F2E">
              <w:t xml:space="preserve">Požadavky </w:t>
            </w:r>
            <w:r w:rsidR="00982F2E" w:rsidRPr="00982F2E">
              <w:t xml:space="preserve">ke klasifikovanému zápočtu </w:t>
            </w:r>
            <w:r w:rsidRPr="00982F2E">
              <w:t xml:space="preserve">– vypracování a prezentace seminární </w:t>
            </w:r>
            <w:r w:rsidR="00982F2E" w:rsidRPr="00982F2E">
              <w:t>práce dle požadavků vyučujícího;</w:t>
            </w:r>
            <w:r w:rsidRPr="00982F2E">
              <w:t xml:space="preserve"> </w:t>
            </w:r>
            <w:r w:rsidR="00982F2E" w:rsidRPr="00982F2E">
              <w:t>80% aktivní účast na seminářích. P</w:t>
            </w:r>
            <w:r w:rsidRPr="00982F2E">
              <w:t>ísemný test s maximálním možným počtem dosažitelných bodů 100 musí být napsán alespoň na 60 %</w:t>
            </w:r>
            <w:r w:rsidR="00982F2E" w:rsidRPr="00982F2E">
              <w:t>. N</w:t>
            </w:r>
            <w:r w:rsidRPr="00982F2E">
              <w:t>ásleduje ústní zkouška v rozsahu znalostí přednášek a seminářů.</w:t>
            </w:r>
          </w:p>
        </w:tc>
      </w:tr>
      <w:tr w:rsidR="0075086B" w:rsidTr="0075086B">
        <w:trPr>
          <w:trHeight w:val="70"/>
        </w:trPr>
        <w:tc>
          <w:tcPr>
            <w:tcW w:w="9855" w:type="dxa"/>
            <w:gridSpan w:val="8"/>
            <w:tcBorders>
              <w:top w:val="nil"/>
            </w:tcBorders>
          </w:tcPr>
          <w:p w:rsidR="0075086B" w:rsidRPr="0075086B" w:rsidRDefault="0075086B" w:rsidP="00120490">
            <w:pPr>
              <w:jc w:val="both"/>
              <w:rPr>
                <w:highlight w:val="yellow"/>
              </w:rPr>
            </w:pPr>
          </w:p>
        </w:tc>
      </w:tr>
      <w:tr w:rsidR="0075086B" w:rsidTr="00120490">
        <w:trPr>
          <w:trHeight w:val="197"/>
        </w:trPr>
        <w:tc>
          <w:tcPr>
            <w:tcW w:w="3086" w:type="dxa"/>
            <w:tcBorders>
              <w:top w:val="nil"/>
            </w:tcBorders>
            <w:shd w:val="clear" w:color="auto" w:fill="F7CAAC"/>
          </w:tcPr>
          <w:p w:rsidR="0075086B" w:rsidRPr="0075086B" w:rsidRDefault="0075086B" w:rsidP="00120490">
            <w:pPr>
              <w:jc w:val="both"/>
              <w:rPr>
                <w:b/>
              </w:rPr>
            </w:pPr>
            <w:r w:rsidRPr="0075086B">
              <w:rPr>
                <w:b/>
              </w:rPr>
              <w:t>Garant předmětu</w:t>
            </w:r>
          </w:p>
        </w:tc>
        <w:tc>
          <w:tcPr>
            <w:tcW w:w="6769" w:type="dxa"/>
            <w:gridSpan w:val="7"/>
            <w:tcBorders>
              <w:top w:val="nil"/>
            </w:tcBorders>
          </w:tcPr>
          <w:p w:rsidR="0075086B" w:rsidRPr="0075086B" w:rsidRDefault="0075086B" w:rsidP="00120490">
            <w:pPr>
              <w:jc w:val="both"/>
            </w:pPr>
            <w:r w:rsidRPr="0075086B">
              <w:t>doc. Ing. Petr Briš, CSc.</w:t>
            </w:r>
          </w:p>
        </w:tc>
      </w:tr>
      <w:tr w:rsidR="0075086B" w:rsidTr="00120490">
        <w:trPr>
          <w:trHeight w:val="243"/>
        </w:trPr>
        <w:tc>
          <w:tcPr>
            <w:tcW w:w="3086" w:type="dxa"/>
            <w:tcBorders>
              <w:top w:val="nil"/>
            </w:tcBorders>
            <w:shd w:val="clear" w:color="auto" w:fill="F7CAAC"/>
          </w:tcPr>
          <w:p w:rsidR="0075086B" w:rsidRPr="0075086B" w:rsidRDefault="0075086B" w:rsidP="00120490">
            <w:pPr>
              <w:jc w:val="both"/>
              <w:rPr>
                <w:b/>
              </w:rPr>
            </w:pPr>
            <w:r w:rsidRPr="0075086B">
              <w:rPr>
                <w:b/>
              </w:rPr>
              <w:t>Zapojení garanta do výuky předmětu</w:t>
            </w:r>
          </w:p>
        </w:tc>
        <w:tc>
          <w:tcPr>
            <w:tcW w:w="6769" w:type="dxa"/>
            <w:gridSpan w:val="7"/>
            <w:tcBorders>
              <w:top w:val="nil"/>
            </w:tcBorders>
          </w:tcPr>
          <w:p w:rsidR="0075086B" w:rsidRPr="0075086B" w:rsidRDefault="0075086B" w:rsidP="00677E14">
            <w:pPr>
              <w:jc w:val="both"/>
            </w:pPr>
            <w:r w:rsidRPr="0075086B">
              <w:t xml:space="preserve">Garant se podílí na přednášení v rozsahu 100 %, dále stanovuje koncepci </w:t>
            </w:r>
            <w:r w:rsidR="00677E14">
              <w:t>seminářů</w:t>
            </w:r>
            <w:r w:rsidRPr="0075086B">
              <w:t xml:space="preserve"> a dohlíží na jejich jednotné vedení.</w:t>
            </w:r>
          </w:p>
        </w:tc>
      </w:tr>
      <w:tr w:rsidR="0075086B" w:rsidTr="00120490">
        <w:tc>
          <w:tcPr>
            <w:tcW w:w="3086" w:type="dxa"/>
            <w:shd w:val="clear" w:color="auto" w:fill="F7CAAC"/>
          </w:tcPr>
          <w:p w:rsidR="0075086B" w:rsidRPr="0075086B" w:rsidRDefault="0075086B" w:rsidP="00120490">
            <w:pPr>
              <w:jc w:val="both"/>
              <w:rPr>
                <w:b/>
              </w:rPr>
            </w:pPr>
            <w:r w:rsidRPr="0075086B">
              <w:rPr>
                <w:b/>
              </w:rPr>
              <w:t>Vyučující</w:t>
            </w:r>
          </w:p>
        </w:tc>
        <w:tc>
          <w:tcPr>
            <w:tcW w:w="6769" w:type="dxa"/>
            <w:gridSpan w:val="7"/>
            <w:tcBorders>
              <w:bottom w:val="nil"/>
            </w:tcBorders>
          </w:tcPr>
          <w:p w:rsidR="0075086B" w:rsidRPr="0075086B" w:rsidRDefault="0075086B" w:rsidP="00120490">
            <w:pPr>
              <w:jc w:val="both"/>
            </w:pPr>
            <w:r w:rsidRPr="0075086B">
              <w:t>doc. Ing. Petr Briš, CSc. – přednášky (100%)</w:t>
            </w:r>
          </w:p>
        </w:tc>
      </w:tr>
      <w:tr w:rsidR="0075086B" w:rsidTr="0075086B">
        <w:trPr>
          <w:trHeight w:val="70"/>
        </w:trPr>
        <w:tc>
          <w:tcPr>
            <w:tcW w:w="9855" w:type="dxa"/>
            <w:gridSpan w:val="8"/>
            <w:tcBorders>
              <w:top w:val="nil"/>
            </w:tcBorders>
          </w:tcPr>
          <w:p w:rsidR="0075086B" w:rsidRPr="0075086B" w:rsidRDefault="0075086B" w:rsidP="00120490">
            <w:pPr>
              <w:jc w:val="both"/>
            </w:pPr>
          </w:p>
        </w:tc>
      </w:tr>
      <w:tr w:rsidR="0075086B" w:rsidTr="00120490">
        <w:tc>
          <w:tcPr>
            <w:tcW w:w="3086" w:type="dxa"/>
            <w:shd w:val="clear" w:color="auto" w:fill="F7CAAC"/>
          </w:tcPr>
          <w:p w:rsidR="0075086B" w:rsidRPr="0075086B" w:rsidRDefault="0075086B" w:rsidP="00120490">
            <w:pPr>
              <w:jc w:val="both"/>
              <w:rPr>
                <w:b/>
              </w:rPr>
            </w:pPr>
            <w:r w:rsidRPr="0075086B">
              <w:rPr>
                <w:b/>
              </w:rPr>
              <w:t>Stručná anotace předmětu</w:t>
            </w:r>
          </w:p>
        </w:tc>
        <w:tc>
          <w:tcPr>
            <w:tcW w:w="6769" w:type="dxa"/>
            <w:gridSpan w:val="7"/>
            <w:tcBorders>
              <w:bottom w:val="nil"/>
            </w:tcBorders>
          </w:tcPr>
          <w:p w:rsidR="0075086B" w:rsidRPr="0075086B" w:rsidRDefault="0075086B" w:rsidP="00120490">
            <w:pPr>
              <w:jc w:val="both"/>
            </w:pPr>
          </w:p>
        </w:tc>
      </w:tr>
      <w:tr w:rsidR="0075086B" w:rsidTr="00120490">
        <w:trPr>
          <w:trHeight w:val="3938"/>
        </w:trPr>
        <w:tc>
          <w:tcPr>
            <w:tcW w:w="9855" w:type="dxa"/>
            <w:gridSpan w:val="8"/>
            <w:tcBorders>
              <w:top w:val="nil"/>
              <w:bottom w:val="single" w:sz="12" w:space="0" w:color="auto"/>
            </w:tcBorders>
          </w:tcPr>
          <w:p w:rsidR="0075086B" w:rsidRPr="0075086B" w:rsidRDefault="0075086B" w:rsidP="00120490">
            <w:pPr>
              <w:jc w:val="both"/>
            </w:pPr>
            <w:r w:rsidRPr="0075086B">
              <w:t xml:space="preserve">Předmět Management kvality ve zdravotnictví objasňuje studentům principy fungování kvalitního řízení ve zdravotnických zařízeních, včetně odpovědnosti managementu, řízení zdrojů, dokumentace, realizace, metrologie </w:t>
            </w:r>
            <w:r w:rsidRPr="0075086B">
              <w:br/>
              <w:t>i problematiky zlepšování a spokojenosti klientů. Při kvalitním řízení je upřednostňováno zejména využívání norem ISO řady 9000 a akreditačních standardů Spojené akreditační komise SAK, resp. jejich kombinace. Na základě absolvování tohoto předmětu bude student schopný navrhnout vlastní model zvýšení efektivity fungování zdravotnického zařízení, jeho vhodnou organizační strukturu, strategii a směřování. Předmět Management kvality ve zdravotnictví je navržen speciálně pro zástupce středního a vyššího managementu působící v prostředí zdravotnictví, stejně tak i pro střední zdravotnický personál zdravotnických institucí všech forem vlastnictví. Do předmětu se mohou přihlásit zástupci jakýchkoliv zařízení zdravotnického či sociálního zaměření ze státního i soukromého sektoru. Je vhodný pro manažery farmaceutických společností, lázeňských zařízení, pojišťoven a mnoho dalších.</w:t>
            </w:r>
            <w:r w:rsidRPr="0075086B">
              <w:tab/>
            </w:r>
          </w:p>
          <w:p w:rsidR="0075086B" w:rsidRPr="0075086B" w:rsidRDefault="0075086B" w:rsidP="000E1096">
            <w:pPr>
              <w:pStyle w:val="Odstavecseseznamem"/>
              <w:numPr>
                <w:ilvl w:val="0"/>
                <w:numId w:val="5"/>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 xml:space="preserve">Úvod do managementu kvality ve zdravotnictví – význam a charakteristika managementu kvality v hospodářském životě a v mezinárodních vztazích, vývojový proces managementu kvality, historické etapy vývoje řízení kvality, přístupy k zabezpečování kvality dle ISO řady 9000, TQM, integrované systémy řízení (ISO 9001+ISO 14001- EMS +ISO18001-BOZP + legislativní požadavky) </w:t>
            </w:r>
          </w:p>
          <w:p w:rsidR="0075086B" w:rsidRPr="0075086B" w:rsidRDefault="0075086B" w:rsidP="000E1096">
            <w:pPr>
              <w:pStyle w:val="Odstavecseseznamem"/>
              <w:numPr>
                <w:ilvl w:val="0"/>
                <w:numId w:val="5"/>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Uplatňování procesního přístupu při kvalitním řízení</w:t>
            </w:r>
          </w:p>
          <w:p w:rsidR="0075086B" w:rsidRPr="0075086B" w:rsidRDefault="0075086B" w:rsidP="000E1096">
            <w:pPr>
              <w:pStyle w:val="Odstavecseseznamem"/>
              <w:numPr>
                <w:ilvl w:val="0"/>
                <w:numId w:val="5"/>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Systémy řízení kvality – základní charakteristika normy ČSN EN ISO 9001:2016.</w:t>
            </w:r>
          </w:p>
          <w:p w:rsidR="0075086B" w:rsidRPr="0075086B" w:rsidRDefault="0075086B" w:rsidP="000E1096">
            <w:pPr>
              <w:pStyle w:val="Odstavecseseznamem"/>
              <w:numPr>
                <w:ilvl w:val="0"/>
                <w:numId w:val="5"/>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Systémy řízení kvality dle akreditačních standardů Spojené akreditační komise SAK</w:t>
            </w:r>
          </w:p>
          <w:p w:rsidR="0075086B" w:rsidRPr="0075086B" w:rsidRDefault="0075086B" w:rsidP="000E1096">
            <w:pPr>
              <w:pStyle w:val="Odstavecseseznamem"/>
              <w:numPr>
                <w:ilvl w:val="0"/>
                <w:numId w:val="5"/>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 xml:space="preserve">Systémy řízení kvality – ostatní normy ve zdravotnictví – ISO 50001, HACCP,ISO22000, apod.  </w:t>
            </w:r>
          </w:p>
          <w:p w:rsidR="0075086B" w:rsidRPr="0075086B" w:rsidRDefault="0075086B" w:rsidP="000E1096">
            <w:pPr>
              <w:pStyle w:val="Odstavecseseznamem"/>
              <w:numPr>
                <w:ilvl w:val="0"/>
                <w:numId w:val="5"/>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 xml:space="preserve">Nástroje managementu kvality ve zdravotnictví (7 základních a 7 nových nástrojů QM,5S, TPM, vizualizace </w:t>
            </w:r>
            <w:r w:rsidRPr="0075086B">
              <w:rPr>
                <w:rFonts w:ascii="Times New Roman" w:hAnsi="Times New Roman"/>
                <w:sz w:val="20"/>
                <w:szCs w:val="20"/>
              </w:rPr>
              <w:br/>
              <w:t>a standardizace, štíhlý management, plýtvání, Lean Six Sigma……)</w:t>
            </w:r>
          </w:p>
          <w:p w:rsidR="0075086B" w:rsidRPr="0075086B" w:rsidRDefault="0075086B" w:rsidP="000E1096">
            <w:pPr>
              <w:pStyle w:val="Odstavecseseznamem"/>
              <w:numPr>
                <w:ilvl w:val="0"/>
                <w:numId w:val="5"/>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Ekonomika kvality (náklady na interní a externí neshody, náklady na prevenci a náklady na hodnocení, model PAF).</w:t>
            </w:r>
          </w:p>
        </w:tc>
      </w:tr>
      <w:tr w:rsidR="0075086B" w:rsidTr="00120490">
        <w:trPr>
          <w:trHeight w:val="265"/>
        </w:trPr>
        <w:tc>
          <w:tcPr>
            <w:tcW w:w="3653" w:type="dxa"/>
            <w:gridSpan w:val="2"/>
            <w:tcBorders>
              <w:top w:val="nil"/>
            </w:tcBorders>
            <w:shd w:val="clear" w:color="auto" w:fill="F7CAAC"/>
          </w:tcPr>
          <w:p w:rsidR="0075086B" w:rsidRPr="0075086B" w:rsidRDefault="0075086B" w:rsidP="00120490">
            <w:pPr>
              <w:jc w:val="both"/>
            </w:pPr>
            <w:r w:rsidRPr="0075086B">
              <w:rPr>
                <w:b/>
              </w:rPr>
              <w:t>Studijní literatura a studijní pomůcky</w:t>
            </w:r>
          </w:p>
        </w:tc>
        <w:tc>
          <w:tcPr>
            <w:tcW w:w="6202" w:type="dxa"/>
            <w:gridSpan w:val="6"/>
            <w:tcBorders>
              <w:top w:val="nil"/>
              <w:bottom w:val="nil"/>
            </w:tcBorders>
          </w:tcPr>
          <w:p w:rsidR="0075086B" w:rsidRPr="0075086B" w:rsidRDefault="0075086B" w:rsidP="00120490">
            <w:pPr>
              <w:jc w:val="both"/>
            </w:pPr>
          </w:p>
        </w:tc>
      </w:tr>
      <w:tr w:rsidR="0075086B" w:rsidTr="00120490">
        <w:trPr>
          <w:trHeight w:val="1497"/>
        </w:trPr>
        <w:tc>
          <w:tcPr>
            <w:tcW w:w="9855" w:type="dxa"/>
            <w:gridSpan w:val="8"/>
            <w:tcBorders>
              <w:top w:val="nil"/>
            </w:tcBorders>
          </w:tcPr>
          <w:p w:rsidR="0075086B" w:rsidRPr="0075086B" w:rsidRDefault="0075086B" w:rsidP="00120490">
            <w:pPr>
              <w:rPr>
                <w:b/>
              </w:rPr>
            </w:pPr>
            <w:r w:rsidRPr="0075086B">
              <w:rPr>
                <w:b/>
              </w:rPr>
              <w:t>Povinná literatura</w:t>
            </w:r>
          </w:p>
          <w:p w:rsidR="0075086B" w:rsidRPr="0075086B" w:rsidRDefault="0075086B" w:rsidP="00120490">
            <w:r w:rsidRPr="0075086B">
              <w:t xml:space="preserve">BRIŠ, P. </w:t>
            </w:r>
            <w:r w:rsidRPr="0075086B">
              <w:rPr>
                <w:i/>
              </w:rPr>
              <w:t>Management kvality</w:t>
            </w:r>
            <w:r w:rsidRPr="0075086B">
              <w:t>. 2. vyd. Zlín: Univerzita Tomáše Bati ve Zlíně, 2010, 208 s. ISBN 978-80-7318-912-9.</w:t>
            </w:r>
          </w:p>
          <w:p w:rsidR="0075086B" w:rsidRPr="0075086B" w:rsidRDefault="0075086B" w:rsidP="0075086B">
            <w:pPr>
              <w:jc w:val="both"/>
            </w:pPr>
            <w:r w:rsidRPr="0075086B">
              <w:rPr>
                <w:caps/>
              </w:rPr>
              <w:t>Gladkij</w:t>
            </w:r>
            <w:r w:rsidRPr="0075086B">
              <w:t xml:space="preserve">, I. </w:t>
            </w:r>
            <w:r w:rsidRPr="0075086B">
              <w:rPr>
                <w:i/>
              </w:rPr>
              <w:t>Management ve zdravotnictví: ekonomika zdravotnictví: řízení lidských zdrojů ve zdravotnictví: kvalita zdravotní péče a její vyhodnocování</w:t>
            </w:r>
            <w:r w:rsidRPr="0075086B">
              <w:t xml:space="preserve">. Computer Press, 2003. ISBN </w:t>
            </w:r>
            <w:r w:rsidRPr="0075086B">
              <w:rPr>
                <w:color w:val="333333"/>
              </w:rPr>
              <w:t>978-80-7226-996-9.</w:t>
            </w:r>
          </w:p>
          <w:p w:rsidR="0075086B" w:rsidRPr="0075086B" w:rsidRDefault="0075086B" w:rsidP="0075086B">
            <w:pPr>
              <w:jc w:val="both"/>
              <w:rPr>
                <w:b/>
              </w:rPr>
            </w:pPr>
            <w:r w:rsidRPr="0075086B">
              <w:rPr>
                <w:b/>
              </w:rPr>
              <w:t>Doporučená literatura</w:t>
            </w:r>
          </w:p>
          <w:p w:rsidR="0075086B" w:rsidRPr="0075086B" w:rsidRDefault="0075086B" w:rsidP="0075086B">
            <w:pPr>
              <w:jc w:val="both"/>
            </w:pPr>
            <w:r w:rsidRPr="0075086B">
              <w:t xml:space="preserve">ČSN EN ISO 9000 Systémy managementu jakosti - Základy, zásady, slovník.   </w:t>
            </w:r>
          </w:p>
          <w:p w:rsidR="0075086B" w:rsidRPr="0075086B" w:rsidRDefault="0075086B" w:rsidP="0075086B">
            <w:pPr>
              <w:jc w:val="both"/>
            </w:pPr>
            <w:r w:rsidRPr="0075086B">
              <w:t xml:space="preserve">ČSN EN ISO 9001 Systémy managementu jakosti - Požadavky.  </w:t>
            </w:r>
          </w:p>
          <w:p w:rsidR="0075086B" w:rsidRPr="0075086B" w:rsidRDefault="0075086B" w:rsidP="0075086B">
            <w:pPr>
              <w:jc w:val="both"/>
            </w:pPr>
            <w:r w:rsidRPr="0075086B">
              <w:t xml:space="preserve">ČSN EN ISO 9004 Systémy managementu jakosti - Směrnice pro zlepšování výkonnosti.   </w:t>
            </w:r>
          </w:p>
          <w:p w:rsidR="0075086B" w:rsidRPr="0075086B" w:rsidRDefault="0075086B" w:rsidP="0075086B">
            <w:pPr>
              <w:jc w:val="both"/>
            </w:pPr>
            <w:r w:rsidRPr="0075086B">
              <w:t xml:space="preserve">GRABAN, M. </w:t>
            </w:r>
            <w:r w:rsidRPr="0075086B">
              <w:rPr>
                <w:i/>
              </w:rPr>
              <w:t>Lean hospitals: improving quality, patient safety, and employee</w:t>
            </w:r>
            <w:r w:rsidRPr="0075086B">
              <w:t xml:space="preserve">. New York: Productivity Press, 2008. ISBN 1420083805. </w:t>
            </w:r>
          </w:p>
          <w:p w:rsidR="0075086B" w:rsidRPr="0075086B" w:rsidRDefault="0075086B" w:rsidP="0075086B">
            <w:pPr>
              <w:jc w:val="both"/>
            </w:pPr>
            <w:r w:rsidRPr="0075086B">
              <w:t xml:space="preserve">PETŘÍKOVÁ, R. </w:t>
            </w:r>
            <w:r w:rsidRPr="0075086B">
              <w:rPr>
                <w:i/>
              </w:rPr>
              <w:t>Lidé - zdroj kvality, znalostí a podnikových výkonů: (znalostní dimenze jakosti)</w:t>
            </w:r>
            <w:r w:rsidRPr="0075086B">
              <w:t xml:space="preserve">. Ostrava: Dům techniky, 2002. ISBN 8002014901. </w:t>
            </w:r>
          </w:p>
          <w:p w:rsidR="0075086B" w:rsidRPr="0075086B" w:rsidRDefault="0075086B" w:rsidP="0075086B">
            <w:pPr>
              <w:jc w:val="both"/>
            </w:pPr>
            <w:r w:rsidRPr="0075086B">
              <w:t xml:space="preserve">FIALA, A. </w:t>
            </w:r>
            <w:r w:rsidRPr="0075086B">
              <w:rPr>
                <w:i/>
              </w:rPr>
              <w:t>Management jakosti s podporou norem ISO 9000:2000</w:t>
            </w:r>
            <w:r w:rsidRPr="0075086B">
              <w:t xml:space="preserve">. Praha: Dashöfer, 2000. ISBN 80-86229-19-X. </w:t>
            </w:r>
          </w:p>
          <w:p w:rsidR="0075086B" w:rsidRPr="0075086B" w:rsidRDefault="0075086B" w:rsidP="0075086B">
            <w:pPr>
              <w:jc w:val="both"/>
            </w:pPr>
            <w:r w:rsidRPr="0075086B">
              <w:t>KENNEY, Ch. The Best Practice: How the New Quality Movement is Transforming. PublicAffairs, 2008. ISBN 1586486195.</w:t>
            </w:r>
          </w:p>
          <w:p w:rsidR="0075086B" w:rsidRPr="0075086B" w:rsidRDefault="0075086B" w:rsidP="0075086B">
            <w:pPr>
              <w:jc w:val="both"/>
            </w:pPr>
            <w:r w:rsidRPr="0075086B">
              <w:lastRenderedPageBreak/>
              <w:t xml:space="preserve">TAPPING, D., KOZLOWSKI, S. F., &amp; ARCHBOLD, L. </w:t>
            </w:r>
            <w:r w:rsidRPr="0075086B">
              <w:rPr>
                <w:i/>
              </w:rPr>
              <w:t>Value stream management for Lean healthcare: Four steps to planning, mapping, implementing and controlling improvements in all types of healthcare environments</w:t>
            </w:r>
            <w:r w:rsidRPr="0075086B">
              <w:t>. MCS Media, 2010.</w:t>
            </w:r>
          </w:p>
          <w:p w:rsidR="0075086B" w:rsidRPr="0075086B" w:rsidRDefault="0075086B" w:rsidP="0075086B">
            <w:pPr>
              <w:jc w:val="both"/>
            </w:pPr>
            <w:r w:rsidRPr="0075086B">
              <w:t xml:space="preserve">BUCHBINDER, S. B., &amp; SHANKS, N. H. </w:t>
            </w:r>
            <w:r w:rsidRPr="0075086B">
              <w:rPr>
                <w:i/>
              </w:rPr>
              <w:t>Introduction to health care management</w:t>
            </w:r>
            <w:r w:rsidRPr="0075086B">
              <w:t xml:space="preserve">. Jones &amp; Bartlett Publishers, 2016. ISBN </w:t>
            </w:r>
            <w:r w:rsidRPr="0075086B">
              <w:rPr>
                <w:rStyle w:val="a-size-base"/>
              </w:rPr>
              <w:t>978-1284081015.</w:t>
            </w:r>
          </w:p>
          <w:p w:rsidR="0075086B" w:rsidRPr="0075086B" w:rsidRDefault="0075086B" w:rsidP="0075086B">
            <w:pPr>
              <w:jc w:val="both"/>
            </w:pPr>
            <w:r w:rsidRPr="0075086B">
              <w:t xml:space="preserve">BUTTIGIEG, S. C., RATHERT, C., &amp; VON EIFF, W. </w:t>
            </w:r>
            <w:r w:rsidRPr="0075086B">
              <w:rPr>
                <w:i/>
              </w:rPr>
              <w:t>International Best Practices in Health Care Management</w:t>
            </w:r>
            <w:r w:rsidRPr="0075086B">
              <w:t xml:space="preserve">. Emerald Group Publishing, 2015. ISBN </w:t>
            </w:r>
            <w:r w:rsidRPr="0075086B">
              <w:rPr>
                <w:rStyle w:val="a-size-base"/>
              </w:rPr>
              <w:t>978-1784412791.</w:t>
            </w:r>
          </w:p>
          <w:p w:rsidR="0075086B" w:rsidRPr="0075086B" w:rsidRDefault="0075086B" w:rsidP="0075086B">
            <w:pPr>
              <w:jc w:val="both"/>
            </w:pPr>
            <w:r w:rsidRPr="0075086B">
              <w:t xml:space="preserve">WICKRAMASINGHE, N. </w:t>
            </w:r>
            <w:r w:rsidRPr="0075086B">
              <w:rPr>
                <w:i/>
              </w:rPr>
              <w:t>Handbook of Research on Healthcare Administration and Management</w:t>
            </w:r>
            <w:r w:rsidRPr="0075086B">
              <w:t>. IGI Global. 2016. ISBN 9781522509219.</w:t>
            </w:r>
          </w:p>
          <w:p w:rsidR="0075086B" w:rsidRPr="0075086B" w:rsidRDefault="0075086B" w:rsidP="0075086B">
            <w:pPr>
              <w:jc w:val="both"/>
            </w:pPr>
            <w:r w:rsidRPr="0075086B">
              <w:t xml:space="preserve">ŠKRLOVÁ, M. (2008). </w:t>
            </w:r>
            <w:r w:rsidRPr="0075086B">
              <w:rPr>
                <w:i/>
              </w:rPr>
              <w:t>Řízení rizik ve zdravotnických zařízeních</w:t>
            </w:r>
            <w:r w:rsidRPr="0075086B">
              <w:t xml:space="preserve">. Praha: Grada, 2008. ISBN </w:t>
            </w:r>
            <w:r w:rsidRPr="0075086B">
              <w:rPr>
                <w:rFonts w:eastAsia="Arial Unicode MS"/>
                <w:color w:val="000000"/>
              </w:rPr>
              <w:t>978-80-247-2616-8.</w:t>
            </w:r>
          </w:p>
        </w:tc>
      </w:tr>
      <w:tr w:rsidR="0075086B"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5086B" w:rsidRPr="0075086B" w:rsidRDefault="0075086B" w:rsidP="00120490">
            <w:pPr>
              <w:jc w:val="center"/>
              <w:rPr>
                <w:b/>
              </w:rPr>
            </w:pPr>
            <w:r w:rsidRPr="0075086B">
              <w:rPr>
                <w:b/>
              </w:rPr>
              <w:lastRenderedPageBreak/>
              <w:t>Informace ke kombinované nebo distanční formě</w:t>
            </w:r>
          </w:p>
        </w:tc>
      </w:tr>
      <w:tr w:rsidR="0075086B" w:rsidTr="00120490">
        <w:tc>
          <w:tcPr>
            <w:tcW w:w="4787" w:type="dxa"/>
            <w:gridSpan w:val="3"/>
            <w:tcBorders>
              <w:top w:val="single" w:sz="2" w:space="0" w:color="auto"/>
            </w:tcBorders>
            <w:shd w:val="clear" w:color="auto" w:fill="F7CAAC"/>
          </w:tcPr>
          <w:p w:rsidR="0075086B" w:rsidRPr="0075086B" w:rsidRDefault="0075086B" w:rsidP="00120490">
            <w:pPr>
              <w:jc w:val="both"/>
            </w:pPr>
            <w:r w:rsidRPr="0075086B">
              <w:rPr>
                <w:b/>
              </w:rPr>
              <w:t>Rozsah konzultací (soustředění)</w:t>
            </w:r>
          </w:p>
        </w:tc>
        <w:tc>
          <w:tcPr>
            <w:tcW w:w="889" w:type="dxa"/>
            <w:tcBorders>
              <w:top w:val="single" w:sz="2" w:space="0" w:color="auto"/>
            </w:tcBorders>
          </w:tcPr>
          <w:p w:rsidR="0075086B" w:rsidRPr="0075086B" w:rsidRDefault="0075086B" w:rsidP="00120490">
            <w:pPr>
              <w:jc w:val="both"/>
            </w:pPr>
            <w:r w:rsidRPr="0075086B">
              <w:t>15</w:t>
            </w:r>
          </w:p>
        </w:tc>
        <w:tc>
          <w:tcPr>
            <w:tcW w:w="4179" w:type="dxa"/>
            <w:gridSpan w:val="4"/>
            <w:tcBorders>
              <w:top w:val="single" w:sz="2" w:space="0" w:color="auto"/>
            </w:tcBorders>
            <w:shd w:val="clear" w:color="auto" w:fill="F7CAAC"/>
          </w:tcPr>
          <w:p w:rsidR="0075086B" w:rsidRPr="0075086B" w:rsidRDefault="0075086B" w:rsidP="00120490">
            <w:pPr>
              <w:jc w:val="both"/>
              <w:rPr>
                <w:b/>
              </w:rPr>
            </w:pPr>
            <w:r w:rsidRPr="0075086B">
              <w:rPr>
                <w:b/>
              </w:rPr>
              <w:t xml:space="preserve">hodin </w:t>
            </w:r>
          </w:p>
        </w:tc>
      </w:tr>
      <w:tr w:rsidR="0075086B" w:rsidTr="00120490">
        <w:tc>
          <w:tcPr>
            <w:tcW w:w="9855" w:type="dxa"/>
            <w:gridSpan w:val="8"/>
            <w:shd w:val="clear" w:color="auto" w:fill="F7CAAC"/>
          </w:tcPr>
          <w:p w:rsidR="0075086B" w:rsidRPr="0075086B" w:rsidRDefault="0075086B" w:rsidP="00120490">
            <w:pPr>
              <w:jc w:val="both"/>
              <w:rPr>
                <w:b/>
              </w:rPr>
            </w:pPr>
            <w:r w:rsidRPr="0075086B">
              <w:rPr>
                <w:b/>
              </w:rPr>
              <w:t>Informace o způsobu kontaktu s vyučujícím</w:t>
            </w:r>
          </w:p>
        </w:tc>
      </w:tr>
      <w:tr w:rsidR="0075086B" w:rsidTr="0075086B">
        <w:trPr>
          <w:trHeight w:val="672"/>
        </w:trPr>
        <w:tc>
          <w:tcPr>
            <w:tcW w:w="9855" w:type="dxa"/>
            <w:gridSpan w:val="8"/>
          </w:tcPr>
          <w:p w:rsidR="0075086B" w:rsidRPr="0075086B" w:rsidRDefault="0075086B" w:rsidP="00120490">
            <w:pPr>
              <w:jc w:val="both"/>
            </w:pPr>
            <w:r w:rsidRPr="0075086B">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5394C" w:rsidRDefault="0065394C"/>
    <w:p w:rsidR="0065394C" w:rsidRDefault="0065394C"/>
    <w:p w:rsidR="0065394C" w:rsidRDefault="0065394C"/>
    <w:p w:rsidR="0065394C" w:rsidRDefault="0065394C"/>
    <w:p w:rsidR="0065394C" w:rsidRDefault="0065394C"/>
    <w:p w:rsidR="0075086B" w:rsidRDefault="0075086B">
      <w:r>
        <w:br w:type="page"/>
      </w:r>
    </w:p>
    <w:tbl>
      <w:tblPr>
        <w:tblW w:w="996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95"/>
        <w:gridCol w:w="567"/>
        <w:gridCol w:w="1134"/>
        <w:gridCol w:w="889"/>
        <w:gridCol w:w="816"/>
        <w:gridCol w:w="2156"/>
        <w:gridCol w:w="539"/>
        <w:gridCol w:w="668"/>
      </w:tblGrid>
      <w:tr w:rsidR="0075086B" w:rsidTr="00120490">
        <w:tc>
          <w:tcPr>
            <w:tcW w:w="9964" w:type="dxa"/>
            <w:gridSpan w:val="8"/>
            <w:tcBorders>
              <w:bottom w:val="double" w:sz="4" w:space="0" w:color="auto"/>
            </w:tcBorders>
            <w:shd w:val="clear" w:color="auto" w:fill="BDD6EE"/>
          </w:tcPr>
          <w:p w:rsidR="0075086B" w:rsidRDefault="0075086B" w:rsidP="00120490">
            <w:pPr>
              <w:jc w:val="both"/>
              <w:rPr>
                <w:b/>
                <w:sz w:val="28"/>
              </w:rPr>
            </w:pPr>
            <w:r>
              <w:lastRenderedPageBreak/>
              <w:br w:type="page"/>
            </w:r>
            <w:r>
              <w:rPr>
                <w:b/>
                <w:sz w:val="28"/>
              </w:rPr>
              <w:t>B-III – Charakteristika studijního předmětu</w:t>
            </w:r>
          </w:p>
        </w:tc>
      </w:tr>
      <w:tr w:rsidR="0075086B" w:rsidTr="00120490">
        <w:tc>
          <w:tcPr>
            <w:tcW w:w="3195" w:type="dxa"/>
            <w:tcBorders>
              <w:top w:val="double" w:sz="4" w:space="0" w:color="auto"/>
            </w:tcBorders>
            <w:shd w:val="clear" w:color="auto" w:fill="F7CAAC"/>
          </w:tcPr>
          <w:p w:rsidR="0075086B" w:rsidRPr="0075086B" w:rsidRDefault="0075086B" w:rsidP="00120490">
            <w:pPr>
              <w:jc w:val="both"/>
              <w:rPr>
                <w:b/>
              </w:rPr>
            </w:pPr>
            <w:r w:rsidRPr="0075086B">
              <w:rPr>
                <w:b/>
              </w:rPr>
              <w:t>Název studijního předmětu</w:t>
            </w:r>
          </w:p>
        </w:tc>
        <w:tc>
          <w:tcPr>
            <w:tcW w:w="6769" w:type="dxa"/>
            <w:gridSpan w:val="7"/>
            <w:tcBorders>
              <w:top w:val="double" w:sz="4" w:space="0" w:color="auto"/>
            </w:tcBorders>
          </w:tcPr>
          <w:p w:rsidR="0075086B" w:rsidRPr="0075086B" w:rsidRDefault="0075086B" w:rsidP="00120490">
            <w:pPr>
              <w:jc w:val="both"/>
            </w:pPr>
            <w:r w:rsidRPr="0075086B">
              <w:t>Informační systémy ve zdravotnictví</w:t>
            </w:r>
          </w:p>
        </w:tc>
      </w:tr>
      <w:tr w:rsidR="0075086B" w:rsidTr="00120490">
        <w:tc>
          <w:tcPr>
            <w:tcW w:w="3195" w:type="dxa"/>
            <w:shd w:val="clear" w:color="auto" w:fill="F7CAAC"/>
          </w:tcPr>
          <w:p w:rsidR="0075086B" w:rsidRPr="0075086B" w:rsidRDefault="0075086B" w:rsidP="00120490">
            <w:pPr>
              <w:jc w:val="both"/>
              <w:rPr>
                <w:b/>
              </w:rPr>
            </w:pPr>
            <w:r w:rsidRPr="0075086B">
              <w:rPr>
                <w:b/>
              </w:rPr>
              <w:t>Typ předmětu</w:t>
            </w:r>
          </w:p>
        </w:tc>
        <w:tc>
          <w:tcPr>
            <w:tcW w:w="3406" w:type="dxa"/>
            <w:gridSpan w:val="4"/>
          </w:tcPr>
          <w:p w:rsidR="0075086B" w:rsidRPr="0075086B" w:rsidRDefault="00F1465F" w:rsidP="00120490">
            <w:pPr>
              <w:jc w:val="both"/>
            </w:pPr>
            <w:r>
              <w:t>p</w:t>
            </w:r>
            <w:r w:rsidR="005A1F79">
              <w:t>ovinný „P</w:t>
            </w:r>
            <w:r w:rsidR="0075086B" w:rsidRPr="0075086B">
              <w:t>“</w:t>
            </w:r>
          </w:p>
        </w:tc>
        <w:tc>
          <w:tcPr>
            <w:tcW w:w="2695" w:type="dxa"/>
            <w:gridSpan w:val="2"/>
            <w:shd w:val="clear" w:color="auto" w:fill="F7CAAC"/>
          </w:tcPr>
          <w:p w:rsidR="0075086B" w:rsidRPr="0075086B" w:rsidRDefault="0075086B" w:rsidP="00120490">
            <w:pPr>
              <w:jc w:val="both"/>
            </w:pPr>
            <w:r w:rsidRPr="0075086B">
              <w:rPr>
                <w:b/>
              </w:rPr>
              <w:t>doporučený ročník / semestr</w:t>
            </w:r>
          </w:p>
        </w:tc>
        <w:tc>
          <w:tcPr>
            <w:tcW w:w="668" w:type="dxa"/>
          </w:tcPr>
          <w:p w:rsidR="0075086B" w:rsidRPr="0075086B" w:rsidRDefault="0075086B" w:rsidP="00120490">
            <w:pPr>
              <w:jc w:val="both"/>
            </w:pPr>
            <w:r w:rsidRPr="0075086B">
              <w:t>1/Z</w:t>
            </w:r>
          </w:p>
        </w:tc>
      </w:tr>
      <w:tr w:rsidR="0075086B" w:rsidTr="00120490">
        <w:tc>
          <w:tcPr>
            <w:tcW w:w="3195" w:type="dxa"/>
            <w:shd w:val="clear" w:color="auto" w:fill="F7CAAC"/>
          </w:tcPr>
          <w:p w:rsidR="0075086B" w:rsidRPr="0075086B" w:rsidRDefault="0075086B" w:rsidP="00120490">
            <w:pPr>
              <w:jc w:val="both"/>
              <w:rPr>
                <w:b/>
              </w:rPr>
            </w:pPr>
            <w:r w:rsidRPr="0075086B">
              <w:rPr>
                <w:b/>
              </w:rPr>
              <w:t>Rozsah studijního předmětu</w:t>
            </w:r>
          </w:p>
        </w:tc>
        <w:tc>
          <w:tcPr>
            <w:tcW w:w="1701" w:type="dxa"/>
            <w:gridSpan w:val="2"/>
          </w:tcPr>
          <w:p w:rsidR="0075086B" w:rsidRPr="0075086B" w:rsidRDefault="0075086B" w:rsidP="00120490">
            <w:pPr>
              <w:jc w:val="both"/>
            </w:pPr>
            <w:r w:rsidRPr="0075086B">
              <w:t>13p + 26s</w:t>
            </w:r>
          </w:p>
        </w:tc>
        <w:tc>
          <w:tcPr>
            <w:tcW w:w="889" w:type="dxa"/>
            <w:shd w:val="clear" w:color="auto" w:fill="F7CAAC"/>
          </w:tcPr>
          <w:p w:rsidR="0075086B" w:rsidRPr="0075086B" w:rsidRDefault="0075086B" w:rsidP="00120490">
            <w:pPr>
              <w:jc w:val="both"/>
              <w:rPr>
                <w:b/>
              </w:rPr>
            </w:pPr>
            <w:r w:rsidRPr="0075086B">
              <w:rPr>
                <w:b/>
              </w:rPr>
              <w:t xml:space="preserve">hod. </w:t>
            </w:r>
          </w:p>
        </w:tc>
        <w:tc>
          <w:tcPr>
            <w:tcW w:w="816" w:type="dxa"/>
          </w:tcPr>
          <w:p w:rsidR="0075086B" w:rsidRPr="0075086B" w:rsidRDefault="0075086B" w:rsidP="00120490">
            <w:pPr>
              <w:jc w:val="both"/>
            </w:pPr>
            <w:r w:rsidRPr="0075086B">
              <w:t>39</w:t>
            </w:r>
          </w:p>
        </w:tc>
        <w:tc>
          <w:tcPr>
            <w:tcW w:w="2156" w:type="dxa"/>
            <w:shd w:val="clear" w:color="auto" w:fill="F7CAAC"/>
          </w:tcPr>
          <w:p w:rsidR="0075086B" w:rsidRPr="0075086B" w:rsidRDefault="0075086B" w:rsidP="00120490">
            <w:pPr>
              <w:jc w:val="both"/>
              <w:rPr>
                <w:b/>
              </w:rPr>
            </w:pPr>
            <w:r w:rsidRPr="0075086B">
              <w:rPr>
                <w:b/>
              </w:rPr>
              <w:t>kreditů</w:t>
            </w:r>
          </w:p>
        </w:tc>
        <w:tc>
          <w:tcPr>
            <w:tcW w:w="1207" w:type="dxa"/>
            <w:gridSpan w:val="2"/>
          </w:tcPr>
          <w:p w:rsidR="0075086B" w:rsidRPr="0075086B" w:rsidRDefault="0075086B" w:rsidP="00120490">
            <w:pPr>
              <w:jc w:val="both"/>
            </w:pPr>
            <w:r w:rsidRPr="0075086B">
              <w:t>4</w:t>
            </w:r>
          </w:p>
        </w:tc>
      </w:tr>
      <w:tr w:rsidR="0075086B" w:rsidTr="00120490">
        <w:tc>
          <w:tcPr>
            <w:tcW w:w="3195" w:type="dxa"/>
            <w:shd w:val="clear" w:color="auto" w:fill="F7CAAC"/>
          </w:tcPr>
          <w:p w:rsidR="0075086B" w:rsidRPr="0075086B" w:rsidRDefault="0075086B" w:rsidP="00120490">
            <w:pPr>
              <w:jc w:val="both"/>
              <w:rPr>
                <w:b/>
              </w:rPr>
            </w:pPr>
            <w:r w:rsidRPr="0075086B">
              <w:rPr>
                <w:b/>
              </w:rPr>
              <w:t>Prerekvizity, korekvizity, ekvivalence</w:t>
            </w:r>
          </w:p>
        </w:tc>
        <w:tc>
          <w:tcPr>
            <w:tcW w:w="6769" w:type="dxa"/>
            <w:gridSpan w:val="7"/>
          </w:tcPr>
          <w:p w:rsidR="0075086B" w:rsidRPr="0075086B" w:rsidRDefault="0075086B" w:rsidP="00120490">
            <w:pPr>
              <w:jc w:val="both"/>
            </w:pPr>
          </w:p>
        </w:tc>
      </w:tr>
      <w:tr w:rsidR="0075086B" w:rsidTr="00120490">
        <w:tc>
          <w:tcPr>
            <w:tcW w:w="3195" w:type="dxa"/>
            <w:shd w:val="clear" w:color="auto" w:fill="F7CAAC"/>
          </w:tcPr>
          <w:p w:rsidR="0075086B" w:rsidRPr="0075086B" w:rsidRDefault="0075086B" w:rsidP="00120490">
            <w:pPr>
              <w:jc w:val="both"/>
              <w:rPr>
                <w:b/>
              </w:rPr>
            </w:pPr>
            <w:r w:rsidRPr="0075086B">
              <w:rPr>
                <w:b/>
              </w:rPr>
              <w:t>Způsob ověření studijních výsledků</w:t>
            </w:r>
          </w:p>
        </w:tc>
        <w:tc>
          <w:tcPr>
            <w:tcW w:w="3406" w:type="dxa"/>
            <w:gridSpan w:val="4"/>
          </w:tcPr>
          <w:p w:rsidR="0075086B" w:rsidRPr="0075086B" w:rsidRDefault="00677E14" w:rsidP="00120490">
            <w:pPr>
              <w:jc w:val="both"/>
            </w:pPr>
            <w:r>
              <w:t>z</w:t>
            </w:r>
            <w:r w:rsidR="0075086B" w:rsidRPr="0075086B">
              <w:t>ápočet, zkouška</w:t>
            </w:r>
          </w:p>
        </w:tc>
        <w:tc>
          <w:tcPr>
            <w:tcW w:w="2156" w:type="dxa"/>
            <w:shd w:val="clear" w:color="auto" w:fill="F7CAAC"/>
          </w:tcPr>
          <w:p w:rsidR="0075086B" w:rsidRPr="0075086B" w:rsidRDefault="0075086B" w:rsidP="00120490">
            <w:pPr>
              <w:jc w:val="both"/>
              <w:rPr>
                <w:b/>
              </w:rPr>
            </w:pPr>
            <w:r w:rsidRPr="0075086B">
              <w:rPr>
                <w:b/>
              </w:rPr>
              <w:t>Forma výuky</w:t>
            </w:r>
          </w:p>
        </w:tc>
        <w:tc>
          <w:tcPr>
            <w:tcW w:w="1207" w:type="dxa"/>
            <w:gridSpan w:val="2"/>
          </w:tcPr>
          <w:p w:rsidR="0075086B" w:rsidRPr="0075086B" w:rsidRDefault="00677E14" w:rsidP="00120490">
            <w:pPr>
              <w:jc w:val="both"/>
            </w:pPr>
            <w:r>
              <w:t>p</w:t>
            </w:r>
            <w:r w:rsidR="0075086B" w:rsidRPr="0075086B">
              <w:t>řednáška, seminář</w:t>
            </w:r>
          </w:p>
        </w:tc>
      </w:tr>
      <w:tr w:rsidR="0075086B" w:rsidTr="00120490">
        <w:tc>
          <w:tcPr>
            <w:tcW w:w="3195" w:type="dxa"/>
            <w:shd w:val="clear" w:color="auto" w:fill="F7CAAC"/>
          </w:tcPr>
          <w:p w:rsidR="0075086B" w:rsidRPr="0075086B" w:rsidRDefault="0075086B" w:rsidP="00120490">
            <w:pPr>
              <w:jc w:val="both"/>
              <w:rPr>
                <w:b/>
              </w:rPr>
            </w:pPr>
            <w:r w:rsidRPr="0075086B">
              <w:rPr>
                <w:b/>
              </w:rPr>
              <w:t>Forma způsobu ověření studijních výsledků a další požadavky na studenta</w:t>
            </w:r>
          </w:p>
        </w:tc>
        <w:tc>
          <w:tcPr>
            <w:tcW w:w="6769" w:type="dxa"/>
            <w:gridSpan w:val="7"/>
            <w:tcBorders>
              <w:bottom w:val="nil"/>
            </w:tcBorders>
          </w:tcPr>
          <w:p w:rsidR="00F1465F" w:rsidRPr="0075086B" w:rsidRDefault="00F1465F" w:rsidP="00F1465F">
            <w:pPr>
              <w:jc w:val="both"/>
              <w:rPr>
                <w:highlight w:val="yellow"/>
              </w:rPr>
            </w:pPr>
            <w:r w:rsidRPr="00F1465F">
              <w:t xml:space="preserve">Způsob zakončení předmětu – zápočet, zkouška </w:t>
            </w:r>
          </w:p>
          <w:p w:rsidR="0075086B" w:rsidRPr="0075086B" w:rsidRDefault="00F1465F" w:rsidP="00120490">
            <w:pPr>
              <w:jc w:val="both"/>
            </w:pPr>
            <w:r>
              <w:t>Požadavky k zápočtu - s</w:t>
            </w:r>
            <w:r w:rsidR="0075086B" w:rsidRPr="0075086B">
              <w:t xml:space="preserve">eminární práce, její obhájení </w:t>
            </w:r>
          </w:p>
          <w:p w:rsidR="0075086B" w:rsidRPr="0075086B" w:rsidRDefault="00F1465F" w:rsidP="00F1465F">
            <w:pPr>
              <w:jc w:val="both"/>
            </w:pPr>
            <w:r>
              <w:t>Požadavky ke zkoušce - p</w:t>
            </w:r>
            <w:r w:rsidR="0075086B" w:rsidRPr="0075086B">
              <w:t>ísemná zkouška</w:t>
            </w:r>
          </w:p>
        </w:tc>
      </w:tr>
      <w:tr w:rsidR="0075086B" w:rsidTr="00120490">
        <w:trPr>
          <w:trHeight w:val="108"/>
        </w:trPr>
        <w:tc>
          <w:tcPr>
            <w:tcW w:w="9964" w:type="dxa"/>
            <w:gridSpan w:val="8"/>
            <w:tcBorders>
              <w:top w:val="nil"/>
            </w:tcBorders>
          </w:tcPr>
          <w:p w:rsidR="0075086B" w:rsidRPr="0075086B" w:rsidRDefault="0075086B" w:rsidP="00120490">
            <w:pPr>
              <w:jc w:val="both"/>
            </w:pPr>
          </w:p>
        </w:tc>
      </w:tr>
      <w:tr w:rsidR="0075086B" w:rsidTr="00120490">
        <w:trPr>
          <w:trHeight w:val="197"/>
        </w:trPr>
        <w:tc>
          <w:tcPr>
            <w:tcW w:w="3195" w:type="dxa"/>
            <w:tcBorders>
              <w:top w:val="nil"/>
            </w:tcBorders>
            <w:shd w:val="clear" w:color="auto" w:fill="F7CAAC"/>
          </w:tcPr>
          <w:p w:rsidR="0075086B" w:rsidRPr="0075086B" w:rsidRDefault="0075086B" w:rsidP="00120490">
            <w:pPr>
              <w:jc w:val="both"/>
              <w:rPr>
                <w:b/>
              </w:rPr>
            </w:pPr>
            <w:r w:rsidRPr="0075086B">
              <w:rPr>
                <w:b/>
              </w:rPr>
              <w:t>Garant předmětu</w:t>
            </w:r>
          </w:p>
        </w:tc>
        <w:tc>
          <w:tcPr>
            <w:tcW w:w="6769" w:type="dxa"/>
            <w:gridSpan w:val="7"/>
            <w:tcBorders>
              <w:top w:val="nil"/>
            </w:tcBorders>
          </w:tcPr>
          <w:p w:rsidR="0075086B" w:rsidRPr="0075086B" w:rsidRDefault="0075086B" w:rsidP="00120490">
            <w:pPr>
              <w:jc w:val="both"/>
            </w:pPr>
            <w:r w:rsidRPr="0075086B">
              <w:t>prof. Ing. Ladislav Buřita, CSc.</w:t>
            </w:r>
          </w:p>
        </w:tc>
      </w:tr>
      <w:tr w:rsidR="0075086B" w:rsidTr="00120490">
        <w:trPr>
          <w:trHeight w:val="243"/>
        </w:trPr>
        <w:tc>
          <w:tcPr>
            <w:tcW w:w="3195" w:type="dxa"/>
            <w:tcBorders>
              <w:top w:val="nil"/>
            </w:tcBorders>
            <w:shd w:val="clear" w:color="auto" w:fill="F7CAAC"/>
          </w:tcPr>
          <w:p w:rsidR="0075086B" w:rsidRPr="0075086B" w:rsidRDefault="0075086B" w:rsidP="00120490">
            <w:pPr>
              <w:jc w:val="both"/>
              <w:rPr>
                <w:b/>
              </w:rPr>
            </w:pPr>
            <w:r w:rsidRPr="0075086B">
              <w:rPr>
                <w:b/>
              </w:rPr>
              <w:t>Zapojení garanta do výuky předmětu</w:t>
            </w:r>
          </w:p>
        </w:tc>
        <w:tc>
          <w:tcPr>
            <w:tcW w:w="6769" w:type="dxa"/>
            <w:gridSpan w:val="7"/>
            <w:tcBorders>
              <w:top w:val="nil"/>
            </w:tcBorders>
          </w:tcPr>
          <w:p w:rsidR="0075086B" w:rsidRPr="0075086B" w:rsidRDefault="00676F93" w:rsidP="00676F93">
            <w:pPr>
              <w:jc w:val="both"/>
            </w:pPr>
            <w:r w:rsidRPr="0075086B">
              <w:t xml:space="preserve">Garant se </w:t>
            </w:r>
            <w:r>
              <w:t>podílí na přednášení v rozsahu 6</w:t>
            </w:r>
            <w:r w:rsidRPr="0075086B">
              <w:t xml:space="preserve">0 %, dále stanovuje koncepci </w:t>
            </w:r>
            <w:r>
              <w:t>seminářů</w:t>
            </w:r>
            <w:r w:rsidRPr="0075086B">
              <w:t xml:space="preserve"> a dohlíží na jejich jednotné vedení.</w:t>
            </w:r>
          </w:p>
        </w:tc>
      </w:tr>
      <w:tr w:rsidR="0075086B" w:rsidTr="00120490">
        <w:tc>
          <w:tcPr>
            <w:tcW w:w="3195" w:type="dxa"/>
            <w:shd w:val="clear" w:color="auto" w:fill="F7CAAC"/>
          </w:tcPr>
          <w:p w:rsidR="0075086B" w:rsidRPr="0075086B" w:rsidRDefault="0075086B" w:rsidP="00120490">
            <w:pPr>
              <w:jc w:val="both"/>
              <w:rPr>
                <w:b/>
              </w:rPr>
            </w:pPr>
            <w:r w:rsidRPr="0075086B">
              <w:rPr>
                <w:b/>
              </w:rPr>
              <w:t>Vyučující</w:t>
            </w:r>
          </w:p>
        </w:tc>
        <w:tc>
          <w:tcPr>
            <w:tcW w:w="6769" w:type="dxa"/>
            <w:gridSpan w:val="7"/>
            <w:tcBorders>
              <w:bottom w:val="nil"/>
            </w:tcBorders>
          </w:tcPr>
          <w:p w:rsidR="0075086B" w:rsidRPr="0075086B" w:rsidRDefault="0075086B" w:rsidP="003755A6">
            <w:pPr>
              <w:jc w:val="both"/>
            </w:pPr>
            <w:r w:rsidRPr="0075086B">
              <w:t>prof. Ing. Ladislav Buřita, CSc. – p</w:t>
            </w:r>
            <w:r w:rsidR="00F77CE1">
              <w:t>řednášky (6</w:t>
            </w:r>
            <w:r w:rsidRPr="0075086B">
              <w:t>0%)</w:t>
            </w:r>
            <w:r w:rsidR="008E5AFF">
              <w:t xml:space="preserve">; </w:t>
            </w:r>
            <w:r w:rsidR="00F77CE1">
              <w:t>I</w:t>
            </w:r>
            <w:r w:rsidRPr="0075086B">
              <w:t xml:space="preserve">ng. </w:t>
            </w:r>
            <w:r w:rsidR="003755A6">
              <w:t>Tomáš Janů</w:t>
            </w:r>
            <w:r w:rsidR="00F77CE1">
              <w:t xml:space="preserve"> – přednášky (4</w:t>
            </w:r>
            <w:r w:rsidRPr="0075086B">
              <w:t>0%)</w:t>
            </w:r>
          </w:p>
        </w:tc>
      </w:tr>
      <w:tr w:rsidR="0075086B" w:rsidTr="00120490">
        <w:trPr>
          <w:trHeight w:val="174"/>
        </w:trPr>
        <w:tc>
          <w:tcPr>
            <w:tcW w:w="9964" w:type="dxa"/>
            <w:gridSpan w:val="8"/>
            <w:tcBorders>
              <w:top w:val="nil"/>
            </w:tcBorders>
          </w:tcPr>
          <w:p w:rsidR="0075086B" w:rsidRPr="0075086B" w:rsidRDefault="0075086B" w:rsidP="00120490">
            <w:pPr>
              <w:jc w:val="both"/>
            </w:pPr>
          </w:p>
        </w:tc>
      </w:tr>
      <w:tr w:rsidR="0075086B" w:rsidTr="00120490">
        <w:tc>
          <w:tcPr>
            <w:tcW w:w="3195" w:type="dxa"/>
            <w:shd w:val="clear" w:color="auto" w:fill="F7CAAC"/>
          </w:tcPr>
          <w:p w:rsidR="0075086B" w:rsidRPr="0075086B" w:rsidRDefault="0075086B" w:rsidP="00120490">
            <w:pPr>
              <w:jc w:val="both"/>
              <w:rPr>
                <w:b/>
              </w:rPr>
            </w:pPr>
            <w:r w:rsidRPr="0075086B">
              <w:rPr>
                <w:b/>
              </w:rPr>
              <w:t>Stručná anotace předmětu</w:t>
            </w:r>
          </w:p>
        </w:tc>
        <w:tc>
          <w:tcPr>
            <w:tcW w:w="6769" w:type="dxa"/>
            <w:gridSpan w:val="7"/>
            <w:tcBorders>
              <w:bottom w:val="nil"/>
            </w:tcBorders>
          </w:tcPr>
          <w:p w:rsidR="0075086B" w:rsidRPr="0075086B" w:rsidRDefault="0075086B" w:rsidP="00120490">
            <w:pPr>
              <w:jc w:val="both"/>
            </w:pPr>
          </w:p>
        </w:tc>
      </w:tr>
      <w:tr w:rsidR="0075086B" w:rsidTr="00120490">
        <w:trPr>
          <w:trHeight w:val="2379"/>
        </w:trPr>
        <w:tc>
          <w:tcPr>
            <w:tcW w:w="9964" w:type="dxa"/>
            <w:gridSpan w:val="8"/>
            <w:tcBorders>
              <w:top w:val="nil"/>
              <w:bottom w:val="single" w:sz="12" w:space="0" w:color="auto"/>
            </w:tcBorders>
          </w:tcPr>
          <w:p w:rsidR="0075086B" w:rsidRPr="0075086B" w:rsidRDefault="0075086B" w:rsidP="00120490">
            <w:pPr>
              <w:jc w:val="both"/>
            </w:pPr>
            <w:r w:rsidRPr="0075086B">
              <w:t>Cílem předmětu je seznámení studentů se základními modely a způsoby vývoje, implementace a provozu informačních systémů (IS) ve zdravotnictví. Předmět se zabývá i problematikou efektivnosti IS, řízením výdajů a vyhodnocováním přínosů; rovněž zachycuje analýzy ovlivňující efektivnost IS a problematiku logistiky zdravotnického zařízení.</w:t>
            </w:r>
          </w:p>
          <w:p w:rsidR="0075086B" w:rsidRPr="0075086B" w:rsidRDefault="0075086B" w:rsidP="00120490">
            <w:pPr>
              <w:jc w:val="both"/>
            </w:pPr>
            <w:r w:rsidRPr="0075086B">
              <w:t>Základní východiska aplikuje v propojení s nemocničními procesy a problematiku řeší v kontextu požadavků a potřeb zdravotnických zařízení. Seznámení studentů se strukturou nemocničních IS (NIS). Výchozím principem činnosti NIS je propojení s nemocničními procesy v kontextu požadavků a potřeb lékařů a zdravotnického personálu.</w:t>
            </w:r>
          </w:p>
          <w:p w:rsidR="0075086B" w:rsidRPr="0075086B" w:rsidRDefault="0075086B" w:rsidP="00120490">
            <w:pPr>
              <w:jc w:val="both"/>
            </w:pPr>
            <w:r w:rsidRPr="0075086B">
              <w:t>Přehled témat výuky:</w:t>
            </w:r>
          </w:p>
          <w:p w:rsidR="0075086B" w:rsidRPr="0075086B" w:rsidRDefault="0075086B" w:rsidP="000E1096">
            <w:pPr>
              <w:pStyle w:val="Odstavecseseznamem"/>
              <w:numPr>
                <w:ilvl w:val="0"/>
                <w:numId w:val="6"/>
              </w:numPr>
              <w:spacing w:after="0" w:line="240" w:lineRule="auto"/>
              <w:ind w:left="289" w:hanging="284"/>
              <w:rPr>
                <w:rFonts w:ascii="Times New Roman" w:hAnsi="Times New Roman"/>
                <w:sz w:val="20"/>
                <w:szCs w:val="20"/>
              </w:rPr>
            </w:pPr>
            <w:r w:rsidRPr="0075086B">
              <w:rPr>
                <w:rFonts w:ascii="Times New Roman" w:hAnsi="Times New Roman"/>
                <w:sz w:val="20"/>
                <w:szCs w:val="20"/>
              </w:rPr>
              <w:t>Obecná východiska vývoje, zavádění, a provozu informačních systémů, jejich životní cyklus.</w:t>
            </w:r>
          </w:p>
          <w:p w:rsidR="0075086B" w:rsidRPr="0075086B" w:rsidRDefault="0075086B" w:rsidP="000E1096">
            <w:pPr>
              <w:pStyle w:val="Odstavecseseznamem"/>
              <w:numPr>
                <w:ilvl w:val="0"/>
                <w:numId w:val="6"/>
              </w:numPr>
              <w:spacing w:after="0" w:line="240" w:lineRule="auto"/>
              <w:ind w:left="289" w:hanging="284"/>
              <w:rPr>
                <w:rFonts w:ascii="Times New Roman" w:hAnsi="Times New Roman"/>
                <w:sz w:val="20"/>
                <w:szCs w:val="20"/>
              </w:rPr>
            </w:pPr>
            <w:r w:rsidRPr="0075086B">
              <w:rPr>
                <w:rFonts w:ascii="Times New Roman" w:hAnsi="Times New Roman"/>
                <w:sz w:val="20"/>
                <w:szCs w:val="20"/>
              </w:rPr>
              <w:t xml:space="preserve">Integrovaná zdravotní péče a její podpora informačními systémy a technologiemi. </w:t>
            </w:r>
          </w:p>
          <w:p w:rsidR="0075086B" w:rsidRPr="0075086B" w:rsidRDefault="0075086B" w:rsidP="000E1096">
            <w:pPr>
              <w:pStyle w:val="Odstavecseseznamem"/>
              <w:numPr>
                <w:ilvl w:val="0"/>
                <w:numId w:val="6"/>
              </w:numPr>
              <w:spacing w:after="0" w:line="240" w:lineRule="auto"/>
              <w:ind w:left="289" w:hanging="284"/>
              <w:rPr>
                <w:rFonts w:ascii="Times New Roman" w:hAnsi="Times New Roman"/>
                <w:sz w:val="20"/>
                <w:szCs w:val="20"/>
              </w:rPr>
            </w:pPr>
            <w:r w:rsidRPr="0075086B">
              <w:rPr>
                <w:rFonts w:ascii="Times New Roman" w:hAnsi="Times New Roman"/>
                <w:sz w:val="20"/>
                <w:szCs w:val="20"/>
              </w:rPr>
              <w:t>Automatizace a řízení procesů, integrace podnikových aplikací ve zdravotnictví, případové studie.</w:t>
            </w:r>
          </w:p>
          <w:p w:rsidR="0075086B" w:rsidRPr="0075086B" w:rsidRDefault="0075086B" w:rsidP="000E1096">
            <w:pPr>
              <w:pStyle w:val="Odstavecseseznamem"/>
              <w:numPr>
                <w:ilvl w:val="0"/>
                <w:numId w:val="6"/>
              </w:numPr>
              <w:spacing w:after="0" w:line="240" w:lineRule="auto"/>
              <w:ind w:left="289" w:hanging="284"/>
              <w:rPr>
                <w:rFonts w:ascii="Times New Roman" w:hAnsi="Times New Roman"/>
                <w:sz w:val="20"/>
                <w:szCs w:val="20"/>
              </w:rPr>
            </w:pPr>
            <w:r w:rsidRPr="0075086B">
              <w:rPr>
                <w:rFonts w:ascii="Times New Roman" w:hAnsi="Times New Roman"/>
                <w:sz w:val="20"/>
                <w:szCs w:val="20"/>
              </w:rPr>
              <w:t>Automatizace a řízení procesů ve farmaceutickém průmyslu a souvisejících odvětvích,</w:t>
            </w:r>
          </w:p>
          <w:p w:rsidR="0075086B" w:rsidRPr="0075086B" w:rsidRDefault="0075086B" w:rsidP="000E1096">
            <w:pPr>
              <w:pStyle w:val="Odstavecseseznamem"/>
              <w:numPr>
                <w:ilvl w:val="0"/>
                <w:numId w:val="6"/>
              </w:numPr>
              <w:spacing w:after="0" w:line="240" w:lineRule="auto"/>
              <w:ind w:left="289" w:hanging="284"/>
              <w:rPr>
                <w:rFonts w:ascii="Times New Roman" w:hAnsi="Times New Roman"/>
                <w:sz w:val="20"/>
                <w:szCs w:val="20"/>
              </w:rPr>
            </w:pPr>
            <w:r w:rsidRPr="0075086B">
              <w:rPr>
                <w:rFonts w:ascii="Times New Roman" w:hAnsi="Times New Roman"/>
                <w:sz w:val="20"/>
                <w:szCs w:val="20"/>
              </w:rPr>
              <w:t>Klíčové aspekty řízení kvality ve zdravotnictví.</w:t>
            </w:r>
          </w:p>
          <w:p w:rsidR="0075086B" w:rsidRPr="0075086B" w:rsidRDefault="0075086B" w:rsidP="000E1096">
            <w:pPr>
              <w:pStyle w:val="Odstavecseseznamem"/>
              <w:numPr>
                <w:ilvl w:val="0"/>
                <w:numId w:val="6"/>
              </w:numPr>
              <w:spacing w:after="0" w:line="240" w:lineRule="auto"/>
              <w:ind w:left="289" w:hanging="284"/>
              <w:rPr>
                <w:rFonts w:ascii="Times New Roman" w:hAnsi="Times New Roman"/>
                <w:sz w:val="20"/>
                <w:szCs w:val="20"/>
              </w:rPr>
            </w:pPr>
            <w:r w:rsidRPr="0075086B">
              <w:rPr>
                <w:rFonts w:ascii="Times New Roman" w:hAnsi="Times New Roman"/>
                <w:sz w:val="20"/>
                <w:szCs w:val="20"/>
              </w:rPr>
              <w:t>Historický vývoj, koncepce a využitelnost eHealth/mHealth systémů, zhodnocení trendů do budoucna.</w:t>
            </w:r>
          </w:p>
          <w:p w:rsidR="0075086B" w:rsidRPr="0075086B" w:rsidRDefault="0075086B" w:rsidP="000E1096">
            <w:pPr>
              <w:pStyle w:val="Odstavecseseznamem"/>
              <w:numPr>
                <w:ilvl w:val="0"/>
                <w:numId w:val="6"/>
              </w:numPr>
              <w:spacing w:after="0" w:line="240" w:lineRule="auto"/>
              <w:ind w:left="289" w:hanging="284"/>
              <w:rPr>
                <w:rFonts w:ascii="Times New Roman" w:hAnsi="Times New Roman"/>
                <w:sz w:val="20"/>
                <w:szCs w:val="20"/>
              </w:rPr>
            </w:pPr>
            <w:r w:rsidRPr="0075086B">
              <w:rPr>
                <w:rFonts w:ascii="Times New Roman" w:hAnsi="Times New Roman"/>
                <w:sz w:val="20"/>
                <w:szCs w:val="20"/>
              </w:rPr>
              <w:t>Možnosti využití počítačových simulačních metod v oblasti zdravotnictví.</w:t>
            </w:r>
          </w:p>
          <w:p w:rsidR="0075086B" w:rsidRPr="0075086B" w:rsidRDefault="0075086B" w:rsidP="000E1096">
            <w:pPr>
              <w:pStyle w:val="Odstavecseseznamem"/>
              <w:numPr>
                <w:ilvl w:val="0"/>
                <w:numId w:val="6"/>
              </w:numPr>
              <w:spacing w:after="0" w:line="240" w:lineRule="auto"/>
              <w:ind w:left="289" w:hanging="284"/>
              <w:rPr>
                <w:rFonts w:ascii="Times New Roman" w:hAnsi="Times New Roman"/>
                <w:sz w:val="20"/>
                <w:szCs w:val="20"/>
              </w:rPr>
            </w:pPr>
            <w:r w:rsidRPr="0075086B">
              <w:rPr>
                <w:rFonts w:ascii="Times New Roman" w:hAnsi="Times New Roman"/>
                <w:sz w:val="20"/>
                <w:szCs w:val="20"/>
              </w:rPr>
              <w:t>Aktuální trendy informačních technologií a jejich využití v informační podpoře ve zdravotnictví.</w:t>
            </w:r>
          </w:p>
        </w:tc>
      </w:tr>
      <w:tr w:rsidR="0075086B" w:rsidTr="00120490">
        <w:trPr>
          <w:trHeight w:val="265"/>
        </w:trPr>
        <w:tc>
          <w:tcPr>
            <w:tcW w:w="3762" w:type="dxa"/>
            <w:gridSpan w:val="2"/>
            <w:tcBorders>
              <w:top w:val="nil"/>
            </w:tcBorders>
            <w:shd w:val="clear" w:color="auto" w:fill="F7CAAC"/>
          </w:tcPr>
          <w:p w:rsidR="0075086B" w:rsidRPr="0075086B" w:rsidRDefault="0075086B" w:rsidP="00120490">
            <w:pPr>
              <w:jc w:val="both"/>
            </w:pPr>
            <w:r w:rsidRPr="0075086B">
              <w:rPr>
                <w:b/>
              </w:rPr>
              <w:t>Studijní literatura a studijní pomůcky</w:t>
            </w:r>
          </w:p>
        </w:tc>
        <w:tc>
          <w:tcPr>
            <w:tcW w:w="6202" w:type="dxa"/>
            <w:gridSpan w:val="6"/>
            <w:tcBorders>
              <w:top w:val="nil"/>
              <w:bottom w:val="nil"/>
            </w:tcBorders>
          </w:tcPr>
          <w:p w:rsidR="0075086B" w:rsidRPr="0075086B" w:rsidRDefault="0075086B" w:rsidP="00120490">
            <w:pPr>
              <w:jc w:val="both"/>
            </w:pPr>
          </w:p>
        </w:tc>
      </w:tr>
      <w:tr w:rsidR="0075086B" w:rsidTr="0075086B">
        <w:trPr>
          <w:trHeight w:val="2729"/>
        </w:trPr>
        <w:tc>
          <w:tcPr>
            <w:tcW w:w="9964" w:type="dxa"/>
            <w:gridSpan w:val="8"/>
            <w:tcBorders>
              <w:top w:val="nil"/>
            </w:tcBorders>
          </w:tcPr>
          <w:p w:rsidR="0075086B" w:rsidRPr="0075086B" w:rsidRDefault="0075086B" w:rsidP="00120490">
            <w:pPr>
              <w:jc w:val="both"/>
              <w:rPr>
                <w:b/>
              </w:rPr>
            </w:pPr>
            <w:r w:rsidRPr="0075086B">
              <w:rPr>
                <w:b/>
              </w:rPr>
              <w:t>Povinná literatura</w:t>
            </w:r>
          </w:p>
          <w:p w:rsidR="0075086B" w:rsidRPr="0075086B" w:rsidRDefault="0075086B" w:rsidP="00120490">
            <w:pPr>
              <w:jc w:val="both"/>
            </w:pPr>
            <w:r w:rsidRPr="0075086B">
              <w:rPr>
                <w:caps/>
              </w:rPr>
              <w:t>Buřita, L., Janů T., Opletalová M.</w:t>
            </w:r>
            <w:r w:rsidRPr="0075086B">
              <w:t xml:space="preserve"> </w:t>
            </w:r>
            <w:r w:rsidRPr="0075086B">
              <w:rPr>
                <w:i/>
              </w:rPr>
              <w:t>Informační systémy ve zdravotnictví: Přednášky</w:t>
            </w:r>
            <w:r w:rsidRPr="0075086B">
              <w:t>. Zlín: FaME, 2018.</w:t>
            </w:r>
          </w:p>
          <w:p w:rsidR="0075086B" w:rsidRPr="0075086B" w:rsidRDefault="0075086B" w:rsidP="00120490">
            <w:pPr>
              <w:jc w:val="both"/>
            </w:pPr>
            <w:r w:rsidRPr="0075086B">
              <w:rPr>
                <w:caps/>
              </w:rPr>
              <w:t>Buřita, L., Janů T., Opletalová M.</w:t>
            </w:r>
            <w:r w:rsidRPr="0075086B">
              <w:t xml:space="preserve"> </w:t>
            </w:r>
            <w:r w:rsidRPr="0075086B">
              <w:rPr>
                <w:i/>
              </w:rPr>
              <w:t>Informační systémy ve zdravotnictví: Cvičení</w:t>
            </w:r>
            <w:r w:rsidRPr="0075086B">
              <w:t>. Zlín: FaME, 2018.</w:t>
            </w:r>
          </w:p>
          <w:p w:rsidR="0075086B" w:rsidRPr="0075086B" w:rsidRDefault="0075086B" w:rsidP="00120490">
            <w:pPr>
              <w:jc w:val="both"/>
            </w:pPr>
            <w:r w:rsidRPr="0075086B">
              <w:rPr>
                <w:caps/>
              </w:rPr>
              <w:t>Buřita, L., Janů T., Opletalová M.</w:t>
            </w:r>
            <w:r w:rsidRPr="0075086B">
              <w:t xml:space="preserve"> </w:t>
            </w:r>
            <w:r w:rsidRPr="0075086B">
              <w:rPr>
                <w:i/>
              </w:rPr>
              <w:t>Informační systémy ve zdravotnictví: Semináře</w:t>
            </w:r>
            <w:r w:rsidRPr="0075086B">
              <w:t>. Zlín: FaME, 2018.</w:t>
            </w:r>
          </w:p>
          <w:p w:rsidR="0075086B" w:rsidRPr="0075086B" w:rsidRDefault="0075086B" w:rsidP="0075086B">
            <w:pPr>
              <w:jc w:val="both"/>
              <w:rPr>
                <w:b/>
              </w:rPr>
            </w:pPr>
            <w:r w:rsidRPr="0075086B">
              <w:rPr>
                <w:b/>
              </w:rPr>
              <w:t>Doporučená literatura</w:t>
            </w:r>
          </w:p>
          <w:p w:rsidR="0075086B" w:rsidRPr="0075086B" w:rsidRDefault="0075086B" w:rsidP="0075086B">
            <w:pPr>
              <w:jc w:val="both"/>
            </w:pPr>
            <w:r w:rsidRPr="0075086B">
              <w:rPr>
                <w:caps/>
              </w:rPr>
              <w:t>Gála, L., Pour. J., Šedivá, Z.</w:t>
            </w:r>
            <w:r w:rsidRPr="0075086B">
              <w:t xml:space="preserve"> </w:t>
            </w:r>
            <w:r w:rsidRPr="0075086B">
              <w:rPr>
                <w:i/>
              </w:rPr>
              <w:t>Podniková informatika: počítačové aplikace v podnikové a mezipodnikové praxi</w:t>
            </w:r>
            <w:r w:rsidRPr="0075086B">
              <w:t>. 3. aktualizované vydání. Praha: Grada</w:t>
            </w:r>
            <w:r>
              <w:t>,</w:t>
            </w:r>
            <w:r w:rsidRPr="0075086B">
              <w:t xml:space="preserve"> 2015. ISBN 978-80-247-5457-4. </w:t>
            </w:r>
          </w:p>
          <w:p w:rsidR="0075086B" w:rsidRPr="0075086B" w:rsidRDefault="0075086B" w:rsidP="0075086B">
            <w:pPr>
              <w:pStyle w:val="Normlnweb"/>
              <w:spacing w:before="0" w:beforeAutospacing="0" w:after="0" w:afterAutospacing="0"/>
              <w:jc w:val="both"/>
              <w:rPr>
                <w:sz w:val="20"/>
                <w:szCs w:val="20"/>
              </w:rPr>
            </w:pPr>
            <w:r w:rsidRPr="0075086B">
              <w:rPr>
                <w:caps/>
                <w:sz w:val="20"/>
                <w:szCs w:val="20"/>
              </w:rPr>
              <w:t>Tvrdíková, M</w:t>
            </w:r>
            <w:r w:rsidRPr="0075086B">
              <w:rPr>
                <w:sz w:val="20"/>
                <w:szCs w:val="20"/>
              </w:rPr>
              <w:t xml:space="preserve">. </w:t>
            </w:r>
            <w:r w:rsidRPr="0075086B">
              <w:rPr>
                <w:i/>
                <w:sz w:val="20"/>
                <w:szCs w:val="20"/>
              </w:rPr>
              <w:t>Aplikace moderních informačních technologií v řízení firmy: nástroje ke zvyšování kvality informačních systémů</w:t>
            </w:r>
            <w:r w:rsidRPr="0075086B">
              <w:rPr>
                <w:sz w:val="20"/>
                <w:szCs w:val="20"/>
              </w:rPr>
              <w:t xml:space="preserve">. 1. vyd. Praha: Grada, 2008. ISBN 978-80-247-2728-8. </w:t>
            </w:r>
          </w:p>
          <w:p w:rsidR="0075086B" w:rsidRPr="0075086B" w:rsidRDefault="0075086B" w:rsidP="0075086B">
            <w:pPr>
              <w:pStyle w:val="Normlnweb"/>
              <w:spacing w:before="0" w:beforeAutospacing="0" w:after="0" w:afterAutospacing="0"/>
              <w:jc w:val="both"/>
              <w:rPr>
                <w:sz w:val="20"/>
                <w:szCs w:val="20"/>
              </w:rPr>
            </w:pPr>
            <w:r w:rsidRPr="0075086B">
              <w:rPr>
                <w:caps/>
                <w:sz w:val="20"/>
                <w:szCs w:val="20"/>
              </w:rPr>
              <w:t>Středa, L., Hána K</w:t>
            </w:r>
            <w:r w:rsidRPr="0075086B">
              <w:rPr>
                <w:sz w:val="20"/>
                <w:szCs w:val="20"/>
              </w:rPr>
              <w:t xml:space="preserve">. </w:t>
            </w:r>
            <w:r w:rsidRPr="0075086B">
              <w:rPr>
                <w:i/>
                <w:sz w:val="20"/>
                <w:szCs w:val="20"/>
              </w:rPr>
              <w:t>eHealth a telemedicína: učebnice pro vysoké školy</w:t>
            </w:r>
            <w:r w:rsidRPr="0075086B">
              <w:rPr>
                <w:sz w:val="20"/>
                <w:szCs w:val="20"/>
              </w:rPr>
              <w:t>. Praha: Grada, 2016, 159 s. ISBN 978-80-247-5764-3.</w:t>
            </w:r>
          </w:p>
          <w:p w:rsidR="0075086B" w:rsidRPr="0075086B" w:rsidRDefault="0075086B" w:rsidP="00120490">
            <w:r w:rsidRPr="0075086B">
              <w:rPr>
                <w:caps/>
              </w:rPr>
              <w:t>Špidlen, J</w:t>
            </w:r>
            <w:r w:rsidRPr="0075086B">
              <w:t xml:space="preserve">. </w:t>
            </w:r>
            <w:r w:rsidRPr="0075086B">
              <w:rPr>
                <w:i/>
              </w:rPr>
              <w:t>Elektronický zdravotní záznam a telemedicína</w:t>
            </w:r>
            <w:r w:rsidRPr="0075086B">
              <w:t>. Praha: Univerzita Karlova, 2005.</w:t>
            </w:r>
          </w:p>
        </w:tc>
      </w:tr>
      <w:tr w:rsidR="0075086B" w:rsidTr="00120490">
        <w:tc>
          <w:tcPr>
            <w:tcW w:w="9964" w:type="dxa"/>
            <w:gridSpan w:val="8"/>
            <w:tcBorders>
              <w:top w:val="single" w:sz="12" w:space="0" w:color="auto"/>
              <w:left w:val="single" w:sz="2" w:space="0" w:color="auto"/>
              <w:bottom w:val="single" w:sz="2" w:space="0" w:color="auto"/>
              <w:right w:val="single" w:sz="2" w:space="0" w:color="auto"/>
            </w:tcBorders>
            <w:shd w:val="clear" w:color="auto" w:fill="F7CAAC"/>
          </w:tcPr>
          <w:p w:rsidR="0075086B" w:rsidRPr="0075086B" w:rsidRDefault="0075086B" w:rsidP="00120490">
            <w:pPr>
              <w:jc w:val="center"/>
              <w:rPr>
                <w:b/>
              </w:rPr>
            </w:pPr>
            <w:r w:rsidRPr="0075086B">
              <w:rPr>
                <w:b/>
              </w:rPr>
              <w:t>Informace ke kombinované nebo distanční formě</w:t>
            </w:r>
          </w:p>
        </w:tc>
      </w:tr>
      <w:tr w:rsidR="0075086B" w:rsidTr="00120490">
        <w:tc>
          <w:tcPr>
            <w:tcW w:w="4896" w:type="dxa"/>
            <w:gridSpan w:val="3"/>
            <w:tcBorders>
              <w:top w:val="single" w:sz="2" w:space="0" w:color="auto"/>
            </w:tcBorders>
            <w:shd w:val="clear" w:color="auto" w:fill="F7CAAC"/>
          </w:tcPr>
          <w:p w:rsidR="0075086B" w:rsidRPr="0075086B" w:rsidRDefault="0075086B" w:rsidP="00120490">
            <w:pPr>
              <w:jc w:val="both"/>
            </w:pPr>
            <w:r w:rsidRPr="0075086B">
              <w:rPr>
                <w:b/>
              </w:rPr>
              <w:t>Rozsah konzultací (soustředění)</w:t>
            </w:r>
          </w:p>
        </w:tc>
        <w:tc>
          <w:tcPr>
            <w:tcW w:w="889" w:type="dxa"/>
            <w:tcBorders>
              <w:top w:val="single" w:sz="2" w:space="0" w:color="auto"/>
            </w:tcBorders>
          </w:tcPr>
          <w:p w:rsidR="0075086B" w:rsidRPr="0075086B" w:rsidRDefault="0075086B" w:rsidP="00120490">
            <w:pPr>
              <w:jc w:val="both"/>
            </w:pPr>
            <w:r w:rsidRPr="0075086B">
              <w:t>15</w:t>
            </w:r>
          </w:p>
        </w:tc>
        <w:tc>
          <w:tcPr>
            <w:tcW w:w="4179" w:type="dxa"/>
            <w:gridSpan w:val="4"/>
            <w:tcBorders>
              <w:top w:val="single" w:sz="2" w:space="0" w:color="auto"/>
            </w:tcBorders>
            <w:shd w:val="clear" w:color="auto" w:fill="F7CAAC"/>
          </w:tcPr>
          <w:p w:rsidR="0075086B" w:rsidRPr="0075086B" w:rsidRDefault="0075086B" w:rsidP="00120490">
            <w:pPr>
              <w:jc w:val="both"/>
              <w:rPr>
                <w:b/>
              </w:rPr>
            </w:pPr>
            <w:r w:rsidRPr="0075086B">
              <w:rPr>
                <w:b/>
              </w:rPr>
              <w:t xml:space="preserve">hodin </w:t>
            </w:r>
          </w:p>
        </w:tc>
      </w:tr>
      <w:tr w:rsidR="0075086B" w:rsidTr="00120490">
        <w:tc>
          <w:tcPr>
            <w:tcW w:w="9964" w:type="dxa"/>
            <w:gridSpan w:val="8"/>
            <w:shd w:val="clear" w:color="auto" w:fill="F7CAAC"/>
          </w:tcPr>
          <w:p w:rsidR="0075086B" w:rsidRPr="0075086B" w:rsidRDefault="0075086B" w:rsidP="00120490">
            <w:pPr>
              <w:jc w:val="both"/>
              <w:rPr>
                <w:b/>
              </w:rPr>
            </w:pPr>
            <w:r w:rsidRPr="0075086B">
              <w:rPr>
                <w:b/>
              </w:rPr>
              <w:t>Informace o způsobu kontaktu s vyučujícím</w:t>
            </w:r>
          </w:p>
        </w:tc>
      </w:tr>
      <w:tr w:rsidR="0075086B" w:rsidTr="00120490">
        <w:trPr>
          <w:trHeight w:val="747"/>
        </w:trPr>
        <w:tc>
          <w:tcPr>
            <w:tcW w:w="9964" w:type="dxa"/>
            <w:gridSpan w:val="8"/>
          </w:tcPr>
          <w:p w:rsidR="0075086B" w:rsidRPr="0075086B" w:rsidRDefault="0075086B" w:rsidP="00120490">
            <w:pPr>
              <w:jc w:val="both"/>
            </w:pPr>
            <w:r w:rsidRPr="0075086B">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5394C" w:rsidRDefault="0065394C"/>
    <w:p w:rsidR="0065394C" w:rsidRDefault="0065394C"/>
    <w:p w:rsidR="0065394C" w:rsidRDefault="0065394C"/>
    <w:p w:rsidR="008E5AFF" w:rsidRDefault="008E5AFF"/>
    <w:p w:rsidR="0065394C" w:rsidRDefault="0065394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4E33" w:rsidTr="00120490">
        <w:tc>
          <w:tcPr>
            <w:tcW w:w="9855" w:type="dxa"/>
            <w:gridSpan w:val="8"/>
            <w:tcBorders>
              <w:bottom w:val="double" w:sz="4" w:space="0" w:color="auto"/>
            </w:tcBorders>
            <w:shd w:val="clear" w:color="auto" w:fill="BDD6EE"/>
          </w:tcPr>
          <w:p w:rsidR="00FF4E33" w:rsidRDefault="00FF4E33" w:rsidP="00120490">
            <w:pPr>
              <w:jc w:val="both"/>
              <w:rPr>
                <w:b/>
                <w:sz w:val="28"/>
              </w:rPr>
            </w:pPr>
            <w:r>
              <w:lastRenderedPageBreak/>
              <w:br w:type="page"/>
            </w:r>
            <w:r>
              <w:rPr>
                <w:b/>
                <w:sz w:val="28"/>
              </w:rPr>
              <w:t>B-III – Charakteristika studijního předmětu</w:t>
            </w:r>
          </w:p>
        </w:tc>
      </w:tr>
      <w:tr w:rsidR="00FF4E33" w:rsidTr="00120490">
        <w:tc>
          <w:tcPr>
            <w:tcW w:w="3086" w:type="dxa"/>
            <w:tcBorders>
              <w:top w:val="double" w:sz="4" w:space="0" w:color="auto"/>
            </w:tcBorders>
            <w:shd w:val="clear" w:color="auto" w:fill="F7CAAC"/>
          </w:tcPr>
          <w:p w:rsidR="00FF4E33" w:rsidRPr="00FF4E33" w:rsidRDefault="00FF4E33" w:rsidP="00120490">
            <w:pPr>
              <w:jc w:val="both"/>
              <w:rPr>
                <w:b/>
              </w:rPr>
            </w:pPr>
            <w:r w:rsidRPr="00FF4E33">
              <w:rPr>
                <w:b/>
              </w:rPr>
              <w:t>Název studijního předmětu</w:t>
            </w:r>
          </w:p>
        </w:tc>
        <w:tc>
          <w:tcPr>
            <w:tcW w:w="6769" w:type="dxa"/>
            <w:gridSpan w:val="7"/>
            <w:tcBorders>
              <w:top w:val="double" w:sz="4" w:space="0" w:color="auto"/>
            </w:tcBorders>
          </w:tcPr>
          <w:p w:rsidR="00FF4E33" w:rsidRPr="00FF4E33" w:rsidRDefault="00FF4E33" w:rsidP="00120490">
            <w:pPr>
              <w:jc w:val="both"/>
            </w:pPr>
            <w:r w:rsidRPr="00FF4E33">
              <w:t>Zdravotní politika, zdravotní systémy a instituce</w:t>
            </w:r>
          </w:p>
        </w:tc>
      </w:tr>
      <w:tr w:rsidR="00FF4E33" w:rsidTr="00120490">
        <w:tc>
          <w:tcPr>
            <w:tcW w:w="3086" w:type="dxa"/>
            <w:shd w:val="clear" w:color="auto" w:fill="F7CAAC"/>
          </w:tcPr>
          <w:p w:rsidR="00FF4E33" w:rsidRPr="00FF4E33" w:rsidRDefault="00FF4E33" w:rsidP="00120490">
            <w:pPr>
              <w:jc w:val="both"/>
              <w:rPr>
                <w:b/>
              </w:rPr>
            </w:pPr>
            <w:r w:rsidRPr="00FF4E33">
              <w:rPr>
                <w:b/>
              </w:rPr>
              <w:t>Typ předmětu</w:t>
            </w:r>
          </w:p>
        </w:tc>
        <w:tc>
          <w:tcPr>
            <w:tcW w:w="3406" w:type="dxa"/>
            <w:gridSpan w:val="4"/>
          </w:tcPr>
          <w:p w:rsidR="00FF4E33" w:rsidRPr="00FF4E33" w:rsidRDefault="00F1465F" w:rsidP="00120490">
            <w:pPr>
              <w:jc w:val="both"/>
            </w:pPr>
            <w:r>
              <w:t>p</w:t>
            </w:r>
            <w:r w:rsidR="00FF4E33" w:rsidRPr="00FF4E33">
              <w:t>ovinný „ZT“</w:t>
            </w:r>
          </w:p>
        </w:tc>
        <w:tc>
          <w:tcPr>
            <w:tcW w:w="2695" w:type="dxa"/>
            <w:gridSpan w:val="2"/>
            <w:shd w:val="clear" w:color="auto" w:fill="F7CAAC"/>
          </w:tcPr>
          <w:p w:rsidR="00FF4E33" w:rsidRPr="00FF4E33" w:rsidRDefault="00FF4E33" w:rsidP="00120490">
            <w:pPr>
              <w:jc w:val="both"/>
            </w:pPr>
            <w:r w:rsidRPr="00FF4E33">
              <w:rPr>
                <w:b/>
              </w:rPr>
              <w:t>doporučený ročník / semestr</w:t>
            </w:r>
          </w:p>
        </w:tc>
        <w:tc>
          <w:tcPr>
            <w:tcW w:w="668" w:type="dxa"/>
          </w:tcPr>
          <w:p w:rsidR="00FF4E33" w:rsidRPr="00FF4E33" w:rsidRDefault="00FF4E33" w:rsidP="00120490">
            <w:pPr>
              <w:jc w:val="both"/>
            </w:pPr>
            <w:r w:rsidRPr="00FF4E33">
              <w:t>1/Z</w:t>
            </w:r>
          </w:p>
        </w:tc>
      </w:tr>
      <w:tr w:rsidR="00FF4E33" w:rsidTr="00120490">
        <w:tc>
          <w:tcPr>
            <w:tcW w:w="3086" w:type="dxa"/>
            <w:shd w:val="clear" w:color="auto" w:fill="F7CAAC"/>
          </w:tcPr>
          <w:p w:rsidR="00FF4E33" w:rsidRPr="00FF4E33" w:rsidRDefault="00FF4E33" w:rsidP="00120490">
            <w:pPr>
              <w:jc w:val="both"/>
              <w:rPr>
                <w:b/>
              </w:rPr>
            </w:pPr>
            <w:r w:rsidRPr="00FF4E33">
              <w:rPr>
                <w:b/>
              </w:rPr>
              <w:t>Rozsah studijního předmětu</w:t>
            </w:r>
          </w:p>
        </w:tc>
        <w:tc>
          <w:tcPr>
            <w:tcW w:w="1701" w:type="dxa"/>
            <w:gridSpan w:val="2"/>
          </w:tcPr>
          <w:p w:rsidR="00FF4E33" w:rsidRPr="00FF4E33" w:rsidRDefault="00F25455">
            <w:pPr>
              <w:jc w:val="both"/>
            </w:pPr>
            <w:r>
              <w:t>39</w:t>
            </w:r>
            <w:r w:rsidR="00FF4E33" w:rsidRPr="00FF4E33">
              <w:t>p</w:t>
            </w:r>
          </w:p>
        </w:tc>
        <w:tc>
          <w:tcPr>
            <w:tcW w:w="889" w:type="dxa"/>
            <w:shd w:val="clear" w:color="auto" w:fill="F7CAAC"/>
          </w:tcPr>
          <w:p w:rsidR="00FF4E33" w:rsidRPr="00FF4E33" w:rsidRDefault="00FF4E33" w:rsidP="00120490">
            <w:pPr>
              <w:jc w:val="both"/>
              <w:rPr>
                <w:b/>
              </w:rPr>
            </w:pPr>
            <w:r w:rsidRPr="00FF4E33">
              <w:rPr>
                <w:b/>
              </w:rPr>
              <w:t xml:space="preserve">hod. </w:t>
            </w:r>
          </w:p>
        </w:tc>
        <w:tc>
          <w:tcPr>
            <w:tcW w:w="816" w:type="dxa"/>
          </w:tcPr>
          <w:p w:rsidR="00FF4E33" w:rsidRPr="00FF4E33" w:rsidRDefault="00F25455" w:rsidP="00120490">
            <w:pPr>
              <w:jc w:val="both"/>
            </w:pPr>
            <w:r>
              <w:t>39</w:t>
            </w:r>
          </w:p>
        </w:tc>
        <w:tc>
          <w:tcPr>
            <w:tcW w:w="2156" w:type="dxa"/>
            <w:shd w:val="clear" w:color="auto" w:fill="F7CAAC"/>
          </w:tcPr>
          <w:p w:rsidR="00FF4E33" w:rsidRPr="00FF4E33" w:rsidRDefault="00FF4E33" w:rsidP="00120490">
            <w:pPr>
              <w:jc w:val="both"/>
              <w:rPr>
                <w:b/>
              </w:rPr>
            </w:pPr>
            <w:r w:rsidRPr="00FF4E33">
              <w:rPr>
                <w:b/>
              </w:rPr>
              <w:t>kreditů</w:t>
            </w:r>
          </w:p>
        </w:tc>
        <w:tc>
          <w:tcPr>
            <w:tcW w:w="1207" w:type="dxa"/>
            <w:gridSpan w:val="2"/>
          </w:tcPr>
          <w:p w:rsidR="00FF4E33" w:rsidRPr="00FF4E33" w:rsidRDefault="00FF4E33" w:rsidP="00120490">
            <w:pPr>
              <w:jc w:val="both"/>
            </w:pPr>
            <w:r w:rsidRPr="00FF4E33">
              <w:t>4</w:t>
            </w:r>
          </w:p>
        </w:tc>
      </w:tr>
      <w:tr w:rsidR="00FF4E33" w:rsidTr="00120490">
        <w:tc>
          <w:tcPr>
            <w:tcW w:w="3086" w:type="dxa"/>
            <w:shd w:val="clear" w:color="auto" w:fill="F7CAAC"/>
          </w:tcPr>
          <w:p w:rsidR="00FF4E33" w:rsidRPr="00FF4E33" w:rsidRDefault="00FF4E33" w:rsidP="00120490">
            <w:pPr>
              <w:jc w:val="both"/>
              <w:rPr>
                <w:b/>
              </w:rPr>
            </w:pPr>
            <w:r w:rsidRPr="00FF4E33">
              <w:rPr>
                <w:b/>
              </w:rPr>
              <w:t>Prerekvizity, korekvizity, ekvivalence</w:t>
            </w:r>
          </w:p>
        </w:tc>
        <w:tc>
          <w:tcPr>
            <w:tcW w:w="6769" w:type="dxa"/>
            <w:gridSpan w:val="7"/>
          </w:tcPr>
          <w:p w:rsidR="00FF4E33" w:rsidRPr="00FF4E33" w:rsidRDefault="00FF4E33" w:rsidP="00120490">
            <w:pPr>
              <w:jc w:val="both"/>
            </w:pPr>
          </w:p>
        </w:tc>
      </w:tr>
      <w:tr w:rsidR="00FF4E33" w:rsidTr="00120490">
        <w:tc>
          <w:tcPr>
            <w:tcW w:w="3086" w:type="dxa"/>
            <w:shd w:val="clear" w:color="auto" w:fill="F7CAAC"/>
          </w:tcPr>
          <w:p w:rsidR="00FF4E33" w:rsidRPr="00FF4E33" w:rsidRDefault="00FF4E33" w:rsidP="00120490">
            <w:pPr>
              <w:jc w:val="both"/>
              <w:rPr>
                <w:b/>
              </w:rPr>
            </w:pPr>
            <w:r w:rsidRPr="00FF4E33">
              <w:rPr>
                <w:b/>
              </w:rPr>
              <w:t>Způsob ověření studijních výsledků</w:t>
            </w:r>
          </w:p>
        </w:tc>
        <w:tc>
          <w:tcPr>
            <w:tcW w:w="3406" w:type="dxa"/>
            <w:gridSpan w:val="4"/>
          </w:tcPr>
          <w:p w:rsidR="00FF4E33" w:rsidRPr="00FF4E33" w:rsidRDefault="00677E14" w:rsidP="00120490">
            <w:pPr>
              <w:jc w:val="both"/>
            </w:pPr>
            <w:r>
              <w:t>z</w:t>
            </w:r>
            <w:r w:rsidRPr="0075086B">
              <w:t>ápočet, zkouška</w:t>
            </w:r>
          </w:p>
        </w:tc>
        <w:tc>
          <w:tcPr>
            <w:tcW w:w="2156" w:type="dxa"/>
            <w:shd w:val="clear" w:color="auto" w:fill="F7CAAC"/>
          </w:tcPr>
          <w:p w:rsidR="00FF4E33" w:rsidRPr="00FF4E33" w:rsidRDefault="00FF4E33" w:rsidP="00120490">
            <w:pPr>
              <w:jc w:val="both"/>
              <w:rPr>
                <w:b/>
              </w:rPr>
            </w:pPr>
            <w:r w:rsidRPr="00FF4E33">
              <w:rPr>
                <w:b/>
              </w:rPr>
              <w:t>Forma výuky</w:t>
            </w:r>
          </w:p>
        </w:tc>
        <w:tc>
          <w:tcPr>
            <w:tcW w:w="1207" w:type="dxa"/>
            <w:gridSpan w:val="2"/>
          </w:tcPr>
          <w:p w:rsidR="00FF4E33" w:rsidRPr="00FF4E33" w:rsidRDefault="00677E14" w:rsidP="00120490">
            <w:pPr>
              <w:jc w:val="both"/>
            </w:pPr>
            <w:r>
              <w:t>p</w:t>
            </w:r>
            <w:r w:rsidR="00FF4E33" w:rsidRPr="00FF4E33">
              <w:t>řednáška</w:t>
            </w:r>
          </w:p>
        </w:tc>
      </w:tr>
      <w:tr w:rsidR="00FF4E33" w:rsidTr="00120490">
        <w:tc>
          <w:tcPr>
            <w:tcW w:w="3086" w:type="dxa"/>
            <w:shd w:val="clear" w:color="auto" w:fill="F7CAAC"/>
          </w:tcPr>
          <w:p w:rsidR="00FF4E33" w:rsidRPr="00FF4E33" w:rsidRDefault="00FF4E33" w:rsidP="00120490">
            <w:pPr>
              <w:jc w:val="both"/>
              <w:rPr>
                <w:b/>
              </w:rPr>
            </w:pPr>
            <w:r w:rsidRPr="00FF4E33">
              <w:rPr>
                <w:b/>
              </w:rPr>
              <w:t>Forma způsobu ověření studijních výsledků a další požadavky na studenta</w:t>
            </w:r>
          </w:p>
        </w:tc>
        <w:tc>
          <w:tcPr>
            <w:tcW w:w="6769" w:type="dxa"/>
            <w:gridSpan w:val="7"/>
            <w:tcBorders>
              <w:bottom w:val="nil"/>
            </w:tcBorders>
          </w:tcPr>
          <w:p w:rsidR="00FF4E33" w:rsidRPr="00FF4E33" w:rsidRDefault="00FF4E33" w:rsidP="00120490">
            <w:pPr>
              <w:jc w:val="both"/>
            </w:pPr>
            <w:r w:rsidRPr="00FF4E33">
              <w:t>Způsob zakončení předmětu – zápočet, zkouška</w:t>
            </w:r>
          </w:p>
          <w:p w:rsidR="00FF4E33" w:rsidRPr="00FF4E33" w:rsidRDefault="00FF4E33" w:rsidP="00120490">
            <w:pPr>
              <w:jc w:val="both"/>
            </w:pPr>
            <w:r w:rsidRPr="00FF4E33">
              <w:t>Pož</w:t>
            </w:r>
            <w:r w:rsidR="00C25E94">
              <w:t xml:space="preserve">adavky na zápočet - kolokvium </w:t>
            </w:r>
          </w:p>
          <w:p w:rsidR="00FF4E33" w:rsidRPr="00FF4E33" w:rsidRDefault="00FF4E33" w:rsidP="00E44259">
            <w:pPr>
              <w:jc w:val="both"/>
            </w:pPr>
            <w:r w:rsidRPr="00FF4E33">
              <w:t xml:space="preserve">Požadavky na zkoušku – písemný test v rozsahu znalosti </w:t>
            </w:r>
            <w:r w:rsidR="00E44259">
              <w:t>z přednášek</w:t>
            </w:r>
          </w:p>
        </w:tc>
      </w:tr>
      <w:tr w:rsidR="00FF4E33" w:rsidTr="00120490">
        <w:trPr>
          <w:trHeight w:val="123"/>
        </w:trPr>
        <w:tc>
          <w:tcPr>
            <w:tcW w:w="9855" w:type="dxa"/>
            <w:gridSpan w:val="8"/>
            <w:tcBorders>
              <w:top w:val="nil"/>
            </w:tcBorders>
          </w:tcPr>
          <w:p w:rsidR="00FF4E33" w:rsidRPr="00FF4E33" w:rsidRDefault="00FF4E33" w:rsidP="00120490">
            <w:pPr>
              <w:jc w:val="both"/>
            </w:pPr>
          </w:p>
        </w:tc>
      </w:tr>
      <w:tr w:rsidR="00FF4E33" w:rsidTr="00120490">
        <w:trPr>
          <w:trHeight w:val="197"/>
        </w:trPr>
        <w:tc>
          <w:tcPr>
            <w:tcW w:w="3086" w:type="dxa"/>
            <w:tcBorders>
              <w:top w:val="nil"/>
            </w:tcBorders>
            <w:shd w:val="clear" w:color="auto" w:fill="F7CAAC"/>
          </w:tcPr>
          <w:p w:rsidR="00FF4E33" w:rsidRPr="00FF4E33" w:rsidRDefault="00FF4E33" w:rsidP="00120490">
            <w:pPr>
              <w:jc w:val="both"/>
              <w:rPr>
                <w:b/>
              </w:rPr>
            </w:pPr>
            <w:r w:rsidRPr="00FF4E33">
              <w:rPr>
                <w:b/>
              </w:rPr>
              <w:t>Garant předmětu</w:t>
            </w:r>
          </w:p>
        </w:tc>
        <w:tc>
          <w:tcPr>
            <w:tcW w:w="6769" w:type="dxa"/>
            <w:gridSpan w:val="7"/>
            <w:tcBorders>
              <w:top w:val="nil"/>
            </w:tcBorders>
          </w:tcPr>
          <w:p w:rsidR="00FF4E33" w:rsidRPr="00FF4E33" w:rsidRDefault="00FF4E33" w:rsidP="00120490">
            <w:pPr>
              <w:jc w:val="both"/>
            </w:pPr>
            <w:r w:rsidRPr="00FF4E33">
              <w:t>prof. MUDr. Jaroslav Slaný, CSc.</w:t>
            </w:r>
          </w:p>
        </w:tc>
      </w:tr>
      <w:tr w:rsidR="00FF4E33" w:rsidTr="00120490">
        <w:trPr>
          <w:trHeight w:val="243"/>
        </w:trPr>
        <w:tc>
          <w:tcPr>
            <w:tcW w:w="3086" w:type="dxa"/>
            <w:tcBorders>
              <w:top w:val="nil"/>
            </w:tcBorders>
            <w:shd w:val="clear" w:color="auto" w:fill="F7CAAC"/>
          </w:tcPr>
          <w:p w:rsidR="00FF4E33" w:rsidRPr="00FF4E33" w:rsidRDefault="00FF4E33" w:rsidP="00120490">
            <w:pPr>
              <w:jc w:val="both"/>
              <w:rPr>
                <w:b/>
              </w:rPr>
            </w:pPr>
            <w:r w:rsidRPr="00FF4E33">
              <w:rPr>
                <w:b/>
              </w:rPr>
              <w:t>Zapojení garanta do výuky předmětu</w:t>
            </w:r>
          </w:p>
        </w:tc>
        <w:tc>
          <w:tcPr>
            <w:tcW w:w="6769" w:type="dxa"/>
            <w:gridSpan w:val="7"/>
            <w:tcBorders>
              <w:top w:val="nil"/>
            </w:tcBorders>
          </w:tcPr>
          <w:p w:rsidR="00FF4E33" w:rsidRPr="00FF4E33" w:rsidRDefault="00676F93" w:rsidP="00676F93">
            <w:pPr>
              <w:jc w:val="both"/>
            </w:pPr>
            <w:r w:rsidRPr="0075086B">
              <w:t xml:space="preserve">Garant se </w:t>
            </w:r>
            <w:r>
              <w:t>podílí na přednášení v rozsahu 100 %</w:t>
            </w:r>
            <w:r w:rsidRPr="0075086B">
              <w:t>.</w:t>
            </w:r>
          </w:p>
        </w:tc>
      </w:tr>
      <w:tr w:rsidR="00FF4E33" w:rsidTr="00120490">
        <w:tc>
          <w:tcPr>
            <w:tcW w:w="3086" w:type="dxa"/>
            <w:shd w:val="clear" w:color="auto" w:fill="F7CAAC"/>
          </w:tcPr>
          <w:p w:rsidR="00FF4E33" w:rsidRPr="00FF4E33" w:rsidRDefault="00FF4E33" w:rsidP="00120490">
            <w:pPr>
              <w:jc w:val="both"/>
              <w:rPr>
                <w:b/>
              </w:rPr>
            </w:pPr>
            <w:r w:rsidRPr="00FF4E33">
              <w:rPr>
                <w:b/>
              </w:rPr>
              <w:t>Vyučující</w:t>
            </w:r>
          </w:p>
        </w:tc>
        <w:tc>
          <w:tcPr>
            <w:tcW w:w="6769" w:type="dxa"/>
            <w:gridSpan w:val="7"/>
            <w:tcBorders>
              <w:bottom w:val="nil"/>
            </w:tcBorders>
          </w:tcPr>
          <w:p w:rsidR="00FF4E33" w:rsidRPr="00FF4E33" w:rsidRDefault="00FF4E33" w:rsidP="00120490">
            <w:pPr>
              <w:jc w:val="both"/>
            </w:pPr>
            <w:r w:rsidRPr="00FF4E33">
              <w:t xml:space="preserve">prof. MUDr. Jaroslav Slaný, CSc. – přednášky </w:t>
            </w:r>
            <w:r w:rsidR="00F1465F">
              <w:t>(</w:t>
            </w:r>
            <w:r w:rsidR="00676F93">
              <w:t>100</w:t>
            </w:r>
            <w:r w:rsidRPr="00FF4E33">
              <w:t>%</w:t>
            </w:r>
            <w:r w:rsidR="00F1465F">
              <w:t>)</w:t>
            </w:r>
          </w:p>
        </w:tc>
      </w:tr>
      <w:tr w:rsidR="00FF4E33" w:rsidTr="00120490">
        <w:trPr>
          <w:trHeight w:val="158"/>
        </w:trPr>
        <w:tc>
          <w:tcPr>
            <w:tcW w:w="9855" w:type="dxa"/>
            <w:gridSpan w:val="8"/>
            <w:tcBorders>
              <w:top w:val="nil"/>
            </w:tcBorders>
          </w:tcPr>
          <w:p w:rsidR="00FF4E33" w:rsidRPr="00FF4E33" w:rsidRDefault="00FF4E33" w:rsidP="00120490">
            <w:pPr>
              <w:jc w:val="both"/>
            </w:pPr>
          </w:p>
        </w:tc>
      </w:tr>
      <w:tr w:rsidR="00FF4E33" w:rsidTr="00120490">
        <w:tc>
          <w:tcPr>
            <w:tcW w:w="3086" w:type="dxa"/>
            <w:shd w:val="clear" w:color="auto" w:fill="F7CAAC"/>
          </w:tcPr>
          <w:p w:rsidR="00FF4E33" w:rsidRPr="00FF4E33" w:rsidRDefault="00FF4E33" w:rsidP="00120490">
            <w:pPr>
              <w:jc w:val="both"/>
              <w:rPr>
                <w:b/>
              </w:rPr>
            </w:pPr>
            <w:r w:rsidRPr="00FF4E33">
              <w:rPr>
                <w:b/>
              </w:rPr>
              <w:t>Stručná anotace předmětu</w:t>
            </w:r>
          </w:p>
        </w:tc>
        <w:tc>
          <w:tcPr>
            <w:tcW w:w="6769" w:type="dxa"/>
            <w:gridSpan w:val="7"/>
            <w:tcBorders>
              <w:bottom w:val="nil"/>
            </w:tcBorders>
          </w:tcPr>
          <w:p w:rsidR="00FF4E33" w:rsidRPr="00FF4E33" w:rsidRDefault="00FF4E33" w:rsidP="00120490">
            <w:pPr>
              <w:jc w:val="both"/>
            </w:pPr>
          </w:p>
        </w:tc>
      </w:tr>
      <w:tr w:rsidR="00FF4E33" w:rsidTr="00120490">
        <w:trPr>
          <w:trHeight w:val="3938"/>
        </w:trPr>
        <w:tc>
          <w:tcPr>
            <w:tcW w:w="9855" w:type="dxa"/>
            <w:gridSpan w:val="8"/>
            <w:tcBorders>
              <w:top w:val="nil"/>
              <w:bottom w:val="single" w:sz="12" w:space="0" w:color="auto"/>
            </w:tcBorders>
          </w:tcPr>
          <w:p w:rsidR="00FF4E33" w:rsidRPr="00FF4E33" w:rsidRDefault="00FF4E33" w:rsidP="00120490">
            <w:pPr>
              <w:jc w:val="both"/>
            </w:pPr>
            <w:r w:rsidRPr="00FF4E33">
              <w:t>Cílem předmětu je seznámit studenty v kontextu parlamentní demokracie s úlohou politiky a politických procesů při organizaci a řízení zdravotnictví. Předmět se zaměřuje také na objasnění úlohy státu, regionů a komunální sféry v procesu řízení zdravotní politiky. Studenti pochopí poslání institucí, jejich funkcí pro zdravotnictví a společnost. Studenti získají vědomosti spojené procesem reforem zdravotní péče z celosvětového i středoevropského pohledu. Pozornost předmětu je také zaměřena na vlivy globalizace a integrace ve světě na zdravotní politiku státu a objasňuje podstatu zdravotnictví i v mezinárodní a historickém srovnání typologii zdravotnických systémů. Absolvent předmětu jsou seznámeni s efektivitou zdravotní péče v souvislosti s implementací jednotlivých systému do zdravotní politiky státu, s pojmy solidarity a společenské regulace.</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Politika, politické procesy, zdravotní politika.</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 xml:space="preserve">Úloha státu, regionů a komunální sféry na zdravotní politiku. </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 xml:space="preserve">Zdravotnické systémy. </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 xml:space="preserve">Zdravotnické instituce a jejích úloha. </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 xml:space="preserve">Nejnovější trendy v IT v rámci zdravotnických systému i institucí. </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 xml:space="preserve">Reformy zdravotní péče u nás i ve světě. </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 xml:space="preserve">Vliv globalizace a evropské integrace na zdraví a zdravotnictví. </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 xml:space="preserve">Solidarita a společenská regulace. </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Kvalita, dostupnost, účelnost hospodárnost, efektivita a medicína založená na důkazech.</w:t>
            </w:r>
          </w:p>
        </w:tc>
      </w:tr>
      <w:tr w:rsidR="00FF4E33" w:rsidTr="00120490">
        <w:trPr>
          <w:trHeight w:val="265"/>
        </w:trPr>
        <w:tc>
          <w:tcPr>
            <w:tcW w:w="3653" w:type="dxa"/>
            <w:gridSpan w:val="2"/>
            <w:tcBorders>
              <w:top w:val="nil"/>
            </w:tcBorders>
            <w:shd w:val="clear" w:color="auto" w:fill="F7CAAC"/>
          </w:tcPr>
          <w:p w:rsidR="00FF4E33" w:rsidRPr="00FF4E33" w:rsidRDefault="00FF4E33" w:rsidP="00120490">
            <w:pPr>
              <w:jc w:val="both"/>
            </w:pPr>
            <w:r w:rsidRPr="00FF4E33">
              <w:rPr>
                <w:b/>
              </w:rPr>
              <w:t>Studijní literatura a studijní pomůcky</w:t>
            </w:r>
          </w:p>
        </w:tc>
        <w:tc>
          <w:tcPr>
            <w:tcW w:w="6202" w:type="dxa"/>
            <w:gridSpan w:val="6"/>
            <w:tcBorders>
              <w:top w:val="nil"/>
              <w:bottom w:val="nil"/>
            </w:tcBorders>
          </w:tcPr>
          <w:p w:rsidR="00FF4E33" w:rsidRPr="00FF4E33" w:rsidRDefault="00FF4E33" w:rsidP="00120490">
            <w:pPr>
              <w:jc w:val="both"/>
            </w:pPr>
          </w:p>
        </w:tc>
      </w:tr>
      <w:tr w:rsidR="00FF4E33" w:rsidTr="00120490">
        <w:trPr>
          <w:trHeight w:val="1497"/>
        </w:trPr>
        <w:tc>
          <w:tcPr>
            <w:tcW w:w="9855" w:type="dxa"/>
            <w:gridSpan w:val="8"/>
            <w:tcBorders>
              <w:top w:val="nil"/>
            </w:tcBorders>
          </w:tcPr>
          <w:p w:rsidR="00FF4E33" w:rsidRPr="00FF4E33" w:rsidRDefault="00FF4E33" w:rsidP="00120490">
            <w:pPr>
              <w:jc w:val="both"/>
              <w:rPr>
                <w:b/>
              </w:rPr>
            </w:pPr>
            <w:r w:rsidRPr="00FF4E33">
              <w:rPr>
                <w:b/>
              </w:rPr>
              <w:t>Povinná literatura</w:t>
            </w:r>
          </w:p>
          <w:p w:rsidR="00FF4E33" w:rsidRPr="00FF4E33" w:rsidRDefault="00FF4E33" w:rsidP="00120490">
            <w:pPr>
              <w:jc w:val="both"/>
            </w:pPr>
            <w:r w:rsidRPr="00FF4E33">
              <w:t>GLADKIJ, I.</w:t>
            </w:r>
            <w:r>
              <w:t xml:space="preserve">, </w:t>
            </w:r>
            <w:r w:rsidRPr="00FF4E33">
              <w:t>STRNAD</w:t>
            </w:r>
            <w:r>
              <w:t>, L</w:t>
            </w:r>
            <w:r w:rsidRPr="00FF4E33">
              <w:t xml:space="preserve">. </w:t>
            </w:r>
            <w:r w:rsidRPr="00FF4E33">
              <w:rPr>
                <w:i/>
              </w:rPr>
              <w:t>Zdravotní politika, zdraví, zdravotnictví.</w:t>
            </w:r>
            <w:r w:rsidRPr="00FF4E33">
              <w:t xml:space="preserve"> Olomouc: Univerzita Palackého, 2002. ISBN 80-244-0500-8.</w:t>
            </w:r>
          </w:p>
          <w:p w:rsidR="00FF4E33" w:rsidRPr="00FF4E33" w:rsidRDefault="00FF4E33" w:rsidP="00120490">
            <w:pPr>
              <w:jc w:val="both"/>
              <w:rPr>
                <w:b/>
              </w:rPr>
            </w:pPr>
            <w:r w:rsidRPr="00FF4E33">
              <w:rPr>
                <w:b/>
              </w:rPr>
              <w:t>Doporučená literatura:</w:t>
            </w:r>
          </w:p>
          <w:p w:rsidR="00FF4E33" w:rsidRPr="00FF4E33" w:rsidRDefault="00FF4E33" w:rsidP="00120490">
            <w:pPr>
              <w:jc w:val="both"/>
            </w:pPr>
            <w:r w:rsidRPr="00FF4E33">
              <w:rPr>
                <w:caps/>
              </w:rPr>
              <w:t>Gladkij,</w:t>
            </w:r>
            <w:r w:rsidRPr="00FF4E33">
              <w:t xml:space="preserve"> I. </w:t>
            </w:r>
            <w:r w:rsidRPr="00FF4E33">
              <w:rPr>
                <w:i/>
              </w:rPr>
              <w:t>Management ve zdravotnictví.</w:t>
            </w:r>
            <w:r w:rsidRPr="00FF4E33">
              <w:t xml:space="preserve"> Brno: Computer Press, 2003. ISBN 80-7226-996-8. </w:t>
            </w:r>
          </w:p>
          <w:p w:rsidR="00FF4E33" w:rsidRPr="00FF4E33" w:rsidRDefault="00FF4E33" w:rsidP="00120490">
            <w:pPr>
              <w:jc w:val="both"/>
            </w:pPr>
            <w:r w:rsidRPr="00FF4E33">
              <w:t>JANEČKOVÁ, H.</w:t>
            </w:r>
            <w:r>
              <w:t>,</w:t>
            </w:r>
            <w:r w:rsidRPr="00FF4E33">
              <w:t xml:space="preserve"> HNILICOVÁ</w:t>
            </w:r>
            <w:r>
              <w:t>, H</w:t>
            </w:r>
            <w:r w:rsidRPr="00FF4E33">
              <w:t xml:space="preserve">. </w:t>
            </w:r>
            <w:r w:rsidRPr="00FF4E33">
              <w:rPr>
                <w:i/>
              </w:rPr>
              <w:t>Úvod do veřejného zdravotnictví</w:t>
            </w:r>
            <w:r w:rsidRPr="00FF4E33">
              <w:t>. Praha: Portál, 2009. ISBN 978-80-7367-592-9.</w:t>
            </w:r>
          </w:p>
          <w:p w:rsidR="00FF4E33" w:rsidRPr="00FF4E33" w:rsidRDefault="00FF4E33" w:rsidP="00120490">
            <w:pPr>
              <w:jc w:val="both"/>
            </w:pPr>
            <w:r w:rsidRPr="00FF4E33">
              <w:t xml:space="preserve">VURM, V. </w:t>
            </w:r>
            <w:r w:rsidRPr="00FF4E33">
              <w:rPr>
                <w:i/>
              </w:rPr>
              <w:t>Vybrané kapitoly z veřejného a sociálního zdravotnictví</w:t>
            </w:r>
            <w:r w:rsidRPr="00FF4E33">
              <w:t>. Praha: Triton, 2007. ISBN 978-80-7254-997-9.</w:t>
            </w:r>
          </w:p>
          <w:p w:rsidR="00FF4E33" w:rsidRPr="00FF4E33" w:rsidRDefault="00FF4E33" w:rsidP="00120490">
            <w:pPr>
              <w:jc w:val="both"/>
            </w:pPr>
            <w:r w:rsidRPr="00FF4E33">
              <w:t>SOUČEK, Z.</w:t>
            </w:r>
            <w:r>
              <w:t>,</w:t>
            </w:r>
            <w:r w:rsidRPr="00FF4E33">
              <w:t xml:space="preserve"> BURIAN</w:t>
            </w:r>
            <w:r>
              <w:t>, J</w:t>
            </w:r>
            <w:r w:rsidRPr="00FF4E33">
              <w:rPr>
                <w:i/>
              </w:rPr>
              <w:t>. Strategické řízení zdravotnických zařízení</w:t>
            </w:r>
            <w:r w:rsidRPr="00FF4E33">
              <w:t xml:space="preserve">. Praha: Professional Publishing, 2006. ISBN 80-86946-18-5. </w:t>
            </w:r>
          </w:p>
          <w:p w:rsidR="00FF4E33" w:rsidRPr="00FF4E33" w:rsidRDefault="00FF4E33" w:rsidP="00120490">
            <w:pPr>
              <w:jc w:val="both"/>
            </w:pPr>
            <w:r w:rsidRPr="00FF4E33">
              <w:t>Základní legislativa České republiky v oblasti zdravotnictví a sociální péče.</w:t>
            </w:r>
          </w:p>
          <w:p w:rsidR="00FF4E33" w:rsidRPr="00FF4E33" w:rsidRDefault="00FF4E33" w:rsidP="00120490">
            <w:pPr>
              <w:jc w:val="both"/>
            </w:pPr>
            <w:r w:rsidRPr="00FF4E33">
              <w:t>Zákon č. 258/2000 Sb., o ochraně veřejného zdraví a jeho příslušné prováděcí předpisy. Praha, 2000.</w:t>
            </w:r>
          </w:p>
        </w:tc>
      </w:tr>
      <w:tr w:rsidR="00FF4E33"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4E33" w:rsidRPr="00FF4E33" w:rsidRDefault="00FF4E33" w:rsidP="00120490">
            <w:pPr>
              <w:jc w:val="center"/>
              <w:rPr>
                <w:b/>
              </w:rPr>
            </w:pPr>
            <w:r w:rsidRPr="00FF4E33">
              <w:rPr>
                <w:b/>
              </w:rPr>
              <w:t>Informace ke kombinované nebo distanční formě</w:t>
            </w:r>
          </w:p>
        </w:tc>
      </w:tr>
      <w:tr w:rsidR="00FF4E33" w:rsidTr="00120490">
        <w:tc>
          <w:tcPr>
            <w:tcW w:w="4787" w:type="dxa"/>
            <w:gridSpan w:val="3"/>
            <w:tcBorders>
              <w:top w:val="single" w:sz="2" w:space="0" w:color="auto"/>
            </w:tcBorders>
            <w:shd w:val="clear" w:color="auto" w:fill="F7CAAC"/>
          </w:tcPr>
          <w:p w:rsidR="00FF4E33" w:rsidRPr="00FF4E33" w:rsidRDefault="00FF4E33" w:rsidP="00120490">
            <w:pPr>
              <w:jc w:val="both"/>
            </w:pPr>
            <w:r w:rsidRPr="00FF4E33">
              <w:rPr>
                <w:b/>
              </w:rPr>
              <w:t>Rozsah konzultací (soustředění)</w:t>
            </w:r>
          </w:p>
        </w:tc>
        <w:tc>
          <w:tcPr>
            <w:tcW w:w="889" w:type="dxa"/>
            <w:tcBorders>
              <w:top w:val="single" w:sz="2" w:space="0" w:color="auto"/>
            </w:tcBorders>
          </w:tcPr>
          <w:p w:rsidR="00FF4E33" w:rsidRPr="00FF4E33" w:rsidRDefault="00CC4DBE" w:rsidP="00120490">
            <w:pPr>
              <w:jc w:val="both"/>
            </w:pPr>
            <w:r>
              <w:t>15</w:t>
            </w:r>
          </w:p>
        </w:tc>
        <w:tc>
          <w:tcPr>
            <w:tcW w:w="4179" w:type="dxa"/>
            <w:gridSpan w:val="4"/>
            <w:tcBorders>
              <w:top w:val="single" w:sz="2" w:space="0" w:color="auto"/>
            </w:tcBorders>
            <w:shd w:val="clear" w:color="auto" w:fill="F7CAAC"/>
          </w:tcPr>
          <w:p w:rsidR="00FF4E33" w:rsidRPr="00FF4E33" w:rsidRDefault="00FF4E33" w:rsidP="00120490">
            <w:pPr>
              <w:jc w:val="both"/>
              <w:rPr>
                <w:b/>
              </w:rPr>
            </w:pPr>
            <w:r w:rsidRPr="00FF4E33">
              <w:rPr>
                <w:b/>
              </w:rPr>
              <w:t xml:space="preserve">hodin </w:t>
            </w:r>
          </w:p>
        </w:tc>
      </w:tr>
      <w:tr w:rsidR="00FF4E33" w:rsidTr="00120490">
        <w:tc>
          <w:tcPr>
            <w:tcW w:w="9855" w:type="dxa"/>
            <w:gridSpan w:val="8"/>
            <w:shd w:val="clear" w:color="auto" w:fill="F7CAAC"/>
          </w:tcPr>
          <w:p w:rsidR="00FF4E33" w:rsidRPr="00FF4E33" w:rsidRDefault="00FF4E33" w:rsidP="00120490">
            <w:pPr>
              <w:jc w:val="both"/>
              <w:rPr>
                <w:b/>
              </w:rPr>
            </w:pPr>
            <w:r w:rsidRPr="00FF4E33">
              <w:rPr>
                <w:b/>
              </w:rPr>
              <w:t>Informace o způsobu kontaktu s vyučujícím</w:t>
            </w:r>
          </w:p>
        </w:tc>
      </w:tr>
      <w:tr w:rsidR="00FF4E33" w:rsidTr="00120490">
        <w:trPr>
          <w:trHeight w:val="763"/>
        </w:trPr>
        <w:tc>
          <w:tcPr>
            <w:tcW w:w="9855" w:type="dxa"/>
            <w:gridSpan w:val="8"/>
          </w:tcPr>
          <w:p w:rsidR="00FF4E33" w:rsidRPr="00FF4E33" w:rsidRDefault="00FF4E33" w:rsidP="00120490">
            <w:pPr>
              <w:jc w:val="both"/>
            </w:pPr>
            <w:r w:rsidRPr="00FF4E3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5394C" w:rsidRDefault="0065394C"/>
    <w:p w:rsidR="00FF4E33" w:rsidRDefault="00FF4E3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27F61" w:rsidTr="00120490">
        <w:tc>
          <w:tcPr>
            <w:tcW w:w="9855" w:type="dxa"/>
            <w:gridSpan w:val="8"/>
            <w:tcBorders>
              <w:bottom w:val="double" w:sz="4" w:space="0" w:color="auto"/>
            </w:tcBorders>
            <w:shd w:val="clear" w:color="auto" w:fill="BDD6EE"/>
          </w:tcPr>
          <w:p w:rsidR="00027F61" w:rsidRDefault="00027F61" w:rsidP="00120490">
            <w:pPr>
              <w:jc w:val="both"/>
              <w:rPr>
                <w:b/>
                <w:sz w:val="28"/>
              </w:rPr>
            </w:pPr>
            <w:r>
              <w:lastRenderedPageBreak/>
              <w:br w:type="page"/>
            </w:r>
            <w:r>
              <w:rPr>
                <w:b/>
                <w:sz w:val="28"/>
              </w:rPr>
              <w:t>B-III – Charakteristika studijního předmětu</w:t>
            </w:r>
          </w:p>
        </w:tc>
      </w:tr>
      <w:tr w:rsidR="00027F61" w:rsidTr="00120490">
        <w:tc>
          <w:tcPr>
            <w:tcW w:w="3086" w:type="dxa"/>
            <w:tcBorders>
              <w:top w:val="double" w:sz="4" w:space="0" w:color="auto"/>
            </w:tcBorders>
            <w:shd w:val="clear" w:color="auto" w:fill="F7CAAC"/>
          </w:tcPr>
          <w:p w:rsidR="00027F61" w:rsidRPr="00027F61" w:rsidRDefault="00027F61" w:rsidP="00120490">
            <w:pPr>
              <w:jc w:val="both"/>
              <w:rPr>
                <w:b/>
              </w:rPr>
            </w:pPr>
            <w:r w:rsidRPr="00027F61">
              <w:rPr>
                <w:b/>
              </w:rPr>
              <w:t>Název studijního předmětu</w:t>
            </w:r>
          </w:p>
        </w:tc>
        <w:tc>
          <w:tcPr>
            <w:tcW w:w="6769" w:type="dxa"/>
            <w:gridSpan w:val="7"/>
            <w:tcBorders>
              <w:top w:val="double" w:sz="4" w:space="0" w:color="auto"/>
            </w:tcBorders>
          </w:tcPr>
          <w:p w:rsidR="00027F61" w:rsidRPr="00027F61" w:rsidRDefault="00027F61" w:rsidP="00120490">
            <w:pPr>
              <w:jc w:val="both"/>
            </w:pPr>
            <w:r w:rsidRPr="00027F61">
              <w:t>Ekonomika zdravotnictví</w:t>
            </w:r>
          </w:p>
        </w:tc>
      </w:tr>
      <w:tr w:rsidR="00027F61" w:rsidTr="00120490">
        <w:tc>
          <w:tcPr>
            <w:tcW w:w="3086" w:type="dxa"/>
            <w:shd w:val="clear" w:color="auto" w:fill="F7CAAC"/>
          </w:tcPr>
          <w:p w:rsidR="00027F61" w:rsidRPr="00027F61" w:rsidRDefault="00027F61" w:rsidP="00120490">
            <w:pPr>
              <w:jc w:val="both"/>
              <w:rPr>
                <w:b/>
              </w:rPr>
            </w:pPr>
            <w:r w:rsidRPr="00027F61">
              <w:rPr>
                <w:b/>
              </w:rPr>
              <w:t>Typ předmětu</w:t>
            </w:r>
          </w:p>
        </w:tc>
        <w:tc>
          <w:tcPr>
            <w:tcW w:w="3406" w:type="dxa"/>
            <w:gridSpan w:val="4"/>
          </w:tcPr>
          <w:p w:rsidR="00027F61" w:rsidRPr="00027F61" w:rsidRDefault="00E44259" w:rsidP="00120490">
            <w:pPr>
              <w:jc w:val="both"/>
            </w:pPr>
            <w:r>
              <w:t>p</w:t>
            </w:r>
            <w:r w:rsidR="00027F61" w:rsidRPr="00027F61">
              <w:t>ovinný „PZ“</w:t>
            </w:r>
          </w:p>
        </w:tc>
        <w:tc>
          <w:tcPr>
            <w:tcW w:w="2695" w:type="dxa"/>
            <w:gridSpan w:val="2"/>
            <w:shd w:val="clear" w:color="auto" w:fill="F7CAAC"/>
          </w:tcPr>
          <w:p w:rsidR="00027F61" w:rsidRPr="00027F61" w:rsidRDefault="00027F61" w:rsidP="00120490">
            <w:pPr>
              <w:jc w:val="both"/>
            </w:pPr>
            <w:r w:rsidRPr="00027F61">
              <w:rPr>
                <w:b/>
              </w:rPr>
              <w:t>doporučený ročník / semestr</w:t>
            </w:r>
          </w:p>
        </w:tc>
        <w:tc>
          <w:tcPr>
            <w:tcW w:w="668" w:type="dxa"/>
          </w:tcPr>
          <w:p w:rsidR="00027F61" w:rsidRPr="00027F61" w:rsidRDefault="00027F61" w:rsidP="00120490">
            <w:pPr>
              <w:jc w:val="both"/>
            </w:pPr>
            <w:r w:rsidRPr="00027F61">
              <w:t>1/Z</w:t>
            </w:r>
          </w:p>
        </w:tc>
      </w:tr>
      <w:tr w:rsidR="00027F61" w:rsidTr="00120490">
        <w:tc>
          <w:tcPr>
            <w:tcW w:w="3086" w:type="dxa"/>
            <w:shd w:val="clear" w:color="auto" w:fill="F7CAAC"/>
          </w:tcPr>
          <w:p w:rsidR="00027F61" w:rsidRPr="00027F61" w:rsidRDefault="00027F61" w:rsidP="00120490">
            <w:pPr>
              <w:jc w:val="both"/>
              <w:rPr>
                <w:b/>
              </w:rPr>
            </w:pPr>
            <w:r w:rsidRPr="00027F61">
              <w:rPr>
                <w:b/>
              </w:rPr>
              <w:t>Rozsah studijního předmětu</w:t>
            </w:r>
          </w:p>
        </w:tc>
        <w:tc>
          <w:tcPr>
            <w:tcW w:w="1701" w:type="dxa"/>
            <w:gridSpan w:val="2"/>
          </w:tcPr>
          <w:p w:rsidR="00027F61" w:rsidRPr="00027F61" w:rsidRDefault="00027F61" w:rsidP="00120490">
            <w:pPr>
              <w:jc w:val="both"/>
            </w:pPr>
            <w:r w:rsidRPr="00027F61">
              <w:t>26p + 13s</w:t>
            </w:r>
          </w:p>
        </w:tc>
        <w:tc>
          <w:tcPr>
            <w:tcW w:w="889" w:type="dxa"/>
            <w:shd w:val="clear" w:color="auto" w:fill="F7CAAC"/>
          </w:tcPr>
          <w:p w:rsidR="00027F61" w:rsidRPr="00027F61" w:rsidRDefault="00027F61" w:rsidP="00120490">
            <w:pPr>
              <w:jc w:val="both"/>
              <w:rPr>
                <w:b/>
              </w:rPr>
            </w:pPr>
            <w:r w:rsidRPr="00027F61">
              <w:rPr>
                <w:b/>
              </w:rPr>
              <w:t xml:space="preserve">hod. </w:t>
            </w:r>
          </w:p>
        </w:tc>
        <w:tc>
          <w:tcPr>
            <w:tcW w:w="816" w:type="dxa"/>
          </w:tcPr>
          <w:p w:rsidR="00027F61" w:rsidRPr="00027F61" w:rsidRDefault="00027F61" w:rsidP="00120490">
            <w:pPr>
              <w:jc w:val="both"/>
            </w:pPr>
            <w:r w:rsidRPr="00027F61">
              <w:t>39</w:t>
            </w:r>
          </w:p>
        </w:tc>
        <w:tc>
          <w:tcPr>
            <w:tcW w:w="2156" w:type="dxa"/>
            <w:shd w:val="clear" w:color="auto" w:fill="F7CAAC"/>
          </w:tcPr>
          <w:p w:rsidR="00027F61" w:rsidRPr="00027F61" w:rsidRDefault="00027F61" w:rsidP="00120490">
            <w:pPr>
              <w:jc w:val="both"/>
              <w:rPr>
                <w:b/>
              </w:rPr>
            </w:pPr>
            <w:r w:rsidRPr="00027F61">
              <w:rPr>
                <w:b/>
              </w:rPr>
              <w:t>kreditů</w:t>
            </w:r>
          </w:p>
        </w:tc>
        <w:tc>
          <w:tcPr>
            <w:tcW w:w="1207" w:type="dxa"/>
            <w:gridSpan w:val="2"/>
          </w:tcPr>
          <w:p w:rsidR="00027F61" w:rsidRPr="00027F61" w:rsidRDefault="00027F61" w:rsidP="00120490">
            <w:pPr>
              <w:jc w:val="both"/>
            </w:pPr>
            <w:r w:rsidRPr="00027F61">
              <w:t>5</w:t>
            </w:r>
          </w:p>
        </w:tc>
      </w:tr>
      <w:tr w:rsidR="00027F61" w:rsidTr="00120490">
        <w:tc>
          <w:tcPr>
            <w:tcW w:w="3086" w:type="dxa"/>
            <w:shd w:val="clear" w:color="auto" w:fill="F7CAAC"/>
          </w:tcPr>
          <w:p w:rsidR="00027F61" w:rsidRPr="00027F61" w:rsidRDefault="00027F61" w:rsidP="00120490">
            <w:pPr>
              <w:jc w:val="both"/>
              <w:rPr>
                <w:b/>
              </w:rPr>
            </w:pPr>
            <w:r w:rsidRPr="00027F61">
              <w:rPr>
                <w:b/>
              </w:rPr>
              <w:t>Prerekvizity, korekvizity, ekvivalence</w:t>
            </w:r>
          </w:p>
        </w:tc>
        <w:tc>
          <w:tcPr>
            <w:tcW w:w="6769" w:type="dxa"/>
            <w:gridSpan w:val="7"/>
          </w:tcPr>
          <w:p w:rsidR="00027F61" w:rsidRPr="00027F61" w:rsidRDefault="00027F61" w:rsidP="00120490">
            <w:pPr>
              <w:jc w:val="both"/>
            </w:pPr>
          </w:p>
        </w:tc>
      </w:tr>
      <w:tr w:rsidR="00027F61" w:rsidTr="00120490">
        <w:tc>
          <w:tcPr>
            <w:tcW w:w="3086" w:type="dxa"/>
            <w:shd w:val="clear" w:color="auto" w:fill="F7CAAC"/>
          </w:tcPr>
          <w:p w:rsidR="00027F61" w:rsidRPr="00027F61" w:rsidRDefault="00027F61" w:rsidP="00120490">
            <w:pPr>
              <w:jc w:val="both"/>
              <w:rPr>
                <w:b/>
              </w:rPr>
            </w:pPr>
            <w:r w:rsidRPr="00027F61">
              <w:rPr>
                <w:b/>
              </w:rPr>
              <w:t>Způsob ověření studijních výsledků</w:t>
            </w:r>
          </w:p>
        </w:tc>
        <w:tc>
          <w:tcPr>
            <w:tcW w:w="3406" w:type="dxa"/>
            <w:gridSpan w:val="4"/>
          </w:tcPr>
          <w:p w:rsidR="00027F61" w:rsidRPr="00027F61" w:rsidRDefault="00677E14" w:rsidP="00120490">
            <w:pPr>
              <w:jc w:val="both"/>
            </w:pPr>
            <w:r>
              <w:t>z</w:t>
            </w:r>
            <w:r w:rsidRPr="0075086B">
              <w:t>ápočet, zkouška</w:t>
            </w:r>
          </w:p>
        </w:tc>
        <w:tc>
          <w:tcPr>
            <w:tcW w:w="2156" w:type="dxa"/>
            <w:shd w:val="clear" w:color="auto" w:fill="F7CAAC"/>
          </w:tcPr>
          <w:p w:rsidR="00027F61" w:rsidRPr="00027F61" w:rsidRDefault="00027F61" w:rsidP="00120490">
            <w:pPr>
              <w:jc w:val="both"/>
              <w:rPr>
                <w:b/>
              </w:rPr>
            </w:pPr>
            <w:r w:rsidRPr="00027F61">
              <w:rPr>
                <w:b/>
              </w:rPr>
              <w:t>Forma výuky</w:t>
            </w:r>
          </w:p>
        </w:tc>
        <w:tc>
          <w:tcPr>
            <w:tcW w:w="1207" w:type="dxa"/>
            <w:gridSpan w:val="2"/>
          </w:tcPr>
          <w:p w:rsidR="00027F61" w:rsidRPr="00027F61" w:rsidRDefault="00677E14" w:rsidP="00120490">
            <w:pPr>
              <w:jc w:val="both"/>
            </w:pPr>
            <w:r>
              <w:t>p</w:t>
            </w:r>
            <w:r w:rsidR="00027F61" w:rsidRPr="00027F61">
              <w:t>řednáška, seminář</w:t>
            </w:r>
          </w:p>
        </w:tc>
      </w:tr>
      <w:tr w:rsidR="00027F61" w:rsidTr="00120490">
        <w:tc>
          <w:tcPr>
            <w:tcW w:w="3086" w:type="dxa"/>
            <w:shd w:val="clear" w:color="auto" w:fill="F7CAAC"/>
          </w:tcPr>
          <w:p w:rsidR="00027F61" w:rsidRPr="00027F61" w:rsidRDefault="00027F61" w:rsidP="00120490">
            <w:pPr>
              <w:jc w:val="both"/>
              <w:rPr>
                <w:b/>
              </w:rPr>
            </w:pPr>
            <w:r w:rsidRPr="00027F61">
              <w:rPr>
                <w:b/>
              </w:rPr>
              <w:t>Forma způsobu ověření studijních výsledků a další požadavky na studenta</w:t>
            </w:r>
          </w:p>
        </w:tc>
        <w:tc>
          <w:tcPr>
            <w:tcW w:w="6769" w:type="dxa"/>
            <w:gridSpan w:val="7"/>
            <w:tcBorders>
              <w:bottom w:val="nil"/>
            </w:tcBorders>
          </w:tcPr>
          <w:p w:rsidR="00027F61" w:rsidRDefault="00027F61" w:rsidP="00120490">
            <w:pPr>
              <w:jc w:val="both"/>
            </w:pPr>
            <w:r w:rsidRPr="00897246">
              <w:t xml:space="preserve">Způsob zakončení předmětu – </w:t>
            </w:r>
            <w:r>
              <w:t xml:space="preserve">zápočet, </w:t>
            </w:r>
            <w:r w:rsidRPr="00897246">
              <w:t>zkouška</w:t>
            </w:r>
          </w:p>
          <w:p w:rsidR="00027F61" w:rsidRPr="00027F61" w:rsidRDefault="00027F61" w:rsidP="00120490">
            <w:pPr>
              <w:jc w:val="both"/>
            </w:pPr>
            <w:r w:rsidRPr="00027F61">
              <w:t>Požadavky na zápočet - písemný test musí být napsán alespoň na 60 %</w:t>
            </w:r>
            <w:r w:rsidR="00F1465F">
              <w:t>;</w:t>
            </w:r>
            <w:r w:rsidRPr="00027F61">
              <w:t xml:space="preserve"> 80% aktivní účast na seminářích.</w:t>
            </w:r>
          </w:p>
          <w:p w:rsidR="00027F61" w:rsidRPr="00027F61" w:rsidRDefault="00027F61" w:rsidP="00120490">
            <w:pPr>
              <w:jc w:val="both"/>
            </w:pPr>
            <w:r w:rsidRPr="00027F61">
              <w:t>Požadavky na zkoušku - ústní zkouška v rozsahu znalostí přednášek a seminářů.</w:t>
            </w:r>
          </w:p>
        </w:tc>
      </w:tr>
      <w:tr w:rsidR="00027F61" w:rsidTr="00676F93">
        <w:trPr>
          <w:trHeight w:val="60"/>
        </w:trPr>
        <w:tc>
          <w:tcPr>
            <w:tcW w:w="9855" w:type="dxa"/>
            <w:gridSpan w:val="8"/>
            <w:tcBorders>
              <w:top w:val="nil"/>
            </w:tcBorders>
          </w:tcPr>
          <w:p w:rsidR="00027F61" w:rsidRPr="00027F61" w:rsidRDefault="00027F61" w:rsidP="00120490">
            <w:pPr>
              <w:jc w:val="both"/>
            </w:pPr>
          </w:p>
        </w:tc>
      </w:tr>
      <w:tr w:rsidR="00027F61" w:rsidTr="00120490">
        <w:trPr>
          <w:trHeight w:val="197"/>
        </w:trPr>
        <w:tc>
          <w:tcPr>
            <w:tcW w:w="3086" w:type="dxa"/>
            <w:tcBorders>
              <w:top w:val="nil"/>
            </w:tcBorders>
            <w:shd w:val="clear" w:color="auto" w:fill="F7CAAC"/>
          </w:tcPr>
          <w:p w:rsidR="00027F61" w:rsidRPr="00027F61" w:rsidRDefault="00027F61" w:rsidP="00120490">
            <w:pPr>
              <w:jc w:val="both"/>
              <w:rPr>
                <w:b/>
              </w:rPr>
            </w:pPr>
            <w:r w:rsidRPr="00027F61">
              <w:rPr>
                <w:b/>
              </w:rPr>
              <w:t>Garant předmětu</w:t>
            </w:r>
          </w:p>
        </w:tc>
        <w:tc>
          <w:tcPr>
            <w:tcW w:w="6769" w:type="dxa"/>
            <w:gridSpan w:val="7"/>
            <w:tcBorders>
              <w:top w:val="nil"/>
            </w:tcBorders>
          </w:tcPr>
          <w:p w:rsidR="00027F61" w:rsidRPr="00027F61" w:rsidRDefault="00027F61" w:rsidP="00120490">
            <w:pPr>
              <w:jc w:val="both"/>
            </w:pPr>
            <w:r w:rsidRPr="00027F61">
              <w:t>Ing. Milana Otrusinová, Ph.D.</w:t>
            </w:r>
          </w:p>
        </w:tc>
      </w:tr>
      <w:tr w:rsidR="00027F61" w:rsidTr="00120490">
        <w:trPr>
          <w:trHeight w:val="243"/>
        </w:trPr>
        <w:tc>
          <w:tcPr>
            <w:tcW w:w="3086" w:type="dxa"/>
            <w:tcBorders>
              <w:top w:val="nil"/>
            </w:tcBorders>
            <w:shd w:val="clear" w:color="auto" w:fill="F7CAAC"/>
          </w:tcPr>
          <w:p w:rsidR="00027F61" w:rsidRPr="00027F61" w:rsidRDefault="00027F61" w:rsidP="00120490">
            <w:pPr>
              <w:jc w:val="both"/>
              <w:rPr>
                <w:b/>
              </w:rPr>
            </w:pPr>
            <w:r w:rsidRPr="00027F61">
              <w:rPr>
                <w:b/>
              </w:rPr>
              <w:t>Zapojení garanta do výuky předmětu</w:t>
            </w:r>
          </w:p>
        </w:tc>
        <w:tc>
          <w:tcPr>
            <w:tcW w:w="6769" w:type="dxa"/>
            <w:gridSpan w:val="7"/>
            <w:tcBorders>
              <w:top w:val="nil"/>
            </w:tcBorders>
          </w:tcPr>
          <w:p w:rsidR="00027F61" w:rsidRPr="00027F61" w:rsidRDefault="00027F61" w:rsidP="00F1465F">
            <w:pPr>
              <w:jc w:val="both"/>
            </w:pPr>
            <w:r w:rsidRPr="00027F61">
              <w:t xml:space="preserve">Garant se podílí na přednášení v rozsahu 100%, dále stanovuje koncepci </w:t>
            </w:r>
            <w:r w:rsidR="00F1465F">
              <w:t>seminářů</w:t>
            </w:r>
            <w:r w:rsidRPr="00027F61">
              <w:t xml:space="preserve"> a dohlíží na jednotné vedení</w:t>
            </w:r>
            <w:r w:rsidR="00F1465F">
              <w:t>.</w:t>
            </w:r>
          </w:p>
        </w:tc>
      </w:tr>
      <w:tr w:rsidR="00027F61" w:rsidTr="00120490">
        <w:tc>
          <w:tcPr>
            <w:tcW w:w="3086" w:type="dxa"/>
            <w:shd w:val="clear" w:color="auto" w:fill="F7CAAC"/>
          </w:tcPr>
          <w:p w:rsidR="00027F61" w:rsidRPr="00027F61" w:rsidRDefault="00027F61" w:rsidP="00120490">
            <w:pPr>
              <w:jc w:val="both"/>
              <w:rPr>
                <w:b/>
              </w:rPr>
            </w:pPr>
            <w:r w:rsidRPr="00027F61">
              <w:rPr>
                <w:b/>
              </w:rPr>
              <w:t>Vyučující</w:t>
            </w:r>
          </w:p>
        </w:tc>
        <w:tc>
          <w:tcPr>
            <w:tcW w:w="6769" w:type="dxa"/>
            <w:gridSpan w:val="7"/>
            <w:tcBorders>
              <w:bottom w:val="nil"/>
            </w:tcBorders>
          </w:tcPr>
          <w:p w:rsidR="00027F61" w:rsidRPr="00027F61" w:rsidRDefault="00027F61" w:rsidP="00120490">
            <w:pPr>
              <w:jc w:val="both"/>
            </w:pPr>
            <w:r w:rsidRPr="00027F61">
              <w:t xml:space="preserve">Ing. Milana Otrusinová, Ph.D. – přednášky </w:t>
            </w:r>
            <w:r w:rsidR="00F1465F">
              <w:t>(</w:t>
            </w:r>
            <w:r w:rsidRPr="00027F61">
              <w:t>100%</w:t>
            </w:r>
            <w:r w:rsidR="00F1465F">
              <w:t>)</w:t>
            </w:r>
          </w:p>
        </w:tc>
      </w:tr>
      <w:tr w:rsidR="00027F61" w:rsidTr="00027F61">
        <w:trPr>
          <w:trHeight w:val="86"/>
        </w:trPr>
        <w:tc>
          <w:tcPr>
            <w:tcW w:w="9855" w:type="dxa"/>
            <w:gridSpan w:val="8"/>
            <w:tcBorders>
              <w:top w:val="nil"/>
            </w:tcBorders>
          </w:tcPr>
          <w:p w:rsidR="00027F61" w:rsidRPr="00027F61" w:rsidRDefault="00027F61" w:rsidP="00120490">
            <w:pPr>
              <w:jc w:val="both"/>
            </w:pPr>
          </w:p>
        </w:tc>
      </w:tr>
      <w:tr w:rsidR="00027F61" w:rsidTr="00120490">
        <w:tc>
          <w:tcPr>
            <w:tcW w:w="3086" w:type="dxa"/>
            <w:shd w:val="clear" w:color="auto" w:fill="F7CAAC"/>
          </w:tcPr>
          <w:p w:rsidR="00027F61" w:rsidRPr="00027F61" w:rsidRDefault="00027F61" w:rsidP="00120490">
            <w:pPr>
              <w:jc w:val="both"/>
              <w:rPr>
                <w:b/>
              </w:rPr>
            </w:pPr>
            <w:r w:rsidRPr="00027F61">
              <w:rPr>
                <w:b/>
              </w:rPr>
              <w:t>Stručná anotace předmětu</w:t>
            </w:r>
          </w:p>
        </w:tc>
        <w:tc>
          <w:tcPr>
            <w:tcW w:w="6769" w:type="dxa"/>
            <w:gridSpan w:val="7"/>
            <w:tcBorders>
              <w:bottom w:val="nil"/>
            </w:tcBorders>
          </w:tcPr>
          <w:p w:rsidR="00027F61" w:rsidRPr="00027F61" w:rsidRDefault="00027F61" w:rsidP="00120490">
            <w:pPr>
              <w:jc w:val="both"/>
            </w:pPr>
          </w:p>
        </w:tc>
      </w:tr>
      <w:tr w:rsidR="00027F61" w:rsidTr="00120490">
        <w:trPr>
          <w:trHeight w:val="3938"/>
        </w:trPr>
        <w:tc>
          <w:tcPr>
            <w:tcW w:w="9855" w:type="dxa"/>
            <w:gridSpan w:val="8"/>
            <w:tcBorders>
              <w:top w:val="nil"/>
              <w:bottom w:val="single" w:sz="12" w:space="0" w:color="auto"/>
            </w:tcBorders>
          </w:tcPr>
          <w:p w:rsidR="00027F61" w:rsidRPr="00027F61" w:rsidRDefault="00027F61" w:rsidP="00676F93">
            <w:pPr>
              <w:jc w:val="both"/>
            </w:pPr>
            <w:r w:rsidRPr="00027F61">
              <w:t xml:space="preserve">Cílem předmětu je poskytnutí uceleného přehledu o ekonomické činnosti všech organizací působících ve zdravotnickém sektoru se zaměřením na efektivnost, účelnost a hospodárnost vynakládaných veřejných prostředků ve zdravotnictví. </w:t>
            </w:r>
            <w:r w:rsidRPr="00027F61">
              <w:br/>
              <w:t>V rámci výuky budou vysvětleny principy financování zdravotní péče a řízení financí zdravotnického zařízení. Studenti se seznámí s dotační politikou, finančními zdroji se zvláštním zřetelem na vícezdrojové financování, které je pro sektor zdravotnictví charakteristické. Do výuky jsou zahrnuty specifika účetnictví, rozpočtová pravidla, investiční problematika, finanční analýza a finanční kontrola.</w:t>
            </w:r>
          </w:p>
          <w:p w:rsidR="00027F61" w:rsidRPr="00027F61" w:rsidRDefault="00027F61" w:rsidP="00676F93">
            <w:pPr>
              <w:pStyle w:val="Odstavecseseznamem"/>
              <w:numPr>
                <w:ilvl w:val="0"/>
                <w:numId w:val="8"/>
              </w:numPr>
              <w:spacing w:after="0" w:line="240" w:lineRule="auto"/>
              <w:ind w:left="322" w:hanging="284"/>
              <w:contextualSpacing w:val="0"/>
              <w:jc w:val="both"/>
              <w:rPr>
                <w:rFonts w:ascii="Times New Roman" w:hAnsi="Times New Roman"/>
                <w:sz w:val="20"/>
                <w:szCs w:val="20"/>
              </w:rPr>
            </w:pPr>
            <w:r w:rsidRPr="00027F61">
              <w:rPr>
                <w:rFonts w:ascii="Times New Roman" w:hAnsi="Times New Roman"/>
                <w:sz w:val="20"/>
                <w:szCs w:val="20"/>
              </w:rPr>
              <w:t>Právnické a fyzické osoby ve zdravotnictví.</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Základní účetní výkazy z pohledu manažera.</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Ekonomika a řízení financí zdravotnického zařízení.</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Personalistika a mzdy.</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Dlouhodobý a oběžný majetek, odpisy.</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Základy účetnictví, vykazování a evidence majetku a závazků.</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Náklady, výnosy, výsledek hospodaření.</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 xml:space="preserve">Specifika vícezdrojového financování. </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Finanční plánování, cash flow.</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Finanční analýza a finanční kontrola.</w:t>
            </w:r>
          </w:p>
          <w:p w:rsidR="00027F61" w:rsidRPr="00027F61" w:rsidRDefault="00027F61" w:rsidP="00676F93">
            <w:pPr>
              <w:pStyle w:val="Odstavecseseznamem"/>
              <w:numPr>
                <w:ilvl w:val="0"/>
                <w:numId w:val="8"/>
              </w:numPr>
              <w:spacing w:after="0" w:line="240" w:lineRule="auto"/>
              <w:ind w:left="322" w:hanging="284"/>
              <w:contextualSpacing w:val="0"/>
              <w:jc w:val="both"/>
              <w:rPr>
                <w:rFonts w:ascii="Times New Roman" w:hAnsi="Times New Roman"/>
                <w:sz w:val="20"/>
                <w:szCs w:val="20"/>
              </w:rPr>
            </w:pPr>
            <w:r w:rsidRPr="00027F61">
              <w:rPr>
                <w:rFonts w:ascii="Times New Roman" w:hAnsi="Times New Roman"/>
                <w:sz w:val="20"/>
                <w:szCs w:val="20"/>
              </w:rPr>
              <w:t xml:space="preserve">Daně a daňová politika v souvislosti se zdravotnictvím.  </w:t>
            </w:r>
          </w:p>
          <w:p w:rsidR="00027F61" w:rsidRPr="00027F61" w:rsidRDefault="00027F61" w:rsidP="00676F93">
            <w:pPr>
              <w:pStyle w:val="Odstavecseseznamem"/>
              <w:numPr>
                <w:ilvl w:val="0"/>
                <w:numId w:val="8"/>
              </w:numPr>
              <w:spacing w:after="0" w:line="240" w:lineRule="auto"/>
              <w:ind w:left="322" w:hanging="284"/>
              <w:contextualSpacing w:val="0"/>
              <w:jc w:val="both"/>
              <w:rPr>
                <w:rFonts w:ascii="Times New Roman" w:hAnsi="Times New Roman"/>
                <w:sz w:val="20"/>
                <w:szCs w:val="20"/>
              </w:rPr>
            </w:pPr>
            <w:r w:rsidRPr="00027F61">
              <w:rPr>
                <w:rFonts w:ascii="Times New Roman" w:hAnsi="Times New Roman"/>
                <w:sz w:val="20"/>
                <w:szCs w:val="20"/>
              </w:rPr>
              <w:t xml:space="preserve">Nákladově užitkové metody při hodnocení efektivnosti zdravotní péče. </w:t>
            </w:r>
          </w:p>
        </w:tc>
      </w:tr>
      <w:tr w:rsidR="00027F61" w:rsidTr="00120490">
        <w:trPr>
          <w:trHeight w:val="265"/>
        </w:trPr>
        <w:tc>
          <w:tcPr>
            <w:tcW w:w="3653" w:type="dxa"/>
            <w:gridSpan w:val="2"/>
            <w:tcBorders>
              <w:top w:val="nil"/>
            </w:tcBorders>
            <w:shd w:val="clear" w:color="auto" w:fill="F7CAAC"/>
          </w:tcPr>
          <w:p w:rsidR="00027F61" w:rsidRPr="00027F61" w:rsidRDefault="00027F61" w:rsidP="00120490">
            <w:pPr>
              <w:jc w:val="both"/>
            </w:pPr>
            <w:r w:rsidRPr="00027F61">
              <w:rPr>
                <w:b/>
              </w:rPr>
              <w:t>Studijní literatura a studijní pomůcky</w:t>
            </w:r>
          </w:p>
        </w:tc>
        <w:tc>
          <w:tcPr>
            <w:tcW w:w="6202" w:type="dxa"/>
            <w:gridSpan w:val="6"/>
            <w:tcBorders>
              <w:top w:val="nil"/>
              <w:bottom w:val="nil"/>
            </w:tcBorders>
          </w:tcPr>
          <w:p w:rsidR="00027F61" w:rsidRPr="00027F61" w:rsidRDefault="00027F61" w:rsidP="00120490">
            <w:pPr>
              <w:jc w:val="both"/>
            </w:pPr>
          </w:p>
        </w:tc>
      </w:tr>
      <w:tr w:rsidR="00027F61" w:rsidTr="00120490">
        <w:trPr>
          <w:trHeight w:val="1497"/>
        </w:trPr>
        <w:tc>
          <w:tcPr>
            <w:tcW w:w="9855" w:type="dxa"/>
            <w:gridSpan w:val="8"/>
            <w:tcBorders>
              <w:top w:val="nil"/>
            </w:tcBorders>
          </w:tcPr>
          <w:p w:rsidR="00027F61" w:rsidRPr="00027F61" w:rsidRDefault="00027F61" w:rsidP="00120490">
            <w:r w:rsidRPr="00027F61">
              <w:rPr>
                <w:b/>
              </w:rPr>
              <w:t>Povinná literatura</w:t>
            </w:r>
          </w:p>
          <w:p w:rsidR="00027F61" w:rsidRPr="00027F61" w:rsidRDefault="00027F61" w:rsidP="00027F61">
            <w:pPr>
              <w:jc w:val="both"/>
            </w:pPr>
            <w:r w:rsidRPr="00027F61">
              <w:t>ZLÁMAL, J.</w:t>
            </w:r>
            <w:r>
              <w:t>,</w:t>
            </w:r>
            <w:r w:rsidRPr="00027F61">
              <w:t xml:space="preserve"> BELLOVÁ</w:t>
            </w:r>
            <w:r>
              <w:t>, J</w:t>
            </w:r>
            <w:r w:rsidRPr="00027F61">
              <w:t xml:space="preserve">. </w:t>
            </w:r>
            <w:r w:rsidRPr="00027F61">
              <w:rPr>
                <w:i/>
              </w:rPr>
              <w:t>Ekonomika zdravotnictví</w:t>
            </w:r>
            <w:r w:rsidRPr="00027F61">
              <w:t xml:space="preserve">. Vyd. 2., upr. Brno: Národní centrum ošetřovatelství </w:t>
            </w:r>
            <w:r w:rsidRPr="00027F61">
              <w:br/>
              <w:t>a nelékařských zdravotnických oborů, 2013, 249 s. ISBN 978-80-7013-551-8.</w:t>
            </w:r>
          </w:p>
          <w:p w:rsidR="00027F61" w:rsidRPr="00027F61" w:rsidRDefault="00027F61" w:rsidP="00027F61">
            <w:pPr>
              <w:jc w:val="both"/>
            </w:pPr>
            <w:r w:rsidRPr="00027F61">
              <w:t xml:space="preserve">MAAYTOVÁ, A. </w:t>
            </w:r>
            <w:r w:rsidRPr="00027F61">
              <w:rPr>
                <w:i/>
              </w:rPr>
              <w:t>Otázky ekonomiky zdravotnictví s ohledem na zvyšování efektivnosti</w:t>
            </w:r>
            <w:r w:rsidRPr="00027F61">
              <w:t>. Vyd. 1. Praha: Wolters Kluwer Česká republika, 2012, 164 s. ISBN 978-80-7357-912-8.</w:t>
            </w:r>
          </w:p>
          <w:p w:rsidR="00027F61" w:rsidRPr="00027F61" w:rsidRDefault="00027F61" w:rsidP="00027F61">
            <w:pPr>
              <w:jc w:val="both"/>
            </w:pPr>
            <w:r w:rsidRPr="00027F61">
              <w:t>OTRUSINOVÁ, M.</w:t>
            </w:r>
            <w:r>
              <w:t>,</w:t>
            </w:r>
            <w:r w:rsidRPr="00027F61">
              <w:t xml:space="preserve"> KUBÍČKOVÁ</w:t>
            </w:r>
            <w:r>
              <w:t>, D</w:t>
            </w:r>
            <w:r w:rsidRPr="00027F61">
              <w:t xml:space="preserve">. </w:t>
            </w:r>
            <w:r w:rsidRPr="00027F61">
              <w:rPr>
                <w:i/>
              </w:rPr>
              <w:t>Finanční hospodaření municipálních účetních jednotek: po novele zákona o účetnictví</w:t>
            </w:r>
            <w:r w:rsidRPr="00027F61">
              <w:t xml:space="preserve">. Vyd. 1. v Praze: C. H. Beck, </w:t>
            </w:r>
            <w:r>
              <w:t xml:space="preserve">2011, </w:t>
            </w:r>
            <w:r w:rsidRPr="00027F61">
              <w:t>178 s. ISBN 978-80-7400-342-4.</w:t>
            </w:r>
          </w:p>
          <w:p w:rsidR="00027F61" w:rsidRPr="00027F61" w:rsidRDefault="00027F61" w:rsidP="00027F61">
            <w:pPr>
              <w:jc w:val="both"/>
            </w:pPr>
            <w:r w:rsidRPr="00027F61">
              <w:rPr>
                <w:b/>
              </w:rPr>
              <w:t>Doporučená literatura</w:t>
            </w:r>
          </w:p>
          <w:p w:rsidR="00027F61" w:rsidRPr="00027F61" w:rsidRDefault="00027F61" w:rsidP="00027F61">
            <w:pPr>
              <w:jc w:val="both"/>
            </w:pPr>
            <w:r w:rsidRPr="00027F61">
              <w:t>VODÁKOVÁ, J. </w:t>
            </w:r>
            <w:r w:rsidRPr="00027F61">
              <w:rPr>
                <w:i/>
              </w:rPr>
              <w:t>Nástroje ekonomického řízení ve veřejném sektoru</w:t>
            </w:r>
            <w:r w:rsidRPr="00027F61">
              <w:t>. Praha: Wolters Kluwer Česká republika</w:t>
            </w:r>
            <w:r>
              <w:t>,</w:t>
            </w:r>
            <w:r w:rsidRPr="00027F61">
              <w:t xml:space="preserve"> 2013. ISBN 978-80-7478-324-1. </w:t>
            </w:r>
          </w:p>
          <w:p w:rsidR="00027F61" w:rsidRPr="00027F61" w:rsidRDefault="00027F61" w:rsidP="00027F61">
            <w:pPr>
              <w:jc w:val="both"/>
            </w:pPr>
            <w:r w:rsidRPr="00027F61">
              <w:t xml:space="preserve">OCHRANA, F. </w:t>
            </w:r>
            <w:r w:rsidRPr="00027F61">
              <w:rPr>
                <w:i/>
              </w:rPr>
              <w:t>Nákladově užitkové metody ve veřejném sektoru</w:t>
            </w:r>
            <w:r w:rsidRPr="00027F61">
              <w:t>. Praha: Ekopress, s.r.o., 2005</w:t>
            </w:r>
            <w:r>
              <w:t>,</w:t>
            </w:r>
            <w:r w:rsidRPr="00027F61">
              <w:t xml:space="preserve"> 175 s. ISBN 80-86119-96-3.</w:t>
            </w:r>
          </w:p>
          <w:p w:rsidR="00027F61" w:rsidRPr="00027F61" w:rsidRDefault="00027F61" w:rsidP="00027F61">
            <w:pPr>
              <w:jc w:val="both"/>
            </w:pPr>
            <w:r w:rsidRPr="00027F61">
              <w:t xml:space="preserve">PELIKÁNOVÁ, A. </w:t>
            </w:r>
            <w:r w:rsidRPr="00027F61">
              <w:rPr>
                <w:i/>
              </w:rPr>
              <w:t xml:space="preserve">Účetnictví, daně a financování pro nestátní neziskovky. </w:t>
            </w:r>
            <w:r w:rsidRPr="00027F61">
              <w:t>1. vyd. Praha: Grada, 2016. ISBN 978-80-247-5699-8.</w:t>
            </w:r>
          </w:p>
          <w:p w:rsidR="00027F61" w:rsidRPr="00027F61" w:rsidRDefault="00027F61" w:rsidP="00027F61">
            <w:pPr>
              <w:jc w:val="both"/>
            </w:pPr>
            <w:r w:rsidRPr="00027F61">
              <w:t>ŠTEKER, K.</w:t>
            </w:r>
            <w:r>
              <w:t>,</w:t>
            </w:r>
            <w:r w:rsidRPr="00027F61">
              <w:t xml:space="preserve"> OTRUSINOVÁ</w:t>
            </w:r>
            <w:r>
              <w:t>, M</w:t>
            </w:r>
            <w:r w:rsidRPr="00027F61">
              <w:t xml:space="preserve">. </w:t>
            </w:r>
            <w:r w:rsidRPr="00027F61">
              <w:rPr>
                <w:i/>
              </w:rPr>
              <w:t>Jak číst účetní výkazy. Základy českého účetnictví a výkaznictví</w:t>
            </w:r>
            <w:r w:rsidRPr="00027F61">
              <w:t xml:space="preserve">. 2. aktualizované </w:t>
            </w:r>
          </w:p>
          <w:p w:rsidR="00027F61" w:rsidRPr="00027F61" w:rsidRDefault="00027F61" w:rsidP="00027F61">
            <w:r w:rsidRPr="00027F61">
              <w:t>a</w:t>
            </w:r>
            <w:r>
              <w:t xml:space="preserve"> rozšířené vydání. Praha: Grada</w:t>
            </w:r>
            <w:r w:rsidRPr="00027F61">
              <w:t>, 2016</w:t>
            </w:r>
            <w:r>
              <w:t>.</w:t>
            </w:r>
            <w:r w:rsidRPr="00027F61">
              <w:t xml:space="preserve"> ISBN 978-80-271-0048-4.</w:t>
            </w:r>
          </w:p>
        </w:tc>
      </w:tr>
      <w:tr w:rsidR="00027F61"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27F61" w:rsidRPr="00027F61" w:rsidRDefault="00027F61" w:rsidP="00120490">
            <w:pPr>
              <w:jc w:val="center"/>
              <w:rPr>
                <w:b/>
              </w:rPr>
            </w:pPr>
            <w:r w:rsidRPr="00027F61">
              <w:rPr>
                <w:b/>
              </w:rPr>
              <w:t>Informace ke kombinované nebo distanční formě</w:t>
            </w:r>
          </w:p>
        </w:tc>
      </w:tr>
      <w:tr w:rsidR="00027F61" w:rsidTr="00120490">
        <w:tc>
          <w:tcPr>
            <w:tcW w:w="4787" w:type="dxa"/>
            <w:gridSpan w:val="3"/>
            <w:tcBorders>
              <w:top w:val="single" w:sz="2" w:space="0" w:color="auto"/>
            </w:tcBorders>
            <w:shd w:val="clear" w:color="auto" w:fill="F7CAAC"/>
          </w:tcPr>
          <w:p w:rsidR="00027F61" w:rsidRPr="00027F61" w:rsidRDefault="00027F61" w:rsidP="00120490">
            <w:pPr>
              <w:jc w:val="both"/>
            </w:pPr>
            <w:r w:rsidRPr="00027F61">
              <w:rPr>
                <w:b/>
              </w:rPr>
              <w:t>Rozsah konzultací (soustředění)</w:t>
            </w:r>
          </w:p>
        </w:tc>
        <w:tc>
          <w:tcPr>
            <w:tcW w:w="889" w:type="dxa"/>
            <w:tcBorders>
              <w:top w:val="single" w:sz="2" w:space="0" w:color="auto"/>
            </w:tcBorders>
          </w:tcPr>
          <w:p w:rsidR="00027F61" w:rsidRPr="00027F61" w:rsidRDefault="00027F61" w:rsidP="00120490">
            <w:pPr>
              <w:jc w:val="both"/>
            </w:pPr>
            <w:r w:rsidRPr="00027F61">
              <w:t>15</w:t>
            </w:r>
          </w:p>
        </w:tc>
        <w:tc>
          <w:tcPr>
            <w:tcW w:w="4179" w:type="dxa"/>
            <w:gridSpan w:val="4"/>
            <w:tcBorders>
              <w:top w:val="single" w:sz="2" w:space="0" w:color="auto"/>
            </w:tcBorders>
            <w:shd w:val="clear" w:color="auto" w:fill="F7CAAC"/>
          </w:tcPr>
          <w:p w:rsidR="00027F61" w:rsidRPr="00027F61" w:rsidRDefault="00027F61" w:rsidP="00120490">
            <w:pPr>
              <w:jc w:val="both"/>
              <w:rPr>
                <w:b/>
              </w:rPr>
            </w:pPr>
            <w:r w:rsidRPr="00027F61">
              <w:rPr>
                <w:b/>
              </w:rPr>
              <w:t xml:space="preserve">hodin </w:t>
            </w:r>
          </w:p>
        </w:tc>
      </w:tr>
      <w:tr w:rsidR="00027F61" w:rsidTr="00120490">
        <w:tc>
          <w:tcPr>
            <w:tcW w:w="9855" w:type="dxa"/>
            <w:gridSpan w:val="8"/>
            <w:shd w:val="clear" w:color="auto" w:fill="F7CAAC"/>
          </w:tcPr>
          <w:p w:rsidR="00027F61" w:rsidRPr="00027F61" w:rsidRDefault="00027F61" w:rsidP="00120490">
            <w:pPr>
              <w:jc w:val="both"/>
              <w:rPr>
                <w:b/>
              </w:rPr>
            </w:pPr>
            <w:r w:rsidRPr="00027F61">
              <w:rPr>
                <w:b/>
              </w:rPr>
              <w:t>Informace o způsobu kontaktu s vyučujícím</w:t>
            </w:r>
          </w:p>
        </w:tc>
      </w:tr>
      <w:tr w:rsidR="00027F61" w:rsidTr="00027F61">
        <w:trPr>
          <w:trHeight w:val="567"/>
        </w:trPr>
        <w:tc>
          <w:tcPr>
            <w:tcW w:w="9855" w:type="dxa"/>
            <w:gridSpan w:val="8"/>
          </w:tcPr>
          <w:p w:rsidR="00027F61" w:rsidRPr="00027F61" w:rsidRDefault="00027F61" w:rsidP="00120490">
            <w:pPr>
              <w:jc w:val="both"/>
            </w:pPr>
            <w:r w:rsidRPr="00027F61">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5394C" w:rsidRDefault="0065394C"/>
    <w:p w:rsidR="00027F61" w:rsidRDefault="00027F6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27F61" w:rsidTr="00120490">
        <w:tc>
          <w:tcPr>
            <w:tcW w:w="9855" w:type="dxa"/>
            <w:gridSpan w:val="8"/>
            <w:tcBorders>
              <w:bottom w:val="double" w:sz="4" w:space="0" w:color="auto"/>
            </w:tcBorders>
            <w:shd w:val="clear" w:color="auto" w:fill="BDD6EE"/>
          </w:tcPr>
          <w:p w:rsidR="00027F61" w:rsidRDefault="00027F61" w:rsidP="00120490">
            <w:pPr>
              <w:jc w:val="both"/>
              <w:rPr>
                <w:b/>
                <w:sz w:val="28"/>
              </w:rPr>
            </w:pPr>
            <w:r>
              <w:lastRenderedPageBreak/>
              <w:br w:type="page"/>
            </w:r>
            <w:r>
              <w:rPr>
                <w:b/>
                <w:sz w:val="28"/>
              </w:rPr>
              <w:t>B-III – Charakteristika studijního předmětu</w:t>
            </w:r>
          </w:p>
        </w:tc>
      </w:tr>
      <w:tr w:rsidR="00027F61" w:rsidTr="00120490">
        <w:tc>
          <w:tcPr>
            <w:tcW w:w="3086" w:type="dxa"/>
            <w:tcBorders>
              <w:top w:val="double" w:sz="4" w:space="0" w:color="auto"/>
            </w:tcBorders>
            <w:shd w:val="clear" w:color="auto" w:fill="F7CAAC"/>
          </w:tcPr>
          <w:p w:rsidR="00027F61" w:rsidRPr="00027F61" w:rsidRDefault="00027F61" w:rsidP="00120490">
            <w:pPr>
              <w:jc w:val="both"/>
              <w:rPr>
                <w:b/>
              </w:rPr>
            </w:pPr>
            <w:r w:rsidRPr="00027F61">
              <w:rPr>
                <w:b/>
              </w:rPr>
              <w:t>Název studijního předmětu</w:t>
            </w:r>
          </w:p>
        </w:tc>
        <w:tc>
          <w:tcPr>
            <w:tcW w:w="6769" w:type="dxa"/>
            <w:gridSpan w:val="7"/>
            <w:tcBorders>
              <w:top w:val="double" w:sz="4" w:space="0" w:color="auto"/>
            </w:tcBorders>
          </w:tcPr>
          <w:p w:rsidR="00027F61" w:rsidRPr="00027F61" w:rsidRDefault="00027F61" w:rsidP="00120490">
            <w:pPr>
              <w:jc w:val="both"/>
            </w:pPr>
            <w:r w:rsidRPr="00027F61">
              <w:t>Řízení akutní ústavní a ambulantní péče</w:t>
            </w:r>
          </w:p>
        </w:tc>
      </w:tr>
      <w:tr w:rsidR="00027F61" w:rsidTr="00120490">
        <w:tc>
          <w:tcPr>
            <w:tcW w:w="3086" w:type="dxa"/>
            <w:shd w:val="clear" w:color="auto" w:fill="F7CAAC"/>
          </w:tcPr>
          <w:p w:rsidR="00027F61" w:rsidRPr="00027F61" w:rsidRDefault="00027F61" w:rsidP="00120490">
            <w:pPr>
              <w:jc w:val="both"/>
              <w:rPr>
                <w:b/>
              </w:rPr>
            </w:pPr>
            <w:r w:rsidRPr="00027F61">
              <w:rPr>
                <w:b/>
              </w:rPr>
              <w:t>Typ předmětu</w:t>
            </w:r>
          </w:p>
        </w:tc>
        <w:tc>
          <w:tcPr>
            <w:tcW w:w="3406" w:type="dxa"/>
            <w:gridSpan w:val="4"/>
          </w:tcPr>
          <w:p w:rsidR="00027F61" w:rsidRPr="00027F61" w:rsidRDefault="00F1465F" w:rsidP="005A1F79">
            <w:pPr>
              <w:jc w:val="both"/>
            </w:pPr>
            <w:r>
              <w:t>p</w:t>
            </w:r>
            <w:r w:rsidR="00027F61" w:rsidRPr="00027F61">
              <w:t>ovinný „P“</w:t>
            </w:r>
          </w:p>
        </w:tc>
        <w:tc>
          <w:tcPr>
            <w:tcW w:w="2695" w:type="dxa"/>
            <w:gridSpan w:val="2"/>
            <w:shd w:val="clear" w:color="auto" w:fill="F7CAAC"/>
          </w:tcPr>
          <w:p w:rsidR="00027F61" w:rsidRPr="00027F61" w:rsidRDefault="00027F61" w:rsidP="00120490">
            <w:pPr>
              <w:jc w:val="both"/>
            </w:pPr>
            <w:r w:rsidRPr="00027F61">
              <w:rPr>
                <w:b/>
              </w:rPr>
              <w:t>doporučený ročník / semestr</w:t>
            </w:r>
          </w:p>
        </w:tc>
        <w:tc>
          <w:tcPr>
            <w:tcW w:w="668" w:type="dxa"/>
          </w:tcPr>
          <w:p w:rsidR="00027F61" w:rsidRPr="00027F61" w:rsidRDefault="00027F61" w:rsidP="00120490">
            <w:pPr>
              <w:jc w:val="both"/>
            </w:pPr>
            <w:r w:rsidRPr="00027F61">
              <w:t>1/Z</w:t>
            </w:r>
          </w:p>
        </w:tc>
      </w:tr>
      <w:tr w:rsidR="00027F61" w:rsidTr="00120490">
        <w:tc>
          <w:tcPr>
            <w:tcW w:w="3086" w:type="dxa"/>
            <w:shd w:val="clear" w:color="auto" w:fill="F7CAAC"/>
          </w:tcPr>
          <w:p w:rsidR="00027F61" w:rsidRPr="00027F61" w:rsidRDefault="00027F61" w:rsidP="00120490">
            <w:pPr>
              <w:jc w:val="both"/>
              <w:rPr>
                <w:b/>
              </w:rPr>
            </w:pPr>
            <w:r w:rsidRPr="00027F61">
              <w:rPr>
                <w:b/>
              </w:rPr>
              <w:t>Rozsah studijního předmětu</w:t>
            </w:r>
          </w:p>
        </w:tc>
        <w:tc>
          <w:tcPr>
            <w:tcW w:w="1701" w:type="dxa"/>
            <w:gridSpan w:val="2"/>
          </w:tcPr>
          <w:p w:rsidR="00027F61" w:rsidRPr="00027F61" w:rsidRDefault="00027F61" w:rsidP="00120490">
            <w:pPr>
              <w:jc w:val="both"/>
            </w:pPr>
            <w:r w:rsidRPr="00027F61">
              <w:t>39c</w:t>
            </w:r>
          </w:p>
        </w:tc>
        <w:tc>
          <w:tcPr>
            <w:tcW w:w="889" w:type="dxa"/>
            <w:shd w:val="clear" w:color="auto" w:fill="F7CAAC"/>
          </w:tcPr>
          <w:p w:rsidR="00027F61" w:rsidRPr="00027F61" w:rsidRDefault="00027F61" w:rsidP="00120490">
            <w:pPr>
              <w:jc w:val="both"/>
              <w:rPr>
                <w:b/>
              </w:rPr>
            </w:pPr>
            <w:r w:rsidRPr="00027F61">
              <w:rPr>
                <w:b/>
              </w:rPr>
              <w:t xml:space="preserve">hod. </w:t>
            </w:r>
          </w:p>
        </w:tc>
        <w:tc>
          <w:tcPr>
            <w:tcW w:w="816" w:type="dxa"/>
          </w:tcPr>
          <w:p w:rsidR="00027F61" w:rsidRPr="00027F61" w:rsidRDefault="00027F61" w:rsidP="00120490">
            <w:pPr>
              <w:jc w:val="both"/>
            </w:pPr>
            <w:r w:rsidRPr="00027F61">
              <w:t>39</w:t>
            </w:r>
          </w:p>
        </w:tc>
        <w:tc>
          <w:tcPr>
            <w:tcW w:w="2156" w:type="dxa"/>
            <w:shd w:val="clear" w:color="auto" w:fill="F7CAAC"/>
          </w:tcPr>
          <w:p w:rsidR="00027F61" w:rsidRPr="00027F61" w:rsidRDefault="00027F61" w:rsidP="00120490">
            <w:pPr>
              <w:jc w:val="both"/>
              <w:rPr>
                <w:b/>
              </w:rPr>
            </w:pPr>
            <w:r w:rsidRPr="00027F61">
              <w:rPr>
                <w:b/>
              </w:rPr>
              <w:t>kreditů</w:t>
            </w:r>
          </w:p>
        </w:tc>
        <w:tc>
          <w:tcPr>
            <w:tcW w:w="1207" w:type="dxa"/>
            <w:gridSpan w:val="2"/>
          </w:tcPr>
          <w:p w:rsidR="00027F61" w:rsidRPr="00027F61" w:rsidRDefault="00027F61" w:rsidP="00120490">
            <w:pPr>
              <w:jc w:val="both"/>
            </w:pPr>
            <w:r w:rsidRPr="00027F61">
              <w:t>4</w:t>
            </w:r>
          </w:p>
        </w:tc>
      </w:tr>
      <w:tr w:rsidR="00027F61" w:rsidTr="00120490">
        <w:tc>
          <w:tcPr>
            <w:tcW w:w="3086" w:type="dxa"/>
            <w:shd w:val="clear" w:color="auto" w:fill="F7CAAC"/>
          </w:tcPr>
          <w:p w:rsidR="00027F61" w:rsidRPr="00027F61" w:rsidRDefault="00027F61" w:rsidP="00120490">
            <w:pPr>
              <w:jc w:val="both"/>
              <w:rPr>
                <w:b/>
              </w:rPr>
            </w:pPr>
            <w:r w:rsidRPr="00027F61">
              <w:rPr>
                <w:b/>
              </w:rPr>
              <w:t>Prerekvizity, korekvizity, ekvivalence</w:t>
            </w:r>
          </w:p>
        </w:tc>
        <w:tc>
          <w:tcPr>
            <w:tcW w:w="6769" w:type="dxa"/>
            <w:gridSpan w:val="7"/>
          </w:tcPr>
          <w:p w:rsidR="00027F61" w:rsidRPr="00027F61" w:rsidRDefault="00027F61" w:rsidP="00120490">
            <w:pPr>
              <w:jc w:val="both"/>
            </w:pPr>
          </w:p>
        </w:tc>
      </w:tr>
      <w:tr w:rsidR="00027F61" w:rsidTr="00120490">
        <w:tc>
          <w:tcPr>
            <w:tcW w:w="3086" w:type="dxa"/>
            <w:shd w:val="clear" w:color="auto" w:fill="F7CAAC"/>
          </w:tcPr>
          <w:p w:rsidR="00027F61" w:rsidRPr="00027F61" w:rsidRDefault="00027F61" w:rsidP="00120490">
            <w:pPr>
              <w:jc w:val="both"/>
              <w:rPr>
                <w:b/>
              </w:rPr>
            </w:pPr>
            <w:r w:rsidRPr="00027F61">
              <w:rPr>
                <w:b/>
              </w:rPr>
              <w:t>Způsob ověření studijních výsledků</w:t>
            </w:r>
          </w:p>
        </w:tc>
        <w:tc>
          <w:tcPr>
            <w:tcW w:w="3406" w:type="dxa"/>
            <w:gridSpan w:val="4"/>
          </w:tcPr>
          <w:p w:rsidR="00027F61" w:rsidRPr="00027F61" w:rsidRDefault="00677E14" w:rsidP="00120490">
            <w:pPr>
              <w:jc w:val="both"/>
            </w:pPr>
            <w:r>
              <w:t>k</w:t>
            </w:r>
            <w:r w:rsidR="00027F61" w:rsidRPr="00027F61">
              <w:t>lasifikovaný zápočet</w:t>
            </w:r>
          </w:p>
        </w:tc>
        <w:tc>
          <w:tcPr>
            <w:tcW w:w="2156" w:type="dxa"/>
            <w:shd w:val="clear" w:color="auto" w:fill="F7CAAC"/>
          </w:tcPr>
          <w:p w:rsidR="00027F61" w:rsidRPr="00027F61" w:rsidRDefault="00027F61" w:rsidP="00120490">
            <w:pPr>
              <w:jc w:val="both"/>
              <w:rPr>
                <w:b/>
              </w:rPr>
            </w:pPr>
            <w:r w:rsidRPr="00027F61">
              <w:rPr>
                <w:b/>
              </w:rPr>
              <w:t>Forma výuky</w:t>
            </w:r>
          </w:p>
        </w:tc>
        <w:tc>
          <w:tcPr>
            <w:tcW w:w="1207" w:type="dxa"/>
            <w:gridSpan w:val="2"/>
          </w:tcPr>
          <w:p w:rsidR="00027F61" w:rsidRPr="00027F61" w:rsidRDefault="00677E14" w:rsidP="00120490">
            <w:pPr>
              <w:jc w:val="both"/>
            </w:pPr>
            <w:r>
              <w:t>c</w:t>
            </w:r>
            <w:r w:rsidR="00027F61" w:rsidRPr="00027F61">
              <w:t>vičení</w:t>
            </w:r>
          </w:p>
        </w:tc>
      </w:tr>
      <w:tr w:rsidR="00027F61" w:rsidTr="00120490">
        <w:tc>
          <w:tcPr>
            <w:tcW w:w="3086" w:type="dxa"/>
            <w:shd w:val="clear" w:color="auto" w:fill="F7CAAC"/>
          </w:tcPr>
          <w:p w:rsidR="00027F61" w:rsidRPr="00027F61" w:rsidRDefault="00027F61" w:rsidP="00120490">
            <w:pPr>
              <w:jc w:val="both"/>
              <w:rPr>
                <w:b/>
              </w:rPr>
            </w:pPr>
            <w:r w:rsidRPr="00027F61">
              <w:rPr>
                <w:b/>
              </w:rPr>
              <w:t>Forma způsobu ověření studijních výsledků a další požadavky na studenta</w:t>
            </w:r>
          </w:p>
        </w:tc>
        <w:tc>
          <w:tcPr>
            <w:tcW w:w="6769" w:type="dxa"/>
            <w:gridSpan w:val="7"/>
            <w:tcBorders>
              <w:bottom w:val="nil"/>
            </w:tcBorders>
          </w:tcPr>
          <w:p w:rsidR="00027F61" w:rsidRPr="00027F61" w:rsidRDefault="00027F61" w:rsidP="00120490">
            <w:pPr>
              <w:jc w:val="both"/>
            </w:pPr>
            <w:r w:rsidRPr="00027F61">
              <w:t xml:space="preserve">Způsob zakončení předmětu – klasifikovaný zápočet </w:t>
            </w:r>
          </w:p>
          <w:p w:rsidR="00027F61" w:rsidRPr="00027F61" w:rsidRDefault="00027F61" w:rsidP="00F1465F">
            <w:pPr>
              <w:jc w:val="both"/>
            </w:pPr>
            <w:r w:rsidRPr="00027F61">
              <w:t>Požadavky na klasifikovaný zápočet:</w:t>
            </w:r>
            <w:r w:rsidR="00F1465F">
              <w:t xml:space="preserve"> </w:t>
            </w:r>
            <w:r w:rsidRPr="00027F61">
              <w:t>aktivní účast při plnění praxe (80% účast)</w:t>
            </w:r>
            <w:r w:rsidR="00F1465F">
              <w:t xml:space="preserve">; </w:t>
            </w:r>
            <w:r w:rsidRPr="00027F61">
              <w:t>splnění stanovených praktických úkolů</w:t>
            </w:r>
            <w:r w:rsidR="00F1465F">
              <w:t xml:space="preserve">; </w:t>
            </w:r>
            <w:r w:rsidRPr="00027F61">
              <w:t>zpracování písemného zhodnocení praxe dle osnovy</w:t>
            </w:r>
            <w:r w:rsidR="00F1465F">
              <w:t xml:space="preserve">; </w:t>
            </w:r>
            <w:r w:rsidRPr="00027F61">
              <w:t>ústní prezentace (v rozsahu získaných znalostí na praxi a doporučené literatury) při klasifikovaném zápočtu</w:t>
            </w:r>
          </w:p>
        </w:tc>
      </w:tr>
      <w:tr w:rsidR="00027F61" w:rsidTr="00120490">
        <w:trPr>
          <w:trHeight w:val="70"/>
        </w:trPr>
        <w:tc>
          <w:tcPr>
            <w:tcW w:w="9855" w:type="dxa"/>
            <w:gridSpan w:val="8"/>
            <w:tcBorders>
              <w:top w:val="nil"/>
            </w:tcBorders>
          </w:tcPr>
          <w:p w:rsidR="00027F61" w:rsidRPr="00027F61" w:rsidRDefault="00027F61" w:rsidP="00120490">
            <w:pPr>
              <w:jc w:val="both"/>
            </w:pPr>
          </w:p>
        </w:tc>
      </w:tr>
      <w:tr w:rsidR="00027F61" w:rsidTr="00120490">
        <w:trPr>
          <w:trHeight w:val="197"/>
        </w:trPr>
        <w:tc>
          <w:tcPr>
            <w:tcW w:w="3086" w:type="dxa"/>
            <w:tcBorders>
              <w:top w:val="nil"/>
            </w:tcBorders>
            <w:shd w:val="clear" w:color="auto" w:fill="F7CAAC"/>
          </w:tcPr>
          <w:p w:rsidR="00027F61" w:rsidRPr="00027F61" w:rsidRDefault="00027F61" w:rsidP="00120490">
            <w:pPr>
              <w:jc w:val="both"/>
              <w:rPr>
                <w:b/>
              </w:rPr>
            </w:pPr>
            <w:r w:rsidRPr="00027F61">
              <w:rPr>
                <w:b/>
              </w:rPr>
              <w:t>Garant předmětu</w:t>
            </w:r>
          </w:p>
        </w:tc>
        <w:tc>
          <w:tcPr>
            <w:tcW w:w="6769" w:type="dxa"/>
            <w:gridSpan w:val="7"/>
            <w:tcBorders>
              <w:top w:val="nil"/>
            </w:tcBorders>
          </w:tcPr>
          <w:p w:rsidR="00027F61" w:rsidRPr="00027F61" w:rsidRDefault="0079610A" w:rsidP="00120490">
            <w:pPr>
              <w:jc w:val="both"/>
            </w:pPr>
            <w:r>
              <w:t>MUDr. Zdeněk Adamík, Ph.D.</w:t>
            </w:r>
          </w:p>
        </w:tc>
      </w:tr>
      <w:tr w:rsidR="00027F61" w:rsidTr="00120490">
        <w:trPr>
          <w:trHeight w:val="243"/>
        </w:trPr>
        <w:tc>
          <w:tcPr>
            <w:tcW w:w="3086" w:type="dxa"/>
            <w:tcBorders>
              <w:top w:val="nil"/>
            </w:tcBorders>
            <w:shd w:val="clear" w:color="auto" w:fill="F7CAAC"/>
          </w:tcPr>
          <w:p w:rsidR="00027F61" w:rsidRPr="00027F61" w:rsidRDefault="00027F61" w:rsidP="00120490">
            <w:pPr>
              <w:jc w:val="both"/>
              <w:rPr>
                <w:b/>
              </w:rPr>
            </w:pPr>
            <w:r w:rsidRPr="00027F61">
              <w:rPr>
                <w:b/>
              </w:rPr>
              <w:t>Zapojení garanta do výuky předmětu</w:t>
            </w:r>
          </w:p>
        </w:tc>
        <w:tc>
          <w:tcPr>
            <w:tcW w:w="6769" w:type="dxa"/>
            <w:gridSpan w:val="7"/>
            <w:tcBorders>
              <w:top w:val="nil"/>
            </w:tcBorders>
          </w:tcPr>
          <w:p w:rsidR="00027F61" w:rsidRPr="00027F61" w:rsidRDefault="0048595F" w:rsidP="002035C4">
            <w:pPr>
              <w:jc w:val="both"/>
            </w:pPr>
            <w:r w:rsidRPr="0075086B">
              <w:t xml:space="preserve">Garant se </w:t>
            </w:r>
            <w:r>
              <w:t xml:space="preserve">podílí na </w:t>
            </w:r>
            <w:r w:rsidR="002035C4">
              <w:t>vedení cvičen</w:t>
            </w:r>
            <w:r>
              <w:t>í v rozsahu 100</w:t>
            </w:r>
            <w:r w:rsidR="002035C4">
              <w:t xml:space="preserve"> %.</w:t>
            </w:r>
          </w:p>
        </w:tc>
      </w:tr>
      <w:tr w:rsidR="00027F61" w:rsidTr="00120490">
        <w:tc>
          <w:tcPr>
            <w:tcW w:w="3086" w:type="dxa"/>
            <w:shd w:val="clear" w:color="auto" w:fill="F7CAAC"/>
          </w:tcPr>
          <w:p w:rsidR="00027F61" w:rsidRPr="00027F61" w:rsidRDefault="00027F61" w:rsidP="00120490">
            <w:pPr>
              <w:jc w:val="both"/>
              <w:rPr>
                <w:b/>
              </w:rPr>
            </w:pPr>
            <w:r w:rsidRPr="00027F61">
              <w:rPr>
                <w:b/>
              </w:rPr>
              <w:t>Vyučující</w:t>
            </w:r>
          </w:p>
        </w:tc>
        <w:tc>
          <w:tcPr>
            <w:tcW w:w="6769" w:type="dxa"/>
            <w:gridSpan w:val="7"/>
            <w:tcBorders>
              <w:bottom w:val="nil"/>
            </w:tcBorders>
          </w:tcPr>
          <w:p w:rsidR="00027F61" w:rsidRPr="00027F61" w:rsidRDefault="0079610A" w:rsidP="00E44259">
            <w:pPr>
              <w:jc w:val="both"/>
            </w:pPr>
            <w:r>
              <w:t xml:space="preserve">MUDr. Zdeněk Adamík, Ph.D. </w:t>
            </w:r>
            <w:r w:rsidR="00F1465F">
              <w:t>–</w:t>
            </w:r>
            <w:r w:rsidR="00027F61" w:rsidRPr="00027F61">
              <w:t xml:space="preserve"> </w:t>
            </w:r>
            <w:r w:rsidR="0048595F">
              <w:t xml:space="preserve">vedení </w:t>
            </w:r>
            <w:r w:rsidR="00E44259">
              <w:t>cvičení (</w:t>
            </w:r>
            <w:r w:rsidR="00027F61" w:rsidRPr="00027F61">
              <w:t>100 %</w:t>
            </w:r>
            <w:r w:rsidR="00F1465F">
              <w:t>)</w:t>
            </w:r>
          </w:p>
        </w:tc>
      </w:tr>
      <w:tr w:rsidR="00027F61" w:rsidTr="00120490">
        <w:trPr>
          <w:trHeight w:val="158"/>
        </w:trPr>
        <w:tc>
          <w:tcPr>
            <w:tcW w:w="9855" w:type="dxa"/>
            <w:gridSpan w:val="8"/>
            <w:tcBorders>
              <w:top w:val="nil"/>
            </w:tcBorders>
          </w:tcPr>
          <w:p w:rsidR="00027F61" w:rsidRPr="00027F61" w:rsidRDefault="00027F61" w:rsidP="00120490">
            <w:pPr>
              <w:jc w:val="both"/>
            </w:pPr>
          </w:p>
        </w:tc>
      </w:tr>
      <w:tr w:rsidR="00027F61" w:rsidTr="00120490">
        <w:tc>
          <w:tcPr>
            <w:tcW w:w="3086" w:type="dxa"/>
            <w:shd w:val="clear" w:color="auto" w:fill="F7CAAC"/>
          </w:tcPr>
          <w:p w:rsidR="00027F61" w:rsidRPr="00027F61" w:rsidRDefault="00027F61" w:rsidP="00120490">
            <w:pPr>
              <w:jc w:val="both"/>
              <w:rPr>
                <w:b/>
              </w:rPr>
            </w:pPr>
            <w:r w:rsidRPr="00027F61">
              <w:rPr>
                <w:b/>
              </w:rPr>
              <w:t>Stručná anotace předmětu</w:t>
            </w:r>
          </w:p>
        </w:tc>
        <w:tc>
          <w:tcPr>
            <w:tcW w:w="6769" w:type="dxa"/>
            <w:gridSpan w:val="7"/>
            <w:tcBorders>
              <w:bottom w:val="nil"/>
            </w:tcBorders>
          </w:tcPr>
          <w:p w:rsidR="00027F61" w:rsidRPr="00027F61" w:rsidRDefault="00027F61" w:rsidP="00120490">
            <w:pPr>
              <w:jc w:val="both"/>
            </w:pPr>
          </w:p>
        </w:tc>
      </w:tr>
      <w:tr w:rsidR="00027F61" w:rsidTr="00120490">
        <w:trPr>
          <w:trHeight w:val="3652"/>
        </w:trPr>
        <w:tc>
          <w:tcPr>
            <w:tcW w:w="9855" w:type="dxa"/>
            <w:gridSpan w:val="8"/>
            <w:tcBorders>
              <w:top w:val="nil"/>
              <w:bottom w:val="single" w:sz="12" w:space="0" w:color="auto"/>
            </w:tcBorders>
          </w:tcPr>
          <w:p w:rsidR="00027F61" w:rsidRPr="00027F61" w:rsidRDefault="00027F61" w:rsidP="00120490">
            <w:pPr>
              <w:jc w:val="both"/>
            </w:pPr>
            <w:r w:rsidRPr="00027F61">
              <w:t>Cílem předmětu je získat základní vědomosti o jednotlivých ústavních a ambulantních pracovištích s důrazem na získání základních znalostí vztahujících se organizaci a řízení ústavní i ambulantní péče, včetně intenzivní a vysoce specializované péče, o jejich návaznosti na informační síť ve zdravotnických zařízeních, na provozní a odborné ukazatele. Výuka je rovněž zaměřena na metody řízení, používané na různých klinických pracovištích. Studenti se zaměří na účelnost a kvalitu zdravotních záznamů na jednotlivých pracovištích a na etické problémy. Seznámí se také s charakterem vlastnictví instituce, jeho spoluprací se zdravotnickými pojišťovnami a s orgány státní správy a samosprávy. Cílem je poznat strukturu instituce, odborné a ekonomické vazby, modely a metody řízení, seznámit se s příjmem pacientů, s překlady pacientů, se zajištěním pohotovostních služeb apod. Výuka bude zejména orientována zejména na problematiku těchto pracovišť (včetně ambulancí těchto pracovišť, a to jak příjmových, tak i odborných): Anesteziologicko-resuscitační oddělení, Urgentní (centrální) příjem nemocnice; Chirurgická oddělení: centrální operační sály, chirurgie všeobecná, traumatologie, urologie, ortopedie, neurochirurgie, JIP operačních oborů, ORL, oční; Interní oddělení: interna vč. JIP, neurologie, onkologie; dále pak pediatrie, neonatologie, gynekologie a porodnictví a preklinické a vyšetřovací obory.</w:t>
            </w:r>
            <w:r w:rsidR="004A7306">
              <w:t xml:space="preserve"> Výuka předmětu probíhá v Krajské nemocnici Tomáše Bati ve Zlíně.</w:t>
            </w:r>
          </w:p>
          <w:p w:rsidR="00027F61" w:rsidRPr="00027F61" w:rsidRDefault="00027F61" w:rsidP="000E1096">
            <w:pPr>
              <w:pStyle w:val="Odstavecseseznamem"/>
              <w:numPr>
                <w:ilvl w:val="0"/>
                <w:numId w:val="9"/>
              </w:numPr>
              <w:spacing w:after="0" w:line="240" w:lineRule="auto"/>
              <w:ind w:left="322" w:hanging="284"/>
              <w:jc w:val="both"/>
              <w:rPr>
                <w:rFonts w:ascii="Times New Roman" w:hAnsi="Times New Roman"/>
                <w:sz w:val="20"/>
                <w:szCs w:val="20"/>
              </w:rPr>
            </w:pPr>
            <w:r w:rsidRPr="00027F61">
              <w:rPr>
                <w:rFonts w:ascii="Times New Roman" w:hAnsi="Times New Roman"/>
                <w:sz w:val="20"/>
                <w:szCs w:val="20"/>
              </w:rPr>
              <w:t xml:space="preserve">Problematika chodu a řízení ústavní a ambulantní péče, včetně intenzivní a vysoce specializované péče. </w:t>
            </w:r>
          </w:p>
          <w:p w:rsidR="00027F61" w:rsidRPr="00027F61" w:rsidRDefault="00027F61" w:rsidP="000E1096">
            <w:pPr>
              <w:pStyle w:val="Odstavecseseznamem"/>
              <w:numPr>
                <w:ilvl w:val="0"/>
                <w:numId w:val="9"/>
              </w:numPr>
              <w:spacing w:after="0" w:line="240" w:lineRule="auto"/>
              <w:ind w:left="322" w:hanging="284"/>
              <w:jc w:val="both"/>
              <w:rPr>
                <w:rFonts w:ascii="Times New Roman" w:hAnsi="Times New Roman"/>
                <w:sz w:val="20"/>
                <w:szCs w:val="20"/>
              </w:rPr>
            </w:pPr>
            <w:r w:rsidRPr="00027F61">
              <w:rPr>
                <w:rFonts w:ascii="Times New Roman" w:hAnsi="Times New Roman"/>
                <w:sz w:val="20"/>
                <w:szCs w:val="20"/>
              </w:rPr>
              <w:t xml:space="preserve">Návaznost jednotlivých pracovišť na informační síť ve zdravotnických zařízeních a na provozní a odborné ukazatele. </w:t>
            </w:r>
          </w:p>
          <w:p w:rsidR="00027F61" w:rsidRPr="00027F61" w:rsidRDefault="00027F61" w:rsidP="000E1096">
            <w:pPr>
              <w:pStyle w:val="Odstavecseseznamem"/>
              <w:numPr>
                <w:ilvl w:val="0"/>
                <w:numId w:val="9"/>
              </w:numPr>
              <w:spacing w:after="0" w:line="240" w:lineRule="auto"/>
              <w:ind w:left="322" w:hanging="284"/>
              <w:jc w:val="both"/>
              <w:rPr>
                <w:rFonts w:ascii="Times New Roman" w:hAnsi="Times New Roman"/>
                <w:sz w:val="20"/>
                <w:szCs w:val="20"/>
              </w:rPr>
            </w:pPr>
            <w:r w:rsidRPr="00027F61">
              <w:rPr>
                <w:rFonts w:ascii="Times New Roman" w:hAnsi="Times New Roman"/>
                <w:sz w:val="20"/>
                <w:szCs w:val="20"/>
              </w:rPr>
              <w:t>Metody řízení používané na různých klinických pracovištích.</w:t>
            </w:r>
          </w:p>
          <w:p w:rsidR="00027F61" w:rsidRPr="00027F61" w:rsidRDefault="00027F61" w:rsidP="000E1096">
            <w:pPr>
              <w:pStyle w:val="Odstavecseseznamem"/>
              <w:numPr>
                <w:ilvl w:val="0"/>
                <w:numId w:val="9"/>
              </w:numPr>
              <w:spacing w:after="0" w:line="240" w:lineRule="auto"/>
              <w:ind w:left="322" w:hanging="284"/>
              <w:jc w:val="both"/>
              <w:rPr>
                <w:rFonts w:ascii="Times New Roman" w:hAnsi="Times New Roman"/>
                <w:sz w:val="20"/>
                <w:szCs w:val="20"/>
              </w:rPr>
            </w:pPr>
            <w:r w:rsidRPr="00027F61">
              <w:rPr>
                <w:rFonts w:ascii="Times New Roman" w:hAnsi="Times New Roman"/>
                <w:sz w:val="20"/>
                <w:szCs w:val="20"/>
              </w:rPr>
              <w:t xml:space="preserve">Hodnocení kvality poskytované péče, účelnosti a kvalita zdravotních záznamů na jednotlivých pracovištích. </w:t>
            </w:r>
          </w:p>
          <w:p w:rsidR="00027F61" w:rsidRPr="00027F61" w:rsidRDefault="00027F61" w:rsidP="000E1096">
            <w:pPr>
              <w:pStyle w:val="Odstavecseseznamem"/>
              <w:numPr>
                <w:ilvl w:val="0"/>
                <w:numId w:val="9"/>
              </w:numPr>
              <w:spacing w:after="0" w:line="240" w:lineRule="auto"/>
              <w:ind w:left="322" w:hanging="284"/>
              <w:jc w:val="both"/>
              <w:rPr>
                <w:rFonts w:ascii="Times New Roman" w:hAnsi="Times New Roman"/>
                <w:color w:val="000000"/>
                <w:sz w:val="20"/>
                <w:szCs w:val="20"/>
                <w:shd w:val="clear" w:color="auto" w:fill="FFFFFF"/>
              </w:rPr>
            </w:pPr>
            <w:r w:rsidRPr="00027F61">
              <w:rPr>
                <w:rFonts w:ascii="Times New Roman" w:hAnsi="Times New Roman"/>
                <w:sz w:val="20"/>
                <w:szCs w:val="20"/>
              </w:rPr>
              <w:t>Etické problémy daných pracovišť.</w:t>
            </w:r>
          </w:p>
        </w:tc>
      </w:tr>
      <w:tr w:rsidR="00027F61" w:rsidTr="00120490">
        <w:trPr>
          <w:trHeight w:val="265"/>
        </w:trPr>
        <w:tc>
          <w:tcPr>
            <w:tcW w:w="3653" w:type="dxa"/>
            <w:gridSpan w:val="2"/>
            <w:tcBorders>
              <w:top w:val="nil"/>
            </w:tcBorders>
            <w:shd w:val="clear" w:color="auto" w:fill="F7CAAC"/>
          </w:tcPr>
          <w:p w:rsidR="00027F61" w:rsidRPr="00027F61" w:rsidRDefault="00027F61" w:rsidP="00120490">
            <w:pPr>
              <w:jc w:val="both"/>
            </w:pPr>
            <w:r w:rsidRPr="00027F61">
              <w:rPr>
                <w:b/>
              </w:rPr>
              <w:t>Studijní literatura a studijní pomůcky</w:t>
            </w:r>
          </w:p>
        </w:tc>
        <w:tc>
          <w:tcPr>
            <w:tcW w:w="6202" w:type="dxa"/>
            <w:gridSpan w:val="6"/>
            <w:tcBorders>
              <w:top w:val="nil"/>
              <w:bottom w:val="nil"/>
            </w:tcBorders>
          </w:tcPr>
          <w:p w:rsidR="00027F61" w:rsidRPr="00027F61" w:rsidRDefault="00027F61" w:rsidP="00120490">
            <w:pPr>
              <w:jc w:val="both"/>
            </w:pPr>
          </w:p>
        </w:tc>
      </w:tr>
      <w:tr w:rsidR="00027F61" w:rsidTr="00120490">
        <w:trPr>
          <w:trHeight w:val="1497"/>
        </w:trPr>
        <w:tc>
          <w:tcPr>
            <w:tcW w:w="9855" w:type="dxa"/>
            <w:gridSpan w:val="8"/>
            <w:tcBorders>
              <w:top w:val="nil"/>
            </w:tcBorders>
          </w:tcPr>
          <w:p w:rsidR="00027F61" w:rsidRPr="00027F61" w:rsidRDefault="00027F61" w:rsidP="00120490">
            <w:pPr>
              <w:jc w:val="both"/>
              <w:rPr>
                <w:b/>
              </w:rPr>
            </w:pPr>
            <w:r w:rsidRPr="00027F61">
              <w:rPr>
                <w:b/>
              </w:rPr>
              <w:t>Povinná literatura:</w:t>
            </w:r>
          </w:p>
          <w:p w:rsidR="00027F61" w:rsidRPr="00027F61" w:rsidRDefault="00027F61" w:rsidP="00120490">
            <w:pPr>
              <w:jc w:val="both"/>
            </w:pPr>
            <w:r w:rsidRPr="00027F61">
              <w:rPr>
                <w:caps/>
              </w:rPr>
              <w:t>Gladkij,</w:t>
            </w:r>
            <w:r w:rsidRPr="00027F61">
              <w:t xml:space="preserve"> I. </w:t>
            </w:r>
            <w:r w:rsidRPr="00027F61">
              <w:rPr>
                <w:i/>
              </w:rPr>
              <w:t>Management ve zdravotnictví.</w:t>
            </w:r>
            <w:r w:rsidRPr="00027F61">
              <w:t xml:space="preserve"> Brno: Computer Press, 2003. ISBN 80-7226-996-8. </w:t>
            </w:r>
          </w:p>
          <w:p w:rsidR="00027F61" w:rsidRPr="00027F61" w:rsidRDefault="00027F61" w:rsidP="00120490">
            <w:pPr>
              <w:jc w:val="both"/>
            </w:pPr>
            <w:r w:rsidRPr="00027F61">
              <w:rPr>
                <w:caps/>
              </w:rPr>
              <w:t>Šamánková</w:t>
            </w:r>
            <w:r w:rsidRPr="00027F61">
              <w:t xml:space="preserve">, M. </w:t>
            </w:r>
            <w:r w:rsidRPr="00027F61">
              <w:rPr>
                <w:i/>
              </w:rPr>
              <w:t>Základy ošetřovatelství.</w:t>
            </w:r>
            <w:r w:rsidRPr="00027F61">
              <w:t xml:space="preserve"> Praha: Karolinum, 2006. ISBN 80-246-1091-4. </w:t>
            </w:r>
          </w:p>
          <w:p w:rsidR="00027F61" w:rsidRPr="00027F61" w:rsidRDefault="00027F61" w:rsidP="00120490">
            <w:pPr>
              <w:jc w:val="both"/>
              <w:rPr>
                <w:b/>
              </w:rPr>
            </w:pPr>
            <w:r w:rsidRPr="00027F61">
              <w:rPr>
                <w:b/>
              </w:rPr>
              <w:t>Doporučená literatura:</w:t>
            </w:r>
          </w:p>
          <w:p w:rsidR="00027F61" w:rsidRPr="00027F61" w:rsidRDefault="00027F61" w:rsidP="00120490">
            <w:pPr>
              <w:jc w:val="both"/>
            </w:pPr>
            <w:r w:rsidRPr="00027F61">
              <w:rPr>
                <w:caps/>
              </w:rPr>
              <w:t>Ondok</w:t>
            </w:r>
            <w:r w:rsidRPr="00027F61">
              <w:t xml:space="preserve">, J. P. </w:t>
            </w:r>
            <w:r w:rsidRPr="00027F61">
              <w:rPr>
                <w:i/>
              </w:rPr>
              <w:t>Bioetika, biotechnologie a biomedicína</w:t>
            </w:r>
            <w:r w:rsidRPr="00027F61">
              <w:t xml:space="preserve">. Praha: Triton, 2005. ISBN 80-7254-486-1. </w:t>
            </w:r>
          </w:p>
          <w:p w:rsidR="00027F61" w:rsidRPr="00027F61" w:rsidRDefault="00027F61" w:rsidP="00120490">
            <w:pPr>
              <w:jc w:val="both"/>
            </w:pPr>
            <w:r w:rsidRPr="00027F61">
              <w:rPr>
                <w:caps/>
              </w:rPr>
              <w:t>Kutnohorská</w:t>
            </w:r>
            <w:r w:rsidRPr="00027F61">
              <w:t xml:space="preserve">, J. </w:t>
            </w:r>
            <w:r w:rsidRPr="00027F61">
              <w:rPr>
                <w:i/>
              </w:rPr>
              <w:t>Etika v ošetřovatelství</w:t>
            </w:r>
            <w:r w:rsidRPr="00027F61">
              <w:t xml:space="preserve">. Praha: Grada, 2007. ISBN 978-80-247-2069-2. </w:t>
            </w:r>
          </w:p>
          <w:p w:rsidR="00027F61" w:rsidRPr="00027F61" w:rsidRDefault="00027F61" w:rsidP="00120490">
            <w:pPr>
              <w:jc w:val="both"/>
            </w:pPr>
            <w:r w:rsidRPr="00027F61">
              <w:rPr>
                <w:caps/>
              </w:rPr>
              <w:t>Payne</w:t>
            </w:r>
            <w:r w:rsidRPr="00027F61">
              <w:t xml:space="preserve">, J. </w:t>
            </w:r>
            <w:r w:rsidRPr="00027F61">
              <w:rPr>
                <w:i/>
              </w:rPr>
              <w:t>Kvalita života a zdraví</w:t>
            </w:r>
            <w:r w:rsidRPr="00027F61">
              <w:t xml:space="preserve">. Praha: Triton, 2005. ISBN 80-7254-657-0. </w:t>
            </w:r>
          </w:p>
          <w:p w:rsidR="00027F61" w:rsidRPr="00027F61" w:rsidRDefault="00027F61" w:rsidP="00120490">
            <w:pPr>
              <w:jc w:val="both"/>
            </w:pPr>
            <w:r w:rsidRPr="00027F61">
              <w:rPr>
                <w:caps/>
              </w:rPr>
              <w:t>Pavlíková,</w:t>
            </w:r>
            <w:r w:rsidRPr="00027F61">
              <w:t xml:space="preserve"> S. </w:t>
            </w:r>
            <w:r w:rsidRPr="00027F61">
              <w:rPr>
                <w:i/>
              </w:rPr>
              <w:t>Modely ošetřovatelství v kostce.</w:t>
            </w:r>
            <w:r w:rsidRPr="00027F61">
              <w:t xml:space="preserve"> Praha: Grada, 2006. ISBN 80-247-1211-3. </w:t>
            </w:r>
          </w:p>
          <w:p w:rsidR="00027F61" w:rsidRPr="00027F61" w:rsidRDefault="00027F61" w:rsidP="00120490">
            <w:pPr>
              <w:jc w:val="both"/>
            </w:pPr>
            <w:r w:rsidRPr="00027F61">
              <w:rPr>
                <w:caps/>
              </w:rPr>
              <w:t>Marečková</w:t>
            </w:r>
            <w:r w:rsidRPr="00027F61">
              <w:t xml:space="preserve">, J. </w:t>
            </w:r>
            <w:r w:rsidRPr="00027F61">
              <w:rPr>
                <w:i/>
              </w:rPr>
              <w:t>Ošetřovatelské diagnózy v NANDA doménách</w:t>
            </w:r>
            <w:r w:rsidRPr="00027F61">
              <w:t xml:space="preserve">. Praha: Grada, 2006. ISBN 80-247-1399-3. </w:t>
            </w:r>
          </w:p>
          <w:p w:rsidR="00027F61" w:rsidRPr="00027F61" w:rsidRDefault="00027F61" w:rsidP="00120490">
            <w:pPr>
              <w:jc w:val="both"/>
            </w:pPr>
            <w:r w:rsidRPr="00027F61">
              <w:rPr>
                <w:caps/>
              </w:rPr>
              <w:t>Vondráček,</w:t>
            </w:r>
            <w:r w:rsidRPr="00027F61">
              <w:t xml:space="preserve"> L. </w:t>
            </w:r>
            <w:r w:rsidRPr="00027F61">
              <w:rPr>
                <w:i/>
              </w:rPr>
              <w:t>Sestra a její dokumentace: návod pro praxi</w:t>
            </w:r>
            <w:r w:rsidRPr="00027F61">
              <w:t>. Praha: Grada, 2008. ISBN 978-80-247-2763-9.</w:t>
            </w:r>
          </w:p>
        </w:tc>
      </w:tr>
      <w:tr w:rsidR="00027F61"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27F61" w:rsidRPr="00027F61" w:rsidRDefault="00027F61" w:rsidP="00120490">
            <w:pPr>
              <w:jc w:val="center"/>
              <w:rPr>
                <w:b/>
              </w:rPr>
            </w:pPr>
            <w:r w:rsidRPr="00027F61">
              <w:rPr>
                <w:b/>
              </w:rPr>
              <w:t>Informace ke kombinované nebo distanční formě</w:t>
            </w:r>
          </w:p>
        </w:tc>
      </w:tr>
      <w:tr w:rsidR="00027F61" w:rsidTr="00120490">
        <w:tc>
          <w:tcPr>
            <w:tcW w:w="4787" w:type="dxa"/>
            <w:gridSpan w:val="3"/>
            <w:tcBorders>
              <w:top w:val="single" w:sz="2" w:space="0" w:color="auto"/>
            </w:tcBorders>
            <w:shd w:val="clear" w:color="auto" w:fill="F7CAAC"/>
          </w:tcPr>
          <w:p w:rsidR="00027F61" w:rsidRPr="00027F61" w:rsidRDefault="00027F61" w:rsidP="00120490">
            <w:pPr>
              <w:jc w:val="both"/>
            </w:pPr>
            <w:r w:rsidRPr="00027F61">
              <w:rPr>
                <w:b/>
              </w:rPr>
              <w:t>Rozsah konzultací (soustředění)</w:t>
            </w:r>
          </w:p>
        </w:tc>
        <w:tc>
          <w:tcPr>
            <w:tcW w:w="889" w:type="dxa"/>
            <w:tcBorders>
              <w:top w:val="single" w:sz="2" w:space="0" w:color="auto"/>
            </w:tcBorders>
          </w:tcPr>
          <w:p w:rsidR="00027F61" w:rsidRPr="00027F61" w:rsidRDefault="00027F61" w:rsidP="00120490">
            <w:pPr>
              <w:jc w:val="both"/>
            </w:pPr>
            <w:r w:rsidRPr="00027F61">
              <w:t>20</w:t>
            </w:r>
          </w:p>
        </w:tc>
        <w:tc>
          <w:tcPr>
            <w:tcW w:w="4179" w:type="dxa"/>
            <w:gridSpan w:val="4"/>
            <w:tcBorders>
              <w:top w:val="single" w:sz="2" w:space="0" w:color="auto"/>
            </w:tcBorders>
            <w:shd w:val="clear" w:color="auto" w:fill="F7CAAC"/>
          </w:tcPr>
          <w:p w:rsidR="00027F61" w:rsidRPr="00027F61" w:rsidRDefault="00027F61" w:rsidP="00120490">
            <w:pPr>
              <w:jc w:val="both"/>
              <w:rPr>
                <w:b/>
              </w:rPr>
            </w:pPr>
            <w:r w:rsidRPr="00027F61">
              <w:rPr>
                <w:b/>
              </w:rPr>
              <w:t xml:space="preserve">hodin </w:t>
            </w:r>
          </w:p>
        </w:tc>
      </w:tr>
      <w:tr w:rsidR="00027F61" w:rsidTr="00120490">
        <w:tc>
          <w:tcPr>
            <w:tcW w:w="9855" w:type="dxa"/>
            <w:gridSpan w:val="8"/>
            <w:shd w:val="clear" w:color="auto" w:fill="F7CAAC"/>
          </w:tcPr>
          <w:p w:rsidR="00027F61" w:rsidRPr="00027F61" w:rsidRDefault="00027F61" w:rsidP="00120490">
            <w:pPr>
              <w:jc w:val="both"/>
              <w:rPr>
                <w:b/>
              </w:rPr>
            </w:pPr>
            <w:r w:rsidRPr="00027F61">
              <w:rPr>
                <w:b/>
              </w:rPr>
              <w:t>Informace o způsobu kontaktu s vyučujícím</w:t>
            </w:r>
          </w:p>
        </w:tc>
      </w:tr>
      <w:tr w:rsidR="00027F61" w:rsidTr="00120490">
        <w:trPr>
          <w:trHeight w:val="765"/>
        </w:trPr>
        <w:tc>
          <w:tcPr>
            <w:tcW w:w="9855" w:type="dxa"/>
            <w:gridSpan w:val="8"/>
          </w:tcPr>
          <w:p w:rsidR="00027F61" w:rsidRPr="00027F61" w:rsidRDefault="00027F61" w:rsidP="00120490">
            <w:pPr>
              <w:jc w:val="both"/>
            </w:pPr>
            <w:r w:rsidRPr="00027F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27F61" w:rsidRDefault="00027F61"/>
    <w:p w:rsidR="00F1465F" w:rsidRDefault="00F1465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F5B7A" w:rsidTr="00120490">
        <w:tc>
          <w:tcPr>
            <w:tcW w:w="9855" w:type="dxa"/>
            <w:gridSpan w:val="8"/>
            <w:tcBorders>
              <w:bottom w:val="double" w:sz="4" w:space="0" w:color="auto"/>
            </w:tcBorders>
            <w:shd w:val="clear" w:color="auto" w:fill="BDD6EE"/>
          </w:tcPr>
          <w:p w:rsidR="009F5B7A" w:rsidRDefault="009F5B7A" w:rsidP="00120490">
            <w:pPr>
              <w:jc w:val="both"/>
              <w:rPr>
                <w:b/>
                <w:sz w:val="28"/>
              </w:rPr>
            </w:pPr>
            <w:r>
              <w:lastRenderedPageBreak/>
              <w:br w:type="page"/>
            </w:r>
            <w:r>
              <w:rPr>
                <w:b/>
                <w:sz w:val="28"/>
              </w:rPr>
              <w:t>B-III – Charakteristika studijního předmětu</w:t>
            </w:r>
          </w:p>
        </w:tc>
      </w:tr>
      <w:tr w:rsidR="009F5B7A" w:rsidTr="00120490">
        <w:tc>
          <w:tcPr>
            <w:tcW w:w="3086" w:type="dxa"/>
            <w:tcBorders>
              <w:top w:val="double" w:sz="4" w:space="0" w:color="auto"/>
            </w:tcBorders>
            <w:shd w:val="clear" w:color="auto" w:fill="F7CAAC"/>
          </w:tcPr>
          <w:p w:rsidR="009F5B7A" w:rsidRPr="009F5B7A" w:rsidRDefault="009F5B7A" w:rsidP="00120490">
            <w:pPr>
              <w:jc w:val="both"/>
              <w:rPr>
                <w:b/>
              </w:rPr>
            </w:pPr>
            <w:r w:rsidRPr="009F5B7A">
              <w:rPr>
                <w:b/>
              </w:rPr>
              <w:t>Název studijního předmětu</w:t>
            </w:r>
          </w:p>
        </w:tc>
        <w:tc>
          <w:tcPr>
            <w:tcW w:w="6769" w:type="dxa"/>
            <w:gridSpan w:val="7"/>
            <w:tcBorders>
              <w:top w:val="double" w:sz="4" w:space="0" w:color="auto"/>
            </w:tcBorders>
          </w:tcPr>
          <w:p w:rsidR="009F5B7A" w:rsidRPr="009F5B7A" w:rsidRDefault="009F5B7A" w:rsidP="00120490">
            <w:pPr>
              <w:jc w:val="both"/>
            </w:pPr>
            <w:r w:rsidRPr="009F5B7A">
              <w:t>Ekonomie II</w:t>
            </w:r>
          </w:p>
        </w:tc>
      </w:tr>
      <w:tr w:rsidR="009F5B7A" w:rsidTr="00120490">
        <w:tc>
          <w:tcPr>
            <w:tcW w:w="3086" w:type="dxa"/>
            <w:shd w:val="clear" w:color="auto" w:fill="F7CAAC"/>
          </w:tcPr>
          <w:p w:rsidR="009F5B7A" w:rsidRPr="009F5B7A" w:rsidRDefault="009F5B7A" w:rsidP="00120490">
            <w:pPr>
              <w:jc w:val="both"/>
              <w:rPr>
                <w:b/>
              </w:rPr>
            </w:pPr>
            <w:r w:rsidRPr="009F5B7A">
              <w:rPr>
                <w:b/>
              </w:rPr>
              <w:t>Typ předmětu</w:t>
            </w:r>
          </w:p>
        </w:tc>
        <w:tc>
          <w:tcPr>
            <w:tcW w:w="3406" w:type="dxa"/>
            <w:gridSpan w:val="4"/>
          </w:tcPr>
          <w:p w:rsidR="009F5B7A" w:rsidRPr="009F5B7A" w:rsidRDefault="00F1465F" w:rsidP="00120490">
            <w:pPr>
              <w:jc w:val="both"/>
            </w:pPr>
            <w:r>
              <w:t>p</w:t>
            </w:r>
            <w:r w:rsidR="009F5B7A" w:rsidRPr="009F5B7A">
              <w:t>ovinný „ZT“</w:t>
            </w:r>
          </w:p>
        </w:tc>
        <w:tc>
          <w:tcPr>
            <w:tcW w:w="2695" w:type="dxa"/>
            <w:gridSpan w:val="2"/>
            <w:shd w:val="clear" w:color="auto" w:fill="F7CAAC"/>
          </w:tcPr>
          <w:p w:rsidR="009F5B7A" w:rsidRPr="009F5B7A" w:rsidRDefault="009F5B7A" w:rsidP="00120490">
            <w:pPr>
              <w:jc w:val="both"/>
            </w:pPr>
            <w:r w:rsidRPr="009F5B7A">
              <w:rPr>
                <w:b/>
              </w:rPr>
              <w:t>doporučený ročník / semestr</w:t>
            </w:r>
          </w:p>
        </w:tc>
        <w:tc>
          <w:tcPr>
            <w:tcW w:w="668" w:type="dxa"/>
          </w:tcPr>
          <w:p w:rsidR="009F5B7A" w:rsidRPr="009F5B7A" w:rsidRDefault="009F5B7A" w:rsidP="00120490">
            <w:pPr>
              <w:jc w:val="both"/>
            </w:pPr>
            <w:r w:rsidRPr="009F5B7A">
              <w:t>1/L</w:t>
            </w:r>
          </w:p>
        </w:tc>
      </w:tr>
      <w:tr w:rsidR="009F5B7A" w:rsidTr="00120490">
        <w:tc>
          <w:tcPr>
            <w:tcW w:w="3086" w:type="dxa"/>
            <w:shd w:val="clear" w:color="auto" w:fill="F7CAAC"/>
          </w:tcPr>
          <w:p w:rsidR="009F5B7A" w:rsidRPr="009F5B7A" w:rsidRDefault="009F5B7A" w:rsidP="00120490">
            <w:pPr>
              <w:jc w:val="both"/>
              <w:rPr>
                <w:b/>
              </w:rPr>
            </w:pPr>
            <w:r w:rsidRPr="009F5B7A">
              <w:rPr>
                <w:b/>
              </w:rPr>
              <w:t>Rozsah studijního předmětu</w:t>
            </w:r>
          </w:p>
        </w:tc>
        <w:tc>
          <w:tcPr>
            <w:tcW w:w="1701" w:type="dxa"/>
            <w:gridSpan w:val="2"/>
          </w:tcPr>
          <w:p w:rsidR="009F5B7A" w:rsidRPr="009F5B7A" w:rsidRDefault="009F5B7A" w:rsidP="00120490">
            <w:pPr>
              <w:jc w:val="both"/>
            </w:pPr>
            <w:r w:rsidRPr="009F5B7A">
              <w:t>26p + 26s</w:t>
            </w:r>
          </w:p>
        </w:tc>
        <w:tc>
          <w:tcPr>
            <w:tcW w:w="889" w:type="dxa"/>
            <w:shd w:val="clear" w:color="auto" w:fill="F7CAAC"/>
          </w:tcPr>
          <w:p w:rsidR="009F5B7A" w:rsidRPr="009F5B7A" w:rsidRDefault="009F5B7A" w:rsidP="00120490">
            <w:pPr>
              <w:jc w:val="both"/>
              <w:rPr>
                <w:b/>
              </w:rPr>
            </w:pPr>
            <w:r w:rsidRPr="009F5B7A">
              <w:rPr>
                <w:b/>
              </w:rPr>
              <w:t xml:space="preserve">hod. </w:t>
            </w:r>
          </w:p>
        </w:tc>
        <w:tc>
          <w:tcPr>
            <w:tcW w:w="816" w:type="dxa"/>
          </w:tcPr>
          <w:p w:rsidR="009F5B7A" w:rsidRPr="009F5B7A" w:rsidRDefault="009F5B7A" w:rsidP="00120490">
            <w:pPr>
              <w:jc w:val="both"/>
            </w:pPr>
            <w:r w:rsidRPr="009F5B7A">
              <w:t>52</w:t>
            </w:r>
          </w:p>
        </w:tc>
        <w:tc>
          <w:tcPr>
            <w:tcW w:w="2156" w:type="dxa"/>
            <w:shd w:val="clear" w:color="auto" w:fill="F7CAAC"/>
          </w:tcPr>
          <w:p w:rsidR="009F5B7A" w:rsidRPr="009F5B7A" w:rsidRDefault="009F5B7A" w:rsidP="00120490">
            <w:pPr>
              <w:jc w:val="both"/>
              <w:rPr>
                <w:b/>
              </w:rPr>
            </w:pPr>
            <w:r w:rsidRPr="009F5B7A">
              <w:rPr>
                <w:b/>
              </w:rPr>
              <w:t>kreditů</w:t>
            </w:r>
          </w:p>
        </w:tc>
        <w:tc>
          <w:tcPr>
            <w:tcW w:w="1207" w:type="dxa"/>
            <w:gridSpan w:val="2"/>
          </w:tcPr>
          <w:p w:rsidR="009F5B7A" w:rsidRPr="009F5B7A" w:rsidRDefault="009F5B7A" w:rsidP="00120490">
            <w:pPr>
              <w:jc w:val="both"/>
            </w:pPr>
            <w:r w:rsidRPr="009F5B7A">
              <w:t>6</w:t>
            </w:r>
          </w:p>
        </w:tc>
      </w:tr>
      <w:tr w:rsidR="009F5B7A" w:rsidTr="00120490">
        <w:tc>
          <w:tcPr>
            <w:tcW w:w="3086" w:type="dxa"/>
            <w:shd w:val="clear" w:color="auto" w:fill="F7CAAC"/>
          </w:tcPr>
          <w:p w:rsidR="009F5B7A" w:rsidRPr="009F5B7A" w:rsidRDefault="009F5B7A" w:rsidP="00120490">
            <w:pPr>
              <w:jc w:val="both"/>
              <w:rPr>
                <w:b/>
              </w:rPr>
            </w:pPr>
            <w:r w:rsidRPr="009F5B7A">
              <w:rPr>
                <w:b/>
              </w:rPr>
              <w:t>Prerekvizity, korekvizity, ekvivalence</w:t>
            </w:r>
          </w:p>
        </w:tc>
        <w:tc>
          <w:tcPr>
            <w:tcW w:w="6769" w:type="dxa"/>
            <w:gridSpan w:val="7"/>
          </w:tcPr>
          <w:p w:rsidR="009F5B7A" w:rsidRPr="009F5B7A" w:rsidRDefault="009F5B7A" w:rsidP="00120490">
            <w:pPr>
              <w:jc w:val="both"/>
            </w:pPr>
          </w:p>
        </w:tc>
      </w:tr>
      <w:tr w:rsidR="009F5B7A" w:rsidTr="00120490">
        <w:tc>
          <w:tcPr>
            <w:tcW w:w="3086" w:type="dxa"/>
            <w:shd w:val="clear" w:color="auto" w:fill="F7CAAC"/>
          </w:tcPr>
          <w:p w:rsidR="009F5B7A" w:rsidRPr="009F5B7A" w:rsidRDefault="009F5B7A" w:rsidP="00120490">
            <w:pPr>
              <w:jc w:val="both"/>
              <w:rPr>
                <w:b/>
              </w:rPr>
            </w:pPr>
            <w:r w:rsidRPr="009F5B7A">
              <w:rPr>
                <w:b/>
              </w:rPr>
              <w:t>Způsob ověření studijních výsledků</w:t>
            </w:r>
          </w:p>
        </w:tc>
        <w:tc>
          <w:tcPr>
            <w:tcW w:w="3406" w:type="dxa"/>
            <w:gridSpan w:val="4"/>
          </w:tcPr>
          <w:p w:rsidR="009F5B7A" w:rsidRPr="009F5B7A" w:rsidRDefault="009F5B7A" w:rsidP="00120490">
            <w:pPr>
              <w:jc w:val="both"/>
            </w:pPr>
            <w:r>
              <w:t>z</w:t>
            </w:r>
            <w:r w:rsidRPr="009F5B7A">
              <w:t>ápočet, zkouška</w:t>
            </w:r>
          </w:p>
        </w:tc>
        <w:tc>
          <w:tcPr>
            <w:tcW w:w="2156" w:type="dxa"/>
            <w:shd w:val="clear" w:color="auto" w:fill="F7CAAC"/>
          </w:tcPr>
          <w:p w:rsidR="009F5B7A" w:rsidRPr="009F5B7A" w:rsidRDefault="009F5B7A" w:rsidP="00120490">
            <w:pPr>
              <w:jc w:val="both"/>
              <w:rPr>
                <w:b/>
              </w:rPr>
            </w:pPr>
            <w:r w:rsidRPr="009F5B7A">
              <w:rPr>
                <w:b/>
              </w:rPr>
              <w:t>Forma výuky</w:t>
            </w:r>
          </w:p>
        </w:tc>
        <w:tc>
          <w:tcPr>
            <w:tcW w:w="1207" w:type="dxa"/>
            <w:gridSpan w:val="2"/>
          </w:tcPr>
          <w:p w:rsidR="009F5B7A" w:rsidRPr="009F5B7A" w:rsidRDefault="009F5B7A" w:rsidP="00120490">
            <w:pPr>
              <w:jc w:val="both"/>
            </w:pPr>
            <w:r>
              <w:t>p</w:t>
            </w:r>
            <w:r w:rsidRPr="009F5B7A">
              <w:t>řednáška, seminář</w:t>
            </w:r>
          </w:p>
        </w:tc>
      </w:tr>
      <w:tr w:rsidR="009F5B7A" w:rsidTr="00120490">
        <w:tc>
          <w:tcPr>
            <w:tcW w:w="3086" w:type="dxa"/>
            <w:shd w:val="clear" w:color="auto" w:fill="F7CAAC"/>
          </w:tcPr>
          <w:p w:rsidR="009F5B7A" w:rsidRPr="009F5B7A" w:rsidRDefault="009F5B7A" w:rsidP="00120490">
            <w:pPr>
              <w:jc w:val="both"/>
              <w:rPr>
                <w:b/>
              </w:rPr>
            </w:pPr>
            <w:r w:rsidRPr="009F5B7A">
              <w:rPr>
                <w:b/>
              </w:rPr>
              <w:t>Forma způsobu ověření studijních výsledků a další požadavky na studenta</w:t>
            </w:r>
          </w:p>
        </w:tc>
        <w:tc>
          <w:tcPr>
            <w:tcW w:w="6769" w:type="dxa"/>
            <w:gridSpan w:val="7"/>
            <w:tcBorders>
              <w:bottom w:val="nil"/>
            </w:tcBorders>
          </w:tcPr>
          <w:p w:rsidR="009F5B7A" w:rsidRPr="009F5B7A" w:rsidRDefault="009F5B7A" w:rsidP="00120490">
            <w:pPr>
              <w:jc w:val="both"/>
            </w:pPr>
            <w:r w:rsidRPr="009F5B7A">
              <w:t>Způsob zakončení předmětu – zápočet, zkouška</w:t>
            </w:r>
          </w:p>
          <w:p w:rsidR="009F5B7A" w:rsidRPr="009F5B7A" w:rsidRDefault="009F5B7A" w:rsidP="00120490">
            <w:pPr>
              <w:jc w:val="both"/>
            </w:pPr>
            <w:r w:rsidRPr="009F5B7A">
              <w:t>Požadavky na zápočet - vypracování seminární práce dle požadavků vyučujícího, 80% aktivní účast na seminářích.</w:t>
            </w:r>
          </w:p>
          <w:p w:rsidR="009F5B7A" w:rsidRPr="009F5B7A" w:rsidRDefault="009F5B7A" w:rsidP="00120490">
            <w:pPr>
              <w:jc w:val="both"/>
            </w:pPr>
            <w:r w:rsidRPr="009F5B7A">
              <w:t>Požadavky na zkoušku - písemný test s maximálním možným počtem dosažitelných bodů 40 musí být napsán alespoň na 60 %, následuje ústní zkouška v rozsahu znalostí přednášek a seminářů</w:t>
            </w:r>
          </w:p>
        </w:tc>
      </w:tr>
      <w:tr w:rsidR="009F5B7A" w:rsidTr="00120490">
        <w:trPr>
          <w:trHeight w:val="274"/>
        </w:trPr>
        <w:tc>
          <w:tcPr>
            <w:tcW w:w="9855" w:type="dxa"/>
            <w:gridSpan w:val="8"/>
            <w:tcBorders>
              <w:top w:val="nil"/>
            </w:tcBorders>
          </w:tcPr>
          <w:p w:rsidR="009F5B7A" w:rsidRPr="009F5B7A" w:rsidRDefault="009F5B7A" w:rsidP="00120490">
            <w:pPr>
              <w:jc w:val="both"/>
            </w:pPr>
          </w:p>
        </w:tc>
      </w:tr>
      <w:tr w:rsidR="009F5B7A" w:rsidTr="00120490">
        <w:trPr>
          <w:trHeight w:val="197"/>
        </w:trPr>
        <w:tc>
          <w:tcPr>
            <w:tcW w:w="3086" w:type="dxa"/>
            <w:tcBorders>
              <w:top w:val="nil"/>
            </w:tcBorders>
            <w:shd w:val="clear" w:color="auto" w:fill="F7CAAC"/>
          </w:tcPr>
          <w:p w:rsidR="009F5B7A" w:rsidRPr="009F5B7A" w:rsidRDefault="009F5B7A" w:rsidP="00120490">
            <w:pPr>
              <w:jc w:val="both"/>
              <w:rPr>
                <w:b/>
              </w:rPr>
            </w:pPr>
            <w:r w:rsidRPr="009F5B7A">
              <w:rPr>
                <w:b/>
              </w:rPr>
              <w:t>Garant předmětu</w:t>
            </w:r>
          </w:p>
        </w:tc>
        <w:tc>
          <w:tcPr>
            <w:tcW w:w="6769" w:type="dxa"/>
            <w:gridSpan w:val="7"/>
            <w:tcBorders>
              <w:top w:val="nil"/>
            </w:tcBorders>
          </w:tcPr>
          <w:p w:rsidR="009F5B7A" w:rsidRPr="009F5B7A" w:rsidRDefault="009F5B7A" w:rsidP="00120490">
            <w:pPr>
              <w:jc w:val="both"/>
            </w:pPr>
            <w:r w:rsidRPr="009F5B7A">
              <w:t>doc. Ing. Jena Švarcová, Ph.D.</w:t>
            </w:r>
          </w:p>
        </w:tc>
      </w:tr>
      <w:tr w:rsidR="009F5B7A" w:rsidTr="00120490">
        <w:trPr>
          <w:trHeight w:val="243"/>
        </w:trPr>
        <w:tc>
          <w:tcPr>
            <w:tcW w:w="3086" w:type="dxa"/>
            <w:tcBorders>
              <w:top w:val="nil"/>
            </w:tcBorders>
            <w:shd w:val="clear" w:color="auto" w:fill="F7CAAC"/>
          </w:tcPr>
          <w:p w:rsidR="009F5B7A" w:rsidRPr="009F5B7A" w:rsidRDefault="009F5B7A" w:rsidP="00120490">
            <w:pPr>
              <w:jc w:val="both"/>
              <w:rPr>
                <w:b/>
              </w:rPr>
            </w:pPr>
            <w:r w:rsidRPr="009F5B7A">
              <w:rPr>
                <w:b/>
              </w:rPr>
              <w:t>Zapojení garanta do výuky předmětu</w:t>
            </w:r>
          </w:p>
        </w:tc>
        <w:tc>
          <w:tcPr>
            <w:tcW w:w="6769" w:type="dxa"/>
            <w:gridSpan w:val="7"/>
            <w:tcBorders>
              <w:top w:val="nil"/>
            </w:tcBorders>
          </w:tcPr>
          <w:p w:rsidR="009F5B7A" w:rsidRPr="00F77CE1" w:rsidRDefault="009F5B7A" w:rsidP="00F77CE1">
            <w:pPr>
              <w:jc w:val="both"/>
            </w:pPr>
            <w:r w:rsidRPr="00F77CE1">
              <w:t>Garant se p</w:t>
            </w:r>
            <w:r w:rsidR="00F77CE1" w:rsidRPr="00F77CE1">
              <w:t>odílí na přednáškách v rozsahu 10</w:t>
            </w:r>
            <w:r w:rsidRPr="00F77CE1">
              <w:t xml:space="preserve">0 %, dále stanovuje koncepci </w:t>
            </w:r>
            <w:r w:rsidR="00F77CE1" w:rsidRPr="00F77CE1">
              <w:t>seminářů</w:t>
            </w:r>
            <w:r w:rsidRPr="00F77CE1">
              <w:t xml:space="preserve"> a dohlíží na jejich jednotné vedení.</w:t>
            </w:r>
          </w:p>
        </w:tc>
      </w:tr>
      <w:tr w:rsidR="009F5B7A" w:rsidTr="00120490">
        <w:tc>
          <w:tcPr>
            <w:tcW w:w="3086" w:type="dxa"/>
            <w:shd w:val="clear" w:color="auto" w:fill="F7CAAC"/>
          </w:tcPr>
          <w:p w:rsidR="009F5B7A" w:rsidRPr="009F5B7A" w:rsidRDefault="009F5B7A" w:rsidP="00120490">
            <w:pPr>
              <w:jc w:val="both"/>
              <w:rPr>
                <w:b/>
              </w:rPr>
            </w:pPr>
            <w:r w:rsidRPr="009F5B7A">
              <w:rPr>
                <w:b/>
              </w:rPr>
              <w:t>Vyučující</w:t>
            </w:r>
          </w:p>
        </w:tc>
        <w:tc>
          <w:tcPr>
            <w:tcW w:w="6769" w:type="dxa"/>
            <w:gridSpan w:val="7"/>
            <w:tcBorders>
              <w:bottom w:val="nil"/>
            </w:tcBorders>
          </w:tcPr>
          <w:p w:rsidR="009F5B7A" w:rsidRPr="00F77CE1" w:rsidRDefault="009F5B7A" w:rsidP="009F5B7A">
            <w:pPr>
              <w:jc w:val="both"/>
            </w:pPr>
            <w:r w:rsidRPr="00F77CE1">
              <w:t>doc. Ing. Je</w:t>
            </w:r>
            <w:r w:rsidR="00F77CE1" w:rsidRPr="00F77CE1">
              <w:t xml:space="preserve">na Švarcová, Ph.D. – přednášky </w:t>
            </w:r>
            <w:r w:rsidR="0048595F">
              <w:t>(100</w:t>
            </w:r>
            <w:r w:rsidR="00F77CE1" w:rsidRPr="00F77CE1">
              <w:t>%</w:t>
            </w:r>
            <w:r w:rsidR="0048595F">
              <w:t>)</w:t>
            </w:r>
          </w:p>
        </w:tc>
      </w:tr>
      <w:tr w:rsidR="009F5B7A" w:rsidTr="009F5B7A">
        <w:trPr>
          <w:trHeight w:val="83"/>
        </w:trPr>
        <w:tc>
          <w:tcPr>
            <w:tcW w:w="9855" w:type="dxa"/>
            <w:gridSpan w:val="8"/>
            <w:tcBorders>
              <w:top w:val="nil"/>
            </w:tcBorders>
          </w:tcPr>
          <w:p w:rsidR="009F5B7A" w:rsidRPr="009F5B7A" w:rsidRDefault="009F5B7A" w:rsidP="00120490">
            <w:pPr>
              <w:jc w:val="both"/>
            </w:pPr>
          </w:p>
        </w:tc>
      </w:tr>
      <w:tr w:rsidR="009F5B7A" w:rsidTr="00120490">
        <w:tc>
          <w:tcPr>
            <w:tcW w:w="3086" w:type="dxa"/>
            <w:shd w:val="clear" w:color="auto" w:fill="F7CAAC"/>
          </w:tcPr>
          <w:p w:rsidR="009F5B7A" w:rsidRPr="009F5B7A" w:rsidRDefault="009F5B7A" w:rsidP="00120490">
            <w:pPr>
              <w:jc w:val="both"/>
              <w:rPr>
                <w:b/>
              </w:rPr>
            </w:pPr>
            <w:r w:rsidRPr="009F5B7A">
              <w:rPr>
                <w:b/>
              </w:rPr>
              <w:t>Stručná anotace předmětu</w:t>
            </w:r>
          </w:p>
        </w:tc>
        <w:tc>
          <w:tcPr>
            <w:tcW w:w="6769" w:type="dxa"/>
            <w:gridSpan w:val="7"/>
            <w:tcBorders>
              <w:bottom w:val="nil"/>
            </w:tcBorders>
          </w:tcPr>
          <w:p w:rsidR="009F5B7A" w:rsidRPr="009F5B7A" w:rsidRDefault="009F5B7A" w:rsidP="00120490">
            <w:pPr>
              <w:jc w:val="both"/>
            </w:pPr>
          </w:p>
        </w:tc>
      </w:tr>
      <w:tr w:rsidR="009F5B7A" w:rsidTr="00120490">
        <w:trPr>
          <w:trHeight w:val="3938"/>
        </w:trPr>
        <w:tc>
          <w:tcPr>
            <w:tcW w:w="9855" w:type="dxa"/>
            <w:gridSpan w:val="8"/>
            <w:tcBorders>
              <w:top w:val="nil"/>
              <w:bottom w:val="single" w:sz="12" w:space="0" w:color="auto"/>
            </w:tcBorders>
          </w:tcPr>
          <w:p w:rsidR="009F5B7A" w:rsidRPr="009F5B7A" w:rsidRDefault="009F5B7A" w:rsidP="009F5B7A">
            <w:pPr>
              <w:jc w:val="both"/>
            </w:pPr>
            <w:r w:rsidRPr="009F5B7A">
              <w:t>Cíle předmětu: Ekonomie II je rozšiřujícím, středně pokročilým kurzem, který rozvíjí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rsidR="009F5B7A" w:rsidRPr="009F5B7A" w:rsidRDefault="009F5B7A" w:rsidP="009F5B7A">
            <w:pPr>
              <w:jc w:val="both"/>
            </w:pPr>
            <w:r w:rsidRPr="009F5B7A">
              <w:t xml:space="preserve">Okruhy makroekonomické teorie </w:t>
            </w:r>
          </w:p>
          <w:p w:rsidR="009F5B7A" w:rsidRPr="009F5B7A" w:rsidRDefault="009F5B7A" w:rsidP="000E1096">
            <w:pPr>
              <w:pStyle w:val="Odstavecseseznamem"/>
              <w:numPr>
                <w:ilvl w:val="0"/>
                <w:numId w:val="10"/>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Podstata ekonomie, základní ekonomické teorie, ekonomické cíle a nástroje hospodářské politiky, měření hospodářských ukazatelů. </w:t>
            </w:r>
          </w:p>
          <w:p w:rsidR="009F5B7A" w:rsidRPr="009F5B7A" w:rsidRDefault="009F5B7A" w:rsidP="000E1096">
            <w:pPr>
              <w:pStyle w:val="Odstavecseseznamem"/>
              <w:numPr>
                <w:ilvl w:val="0"/>
                <w:numId w:val="10"/>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Problémy měření vybraných makroekonomických veličin. Měření GNP, GDP, inflace a nezaměstnanosti. Statické versus dynamické veličiny. </w:t>
            </w:r>
          </w:p>
          <w:p w:rsidR="009F5B7A" w:rsidRPr="009F5B7A" w:rsidRDefault="009F5B7A" w:rsidP="000E1096">
            <w:pPr>
              <w:pStyle w:val="Odstavecseseznamem"/>
              <w:numPr>
                <w:ilvl w:val="0"/>
                <w:numId w:val="10"/>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Makroekonomický model agregátní nabídky a poptávky, plánované a neplánované výdaje, Keynesiánský kříž, výdajový a ostatní multiplikátory, teorie fiskální politiky a její důsledky pro ekonomiku, teorie monetární politiky, modely podle Friedmana a Lucase, jejich důsledky pro ekonomiku. </w:t>
            </w:r>
          </w:p>
          <w:p w:rsidR="009F5B7A" w:rsidRPr="009F5B7A" w:rsidRDefault="009F5B7A" w:rsidP="000E1096">
            <w:pPr>
              <w:pStyle w:val="Odstavecseseznamem"/>
              <w:numPr>
                <w:ilvl w:val="0"/>
                <w:numId w:val="10"/>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Teorie monetární politiky. Teorie úrokové míry, investic, modelu IS-LM, rovnováhy modelu IS-LM a teorie racionálních očekávání. Teorie monetární politiky a její praktická aplikace. Řešení ekonomické nerovnováhy </w:t>
            </w:r>
          </w:p>
          <w:p w:rsidR="009F5B7A" w:rsidRPr="009F5B7A" w:rsidRDefault="009F5B7A" w:rsidP="000E1096">
            <w:pPr>
              <w:pStyle w:val="Odstavecseseznamem"/>
              <w:numPr>
                <w:ilvl w:val="0"/>
                <w:numId w:val="10"/>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a problémy stabilizace ekonomiky. </w:t>
            </w:r>
          </w:p>
          <w:p w:rsidR="009F5B7A" w:rsidRPr="009F5B7A" w:rsidRDefault="009F5B7A" w:rsidP="000E1096">
            <w:pPr>
              <w:pStyle w:val="Odstavecseseznamem"/>
              <w:numPr>
                <w:ilvl w:val="0"/>
                <w:numId w:val="10"/>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Teorie inflace, deflace, teorie adaptivních a racionálních očekávání. Krátkodobá a dlouhodobá Philipsova křivka, Lucasova rovnice agregované nabídky, Fischerův efekt. </w:t>
            </w:r>
          </w:p>
          <w:p w:rsidR="009F5B7A" w:rsidRPr="009F5B7A" w:rsidRDefault="009F5B7A" w:rsidP="000E1096">
            <w:pPr>
              <w:pStyle w:val="Odstavecseseznamem"/>
              <w:numPr>
                <w:ilvl w:val="0"/>
                <w:numId w:val="10"/>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Nezaměstnanost a trh práce. Agregátní nabídka a poptávka na trhu práce, klasická teorie, klasická teorie s pružnými mzdami, nerovnováhy na trhu práce. </w:t>
            </w:r>
          </w:p>
          <w:p w:rsidR="009F5B7A" w:rsidRPr="009F5B7A" w:rsidRDefault="009F5B7A" w:rsidP="000E1096">
            <w:pPr>
              <w:pStyle w:val="Odstavecseseznamem"/>
              <w:numPr>
                <w:ilvl w:val="0"/>
                <w:numId w:val="10"/>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Model makroekonomické rovnováhy pro otevřenou ekonomiku, dvou a vícesektorové modely, řešení makroekonomické nerovnováhy, rovnováha modelu IS-LM-BP, hospodářský cyklus. </w:t>
            </w:r>
          </w:p>
          <w:p w:rsidR="009F5B7A" w:rsidRPr="009F5B7A" w:rsidRDefault="009F5B7A" w:rsidP="00120490">
            <w:r w:rsidRPr="009F5B7A">
              <w:t xml:space="preserve">Okruhy hospodářských politik </w:t>
            </w:r>
          </w:p>
          <w:p w:rsidR="009F5B7A" w:rsidRPr="009F5B7A" w:rsidRDefault="009F5B7A" w:rsidP="000E1096">
            <w:pPr>
              <w:pStyle w:val="Odstavecseseznamem"/>
              <w:numPr>
                <w:ilvl w:val="0"/>
                <w:numId w:val="11"/>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Fiskální politika a teorie fiskální politiky, model IS-LM ve vztahu k vládním výdajům, daním, transferům, stabilizační fiskální politika. </w:t>
            </w:r>
          </w:p>
          <w:p w:rsidR="009F5B7A" w:rsidRPr="009F5B7A" w:rsidRDefault="009F5B7A" w:rsidP="000E1096">
            <w:pPr>
              <w:pStyle w:val="Odstavecseseznamem"/>
              <w:numPr>
                <w:ilvl w:val="0"/>
                <w:numId w:val="11"/>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Státní rozpočet, příjmy a výdaje státního rozpočtu, výdajová a daňová politika, státní a veřejný dluh a jejich konsolidace. </w:t>
            </w:r>
          </w:p>
          <w:p w:rsidR="009F5B7A" w:rsidRPr="009F5B7A" w:rsidRDefault="009F5B7A" w:rsidP="000E1096">
            <w:pPr>
              <w:pStyle w:val="Odstavecseseznamem"/>
              <w:numPr>
                <w:ilvl w:val="0"/>
                <w:numId w:val="11"/>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Monetární politika, podstatné rozdíly mezi monetarismem a keynesiánstvím, časová zpoždění ve fiskální </w:t>
            </w:r>
            <w:r w:rsidRPr="009F5B7A">
              <w:rPr>
                <w:rFonts w:ascii="Times New Roman" w:hAnsi="Times New Roman"/>
                <w:sz w:val="20"/>
                <w:szCs w:val="20"/>
              </w:rPr>
              <w:br/>
              <w:t xml:space="preserve">a monetární politice. </w:t>
            </w:r>
          </w:p>
          <w:p w:rsidR="009F5B7A" w:rsidRPr="009F5B7A" w:rsidRDefault="009F5B7A" w:rsidP="000E1096">
            <w:pPr>
              <w:pStyle w:val="Odstavecseseznamem"/>
              <w:numPr>
                <w:ilvl w:val="0"/>
                <w:numId w:val="11"/>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Otevřená ekonomika a měnový kurz, fixní a pružný měnový kurz, komplexní Mundell-Flemingův model. </w:t>
            </w:r>
          </w:p>
          <w:p w:rsidR="009F5B7A" w:rsidRPr="009F5B7A" w:rsidRDefault="009F5B7A" w:rsidP="000E1096">
            <w:pPr>
              <w:pStyle w:val="Odstavecseseznamem"/>
              <w:numPr>
                <w:ilvl w:val="0"/>
                <w:numId w:val="11"/>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Ekonomický růst a ekonomický rozvoj, náklady ekonomického růstu, dlouhodobý růst kapitálové zásoby, hospodářský cyklus. </w:t>
            </w:r>
          </w:p>
          <w:p w:rsidR="009F5B7A" w:rsidRPr="009F5B7A" w:rsidRDefault="009F5B7A" w:rsidP="000E1096">
            <w:pPr>
              <w:pStyle w:val="Odstavecseseznamem"/>
              <w:numPr>
                <w:ilvl w:val="0"/>
                <w:numId w:val="11"/>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Ekonomické nerovnosti, příčiny ekonomických nerovností a způsoby měření ekonomických nerovností. Paretův zákon, Lorenzova křivka a Giniho koeficient.</w:t>
            </w:r>
          </w:p>
        </w:tc>
      </w:tr>
      <w:tr w:rsidR="009F5B7A" w:rsidTr="00120490">
        <w:trPr>
          <w:trHeight w:val="265"/>
        </w:trPr>
        <w:tc>
          <w:tcPr>
            <w:tcW w:w="3653" w:type="dxa"/>
            <w:gridSpan w:val="2"/>
            <w:tcBorders>
              <w:top w:val="nil"/>
            </w:tcBorders>
            <w:shd w:val="clear" w:color="auto" w:fill="F7CAAC"/>
          </w:tcPr>
          <w:p w:rsidR="009F5B7A" w:rsidRPr="009F5B7A" w:rsidRDefault="009F5B7A" w:rsidP="00120490">
            <w:pPr>
              <w:jc w:val="both"/>
            </w:pPr>
            <w:r w:rsidRPr="009F5B7A">
              <w:rPr>
                <w:b/>
              </w:rPr>
              <w:t>Studijní literatura a studijní pomůcky</w:t>
            </w:r>
          </w:p>
        </w:tc>
        <w:tc>
          <w:tcPr>
            <w:tcW w:w="6202" w:type="dxa"/>
            <w:gridSpan w:val="6"/>
            <w:tcBorders>
              <w:top w:val="nil"/>
              <w:bottom w:val="nil"/>
            </w:tcBorders>
          </w:tcPr>
          <w:p w:rsidR="009F5B7A" w:rsidRPr="009F5B7A" w:rsidRDefault="009F5B7A" w:rsidP="00120490">
            <w:pPr>
              <w:jc w:val="both"/>
            </w:pPr>
          </w:p>
        </w:tc>
      </w:tr>
      <w:tr w:rsidR="009F5B7A" w:rsidTr="00120490">
        <w:trPr>
          <w:trHeight w:val="1497"/>
        </w:trPr>
        <w:tc>
          <w:tcPr>
            <w:tcW w:w="9855" w:type="dxa"/>
            <w:gridSpan w:val="8"/>
            <w:tcBorders>
              <w:top w:val="nil"/>
            </w:tcBorders>
          </w:tcPr>
          <w:p w:rsidR="009F5B7A" w:rsidRPr="009F5B7A" w:rsidRDefault="009F5B7A" w:rsidP="00120490">
            <w:pPr>
              <w:jc w:val="both"/>
              <w:rPr>
                <w:b/>
              </w:rPr>
            </w:pPr>
            <w:r w:rsidRPr="009F5B7A">
              <w:rPr>
                <w:b/>
              </w:rPr>
              <w:lastRenderedPageBreak/>
              <w:t>Povinná literatura</w:t>
            </w:r>
          </w:p>
          <w:p w:rsidR="009F5B7A" w:rsidRPr="009F5B7A" w:rsidRDefault="009F5B7A" w:rsidP="00F1465F">
            <w:pPr>
              <w:jc w:val="both"/>
            </w:pPr>
            <w:r w:rsidRPr="009F5B7A">
              <w:t xml:space="preserve">SOUKUP, J. </w:t>
            </w:r>
            <w:r w:rsidRPr="009F5B7A">
              <w:rPr>
                <w:i/>
                <w:iCs/>
              </w:rPr>
              <w:t>Makroekonomie. Dotisk 2., aktualiz. vyd</w:t>
            </w:r>
            <w:r w:rsidRPr="009F5B7A">
              <w:t>. Praha: Management Press, 2012, 2012. ISBN 978-80-7261-219-2.</w:t>
            </w:r>
          </w:p>
          <w:p w:rsidR="009F5B7A" w:rsidRPr="009F5B7A" w:rsidRDefault="009F5B7A" w:rsidP="00F1465F">
            <w:pPr>
              <w:jc w:val="both"/>
            </w:pPr>
            <w:r w:rsidRPr="009F5B7A">
              <w:t>BACHANOVÁ, V., MUSIL</w:t>
            </w:r>
            <w:r>
              <w:t>, P.,</w:t>
            </w:r>
            <w:r w:rsidRPr="009F5B7A">
              <w:t xml:space="preserve"> VYSTAVĚLOVÁ</w:t>
            </w:r>
            <w:r>
              <w:t>, L</w:t>
            </w:r>
            <w:r w:rsidRPr="009F5B7A">
              <w:t xml:space="preserve">. </w:t>
            </w:r>
            <w:r w:rsidRPr="009F5B7A">
              <w:rPr>
                <w:i/>
                <w:iCs/>
              </w:rPr>
              <w:t>Makroekonomie II: cvičebnice</w:t>
            </w:r>
            <w:r w:rsidRPr="009F5B7A">
              <w:t>. Brno: Masarykova univerzita v Brně, 2005, 191 s. ISBN 8021036699.</w:t>
            </w:r>
          </w:p>
          <w:p w:rsidR="009F5B7A" w:rsidRPr="009F5B7A" w:rsidRDefault="009F5B7A" w:rsidP="00F1465F">
            <w:pPr>
              <w:jc w:val="both"/>
              <w:rPr>
                <w:b/>
              </w:rPr>
            </w:pPr>
            <w:r w:rsidRPr="009F5B7A">
              <w:rPr>
                <w:b/>
              </w:rPr>
              <w:t>Doporučená literatura</w:t>
            </w:r>
          </w:p>
          <w:p w:rsidR="009F5B7A" w:rsidRPr="009F5B7A" w:rsidRDefault="009F5B7A" w:rsidP="00F1465F">
            <w:pPr>
              <w:jc w:val="both"/>
            </w:pPr>
            <w:r w:rsidRPr="009F5B7A">
              <w:t xml:space="preserve">ONDRČKA, P. </w:t>
            </w:r>
            <w:r w:rsidRPr="009F5B7A">
              <w:rPr>
                <w:i/>
                <w:iCs/>
              </w:rPr>
              <w:t>Rozšíření základů makroekonomické teorie</w:t>
            </w:r>
            <w:r w:rsidRPr="009F5B7A">
              <w:t>. Vyd. 2. upravené. Zlín: Univerzita Tomáše Bati, 2006, 337 s. ISBN 8073184494.</w:t>
            </w:r>
          </w:p>
          <w:p w:rsidR="009F5B7A" w:rsidRPr="009F5B7A" w:rsidRDefault="009F5B7A" w:rsidP="00F1465F">
            <w:pPr>
              <w:jc w:val="both"/>
            </w:pPr>
            <w:r w:rsidRPr="009F5B7A">
              <w:t xml:space="preserve">JUREČKA, V. </w:t>
            </w:r>
            <w:r w:rsidRPr="009F5B7A">
              <w:rPr>
                <w:i/>
                <w:iCs/>
              </w:rPr>
              <w:t>Makroekonomie</w:t>
            </w:r>
            <w:r w:rsidRPr="009F5B7A">
              <w:t>. 3., aktualizované a rozšířené vydání. Praha: Grada, 2017, 368 s. ISBN 978-80-271-0251-8.</w:t>
            </w:r>
          </w:p>
          <w:p w:rsidR="009F5B7A" w:rsidRPr="009F5B7A" w:rsidRDefault="009F5B7A" w:rsidP="00F1465F">
            <w:pPr>
              <w:jc w:val="both"/>
            </w:pPr>
            <w:r w:rsidRPr="009F5B7A">
              <w:t xml:space="preserve">HOLMAN, R. </w:t>
            </w:r>
            <w:r w:rsidRPr="009F5B7A">
              <w:rPr>
                <w:i/>
                <w:iCs/>
              </w:rPr>
              <w:t>Ekonomie</w:t>
            </w:r>
            <w:r w:rsidRPr="009F5B7A">
              <w:t>. 6. vydání. Praha: C.H. Beck, 2016, 696</w:t>
            </w:r>
            <w:r>
              <w:t xml:space="preserve"> s.</w:t>
            </w:r>
            <w:r w:rsidRPr="009F5B7A">
              <w:t xml:space="preserve"> ISBN 978-80-7400-278-6.</w:t>
            </w:r>
          </w:p>
          <w:p w:rsidR="009F5B7A" w:rsidRPr="009F5B7A" w:rsidRDefault="009F5B7A" w:rsidP="00F1465F">
            <w:pPr>
              <w:jc w:val="both"/>
            </w:pPr>
            <w:r w:rsidRPr="009F5B7A">
              <w:t>MANKIW, N.G.</w:t>
            </w:r>
            <w:r>
              <w:t>,</w:t>
            </w:r>
            <w:r w:rsidRPr="009F5B7A">
              <w:t xml:space="preserve"> TAYLOR</w:t>
            </w:r>
            <w:r>
              <w:t>,</w:t>
            </w:r>
            <w:r w:rsidRPr="009F5B7A">
              <w:t xml:space="preserve"> M.P. </w:t>
            </w:r>
            <w:r w:rsidRPr="009F5B7A">
              <w:rPr>
                <w:i/>
                <w:iCs/>
              </w:rPr>
              <w:t>Macroeconomics</w:t>
            </w:r>
            <w:r w:rsidRPr="009F5B7A">
              <w:t>. 3rd ed. Andover: Cengage Learning, 2014, 451 s. ISBN 978-1-4080-8197-6.</w:t>
            </w:r>
          </w:p>
          <w:p w:rsidR="009F5B7A" w:rsidRPr="009F5B7A" w:rsidRDefault="009F5B7A" w:rsidP="00F1465F">
            <w:pPr>
              <w:jc w:val="both"/>
            </w:pPr>
            <w:r w:rsidRPr="009F5B7A">
              <w:t xml:space="preserve">SCHILLER, B.R. </w:t>
            </w:r>
            <w:r w:rsidRPr="009F5B7A">
              <w:rPr>
                <w:i/>
                <w:iCs/>
              </w:rPr>
              <w:t>Essentials of economics</w:t>
            </w:r>
            <w:r w:rsidRPr="009F5B7A">
              <w:t>. 10th edition. Dubuque, IA: McGraw-Hill Education, 2016. ISBN 978-1259235702.</w:t>
            </w:r>
          </w:p>
          <w:p w:rsidR="009F5B7A" w:rsidRPr="009F5B7A" w:rsidRDefault="009F5B7A" w:rsidP="00F1465F">
            <w:pPr>
              <w:jc w:val="both"/>
            </w:pPr>
            <w:r w:rsidRPr="009F5B7A">
              <w:t>KRUGMAN, P.R.</w:t>
            </w:r>
            <w:r>
              <w:t>,</w:t>
            </w:r>
            <w:r w:rsidRPr="009F5B7A">
              <w:t xml:space="preserve"> WELLS</w:t>
            </w:r>
            <w:r>
              <w:t>, R</w:t>
            </w:r>
            <w:r w:rsidRPr="009F5B7A">
              <w:t xml:space="preserve">. </w:t>
            </w:r>
            <w:r w:rsidRPr="009F5B7A">
              <w:rPr>
                <w:i/>
                <w:iCs/>
              </w:rPr>
              <w:t>Macroeconomics</w:t>
            </w:r>
            <w:r w:rsidRPr="009F5B7A">
              <w:t>. Fourth edition. New Yo</w:t>
            </w:r>
            <w:r>
              <w:t>rk: Worth Publishers, 2015, 595 s</w:t>
            </w:r>
            <w:r w:rsidRPr="009F5B7A">
              <w:t>. ISBN 978-1-4641-1037-5.</w:t>
            </w:r>
          </w:p>
          <w:p w:rsidR="009F5B7A" w:rsidRPr="009F5B7A" w:rsidRDefault="009F5B7A" w:rsidP="00F1465F">
            <w:pPr>
              <w:jc w:val="both"/>
            </w:pPr>
            <w:r w:rsidRPr="009F5B7A">
              <w:t xml:space="preserve">MANKIW, N.G. </w:t>
            </w:r>
            <w:r w:rsidRPr="009F5B7A">
              <w:rPr>
                <w:i/>
                <w:iCs/>
              </w:rPr>
              <w:t>Macroeconomics</w:t>
            </w:r>
            <w:r w:rsidRPr="009F5B7A">
              <w:t>. 8th ed., international version. Houndmills, Basingstoke: Worth Publishers/Palgrawe Macmillan, 2013, 623 s. ISBN 978-1-4641-2167-8.</w:t>
            </w:r>
          </w:p>
        </w:tc>
      </w:tr>
      <w:tr w:rsidR="009F5B7A"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F5B7A" w:rsidRPr="009F5B7A" w:rsidRDefault="009F5B7A" w:rsidP="00120490">
            <w:pPr>
              <w:jc w:val="center"/>
              <w:rPr>
                <w:b/>
              </w:rPr>
            </w:pPr>
            <w:r w:rsidRPr="009F5B7A">
              <w:rPr>
                <w:b/>
              </w:rPr>
              <w:t>Informace ke kombinované nebo distanční formě</w:t>
            </w:r>
          </w:p>
        </w:tc>
      </w:tr>
      <w:tr w:rsidR="009F5B7A" w:rsidTr="00120490">
        <w:tc>
          <w:tcPr>
            <w:tcW w:w="4787" w:type="dxa"/>
            <w:gridSpan w:val="3"/>
            <w:tcBorders>
              <w:top w:val="single" w:sz="2" w:space="0" w:color="auto"/>
            </w:tcBorders>
            <w:shd w:val="clear" w:color="auto" w:fill="F7CAAC"/>
          </w:tcPr>
          <w:p w:rsidR="009F5B7A" w:rsidRPr="009F5B7A" w:rsidRDefault="009F5B7A" w:rsidP="00120490">
            <w:pPr>
              <w:jc w:val="both"/>
            </w:pPr>
            <w:r w:rsidRPr="009F5B7A">
              <w:rPr>
                <w:b/>
              </w:rPr>
              <w:t>Rozsah konzultací (soustředění)</w:t>
            </w:r>
          </w:p>
        </w:tc>
        <w:tc>
          <w:tcPr>
            <w:tcW w:w="889" w:type="dxa"/>
            <w:tcBorders>
              <w:top w:val="single" w:sz="2" w:space="0" w:color="auto"/>
            </w:tcBorders>
          </w:tcPr>
          <w:p w:rsidR="009F5B7A" w:rsidRPr="009F5B7A" w:rsidRDefault="009F5B7A" w:rsidP="00120490">
            <w:pPr>
              <w:jc w:val="both"/>
            </w:pPr>
            <w:r w:rsidRPr="009F5B7A">
              <w:t>20</w:t>
            </w:r>
          </w:p>
        </w:tc>
        <w:tc>
          <w:tcPr>
            <w:tcW w:w="4179" w:type="dxa"/>
            <w:gridSpan w:val="4"/>
            <w:tcBorders>
              <w:top w:val="single" w:sz="2" w:space="0" w:color="auto"/>
            </w:tcBorders>
            <w:shd w:val="clear" w:color="auto" w:fill="F7CAAC"/>
          </w:tcPr>
          <w:p w:rsidR="009F5B7A" w:rsidRPr="009F5B7A" w:rsidRDefault="009F5B7A" w:rsidP="00120490">
            <w:pPr>
              <w:jc w:val="both"/>
              <w:rPr>
                <w:b/>
              </w:rPr>
            </w:pPr>
            <w:r w:rsidRPr="009F5B7A">
              <w:rPr>
                <w:b/>
              </w:rPr>
              <w:t xml:space="preserve">hodin </w:t>
            </w:r>
          </w:p>
        </w:tc>
      </w:tr>
      <w:tr w:rsidR="009F5B7A" w:rsidTr="00120490">
        <w:tc>
          <w:tcPr>
            <w:tcW w:w="9855" w:type="dxa"/>
            <w:gridSpan w:val="8"/>
            <w:shd w:val="clear" w:color="auto" w:fill="F7CAAC"/>
          </w:tcPr>
          <w:p w:rsidR="009F5B7A" w:rsidRPr="009F5B7A" w:rsidRDefault="009F5B7A" w:rsidP="00120490">
            <w:pPr>
              <w:jc w:val="both"/>
              <w:rPr>
                <w:b/>
              </w:rPr>
            </w:pPr>
            <w:r w:rsidRPr="009F5B7A">
              <w:rPr>
                <w:b/>
              </w:rPr>
              <w:t>Informace o způsobu kontaktu s vyučujícím</w:t>
            </w:r>
          </w:p>
        </w:tc>
      </w:tr>
      <w:tr w:rsidR="009F5B7A" w:rsidTr="009F5B7A">
        <w:trPr>
          <w:trHeight w:val="792"/>
        </w:trPr>
        <w:tc>
          <w:tcPr>
            <w:tcW w:w="9855" w:type="dxa"/>
            <w:gridSpan w:val="8"/>
          </w:tcPr>
          <w:p w:rsidR="009F5B7A" w:rsidRPr="009F5B7A" w:rsidRDefault="009F5B7A" w:rsidP="00120490">
            <w:pPr>
              <w:jc w:val="both"/>
            </w:pPr>
            <w:r w:rsidRPr="009F5B7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27F61" w:rsidRDefault="00027F6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3606" w:rsidTr="00120490">
        <w:tc>
          <w:tcPr>
            <w:tcW w:w="9855" w:type="dxa"/>
            <w:gridSpan w:val="8"/>
            <w:tcBorders>
              <w:bottom w:val="double" w:sz="4" w:space="0" w:color="auto"/>
            </w:tcBorders>
            <w:shd w:val="clear" w:color="auto" w:fill="BDD6EE"/>
          </w:tcPr>
          <w:p w:rsidR="00523606" w:rsidRDefault="00523606" w:rsidP="00120490">
            <w:pPr>
              <w:jc w:val="both"/>
              <w:rPr>
                <w:b/>
                <w:sz w:val="28"/>
              </w:rPr>
            </w:pPr>
            <w:r>
              <w:lastRenderedPageBreak/>
              <w:br w:type="page"/>
            </w:r>
            <w:r>
              <w:rPr>
                <w:b/>
                <w:sz w:val="28"/>
              </w:rPr>
              <w:t>B-III – Charakteristika studijního předmětu</w:t>
            </w:r>
          </w:p>
        </w:tc>
      </w:tr>
      <w:tr w:rsidR="00523606" w:rsidTr="00120490">
        <w:tc>
          <w:tcPr>
            <w:tcW w:w="3086" w:type="dxa"/>
            <w:tcBorders>
              <w:top w:val="double" w:sz="4" w:space="0" w:color="auto"/>
            </w:tcBorders>
            <w:shd w:val="clear" w:color="auto" w:fill="F7CAAC"/>
          </w:tcPr>
          <w:p w:rsidR="00523606" w:rsidRPr="00523606" w:rsidRDefault="00523606" w:rsidP="00120490">
            <w:pPr>
              <w:jc w:val="both"/>
              <w:rPr>
                <w:b/>
              </w:rPr>
            </w:pPr>
            <w:r w:rsidRPr="00523606">
              <w:rPr>
                <w:b/>
              </w:rPr>
              <w:t>Název studijního předmětu</w:t>
            </w:r>
          </w:p>
        </w:tc>
        <w:tc>
          <w:tcPr>
            <w:tcW w:w="6769" w:type="dxa"/>
            <w:gridSpan w:val="7"/>
            <w:tcBorders>
              <w:top w:val="double" w:sz="4" w:space="0" w:color="auto"/>
            </w:tcBorders>
          </w:tcPr>
          <w:p w:rsidR="00523606" w:rsidRPr="00523606" w:rsidRDefault="00523606" w:rsidP="00120490">
            <w:pPr>
              <w:jc w:val="both"/>
            </w:pPr>
            <w:r w:rsidRPr="00523606">
              <w:t>Právo ve zdravotnictví</w:t>
            </w:r>
          </w:p>
        </w:tc>
      </w:tr>
      <w:tr w:rsidR="00523606" w:rsidTr="00120490">
        <w:tc>
          <w:tcPr>
            <w:tcW w:w="3086" w:type="dxa"/>
            <w:shd w:val="clear" w:color="auto" w:fill="F7CAAC"/>
          </w:tcPr>
          <w:p w:rsidR="00523606" w:rsidRPr="00523606" w:rsidRDefault="00523606" w:rsidP="00120490">
            <w:pPr>
              <w:jc w:val="both"/>
              <w:rPr>
                <w:b/>
              </w:rPr>
            </w:pPr>
            <w:r w:rsidRPr="00523606">
              <w:rPr>
                <w:b/>
              </w:rPr>
              <w:t>Typ předmětu</w:t>
            </w:r>
          </w:p>
        </w:tc>
        <w:tc>
          <w:tcPr>
            <w:tcW w:w="3406" w:type="dxa"/>
            <w:gridSpan w:val="4"/>
          </w:tcPr>
          <w:p w:rsidR="00523606" w:rsidRPr="00523606" w:rsidRDefault="00F1465F" w:rsidP="00120490">
            <w:pPr>
              <w:jc w:val="both"/>
            </w:pPr>
            <w:r>
              <w:t>p</w:t>
            </w:r>
            <w:r w:rsidR="00523606" w:rsidRPr="00523606">
              <w:t>ovinný „P“</w:t>
            </w:r>
          </w:p>
        </w:tc>
        <w:tc>
          <w:tcPr>
            <w:tcW w:w="2695" w:type="dxa"/>
            <w:gridSpan w:val="2"/>
            <w:shd w:val="clear" w:color="auto" w:fill="F7CAAC"/>
          </w:tcPr>
          <w:p w:rsidR="00523606" w:rsidRPr="00523606" w:rsidRDefault="00523606" w:rsidP="00120490">
            <w:pPr>
              <w:jc w:val="both"/>
            </w:pPr>
            <w:r w:rsidRPr="00523606">
              <w:rPr>
                <w:b/>
              </w:rPr>
              <w:t>doporučený ročník / semestr</w:t>
            </w:r>
          </w:p>
        </w:tc>
        <w:tc>
          <w:tcPr>
            <w:tcW w:w="668" w:type="dxa"/>
          </w:tcPr>
          <w:p w:rsidR="00523606" w:rsidRPr="00523606" w:rsidRDefault="00523606" w:rsidP="00120490">
            <w:pPr>
              <w:jc w:val="both"/>
            </w:pPr>
            <w:r w:rsidRPr="00523606">
              <w:t>1/L</w:t>
            </w:r>
          </w:p>
        </w:tc>
      </w:tr>
      <w:tr w:rsidR="00523606" w:rsidTr="00120490">
        <w:tc>
          <w:tcPr>
            <w:tcW w:w="3086" w:type="dxa"/>
            <w:shd w:val="clear" w:color="auto" w:fill="F7CAAC"/>
          </w:tcPr>
          <w:p w:rsidR="00523606" w:rsidRPr="00523606" w:rsidRDefault="00523606" w:rsidP="00120490">
            <w:pPr>
              <w:jc w:val="both"/>
              <w:rPr>
                <w:b/>
              </w:rPr>
            </w:pPr>
            <w:r w:rsidRPr="00523606">
              <w:rPr>
                <w:b/>
              </w:rPr>
              <w:t>Rozsah studijního předmětu</w:t>
            </w:r>
          </w:p>
        </w:tc>
        <w:tc>
          <w:tcPr>
            <w:tcW w:w="1701" w:type="dxa"/>
            <w:gridSpan w:val="2"/>
          </w:tcPr>
          <w:p w:rsidR="00523606" w:rsidRPr="00523606" w:rsidRDefault="00523606" w:rsidP="00120490">
            <w:pPr>
              <w:jc w:val="both"/>
            </w:pPr>
            <w:r w:rsidRPr="00523606">
              <w:t>26p + 13s</w:t>
            </w:r>
          </w:p>
        </w:tc>
        <w:tc>
          <w:tcPr>
            <w:tcW w:w="889" w:type="dxa"/>
            <w:shd w:val="clear" w:color="auto" w:fill="F7CAAC"/>
          </w:tcPr>
          <w:p w:rsidR="00523606" w:rsidRPr="00523606" w:rsidRDefault="00523606" w:rsidP="00120490">
            <w:pPr>
              <w:jc w:val="both"/>
              <w:rPr>
                <w:b/>
              </w:rPr>
            </w:pPr>
            <w:r w:rsidRPr="00523606">
              <w:rPr>
                <w:b/>
              </w:rPr>
              <w:t xml:space="preserve">hod. </w:t>
            </w:r>
          </w:p>
        </w:tc>
        <w:tc>
          <w:tcPr>
            <w:tcW w:w="816" w:type="dxa"/>
          </w:tcPr>
          <w:p w:rsidR="00523606" w:rsidRPr="00523606" w:rsidRDefault="00523606" w:rsidP="00120490">
            <w:pPr>
              <w:jc w:val="both"/>
            </w:pPr>
            <w:r w:rsidRPr="00523606">
              <w:t>39</w:t>
            </w:r>
          </w:p>
        </w:tc>
        <w:tc>
          <w:tcPr>
            <w:tcW w:w="2156" w:type="dxa"/>
            <w:shd w:val="clear" w:color="auto" w:fill="F7CAAC"/>
          </w:tcPr>
          <w:p w:rsidR="00523606" w:rsidRPr="00523606" w:rsidRDefault="00523606" w:rsidP="00120490">
            <w:pPr>
              <w:jc w:val="both"/>
              <w:rPr>
                <w:b/>
              </w:rPr>
            </w:pPr>
            <w:r w:rsidRPr="00523606">
              <w:rPr>
                <w:b/>
              </w:rPr>
              <w:t>kreditů</w:t>
            </w:r>
          </w:p>
        </w:tc>
        <w:tc>
          <w:tcPr>
            <w:tcW w:w="1207" w:type="dxa"/>
            <w:gridSpan w:val="2"/>
          </w:tcPr>
          <w:p w:rsidR="00523606" w:rsidRPr="00523606" w:rsidRDefault="00523606" w:rsidP="00120490">
            <w:pPr>
              <w:jc w:val="both"/>
            </w:pPr>
            <w:r w:rsidRPr="00523606">
              <w:t>4</w:t>
            </w:r>
          </w:p>
        </w:tc>
      </w:tr>
      <w:tr w:rsidR="00523606" w:rsidTr="00120490">
        <w:tc>
          <w:tcPr>
            <w:tcW w:w="3086" w:type="dxa"/>
            <w:shd w:val="clear" w:color="auto" w:fill="F7CAAC"/>
          </w:tcPr>
          <w:p w:rsidR="00523606" w:rsidRPr="00523606" w:rsidRDefault="00523606" w:rsidP="00120490">
            <w:pPr>
              <w:jc w:val="both"/>
              <w:rPr>
                <w:b/>
              </w:rPr>
            </w:pPr>
            <w:r w:rsidRPr="00523606">
              <w:rPr>
                <w:b/>
              </w:rPr>
              <w:t>Prerekvizity, korekvizity, ekvivalence</w:t>
            </w:r>
          </w:p>
        </w:tc>
        <w:tc>
          <w:tcPr>
            <w:tcW w:w="6769" w:type="dxa"/>
            <w:gridSpan w:val="7"/>
          </w:tcPr>
          <w:p w:rsidR="00523606" w:rsidRPr="00523606" w:rsidRDefault="00523606" w:rsidP="00120490">
            <w:pPr>
              <w:jc w:val="both"/>
            </w:pPr>
          </w:p>
        </w:tc>
      </w:tr>
      <w:tr w:rsidR="00523606" w:rsidTr="00120490">
        <w:tc>
          <w:tcPr>
            <w:tcW w:w="3086" w:type="dxa"/>
            <w:shd w:val="clear" w:color="auto" w:fill="F7CAAC"/>
          </w:tcPr>
          <w:p w:rsidR="00523606" w:rsidRPr="00523606" w:rsidRDefault="00523606" w:rsidP="00120490">
            <w:pPr>
              <w:jc w:val="both"/>
              <w:rPr>
                <w:b/>
              </w:rPr>
            </w:pPr>
            <w:r w:rsidRPr="00523606">
              <w:rPr>
                <w:b/>
              </w:rPr>
              <w:t>Způsob ověření studijních výsledků</w:t>
            </w:r>
          </w:p>
        </w:tc>
        <w:tc>
          <w:tcPr>
            <w:tcW w:w="3406" w:type="dxa"/>
            <w:gridSpan w:val="4"/>
          </w:tcPr>
          <w:p w:rsidR="00523606" w:rsidRPr="00523606" w:rsidRDefault="00523606" w:rsidP="00120490">
            <w:pPr>
              <w:jc w:val="both"/>
            </w:pPr>
            <w:r>
              <w:t>z</w:t>
            </w:r>
            <w:r w:rsidRPr="00523606">
              <w:t>ápočet, zkouška</w:t>
            </w:r>
          </w:p>
        </w:tc>
        <w:tc>
          <w:tcPr>
            <w:tcW w:w="2156" w:type="dxa"/>
            <w:shd w:val="clear" w:color="auto" w:fill="F7CAAC"/>
          </w:tcPr>
          <w:p w:rsidR="00523606" w:rsidRPr="00523606" w:rsidRDefault="00523606" w:rsidP="00120490">
            <w:pPr>
              <w:jc w:val="both"/>
              <w:rPr>
                <w:b/>
              </w:rPr>
            </w:pPr>
            <w:r w:rsidRPr="00523606">
              <w:rPr>
                <w:b/>
              </w:rPr>
              <w:t>Forma výuky</w:t>
            </w:r>
          </w:p>
        </w:tc>
        <w:tc>
          <w:tcPr>
            <w:tcW w:w="1207" w:type="dxa"/>
            <w:gridSpan w:val="2"/>
          </w:tcPr>
          <w:p w:rsidR="00523606" w:rsidRPr="00523606" w:rsidRDefault="00523606" w:rsidP="00120490">
            <w:pPr>
              <w:jc w:val="both"/>
            </w:pPr>
            <w:r>
              <w:t>p</w:t>
            </w:r>
            <w:r w:rsidRPr="00523606">
              <w:t>řednáška, seminář</w:t>
            </w:r>
          </w:p>
        </w:tc>
      </w:tr>
      <w:tr w:rsidR="00523606" w:rsidTr="00120490">
        <w:tc>
          <w:tcPr>
            <w:tcW w:w="3086" w:type="dxa"/>
            <w:shd w:val="clear" w:color="auto" w:fill="F7CAAC"/>
          </w:tcPr>
          <w:p w:rsidR="00523606" w:rsidRPr="00523606" w:rsidRDefault="00523606" w:rsidP="00120490">
            <w:pPr>
              <w:jc w:val="both"/>
              <w:rPr>
                <w:b/>
              </w:rPr>
            </w:pPr>
            <w:r w:rsidRPr="00523606">
              <w:rPr>
                <w:b/>
              </w:rPr>
              <w:t>Forma způsobu ověření studijních výsledků a další požadavky na studenta</w:t>
            </w:r>
          </w:p>
        </w:tc>
        <w:tc>
          <w:tcPr>
            <w:tcW w:w="6769" w:type="dxa"/>
            <w:gridSpan w:val="7"/>
            <w:tcBorders>
              <w:bottom w:val="nil"/>
            </w:tcBorders>
          </w:tcPr>
          <w:p w:rsidR="00963303" w:rsidRPr="002035C4" w:rsidRDefault="00963303" w:rsidP="00963303">
            <w:pPr>
              <w:jc w:val="both"/>
            </w:pPr>
            <w:r w:rsidRPr="002035C4">
              <w:t>Způsob zakončení předmětu – zápočet, zkouška</w:t>
            </w:r>
          </w:p>
          <w:p w:rsidR="00963303" w:rsidRPr="002035C4" w:rsidRDefault="00963303" w:rsidP="00963303">
            <w:pPr>
              <w:jc w:val="both"/>
            </w:pPr>
            <w:r w:rsidRPr="002035C4">
              <w:t>Ústní kolokvium</w:t>
            </w:r>
          </w:p>
          <w:p w:rsidR="00963303" w:rsidRPr="002035C4" w:rsidRDefault="00963303" w:rsidP="00963303">
            <w:pPr>
              <w:jc w:val="both"/>
            </w:pPr>
            <w:r w:rsidRPr="002035C4">
              <w:t>Znalost medicínské legislativy</w:t>
            </w:r>
          </w:p>
          <w:p w:rsidR="00963303" w:rsidRPr="00523606" w:rsidRDefault="00963303" w:rsidP="00963303">
            <w:pPr>
              <w:jc w:val="both"/>
            </w:pPr>
            <w:r w:rsidRPr="002035C4">
              <w:t>Schopnost samostatné práce s právní normou (její výklad a interpretace)</w:t>
            </w:r>
          </w:p>
        </w:tc>
      </w:tr>
      <w:tr w:rsidR="00523606" w:rsidTr="00523606">
        <w:trPr>
          <w:trHeight w:val="70"/>
        </w:trPr>
        <w:tc>
          <w:tcPr>
            <w:tcW w:w="9855" w:type="dxa"/>
            <w:gridSpan w:val="8"/>
            <w:tcBorders>
              <w:top w:val="nil"/>
            </w:tcBorders>
          </w:tcPr>
          <w:p w:rsidR="00523606" w:rsidRPr="00523606" w:rsidRDefault="00523606" w:rsidP="00120490">
            <w:pPr>
              <w:jc w:val="both"/>
            </w:pPr>
          </w:p>
        </w:tc>
      </w:tr>
      <w:tr w:rsidR="00523606" w:rsidTr="00120490">
        <w:trPr>
          <w:trHeight w:val="197"/>
        </w:trPr>
        <w:tc>
          <w:tcPr>
            <w:tcW w:w="3086" w:type="dxa"/>
            <w:tcBorders>
              <w:top w:val="nil"/>
            </w:tcBorders>
            <w:shd w:val="clear" w:color="auto" w:fill="F7CAAC"/>
          </w:tcPr>
          <w:p w:rsidR="00523606" w:rsidRPr="00523606" w:rsidRDefault="00523606" w:rsidP="00120490">
            <w:pPr>
              <w:jc w:val="both"/>
              <w:rPr>
                <w:b/>
              </w:rPr>
            </w:pPr>
            <w:r w:rsidRPr="00523606">
              <w:rPr>
                <w:b/>
              </w:rPr>
              <w:t>Garant předmětu</w:t>
            </w:r>
          </w:p>
        </w:tc>
        <w:tc>
          <w:tcPr>
            <w:tcW w:w="6769" w:type="dxa"/>
            <w:gridSpan w:val="7"/>
            <w:tcBorders>
              <w:top w:val="nil"/>
            </w:tcBorders>
          </w:tcPr>
          <w:p w:rsidR="00523606" w:rsidRPr="00523606" w:rsidRDefault="00523606" w:rsidP="00120490">
            <w:pPr>
              <w:jc w:val="both"/>
            </w:pPr>
            <w:r w:rsidRPr="00523606">
              <w:t>JUDr. Libor Šnédar, Ph.D.</w:t>
            </w:r>
          </w:p>
        </w:tc>
      </w:tr>
      <w:tr w:rsidR="00523606" w:rsidTr="00120490">
        <w:trPr>
          <w:trHeight w:val="243"/>
        </w:trPr>
        <w:tc>
          <w:tcPr>
            <w:tcW w:w="3086" w:type="dxa"/>
            <w:tcBorders>
              <w:top w:val="nil"/>
            </w:tcBorders>
            <w:shd w:val="clear" w:color="auto" w:fill="F7CAAC"/>
          </w:tcPr>
          <w:p w:rsidR="00523606" w:rsidRPr="00523606" w:rsidRDefault="00523606" w:rsidP="00120490">
            <w:pPr>
              <w:jc w:val="both"/>
              <w:rPr>
                <w:b/>
              </w:rPr>
            </w:pPr>
            <w:r w:rsidRPr="00523606">
              <w:rPr>
                <w:b/>
              </w:rPr>
              <w:t>Zapojení garanta do výuky předmětu</w:t>
            </w:r>
          </w:p>
        </w:tc>
        <w:tc>
          <w:tcPr>
            <w:tcW w:w="6769" w:type="dxa"/>
            <w:gridSpan w:val="7"/>
            <w:tcBorders>
              <w:top w:val="nil"/>
            </w:tcBorders>
          </w:tcPr>
          <w:p w:rsidR="00523606" w:rsidRPr="00523606" w:rsidRDefault="00E44259" w:rsidP="00120490">
            <w:pPr>
              <w:jc w:val="both"/>
            </w:pPr>
            <w:r w:rsidRPr="00F77CE1">
              <w:t>Garant se podílí na přednáškách v rozsahu 100 %, dále stanovuje koncepci seminářů a dohlíží na jejich jednotné vedení.</w:t>
            </w:r>
          </w:p>
        </w:tc>
      </w:tr>
      <w:tr w:rsidR="00523606" w:rsidTr="00120490">
        <w:tc>
          <w:tcPr>
            <w:tcW w:w="3086" w:type="dxa"/>
            <w:shd w:val="clear" w:color="auto" w:fill="F7CAAC"/>
          </w:tcPr>
          <w:p w:rsidR="00523606" w:rsidRPr="00523606" w:rsidRDefault="00523606" w:rsidP="00120490">
            <w:pPr>
              <w:jc w:val="both"/>
              <w:rPr>
                <w:b/>
              </w:rPr>
            </w:pPr>
            <w:r w:rsidRPr="00523606">
              <w:rPr>
                <w:b/>
              </w:rPr>
              <w:t>Vyučující</w:t>
            </w:r>
          </w:p>
        </w:tc>
        <w:tc>
          <w:tcPr>
            <w:tcW w:w="6769" w:type="dxa"/>
            <w:gridSpan w:val="7"/>
            <w:tcBorders>
              <w:bottom w:val="nil"/>
            </w:tcBorders>
          </w:tcPr>
          <w:p w:rsidR="00523606" w:rsidRPr="00523606" w:rsidRDefault="00523606" w:rsidP="00120490">
            <w:pPr>
              <w:jc w:val="both"/>
            </w:pPr>
            <w:r w:rsidRPr="00523606">
              <w:t>JUDr. Libor Šnédar, Ph.D.</w:t>
            </w:r>
            <w:r w:rsidR="00F1465F">
              <w:t xml:space="preserve"> </w:t>
            </w:r>
            <w:r w:rsidRPr="00523606">
              <w:t xml:space="preserve">- přednášky </w:t>
            </w:r>
            <w:r w:rsidR="00F1465F">
              <w:t>(</w:t>
            </w:r>
            <w:r w:rsidRPr="00523606">
              <w:t>100%</w:t>
            </w:r>
            <w:r w:rsidR="00F1465F">
              <w:t>)</w:t>
            </w:r>
          </w:p>
        </w:tc>
      </w:tr>
      <w:tr w:rsidR="00523606" w:rsidTr="00523606">
        <w:trPr>
          <w:trHeight w:val="70"/>
        </w:trPr>
        <w:tc>
          <w:tcPr>
            <w:tcW w:w="9855" w:type="dxa"/>
            <w:gridSpan w:val="8"/>
            <w:tcBorders>
              <w:top w:val="nil"/>
            </w:tcBorders>
          </w:tcPr>
          <w:p w:rsidR="00523606" w:rsidRPr="00523606" w:rsidRDefault="00523606" w:rsidP="00120490">
            <w:pPr>
              <w:jc w:val="both"/>
            </w:pPr>
          </w:p>
        </w:tc>
      </w:tr>
      <w:tr w:rsidR="00523606" w:rsidTr="00120490">
        <w:tc>
          <w:tcPr>
            <w:tcW w:w="3086" w:type="dxa"/>
            <w:shd w:val="clear" w:color="auto" w:fill="F7CAAC"/>
          </w:tcPr>
          <w:p w:rsidR="00523606" w:rsidRPr="00523606" w:rsidRDefault="00523606" w:rsidP="00120490">
            <w:pPr>
              <w:jc w:val="both"/>
              <w:rPr>
                <w:b/>
              </w:rPr>
            </w:pPr>
            <w:r w:rsidRPr="00523606">
              <w:rPr>
                <w:b/>
              </w:rPr>
              <w:t>Stručná anotace předmětu</w:t>
            </w:r>
          </w:p>
        </w:tc>
        <w:tc>
          <w:tcPr>
            <w:tcW w:w="6769" w:type="dxa"/>
            <w:gridSpan w:val="7"/>
            <w:tcBorders>
              <w:bottom w:val="nil"/>
            </w:tcBorders>
          </w:tcPr>
          <w:p w:rsidR="00523606" w:rsidRPr="00523606" w:rsidRDefault="00523606" w:rsidP="00120490">
            <w:pPr>
              <w:jc w:val="both"/>
            </w:pPr>
          </w:p>
        </w:tc>
      </w:tr>
      <w:tr w:rsidR="00523606" w:rsidTr="00120490">
        <w:trPr>
          <w:trHeight w:val="566"/>
        </w:trPr>
        <w:tc>
          <w:tcPr>
            <w:tcW w:w="9855" w:type="dxa"/>
            <w:gridSpan w:val="8"/>
            <w:tcBorders>
              <w:top w:val="nil"/>
              <w:bottom w:val="single" w:sz="12" w:space="0" w:color="auto"/>
            </w:tcBorders>
          </w:tcPr>
          <w:p w:rsidR="00523606" w:rsidRPr="00523606" w:rsidRDefault="00523606" w:rsidP="0048595F">
            <w:pPr>
              <w:jc w:val="both"/>
            </w:pPr>
            <w:r w:rsidRPr="00523606">
              <w:t xml:space="preserve">Předmět je koncipován jako teoreticko-praktický celek, zaměřený na medicínské právo a tomu odpovídající legislativu. Seznamuje s platnými právními předpisy, které regulují systém poskytování zdravotní péče a zdravotních služeb, jakož </w:t>
            </w:r>
            <w:r w:rsidRPr="00523606">
              <w:br/>
              <w:t xml:space="preserve">i péče sociální s tímto související s důrazem na legislativní úpravu práv a povinností zdravotnických pracovníků </w:t>
            </w:r>
            <w:r w:rsidRPr="00523606">
              <w:br/>
              <w:t xml:space="preserve">a poskytovatelů zdravotních služeb a pacientů jakož i orgánů statní správy v oblasti poskytování zdravotních služeb </w:t>
            </w:r>
            <w:r w:rsidRPr="00523606">
              <w:br/>
              <w:t xml:space="preserve">a zdravotní péče. Předmět využívá kazuistických příkladů z praxe a medicínské judikatury a to jak vnitrostátních, tak </w:t>
            </w:r>
            <w:r w:rsidRPr="00523606">
              <w:br/>
              <w:t xml:space="preserve">i mezinárodního soudu pro lidská práva. Metody výuky jsou založeny na metodě výkladu k jednotlivým tématům s důrazem na práci s právními normami a odpovídající judikaturou a samostatným řešením kazuistických příkladů. Vzhledem ke skutečnosti, že se jedná o nekodifikované právní odvětví, tomuto odpovídá také obsah předmětu, vycházející z klíčových právních norem níže uvedených. </w:t>
            </w:r>
          </w:p>
          <w:p w:rsidR="00523606" w:rsidRPr="00523606" w:rsidRDefault="00523606" w:rsidP="0048595F">
            <w:pPr>
              <w:jc w:val="both"/>
            </w:pPr>
            <w:r w:rsidRPr="00523606">
              <w:t>Obecná část:</w:t>
            </w:r>
          </w:p>
          <w:p w:rsidR="00523606" w:rsidRPr="00523606" w:rsidRDefault="00523606" w:rsidP="0048595F">
            <w:pPr>
              <w:pStyle w:val="Odstavecseseznamem"/>
              <w:numPr>
                <w:ilvl w:val="0"/>
                <w:numId w:val="14"/>
              </w:numPr>
              <w:spacing w:after="0" w:line="240" w:lineRule="auto"/>
              <w:ind w:left="322" w:hanging="322"/>
              <w:contextualSpacing w:val="0"/>
              <w:jc w:val="both"/>
              <w:rPr>
                <w:rFonts w:ascii="Times New Roman" w:hAnsi="Times New Roman"/>
                <w:sz w:val="20"/>
                <w:szCs w:val="20"/>
              </w:rPr>
            </w:pPr>
            <w:r w:rsidRPr="00523606">
              <w:rPr>
                <w:rFonts w:ascii="Times New Roman" w:hAnsi="Times New Roman"/>
                <w:sz w:val="20"/>
                <w:szCs w:val="20"/>
              </w:rPr>
              <w:t xml:space="preserve">Zákon č. 89/2012 Sb. </w:t>
            </w:r>
          </w:p>
          <w:p w:rsidR="00523606" w:rsidRPr="00523606" w:rsidRDefault="00523606" w:rsidP="0048595F">
            <w:pPr>
              <w:pStyle w:val="Odstavecseseznamem"/>
              <w:numPr>
                <w:ilvl w:val="0"/>
                <w:numId w:val="14"/>
              </w:numPr>
              <w:spacing w:after="0" w:line="240" w:lineRule="auto"/>
              <w:ind w:left="322" w:hanging="322"/>
              <w:contextualSpacing w:val="0"/>
              <w:jc w:val="both"/>
              <w:rPr>
                <w:rFonts w:ascii="Times New Roman" w:hAnsi="Times New Roman"/>
                <w:sz w:val="20"/>
                <w:szCs w:val="20"/>
              </w:rPr>
            </w:pPr>
            <w:r w:rsidRPr="00523606">
              <w:rPr>
                <w:rFonts w:ascii="Times New Roman" w:hAnsi="Times New Roman"/>
                <w:sz w:val="20"/>
                <w:szCs w:val="20"/>
              </w:rPr>
              <w:t xml:space="preserve">Zákon č. 372/2011 Sb. </w:t>
            </w:r>
          </w:p>
          <w:p w:rsidR="00523606" w:rsidRPr="00523606" w:rsidRDefault="00523606" w:rsidP="0048595F">
            <w:pPr>
              <w:pStyle w:val="Odstavecseseznamem"/>
              <w:numPr>
                <w:ilvl w:val="0"/>
                <w:numId w:val="12"/>
              </w:numPr>
              <w:spacing w:after="0" w:line="240" w:lineRule="auto"/>
              <w:ind w:left="605" w:hanging="283"/>
              <w:contextualSpacing w:val="0"/>
              <w:jc w:val="both"/>
              <w:rPr>
                <w:rFonts w:ascii="Times New Roman" w:hAnsi="Times New Roman"/>
                <w:sz w:val="20"/>
                <w:szCs w:val="20"/>
              </w:rPr>
            </w:pPr>
            <w:r w:rsidRPr="00523606">
              <w:rPr>
                <w:rFonts w:ascii="Times New Roman" w:hAnsi="Times New Roman"/>
                <w:sz w:val="20"/>
                <w:szCs w:val="20"/>
              </w:rPr>
              <w:t xml:space="preserve">Historie českého medicínského práva. </w:t>
            </w:r>
          </w:p>
          <w:p w:rsidR="00523606" w:rsidRPr="00523606" w:rsidRDefault="00523606" w:rsidP="0048595F">
            <w:pPr>
              <w:pStyle w:val="Odstavecseseznamem"/>
              <w:numPr>
                <w:ilvl w:val="0"/>
                <w:numId w:val="12"/>
              </w:numPr>
              <w:spacing w:after="0" w:line="240" w:lineRule="auto"/>
              <w:ind w:left="605" w:hanging="283"/>
              <w:contextualSpacing w:val="0"/>
              <w:jc w:val="both"/>
              <w:rPr>
                <w:rFonts w:ascii="Times New Roman" w:hAnsi="Times New Roman"/>
                <w:sz w:val="20"/>
                <w:szCs w:val="20"/>
              </w:rPr>
            </w:pPr>
            <w:r w:rsidRPr="00523606">
              <w:rPr>
                <w:rFonts w:ascii="Times New Roman" w:hAnsi="Times New Roman"/>
                <w:sz w:val="20"/>
                <w:szCs w:val="20"/>
              </w:rPr>
              <w:t>Pojem, prameny, předmět, zásady a charakteristika českého medicínského práva.</w:t>
            </w:r>
          </w:p>
          <w:p w:rsidR="00523606" w:rsidRPr="00523606" w:rsidRDefault="00523606" w:rsidP="00DB35A9">
            <w:pPr>
              <w:pStyle w:val="Odstavecseseznamem"/>
              <w:numPr>
                <w:ilvl w:val="0"/>
                <w:numId w:val="12"/>
              </w:numPr>
              <w:spacing w:after="0" w:line="240" w:lineRule="auto"/>
              <w:ind w:left="607" w:hanging="284"/>
              <w:contextualSpacing w:val="0"/>
              <w:rPr>
                <w:rFonts w:ascii="Times New Roman" w:hAnsi="Times New Roman"/>
                <w:sz w:val="20"/>
                <w:szCs w:val="20"/>
              </w:rPr>
            </w:pPr>
            <w:r w:rsidRPr="00523606">
              <w:rPr>
                <w:rFonts w:ascii="Times New Roman" w:hAnsi="Times New Roman"/>
                <w:sz w:val="20"/>
                <w:szCs w:val="20"/>
              </w:rPr>
              <w:t>Zdravotní služby a zdravotní péče (druhy a formy zdravotní péče).</w:t>
            </w:r>
          </w:p>
          <w:p w:rsidR="00523606" w:rsidRPr="00523606" w:rsidRDefault="00523606" w:rsidP="00DB35A9">
            <w:pPr>
              <w:pStyle w:val="Odstavecseseznamem"/>
              <w:numPr>
                <w:ilvl w:val="0"/>
                <w:numId w:val="12"/>
              </w:numPr>
              <w:spacing w:after="0" w:line="240" w:lineRule="auto"/>
              <w:ind w:left="607" w:hanging="284"/>
              <w:contextualSpacing w:val="0"/>
              <w:rPr>
                <w:rFonts w:ascii="Times New Roman" w:hAnsi="Times New Roman"/>
                <w:sz w:val="20"/>
                <w:szCs w:val="20"/>
              </w:rPr>
            </w:pPr>
            <w:r w:rsidRPr="00523606">
              <w:rPr>
                <w:rFonts w:ascii="Times New Roman" w:hAnsi="Times New Roman"/>
                <w:sz w:val="20"/>
                <w:szCs w:val="20"/>
              </w:rPr>
              <w:t>Poskytovatelé zdravotních služeb, zdravotničtí pracovníci a zdravotnická zařízení.</w:t>
            </w:r>
          </w:p>
          <w:p w:rsidR="00523606" w:rsidRPr="00523606" w:rsidRDefault="00523606" w:rsidP="00DB35A9">
            <w:pPr>
              <w:pStyle w:val="Odstavecseseznamem"/>
              <w:numPr>
                <w:ilvl w:val="0"/>
                <w:numId w:val="12"/>
              </w:numPr>
              <w:spacing w:after="0" w:line="240" w:lineRule="auto"/>
              <w:ind w:left="607" w:hanging="284"/>
              <w:contextualSpacing w:val="0"/>
              <w:rPr>
                <w:rFonts w:ascii="Times New Roman" w:hAnsi="Times New Roman"/>
                <w:sz w:val="20"/>
                <w:szCs w:val="20"/>
              </w:rPr>
            </w:pPr>
            <w:r w:rsidRPr="00523606">
              <w:rPr>
                <w:rFonts w:ascii="Times New Roman" w:hAnsi="Times New Roman"/>
                <w:sz w:val="20"/>
                <w:szCs w:val="20"/>
              </w:rPr>
              <w:t xml:space="preserve">Práva a povinností pacienta při poskytování zdravotních služeb. </w:t>
            </w:r>
          </w:p>
          <w:p w:rsidR="00523606" w:rsidRPr="00523606" w:rsidRDefault="00523606" w:rsidP="00DB35A9">
            <w:pPr>
              <w:pStyle w:val="Odstavecseseznamem"/>
              <w:numPr>
                <w:ilvl w:val="0"/>
                <w:numId w:val="12"/>
              </w:numPr>
              <w:spacing w:after="0" w:line="240" w:lineRule="auto"/>
              <w:ind w:left="607" w:hanging="284"/>
              <w:contextualSpacing w:val="0"/>
              <w:rPr>
                <w:rFonts w:ascii="Times New Roman" w:hAnsi="Times New Roman"/>
                <w:sz w:val="20"/>
                <w:szCs w:val="20"/>
              </w:rPr>
            </w:pPr>
            <w:r w:rsidRPr="00523606">
              <w:rPr>
                <w:rFonts w:ascii="Times New Roman" w:hAnsi="Times New Roman"/>
                <w:sz w:val="20"/>
                <w:szCs w:val="20"/>
              </w:rPr>
              <w:t>Práva a povinnosti poskytovatele zdravotních služeb.</w:t>
            </w:r>
          </w:p>
          <w:p w:rsidR="00523606" w:rsidRPr="00523606" w:rsidRDefault="00523606" w:rsidP="00DB35A9">
            <w:pPr>
              <w:pStyle w:val="Odstavecseseznamem"/>
              <w:numPr>
                <w:ilvl w:val="0"/>
                <w:numId w:val="12"/>
              </w:numPr>
              <w:spacing w:after="0" w:line="240" w:lineRule="auto"/>
              <w:ind w:left="607" w:hanging="284"/>
              <w:contextualSpacing w:val="0"/>
              <w:rPr>
                <w:rFonts w:ascii="Times New Roman" w:hAnsi="Times New Roman"/>
                <w:sz w:val="20"/>
                <w:szCs w:val="20"/>
              </w:rPr>
            </w:pPr>
            <w:r w:rsidRPr="00523606">
              <w:rPr>
                <w:rFonts w:ascii="Times New Roman" w:hAnsi="Times New Roman"/>
                <w:sz w:val="20"/>
                <w:szCs w:val="20"/>
              </w:rPr>
              <w:t xml:space="preserve">Práva a povinnosti zdravotnických pracovníků. </w:t>
            </w:r>
          </w:p>
          <w:p w:rsidR="00523606" w:rsidRPr="00523606" w:rsidRDefault="00523606" w:rsidP="0048595F">
            <w:pPr>
              <w:pStyle w:val="Odstavecseseznamem"/>
              <w:numPr>
                <w:ilvl w:val="0"/>
                <w:numId w:val="12"/>
              </w:numPr>
              <w:spacing w:after="0" w:line="240" w:lineRule="auto"/>
              <w:ind w:left="605" w:hanging="283"/>
              <w:contextualSpacing w:val="0"/>
              <w:jc w:val="both"/>
              <w:rPr>
                <w:rFonts w:ascii="Times New Roman" w:hAnsi="Times New Roman"/>
                <w:sz w:val="20"/>
                <w:szCs w:val="20"/>
              </w:rPr>
            </w:pPr>
            <w:r w:rsidRPr="00523606">
              <w:rPr>
                <w:rFonts w:ascii="Times New Roman" w:hAnsi="Times New Roman"/>
                <w:sz w:val="20"/>
                <w:szCs w:val="20"/>
              </w:rPr>
              <w:t>Poskytování zdravotních služeb nezletilým pacientům (omezeným ve svéprávnosti).</w:t>
            </w:r>
          </w:p>
          <w:p w:rsidR="00523606" w:rsidRPr="00523606" w:rsidRDefault="00523606" w:rsidP="0048595F">
            <w:pPr>
              <w:pStyle w:val="Odstavecseseznamem"/>
              <w:numPr>
                <w:ilvl w:val="0"/>
                <w:numId w:val="12"/>
              </w:numPr>
              <w:spacing w:after="0" w:line="240" w:lineRule="auto"/>
              <w:ind w:left="605" w:hanging="283"/>
              <w:contextualSpacing w:val="0"/>
              <w:jc w:val="both"/>
              <w:rPr>
                <w:rFonts w:ascii="Times New Roman" w:hAnsi="Times New Roman"/>
                <w:sz w:val="20"/>
                <w:szCs w:val="20"/>
              </w:rPr>
            </w:pPr>
            <w:r w:rsidRPr="00523606">
              <w:rPr>
                <w:rFonts w:ascii="Times New Roman" w:hAnsi="Times New Roman"/>
                <w:sz w:val="20"/>
                <w:szCs w:val="20"/>
              </w:rPr>
              <w:t xml:space="preserve">Povinnost mlčenlivosti zdravotnického pracovníka. </w:t>
            </w:r>
          </w:p>
          <w:p w:rsidR="00523606" w:rsidRPr="00523606" w:rsidRDefault="00523606" w:rsidP="0048595F">
            <w:pPr>
              <w:pStyle w:val="Odstavecseseznamem"/>
              <w:numPr>
                <w:ilvl w:val="0"/>
                <w:numId w:val="12"/>
              </w:numPr>
              <w:spacing w:after="0" w:line="240" w:lineRule="auto"/>
              <w:ind w:left="605" w:hanging="283"/>
              <w:contextualSpacing w:val="0"/>
              <w:jc w:val="both"/>
              <w:rPr>
                <w:rFonts w:ascii="Times New Roman" w:hAnsi="Times New Roman"/>
                <w:sz w:val="20"/>
                <w:szCs w:val="20"/>
              </w:rPr>
            </w:pPr>
            <w:r w:rsidRPr="00523606">
              <w:rPr>
                <w:rFonts w:ascii="Times New Roman" w:hAnsi="Times New Roman"/>
                <w:sz w:val="20"/>
                <w:szCs w:val="20"/>
              </w:rPr>
              <w:t>Zdravotnická dokumentace.</w:t>
            </w:r>
          </w:p>
          <w:p w:rsidR="00523606" w:rsidRPr="00523606" w:rsidRDefault="00523606" w:rsidP="0048595F">
            <w:pPr>
              <w:pStyle w:val="Odstavecseseznamem"/>
              <w:numPr>
                <w:ilvl w:val="0"/>
                <w:numId w:val="12"/>
              </w:numPr>
              <w:spacing w:after="0" w:line="240" w:lineRule="auto"/>
              <w:ind w:left="605" w:hanging="283"/>
              <w:contextualSpacing w:val="0"/>
              <w:jc w:val="both"/>
              <w:rPr>
                <w:rFonts w:ascii="Times New Roman" w:hAnsi="Times New Roman"/>
                <w:sz w:val="20"/>
                <w:szCs w:val="20"/>
              </w:rPr>
            </w:pPr>
            <w:r w:rsidRPr="00523606">
              <w:rPr>
                <w:rFonts w:ascii="Times New Roman" w:hAnsi="Times New Roman"/>
                <w:sz w:val="20"/>
                <w:szCs w:val="20"/>
              </w:rPr>
              <w:t>Úmrtí člověka a jeho právní důsledky –</w:t>
            </w:r>
            <w:r>
              <w:rPr>
                <w:rFonts w:ascii="Times New Roman" w:hAnsi="Times New Roman"/>
                <w:sz w:val="20"/>
                <w:szCs w:val="20"/>
              </w:rPr>
              <w:t xml:space="preserve"> </w:t>
            </w:r>
            <w:r w:rsidRPr="00523606">
              <w:rPr>
                <w:rFonts w:ascii="Times New Roman" w:hAnsi="Times New Roman"/>
                <w:sz w:val="20"/>
                <w:szCs w:val="20"/>
              </w:rPr>
              <w:t>postup při úmrtí člověka, pitvy a jejich druhy.</w:t>
            </w:r>
          </w:p>
          <w:p w:rsidR="00523606" w:rsidRPr="00523606" w:rsidRDefault="00523606" w:rsidP="0048595F">
            <w:pPr>
              <w:pStyle w:val="Odstavecseseznamem"/>
              <w:numPr>
                <w:ilvl w:val="0"/>
                <w:numId w:val="12"/>
              </w:numPr>
              <w:spacing w:after="0" w:line="240" w:lineRule="auto"/>
              <w:ind w:left="605" w:hanging="283"/>
              <w:contextualSpacing w:val="0"/>
              <w:jc w:val="both"/>
              <w:rPr>
                <w:rFonts w:ascii="Times New Roman" w:hAnsi="Times New Roman"/>
                <w:sz w:val="20"/>
                <w:szCs w:val="20"/>
              </w:rPr>
            </w:pPr>
            <w:r w:rsidRPr="00523606">
              <w:rPr>
                <w:rFonts w:ascii="Times New Roman" w:hAnsi="Times New Roman"/>
                <w:sz w:val="20"/>
                <w:szCs w:val="20"/>
              </w:rPr>
              <w:t>Odpovědnost za nemajetkovou újmu při poskytování zdravotních služeb a zdravotní péče.</w:t>
            </w:r>
          </w:p>
          <w:p w:rsidR="00523606" w:rsidRPr="00523606" w:rsidRDefault="00523606" w:rsidP="0048595F">
            <w:pPr>
              <w:pStyle w:val="Odstavecseseznamem"/>
              <w:numPr>
                <w:ilvl w:val="0"/>
                <w:numId w:val="12"/>
              </w:numPr>
              <w:spacing w:after="0" w:line="240" w:lineRule="auto"/>
              <w:ind w:left="605" w:hanging="283"/>
              <w:contextualSpacing w:val="0"/>
              <w:jc w:val="both"/>
              <w:rPr>
                <w:rFonts w:ascii="Times New Roman" w:hAnsi="Times New Roman"/>
                <w:sz w:val="20"/>
                <w:szCs w:val="20"/>
              </w:rPr>
            </w:pPr>
            <w:r w:rsidRPr="00523606">
              <w:rPr>
                <w:rFonts w:ascii="Times New Roman" w:hAnsi="Times New Roman"/>
                <w:sz w:val="20"/>
                <w:szCs w:val="20"/>
              </w:rPr>
              <w:t>Stížnosti proti poskytování zdravotních služeb (postup)</w:t>
            </w:r>
          </w:p>
          <w:p w:rsidR="00523606" w:rsidRPr="00523606" w:rsidRDefault="00523606" w:rsidP="0048595F">
            <w:pPr>
              <w:jc w:val="both"/>
            </w:pPr>
            <w:r w:rsidRPr="00523606">
              <w:t xml:space="preserve">Specifické zdravotní služby </w:t>
            </w:r>
          </w:p>
          <w:p w:rsidR="00523606" w:rsidRPr="00523606" w:rsidRDefault="00523606" w:rsidP="0048595F">
            <w:pPr>
              <w:pStyle w:val="Odstavecseseznamem"/>
              <w:numPr>
                <w:ilvl w:val="0"/>
                <w:numId w:val="13"/>
              </w:numPr>
              <w:spacing w:after="0" w:line="240" w:lineRule="auto"/>
              <w:ind w:left="322" w:hanging="286"/>
              <w:contextualSpacing w:val="0"/>
              <w:jc w:val="both"/>
              <w:rPr>
                <w:rFonts w:ascii="Times New Roman" w:hAnsi="Times New Roman"/>
                <w:sz w:val="20"/>
                <w:szCs w:val="20"/>
              </w:rPr>
            </w:pPr>
            <w:r w:rsidRPr="00523606">
              <w:rPr>
                <w:rFonts w:ascii="Times New Roman" w:hAnsi="Times New Roman"/>
                <w:sz w:val="20"/>
                <w:szCs w:val="20"/>
              </w:rPr>
              <w:t>Zákon č. 373/2011 Sb. - Vybrané aspekty specifických zdravotních služeb (asistovaná reprodukce, sterilizace, kastrace, genetická vyšetření, posudková péče, ochranné léčení aj.)</w:t>
            </w:r>
          </w:p>
          <w:p w:rsidR="00523606" w:rsidRPr="00523606" w:rsidRDefault="00523606" w:rsidP="0048595F">
            <w:pPr>
              <w:jc w:val="both"/>
            </w:pPr>
            <w:r w:rsidRPr="00523606">
              <w:t>Interrupce a právní ochrana nenarozeného lidského života</w:t>
            </w:r>
          </w:p>
          <w:p w:rsidR="00523606" w:rsidRPr="00523606" w:rsidRDefault="00523606" w:rsidP="0048595F">
            <w:pPr>
              <w:pStyle w:val="Odstavecseseznamem"/>
              <w:numPr>
                <w:ilvl w:val="0"/>
                <w:numId w:val="13"/>
              </w:numPr>
              <w:spacing w:after="0" w:line="240" w:lineRule="auto"/>
              <w:ind w:left="322" w:hanging="286"/>
              <w:contextualSpacing w:val="0"/>
              <w:jc w:val="both"/>
              <w:rPr>
                <w:rFonts w:ascii="Times New Roman" w:hAnsi="Times New Roman"/>
                <w:sz w:val="20"/>
                <w:szCs w:val="20"/>
              </w:rPr>
            </w:pPr>
            <w:r w:rsidRPr="00523606">
              <w:rPr>
                <w:rFonts w:ascii="Times New Roman" w:hAnsi="Times New Roman"/>
                <w:sz w:val="20"/>
                <w:szCs w:val="20"/>
              </w:rPr>
              <w:t xml:space="preserve">Zákon č. 66/1986 Sb. </w:t>
            </w:r>
          </w:p>
          <w:p w:rsidR="00523606" w:rsidRPr="00523606" w:rsidRDefault="00523606" w:rsidP="0048595F">
            <w:pPr>
              <w:pStyle w:val="Odstavecseseznamem"/>
              <w:numPr>
                <w:ilvl w:val="0"/>
                <w:numId w:val="13"/>
              </w:numPr>
              <w:spacing w:after="0" w:line="240" w:lineRule="auto"/>
              <w:ind w:left="322" w:hanging="286"/>
              <w:contextualSpacing w:val="0"/>
              <w:jc w:val="both"/>
              <w:rPr>
                <w:rFonts w:ascii="Times New Roman" w:hAnsi="Times New Roman"/>
                <w:sz w:val="20"/>
                <w:szCs w:val="20"/>
              </w:rPr>
            </w:pPr>
            <w:r w:rsidRPr="00523606">
              <w:rPr>
                <w:rFonts w:ascii="Times New Roman" w:hAnsi="Times New Roman"/>
                <w:sz w:val="20"/>
                <w:szCs w:val="20"/>
              </w:rPr>
              <w:t xml:space="preserve">Vyhláška č. 75/1986 Sb. </w:t>
            </w:r>
          </w:p>
          <w:p w:rsidR="00523606" w:rsidRPr="00523606" w:rsidRDefault="00523606" w:rsidP="0048595F">
            <w:pPr>
              <w:pStyle w:val="Odstavecseseznamem"/>
              <w:numPr>
                <w:ilvl w:val="0"/>
                <w:numId w:val="13"/>
              </w:numPr>
              <w:spacing w:after="0" w:line="240" w:lineRule="auto"/>
              <w:ind w:left="322" w:hanging="286"/>
              <w:contextualSpacing w:val="0"/>
              <w:jc w:val="both"/>
              <w:rPr>
                <w:rFonts w:ascii="Times New Roman" w:hAnsi="Times New Roman"/>
                <w:sz w:val="20"/>
                <w:szCs w:val="20"/>
              </w:rPr>
            </w:pPr>
            <w:r w:rsidRPr="00523606">
              <w:rPr>
                <w:rFonts w:ascii="Times New Roman" w:hAnsi="Times New Roman"/>
                <w:sz w:val="20"/>
                <w:szCs w:val="20"/>
              </w:rPr>
              <w:t xml:space="preserve">Zákon č. 40/2009 Sb. </w:t>
            </w:r>
          </w:p>
          <w:p w:rsidR="00523606" w:rsidRPr="00523606" w:rsidRDefault="00523606" w:rsidP="0048595F">
            <w:pPr>
              <w:jc w:val="both"/>
            </w:pPr>
            <w:r w:rsidRPr="00523606">
              <w:t xml:space="preserve">Právní ochrana nenarozeného lidského života, zákonné podmínky pro násilné ukončení fyziologického těhotenství, zákonné podmínky pro ukončení patologického těhotenství, kriminální potrat  </w:t>
            </w:r>
          </w:p>
          <w:p w:rsidR="00523606" w:rsidRPr="00523606" w:rsidRDefault="00523606" w:rsidP="0048595F">
            <w:pPr>
              <w:jc w:val="both"/>
            </w:pPr>
            <w:r w:rsidRPr="00523606">
              <w:t>Transplantační právo</w:t>
            </w:r>
          </w:p>
          <w:p w:rsidR="00523606" w:rsidRPr="00523606" w:rsidRDefault="00523606" w:rsidP="0048595F">
            <w:pPr>
              <w:pStyle w:val="Odstavecseseznamem"/>
              <w:numPr>
                <w:ilvl w:val="0"/>
                <w:numId w:val="15"/>
              </w:numPr>
              <w:spacing w:after="0" w:line="240" w:lineRule="auto"/>
              <w:ind w:left="322" w:hanging="284"/>
              <w:contextualSpacing w:val="0"/>
              <w:jc w:val="both"/>
              <w:rPr>
                <w:rFonts w:ascii="Times New Roman" w:hAnsi="Times New Roman"/>
                <w:sz w:val="20"/>
                <w:szCs w:val="20"/>
              </w:rPr>
            </w:pPr>
            <w:r w:rsidRPr="00523606">
              <w:rPr>
                <w:rFonts w:ascii="Times New Roman" w:hAnsi="Times New Roman"/>
                <w:sz w:val="20"/>
                <w:szCs w:val="20"/>
              </w:rPr>
              <w:t>Zákon č. 285/2002 Sb. - Podmínky transplantace z žijícího a zemřelého dárce</w:t>
            </w:r>
          </w:p>
        </w:tc>
      </w:tr>
      <w:tr w:rsidR="00523606" w:rsidTr="00120490">
        <w:trPr>
          <w:trHeight w:val="265"/>
        </w:trPr>
        <w:tc>
          <w:tcPr>
            <w:tcW w:w="3653" w:type="dxa"/>
            <w:gridSpan w:val="2"/>
            <w:tcBorders>
              <w:top w:val="nil"/>
            </w:tcBorders>
            <w:shd w:val="clear" w:color="auto" w:fill="F7CAAC"/>
          </w:tcPr>
          <w:p w:rsidR="00523606" w:rsidRPr="00523606" w:rsidRDefault="00523606" w:rsidP="00120490">
            <w:pPr>
              <w:jc w:val="both"/>
            </w:pPr>
            <w:r w:rsidRPr="00523606">
              <w:rPr>
                <w:b/>
              </w:rPr>
              <w:t>Studijní literatura a studijní pomůcky</w:t>
            </w:r>
          </w:p>
        </w:tc>
        <w:tc>
          <w:tcPr>
            <w:tcW w:w="6202" w:type="dxa"/>
            <w:gridSpan w:val="6"/>
            <w:tcBorders>
              <w:top w:val="nil"/>
              <w:bottom w:val="nil"/>
            </w:tcBorders>
          </w:tcPr>
          <w:p w:rsidR="00523606" w:rsidRPr="00523606" w:rsidRDefault="00523606" w:rsidP="00120490">
            <w:pPr>
              <w:jc w:val="both"/>
            </w:pPr>
          </w:p>
        </w:tc>
      </w:tr>
      <w:tr w:rsidR="00523606" w:rsidTr="00120490">
        <w:trPr>
          <w:trHeight w:val="1497"/>
        </w:trPr>
        <w:tc>
          <w:tcPr>
            <w:tcW w:w="9855" w:type="dxa"/>
            <w:gridSpan w:val="8"/>
            <w:tcBorders>
              <w:top w:val="nil"/>
            </w:tcBorders>
          </w:tcPr>
          <w:p w:rsidR="00523606" w:rsidRPr="00523606" w:rsidRDefault="00523606" w:rsidP="00120490">
            <w:pPr>
              <w:jc w:val="both"/>
              <w:rPr>
                <w:b/>
              </w:rPr>
            </w:pPr>
            <w:r w:rsidRPr="00523606">
              <w:rPr>
                <w:b/>
              </w:rPr>
              <w:lastRenderedPageBreak/>
              <w:t>Povinná literatura</w:t>
            </w:r>
          </w:p>
          <w:p w:rsidR="00523606" w:rsidRPr="00523606" w:rsidRDefault="00523606" w:rsidP="00120490">
            <w:pPr>
              <w:jc w:val="both"/>
            </w:pPr>
            <w:r w:rsidRPr="00523606">
              <w:t xml:space="preserve">Zákon č. 2/1993 Sb. Listina základních práv a svobod. </w:t>
            </w:r>
          </w:p>
          <w:p w:rsidR="00523606" w:rsidRPr="00523606" w:rsidRDefault="00523606" w:rsidP="00120490">
            <w:pPr>
              <w:jc w:val="both"/>
            </w:pPr>
            <w:r w:rsidRPr="00523606">
              <w:t>Zákon č. 89/2012 Sb. občanský zákoník.</w:t>
            </w:r>
          </w:p>
          <w:p w:rsidR="00523606" w:rsidRPr="00523606" w:rsidRDefault="00523606" w:rsidP="00120490">
            <w:pPr>
              <w:jc w:val="both"/>
            </w:pPr>
            <w:r w:rsidRPr="00523606">
              <w:t>Zákon č. 372/2011 Sb. o zdravotních službách.</w:t>
            </w:r>
          </w:p>
          <w:p w:rsidR="00523606" w:rsidRPr="00523606" w:rsidRDefault="00523606" w:rsidP="00120490">
            <w:pPr>
              <w:jc w:val="both"/>
            </w:pPr>
            <w:r w:rsidRPr="00523606">
              <w:t xml:space="preserve">Zákon č. 373/2011 Sb. o specifických zdravotních službách. </w:t>
            </w:r>
          </w:p>
          <w:p w:rsidR="00523606" w:rsidRPr="00523606" w:rsidRDefault="00523606" w:rsidP="00120490">
            <w:pPr>
              <w:jc w:val="both"/>
            </w:pPr>
            <w:r w:rsidRPr="00523606">
              <w:t xml:space="preserve">Zákon č. 374/2011 Sb. o zdravotnické záchranné službě. </w:t>
            </w:r>
          </w:p>
          <w:p w:rsidR="00523606" w:rsidRPr="00523606" w:rsidRDefault="00523606" w:rsidP="00120490">
            <w:pPr>
              <w:jc w:val="both"/>
            </w:pPr>
            <w:r w:rsidRPr="00523606">
              <w:t>Zákon č. 285/2002 Sb. transplantační zákon.</w:t>
            </w:r>
          </w:p>
          <w:p w:rsidR="00523606" w:rsidRPr="00523606" w:rsidRDefault="00523606" w:rsidP="00120490">
            <w:pPr>
              <w:jc w:val="both"/>
            </w:pPr>
            <w:r w:rsidRPr="00523606">
              <w:t xml:space="preserve">Zákon č. 66/1986 Sb. o umělém přerušení těhotenství (vyhláška č. 75/1986 Sb.). </w:t>
            </w:r>
          </w:p>
          <w:p w:rsidR="00523606" w:rsidRPr="00523606" w:rsidRDefault="00523606" w:rsidP="00120490">
            <w:pPr>
              <w:jc w:val="both"/>
            </w:pPr>
            <w:r w:rsidRPr="00523606">
              <w:t xml:space="preserve">Zákon č. 258/2000 Sb. o ochraně veřejné zdraví. </w:t>
            </w:r>
          </w:p>
          <w:p w:rsidR="00523606" w:rsidRPr="00523606" w:rsidRDefault="00523606" w:rsidP="00120490">
            <w:pPr>
              <w:jc w:val="both"/>
              <w:rPr>
                <w:b/>
              </w:rPr>
            </w:pPr>
            <w:r w:rsidRPr="00523606">
              <w:t>Zákon č. 48/1997 Sb. o veřejném zdravotním pojištění.</w:t>
            </w:r>
          </w:p>
          <w:p w:rsidR="00523606" w:rsidRPr="00523606" w:rsidRDefault="00523606" w:rsidP="00120490">
            <w:pPr>
              <w:jc w:val="both"/>
            </w:pPr>
            <w:r w:rsidRPr="00523606">
              <w:rPr>
                <w:caps/>
              </w:rPr>
              <w:t>Šnédar</w:t>
            </w:r>
            <w:r w:rsidRPr="00523606">
              <w:t xml:space="preserve">, L. </w:t>
            </w:r>
            <w:r w:rsidRPr="00523606">
              <w:rPr>
                <w:i/>
              </w:rPr>
              <w:t>České medicínské právo v světle nové občanskoprávní a medicínské legislativy.</w:t>
            </w:r>
            <w:r w:rsidRPr="00523606">
              <w:t xml:space="preserve"> Žilina: Georg</w:t>
            </w:r>
            <w:r w:rsidR="00DC4A48">
              <w:t>, 2015. ISBN</w:t>
            </w:r>
            <w:r w:rsidRPr="00523606">
              <w:t xml:space="preserve"> 978-80-8154-100-1.</w:t>
            </w:r>
          </w:p>
          <w:p w:rsidR="00523606" w:rsidRPr="00523606" w:rsidRDefault="00523606" w:rsidP="00120490">
            <w:pPr>
              <w:jc w:val="both"/>
            </w:pPr>
            <w:r w:rsidRPr="00523606">
              <w:rPr>
                <w:caps/>
              </w:rPr>
              <w:t>Šnédar</w:t>
            </w:r>
            <w:r w:rsidRPr="00523606">
              <w:t xml:space="preserve">, L. </w:t>
            </w:r>
            <w:r w:rsidRPr="00523606">
              <w:rPr>
                <w:i/>
              </w:rPr>
              <w:t>Základy zdravotnického práva s příklady a otázkami</w:t>
            </w:r>
            <w:r w:rsidRPr="00523606">
              <w:t>. Praha: Lexis Nexis</w:t>
            </w:r>
            <w:r w:rsidR="00DC4A48">
              <w:t>,</w:t>
            </w:r>
            <w:r w:rsidRPr="00523606">
              <w:t xml:space="preserve"> 2008</w:t>
            </w:r>
            <w:r w:rsidR="00DC4A48">
              <w:t>. ISBN</w:t>
            </w:r>
            <w:r w:rsidRPr="00523606">
              <w:t xml:space="preserve"> 978-80-86920-21-4.</w:t>
            </w:r>
          </w:p>
          <w:p w:rsidR="00523606" w:rsidRPr="00523606" w:rsidRDefault="00523606" w:rsidP="00120490">
            <w:pPr>
              <w:jc w:val="both"/>
            </w:pPr>
            <w:r w:rsidRPr="00523606">
              <w:rPr>
                <w:caps/>
              </w:rPr>
              <w:t>Těšínová</w:t>
            </w:r>
            <w:r w:rsidRPr="00523606">
              <w:t>, J. a kol. Medicínské právo, Praha: C.H. Beck, 2011</w:t>
            </w:r>
            <w:r w:rsidR="00DC4A48">
              <w:t>.</w:t>
            </w:r>
            <w:r w:rsidRPr="00523606">
              <w:t xml:space="preserve"> ISBN 978-80-7400-050-8.</w:t>
            </w:r>
          </w:p>
          <w:p w:rsidR="00523606" w:rsidRPr="00523606" w:rsidRDefault="00523606" w:rsidP="00120490">
            <w:pPr>
              <w:jc w:val="both"/>
              <w:rPr>
                <w:b/>
              </w:rPr>
            </w:pPr>
            <w:r w:rsidRPr="00523606">
              <w:rPr>
                <w:b/>
              </w:rPr>
              <w:t xml:space="preserve">Doporučená literatura: </w:t>
            </w:r>
          </w:p>
          <w:p w:rsidR="00523606" w:rsidRPr="00523606" w:rsidRDefault="00523606" w:rsidP="00120490">
            <w:pPr>
              <w:jc w:val="both"/>
            </w:pPr>
            <w:r w:rsidRPr="00523606">
              <w:rPr>
                <w:caps/>
              </w:rPr>
              <w:t>Mach</w:t>
            </w:r>
            <w:r w:rsidRPr="00523606">
              <w:t>, J</w:t>
            </w:r>
            <w:r>
              <w:t>.</w:t>
            </w:r>
            <w:r w:rsidRPr="00523606">
              <w:t xml:space="preserve"> </w:t>
            </w:r>
            <w:r w:rsidR="00DC4A48">
              <w:rPr>
                <w:i/>
              </w:rPr>
              <w:t>Medicínské právo Co a Jak.</w:t>
            </w:r>
            <w:r w:rsidRPr="00523606">
              <w:rPr>
                <w:i/>
              </w:rPr>
              <w:t xml:space="preserve"> </w:t>
            </w:r>
            <w:r w:rsidRPr="00523606">
              <w:t>Praha: Galén</w:t>
            </w:r>
            <w:r w:rsidR="00DC4A48">
              <w:t>,</w:t>
            </w:r>
            <w:r w:rsidRPr="00523606">
              <w:t xml:space="preserve"> 2016</w:t>
            </w:r>
            <w:r w:rsidR="00DC4A48">
              <w:t>. ISBN</w:t>
            </w:r>
            <w:r w:rsidRPr="00523606">
              <w:t xml:space="preserve"> 978-80-7492-218-3.  </w:t>
            </w:r>
          </w:p>
          <w:p w:rsidR="00523606" w:rsidRPr="00523606" w:rsidRDefault="00523606">
            <w:pPr>
              <w:jc w:val="both"/>
            </w:pPr>
            <w:r w:rsidRPr="00523606">
              <w:t xml:space="preserve">Poznámka- Ke studiu lze použít i jiný ch  pramenů a literatury reflektující současný právní stav medicínského práva včetně pramenů dostupných z www. např. www.mzcr.cz  www.clk.cz aj. </w:t>
            </w:r>
          </w:p>
        </w:tc>
      </w:tr>
      <w:tr w:rsidR="00523606"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23606" w:rsidRPr="00523606" w:rsidRDefault="00523606" w:rsidP="00120490">
            <w:pPr>
              <w:jc w:val="center"/>
              <w:rPr>
                <w:b/>
              </w:rPr>
            </w:pPr>
            <w:r w:rsidRPr="00523606">
              <w:rPr>
                <w:b/>
              </w:rPr>
              <w:t>Informace ke kombinované nebo distanční formě</w:t>
            </w:r>
          </w:p>
        </w:tc>
      </w:tr>
      <w:tr w:rsidR="00523606" w:rsidTr="00120490">
        <w:tc>
          <w:tcPr>
            <w:tcW w:w="4787" w:type="dxa"/>
            <w:gridSpan w:val="3"/>
            <w:tcBorders>
              <w:top w:val="single" w:sz="2" w:space="0" w:color="auto"/>
            </w:tcBorders>
            <w:shd w:val="clear" w:color="auto" w:fill="F7CAAC"/>
          </w:tcPr>
          <w:p w:rsidR="00523606" w:rsidRPr="00523606" w:rsidRDefault="00523606" w:rsidP="00120490">
            <w:pPr>
              <w:jc w:val="both"/>
            </w:pPr>
            <w:r w:rsidRPr="00523606">
              <w:rPr>
                <w:b/>
              </w:rPr>
              <w:t>Rozsah konzultací (soustředění)</w:t>
            </w:r>
          </w:p>
        </w:tc>
        <w:tc>
          <w:tcPr>
            <w:tcW w:w="889" w:type="dxa"/>
            <w:tcBorders>
              <w:top w:val="single" w:sz="2" w:space="0" w:color="auto"/>
            </w:tcBorders>
          </w:tcPr>
          <w:p w:rsidR="00523606" w:rsidRPr="00523606" w:rsidRDefault="00523606" w:rsidP="00120490">
            <w:pPr>
              <w:jc w:val="both"/>
            </w:pPr>
            <w:r w:rsidRPr="00523606">
              <w:t>15</w:t>
            </w:r>
          </w:p>
        </w:tc>
        <w:tc>
          <w:tcPr>
            <w:tcW w:w="4179" w:type="dxa"/>
            <w:gridSpan w:val="4"/>
            <w:tcBorders>
              <w:top w:val="single" w:sz="2" w:space="0" w:color="auto"/>
            </w:tcBorders>
            <w:shd w:val="clear" w:color="auto" w:fill="F7CAAC"/>
          </w:tcPr>
          <w:p w:rsidR="00523606" w:rsidRPr="00523606" w:rsidRDefault="00523606" w:rsidP="00120490">
            <w:pPr>
              <w:jc w:val="both"/>
              <w:rPr>
                <w:b/>
              </w:rPr>
            </w:pPr>
            <w:r w:rsidRPr="00523606">
              <w:rPr>
                <w:b/>
              </w:rPr>
              <w:t xml:space="preserve">hodin </w:t>
            </w:r>
          </w:p>
        </w:tc>
      </w:tr>
      <w:tr w:rsidR="00523606" w:rsidTr="00120490">
        <w:tc>
          <w:tcPr>
            <w:tcW w:w="9855" w:type="dxa"/>
            <w:gridSpan w:val="8"/>
            <w:shd w:val="clear" w:color="auto" w:fill="F7CAAC"/>
          </w:tcPr>
          <w:p w:rsidR="00523606" w:rsidRPr="00523606" w:rsidRDefault="00523606" w:rsidP="00120490">
            <w:pPr>
              <w:jc w:val="both"/>
              <w:rPr>
                <w:b/>
              </w:rPr>
            </w:pPr>
            <w:r w:rsidRPr="00523606">
              <w:rPr>
                <w:b/>
              </w:rPr>
              <w:t>Informace o způsobu kontaktu s vyučujícím</w:t>
            </w:r>
          </w:p>
        </w:tc>
      </w:tr>
      <w:tr w:rsidR="00523606" w:rsidTr="00523606">
        <w:trPr>
          <w:trHeight w:val="650"/>
        </w:trPr>
        <w:tc>
          <w:tcPr>
            <w:tcW w:w="9855" w:type="dxa"/>
            <w:gridSpan w:val="8"/>
          </w:tcPr>
          <w:p w:rsidR="00523606" w:rsidRPr="00523606" w:rsidRDefault="00F1465F" w:rsidP="00120490">
            <w:pPr>
              <w:jc w:val="both"/>
            </w:pPr>
            <w:r w:rsidRPr="00027F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23606" w:rsidRDefault="00523606"/>
    <w:p w:rsidR="00523606" w:rsidRDefault="0052360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3606" w:rsidTr="00120490">
        <w:tc>
          <w:tcPr>
            <w:tcW w:w="9855" w:type="dxa"/>
            <w:gridSpan w:val="8"/>
            <w:tcBorders>
              <w:bottom w:val="double" w:sz="4" w:space="0" w:color="auto"/>
            </w:tcBorders>
            <w:shd w:val="clear" w:color="auto" w:fill="BDD6EE"/>
          </w:tcPr>
          <w:p w:rsidR="00523606" w:rsidRDefault="00523606" w:rsidP="00120490">
            <w:pPr>
              <w:jc w:val="both"/>
              <w:rPr>
                <w:b/>
                <w:sz w:val="28"/>
              </w:rPr>
            </w:pPr>
            <w:r>
              <w:lastRenderedPageBreak/>
              <w:br w:type="page"/>
            </w:r>
            <w:r>
              <w:rPr>
                <w:b/>
                <w:sz w:val="28"/>
              </w:rPr>
              <w:t>B-III – Charakteristika studijního předmětu</w:t>
            </w:r>
          </w:p>
        </w:tc>
      </w:tr>
      <w:tr w:rsidR="00523606" w:rsidTr="00120490">
        <w:tc>
          <w:tcPr>
            <w:tcW w:w="3086" w:type="dxa"/>
            <w:tcBorders>
              <w:top w:val="double" w:sz="4" w:space="0" w:color="auto"/>
            </w:tcBorders>
            <w:shd w:val="clear" w:color="auto" w:fill="F7CAAC"/>
          </w:tcPr>
          <w:p w:rsidR="00523606" w:rsidRPr="00523606" w:rsidRDefault="00523606" w:rsidP="00120490">
            <w:pPr>
              <w:jc w:val="both"/>
              <w:rPr>
                <w:b/>
              </w:rPr>
            </w:pPr>
            <w:r w:rsidRPr="00523606">
              <w:rPr>
                <w:b/>
              </w:rPr>
              <w:t>Název studijního předmětu</w:t>
            </w:r>
          </w:p>
        </w:tc>
        <w:tc>
          <w:tcPr>
            <w:tcW w:w="6769" w:type="dxa"/>
            <w:gridSpan w:val="7"/>
            <w:tcBorders>
              <w:top w:val="double" w:sz="4" w:space="0" w:color="auto"/>
            </w:tcBorders>
          </w:tcPr>
          <w:p w:rsidR="00523606" w:rsidRPr="00523606" w:rsidRDefault="00523606" w:rsidP="00120490">
            <w:pPr>
              <w:jc w:val="both"/>
            </w:pPr>
            <w:r w:rsidRPr="00523606">
              <w:t>Zdravotní pojišťovny a způsoby financování zdravotních služeb</w:t>
            </w:r>
          </w:p>
        </w:tc>
      </w:tr>
      <w:tr w:rsidR="00523606" w:rsidTr="00120490">
        <w:tc>
          <w:tcPr>
            <w:tcW w:w="3086" w:type="dxa"/>
            <w:shd w:val="clear" w:color="auto" w:fill="F7CAAC"/>
          </w:tcPr>
          <w:p w:rsidR="00523606" w:rsidRPr="00523606" w:rsidRDefault="00523606" w:rsidP="00120490">
            <w:pPr>
              <w:jc w:val="both"/>
              <w:rPr>
                <w:b/>
              </w:rPr>
            </w:pPr>
            <w:r w:rsidRPr="00523606">
              <w:rPr>
                <w:b/>
              </w:rPr>
              <w:t>Typ předmětu</w:t>
            </w:r>
          </w:p>
        </w:tc>
        <w:tc>
          <w:tcPr>
            <w:tcW w:w="3406" w:type="dxa"/>
            <w:gridSpan w:val="4"/>
          </w:tcPr>
          <w:p w:rsidR="00523606" w:rsidRPr="00523606" w:rsidRDefault="00F1465F" w:rsidP="00120490">
            <w:pPr>
              <w:jc w:val="both"/>
            </w:pPr>
            <w:r>
              <w:t>p</w:t>
            </w:r>
            <w:r w:rsidR="00523606" w:rsidRPr="00523606">
              <w:t>ovinný „PZ“</w:t>
            </w:r>
          </w:p>
        </w:tc>
        <w:tc>
          <w:tcPr>
            <w:tcW w:w="2695" w:type="dxa"/>
            <w:gridSpan w:val="2"/>
            <w:shd w:val="clear" w:color="auto" w:fill="F7CAAC"/>
          </w:tcPr>
          <w:p w:rsidR="00523606" w:rsidRPr="00523606" w:rsidRDefault="00523606" w:rsidP="00120490">
            <w:pPr>
              <w:jc w:val="both"/>
            </w:pPr>
            <w:r w:rsidRPr="00523606">
              <w:rPr>
                <w:b/>
              </w:rPr>
              <w:t>doporučený ročník / semestr</w:t>
            </w:r>
          </w:p>
        </w:tc>
        <w:tc>
          <w:tcPr>
            <w:tcW w:w="668" w:type="dxa"/>
          </w:tcPr>
          <w:p w:rsidR="00523606" w:rsidRPr="00523606" w:rsidRDefault="00523606" w:rsidP="00120490">
            <w:pPr>
              <w:jc w:val="both"/>
            </w:pPr>
            <w:r w:rsidRPr="00523606">
              <w:t>1/L</w:t>
            </w:r>
          </w:p>
        </w:tc>
      </w:tr>
      <w:tr w:rsidR="00523606" w:rsidTr="00120490">
        <w:tc>
          <w:tcPr>
            <w:tcW w:w="3086" w:type="dxa"/>
            <w:shd w:val="clear" w:color="auto" w:fill="F7CAAC"/>
          </w:tcPr>
          <w:p w:rsidR="00523606" w:rsidRPr="00523606" w:rsidRDefault="00523606" w:rsidP="00120490">
            <w:pPr>
              <w:jc w:val="both"/>
              <w:rPr>
                <w:b/>
              </w:rPr>
            </w:pPr>
            <w:r w:rsidRPr="00523606">
              <w:rPr>
                <w:b/>
              </w:rPr>
              <w:t>Rozsah studijního předmětu</w:t>
            </w:r>
          </w:p>
        </w:tc>
        <w:tc>
          <w:tcPr>
            <w:tcW w:w="1701" w:type="dxa"/>
            <w:gridSpan w:val="2"/>
          </w:tcPr>
          <w:p w:rsidR="00523606" w:rsidRPr="00523606" w:rsidRDefault="00523606" w:rsidP="00120490">
            <w:pPr>
              <w:jc w:val="both"/>
            </w:pPr>
            <w:r w:rsidRPr="00523606">
              <w:t xml:space="preserve">26p </w:t>
            </w:r>
          </w:p>
        </w:tc>
        <w:tc>
          <w:tcPr>
            <w:tcW w:w="889" w:type="dxa"/>
            <w:shd w:val="clear" w:color="auto" w:fill="F7CAAC"/>
          </w:tcPr>
          <w:p w:rsidR="00523606" w:rsidRPr="00523606" w:rsidRDefault="00523606" w:rsidP="00120490">
            <w:pPr>
              <w:jc w:val="both"/>
              <w:rPr>
                <w:b/>
              </w:rPr>
            </w:pPr>
            <w:r w:rsidRPr="00523606">
              <w:rPr>
                <w:b/>
              </w:rPr>
              <w:t xml:space="preserve">hod. </w:t>
            </w:r>
          </w:p>
        </w:tc>
        <w:tc>
          <w:tcPr>
            <w:tcW w:w="816" w:type="dxa"/>
          </w:tcPr>
          <w:p w:rsidR="00523606" w:rsidRPr="00523606" w:rsidRDefault="00523606" w:rsidP="00120490">
            <w:pPr>
              <w:jc w:val="both"/>
            </w:pPr>
            <w:r w:rsidRPr="00523606">
              <w:t>26</w:t>
            </w:r>
          </w:p>
        </w:tc>
        <w:tc>
          <w:tcPr>
            <w:tcW w:w="2156" w:type="dxa"/>
            <w:shd w:val="clear" w:color="auto" w:fill="F7CAAC"/>
          </w:tcPr>
          <w:p w:rsidR="00523606" w:rsidRPr="00523606" w:rsidRDefault="00523606" w:rsidP="00120490">
            <w:pPr>
              <w:jc w:val="both"/>
              <w:rPr>
                <w:b/>
              </w:rPr>
            </w:pPr>
            <w:r w:rsidRPr="00523606">
              <w:rPr>
                <w:b/>
              </w:rPr>
              <w:t>kreditů</w:t>
            </w:r>
          </w:p>
        </w:tc>
        <w:tc>
          <w:tcPr>
            <w:tcW w:w="1207" w:type="dxa"/>
            <w:gridSpan w:val="2"/>
          </w:tcPr>
          <w:p w:rsidR="00523606" w:rsidRPr="00523606" w:rsidRDefault="00523606" w:rsidP="00120490">
            <w:pPr>
              <w:jc w:val="both"/>
            </w:pPr>
            <w:r w:rsidRPr="00523606">
              <w:t>4</w:t>
            </w:r>
          </w:p>
        </w:tc>
      </w:tr>
      <w:tr w:rsidR="00523606" w:rsidTr="00120490">
        <w:tc>
          <w:tcPr>
            <w:tcW w:w="3086" w:type="dxa"/>
            <w:shd w:val="clear" w:color="auto" w:fill="F7CAAC"/>
          </w:tcPr>
          <w:p w:rsidR="00523606" w:rsidRPr="00523606" w:rsidRDefault="00523606" w:rsidP="00120490">
            <w:pPr>
              <w:jc w:val="both"/>
              <w:rPr>
                <w:b/>
              </w:rPr>
            </w:pPr>
            <w:r w:rsidRPr="00523606">
              <w:rPr>
                <w:b/>
              </w:rPr>
              <w:t>Prerekvizity, korekvizity, ekvivalence</w:t>
            </w:r>
          </w:p>
        </w:tc>
        <w:tc>
          <w:tcPr>
            <w:tcW w:w="6769" w:type="dxa"/>
            <w:gridSpan w:val="7"/>
          </w:tcPr>
          <w:p w:rsidR="00523606" w:rsidRPr="00523606" w:rsidRDefault="00523606" w:rsidP="00120490">
            <w:pPr>
              <w:jc w:val="both"/>
            </w:pPr>
          </w:p>
        </w:tc>
      </w:tr>
      <w:tr w:rsidR="00523606" w:rsidTr="00120490">
        <w:tc>
          <w:tcPr>
            <w:tcW w:w="3086" w:type="dxa"/>
            <w:shd w:val="clear" w:color="auto" w:fill="F7CAAC"/>
          </w:tcPr>
          <w:p w:rsidR="00523606" w:rsidRPr="00523606" w:rsidRDefault="00523606" w:rsidP="00120490">
            <w:pPr>
              <w:jc w:val="both"/>
              <w:rPr>
                <w:b/>
              </w:rPr>
            </w:pPr>
            <w:r w:rsidRPr="00523606">
              <w:rPr>
                <w:b/>
              </w:rPr>
              <w:t>Způsob ověření studijních výsledků</w:t>
            </w:r>
          </w:p>
        </w:tc>
        <w:tc>
          <w:tcPr>
            <w:tcW w:w="3406" w:type="dxa"/>
            <w:gridSpan w:val="4"/>
          </w:tcPr>
          <w:p w:rsidR="00523606" w:rsidRPr="00523606" w:rsidRDefault="00523606" w:rsidP="00120490">
            <w:pPr>
              <w:jc w:val="both"/>
            </w:pPr>
            <w:r>
              <w:t>z</w:t>
            </w:r>
            <w:r w:rsidRPr="00523606">
              <w:t>ápočet, zkouška</w:t>
            </w:r>
          </w:p>
        </w:tc>
        <w:tc>
          <w:tcPr>
            <w:tcW w:w="2156" w:type="dxa"/>
            <w:shd w:val="clear" w:color="auto" w:fill="F7CAAC"/>
          </w:tcPr>
          <w:p w:rsidR="00523606" w:rsidRPr="00523606" w:rsidRDefault="00523606" w:rsidP="00120490">
            <w:pPr>
              <w:jc w:val="both"/>
              <w:rPr>
                <w:b/>
              </w:rPr>
            </w:pPr>
            <w:r w:rsidRPr="00523606">
              <w:rPr>
                <w:b/>
              </w:rPr>
              <w:t>Forma výuky</w:t>
            </w:r>
          </w:p>
        </w:tc>
        <w:tc>
          <w:tcPr>
            <w:tcW w:w="1207" w:type="dxa"/>
            <w:gridSpan w:val="2"/>
          </w:tcPr>
          <w:p w:rsidR="00523606" w:rsidRPr="00523606" w:rsidRDefault="00523606" w:rsidP="00120490">
            <w:pPr>
              <w:jc w:val="both"/>
            </w:pPr>
            <w:r>
              <w:t>p</w:t>
            </w:r>
            <w:r w:rsidRPr="00523606">
              <w:t>řednáška</w:t>
            </w:r>
          </w:p>
        </w:tc>
      </w:tr>
      <w:tr w:rsidR="00523606" w:rsidTr="00120490">
        <w:tc>
          <w:tcPr>
            <w:tcW w:w="3086" w:type="dxa"/>
            <w:shd w:val="clear" w:color="auto" w:fill="F7CAAC"/>
          </w:tcPr>
          <w:p w:rsidR="00523606" w:rsidRPr="00523606" w:rsidRDefault="00523606" w:rsidP="00120490">
            <w:pPr>
              <w:jc w:val="both"/>
              <w:rPr>
                <w:b/>
              </w:rPr>
            </w:pPr>
            <w:r w:rsidRPr="00523606">
              <w:rPr>
                <w:b/>
              </w:rPr>
              <w:t>Forma způsobu ověření studijních výsledků a další požadavky na studenta</w:t>
            </w:r>
          </w:p>
        </w:tc>
        <w:tc>
          <w:tcPr>
            <w:tcW w:w="6769" w:type="dxa"/>
            <w:gridSpan w:val="7"/>
            <w:tcBorders>
              <w:bottom w:val="nil"/>
            </w:tcBorders>
          </w:tcPr>
          <w:p w:rsidR="00523606" w:rsidRPr="00523606" w:rsidRDefault="00523606" w:rsidP="00120490">
            <w:pPr>
              <w:jc w:val="both"/>
            </w:pPr>
            <w:r w:rsidRPr="00523606">
              <w:t>Způsob zakončení předmětu – zápočet, zkouška</w:t>
            </w:r>
          </w:p>
          <w:p w:rsidR="00523606" w:rsidRPr="00523606" w:rsidRDefault="00523606" w:rsidP="00120490">
            <w:pPr>
              <w:jc w:val="both"/>
            </w:pPr>
            <w:r w:rsidRPr="00523606">
              <w:t>Požadavky na zápočet - vypracování seminární práce dle požadavků vyučujícího.</w:t>
            </w:r>
          </w:p>
          <w:p w:rsidR="00523606" w:rsidRPr="00523606" w:rsidRDefault="00523606" w:rsidP="00120490">
            <w:pPr>
              <w:jc w:val="both"/>
            </w:pPr>
            <w:r w:rsidRPr="00523606">
              <w:t>Požadavky na zkoušku - ústní zkouška v rozsahu znalostí přednášek a základní literatury.</w:t>
            </w:r>
          </w:p>
        </w:tc>
      </w:tr>
      <w:tr w:rsidR="00523606" w:rsidTr="00120490">
        <w:trPr>
          <w:trHeight w:val="182"/>
        </w:trPr>
        <w:tc>
          <w:tcPr>
            <w:tcW w:w="9855" w:type="dxa"/>
            <w:gridSpan w:val="8"/>
            <w:tcBorders>
              <w:top w:val="nil"/>
            </w:tcBorders>
          </w:tcPr>
          <w:p w:rsidR="00523606" w:rsidRPr="00F1465F" w:rsidRDefault="00523606" w:rsidP="00120490">
            <w:pPr>
              <w:jc w:val="both"/>
              <w:rPr>
                <w:sz w:val="16"/>
              </w:rPr>
            </w:pPr>
          </w:p>
        </w:tc>
      </w:tr>
      <w:tr w:rsidR="00523606" w:rsidTr="00120490">
        <w:trPr>
          <w:trHeight w:val="197"/>
        </w:trPr>
        <w:tc>
          <w:tcPr>
            <w:tcW w:w="3086" w:type="dxa"/>
            <w:tcBorders>
              <w:top w:val="nil"/>
            </w:tcBorders>
            <w:shd w:val="clear" w:color="auto" w:fill="F7CAAC"/>
          </w:tcPr>
          <w:p w:rsidR="00523606" w:rsidRPr="00523606" w:rsidRDefault="00523606" w:rsidP="00120490">
            <w:pPr>
              <w:jc w:val="both"/>
              <w:rPr>
                <w:b/>
              </w:rPr>
            </w:pPr>
            <w:r w:rsidRPr="00523606">
              <w:rPr>
                <w:b/>
              </w:rPr>
              <w:t>Garant předmětu</w:t>
            </w:r>
          </w:p>
        </w:tc>
        <w:tc>
          <w:tcPr>
            <w:tcW w:w="6769" w:type="dxa"/>
            <w:gridSpan w:val="7"/>
            <w:tcBorders>
              <w:top w:val="nil"/>
            </w:tcBorders>
          </w:tcPr>
          <w:p w:rsidR="00523606" w:rsidRPr="00523606" w:rsidRDefault="00523606" w:rsidP="00120490">
            <w:pPr>
              <w:jc w:val="both"/>
            </w:pPr>
            <w:r w:rsidRPr="00523606">
              <w:t>Ing. Karel Šatera, Ph.D., MBA</w:t>
            </w:r>
          </w:p>
        </w:tc>
      </w:tr>
      <w:tr w:rsidR="00523606" w:rsidTr="00120490">
        <w:trPr>
          <w:trHeight w:val="243"/>
        </w:trPr>
        <w:tc>
          <w:tcPr>
            <w:tcW w:w="3086" w:type="dxa"/>
            <w:tcBorders>
              <w:top w:val="nil"/>
            </w:tcBorders>
            <w:shd w:val="clear" w:color="auto" w:fill="F7CAAC"/>
          </w:tcPr>
          <w:p w:rsidR="00523606" w:rsidRPr="00523606" w:rsidRDefault="00523606" w:rsidP="00120490">
            <w:pPr>
              <w:jc w:val="both"/>
              <w:rPr>
                <w:b/>
              </w:rPr>
            </w:pPr>
            <w:r w:rsidRPr="00523606">
              <w:rPr>
                <w:b/>
              </w:rPr>
              <w:t>Zapojení garanta do výuky předmětu</w:t>
            </w:r>
          </w:p>
        </w:tc>
        <w:tc>
          <w:tcPr>
            <w:tcW w:w="6769" w:type="dxa"/>
            <w:gridSpan w:val="7"/>
            <w:tcBorders>
              <w:top w:val="nil"/>
            </w:tcBorders>
          </w:tcPr>
          <w:p w:rsidR="00523606" w:rsidRPr="00523606" w:rsidRDefault="00DC4A48" w:rsidP="00DC4A48">
            <w:pPr>
              <w:jc w:val="both"/>
            </w:pPr>
            <w:r w:rsidRPr="00F77CE1">
              <w:t xml:space="preserve">Garant se podílí na přednáškách v rozsahu 100 </w:t>
            </w:r>
            <w:r>
              <w:t>%.</w:t>
            </w:r>
          </w:p>
        </w:tc>
      </w:tr>
      <w:tr w:rsidR="00523606" w:rsidTr="00120490">
        <w:tc>
          <w:tcPr>
            <w:tcW w:w="3086" w:type="dxa"/>
            <w:shd w:val="clear" w:color="auto" w:fill="F7CAAC"/>
          </w:tcPr>
          <w:p w:rsidR="00523606" w:rsidRPr="00523606" w:rsidRDefault="00523606" w:rsidP="00120490">
            <w:pPr>
              <w:jc w:val="both"/>
              <w:rPr>
                <w:b/>
              </w:rPr>
            </w:pPr>
            <w:r w:rsidRPr="00523606">
              <w:rPr>
                <w:b/>
              </w:rPr>
              <w:t>Vyučující</w:t>
            </w:r>
          </w:p>
        </w:tc>
        <w:tc>
          <w:tcPr>
            <w:tcW w:w="6769" w:type="dxa"/>
            <w:gridSpan w:val="7"/>
            <w:tcBorders>
              <w:bottom w:val="nil"/>
            </w:tcBorders>
          </w:tcPr>
          <w:p w:rsidR="00523606" w:rsidRPr="00523606" w:rsidRDefault="00523606" w:rsidP="00120490">
            <w:pPr>
              <w:jc w:val="both"/>
            </w:pPr>
            <w:r w:rsidRPr="00523606">
              <w:t>Ing. Karel Šatera, Ph.D., MBA</w:t>
            </w:r>
            <w:r w:rsidR="00F1465F">
              <w:t xml:space="preserve"> – přednášející (100%)</w:t>
            </w:r>
          </w:p>
        </w:tc>
      </w:tr>
      <w:tr w:rsidR="00523606" w:rsidTr="00120490">
        <w:trPr>
          <w:trHeight w:val="128"/>
        </w:trPr>
        <w:tc>
          <w:tcPr>
            <w:tcW w:w="9855" w:type="dxa"/>
            <w:gridSpan w:val="8"/>
            <w:tcBorders>
              <w:top w:val="nil"/>
            </w:tcBorders>
          </w:tcPr>
          <w:p w:rsidR="00523606" w:rsidRPr="00F1465F" w:rsidRDefault="00523606" w:rsidP="00120490">
            <w:pPr>
              <w:jc w:val="both"/>
              <w:rPr>
                <w:sz w:val="16"/>
              </w:rPr>
            </w:pPr>
          </w:p>
        </w:tc>
      </w:tr>
      <w:tr w:rsidR="00523606" w:rsidTr="00120490">
        <w:tc>
          <w:tcPr>
            <w:tcW w:w="3086" w:type="dxa"/>
            <w:shd w:val="clear" w:color="auto" w:fill="F7CAAC"/>
          </w:tcPr>
          <w:p w:rsidR="00523606" w:rsidRPr="00523606" w:rsidRDefault="00523606" w:rsidP="00120490">
            <w:pPr>
              <w:jc w:val="both"/>
              <w:rPr>
                <w:b/>
              </w:rPr>
            </w:pPr>
            <w:r w:rsidRPr="00523606">
              <w:rPr>
                <w:b/>
              </w:rPr>
              <w:t>Stručná anotace předmětu</w:t>
            </w:r>
          </w:p>
        </w:tc>
        <w:tc>
          <w:tcPr>
            <w:tcW w:w="6769" w:type="dxa"/>
            <w:gridSpan w:val="7"/>
            <w:tcBorders>
              <w:bottom w:val="nil"/>
            </w:tcBorders>
          </w:tcPr>
          <w:p w:rsidR="00523606" w:rsidRPr="00523606" w:rsidRDefault="00523606" w:rsidP="00120490">
            <w:pPr>
              <w:jc w:val="both"/>
            </w:pPr>
          </w:p>
        </w:tc>
      </w:tr>
      <w:tr w:rsidR="00523606" w:rsidTr="00120490">
        <w:trPr>
          <w:trHeight w:val="3938"/>
        </w:trPr>
        <w:tc>
          <w:tcPr>
            <w:tcW w:w="9855" w:type="dxa"/>
            <w:gridSpan w:val="8"/>
            <w:tcBorders>
              <w:top w:val="nil"/>
              <w:bottom w:val="single" w:sz="12" w:space="0" w:color="auto"/>
            </w:tcBorders>
          </w:tcPr>
          <w:p w:rsidR="00523606" w:rsidRPr="00523606" w:rsidRDefault="00523606" w:rsidP="00120490">
            <w:pPr>
              <w:jc w:val="both"/>
            </w:pPr>
            <w:r w:rsidRPr="00523606">
              <w:t>Cílem předmětu je poskytnout studentům přehled analytického rámce pro analýzu zdravotnických systémů. Studenti získají poznatky zejména z oblasti zdravotnických systémů a způsobů financování zdravotní péče. Podstatnou součástí předmětu bude oblast činnosti zdravotních pojišťoven, zaměřena na správní orgány zdravotních pojišťoven, kontrolní mechanismy a revizní činnost, způsoby úhrad: výkonová, kapitační platba, DRG, dohodovací řízení, uzavírání smluv, průřezové studie a jejich analýza. Student, který úspěšně absolvoval předmět, umí vysvětlit specifické způsoby financování zdravotnických zařízení, charakterizovat a posoudit způsoby hodnocení kvality zdravotnické péče. Absolvent předmětu je schopen připravit metodiky pro hodnocení kvality ve zdravotnických zařízeních, vytvářet základní koncepční dokumenty v oblasti financování zdravotnických služeb, zaujímat stanoviska k aktuálním řešeným ekonomickým problémům v rámci institucí zdravotní péče, srozumitelně a přesvědčivě sdělovat odborníkům i laikům informace o současném i budoucím vývoji ve vybraných segmentech zdravotní péče a předkládat vlastní názory na další směřování daných institucí.</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Zdravotnictví ve vztahu k ekonomické teorii, státní zásahy ve zdravotnictví.</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Zdravotnické systémy ve světě a základní trendy reforem v různých zemích.</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Česká republika v rámci EU - důsledky pro systém zdravotního pojištění.</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Veřejné zdravotní pojištění, základní pojmy, definice a fungování systému.</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Léková politika.</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Zdravotní pojišťovny v ČR.</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Financování zdravotnických služeb.</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Formy vlastnictví a ekonomika zdravotnických zařízení.</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Teritoriální síť zdravotnických zařízení, řízená péče.</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Kvalita zdravotní péče a její vyhodnocování.</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Reformy zdravotnictví.</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Strategické řízení ve zdravotnictví.</w:t>
            </w:r>
          </w:p>
        </w:tc>
      </w:tr>
      <w:tr w:rsidR="00523606" w:rsidTr="00120490">
        <w:trPr>
          <w:trHeight w:val="265"/>
        </w:trPr>
        <w:tc>
          <w:tcPr>
            <w:tcW w:w="3653" w:type="dxa"/>
            <w:gridSpan w:val="2"/>
            <w:tcBorders>
              <w:top w:val="nil"/>
            </w:tcBorders>
            <w:shd w:val="clear" w:color="auto" w:fill="F7CAAC"/>
          </w:tcPr>
          <w:p w:rsidR="00523606" w:rsidRPr="00523606" w:rsidRDefault="00523606" w:rsidP="00120490">
            <w:pPr>
              <w:jc w:val="both"/>
            </w:pPr>
            <w:r w:rsidRPr="00523606">
              <w:rPr>
                <w:b/>
              </w:rPr>
              <w:t>Studijní literatura a studijní pomůcky</w:t>
            </w:r>
          </w:p>
        </w:tc>
        <w:tc>
          <w:tcPr>
            <w:tcW w:w="6202" w:type="dxa"/>
            <w:gridSpan w:val="6"/>
            <w:tcBorders>
              <w:top w:val="nil"/>
              <w:bottom w:val="nil"/>
            </w:tcBorders>
          </w:tcPr>
          <w:p w:rsidR="00523606" w:rsidRPr="00523606" w:rsidRDefault="00523606" w:rsidP="00120490">
            <w:pPr>
              <w:jc w:val="both"/>
            </w:pPr>
          </w:p>
        </w:tc>
      </w:tr>
      <w:tr w:rsidR="00523606" w:rsidTr="00120490">
        <w:trPr>
          <w:trHeight w:val="1497"/>
        </w:trPr>
        <w:tc>
          <w:tcPr>
            <w:tcW w:w="9855" w:type="dxa"/>
            <w:gridSpan w:val="8"/>
            <w:tcBorders>
              <w:top w:val="nil"/>
            </w:tcBorders>
          </w:tcPr>
          <w:p w:rsidR="00523606" w:rsidRPr="00523606" w:rsidRDefault="00523606" w:rsidP="00120490">
            <w:pPr>
              <w:jc w:val="both"/>
              <w:rPr>
                <w:b/>
              </w:rPr>
            </w:pPr>
            <w:r w:rsidRPr="00523606">
              <w:rPr>
                <w:b/>
              </w:rPr>
              <w:t>Základní literatura</w:t>
            </w:r>
          </w:p>
          <w:p w:rsidR="00523606" w:rsidRPr="00523606" w:rsidRDefault="00523606" w:rsidP="00120490">
            <w:pPr>
              <w:jc w:val="both"/>
            </w:pPr>
            <w:r w:rsidRPr="00523606">
              <w:rPr>
                <w:caps/>
              </w:rPr>
              <w:t>Česko.</w:t>
            </w:r>
            <w:r w:rsidRPr="00523606">
              <w:t xml:space="preserve"> </w:t>
            </w:r>
            <w:r w:rsidRPr="00523606">
              <w:rPr>
                <w:i/>
              </w:rPr>
              <w:t>Zákon č. 48/1997Sb.o veřejném zdravotním pojištění, ve znění pozdějších předpisů</w:t>
            </w:r>
            <w:r w:rsidRPr="00523606">
              <w:t>. Praha.</w:t>
            </w:r>
          </w:p>
          <w:p w:rsidR="00523606" w:rsidRPr="00523606" w:rsidRDefault="00523606" w:rsidP="00120490">
            <w:pPr>
              <w:jc w:val="both"/>
            </w:pPr>
            <w:r w:rsidRPr="00523606">
              <w:rPr>
                <w:caps/>
              </w:rPr>
              <w:t>Česko.</w:t>
            </w:r>
            <w:r w:rsidRPr="00523606">
              <w:t xml:space="preserve"> </w:t>
            </w:r>
            <w:r w:rsidRPr="00523606">
              <w:rPr>
                <w:i/>
              </w:rPr>
              <w:t>Zákon č. 551/1991 o Všeobecné zdravotní pojišťovně ČR, ve znění pozdějších předpisů</w:t>
            </w:r>
            <w:r w:rsidRPr="00523606">
              <w:t>. Praha.</w:t>
            </w:r>
          </w:p>
          <w:p w:rsidR="00523606" w:rsidRPr="00523606" w:rsidRDefault="00523606" w:rsidP="00120490">
            <w:pPr>
              <w:tabs>
                <w:tab w:val="left" w:pos="3285"/>
              </w:tabs>
              <w:jc w:val="both"/>
            </w:pPr>
            <w:r w:rsidRPr="00523606">
              <w:rPr>
                <w:caps/>
              </w:rPr>
              <w:t>Česko.</w:t>
            </w:r>
            <w:r w:rsidRPr="00523606">
              <w:t xml:space="preserve"> </w:t>
            </w:r>
            <w:r w:rsidRPr="00523606">
              <w:rPr>
                <w:i/>
              </w:rPr>
              <w:t xml:space="preserve">Zákon č. 280/92 Sb., o resortních oborových, podnikových a dalších zdravotních pojišťovnách, ve znění pozdějších předpisů. </w:t>
            </w:r>
            <w:r w:rsidRPr="00523606">
              <w:t>Praha.</w:t>
            </w:r>
          </w:p>
          <w:p w:rsidR="00523606" w:rsidRPr="00523606" w:rsidRDefault="00523606" w:rsidP="00120490">
            <w:pPr>
              <w:jc w:val="both"/>
            </w:pPr>
            <w:r w:rsidRPr="00523606">
              <w:rPr>
                <w:caps/>
              </w:rPr>
              <w:t>Česko.</w:t>
            </w:r>
            <w:r w:rsidRPr="00523606">
              <w:t xml:space="preserve"> </w:t>
            </w:r>
            <w:r w:rsidRPr="00523606">
              <w:rPr>
                <w:i/>
              </w:rPr>
              <w:t>Zákon č. 592/1992Sb. o pojistném na všeo</w:t>
            </w:r>
            <w:r w:rsidR="00F1465F">
              <w:rPr>
                <w:i/>
              </w:rPr>
              <w:t>becné zdravotní pojištění</w:t>
            </w:r>
            <w:r w:rsidRPr="00523606">
              <w:rPr>
                <w:i/>
              </w:rPr>
              <w:t xml:space="preserve"> ve znění pozdějších předpisů. </w:t>
            </w:r>
            <w:r w:rsidRPr="00523606">
              <w:t>Praha.</w:t>
            </w:r>
          </w:p>
          <w:p w:rsidR="00523606" w:rsidRPr="00523606" w:rsidRDefault="00523606" w:rsidP="00120490">
            <w:pPr>
              <w:jc w:val="both"/>
            </w:pPr>
            <w:r w:rsidRPr="00523606">
              <w:rPr>
                <w:caps/>
              </w:rPr>
              <w:t>Šatera</w:t>
            </w:r>
            <w:r w:rsidRPr="00523606">
              <w:t xml:space="preserve">, K. </w:t>
            </w:r>
            <w:r w:rsidRPr="00523606">
              <w:rPr>
                <w:i/>
              </w:rPr>
              <w:t>Zdravotní pojištění a ekonomika</w:t>
            </w:r>
            <w:r w:rsidRPr="00523606">
              <w:t>. Zlín, 2012. ISBN 978-80-7454-135-3.</w:t>
            </w:r>
          </w:p>
          <w:p w:rsidR="00523606" w:rsidRPr="00523606" w:rsidRDefault="00523606" w:rsidP="00120490">
            <w:pPr>
              <w:jc w:val="both"/>
            </w:pPr>
            <w:r w:rsidRPr="00523606">
              <w:rPr>
                <w:caps/>
              </w:rPr>
              <w:t>Šatera</w:t>
            </w:r>
            <w:r w:rsidRPr="00523606">
              <w:t xml:space="preserve">, K. </w:t>
            </w:r>
            <w:r w:rsidRPr="00523606">
              <w:rPr>
                <w:i/>
              </w:rPr>
              <w:t>Zdravotní systémy.</w:t>
            </w:r>
            <w:r w:rsidRPr="00523606">
              <w:t xml:space="preserve"> GEORG: Žilina, 2013. ISBN 978-80-8154-032-5. </w:t>
            </w:r>
          </w:p>
          <w:p w:rsidR="00523606" w:rsidRPr="00523606" w:rsidRDefault="00523606" w:rsidP="00120490">
            <w:pPr>
              <w:jc w:val="both"/>
              <w:rPr>
                <w:b/>
              </w:rPr>
            </w:pPr>
            <w:r w:rsidRPr="00523606">
              <w:rPr>
                <w:b/>
              </w:rPr>
              <w:t xml:space="preserve">Doporučená literatura </w:t>
            </w:r>
          </w:p>
          <w:p w:rsidR="00523606" w:rsidRPr="00523606" w:rsidRDefault="00523606" w:rsidP="00120490">
            <w:pPr>
              <w:jc w:val="both"/>
            </w:pPr>
            <w:r w:rsidRPr="00523606">
              <w:t xml:space="preserve">REKTOŘÍK, J. a kol. </w:t>
            </w:r>
            <w:r w:rsidRPr="00523606">
              <w:rPr>
                <w:i/>
              </w:rPr>
              <w:t>Ekonomika a řízení odvětví veřejného sektoru</w:t>
            </w:r>
            <w:r w:rsidRPr="00523606">
              <w:t xml:space="preserve">. Praha: Ekopress, 2007. ISBN 978-80-86929-29-3. </w:t>
            </w:r>
          </w:p>
          <w:p w:rsidR="00523606" w:rsidRPr="00523606" w:rsidRDefault="00523606" w:rsidP="00120490">
            <w:pPr>
              <w:jc w:val="both"/>
            </w:pPr>
            <w:r w:rsidRPr="00523606">
              <w:rPr>
                <w:caps/>
              </w:rPr>
              <w:t>Feldstei</w:t>
            </w:r>
            <w:r w:rsidR="00F1465F">
              <w:t>N</w:t>
            </w:r>
            <w:r w:rsidRPr="00523606">
              <w:t xml:space="preserve">, P. J. </w:t>
            </w:r>
            <w:r w:rsidRPr="00523606">
              <w:rPr>
                <w:i/>
              </w:rPr>
              <w:t>Health care economics</w:t>
            </w:r>
            <w:r w:rsidRPr="00523606">
              <w:t>. Clinton Park: Delmar, 2002. ISBN 0-7668-0699-5.</w:t>
            </w:r>
          </w:p>
        </w:tc>
      </w:tr>
      <w:tr w:rsidR="00523606"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23606" w:rsidRPr="00523606" w:rsidRDefault="00523606" w:rsidP="00120490">
            <w:pPr>
              <w:jc w:val="center"/>
              <w:rPr>
                <w:b/>
              </w:rPr>
            </w:pPr>
            <w:r w:rsidRPr="00523606">
              <w:rPr>
                <w:b/>
              </w:rPr>
              <w:t>Informace ke kombinované nebo distanční formě</w:t>
            </w:r>
          </w:p>
        </w:tc>
      </w:tr>
      <w:tr w:rsidR="00523606" w:rsidTr="00120490">
        <w:tc>
          <w:tcPr>
            <w:tcW w:w="4787" w:type="dxa"/>
            <w:gridSpan w:val="3"/>
            <w:tcBorders>
              <w:top w:val="single" w:sz="2" w:space="0" w:color="auto"/>
            </w:tcBorders>
            <w:shd w:val="clear" w:color="auto" w:fill="F7CAAC"/>
          </w:tcPr>
          <w:p w:rsidR="00523606" w:rsidRPr="00523606" w:rsidRDefault="00523606" w:rsidP="00120490">
            <w:pPr>
              <w:jc w:val="both"/>
            </w:pPr>
            <w:r w:rsidRPr="00523606">
              <w:rPr>
                <w:b/>
              </w:rPr>
              <w:t>Rozsah konzultací (soustředění)</w:t>
            </w:r>
          </w:p>
        </w:tc>
        <w:tc>
          <w:tcPr>
            <w:tcW w:w="889" w:type="dxa"/>
            <w:tcBorders>
              <w:top w:val="single" w:sz="2" w:space="0" w:color="auto"/>
            </w:tcBorders>
          </w:tcPr>
          <w:p w:rsidR="00523606" w:rsidRPr="00523606" w:rsidRDefault="00523606" w:rsidP="00120490">
            <w:pPr>
              <w:jc w:val="both"/>
            </w:pPr>
            <w:r w:rsidRPr="00523606">
              <w:t>10</w:t>
            </w:r>
          </w:p>
        </w:tc>
        <w:tc>
          <w:tcPr>
            <w:tcW w:w="4179" w:type="dxa"/>
            <w:gridSpan w:val="4"/>
            <w:tcBorders>
              <w:top w:val="single" w:sz="2" w:space="0" w:color="auto"/>
            </w:tcBorders>
            <w:shd w:val="clear" w:color="auto" w:fill="F7CAAC"/>
          </w:tcPr>
          <w:p w:rsidR="00523606" w:rsidRPr="00523606" w:rsidRDefault="00523606" w:rsidP="00120490">
            <w:pPr>
              <w:jc w:val="both"/>
              <w:rPr>
                <w:b/>
              </w:rPr>
            </w:pPr>
            <w:r w:rsidRPr="00523606">
              <w:rPr>
                <w:b/>
              </w:rPr>
              <w:t xml:space="preserve">hodin </w:t>
            </w:r>
          </w:p>
        </w:tc>
      </w:tr>
      <w:tr w:rsidR="00523606" w:rsidTr="00120490">
        <w:tc>
          <w:tcPr>
            <w:tcW w:w="9855" w:type="dxa"/>
            <w:gridSpan w:val="8"/>
            <w:shd w:val="clear" w:color="auto" w:fill="F7CAAC"/>
          </w:tcPr>
          <w:p w:rsidR="00523606" w:rsidRPr="00523606" w:rsidRDefault="00523606" w:rsidP="00120490">
            <w:pPr>
              <w:jc w:val="both"/>
              <w:rPr>
                <w:b/>
              </w:rPr>
            </w:pPr>
            <w:r w:rsidRPr="00523606">
              <w:rPr>
                <w:b/>
              </w:rPr>
              <w:t>Informace o způsobu kontaktu s vyučujícím</w:t>
            </w:r>
          </w:p>
        </w:tc>
      </w:tr>
      <w:tr w:rsidR="00523606" w:rsidTr="00120490">
        <w:trPr>
          <w:trHeight w:val="757"/>
        </w:trPr>
        <w:tc>
          <w:tcPr>
            <w:tcW w:w="9855" w:type="dxa"/>
            <w:gridSpan w:val="8"/>
          </w:tcPr>
          <w:p w:rsidR="00523606" w:rsidRPr="00523606" w:rsidRDefault="00523606" w:rsidP="00120490">
            <w:pPr>
              <w:jc w:val="both"/>
            </w:pPr>
            <w:r w:rsidRPr="0052360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523606" w:rsidTr="00120490">
        <w:tc>
          <w:tcPr>
            <w:tcW w:w="9855" w:type="dxa"/>
            <w:gridSpan w:val="8"/>
            <w:tcBorders>
              <w:bottom w:val="double" w:sz="4" w:space="0" w:color="auto"/>
            </w:tcBorders>
            <w:shd w:val="clear" w:color="auto" w:fill="BDD6EE"/>
          </w:tcPr>
          <w:p w:rsidR="00523606" w:rsidRDefault="00523606" w:rsidP="00120490">
            <w:pPr>
              <w:jc w:val="both"/>
              <w:rPr>
                <w:b/>
                <w:sz w:val="28"/>
              </w:rPr>
            </w:pPr>
            <w:r>
              <w:lastRenderedPageBreak/>
              <w:br w:type="page"/>
            </w:r>
            <w:r>
              <w:rPr>
                <w:b/>
                <w:sz w:val="28"/>
              </w:rPr>
              <w:t>B-III – Charakteristika studijního předmětu</w:t>
            </w:r>
          </w:p>
        </w:tc>
      </w:tr>
      <w:tr w:rsidR="00523606" w:rsidTr="00120490">
        <w:tc>
          <w:tcPr>
            <w:tcW w:w="3086" w:type="dxa"/>
            <w:tcBorders>
              <w:top w:val="double" w:sz="4" w:space="0" w:color="auto"/>
            </w:tcBorders>
            <w:shd w:val="clear" w:color="auto" w:fill="F7CAAC"/>
          </w:tcPr>
          <w:p w:rsidR="00523606" w:rsidRPr="00523606" w:rsidRDefault="00523606" w:rsidP="00120490">
            <w:pPr>
              <w:jc w:val="both"/>
              <w:rPr>
                <w:b/>
              </w:rPr>
            </w:pPr>
            <w:r w:rsidRPr="00523606">
              <w:rPr>
                <w:b/>
              </w:rPr>
              <w:t>Název studijního předmětu</w:t>
            </w:r>
          </w:p>
        </w:tc>
        <w:tc>
          <w:tcPr>
            <w:tcW w:w="6769" w:type="dxa"/>
            <w:gridSpan w:val="7"/>
            <w:tcBorders>
              <w:top w:val="double" w:sz="4" w:space="0" w:color="auto"/>
            </w:tcBorders>
          </w:tcPr>
          <w:p w:rsidR="00523606" w:rsidRPr="00523606" w:rsidRDefault="00523606" w:rsidP="00120490">
            <w:pPr>
              <w:jc w:val="both"/>
            </w:pPr>
            <w:r w:rsidRPr="00523606">
              <w:t>Řízení domácí a chronické péče</w:t>
            </w:r>
          </w:p>
        </w:tc>
      </w:tr>
      <w:tr w:rsidR="00523606" w:rsidTr="00120490">
        <w:tc>
          <w:tcPr>
            <w:tcW w:w="3086" w:type="dxa"/>
            <w:shd w:val="clear" w:color="auto" w:fill="F7CAAC"/>
          </w:tcPr>
          <w:p w:rsidR="00523606" w:rsidRPr="00523606" w:rsidRDefault="00523606" w:rsidP="00120490">
            <w:pPr>
              <w:jc w:val="both"/>
              <w:rPr>
                <w:b/>
              </w:rPr>
            </w:pPr>
            <w:r w:rsidRPr="00523606">
              <w:rPr>
                <w:b/>
              </w:rPr>
              <w:t>Typ předmětu</w:t>
            </w:r>
          </w:p>
        </w:tc>
        <w:tc>
          <w:tcPr>
            <w:tcW w:w="3406" w:type="dxa"/>
            <w:gridSpan w:val="4"/>
          </w:tcPr>
          <w:p w:rsidR="00523606" w:rsidRPr="00523606" w:rsidRDefault="00F1465F" w:rsidP="005A1F79">
            <w:pPr>
              <w:jc w:val="both"/>
            </w:pPr>
            <w:r>
              <w:t>p</w:t>
            </w:r>
            <w:r w:rsidR="00523606" w:rsidRPr="00523606">
              <w:t>ovinný „P“</w:t>
            </w:r>
          </w:p>
        </w:tc>
        <w:tc>
          <w:tcPr>
            <w:tcW w:w="2695" w:type="dxa"/>
            <w:gridSpan w:val="2"/>
            <w:shd w:val="clear" w:color="auto" w:fill="F7CAAC"/>
          </w:tcPr>
          <w:p w:rsidR="00523606" w:rsidRPr="00523606" w:rsidRDefault="00523606" w:rsidP="00120490">
            <w:pPr>
              <w:jc w:val="both"/>
            </w:pPr>
            <w:r w:rsidRPr="00523606">
              <w:rPr>
                <w:b/>
              </w:rPr>
              <w:t>doporučený ročník / semestr</w:t>
            </w:r>
          </w:p>
        </w:tc>
        <w:tc>
          <w:tcPr>
            <w:tcW w:w="668" w:type="dxa"/>
          </w:tcPr>
          <w:p w:rsidR="00523606" w:rsidRPr="00523606" w:rsidRDefault="00523606" w:rsidP="00120490">
            <w:pPr>
              <w:jc w:val="both"/>
            </w:pPr>
            <w:r w:rsidRPr="00523606">
              <w:t>1/L</w:t>
            </w:r>
          </w:p>
        </w:tc>
      </w:tr>
      <w:tr w:rsidR="00523606" w:rsidTr="00120490">
        <w:tc>
          <w:tcPr>
            <w:tcW w:w="3086" w:type="dxa"/>
            <w:shd w:val="clear" w:color="auto" w:fill="F7CAAC"/>
          </w:tcPr>
          <w:p w:rsidR="00523606" w:rsidRPr="00523606" w:rsidRDefault="00523606" w:rsidP="00120490">
            <w:pPr>
              <w:jc w:val="both"/>
              <w:rPr>
                <w:b/>
              </w:rPr>
            </w:pPr>
            <w:r w:rsidRPr="00523606">
              <w:rPr>
                <w:b/>
              </w:rPr>
              <w:t>Rozsah studijního předmětu</w:t>
            </w:r>
          </w:p>
        </w:tc>
        <w:tc>
          <w:tcPr>
            <w:tcW w:w="1701" w:type="dxa"/>
            <w:gridSpan w:val="2"/>
          </w:tcPr>
          <w:p w:rsidR="00523606" w:rsidRPr="00523606" w:rsidRDefault="00523606" w:rsidP="00120490">
            <w:pPr>
              <w:jc w:val="both"/>
            </w:pPr>
            <w:r w:rsidRPr="00523606">
              <w:t xml:space="preserve">39c </w:t>
            </w:r>
          </w:p>
        </w:tc>
        <w:tc>
          <w:tcPr>
            <w:tcW w:w="889" w:type="dxa"/>
            <w:shd w:val="clear" w:color="auto" w:fill="F7CAAC"/>
          </w:tcPr>
          <w:p w:rsidR="00523606" w:rsidRPr="00523606" w:rsidRDefault="00523606" w:rsidP="00120490">
            <w:pPr>
              <w:jc w:val="both"/>
              <w:rPr>
                <w:b/>
              </w:rPr>
            </w:pPr>
            <w:r w:rsidRPr="00523606">
              <w:rPr>
                <w:b/>
              </w:rPr>
              <w:t xml:space="preserve">hod. </w:t>
            </w:r>
          </w:p>
        </w:tc>
        <w:tc>
          <w:tcPr>
            <w:tcW w:w="816" w:type="dxa"/>
          </w:tcPr>
          <w:p w:rsidR="00523606" w:rsidRPr="00523606" w:rsidRDefault="00523606" w:rsidP="00120490">
            <w:pPr>
              <w:jc w:val="both"/>
            </w:pPr>
            <w:r w:rsidRPr="00523606">
              <w:t>39</w:t>
            </w:r>
          </w:p>
        </w:tc>
        <w:tc>
          <w:tcPr>
            <w:tcW w:w="2156" w:type="dxa"/>
            <w:shd w:val="clear" w:color="auto" w:fill="F7CAAC"/>
          </w:tcPr>
          <w:p w:rsidR="00523606" w:rsidRPr="00523606" w:rsidRDefault="00523606" w:rsidP="00120490">
            <w:pPr>
              <w:jc w:val="both"/>
              <w:rPr>
                <w:b/>
              </w:rPr>
            </w:pPr>
            <w:r w:rsidRPr="00523606">
              <w:rPr>
                <w:b/>
              </w:rPr>
              <w:t>kreditů</w:t>
            </w:r>
          </w:p>
        </w:tc>
        <w:tc>
          <w:tcPr>
            <w:tcW w:w="1207" w:type="dxa"/>
            <w:gridSpan w:val="2"/>
          </w:tcPr>
          <w:p w:rsidR="00523606" w:rsidRPr="00523606" w:rsidRDefault="00523606" w:rsidP="00120490">
            <w:pPr>
              <w:jc w:val="both"/>
            </w:pPr>
            <w:r w:rsidRPr="00523606">
              <w:t>4</w:t>
            </w:r>
          </w:p>
        </w:tc>
      </w:tr>
      <w:tr w:rsidR="00523606" w:rsidTr="00120490">
        <w:tc>
          <w:tcPr>
            <w:tcW w:w="3086" w:type="dxa"/>
            <w:shd w:val="clear" w:color="auto" w:fill="F7CAAC"/>
          </w:tcPr>
          <w:p w:rsidR="00523606" w:rsidRPr="00523606" w:rsidRDefault="00523606" w:rsidP="00120490">
            <w:pPr>
              <w:jc w:val="both"/>
              <w:rPr>
                <w:b/>
              </w:rPr>
            </w:pPr>
            <w:r w:rsidRPr="00523606">
              <w:rPr>
                <w:b/>
              </w:rPr>
              <w:t>Prerekvizity, korekvizity, ekvivalence</w:t>
            </w:r>
          </w:p>
        </w:tc>
        <w:tc>
          <w:tcPr>
            <w:tcW w:w="6769" w:type="dxa"/>
            <w:gridSpan w:val="7"/>
          </w:tcPr>
          <w:p w:rsidR="00523606" w:rsidRPr="00523606" w:rsidRDefault="00523606" w:rsidP="00120490">
            <w:pPr>
              <w:jc w:val="both"/>
            </w:pPr>
          </w:p>
        </w:tc>
      </w:tr>
      <w:tr w:rsidR="00523606" w:rsidTr="00120490">
        <w:tc>
          <w:tcPr>
            <w:tcW w:w="3086" w:type="dxa"/>
            <w:shd w:val="clear" w:color="auto" w:fill="F7CAAC"/>
          </w:tcPr>
          <w:p w:rsidR="00523606" w:rsidRPr="00523606" w:rsidRDefault="00523606" w:rsidP="00120490">
            <w:pPr>
              <w:jc w:val="both"/>
              <w:rPr>
                <w:b/>
              </w:rPr>
            </w:pPr>
            <w:r w:rsidRPr="00523606">
              <w:rPr>
                <w:b/>
              </w:rPr>
              <w:t>Způsob ověření studijních výsledků</w:t>
            </w:r>
          </w:p>
        </w:tc>
        <w:tc>
          <w:tcPr>
            <w:tcW w:w="3406" w:type="dxa"/>
            <w:gridSpan w:val="4"/>
          </w:tcPr>
          <w:p w:rsidR="00523606" w:rsidRPr="00523606" w:rsidRDefault="00523606" w:rsidP="00120490">
            <w:pPr>
              <w:jc w:val="both"/>
            </w:pPr>
            <w:r>
              <w:t>k</w:t>
            </w:r>
            <w:r w:rsidRPr="00523606">
              <w:t>lasifikovaný zápočet</w:t>
            </w:r>
          </w:p>
        </w:tc>
        <w:tc>
          <w:tcPr>
            <w:tcW w:w="2156" w:type="dxa"/>
            <w:shd w:val="clear" w:color="auto" w:fill="F7CAAC"/>
          </w:tcPr>
          <w:p w:rsidR="00523606" w:rsidRPr="00523606" w:rsidRDefault="00523606" w:rsidP="00120490">
            <w:pPr>
              <w:jc w:val="both"/>
              <w:rPr>
                <w:b/>
              </w:rPr>
            </w:pPr>
            <w:r w:rsidRPr="00523606">
              <w:rPr>
                <w:b/>
              </w:rPr>
              <w:t>Forma výuky</w:t>
            </w:r>
          </w:p>
        </w:tc>
        <w:tc>
          <w:tcPr>
            <w:tcW w:w="1207" w:type="dxa"/>
            <w:gridSpan w:val="2"/>
          </w:tcPr>
          <w:p w:rsidR="00523606" w:rsidRPr="00523606" w:rsidRDefault="00523606" w:rsidP="00120490">
            <w:pPr>
              <w:jc w:val="both"/>
            </w:pPr>
            <w:r>
              <w:t>c</w:t>
            </w:r>
            <w:r w:rsidRPr="00523606">
              <w:t>vičení</w:t>
            </w:r>
          </w:p>
        </w:tc>
      </w:tr>
      <w:tr w:rsidR="00523606" w:rsidTr="00120490">
        <w:tc>
          <w:tcPr>
            <w:tcW w:w="3086" w:type="dxa"/>
            <w:shd w:val="clear" w:color="auto" w:fill="F7CAAC"/>
          </w:tcPr>
          <w:p w:rsidR="00523606" w:rsidRPr="00523606" w:rsidRDefault="00523606" w:rsidP="00120490">
            <w:pPr>
              <w:jc w:val="both"/>
              <w:rPr>
                <w:b/>
              </w:rPr>
            </w:pPr>
            <w:r w:rsidRPr="00523606">
              <w:rPr>
                <w:b/>
              </w:rPr>
              <w:t>Forma způsobu ověření studijních výsledků a další požadavky na studenta</w:t>
            </w:r>
          </w:p>
        </w:tc>
        <w:tc>
          <w:tcPr>
            <w:tcW w:w="6769" w:type="dxa"/>
            <w:gridSpan w:val="7"/>
            <w:tcBorders>
              <w:bottom w:val="nil"/>
            </w:tcBorders>
          </w:tcPr>
          <w:p w:rsidR="00523606" w:rsidRPr="00523606" w:rsidRDefault="00523606" w:rsidP="00120490">
            <w:pPr>
              <w:jc w:val="both"/>
            </w:pPr>
            <w:r w:rsidRPr="00523606">
              <w:t xml:space="preserve">Způsob zakončení předmětu – klasifikovaný zápočet </w:t>
            </w:r>
          </w:p>
          <w:p w:rsidR="00523606" w:rsidRPr="00523606" w:rsidRDefault="00523606" w:rsidP="00120490">
            <w:pPr>
              <w:jc w:val="both"/>
            </w:pPr>
            <w:r w:rsidRPr="00523606">
              <w:t>Požadavky na klasifikovaný zápočet - vypracování seminární práce dle požadavků vyučujícího, ústní zkouška.</w:t>
            </w:r>
          </w:p>
        </w:tc>
      </w:tr>
      <w:tr w:rsidR="00523606" w:rsidTr="00120490">
        <w:trPr>
          <w:trHeight w:val="70"/>
        </w:trPr>
        <w:tc>
          <w:tcPr>
            <w:tcW w:w="9855" w:type="dxa"/>
            <w:gridSpan w:val="8"/>
            <w:tcBorders>
              <w:top w:val="nil"/>
            </w:tcBorders>
          </w:tcPr>
          <w:p w:rsidR="00523606" w:rsidRPr="00523606" w:rsidRDefault="00523606" w:rsidP="00120490">
            <w:pPr>
              <w:jc w:val="both"/>
            </w:pPr>
            <w:r w:rsidRPr="00523606">
              <w:t xml:space="preserve"> </w:t>
            </w:r>
          </w:p>
        </w:tc>
      </w:tr>
      <w:tr w:rsidR="00523606" w:rsidTr="00120490">
        <w:trPr>
          <w:trHeight w:val="197"/>
        </w:trPr>
        <w:tc>
          <w:tcPr>
            <w:tcW w:w="3086" w:type="dxa"/>
            <w:tcBorders>
              <w:top w:val="nil"/>
            </w:tcBorders>
            <w:shd w:val="clear" w:color="auto" w:fill="F7CAAC"/>
          </w:tcPr>
          <w:p w:rsidR="00523606" w:rsidRPr="00523606" w:rsidRDefault="00523606" w:rsidP="00120490">
            <w:pPr>
              <w:jc w:val="both"/>
              <w:rPr>
                <w:b/>
              </w:rPr>
            </w:pPr>
            <w:r w:rsidRPr="00523606">
              <w:rPr>
                <w:b/>
              </w:rPr>
              <w:t>Garant předmětu</w:t>
            </w:r>
          </w:p>
        </w:tc>
        <w:tc>
          <w:tcPr>
            <w:tcW w:w="6769" w:type="dxa"/>
            <w:gridSpan w:val="7"/>
            <w:tcBorders>
              <w:top w:val="nil"/>
            </w:tcBorders>
          </w:tcPr>
          <w:p w:rsidR="00523606" w:rsidRPr="00523606" w:rsidRDefault="00AA3EB6" w:rsidP="00120490">
            <w:pPr>
              <w:jc w:val="both"/>
            </w:pPr>
            <w:r>
              <w:t>PhDr. Mgr. Petr Snopek, PhD.</w:t>
            </w:r>
          </w:p>
        </w:tc>
      </w:tr>
      <w:tr w:rsidR="00523606" w:rsidTr="00120490">
        <w:trPr>
          <w:trHeight w:val="243"/>
        </w:trPr>
        <w:tc>
          <w:tcPr>
            <w:tcW w:w="3086" w:type="dxa"/>
            <w:tcBorders>
              <w:top w:val="nil"/>
            </w:tcBorders>
            <w:shd w:val="clear" w:color="auto" w:fill="F7CAAC"/>
          </w:tcPr>
          <w:p w:rsidR="00523606" w:rsidRPr="00523606" w:rsidRDefault="00523606" w:rsidP="00120490">
            <w:pPr>
              <w:jc w:val="both"/>
              <w:rPr>
                <w:b/>
              </w:rPr>
            </w:pPr>
            <w:r w:rsidRPr="00523606">
              <w:rPr>
                <w:b/>
              </w:rPr>
              <w:t>Zapojení garanta do výuky předmětu</w:t>
            </w:r>
          </w:p>
        </w:tc>
        <w:tc>
          <w:tcPr>
            <w:tcW w:w="6769" w:type="dxa"/>
            <w:gridSpan w:val="7"/>
            <w:tcBorders>
              <w:top w:val="nil"/>
            </w:tcBorders>
          </w:tcPr>
          <w:p w:rsidR="00523606" w:rsidRPr="00523606" w:rsidRDefault="00DC4A48" w:rsidP="002035C4">
            <w:pPr>
              <w:jc w:val="both"/>
            </w:pPr>
            <w:r w:rsidRPr="00F77CE1">
              <w:t xml:space="preserve">Garant se podílí na </w:t>
            </w:r>
            <w:r w:rsidR="002035C4">
              <w:t xml:space="preserve">vedení cvičení </w:t>
            </w:r>
            <w:r w:rsidRPr="00F77CE1">
              <w:t xml:space="preserve">v rozsahu </w:t>
            </w:r>
            <w:r w:rsidR="002035C4">
              <w:t>100 %.</w:t>
            </w:r>
          </w:p>
        </w:tc>
      </w:tr>
      <w:tr w:rsidR="00523606" w:rsidTr="00120490">
        <w:tc>
          <w:tcPr>
            <w:tcW w:w="3086" w:type="dxa"/>
            <w:shd w:val="clear" w:color="auto" w:fill="F7CAAC"/>
          </w:tcPr>
          <w:p w:rsidR="00523606" w:rsidRPr="00523606" w:rsidRDefault="00523606" w:rsidP="00120490">
            <w:pPr>
              <w:jc w:val="both"/>
              <w:rPr>
                <w:b/>
              </w:rPr>
            </w:pPr>
            <w:r w:rsidRPr="00523606">
              <w:rPr>
                <w:b/>
              </w:rPr>
              <w:t>Vyučující</w:t>
            </w:r>
          </w:p>
        </w:tc>
        <w:tc>
          <w:tcPr>
            <w:tcW w:w="6769" w:type="dxa"/>
            <w:gridSpan w:val="7"/>
            <w:tcBorders>
              <w:bottom w:val="nil"/>
            </w:tcBorders>
          </w:tcPr>
          <w:p w:rsidR="00523606" w:rsidRPr="00523606" w:rsidRDefault="00AA3EB6">
            <w:pPr>
              <w:jc w:val="both"/>
            </w:pPr>
            <w:r>
              <w:t xml:space="preserve">PhDr. Mgr. Petr Snopek, PhD. </w:t>
            </w:r>
            <w:r w:rsidR="008E5AFF" w:rsidRPr="0065394C">
              <w:t xml:space="preserve">– </w:t>
            </w:r>
            <w:r w:rsidR="008E5AFF">
              <w:t>cvičení</w:t>
            </w:r>
            <w:r w:rsidR="008E5AFF" w:rsidRPr="0065394C">
              <w:t xml:space="preserve"> </w:t>
            </w:r>
            <w:r w:rsidR="00523606" w:rsidRPr="00523606">
              <w:t>(100%)</w:t>
            </w:r>
          </w:p>
        </w:tc>
      </w:tr>
      <w:tr w:rsidR="00523606" w:rsidTr="00120490">
        <w:trPr>
          <w:trHeight w:val="218"/>
        </w:trPr>
        <w:tc>
          <w:tcPr>
            <w:tcW w:w="9855" w:type="dxa"/>
            <w:gridSpan w:val="8"/>
            <w:tcBorders>
              <w:top w:val="nil"/>
            </w:tcBorders>
          </w:tcPr>
          <w:p w:rsidR="00523606" w:rsidRPr="00523606" w:rsidRDefault="00523606" w:rsidP="00120490">
            <w:pPr>
              <w:jc w:val="both"/>
            </w:pPr>
          </w:p>
        </w:tc>
      </w:tr>
      <w:tr w:rsidR="00523606" w:rsidTr="00120490">
        <w:tc>
          <w:tcPr>
            <w:tcW w:w="3086" w:type="dxa"/>
            <w:shd w:val="clear" w:color="auto" w:fill="F7CAAC"/>
          </w:tcPr>
          <w:p w:rsidR="00523606" w:rsidRPr="00523606" w:rsidRDefault="00523606" w:rsidP="00120490">
            <w:pPr>
              <w:jc w:val="both"/>
              <w:rPr>
                <w:b/>
              </w:rPr>
            </w:pPr>
            <w:r w:rsidRPr="00523606">
              <w:rPr>
                <w:b/>
              </w:rPr>
              <w:t>Stručná anotace předmětu</w:t>
            </w:r>
          </w:p>
        </w:tc>
        <w:tc>
          <w:tcPr>
            <w:tcW w:w="6769" w:type="dxa"/>
            <w:gridSpan w:val="7"/>
            <w:tcBorders>
              <w:bottom w:val="nil"/>
            </w:tcBorders>
          </w:tcPr>
          <w:p w:rsidR="00523606" w:rsidRPr="00523606" w:rsidRDefault="00523606" w:rsidP="00120490">
            <w:pPr>
              <w:jc w:val="both"/>
            </w:pPr>
          </w:p>
        </w:tc>
      </w:tr>
      <w:tr w:rsidR="00523606" w:rsidTr="00120490">
        <w:trPr>
          <w:trHeight w:val="3123"/>
        </w:trPr>
        <w:tc>
          <w:tcPr>
            <w:tcW w:w="9855" w:type="dxa"/>
            <w:gridSpan w:val="8"/>
            <w:tcBorders>
              <w:top w:val="nil"/>
              <w:bottom w:val="single" w:sz="12" w:space="0" w:color="auto"/>
            </w:tcBorders>
          </w:tcPr>
          <w:p w:rsidR="00523606" w:rsidRPr="00523606" w:rsidRDefault="00523606" w:rsidP="00120490">
            <w:pPr>
              <w:jc w:val="both"/>
            </w:pPr>
            <w:r w:rsidRPr="00523606">
              <w:t xml:space="preserve">Cílem předmětu je získání znalostí o odborných kompetencích a odpovědnosti personálu v oblastech domácí, paliativní (terminální) a chronické péče. Absolvent se naučí orientovat v efektivní ošetřovatelské diagnostice a metodice ošetřovatelského procesu těchto stavů. Pozná potřeby člověka pod zorným úhlem domácí péče. Získá vědomosti </w:t>
            </w:r>
            <w:r w:rsidRPr="00523606">
              <w:br/>
              <w:t>o pečovatelských organizacích a principech domácí péče. Studenti se seznámí s vybranými okruhy teorie a praxe poskytování domácí, paliativní a chronické péče v systému mezinárodních standardů. Praxe bude probíhat na pracovištích a v organizacích, zabývajících se touto péčí (hospicová, dlouhodobá/následná a rehabilitační a domácí péče). </w:t>
            </w:r>
          </w:p>
          <w:p w:rsidR="00523606" w:rsidRPr="00523606" w:rsidRDefault="00523606" w:rsidP="000E1096">
            <w:pPr>
              <w:pStyle w:val="Odstavecseseznamem"/>
              <w:numPr>
                <w:ilvl w:val="0"/>
                <w:numId w:val="17"/>
              </w:numPr>
              <w:spacing w:after="0" w:line="240" w:lineRule="auto"/>
              <w:ind w:left="322" w:hanging="284"/>
              <w:jc w:val="both"/>
              <w:rPr>
                <w:rFonts w:ascii="Times New Roman" w:hAnsi="Times New Roman"/>
                <w:sz w:val="20"/>
                <w:szCs w:val="20"/>
              </w:rPr>
            </w:pPr>
            <w:r w:rsidRPr="00523606">
              <w:rPr>
                <w:rFonts w:ascii="Times New Roman" w:hAnsi="Times New Roman"/>
                <w:sz w:val="20"/>
                <w:szCs w:val="20"/>
              </w:rPr>
              <w:t>Základy problematiky dlouhodobé, následné, rehabilitační péče, péče paliativní a terminálních stavů.</w:t>
            </w:r>
          </w:p>
          <w:p w:rsidR="00523606" w:rsidRPr="00523606" w:rsidRDefault="00523606" w:rsidP="000E1096">
            <w:pPr>
              <w:pStyle w:val="Odstavecseseznamem"/>
              <w:numPr>
                <w:ilvl w:val="0"/>
                <w:numId w:val="17"/>
              </w:numPr>
              <w:spacing w:after="0" w:line="240" w:lineRule="auto"/>
              <w:ind w:left="322" w:hanging="284"/>
              <w:jc w:val="both"/>
              <w:rPr>
                <w:rFonts w:ascii="Times New Roman" w:hAnsi="Times New Roman"/>
                <w:sz w:val="20"/>
                <w:szCs w:val="20"/>
              </w:rPr>
            </w:pPr>
            <w:r w:rsidRPr="00523606">
              <w:rPr>
                <w:rFonts w:ascii="Times New Roman" w:hAnsi="Times New Roman"/>
                <w:sz w:val="20"/>
                <w:szCs w:val="20"/>
              </w:rPr>
              <w:t>Specifika ošetřovatelské péče v těchto oblastech.</w:t>
            </w:r>
          </w:p>
          <w:p w:rsidR="00523606" w:rsidRPr="00523606" w:rsidRDefault="00523606" w:rsidP="000E1096">
            <w:pPr>
              <w:pStyle w:val="Odstavecseseznamem"/>
              <w:numPr>
                <w:ilvl w:val="0"/>
                <w:numId w:val="17"/>
              </w:numPr>
              <w:spacing w:after="0" w:line="240" w:lineRule="auto"/>
              <w:ind w:left="322" w:hanging="284"/>
              <w:jc w:val="both"/>
              <w:rPr>
                <w:rFonts w:ascii="Times New Roman" w:hAnsi="Times New Roman"/>
                <w:sz w:val="20"/>
                <w:szCs w:val="20"/>
              </w:rPr>
            </w:pPr>
            <w:r w:rsidRPr="00523606">
              <w:rPr>
                <w:rFonts w:ascii="Times New Roman" w:hAnsi="Times New Roman"/>
                <w:sz w:val="20"/>
                <w:szCs w:val="20"/>
              </w:rPr>
              <w:t xml:space="preserve">Potřeby člověka /pacienta v těchto stavech. </w:t>
            </w:r>
          </w:p>
          <w:p w:rsidR="00523606" w:rsidRPr="00523606" w:rsidRDefault="00523606" w:rsidP="000E1096">
            <w:pPr>
              <w:pStyle w:val="Odstavecseseznamem"/>
              <w:numPr>
                <w:ilvl w:val="0"/>
                <w:numId w:val="17"/>
              </w:numPr>
              <w:spacing w:after="0" w:line="240" w:lineRule="auto"/>
              <w:ind w:left="322" w:hanging="284"/>
              <w:jc w:val="both"/>
              <w:rPr>
                <w:rFonts w:ascii="Times New Roman" w:hAnsi="Times New Roman"/>
                <w:sz w:val="20"/>
                <w:szCs w:val="20"/>
              </w:rPr>
            </w:pPr>
            <w:r w:rsidRPr="00523606">
              <w:rPr>
                <w:rFonts w:ascii="Times New Roman" w:hAnsi="Times New Roman"/>
                <w:sz w:val="20"/>
                <w:szCs w:val="20"/>
              </w:rPr>
              <w:t xml:space="preserve">Problematika domácí péče, systém její organizace v České republice. </w:t>
            </w:r>
          </w:p>
          <w:p w:rsidR="00523606" w:rsidRPr="00523606" w:rsidRDefault="00523606" w:rsidP="000E1096">
            <w:pPr>
              <w:pStyle w:val="Odstavecseseznamem"/>
              <w:numPr>
                <w:ilvl w:val="0"/>
                <w:numId w:val="17"/>
              </w:numPr>
              <w:spacing w:after="0" w:line="240" w:lineRule="auto"/>
              <w:ind w:left="322" w:hanging="284"/>
              <w:jc w:val="both"/>
              <w:rPr>
                <w:rFonts w:ascii="Times New Roman" w:hAnsi="Times New Roman"/>
                <w:sz w:val="20"/>
                <w:szCs w:val="20"/>
              </w:rPr>
            </w:pPr>
            <w:r w:rsidRPr="00523606">
              <w:rPr>
                <w:rFonts w:ascii="Times New Roman" w:hAnsi="Times New Roman"/>
                <w:sz w:val="20"/>
                <w:szCs w:val="20"/>
              </w:rPr>
              <w:t xml:space="preserve">Etický kontext domácí a chronické péče. </w:t>
            </w:r>
          </w:p>
          <w:p w:rsidR="00523606" w:rsidRPr="00523606" w:rsidRDefault="00523606" w:rsidP="000E1096">
            <w:pPr>
              <w:pStyle w:val="Odstavecseseznamem"/>
              <w:numPr>
                <w:ilvl w:val="0"/>
                <w:numId w:val="17"/>
              </w:numPr>
              <w:spacing w:after="0" w:line="240" w:lineRule="auto"/>
              <w:ind w:left="322" w:hanging="284"/>
              <w:jc w:val="both"/>
              <w:rPr>
                <w:rFonts w:ascii="Times New Roman" w:hAnsi="Times New Roman"/>
                <w:sz w:val="20"/>
                <w:szCs w:val="20"/>
              </w:rPr>
            </w:pPr>
            <w:r w:rsidRPr="00523606">
              <w:rPr>
                <w:rFonts w:ascii="Times New Roman" w:hAnsi="Times New Roman"/>
                <w:sz w:val="20"/>
                <w:szCs w:val="20"/>
              </w:rPr>
              <w:t xml:space="preserve">Ekonomická problematika domácí a chronické péče. </w:t>
            </w:r>
          </w:p>
          <w:p w:rsidR="00523606" w:rsidRPr="00523606" w:rsidRDefault="00523606" w:rsidP="000E1096">
            <w:pPr>
              <w:pStyle w:val="Odstavecseseznamem"/>
              <w:numPr>
                <w:ilvl w:val="0"/>
                <w:numId w:val="17"/>
              </w:numPr>
              <w:spacing w:after="0" w:line="240" w:lineRule="auto"/>
              <w:ind w:left="322" w:hanging="284"/>
              <w:jc w:val="both"/>
              <w:rPr>
                <w:rFonts w:ascii="Times New Roman" w:hAnsi="Times New Roman"/>
                <w:sz w:val="20"/>
                <w:szCs w:val="20"/>
              </w:rPr>
            </w:pPr>
            <w:r w:rsidRPr="00523606">
              <w:rPr>
                <w:rFonts w:ascii="Times New Roman" w:hAnsi="Times New Roman"/>
                <w:sz w:val="20"/>
                <w:szCs w:val="20"/>
              </w:rPr>
              <w:t>Praktická výuka na pracovištích, poskytujících tuto péči.</w:t>
            </w:r>
          </w:p>
        </w:tc>
      </w:tr>
      <w:tr w:rsidR="00523606" w:rsidTr="00120490">
        <w:trPr>
          <w:trHeight w:val="265"/>
        </w:trPr>
        <w:tc>
          <w:tcPr>
            <w:tcW w:w="3653" w:type="dxa"/>
            <w:gridSpan w:val="2"/>
            <w:tcBorders>
              <w:top w:val="nil"/>
            </w:tcBorders>
            <w:shd w:val="clear" w:color="auto" w:fill="F7CAAC"/>
          </w:tcPr>
          <w:p w:rsidR="00523606" w:rsidRPr="00523606" w:rsidRDefault="00523606" w:rsidP="00120490">
            <w:pPr>
              <w:jc w:val="both"/>
            </w:pPr>
            <w:r w:rsidRPr="00523606">
              <w:rPr>
                <w:b/>
              </w:rPr>
              <w:t>Studijní literatura a studijní pomůcky</w:t>
            </w:r>
          </w:p>
        </w:tc>
        <w:tc>
          <w:tcPr>
            <w:tcW w:w="6202" w:type="dxa"/>
            <w:gridSpan w:val="6"/>
            <w:tcBorders>
              <w:top w:val="nil"/>
              <w:bottom w:val="nil"/>
            </w:tcBorders>
          </w:tcPr>
          <w:p w:rsidR="00523606" w:rsidRPr="00523606" w:rsidRDefault="00523606" w:rsidP="00120490">
            <w:pPr>
              <w:jc w:val="both"/>
            </w:pPr>
          </w:p>
        </w:tc>
      </w:tr>
      <w:tr w:rsidR="00523606" w:rsidTr="00120490">
        <w:trPr>
          <w:trHeight w:val="1497"/>
        </w:trPr>
        <w:tc>
          <w:tcPr>
            <w:tcW w:w="9855" w:type="dxa"/>
            <w:gridSpan w:val="8"/>
            <w:tcBorders>
              <w:top w:val="nil"/>
            </w:tcBorders>
          </w:tcPr>
          <w:p w:rsidR="00523606" w:rsidRPr="00523606" w:rsidRDefault="00523606" w:rsidP="00120490">
            <w:pPr>
              <w:jc w:val="both"/>
              <w:rPr>
                <w:b/>
              </w:rPr>
            </w:pPr>
            <w:r w:rsidRPr="00523606">
              <w:rPr>
                <w:b/>
              </w:rPr>
              <w:t>Povinná literatura</w:t>
            </w:r>
          </w:p>
          <w:p w:rsidR="00523606" w:rsidRPr="00523606" w:rsidRDefault="00523606" w:rsidP="00120490">
            <w:pPr>
              <w:jc w:val="both"/>
            </w:pPr>
            <w:r w:rsidRPr="00523606">
              <w:t xml:space="preserve">SLANÝ, J. </w:t>
            </w:r>
            <w:r w:rsidRPr="00523606">
              <w:rPr>
                <w:i/>
              </w:rPr>
              <w:t>Řízení domácí a chronické péče</w:t>
            </w:r>
            <w:r w:rsidRPr="00523606">
              <w:t>. Zlín: Univerzita Tomáše Bati ve Zlíně, 2012.</w:t>
            </w:r>
            <w:r w:rsidR="009C304C">
              <w:t xml:space="preserve"> Bez ISBN.</w:t>
            </w:r>
          </w:p>
          <w:p w:rsidR="00523606" w:rsidRPr="00523606" w:rsidRDefault="00523606" w:rsidP="00120490">
            <w:pPr>
              <w:jc w:val="both"/>
            </w:pPr>
            <w:r w:rsidRPr="00523606">
              <w:rPr>
                <w:caps/>
              </w:rPr>
              <w:t>Gladkij,</w:t>
            </w:r>
            <w:r w:rsidRPr="00523606">
              <w:t xml:space="preserve"> I. </w:t>
            </w:r>
            <w:r w:rsidRPr="00523606">
              <w:rPr>
                <w:i/>
              </w:rPr>
              <w:t>Management ve zdravotnictví.</w:t>
            </w:r>
            <w:r w:rsidRPr="00523606">
              <w:t xml:space="preserve"> Brno: Computer Press, 2003. ISBN 80-7226-996-8. </w:t>
            </w:r>
          </w:p>
          <w:p w:rsidR="00523606" w:rsidRPr="00523606" w:rsidRDefault="00523606" w:rsidP="00120490">
            <w:pPr>
              <w:jc w:val="both"/>
            </w:pPr>
            <w:r w:rsidRPr="00523606">
              <w:rPr>
                <w:caps/>
              </w:rPr>
              <w:t>Šamánková</w:t>
            </w:r>
            <w:r w:rsidRPr="00523606">
              <w:t xml:space="preserve">, M. </w:t>
            </w:r>
            <w:r w:rsidRPr="00523606">
              <w:rPr>
                <w:i/>
              </w:rPr>
              <w:t>Základy ošetřovatelství.</w:t>
            </w:r>
            <w:r w:rsidRPr="00523606">
              <w:t xml:space="preserve"> Praha: Karolinum, 2006. ISBN 80-246-1091-4. </w:t>
            </w:r>
          </w:p>
          <w:p w:rsidR="00523606" w:rsidRPr="00523606" w:rsidRDefault="00523606" w:rsidP="00120490">
            <w:pPr>
              <w:jc w:val="both"/>
              <w:rPr>
                <w:b/>
              </w:rPr>
            </w:pPr>
            <w:r w:rsidRPr="00523606">
              <w:rPr>
                <w:b/>
              </w:rPr>
              <w:t>Doporučená literatura</w:t>
            </w:r>
          </w:p>
          <w:p w:rsidR="00523606" w:rsidRPr="00523606" w:rsidRDefault="00523606" w:rsidP="00120490">
            <w:pPr>
              <w:jc w:val="both"/>
            </w:pPr>
            <w:r w:rsidRPr="00523606">
              <w:rPr>
                <w:caps/>
              </w:rPr>
              <w:t>Ondok</w:t>
            </w:r>
            <w:r w:rsidRPr="00523606">
              <w:t xml:space="preserve">, J. P. </w:t>
            </w:r>
            <w:r w:rsidRPr="00523606">
              <w:rPr>
                <w:i/>
              </w:rPr>
              <w:t>Bioetika, biotechnologie a biomedicína</w:t>
            </w:r>
            <w:r w:rsidRPr="00523606">
              <w:t xml:space="preserve">. Praha: Triton, 2005. ISBN 80-7254-486-1. </w:t>
            </w:r>
          </w:p>
          <w:p w:rsidR="00523606" w:rsidRPr="00523606" w:rsidRDefault="00523606" w:rsidP="00120490">
            <w:pPr>
              <w:jc w:val="both"/>
            </w:pPr>
            <w:r w:rsidRPr="00523606">
              <w:rPr>
                <w:caps/>
              </w:rPr>
              <w:t>Messina,</w:t>
            </w:r>
            <w:r w:rsidRPr="00523606">
              <w:t xml:space="preserve"> R. Dějiny charitativní činnosti. Kostelní Vydří: Karmelitánské nakladatelství, 2005. ISBN 80-7192-859-3. </w:t>
            </w:r>
          </w:p>
          <w:p w:rsidR="00523606" w:rsidRPr="00523606" w:rsidRDefault="00523606" w:rsidP="00120490">
            <w:pPr>
              <w:jc w:val="both"/>
            </w:pPr>
            <w:r w:rsidRPr="00523606">
              <w:rPr>
                <w:caps/>
              </w:rPr>
              <w:t>Kutnohorská</w:t>
            </w:r>
            <w:r w:rsidRPr="00523606">
              <w:t xml:space="preserve">, J. </w:t>
            </w:r>
            <w:r w:rsidRPr="00523606">
              <w:rPr>
                <w:i/>
              </w:rPr>
              <w:t>Etika v ošetřovatelství</w:t>
            </w:r>
            <w:r w:rsidRPr="00523606">
              <w:t xml:space="preserve">. Praha: Grada, 2007. ISBN 978-80-247-2069-2. </w:t>
            </w:r>
          </w:p>
          <w:p w:rsidR="00523606" w:rsidRPr="00523606" w:rsidRDefault="00523606" w:rsidP="00120490">
            <w:pPr>
              <w:jc w:val="both"/>
            </w:pPr>
            <w:r w:rsidRPr="00523606">
              <w:rPr>
                <w:caps/>
              </w:rPr>
              <w:t>Payne</w:t>
            </w:r>
            <w:r w:rsidRPr="00523606">
              <w:t xml:space="preserve">, J. </w:t>
            </w:r>
            <w:r w:rsidRPr="00523606">
              <w:rPr>
                <w:i/>
              </w:rPr>
              <w:t>Kvalita života a zdraví</w:t>
            </w:r>
            <w:r w:rsidRPr="00523606">
              <w:t xml:space="preserve">. Praha: Triton, 2005. ISBN 80-7254-657-0. </w:t>
            </w:r>
          </w:p>
          <w:p w:rsidR="00523606" w:rsidRPr="00523606" w:rsidRDefault="00523606" w:rsidP="00120490">
            <w:pPr>
              <w:jc w:val="both"/>
            </w:pPr>
            <w:r w:rsidRPr="00523606">
              <w:rPr>
                <w:caps/>
              </w:rPr>
              <w:t>Pavlíková,</w:t>
            </w:r>
            <w:r w:rsidRPr="00523606">
              <w:t xml:space="preserve"> S. </w:t>
            </w:r>
            <w:r w:rsidRPr="00523606">
              <w:rPr>
                <w:i/>
              </w:rPr>
              <w:t>Modely ošetřovatelství v kostce.</w:t>
            </w:r>
            <w:r w:rsidRPr="00523606">
              <w:t xml:space="preserve"> Praha: Grada, 2006. ISBN 80-247-1211-3. </w:t>
            </w:r>
          </w:p>
          <w:p w:rsidR="00523606" w:rsidRPr="00523606" w:rsidRDefault="00523606" w:rsidP="00120490">
            <w:pPr>
              <w:jc w:val="both"/>
            </w:pPr>
            <w:r w:rsidRPr="00523606">
              <w:rPr>
                <w:caps/>
              </w:rPr>
              <w:t>Marečková</w:t>
            </w:r>
            <w:r w:rsidRPr="00523606">
              <w:t xml:space="preserve">, J. Ošetřovatelské diagnózy v NANDA doménách. Praha: Grada, 2006. ISBN 80-247-1399-3. </w:t>
            </w:r>
          </w:p>
          <w:p w:rsidR="00523606" w:rsidRPr="00523606" w:rsidRDefault="00523606" w:rsidP="00120490">
            <w:pPr>
              <w:jc w:val="both"/>
            </w:pPr>
            <w:r w:rsidRPr="00523606">
              <w:rPr>
                <w:caps/>
              </w:rPr>
              <w:t>Vondráček,</w:t>
            </w:r>
            <w:r w:rsidRPr="00523606">
              <w:t xml:space="preserve"> L. Sestra a její dokumentace: návod pro praxi. Praha: Grada, 2008. ISBN 978-80-247-2763-9.</w:t>
            </w:r>
          </w:p>
        </w:tc>
      </w:tr>
      <w:tr w:rsidR="00523606"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23606" w:rsidRPr="00523606" w:rsidRDefault="00523606" w:rsidP="00120490">
            <w:pPr>
              <w:jc w:val="center"/>
              <w:rPr>
                <w:b/>
              </w:rPr>
            </w:pPr>
            <w:r w:rsidRPr="00523606">
              <w:rPr>
                <w:b/>
              </w:rPr>
              <w:t>Informace ke kombinované nebo distanční formě</w:t>
            </w:r>
          </w:p>
        </w:tc>
      </w:tr>
      <w:tr w:rsidR="00523606" w:rsidTr="00120490">
        <w:tc>
          <w:tcPr>
            <w:tcW w:w="4787" w:type="dxa"/>
            <w:gridSpan w:val="3"/>
            <w:tcBorders>
              <w:top w:val="single" w:sz="2" w:space="0" w:color="auto"/>
            </w:tcBorders>
            <w:shd w:val="clear" w:color="auto" w:fill="F7CAAC"/>
          </w:tcPr>
          <w:p w:rsidR="00523606" w:rsidRPr="00523606" w:rsidRDefault="00523606" w:rsidP="00120490">
            <w:pPr>
              <w:jc w:val="both"/>
            </w:pPr>
            <w:r w:rsidRPr="00523606">
              <w:rPr>
                <w:b/>
              </w:rPr>
              <w:t>Rozsah konzultací (soustředění)</w:t>
            </w:r>
          </w:p>
        </w:tc>
        <w:tc>
          <w:tcPr>
            <w:tcW w:w="889" w:type="dxa"/>
            <w:tcBorders>
              <w:top w:val="single" w:sz="2" w:space="0" w:color="auto"/>
            </w:tcBorders>
          </w:tcPr>
          <w:p w:rsidR="00523606" w:rsidRPr="00523606" w:rsidRDefault="00523606" w:rsidP="00120490">
            <w:pPr>
              <w:jc w:val="both"/>
            </w:pPr>
            <w:r w:rsidRPr="00523606">
              <w:t>15</w:t>
            </w:r>
          </w:p>
        </w:tc>
        <w:tc>
          <w:tcPr>
            <w:tcW w:w="4179" w:type="dxa"/>
            <w:gridSpan w:val="4"/>
            <w:tcBorders>
              <w:top w:val="single" w:sz="2" w:space="0" w:color="auto"/>
            </w:tcBorders>
            <w:shd w:val="clear" w:color="auto" w:fill="F7CAAC"/>
          </w:tcPr>
          <w:p w:rsidR="00523606" w:rsidRPr="00523606" w:rsidRDefault="00523606" w:rsidP="00120490">
            <w:pPr>
              <w:jc w:val="both"/>
              <w:rPr>
                <w:b/>
              </w:rPr>
            </w:pPr>
            <w:r w:rsidRPr="00523606">
              <w:rPr>
                <w:b/>
              </w:rPr>
              <w:t xml:space="preserve">hodin </w:t>
            </w:r>
          </w:p>
        </w:tc>
      </w:tr>
      <w:tr w:rsidR="00523606" w:rsidTr="00120490">
        <w:tc>
          <w:tcPr>
            <w:tcW w:w="9855" w:type="dxa"/>
            <w:gridSpan w:val="8"/>
            <w:shd w:val="clear" w:color="auto" w:fill="F7CAAC"/>
          </w:tcPr>
          <w:p w:rsidR="00523606" w:rsidRPr="00523606" w:rsidRDefault="00523606" w:rsidP="00120490">
            <w:pPr>
              <w:jc w:val="both"/>
              <w:rPr>
                <w:b/>
              </w:rPr>
            </w:pPr>
            <w:r w:rsidRPr="00523606">
              <w:rPr>
                <w:b/>
              </w:rPr>
              <w:t>Informace o způsobu kontaktu s vyučujícím</w:t>
            </w:r>
          </w:p>
        </w:tc>
      </w:tr>
      <w:tr w:rsidR="00523606" w:rsidTr="00120490">
        <w:trPr>
          <w:trHeight w:val="699"/>
        </w:trPr>
        <w:tc>
          <w:tcPr>
            <w:tcW w:w="9855" w:type="dxa"/>
            <w:gridSpan w:val="8"/>
          </w:tcPr>
          <w:p w:rsidR="00523606" w:rsidRPr="00523606" w:rsidRDefault="00523606" w:rsidP="00120490">
            <w:pPr>
              <w:jc w:val="both"/>
            </w:pPr>
            <w:r w:rsidRPr="0052360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27F61" w:rsidRDefault="00027F6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43DDE" w:rsidTr="00120490">
        <w:tc>
          <w:tcPr>
            <w:tcW w:w="9855" w:type="dxa"/>
            <w:gridSpan w:val="8"/>
            <w:tcBorders>
              <w:bottom w:val="double" w:sz="4" w:space="0" w:color="auto"/>
            </w:tcBorders>
            <w:shd w:val="clear" w:color="auto" w:fill="BDD6EE"/>
          </w:tcPr>
          <w:p w:rsidR="00443DDE" w:rsidRDefault="00443DDE" w:rsidP="00120490">
            <w:pPr>
              <w:jc w:val="both"/>
              <w:rPr>
                <w:b/>
                <w:sz w:val="28"/>
              </w:rPr>
            </w:pPr>
            <w:r>
              <w:lastRenderedPageBreak/>
              <w:br w:type="page"/>
            </w:r>
            <w:r>
              <w:rPr>
                <w:b/>
                <w:sz w:val="28"/>
              </w:rPr>
              <w:t>B-III – Charakteristika studijního předmětu</w:t>
            </w:r>
          </w:p>
        </w:tc>
      </w:tr>
      <w:tr w:rsidR="00443DDE" w:rsidTr="00120490">
        <w:tc>
          <w:tcPr>
            <w:tcW w:w="3086" w:type="dxa"/>
            <w:tcBorders>
              <w:top w:val="double" w:sz="4" w:space="0" w:color="auto"/>
            </w:tcBorders>
            <w:shd w:val="clear" w:color="auto" w:fill="F7CAAC"/>
          </w:tcPr>
          <w:p w:rsidR="00443DDE" w:rsidRPr="00443DDE" w:rsidRDefault="00443DDE" w:rsidP="00120490">
            <w:pPr>
              <w:jc w:val="both"/>
              <w:rPr>
                <w:b/>
              </w:rPr>
            </w:pPr>
            <w:r w:rsidRPr="00443DDE">
              <w:rPr>
                <w:b/>
              </w:rPr>
              <w:t>Název studijního předmětu</w:t>
            </w:r>
          </w:p>
        </w:tc>
        <w:tc>
          <w:tcPr>
            <w:tcW w:w="6769" w:type="dxa"/>
            <w:gridSpan w:val="7"/>
            <w:tcBorders>
              <w:top w:val="double" w:sz="4" w:space="0" w:color="auto"/>
            </w:tcBorders>
          </w:tcPr>
          <w:p w:rsidR="00443DDE" w:rsidRPr="00443DDE" w:rsidRDefault="00443DDE" w:rsidP="00120490">
            <w:pPr>
              <w:jc w:val="both"/>
            </w:pPr>
            <w:r w:rsidRPr="00443DDE">
              <w:t>Řízení nákladů ve zdravotnictví</w:t>
            </w:r>
          </w:p>
        </w:tc>
      </w:tr>
      <w:tr w:rsidR="00443DDE" w:rsidTr="00120490">
        <w:tc>
          <w:tcPr>
            <w:tcW w:w="3086" w:type="dxa"/>
            <w:shd w:val="clear" w:color="auto" w:fill="F7CAAC"/>
          </w:tcPr>
          <w:p w:rsidR="00443DDE" w:rsidRPr="00443DDE" w:rsidRDefault="00443DDE" w:rsidP="00120490">
            <w:pPr>
              <w:jc w:val="both"/>
              <w:rPr>
                <w:b/>
              </w:rPr>
            </w:pPr>
            <w:r w:rsidRPr="00443DDE">
              <w:rPr>
                <w:b/>
              </w:rPr>
              <w:t>Typ předmětu</w:t>
            </w:r>
          </w:p>
        </w:tc>
        <w:tc>
          <w:tcPr>
            <w:tcW w:w="3406" w:type="dxa"/>
            <w:gridSpan w:val="4"/>
          </w:tcPr>
          <w:p w:rsidR="00443DDE" w:rsidRPr="00443DDE" w:rsidRDefault="00F1465F" w:rsidP="00120490">
            <w:pPr>
              <w:jc w:val="both"/>
            </w:pPr>
            <w:r>
              <w:t>p</w:t>
            </w:r>
            <w:r w:rsidR="00443DDE" w:rsidRPr="00443DDE">
              <w:t>ovinný „PZ“</w:t>
            </w:r>
          </w:p>
        </w:tc>
        <w:tc>
          <w:tcPr>
            <w:tcW w:w="2695" w:type="dxa"/>
            <w:gridSpan w:val="2"/>
            <w:shd w:val="clear" w:color="auto" w:fill="F7CAAC"/>
          </w:tcPr>
          <w:p w:rsidR="00443DDE" w:rsidRPr="00443DDE" w:rsidRDefault="00443DDE" w:rsidP="00120490">
            <w:pPr>
              <w:jc w:val="both"/>
            </w:pPr>
            <w:r w:rsidRPr="00443DDE">
              <w:rPr>
                <w:b/>
              </w:rPr>
              <w:t>doporučený ročník / semestr</w:t>
            </w:r>
          </w:p>
        </w:tc>
        <w:tc>
          <w:tcPr>
            <w:tcW w:w="668" w:type="dxa"/>
          </w:tcPr>
          <w:p w:rsidR="00443DDE" w:rsidRPr="00443DDE" w:rsidRDefault="00443DDE" w:rsidP="00120490">
            <w:pPr>
              <w:jc w:val="both"/>
            </w:pPr>
            <w:r w:rsidRPr="00443DDE">
              <w:t>1/L</w:t>
            </w:r>
          </w:p>
        </w:tc>
      </w:tr>
      <w:tr w:rsidR="00443DDE" w:rsidTr="00120490">
        <w:tc>
          <w:tcPr>
            <w:tcW w:w="3086" w:type="dxa"/>
            <w:shd w:val="clear" w:color="auto" w:fill="F7CAAC"/>
          </w:tcPr>
          <w:p w:rsidR="00443DDE" w:rsidRPr="00443DDE" w:rsidRDefault="00443DDE" w:rsidP="00120490">
            <w:pPr>
              <w:jc w:val="both"/>
              <w:rPr>
                <w:b/>
              </w:rPr>
            </w:pPr>
            <w:r w:rsidRPr="00443DDE">
              <w:rPr>
                <w:b/>
              </w:rPr>
              <w:t>Rozsah studijního předmětu</w:t>
            </w:r>
          </w:p>
        </w:tc>
        <w:tc>
          <w:tcPr>
            <w:tcW w:w="1701" w:type="dxa"/>
            <w:gridSpan w:val="2"/>
          </w:tcPr>
          <w:p w:rsidR="00443DDE" w:rsidRPr="00443DDE" w:rsidRDefault="00443DDE" w:rsidP="00120490">
            <w:pPr>
              <w:jc w:val="both"/>
            </w:pPr>
            <w:r w:rsidRPr="00443DDE">
              <w:t>26p + 13s</w:t>
            </w:r>
          </w:p>
        </w:tc>
        <w:tc>
          <w:tcPr>
            <w:tcW w:w="889" w:type="dxa"/>
            <w:shd w:val="clear" w:color="auto" w:fill="F7CAAC"/>
          </w:tcPr>
          <w:p w:rsidR="00443DDE" w:rsidRPr="00443DDE" w:rsidRDefault="00443DDE" w:rsidP="00120490">
            <w:pPr>
              <w:jc w:val="both"/>
              <w:rPr>
                <w:b/>
              </w:rPr>
            </w:pPr>
            <w:r w:rsidRPr="00443DDE">
              <w:rPr>
                <w:b/>
              </w:rPr>
              <w:t xml:space="preserve">hod. </w:t>
            </w:r>
          </w:p>
        </w:tc>
        <w:tc>
          <w:tcPr>
            <w:tcW w:w="816" w:type="dxa"/>
          </w:tcPr>
          <w:p w:rsidR="00443DDE" w:rsidRPr="00443DDE" w:rsidRDefault="00443DDE" w:rsidP="00120490">
            <w:pPr>
              <w:jc w:val="both"/>
            </w:pPr>
            <w:r w:rsidRPr="00443DDE">
              <w:t>39</w:t>
            </w:r>
          </w:p>
        </w:tc>
        <w:tc>
          <w:tcPr>
            <w:tcW w:w="2156" w:type="dxa"/>
            <w:shd w:val="clear" w:color="auto" w:fill="F7CAAC"/>
          </w:tcPr>
          <w:p w:rsidR="00443DDE" w:rsidRPr="00443DDE" w:rsidRDefault="00443DDE" w:rsidP="00120490">
            <w:pPr>
              <w:jc w:val="both"/>
              <w:rPr>
                <w:b/>
              </w:rPr>
            </w:pPr>
            <w:r w:rsidRPr="00443DDE">
              <w:rPr>
                <w:b/>
              </w:rPr>
              <w:t>kreditů</w:t>
            </w:r>
          </w:p>
        </w:tc>
        <w:tc>
          <w:tcPr>
            <w:tcW w:w="1207" w:type="dxa"/>
            <w:gridSpan w:val="2"/>
          </w:tcPr>
          <w:p w:rsidR="00443DDE" w:rsidRPr="00443DDE" w:rsidRDefault="00443DDE" w:rsidP="00120490">
            <w:pPr>
              <w:jc w:val="both"/>
            </w:pPr>
            <w:r w:rsidRPr="00443DDE">
              <w:t>4</w:t>
            </w:r>
          </w:p>
        </w:tc>
      </w:tr>
      <w:tr w:rsidR="00443DDE" w:rsidTr="00120490">
        <w:tc>
          <w:tcPr>
            <w:tcW w:w="3086" w:type="dxa"/>
            <w:shd w:val="clear" w:color="auto" w:fill="F7CAAC"/>
          </w:tcPr>
          <w:p w:rsidR="00443DDE" w:rsidRPr="00443DDE" w:rsidRDefault="00443DDE" w:rsidP="00120490">
            <w:pPr>
              <w:jc w:val="both"/>
              <w:rPr>
                <w:b/>
              </w:rPr>
            </w:pPr>
            <w:r w:rsidRPr="00443DDE">
              <w:rPr>
                <w:b/>
              </w:rPr>
              <w:t>Prerekvizity, korekvizity, ekvivalence</w:t>
            </w:r>
          </w:p>
        </w:tc>
        <w:tc>
          <w:tcPr>
            <w:tcW w:w="6769" w:type="dxa"/>
            <w:gridSpan w:val="7"/>
          </w:tcPr>
          <w:p w:rsidR="00443DDE" w:rsidRPr="00443DDE" w:rsidRDefault="00443DDE" w:rsidP="00120490">
            <w:pPr>
              <w:jc w:val="both"/>
            </w:pPr>
          </w:p>
        </w:tc>
      </w:tr>
      <w:tr w:rsidR="00443DDE" w:rsidTr="00120490">
        <w:tc>
          <w:tcPr>
            <w:tcW w:w="3086" w:type="dxa"/>
            <w:shd w:val="clear" w:color="auto" w:fill="F7CAAC"/>
          </w:tcPr>
          <w:p w:rsidR="00443DDE" w:rsidRPr="00443DDE" w:rsidRDefault="00443DDE" w:rsidP="00120490">
            <w:pPr>
              <w:jc w:val="both"/>
              <w:rPr>
                <w:b/>
              </w:rPr>
            </w:pPr>
            <w:r w:rsidRPr="00443DDE">
              <w:rPr>
                <w:b/>
              </w:rPr>
              <w:t>Způsob ověření studijních výsledků</w:t>
            </w:r>
          </w:p>
        </w:tc>
        <w:tc>
          <w:tcPr>
            <w:tcW w:w="3406" w:type="dxa"/>
            <w:gridSpan w:val="4"/>
          </w:tcPr>
          <w:p w:rsidR="00443DDE" w:rsidRPr="00443DDE" w:rsidRDefault="00443DDE" w:rsidP="00120490">
            <w:pPr>
              <w:jc w:val="both"/>
            </w:pPr>
            <w:r>
              <w:t>z</w:t>
            </w:r>
            <w:r w:rsidRPr="00443DDE">
              <w:t>ápočet, zkouška</w:t>
            </w:r>
          </w:p>
        </w:tc>
        <w:tc>
          <w:tcPr>
            <w:tcW w:w="2156" w:type="dxa"/>
            <w:shd w:val="clear" w:color="auto" w:fill="F7CAAC"/>
          </w:tcPr>
          <w:p w:rsidR="00443DDE" w:rsidRPr="00443DDE" w:rsidRDefault="00443DDE" w:rsidP="00120490">
            <w:pPr>
              <w:jc w:val="both"/>
              <w:rPr>
                <w:b/>
              </w:rPr>
            </w:pPr>
            <w:r w:rsidRPr="00443DDE">
              <w:rPr>
                <w:b/>
              </w:rPr>
              <w:t>Forma výuky</w:t>
            </w:r>
          </w:p>
        </w:tc>
        <w:tc>
          <w:tcPr>
            <w:tcW w:w="1207" w:type="dxa"/>
            <w:gridSpan w:val="2"/>
          </w:tcPr>
          <w:p w:rsidR="00443DDE" w:rsidRPr="00443DDE" w:rsidRDefault="00443DDE" w:rsidP="00120490">
            <w:pPr>
              <w:jc w:val="both"/>
            </w:pPr>
            <w:r>
              <w:t>p</w:t>
            </w:r>
            <w:r w:rsidRPr="00443DDE">
              <w:t>řednáška, seminář</w:t>
            </w:r>
          </w:p>
        </w:tc>
      </w:tr>
      <w:tr w:rsidR="00443DDE" w:rsidTr="00120490">
        <w:tc>
          <w:tcPr>
            <w:tcW w:w="3086" w:type="dxa"/>
            <w:shd w:val="clear" w:color="auto" w:fill="F7CAAC"/>
          </w:tcPr>
          <w:p w:rsidR="00443DDE" w:rsidRPr="00443DDE" w:rsidRDefault="00443DDE" w:rsidP="00120490">
            <w:pPr>
              <w:jc w:val="both"/>
              <w:rPr>
                <w:b/>
              </w:rPr>
            </w:pPr>
            <w:r w:rsidRPr="00443DDE">
              <w:rPr>
                <w:b/>
              </w:rPr>
              <w:t>Forma způsobu ověření studijních výsledků a další požadavky na studenta</w:t>
            </w:r>
          </w:p>
        </w:tc>
        <w:tc>
          <w:tcPr>
            <w:tcW w:w="6769" w:type="dxa"/>
            <w:gridSpan w:val="7"/>
            <w:tcBorders>
              <w:bottom w:val="nil"/>
            </w:tcBorders>
          </w:tcPr>
          <w:p w:rsidR="00E44259" w:rsidRDefault="00443DDE" w:rsidP="00120490">
            <w:pPr>
              <w:jc w:val="both"/>
            </w:pPr>
            <w:r w:rsidRPr="00443DDE">
              <w:t xml:space="preserve">Způsob zakončení předmětu – zápočet, zkouška. </w:t>
            </w:r>
          </w:p>
          <w:p w:rsidR="00443DDE" w:rsidRPr="00443DDE" w:rsidRDefault="00443DDE" w:rsidP="00120490">
            <w:pPr>
              <w:jc w:val="both"/>
            </w:pPr>
            <w:r w:rsidRPr="00443DDE">
              <w:t>Požadavky na zápočet - vypracování seminární práce a její obhajoba dle požadavků vyučujícího, 80% aktivní účast na seminářích.</w:t>
            </w:r>
          </w:p>
          <w:p w:rsidR="00443DDE" w:rsidRPr="00443DDE" w:rsidRDefault="00443DDE" w:rsidP="00120490">
            <w:pPr>
              <w:jc w:val="both"/>
            </w:pPr>
            <w:r w:rsidRPr="00443DDE">
              <w:t>Požadavky na zkoušku - písemný test s maximálním možným počtem dosažitelných bodů 50 musí být napsán alespoň na 60 %, následuje ústní zkouška v rozsahu znalostí přednášek a seminářů</w:t>
            </w:r>
          </w:p>
        </w:tc>
      </w:tr>
      <w:tr w:rsidR="00443DDE" w:rsidTr="00443DDE">
        <w:trPr>
          <w:trHeight w:val="132"/>
        </w:trPr>
        <w:tc>
          <w:tcPr>
            <w:tcW w:w="9855" w:type="dxa"/>
            <w:gridSpan w:val="8"/>
            <w:tcBorders>
              <w:top w:val="nil"/>
            </w:tcBorders>
          </w:tcPr>
          <w:p w:rsidR="00443DDE" w:rsidRPr="00443DDE" w:rsidRDefault="00443DDE" w:rsidP="00120490">
            <w:pPr>
              <w:jc w:val="both"/>
            </w:pPr>
          </w:p>
        </w:tc>
      </w:tr>
      <w:tr w:rsidR="00443DDE" w:rsidTr="00120490">
        <w:trPr>
          <w:trHeight w:val="197"/>
        </w:trPr>
        <w:tc>
          <w:tcPr>
            <w:tcW w:w="3086" w:type="dxa"/>
            <w:tcBorders>
              <w:top w:val="nil"/>
            </w:tcBorders>
            <w:shd w:val="clear" w:color="auto" w:fill="F7CAAC"/>
          </w:tcPr>
          <w:p w:rsidR="00443DDE" w:rsidRPr="00443DDE" w:rsidRDefault="00443DDE" w:rsidP="00120490">
            <w:pPr>
              <w:jc w:val="both"/>
              <w:rPr>
                <w:b/>
              </w:rPr>
            </w:pPr>
            <w:r w:rsidRPr="00443DDE">
              <w:rPr>
                <w:b/>
              </w:rPr>
              <w:t>Garant předmětu</w:t>
            </w:r>
          </w:p>
        </w:tc>
        <w:tc>
          <w:tcPr>
            <w:tcW w:w="6769" w:type="dxa"/>
            <w:gridSpan w:val="7"/>
            <w:tcBorders>
              <w:top w:val="nil"/>
            </w:tcBorders>
          </w:tcPr>
          <w:p w:rsidR="00443DDE" w:rsidRPr="00443DDE" w:rsidRDefault="00443DDE" w:rsidP="00120490">
            <w:pPr>
              <w:jc w:val="both"/>
            </w:pPr>
            <w:r w:rsidRPr="00443DDE">
              <w:t>doc. Ing. Boris Popesko, Ph.D.</w:t>
            </w:r>
          </w:p>
        </w:tc>
      </w:tr>
      <w:tr w:rsidR="00443DDE" w:rsidTr="00120490">
        <w:trPr>
          <w:trHeight w:val="243"/>
        </w:trPr>
        <w:tc>
          <w:tcPr>
            <w:tcW w:w="3086" w:type="dxa"/>
            <w:tcBorders>
              <w:top w:val="nil"/>
            </w:tcBorders>
            <w:shd w:val="clear" w:color="auto" w:fill="F7CAAC"/>
          </w:tcPr>
          <w:p w:rsidR="00443DDE" w:rsidRPr="00443DDE" w:rsidRDefault="00443DDE" w:rsidP="00120490">
            <w:pPr>
              <w:jc w:val="both"/>
              <w:rPr>
                <w:b/>
              </w:rPr>
            </w:pPr>
            <w:r w:rsidRPr="00443DDE">
              <w:rPr>
                <w:b/>
              </w:rPr>
              <w:t>Zapojení garanta do výuky předmětu</w:t>
            </w:r>
          </w:p>
        </w:tc>
        <w:tc>
          <w:tcPr>
            <w:tcW w:w="6769" w:type="dxa"/>
            <w:gridSpan w:val="7"/>
            <w:tcBorders>
              <w:top w:val="nil"/>
            </w:tcBorders>
          </w:tcPr>
          <w:p w:rsidR="00443DDE" w:rsidRPr="00443DDE" w:rsidRDefault="00443DDE" w:rsidP="00677E14">
            <w:pPr>
              <w:jc w:val="both"/>
            </w:pPr>
            <w:r w:rsidRPr="00443DDE">
              <w:t>Garant se p</w:t>
            </w:r>
            <w:r w:rsidR="00DC4A48">
              <w:t>odílí na přednášení v rozsahu 6</w:t>
            </w:r>
            <w:r w:rsidRPr="00443DDE">
              <w:t xml:space="preserve">0 %, dále stanovuje koncepci </w:t>
            </w:r>
            <w:r w:rsidR="00677E14">
              <w:t>seminářů</w:t>
            </w:r>
            <w:r w:rsidRPr="00443DDE">
              <w:t xml:space="preserve"> a dohlíží na jejich jednotné vedení</w:t>
            </w:r>
          </w:p>
        </w:tc>
      </w:tr>
      <w:tr w:rsidR="00443DDE" w:rsidTr="00120490">
        <w:tc>
          <w:tcPr>
            <w:tcW w:w="3086" w:type="dxa"/>
            <w:shd w:val="clear" w:color="auto" w:fill="F7CAAC"/>
          </w:tcPr>
          <w:p w:rsidR="00443DDE" w:rsidRPr="00443DDE" w:rsidRDefault="00443DDE" w:rsidP="00120490">
            <w:pPr>
              <w:jc w:val="both"/>
              <w:rPr>
                <w:b/>
              </w:rPr>
            </w:pPr>
            <w:r w:rsidRPr="00443DDE">
              <w:rPr>
                <w:b/>
              </w:rPr>
              <w:t>Vyučující</w:t>
            </w:r>
          </w:p>
        </w:tc>
        <w:tc>
          <w:tcPr>
            <w:tcW w:w="6769" w:type="dxa"/>
            <w:gridSpan w:val="7"/>
            <w:tcBorders>
              <w:bottom w:val="nil"/>
            </w:tcBorders>
          </w:tcPr>
          <w:p w:rsidR="00443DDE" w:rsidRPr="00443DDE" w:rsidRDefault="00443DDE" w:rsidP="00443DDE">
            <w:pPr>
              <w:jc w:val="both"/>
            </w:pPr>
            <w:r w:rsidRPr="00443DDE">
              <w:t xml:space="preserve">doc. Ing. Boris Popesko, Ph.D. – přednášky </w:t>
            </w:r>
            <w:r w:rsidR="00F1465F">
              <w:t>(</w:t>
            </w:r>
            <w:r w:rsidRPr="00443DDE">
              <w:t>60%</w:t>
            </w:r>
            <w:r w:rsidR="00F1465F">
              <w:t>)</w:t>
            </w:r>
            <w:r>
              <w:t>; I</w:t>
            </w:r>
            <w:r w:rsidRPr="00443DDE">
              <w:t xml:space="preserve">ng. Šárka Papadaki, Ph.D. – přednášky </w:t>
            </w:r>
            <w:r w:rsidR="00F1465F">
              <w:t>(</w:t>
            </w:r>
            <w:r w:rsidRPr="00443DDE">
              <w:t>40%</w:t>
            </w:r>
            <w:r w:rsidR="00F1465F">
              <w:t>)</w:t>
            </w:r>
          </w:p>
        </w:tc>
      </w:tr>
      <w:tr w:rsidR="00443DDE" w:rsidTr="00443DDE">
        <w:trPr>
          <w:trHeight w:val="70"/>
        </w:trPr>
        <w:tc>
          <w:tcPr>
            <w:tcW w:w="9855" w:type="dxa"/>
            <w:gridSpan w:val="8"/>
            <w:tcBorders>
              <w:top w:val="nil"/>
            </w:tcBorders>
          </w:tcPr>
          <w:p w:rsidR="00443DDE" w:rsidRPr="00443DDE" w:rsidRDefault="00443DDE" w:rsidP="00120490">
            <w:pPr>
              <w:jc w:val="both"/>
            </w:pPr>
          </w:p>
        </w:tc>
      </w:tr>
      <w:tr w:rsidR="00443DDE" w:rsidTr="00120490">
        <w:tc>
          <w:tcPr>
            <w:tcW w:w="3086" w:type="dxa"/>
            <w:shd w:val="clear" w:color="auto" w:fill="F7CAAC"/>
          </w:tcPr>
          <w:p w:rsidR="00443DDE" w:rsidRPr="00443DDE" w:rsidRDefault="00443DDE" w:rsidP="00120490">
            <w:pPr>
              <w:jc w:val="both"/>
              <w:rPr>
                <w:b/>
              </w:rPr>
            </w:pPr>
            <w:r w:rsidRPr="00443DDE">
              <w:rPr>
                <w:b/>
              </w:rPr>
              <w:t>Stručná anotace předmětu</w:t>
            </w:r>
          </w:p>
        </w:tc>
        <w:tc>
          <w:tcPr>
            <w:tcW w:w="6769" w:type="dxa"/>
            <w:gridSpan w:val="7"/>
            <w:tcBorders>
              <w:bottom w:val="nil"/>
            </w:tcBorders>
          </w:tcPr>
          <w:p w:rsidR="00443DDE" w:rsidRPr="00443DDE" w:rsidRDefault="00443DDE" w:rsidP="00120490">
            <w:pPr>
              <w:jc w:val="both"/>
            </w:pPr>
          </w:p>
        </w:tc>
      </w:tr>
      <w:tr w:rsidR="00443DDE" w:rsidTr="00120490">
        <w:trPr>
          <w:trHeight w:val="3938"/>
        </w:trPr>
        <w:tc>
          <w:tcPr>
            <w:tcW w:w="9855" w:type="dxa"/>
            <w:gridSpan w:val="8"/>
            <w:tcBorders>
              <w:top w:val="nil"/>
              <w:bottom w:val="single" w:sz="12" w:space="0" w:color="auto"/>
            </w:tcBorders>
          </w:tcPr>
          <w:p w:rsidR="00443DDE" w:rsidRPr="00443DDE" w:rsidRDefault="00443DDE" w:rsidP="00120490">
            <w:pPr>
              <w:jc w:val="both"/>
            </w:pPr>
            <w:r w:rsidRPr="00443DDE">
              <w:t xml:space="preserve">Cílem předmětu je seznámit studenty s problematikou řízení nákladů v podmínkách zdravotnických organizací. Předmět vymezuje specifické aspekty řízení nákladů ve zdravotnických organizacích a obeznamuje studenty s komplexní problematikou evidence, třídění a modelování nákladů spolu s jednotlivými nástroji řízení nákladů jako jsou kalkulace </w:t>
            </w:r>
            <w:r w:rsidRPr="00443DDE">
              <w:br/>
              <w:t>a rozpočty. Studenti si v rámci studia osvojí schopnost provádět manažerskou analýzu nákladů v organizaci, získají dovednosti směřující ke schopnosti kalkulovat náklady výkonů zdravotnických organizací a sestavovat a využívat rozpočet a finanční plán. V rámci předmětu budou vysvětleny aspekty a překážky aplikace jednotlivých nástrojů spolu s postupy jejich řešení.</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Druhy účetních systémů jako zdroj informací pro řízení nákladů.</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Specifické aspekty řízení nákladů ve zdravotnictví – systémy financování zdravotní péče.</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Klasifikace nákladů ve zdravotnických organizacích.</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Chování a modelování nákladů.</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Kalkulace nákladů ve zdravotnických organizacích.</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Tradiční metody nákladových kalkulací.</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Metoda Activity-Based Costing a její aplikace ve zdravotnických organizacích.</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Řízení nákladů dle odpovědnosti.</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Plánování a rozpočtování nákladů.</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Alternativní metody rozpočetnictví.</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Řízení výkonnosti ve zdravotnických organizacích.</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Manažerské rozhodování v nákladovém řízení.</w:t>
            </w:r>
          </w:p>
        </w:tc>
      </w:tr>
      <w:tr w:rsidR="00443DDE" w:rsidTr="00120490">
        <w:trPr>
          <w:trHeight w:val="265"/>
        </w:trPr>
        <w:tc>
          <w:tcPr>
            <w:tcW w:w="3653" w:type="dxa"/>
            <w:gridSpan w:val="2"/>
            <w:tcBorders>
              <w:top w:val="nil"/>
            </w:tcBorders>
            <w:shd w:val="clear" w:color="auto" w:fill="F7CAAC"/>
          </w:tcPr>
          <w:p w:rsidR="00443DDE" w:rsidRPr="00443DDE" w:rsidRDefault="00443DDE" w:rsidP="00120490">
            <w:pPr>
              <w:jc w:val="both"/>
            </w:pPr>
            <w:r w:rsidRPr="00443DDE">
              <w:rPr>
                <w:b/>
              </w:rPr>
              <w:t>Studijní literatura a studijní pomůcky</w:t>
            </w:r>
          </w:p>
        </w:tc>
        <w:tc>
          <w:tcPr>
            <w:tcW w:w="6202" w:type="dxa"/>
            <w:gridSpan w:val="6"/>
            <w:tcBorders>
              <w:top w:val="nil"/>
              <w:bottom w:val="nil"/>
            </w:tcBorders>
          </w:tcPr>
          <w:p w:rsidR="00443DDE" w:rsidRPr="00443DDE" w:rsidRDefault="00443DDE" w:rsidP="00120490">
            <w:pPr>
              <w:jc w:val="both"/>
            </w:pPr>
          </w:p>
        </w:tc>
      </w:tr>
      <w:tr w:rsidR="00443DDE" w:rsidTr="00120490">
        <w:trPr>
          <w:trHeight w:val="1497"/>
        </w:trPr>
        <w:tc>
          <w:tcPr>
            <w:tcW w:w="9855" w:type="dxa"/>
            <w:gridSpan w:val="8"/>
            <w:tcBorders>
              <w:top w:val="nil"/>
            </w:tcBorders>
          </w:tcPr>
          <w:p w:rsidR="00443DDE" w:rsidRPr="00443DDE" w:rsidRDefault="00443DDE" w:rsidP="00120490">
            <w:pPr>
              <w:rPr>
                <w:b/>
              </w:rPr>
            </w:pPr>
            <w:r w:rsidRPr="00443DDE">
              <w:rPr>
                <w:b/>
              </w:rPr>
              <w:t>Povinná literatura</w:t>
            </w:r>
          </w:p>
          <w:p w:rsidR="00443DDE" w:rsidRPr="00443DDE" w:rsidRDefault="00443DDE" w:rsidP="00443DDE">
            <w:pPr>
              <w:jc w:val="both"/>
            </w:pPr>
            <w:r w:rsidRPr="00443DDE">
              <w:t xml:space="preserve">POPESKO, B. </w:t>
            </w:r>
            <w:r w:rsidRPr="00443DDE">
              <w:rPr>
                <w:i/>
              </w:rPr>
              <w:t>Kalkulace nákladů ve zdravotnických organizacích</w:t>
            </w:r>
            <w:r w:rsidRPr="00443DDE">
              <w:t>. Vyd. 1. Praha: Wolters Kluwer, 2014, 218 s. ISBN 978-80-7478-509-2.</w:t>
            </w:r>
          </w:p>
          <w:p w:rsidR="00443DDE" w:rsidRPr="00443DDE" w:rsidRDefault="00443DDE" w:rsidP="00443DDE">
            <w:pPr>
              <w:jc w:val="both"/>
            </w:pPr>
            <w:r w:rsidRPr="00443DDE">
              <w:t>ZLÁMAL, J.</w:t>
            </w:r>
            <w:r>
              <w:t>,</w:t>
            </w:r>
            <w:r w:rsidRPr="00443DDE">
              <w:t xml:space="preserve"> BELLOVÁ</w:t>
            </w:r>
            <w:r>
              <w:t>, J</w:t>
            </w:r>
            <w:r w:rsidRPr="00443DDE">
              <w:t xml:space="preserve">. </w:t>
            </w:r>
            <w:r w:rsidRPr="00443DDE">
              <w:rPr>
                <w:i/>
              </w:rPr>
              <w:t>Ekonomika zdravotnictví</w:t>
            </w:r>
            <w:r w:rsidRPr="00443DDE">
              <w:t>. Vyd. 2., upr. Brno: Národní centrum ošetřovatelství a nelékařských zdravotnických oborů, 2013, 249 s. ISBN 978-80-7013-551-8.</w:t>
            </w:r>
          </w:p>
          <w:p w:rsidR="00443DDE" w:rsidRPr="00443DDE" w:rsidRDefault="00443DDE" w:rsidP="00443DDE">
            <w:pPr>
              <w:jc w:val="both"/>
            </w:pPr>
            <w:r w:rsidRPr="00443DDE">
              <w:t xml:space="preserve">MAAYTOVÁ, A. </w:t>
            </w:r>
            <w:r w:rsidRPr="00443DDE">
              <w:rPr>
                <w:i/>
              </w:rPr>
              <w:t>Otázky ekonomiky zdravotnictví s ohledem na zvyšování efektivnosti</w:t>
            </w:r>
            <w:r w:rsidRPr="00443DDE">
              <w:t>. Vyd. 1. Praha: Wolters Kluwer Česká republika, 2012, 164 s. ISBN 978-80-7357-912-8.</w:t>
            </w:r>
          </w:p>
          <w:p w:rsidR="00443DDE" w:rsidRPr="00443DDE" w:rsidRDefault="00443DDE" w:rsidP="00443DDE">
            <w:pPr>
              <w:jc w:val="both"/>
            </w:pPr>
            <w:r w:rsidRPr="00443DDE">
              <w:t xml:space="preserve">KRÁL, B. a kol. </w:t>
            </w:r>
            <w:r w:rsidRPr="00443DDE">
              <w:rPr>
                <w:i/>
              </w:rPr>
              <w:t>Manažerské účetnictví</w:t>
            </w:r>
            <w:r>
              <w:t>. Vyd. 3.</w:t>
            </w:r>
            <w:r w:rsidRPr="00443DDE">
              <w:t xml:space="preserve"> Praha: Management Press, 2010, 664 s. ISBN 978-80-7261-217-8.</w:t>
            </w:r>
          </w:p>
        </w:tc>
      </w:tr>
      <w:tr w:rsidR="00443DDE"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43DDE" w:rsidRPr="00443DDE" w:rsidRDefault="00443DDE" w:rsidP="00120490">
            <w:pPr>
              <w:jc w:val="center"/>
              <w:rPr>
                <w:b/>
              </w:rPr>
            </w:pPr>
            <w:r w:rsidRPr="00443DDE">
              <w:rPr>
                <w:b/>
              </w:rPr>
              <w:t>Informace ke kombinované nebo distanční formě</w:t>
            </w:r>
          </w:p>
        </w:tc>
      </w:tr>
      <w:tr w:rsidR="00443DDE" w:rsidTr="00120490">
        <w:tc>
          <w:tcPr>
            <w:tcW w:w="4787" w:type="dxa"/>
            <w:gridSpan w:val="3"/>
            <w:tcBorders>
              <w:top w:val="single" w:sz="2" w:space="0" w:color="auto"/>
            </w:tcBorders>
            <w:shd w:val="clear" w:color="auto" w:fill="F7CAAC"/>
          </w:tcPr>
          <w:p w:rsidR="00443DDE" w:rsidRPr="00443DDE" w:rsidRDefault="00443DDE" w:rsidP="00120490">
            <w:pPr>
              <w:jc w:val="both"/>
            </w:pPr>
            <w:r w:rsidRPr="00443DDE">
              <w:rPr>
                <w:b/>
              </w:rPr>
              <w:t>Rozsah konzultací (soustředění)</w:t>
            </w:r>
          </w:p>
        </w:tc>
        <w:tc>
          <w:tcPr>
            <w:tcW w:w="889" w:type="dxa"/>
            <w:tcBorders>
              <w:top w:val="single" w:sz="2" w:space="0" w:color="auto"/>
            </w:tcBorders>
          </w:tcPr>
          <w:p w:rsidR="00443DDE" w:rsidRPr="00443DDE" w:rsidRDefault="00443DDE" w:rsidP="00120490">
            <w:pPr>
              <w:jc w:val="both"/>
            </w:pPr>
            <w:r w:rsidRPr="00443DDE">
              <w:t>15</w:t>
            </w:r>
          </w:p>
        </w:tc>
        <w:tc>
          <w:tcPr>
            <w:tcW w:w="4179" w:type="dxa"/>
            <w:gridSpan w:val="4"/>
            <w:tcBorders>
              <w:top w:val="single" w:sz="2" w:space="0" w:color="auto"/>
            </w:tcBorders>
            <w:shd w:val="clear" w:color="auto" w:fill="F7CAAC"/>
          </w:tcPr>
          <w:p w:rsidR="00443DDE" w:rsidRPr="00443DDE" w:rsidRDefault="00443DDE" w:rsidP="00120490">
            <w:pPr>
              <w:jc w:val="both"/>
              <w:rPr>
                <w:b/>
              </w:rPr>
            </w:pPr>
            <w:r w:rsidRPr="00443DDE">
              <w:rPr>
                <w:b/>
              </w:rPr>
              <w:t xml:space="preserve">hodin </w:t>
            </w:r>
          </w:p>
        </w:tc>
      </w:tr>
      <w:tr w:rsidR="00443DDE" w:rsidTr="00120490">
        <w:tc>
          <w:tcPr>
            <w:tcW w:w="9855" w:type="dxa"/>
            <w:gridSpan w:val="8"/>
            <w:shd w:val="clear" w:color="auto" w:fill="F7CAAC"/>
          </w:tcPr>
          <w:p w:rsidR="00443DDE" w:rsidRPr="00443DDE" w:rsidRDefault="00443DDE" w:rsidP="00120490">
            <w:pPr>
              <w:jc w:val="both"/>
              <w:rPr>
                <w:b/>
              </w:rPr>
            </w:pPr>
            <w:r w:rsidRPr="00443DDE">
              <w:rPr>
                <w:b/>
              </w:rPr>
              <w:t>Informace o způsobu kontaktu s vyučujícím</w:t>
            </w:r>
          </w:p>
        </w:tc>
      </w:tr>
      <w:tr w:rsidR="00443DDE" w:rsidTr="00443DDE">
        <w:trPr>
          <w:trHeight w:val="745"/>
        </w:trPr>
        <w:tc>
          <w:tcPr>
            <w:tcW w:w="9855" w:type="dxa"/>
            <w:gridSpan w:val="8"/>
          </w:tcPr>
          <w:p w:rsidR="00443DDE" w:rsidRPr="00443DDE" w:rsidRDefault="00443DDE" w:rsidP="00120490">
            <w:pPr>
              <w:jc w:val="both"/>
            </w:pPr>
            <w:r w:rsidRPr="00443DD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443DDE" w:rsidRPr="00443DDE" w:rsidRDefault="00443DDE" w:rsidP="00120490">
            <w:pPr>
              <w:jc w:val="both"/>
            </w:pPr>
          </w:p>
        </w:tc>
      </w:tr>
    </w:tbl>
    <w:p w:rsidR="00443DDE" w:rsidRDefault="00443DDE"/>
    <w:p w:rsidR="00443DDE" w:rsidRDefault="00443DD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43DDE" w:rsidTr="00120490">
        <w:tc>
          <w:tcPr>
            <w:tcW w:w="9855" w:type="dxa"/>
            <w:gridSpan w:val="8"/>
            <w:tcBorders>
              <w:bottom w:val="double" w:sz="4" w:space="0" w:color="auto"/>
            </w:tcBorders>
            <w:shd w:val="clear" w:color="auto" w:fill="BDD6EE"/>
          </w:tcPr>
          <w:p w:rsidR="00443DDE" w:rsidRDefault="00443DDE" w:rsidP="00120490">
            <w:pPr>
              <w:jc w:val="both"/>
              <w:rPr>
                <w:b/>
                <w:sz w:val="28"/>
              </w:rPr>
            </w:pPr>
            <w:r>
              <w:lastRenderedPageBreak/>
              <w:br w:type="page"/>
            </w:r>
            <w:r>
              <w:rPr>
                <w:b/>
                <w:sz w:val="28"/>
              </w:rPr>
              <w:t>B-III – Charakteristika studijního předmětu</w:t>
            </w:r>
          </w:p>
        </w:tc>
      </w:tr>
      <w:tr w:rsidR="00443DDE" w:rsidTr="00120490">
        <w:tc>
          <w:tcPr>
            <w:tcW w:w="3086" w:type="dxa"/>
            <w:tcBorders>
              <w:top w:val="double" w:sz="4" w:space="0" w:color="auto"/>
            </w:tcBorders>
            <w:shd w:val="clear" w:color="auto" w:fill="F7CAAC"/>
          </w:tcPr>
          <w:p w:rsidR="00443DDE" w:rsidRPr="00443DDE" w:rsidRDefault="00443DDE" w:rsidP="00120490">
            <w:pPr>
              <w:jc w:val="both"/>
              <w:rPr>
                <w:b/>
              </w:rPr>
            </w:pPr>
            <w:r w:rsidRPr="00443DDE">
              <w:rPr>
                <w:b/>
              </w:rPr>
              <w:t>Název studijního předmětu</w:t>
            </w:r>
          </w:p>
        </w:tc>
        <w:tc>
          <w:tcPr>
            <w:tcW w:w="6769" w:type="dxa"/>
            <w:gridSpan w:val="7"/>
            <w:tcBorders>
              <w:top w:val="double" w:sz="4" w:space="0" w:color="auto"/>
            </w:tcBorders>
          </w:tcPr>
          <w:p w:rsidR="00443DDE" w:rsidRPr="00443DDE" w:rsidRDefault="00443DDE" w:rsidP="00120490">
            <w:pPr>
              <w:jc w:val="both"/>
            </w:pPr>
            <w:r w:rsidRPr="00443DDE">
              <w:t>Marketing zdravotnických organizací</w:t>
            </w:r>
          </w:p>
        </w:tc>
      </w:tr>
      <w:tr w:rsidR="00443DDE" w:rsidTr="00120490">
        <w:tc>
          <w:tcPr>
            <w:tcW w:w="3086" w:type="dxa"/>
            <w:shd w:val="clear" w:color="auto" w:fill="F7CAAC"/>
          </w:tcPr>
          <w:p w:rsidR="00443DDE" w:rsidRPr="00443DDE" w:rsidRDefault="00443DDE" w:rsidP="00120490">
            <w:pPr>
              <w:jc w:val="both"/>
              <w:rPr>
                <w:b/>
              </w:rPr>
            </w:pPr>
            <w:r w:rsidRPr="00443DDE">
              <w:rPr>
                <w:b/>
              </w:rPr>
              <w:t>Typ předmětu</w:t>
            </w:r>
          </w:p>
        </w:tc>
        <w:tc>
          <w:tcPr>
            <w:tcW w:w="3406" w:type="dxa"/>
            <w:gridSpan w:val="4"/>
          </w:tcPr>
          <w:p w:rsidR="00443DDE" w:rsidRPr="00443DDE" w:rsidRDefault="00F1465F" w:rsidP="005A1F79">
            <w:pPr>
              <w:jc w:val="both"/>
            </w:pPr>
            <w:r>
              <w:t>p</w:t>
            </w:r>
            <w:r w:rsidR="00443DDE" w:rsidRPr="00443DDE">
              <w:t>ovinný „</w:t>
            </w:r>
            <w:r w:rsidR="005A1F79">
              <w:t>P</w:t>
            </w:r>
            <w:r w:rsidR="00443DDE" w:rsidRPr="00443DDE">
              <w:t>Z“</w:t>
            </w:r>
          </w:p>
        </w:tc>
        <w:tc>
          <w:tcPr>
            <w:tcW w:w="2695" w:type="dxa"/>
            <w:gridSpan w:val="2"/>
            <w:shd w:val="clear" w:color="auto" w:fill="F7CAAC"/>
          </w:tcPr>
          <w:p w:rsidR="00443DDE" w:rsidRPr="00443DDE" w:rsidRDefault="00443DDE" w:rsidP="00120490">
            <w:pPr>
              <w:jc w:val="both"/>
            </w:pPr>
            <w:r w:rsidRPr="00443DDE">
              <w:rPr>
                <w:b/>
              </w:rPr>
              <w:t>doporučený ročník / semestr</w:t>
            </w:r>
          </w:p>
        </w:tc>
        <w:tc>
          <w:tcPr>
            <w:tcW w:w="668" w:type="dxa"/>
          </w:tcPr>
          <w:p w:rsidR="00443DDE" w:rsidRPr="00443DDE" w:rsidRDefault="00443DDE" w:rsidP="00120490">
            <w:pPr>
              <w:jc w:val="both"/>
            </w:pPr>
            <w:r w:rsidRPr="00443DDE">
              <w:t>1/L</w:t>
            </w:r>
          </w:p>
        </w:tc>
      </w:tr>
      <w:tr w:rsidR="00443DDE" w:rsidTr="00120490">
        <w:tc>
          <w:tcPr>
            <w:tcW w:w="3086" w:type="dxa"/>
            <w:shd w:val="clear" w:color="auto" w:fill="F7CAAC"/>
          </w:tcPr>
          <w:p w:rsidR="00443DDE" w:rsidRPr="00443DDE" w:rsidRDefault="00443DDE" w:rsidP="00120490">
            <w:pPr>
              <w:jc w:val="both"/>
              <w:rPr>
                <w:b/>
              </w:rPr>
            </w:pPr>
            <w:r w:rsidRPr="00443DDE">
              <w:rPr>
                <w:b/>
              </w:rPr>
              <w:t>Rozsah studijního předmětu</w:t>
            </w:r>
          </w:p>
        </w:tc>
        <w:tc>
          <w:tcPr>
            <w:tcW w:w="1701" w:type="dxa"/>
            <w:gridSpan w:val="2"/>
          </w:tcPr>
          <w:p w:rsidR="00443DDE" w:rsidRPr="00443DDE" w:rsidRDefault="00443DDE" w:rsidP="00120490">
            <w:pPr>
              <w:jc w:val="both"/>
            </w:pPr>
            <w:r w:rsidRPr="00443DDE">
              <w:t>26p + 13s</w:t>
            </w:r>
          </w:p>
        </w:tc>
        <w:tc>
          <w:tcPr>
            <w:tcW w:w="889" w:type="dxa"/>
            <w:shd w:val="clear" w:color="auto" w:fill="F7CAAC"/>
          </w:tcPr>
          <w:p w:rsidR="00443DDE" w:rsidRPr="00443DDE" w:rsidRDefault="00443DDE" w:rsidP="00120490">
            <w:pPr>
              <w:jc w:val="both"/>
              <w:rPr>
                <w:b/>
              </w:rPr>
            </w:pPr>
            <w:r w:rsidRPr="00443DDE">
              <w:rPr>
                <w:b/>
              </w:rPr>
              <w:t xml:space="preserve">hod. </w:t>
            </w:r>
          </w:p>
        </w:tc>
        <w:tc>
          <w:tcPr>
            <w:tcW w:w="816" w:type="dxa"/>
          </w:tcPr>
          <w:p w:rsidR="00443DDE" w:rsidRPr="00443DDE" w:rsidRDefault="00443DDE" w:rsidP="00120490">
            <w:pPr>
              <w:jc w:val="both"/>
            </w:pPr>
            <w:r w:rsidRPr="00443DDE">
              <w:t>39</w:t>
            </w:r>
          </w:p>
        </w:tc>
        <w:tc>
          <w:tcPr>
            <w:tcW w:w="2156" w:type="dxa"/>
            <w:shd w:val="clear" w:color="auto" w:fill="F7CAAC"/>
          </w:tcPr>
          <w:p w:rsidR="00443DDE" w:rsidRPr="00443DDE" w:rsidRDefault="00443DDE" w:rsidP="00120490">
            <w:pPr>
              <w:jc w:val="both"/>
              <w:rPr>
                <w:b/>
              </w:rPr>
            </w:pPr>
            <w:r w:rsidRPr="00443DDE">
              <w:rPr>
                <w:b/>
              </w:rPr>
              <w:t>kreditů</w:t>
            </w:r>
          </w:p>
        </w:tc>
        <w:tc>
          <w:tcPr>
            <w:tcW w:w="1207" w:type="dxa"/>
            <w:gridSpan w:val="2"/>
          </w:tcPr>
          <w:p w:rsidR="00443DDE" w:rsidRPr="00443DDE" w:rsidRDefault="00443DDE" w:rsidP="00120490">
            <w:pPr>
              <w:jc w:val="both"/>
            </w:pPr>
            <w:r w:rsidRPr="00443DDE">
              <w:t>5</w:t>
            </w:r>
          </w:p>
        </w:tc>
      </w:tr>
      <w:tr w:rsidR="00443DDE" w:rsidTr="00120490">
        <w:tc>
          <w:tcPr>
            <w:tcW w:w="3086" w:type="dxa"/>
            <w:shd w:val="clear" w:color="auto" w:fill="F7CAAC"/>
          </w:tcPr>
          <w:p w:rsidR="00443DDE" w:rsidRPr="00443DDE" w:rsidRDefault="00443DDE" w:rsidP="00120490">
            <w:pPr>
              <w:jc w:val="both"/>
              <w:rPr>
                <w:b/>
              </w:rPr>
            </w:pPr>
            <w:r w:rsidRPr="00443DDE">
              <w:rPr>
                <w:b/>
              </w:rPr>
              <w:t>Prerekvizity, korekvizity, ekvivalence</w:t>
            </w:r>
          </w:p>
        </w:tc>
        <w:tc>
          <w:tcPr>
            <w:tcW w:w="6769" w:type="dxa"/>
            <w:gridSpan w:val="7"/>
          </w:tcPr>
          <w:p w:rsidR="00443DDE" w:rsidRPr="00443DDE" w:rsidRDefault="00443DDE" w:rsidP="00120490">
            <w:pPr>
              <w:jc w:val="both"/>
            </w:pPr>
          </w:p>
        </w:tc>
      </w:tr>
      <w:tr w:rsidR="00443DDE" w:rsidTr="00120490">
        <w:tc>
          <w:tcPr>
            <w:tcW w:w="3086" w:type="dxa"/>
            <w:shd w:val="clear" w:color="auto" w:fill="F7CAAC"/>
          </w:tcPr>
          <w:p w:rsidR="00443DDE" w:rsidRPr="00443DDE" w:rsidRDefault="00443DDE" w:rsidP="00120490">
            <w:pPr>
              <w:jc w:val="both"/>
              <w:rPr>
                <w:b/>
              </w:rPr>
            </w:pPr>
            <w:r w:rsidRPr="00443DDE">
              <w:rPr>
                <w:b/>
              </w:rPr>
              <w:t>Způsob ověření studijních výsledků</w:t>
            </w:r>
          </w:p>
        </w:tc>
        <w:tc>
          <w:tcPr>
            <w:tcW w:w="3406" w:type="dxa"/>
            <w:gridSpan w:val="4"/>
          </w:tcPr>
          <w:p w:rsidR="00443DDE" w:rsidRPr="00443DDE" w:rsidRDefault="00443DDE" w:rsidP="00120490">
            <w:pPr>
              <w:jc w:val="both"/>
            </w:pPr>
            <w:r>
              <w:t>z</w:t>
            </w:r>
            <w:r w:rsidRPr="00443DDE">
              <w:t>ápočet, zkouška</w:t>
            </w:r>
          </w:p>
        </w:tc>
        <w:tc>
          <w:tcPr>
            <w:tcW w:w="2156" w:type="dxa"/>
            <w:shd w:val="clear" w:color="auto" w:fill="F7CAAC"/>
          </w:tcPr>
          <w:p w:rsidR="00443DDE" w:rsidRPr="00443DDE" w:rsidRDefault="00443DDE" w:rsidP="00120490">
            <w:pPr>
              <w:jc w:val="both"/>
              <w:rPr>
                <w:b/>
              </w:rPr>
            </w:pPr>
            <w:r w:rsidRPr="00443DDE">
              <w:rPr>
                <w:b/>
              </w:rPr>
              <w:t>Forma výuky</w:t>
            </w:r>
          </w:p>
        </w:tc>
        <w:tc>
          <w:tcPr>
            <w:tcW w:w="1207" w:type="dxa"/>
            <w:gridSpan w:val="2"/>
          </w:tcPr>
          <w:p w:rsidR="00443DDE" w:rsidRPr="00443DDE" w:rsidRDefault="00443DDE" w:rsidP="00120490">
            <w:pPr>
              <w:jc w:val="both"/>
            </w:pPr>
            <w:r>
              <w:t>p</w:t>
            </w:r>
            <w:r w:rsidRPr="00443DDE">
              <w:t>řednáška, seminář</w:t>
            </w:r>
          </w:p>
        </w:tc>
      </w:tr>
      <w:tr w:rsidR="00443DDE" w:rsidTr="00120490">
        <w:tc>
          <w:tcPr>
            <w:tcW w:w="3086" w:type="dxa"/>
            <w:shd w:val="clear" w:color="auto" w:fill="F7CAAC"/>
          </w:tcPr>
          <w:p w:rsidR="00443DDE" w:rsidRPr="00443DDE" w:rsidRDefault="00443DDE" w:rsidP="00120490">
            <w:pPr>
              <w:jc w:val="both"/>
              <w:rPr>
                <w:b/>
              </w:rPr>
            </w:pPr>
            <w:r w:rsidRPr="00443DDE">
              <w:rPr>
                <w:b/>
              </w:rPr>
              <w:t>Forma způsobu ověření studijních výsledků a další požadavky na studenta</w:t>
            </w:r>
          </w:p>
        </w:tc>
        <w:tc>
          <w:tcPr>
            <w:tcW w:w="6769" w:type="dxa"/>
            <w:gridSpan w:val="7"/>
            <w:tcBorders>
              <w:bottom w:val="nil"/>
            </w:tcBorders>
          </w:tcPr>
          <w:p w:rsidR="00443DDE" w:rsidRPr="00443DDE" w:rsidRDefault="00443DDE" w:rsidP="00120490">
            <w:pPr>
              <w:jc w:val="both"/>
            </w:pPr>
            <w:r w:rsidRPr="00443DDE">
              <w:t>Způsob zakončení předmětu – zápočet, zkouška</w:t>
            </w:r>
          </w:p>
          <w:p w:rsidR="00443DDE" w:rsidRPr="00443DDE" w:rsidRDefault="00443DDE" w:rsidP="00120490">
            <w:pPr>
              <w:jc w:val="both"/>
            </w:pPr>
            <w:r w:rsidRPr="00443DDE">
              <w:t>Požadavky na zápočet - vypracování seminární práce dle požadavků vyučujícího, 80% aktivní účast na seminářích.</w:t>
            </w:r>
          </w:p>
          <w:p w:rsidR="00443DDE" w:rsidRPr="00443DDE" w:rsidRDefault="00443DDE" w:rsidP="00120490">
            <w:pPr>
              <w:jc w:val="both"/>
            </w:pPr>
            <w:r w:rsidRPr="00443DDE">
              <w:t>Požadavky na zkoušku - písemný test musí být napsán alespoň na 60 %, následuje ústní zkouška v rozsahu znalostí přednášek a seminářů.</w:t>
            </w:r>
          </w:p>
        </w:tc>
      </w:tr>
      <w:tr w:rsidR="00443DDE" w:rsidTr="00120490">
        <w:trPr>
          <w:trHeight w:val="229"/>
        </w:trPr>
        <w:tc>
          <w:tcPr>
            <w:tcW w:w="9855" w:type="dxa"/>
            <w:gridSpan w:val="8"/>
            <w:tcBorders>
              <w:top w:val="nil"/>
            </w:tcBorders>
          </w:tcPr>
          <w:p w:rsidR="00443DDE" w:rsidRPr="00443DDE" w:rsidRDefault="00443DDE" w:rsidP="00120490">
            <w:pPr>
              <w:jc w:val="both"/>
            </w:pPr>
          </w:p>
        </w:tc>
      </w:tr>
      <w:tr w:rsidR="00443DDE" w:rsidTr="00120490">
        <w:trPr>
          <w:trHeight w:val="197"/>
        </w:trPr>
        <w:tc>
          <w:tcPr>
            <w:tcW w:w="3086" w:type="dxa"/>
            <w:tcBorders>
              <w:top w:val="nil"/>
            </w:tcBorders>
            <w:shd w:val="clear" w:color="auto" w:fill="F7CAAC"/>
          </w:tcPr>
          <w:p w:rsidR="00443DDE" w:rsidRPr="00443DDE" w:rsidRDefault="00443DDE" w:rsidP="00120490">
            <w:pPr>
              <w:jc w:val="both"/>
              <w:rPr>
                <w:b/>
              </w:rPr>
            </w:pPr>
            <w:r w:rsidRPr="00443DDE">
              <w:rPr>
                <w:b/>
              </w:rPr>
              <w:t>Garant předmětu</w:t>
            </w:r>
          </w:p>
        </w:tc>
        <w:tc>
          <w:tcPr>
            <w:tcW w:w="6769" w:type="dxa"/>
            <w:gridSpan w:val="7"/>
            <w:tcBorders>
              <w:top w:val="nil"/>
            </w:tcBorders>
          </w:tcPr>
          <w:p w:rsidR="00443DDE" w:rsidRPr="00443DDE" w:rsidRDefault="00443DDE" w:rsidP="00120490">
            <w:pPr>
              <w:jc w:val="both"/>
            </w:pPr>
            <w:r w:rsidRPr="00443DDE">
              <w:t>doc. Ing. Pavla Staňková, Ph.D.</w:t>
            </w:r>
          </w:p>
        </w:tc>
      </w:tr>
      <w:tr w:rsidR="00443DDE" w:rsidTr="00120490">
        <w:trPr>
          <w:trHeight w:val="243"/>
        </w:trPr>
        <w:tc>
          <w:tcPr>
            <w:tcW w:w="3086" w:type="dxa"/>
            <w:tcBorders>
              <w:top w:val="nil"/>
            </w:tcBorders>
            <w:shd w:val="clear" w:color="auto" w:fill="F7CAAC"/>
          </w:tcPr>
          <w:p w:rsidR="00443DDE" w:rsidRPr="00443DDE" w:rsidRDefault="00443DDE" w:rsidP="00120490">
            <w:pPr>
              <w:jc w:val="both"/>
              <w:rPr>
                <w:b/>
              </w:rPr>
            </w:pPr>
            <w:r w:rsidRPr="00443DDE">
              <w:rPr>
                <w:b/>
              </w:rPr>
              <w:t>Zapojení garanta do výuky předmětu</w:t>
            </w:r>
          </w:p>
        </w:tc>
        <w:tc>
          <w:tcPr>
            <w:tcW w:w="6769" w:type="dxa"/>
            <w:gridSpan w:val="7"/>
            <w:tcBorders>
              <w:top w:val="nil"/>
            </w:tcBorders>
          </w:tcPr>
          <w:p w:rsidR="00443DDE" w:rsidRPr="00443DDE" w:rsidRDefault="00443DDE" w:rsidP="00677E14">
            <w:pPr>
              <w:jc w:val="both"/>
            </w:pPr>
            <w:r w:rsidRPr="00443DDE">
              <w:t xml:space="preserve">Garant se podílí na přednášení v rozsahu 100 %, dále stanovuje koncepci </w:t>
            </w:r>
            <w:r w:rsidR="00677E14">
              <w:t>seminářů</w:t>
            </w:r>
            <w:r w:rsidRPr="00443DDE">
              <w:t xml:space="preserve"> a dohlíží na jejich jednotné vedení.</w:t>
            </w:r>
          </w:p>
        </w:tc>
      </w:tr>
      <w:tr w:rsidR="00443DDE" w:rsidTr="00120490">
        <w:tc>
          <w:tcPr>
            <w:tcW w:w="3086" w:type="dxa"/>
            <w:shd w:val="clear" w:color="auto" w:fill="F7CAAC"/>
          </w:tcPr>
          <w:p w:rsidR="00443DDE" w:rsidRPr="00443DDE" w:rsidRDefault="00443DDE" w:rsidP="00120490">
            <w:pPr>
              <w:jc w:val="both"/>
              <w:rPr>
                <w:b/>
              </w:rPr>
            </w:pPr>
            <w:r w:rsidRPr="00443DDE">
              <w:rPr>
                <w:b/>
              </w:rPr>
              <w:t>Vyučující</w:t>
            </w:r>
          </w:p>
        </w:tc>
        <w:tc>
          <w:tcPr>
            <w:tcW w:w="6769" w:type="dxa"/>
            <w:gridSpan w:val="7"/>
            <w:tcBorders>
              <w:bottom w:val="nil"/>
            </w:tcBorders>
          </w:tcPr>
          <w:p w:rsidR="00443DDE" w:rsidRPr="00443DDE" w:rsidRDefault="00443DDE" w:rsidP="00120490">
            <w:pPr>
              <w:jc w:val="both"/>
            </w:pPr>
            <w:r w:rsidRPr="00443DDE">
              <w:t>doc. Ing. Pavla S</w:t>
            </w:r>
            <w:r w:rsidR="00DC4A48">
              <w:t>taňková, Ph.D. – přednášky (100</w:t>
            </w:r>
            <w:r w:rsidRPr="00443DDE">
              <w:t>%)</w:t>
            </w:r>
          </w:p>
        </w:tc>
      </w:tr>
      <w:tr w:rsidR="00443DDE" w:rsidTr="00120490">
        <w:trPr>
          <w:trHeight w:val="174"/>
        </w:trPr>
        <w:tc>
          <w:tcPr>
            <w:tcW w:w="9855" w:type="dxa"/>
            <w:gridSpan w:val="8"/>
            <w:tcBorders>
              <w:top w:val="nil"/>
            </w:tcBorders>
          </w:tcPr>
          <w:p w:rsidR="00443DDE" w:rsidRPr="00443DDE" w:rsidRDefault="00443DDE" w:rsidP="00120490">
            <w:pPr>
              <w:jc w:val="both"/>
            </w:pPr>
          </w:p>
        </w:tc>
      </w:tr>
      <w:tr w:rsidR="00443DDE" w:rsidTr="00120490">
        <w:tc>
          <w:tcPr>
            <w:tcW w:w="3086" w:type="dxa"/>
            <w:shd w:val="clear" w:color="auto" w:fill="F7CAAC"/>
          </w:tcPr>
          <w:p w:rsidR="00443DDE" w:rsidRPr="00443DDE" w:rsidRDefault="00443DDE" w:rsidP="00120490">
            <w:pPr>
              <w:jc w:val="both"/>
              <w:rPr>
                <w:b/>
              </w:rPr>
            </w:pPr>
            <w:r w:rsidRPr="00443DDE">
              <w:rPr>
                <w:b/>
              </w:rPr>
              <w:t>Stručná anotace předmětu</w:t>
            </w:r>
          </w:p>
        </w:tc>
        <w:tc>
          <w:tcPr>
            <w:tcW w:w="6769" w:type="dxa"/>
            <w:gridSpan w:val="7"/>
            <w:tcBorders>
              <w:bottom w:val="nil"/>
            </w:tcBorders>
          </w:tcPr>
          <w:p w:rsidR="00443DDE" w:rsidRPr="00443DDE" w:rsidRDefault="00443DDE" w:rsidP="00120490">
            <w:pPr>
              <w:jc w:val="both"/>
            </w:pPr>
          </w:p>
        </w:tc>
      </w:tr>
      <w:tr w:rsidR="00443DDE" w:rsidTr="00443DDE">
        <w:trPr>
          <w:trHeight w:val="3654"/>
        </w:trPr>
        <w:tc>
          <w:tcPr>
            <w:tcW w:w="9855" w:type="dxa"/>
            <w:gridSpan w:val="8"/>
            <w:tcBorders>
              <w:top w:val="nil"/>
              <w:bottom w:val="single" w:sz="12" w:space="0" w:color="auto"/>
            </w:tcBorders>
          </w:tcPr>
          <w:p w:rsidR="00443DDE" w:rsidRPr="00443DDE" w:rsidRDefault="00443DDE" w:rsidP="00120490">
            <w:pPr>
              <w:jc w:val="both"/>
              <w:rPr>
                <w:shd w:val="clear" w:color="auto" w:fill="FFFFFF"/>
              </w:rPr>
            </w:pPr>
            <w:r w:rsidRPr="00443DDE">
              <w:rPr>
                <w:color w:val="000000"/>
                <w:shd w:val="clear" w:color="auto" w:fill="FFFFFF"/>
              </w:rPr>
              <w:t>Předmět je zaměřen na rozvoj poznatků, dovedností a praktik v oblasti marketingového řízení organizací poskytujících zdravotnické služby. Po absolvování předmětu je student schopen</w:t>
            </w:r>
            <w:r w:rsidRPr="00443DDE">
              <w:t xml:space="preserve"> samostatně vyhledávat, třídit, analyzovat a kriticky interpretovat data a informace potřebná pro marketingové plánování, rozhodování a řízení tak, aby pochopil potřeby </w:t>
            </w:r>
            <w:r w:rsidRPr="00443DDE">
              <w:br/>
              <w:t>a chování klienta na trhu zdravotních služeb. Student umí také využít základní nástroje marketingu pro získání konkurenční výhody. Dokáže aplikovat nástroje marketingové komunikace pro vytvoření dobrého image organizace a využít zásad fungování krizové komunikace. Pozornost předmětu je také zaměřena na etické a efektivní získání informací prostřednictvím marketingového průzkumu, jejich vyhodnocení a využití pro marketingové řízení zdravotnické organizace.</w:t>
            </w:r>
          </w:p>
          <w:p w:rsidR="00443DDE" w:rsidRPr="00443DDE" w:rsidRDefault="00443DDE" w:rsidP="000E1096">
            <w:pPr>
              <w:pStyle w:val="Odstavecseseznamem"/>
              <w:numPr>
                <w:ilvl w:val="0"/>
                <w:numId w:val="19"/>
              </w:numPr>
              <w:spacing w:after="0" w:line="240" w:lineRule="auto"/>
              <w:ind w:left="322" w:hanging="284"/>
              <w:jc w:val="both"/>
              <w:rPr>
                <w:rFonts w:ascii="Times New Roman" w:hAnsi="Times New Roman"/>
                <w:sz w:val="20"/>
                <w:szCs w:val="20"/>
              </w:rPr>
            </w:pPr>
            <w:r w:rsidRPr="00443DDE">
              <w:rPr>
                <w:rFonts w:ascii="Times New Roman" w:hAnsi="Times New Roman"/>
                <w:sz w:val="20"/>
                <w:szCs w:val="20"/>
              </w:rPr>
              <w:t>Základy marketingu.</w:t>
            </w:r>
          </w:p>
          <w:p w:rsidR="00443DDE" w:rsidRPr="00443DDE" w:rsidRDefault="00443DDE" w:rsidP="000E1096">
            <w:pPr>
              <w:pStyle w:val="Odstavecseseznamem"/>
              <w:numPr>
                <w:ilvl w:val="0"/>
                <w:numId w:val="19"/>
              </w:numPr>
              <w:spacing w:after="0" w:line="240" w:lineRule="auto"/>
              <w:ind w:left="322" w:hanging="284"/>
              <w:jc w:val="both"/>
              <w:rPr>
                <w:rFonts w:ascii="Times New Roman" w:hAnsi="Times New Roman"/>
                <w:sz w:val="20"/>
                <w:szCs w:val="20"/>
              </w:rPr>
            </w:pPr>
            <w:r w:rsidRPr="00443DDE">
              <w:rPr>
                <w:rFonts w:ascii="Times New Roman" w:hAnsi="Times New Roman"/>
                <w:sz w:val="20"/>
                <w:szCs w:val="20"/>
              </w:rPr>
              <w:t>Marketing a marketingové řízení ve zdravotnictví, jejich specifika.</w:t>
            </w:r>
          </w:p>
          <w:p w:rsidR="00443DDE" w:rsidRPr="00443DDE" w:rsidRDefault="00443DDE" w:rsidP="000E1096">
            <w:pPr>
              <w:pStyle w:val="Odstavecseseznamem"/>
              <w:numPr>
                <w:ilvl w:val="0"/>
                <w:numId w:val="19"/>
              </w:numPr>
              <w:spacing w:after="0" w:line="240" w:lineRule="auto"/>
              <w:ind w:left="322" w:hanging="284"/>
              <w:jc w:val="both"/>
              <w:rPr>
                <w:rFonts w:ascii="Times New Roman" w:hAnsi="Times New Roman"/>
                <w:sz w:val="20"/>
                <w:szCs w:val="20"/>
              </w:rPr>
            </w:pPr>
            <w:r w:rsidRPr="00443DDE">
              <w:rPr>
                <w:rFonts w:ascii="Times New Roman" w:hAnsi="Times New Roman"/>
                <w:sz w:val="20"/>
                <w:szCs w:val="20"/>
              </w:rPr>
              <w:t>Marketingový plán.</w:t>
            </w:r>
          </w:p>
          <w:p w:rsidR="00443DDE" w:rsidRPr="00443DDE" w:rsidRDefault="00443DDE" w:rsidP="000E1096">
            <w:pPr>
              <w:pStyle w:val="Odstavecseseznamem"/>
              <w:numPr>
                <w:ilvl w:val="0"/>
                <w:numId w:val="19"/>
              </w:numPr>
              <w:spacing w:after="0" w:line="240" w:lineRule="auto"/>
              <w:ind w:left="322" w:hanging="284"/>
              <w:jc w:val="both"/>
              <w:rPr>
                <w:rFonts w:ascii="Times New Roman" w:hAnsi="Times New Roman"/>
                <w:sz w:val="20"/>
                <w:szCs w:val="20"/>
              </w:rPr>
            </w:pPr>
            <w:r w:rsidRPr="00443DDE">
              <w:rPr>
                <w:rFonts w:ascii="Times New Roman" w:hAnsi="Times New Roman"/>
                <w:sz w:val="20"/>
                <w:szCs w:val="20"/>
              </w:rPr>
              <w:t>Analýza vnějšího a vnitřního prostředí.</w:t>
            </w:r>
          </w:p>
          <w:p w:rsidR="00443DDE" w:rsidRPr="00443DDE" w:rsidRDefault="00443DDE" w:rsidP="000E1096">
            <w:pPr>
              <w:pStyle w:val="Odstavecseseznamem"/>
              <w:numPr>
                <w:ilvl w:val="0"/>
                <w:numId w:val="19"/>
              </w:numPr>
              <w:spacing w:after="0" w:line="240" w:lineRule="auto"/>
              <w:ind w:left="322" w:hanging="284"/>
              <w:jc w:val="both"/>
              <w:rPr>
                <w:rFonts w:ascii="Times New Roman" w:hAnsi="Times New Roman"/>
                <w:sz w:val="20"/>
                <w:szCs w:val="20"/>
              </w:rPr>
            </w:pPr>
            <w:r w:rsidRPr="00443DDE">
              <w:rPr>
                <w:rFonts w:ascii="Times New Roman" w:hAnsi="Times New Roman"/>
                <w:sz w:val="20"/>
                <w:szCs w:val="20"/>
              </w:rPr>
              <w:t>Marketingové nástroje ve zdravotnictví.</w:t>
            </w:r>
          </w:p>
          <w:p w:rsidR="00443DDE" w:rsidRPr="00443DDE" w:rsidRDefault="00443DDE" w:rsidP="000E1096">
            <w:pPr>
              <w:pStyle w:val="Odstavecseseznamem"/>
              <w:numPr>
                <w:ilvl w:val="0"/>
                <w:numId w:val="19"/>
              </w:numPr>
              <w:spacing w:after="0" w:line="240" w:lineRule="auto"/>
              <w:ind w:left="322" w:hanging="284"/>
              <w:jc w:val="both"/>
              <w:rPr>
                <w:rFonts w:ascii="Times New Roman" w:hAnsi="Times New Roman"/>
                <w:sz w:val="20"/>
                <w:szCs w:val="20"/>
              </w:rPr>
            </w:pPr>
            <w:r w:rsidRPr="00443DDE">
              <w:rPr>
                <w:rFonts w:ascii="Times New Roman" w:hAnsi="Times New Roman"/>
                <w:sz w:val="20"/>
                <w:szCs w:val="20"/>
              </w:rPr>
              <w:t>Krizová komunikace ve zdravotnictví.</w:t>
            </w:r>
          </w:p>
          <w:p w:rsidR="00443DDE" w:rsidRPr="00443DDE" w:rsidRDefault="00443DDE" w:rsidP="000E1096">
            <w:pPr>
              <w:pStyle w:val="Odstavecseseznamem"/>
              <w:numPr>
                <w:ilvl w:val="0"/>
                <w:numId w:val="19"/>
              </w:numPr>
              <w:spacing w:after="0" w:line="240" w:lineRule="auto"/>
              <w:ind w:left="322" w:hanging="284"/>
              <w:jc w:val="both"/>
              <w:rPr>
                <w:rFonts w:ascii="Times New Roman" w:hAnsi="Times New Roman"/>
                <w:sz w:val="20"/>
                <w:szCs w:val="20"/>
              </w:rPr>
            </w:pPr>
            <w:r w:rsidRPr="00443DDE">
              <w:rPr>
                <w:rFonts w:ascii="Times New Roman" w:hAnsi="Times New Roman"/>
                <w:sz w:val="20"/>
                <w:szCs w:val="20"/>
              </w:rPr>
              <w:t>Chování klientů na trhu zdravotních služeb.</w:t>
            </w:r>
          </w:p>
          <w:p w:rsidR="00443DDE" w:rsidRPr="00443DDE" w:rsidRDefault="00443DDE" w:rsidP="000E1096">
            <w:pPr>
              <w:pStyle w:val="Odstavecseseznamem"/>
              <w:numPr>
                <w:ilvl w:val="0"/>
                <w:numId w:val="19"/>
              </w:numPr>
              <w:spacing w:after="0" w:line="240" w:lineRule="auto"/>
              <w:ind w:left="322" w:hanging="284"/>
              <w:jc w:val="both"/>
              <w:rPr>
                <w:rFonts w:ascii="Times New Roman" w:hAnsi="Times New Roman"/>
                <w:sz w:val="20"/>
                <w:szCs w:val="20"/>
              </w:rPr>
            </w:pPr>
            <w:r w:rsidRPr="00443DDE">
              <w:rPr>
                <w:rFonts w:ascii="Times New Roman" w:hAnsi="Times New Roman"/>
                <w:sz w:val="20"/>
                <w:szCs w:val="20"/>
              </w:rPr>
              <w:t>Průzkum trhu ve zdravotnictví.</w:t>
            </w:r>
          </w:p>
        </w:tc>
      </w:tr>
      <w:tr w:rsidR="00443DDE" w:rsidTr="00120490">
        <w:trPr>
          <w:trHeight w:val="265"/>
        </w:trPr>
        <w:tc>
          <w:tcPr>
            <w:tcW w:w="3653" w:type="dxa"/>
            <w:gridSpan w:val="2"/>
            <w:tcBorders>
              <w:top w:val="nil"/>
            </w:tcBorders>
            <w:shd w:val="clear" w:color="auto" w:fill="F7CAAC"/>
          </w:tcPr>
          <w:p w:rsidR="00443DDE" w:rsidRPr="00443DDE" w:rsidRDefault="00443DDE" w:rsidP="00120490">
            <w:pPr>
              <w:jc w:val="both"/>
            </w:pPr>
            <w:r w:rsidRPr="00443DDE">
              <w:rPr>
                <w:b/>
              </w:rPr>
              <w:t>Studijní literatura a studijní pomůcky</w:t>
            </w:r>
          </w:p>
        </w:tc>
        <w:tc>
          <w:tcPr>
            <w:tcW w:w="6202" w:type="dxa"/>
            <w:gridSpan w:val="6"/>
            <w:tcBorders>
              <w:top w:val="nil"/>
              <w:bottom w:val="nil"/>
            </w:tcBorders>
          </w:tcPr>
          <w:p w:rsidR="00443DDE" w:rsidRPr="00443DDE" w:rsidRDefault="00443DDE" w:rsidP="00120490">
            <w:pPr>
              <w:jc w:val="both"/>
            </w:pPr>
          </w:p>
        </w:tc>
      </w:tr>
      <w:tr w:rsidR="00443DDE" w:rsidTr="00120490">
        <w:trPr>
          <w:trHeight w:val="1497"/>
        </w:trPr>
        <w:tc>
          <w:tcPr>
            <w:tcW w:w="9855" w:type="dxa"/>
            <w:gridSpan w:val="8"/>
            <w:tcBorders>
              <w:top w:val="nil"/>
            </w:tcBorders>
          </w:tcPr>
          <w:p w:rsidR="00443DDE" w:rsidRPr="00443DDE" w:rsidRDefault="00443DDE" w:rsidP="00120490">
            <w:pPr>
              <w:jc w:val="both"/>
              <w:rPr>
                <w:b/>
              </w:rPr>
            </w:pPr>
            <w:r w:rsidRPr="00443DDE">
              <w:rPr>
                <w:b/>
              </w:rPr>
              <w:t>Povinná literatura</w:t>
            </w:r>
          </w:p>
          <w:p w:rsidR="00443DDE" w:rsidRPr="00443DDE" w:rsidRDefault="00443DDE" w:rsidP="00120490">
            <w:pPr>
              <w:jc w:val="both"/>
            </w:pPr>
            <w:r w:rsidRPr="00443DDE">
              <w:rPr>
                <w:caps/>
              </w:rPr>
              <w:t>Staňková,</w:t>
            </w:r>
            <w:r w:rsidRPr="00443DDE">
              <w:t xml:space="preserve"> P. </w:t>
            </w:r>
            <w:r w:rsidRPr="00443DDE">
              <w:rPr>
                <w:i/>
                <w:iCs/>
              </w:rPr>
              <w:t>Marketingové řízení nemocnic</w:t>
            </w:r>
            <w:r w:rsidRPr="00443DDE">
              <w:t>. Žilina: GEORG, 2013. ISBN 978-80-89401-64-2. </w:t>
            </w:r>
          </w:p>
          <w:p w:rsidR="00443DDE" w:rsidRPr="00443DDE" w:rsidRDefault="00443DDE" w:rsidP="00120490">
            <w:pPr>
              <w:jc w:val="both"/>
            </w:pPr>
            <w:r w:rsidRPr="00443DDE">
              <w:t xml:space="preserve">STAŇKOVÁ, P. </w:t>
            </w:r>
            <w:r w:rsidRPr="00443DDE">
              <w:rPr>
                <w:i/>
              </w:rPr>
              <w:t>Marketing ve zdravotnictví</w:t>
            </w:r>
            <w:r w:rsidR="00DC4A48">
              <w:t>. Zlín: Tigris, 2013. ISBN 978-</w:t>
            </w:r>
            <w:r w:rsidRPr="00443DDE">
              <w:t>80</w:t>
            </w:r>
            <w:r w:rsidR="00DC4A48">
              <w:t>-</w:t>
            </w:r>
            <w:r w:rsidRPr="00443DDE">
              <w:t>86062</w:t>
            </w:r>
            <w:r w:rsidR="00DC4A48">
              <w:t>-</w:t>
            </w:r>
            <w:r w:rsidRPr="00443DDE">
              <w:t>84</w:t>
            </w:r>
            <w:r w:rsidR="00DC4A48">
              <w:t>-</w:t>
            </w:r>
            <w:r w:rsidRPr="00443DDE">
              <w:t>6. Dostupné také na: http://www.fame.utb.cz/zdr/?attachment_id=39</w:t>
            </w:r>
          </w:p>
          <w:p w:rsidR="00443DDE" w:rsidRPr="00443DDE" w:rsidRDefault="00443DDE" w:rsidP="00120490">
            <w:pPr>
              <w:jc w:val="both"/>
            </w:pPr>
            <w:r w:rsidRPr="00443DDE">
              <w:rPr>
                <w:caps/>
              </w:rPr>
              <w:t>Zlámal, J</w:t>
            </w:r>
            <w:r w:rsidRPr="00443DDE">
              <w:t>. </w:t>
            </w:r>
            <w:r w:rsidRPr="00443DDE">
              <w:rPr>
                <w:i/>
              </w:rPr>
              <w:t>Marketing ve zdravotnictví</w:t>
            </w:r>
            <w:r w:rsidRPr="00443DDE">
              <w:t>. Brno: NCO NZO, 2006. ISBN 80-7013-441-0.</w:t>
            </w:r>
          </w:p>
          <w:p w:rsidR="00443DDE" w:rsidRPr="00443DDE" w:rsidRDefault="00443DDE" w:rsidP="00120490">
            <w:pPr>
              <w:jc w:val="both"/>
            </w:pPr>
            <w:r w:rsidRPr="00443DDE">
              <w:rPr>
                <w:caps/>
              </w:rPr>
              <w:t xml:space="preserve">Exner, L. </w:t>
            </w:r>
            <w:r w:rsidRPr="00443DDE">
              <w:rPr>
                <w:i/>
              </w:rPr>
              <w:t>Strategický marketing zdravotnických zařízení</w:t>
            </w:r>
            <w:r w:rsidRPr="00443DDE">
              <w:t>. 1. vyd. Praha: Professional Publishing, 2005. ISBN 8086419738.</w:t>
            </w:r>
          </w:p>
          <w:p w:rsidR="00443DDE" w:rsidRPr="00443DDE" w:rsidRDefault="00443DDE" w:rsidP="00120490">
            <w:pPr>
              <w:jc w:val="both"/>
              <w:rPr>
                <w:b/>
              </w:rPr>
            </w:pPr>
            <w:r w:rsidRPr="00443DDE">
              <w:rPr>
                <w:b/>
              </w:rPr>
              <w:t>Doporučená literatura</w:t>
            </w:r>
          </w:p>
          <w:p w:rsidR="00443DDE" w:rsidRPr="00443DDE" w:rsidRDefault="00443DDE" w:rsidP="00120490">
            <w:pPr>
              <w:jc w:val="both"/>
            </w:pPr>
            <w:r w:rsidRPr="00443DDE">
              <w:t xml:space="preserve">BERKOWITZ, E. N. </w:t>
            </w:r>
            <w:r w:rsidRPr="00443DDE">
              <w:rPr>
                <w:i/>
              </w:rPr>
              <w:t>Essentials of health care marketing.</w:t>
            </w:r>
            <w:r w:rsidRPr="00443DDE">
              <w:t xml:space="preserve"> 3rd ed. Sudbury, MA: Jones &amp; Bartlett Learning, 2011. ISBN 978-0-7637-8333-4.</w:t>
            </w:r>
          </w:p>
          <w:p w:rsidR="00443DDE" w:rsidRPr="00443DDE" w:rsidRDefault="00443DDE" w:rsidP="00443DDE">
            <w:pPr>
              <w:jc w:val="both"/>
            </w:pPr>
            <w:r w:rsidRPr="00443DDE">
              <w:t>HILLESTAD, S. G.</w:t>
            </w:r>
            <w:r>
              <w:t>,</w:t>
            </w:r>
            <w:r w:rsidRPr="00443DDE">
              <w:t xml:space="preserve"> BERKOWITZ</w:t>
            </w:r>
            <w:r>
              <w:t>,</w:t>
            </w:r>
            <w:r w:rsidRPr="00443DDE">
              <w:t xml:space="preserve"> E. N. </w:t>
            </w:r>
            <w:r w:rsidRPr="00443DDE">
              <w:rPr>
                <w:i/>
              </w:rPr>
              <w:t>Health care market strategy: from planning to action</w:t>
            </w:r>
            <w:r w:rsidR="00DC4A48">
              <w:t>. 4th ed. Burlington, Mass</w:t>
            </w:r>
            <w:r w:rsidRPr="00443DDE">
              <w:t>: Jones &amp; Bartlett Learning, 2013. ISBN 978-0-7637-8928-2.</w:t>
            </w:r>
          </w:p>
        </w:tc>
      </w:tr>
      <w:tr w:rsidR="00443DDE"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43DDE" w:rsidRPr="00443DDE" w:rsidRDefault="00443DDE" w:rsidP="00120490">
            <w:pPr>
              <w:jc w:val="center"/>
              <w:rPr>
                <w:b/>
              </w:rPr>
            </w:pPr>
            <w:r w:rsidRPr="00443DDE">
              <w:rPr>
                <w:b/>
              </w:rPr>
              <w:t>Informace ke kombinované nebo distanční formě</w:t>
            </w:r>
          </w:p>
        </w:tc>
      </w:tr>
      <w:tr w:rsidR="00443DDE" w:rsidTr="00120490">
        <w:tc>
          <w:tcPr>
            <w:tcW w:w="4787" w:type="dxa"/>
            <w:gridSpan w:val="3"/>
            <w:tcBorders>
              <w:top w:val="single" w:sz="2" w:space="0" w:color="auto"/>
            </w:tcBorders>
            <w:shd w:val="clear" w:color="auto" w:fill="F7CAAC"/>
          </w:tcPr>
          <w:p w:rsidR="00443DDE" w:rsidRPr="00443DDE" w:rsidRDefault="00443DDE" w:rsidP="00120490">
            <w:pPr>
              <w:jc w:val="both"/>
            </w:pPr>
            <w:r w:rsidRPr="00443DDE">
              <w:rPr>
                <w:b/>
              </w:rPr>
              <w:t>Rozsah konzultací (soustředění)</w:t>
            </w:r>
          </w:p>
        </w:tc>
        <w:tc>
          <w:tcPr>
            <w:tcW w:w="889" w:type="dxa"/>
            <w:tcBorders>
              <w:top w:val="single" w:sz="2" w:space="0" w:color="auto"/>
            </w:tcBorders>
          </w:tcPr>
          <w:p w:rsidR="00443DDE" w:rsidRPr="00443DDE" w:rsidRDefault="00443DDE" w:rsidP="00120490">
            <w:pPr>
              <w:jc w:val="both"/>
            </w:pPr>
            <w:r w:rsidRPr="00443DDE">
              <w:t>15</w:t>
            </w:r>
          </w:p>
        </w:tc>
        <w:tc>
          <w:tcPr>
            <w:tcW w:w="4179" w:type="dxa"/>
            <w:gridSpan w:val="4"/>
            <w:tcBorders>
              <w:top w:val="single" w:sz="2" w:space="0" w:color="auto"/>
            </w:tcBorders>
            <w:shd w:val="clear" w:color="auto" w:fill="F7CAAC"/>
          </w:tcPr>
          <w:p w:rsidR="00443DDE" w:rsidRPr="00443DDE" w:rsidRDefault="00443DDE" w:rsidP="00120490">
            <w:pPr>
              <w:jc w:val="both"/>
              <w:rPr>
                <w:b/>
              </w:rPr>
            </w:pPr>
            <w:r w:rsidRPr="00443DDE">
              <w:rPr>
                <w:b/>
              </w:rPr>
              <w:t xml:space="preserve">hodin </w:t>
            </w:r>
          </w:p>
        </w:tc>
      </w:tr>
      <w:tr w:rsidR="00443DDE" w:rsidTr="00120490">
        <w:tc>
          <w:tcPr>
            <w:tcW w:w="9855" w:type="dxa"/>
            <w:gridSpan w:val="8"/>
            <w:shd w:val="clear" w:color="auto" w:fill="F7CAAC"/>
          </w:tcPr>
          <w:p w:rsidR="00443DDE" w:rsidRPr="00443DDE" w:rsidRDefault="00443DDE" w:rsidP="00120490">
            <w:pPr>
              <w:jc w:val="both"/>
              <w:rPr>
                <w:b/>
              </w:rPr>
            </w:pPr>
            <w:r w:rsidRPr="00443DDE">
              <w:rPr>
                <w:b/>
              </w:rPr>
              <w:t>Informace o způsobu kontaktu s vyučujícím</w:t>
            </w:r>
          </w:p>
        </w:tc>
      </w:tr>
      <w:tr w:rsidR="00443DDE" w:rsidTr="00443DDE">
        <w:trPr>
          <w:trHeight w:val="699"/>
        </w:trPr>
        <w:tc>
          <w:tcPr>
            <w:tcW w:w="9855" w:type="dxa"/>
            <w:gridSpan w:val="8"/>
          </w:tcPr>
          <w:p w:rsidR="00443DDE" w:rsidRPr="00443DDE" w:rsidRDefault="00443DDE" w:rsidP="00120490">
            <w:pPr>
              <w:jc w:val="both"/>
            </w:pPr>
            <w:r w:rsidRPr="00443DD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8287F" w:rsidRDefault="0028287F">
      <w:pPr>
        <w:rPr>
          <w:ins w:id="172" w:author="Michal Pilík" w:date="2018-09-15T11:34:00Z"/>
        </w:rPr>
      </w:pPr>
    </w:p>
    <w:p w:rsidR="0028287F" w:rsidRDefault="0028287F">
      <w:pPr>
        <w:rPr>
          <w:ins w:id="173" w:author="Michal Pilík" w:date="2018-09-15T11:34:00Z"/>
        </w:rPr>
      </w:pPr>
      <w:ins w:id="174" w:author="Michal Pilík" w:date="2018-09-15T11:34: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287F" w:rsidTr="00AF6E71">
        <w:tc>
          <w:tcPr>
            <w:tcW w:w="9855" w:type="dxa"/>
            <w:gridSpan w:val="8"/>
            <w:tcBorders>
              <w:bottom w:val="double" w:sz="4" w:space="0" w:color="auto"/>
            </w:tcBorders>
            <w:shd w:val="clear" w:color="auto" w:fill="BDD6EE"/>
          </w:tcPr>
          <w:p w:rsidR="0028287F" w:rsidRDefault="0028287F" w:rsidP="00AF6E71">
            <w:pPr>
              <w:jc w:val="both"/>
              <w:rPr>
                <w:moveTo w:id="175" w:author="Michal Pilík" w:date="2018-09-15T11:34:00Z"/>
                <w:b/>
                <w:sz w:val="28"/>
              </w:rPr>
            </w:pPr>
            <w:moveToRangeStart w:id="176" w:author="Michal Pilík" w:date="2018-09-15T11:34:00Z" w:name="move524774621"/>
            <w:moveTo w:id="177" w:author="Michal Pilík" w:date="2018-09-15T11:34:00Z">
              <w:r>
                <w:lastRenderedPageBreak/>
                <w:br w:type="page"/>
              </w:r>
              <w:r>
                <w:rPr>
                  <w:b/>
                  <w:sz w:val="28"/>
                </w:rPr>
                <w:t>B-III – Charakteristika studijního předmětu</w:t>
              </w:r>
            </w:moveTo>
          </w:p>
        </w:tc>
      </w:tr>
      <w:tr w:rsidR="0028287F" w:rsidTr="00AF6E71">
        <w:tc>
          <w:tcPr>
            <w:tcW w:w="3086" w:type="dxa"/>
            <w:tcBorders>
              <w:top w:val="double" w:sz="4" w:space="0" w:color="auto"/>
            </w:tcBorders>
            <w:shd w:val="clear" w:color="auto" w:fill="F7CAAC"/>
          </w:tcPr>
          <w:p w:rsidR="0028287F" w:rsidRPr="006E2385" w:rsidRDefault="0028287F" w:rsidP="00AF6E71">
            <w:pPr>
              <w:jc w:val="both"/>
              <w:rPr>
                <w:moveTo w:id="178" w:author="Michal Pilík" w:date="2018-09-15T11:34:00Z"/>
                <w:b/>
              </w:rPr>
            </w:pPr>
            <w:moveTo w:id="179" w:author="Michal Pilík" w:date="2018-09-15T11:34:00Z">
              <w:r w:rsidRPr="006E2385">
                <w:rPr>
                  <w:b/>
                </w:rPr>
                <w:t>Název studijního předmětu</w:t>
              </w:r>
            </w:moveTo>
          </w:p>
        </w:tc>
        <w:tc>
          <w:tcPr>
            <w:tcW w:w="6769" w:type="dxa"/>
            <w:gridSpan w:val="7"/>
            <w:tcBorders>
              <w:top w:val="double" w:sz="4" w:space="0" w:color="auto"/>
            </w:tcBorders>
          </w:tcPr>
          <w:p w:rsidR="0028287F" w:rsidRPr="006E2385" w:rsidRDefault="0028287F" w:rsidP="00AF6E71">
            <w:pPr>
              <w:jc w:val="both"/>
              <w:rPr>
                <w:moveTo w:id="180" w:author="Michal Pilík" w:date="2018-09-15T11:34:00Z"/>
              </w:rPr>
            </w:pPr>
            <w:moveTo w:id="181" w:author="Michal Pilík" w:date="2018-09-15T11:34:00Z">
              <w:r w:rsidRPr="006E2385">
                <w:t>Business English</w:t>
              </w:r>
            </w:moveTo>
          </w:p>
        </w:tc>
      </w:tr>
      <w:tr w:rsidR="0028287F" w:rsidTr="00AF6E71">
        <w:tc>
          <w:tcPr>
            <w:tcW w:w="3086" w:type="dxa"/>
            <w:shd w:val="clear" w:color="auto" w:fill="F7CAAC"/>
          </w:tcPr>
          <w:p w:rsidR="0028287F" w:rsidRPr="006E2385" w:rsidRDefault="0028287F" w:rsidP="00AF6E71">
            <w:pPr>
              <w:jc w:val="both"/>
              <w:rPr>
                <w:moveTo w:id="182" w:author="Michal Pilík" w:date="2018-09-15T11:34:00Z"/>
                <w:b/>
              </w:rPr>
            </w:pPr>
            <w:moveTo w:id="183" w:author="Michal Pilík" w:date="2018-09-15T11:34:00Z">
              <w:r w:rsidRPr="006E2385">
                <w:rPr>
                  <w:b/>
                </w:rPr>
                <w:t>Typ předmětu</w:t>
              </w:r>
            </w:moveTo>
          </w:p>
        </w:tc>
        <w:tc>
          <w:tcPr>
            <w:tcW w:w="3406" w:type="dxa"/>
            <w:gridSpan w:val="4"/>
          </w:tcPr>
          <w:p w:rsidR="0028287F" w:rsidRPr="006E2385" w:rsidRDefault="0028287F" w:rsidP="00AF6E71">
            <w:pPr>
              <w:jc w:val="both"/>
              <w:rPr>
                <w:moveTo w:id="184" w:author="Michal Pilík" w:date="2018-09-15T11:34:00Z"/>
              </w:rPr>
            </w:pPr>
            <w:moveTo w:id="185" w:author="Michal Pilík" w:date="2018-09-15T11:34:00Z">
              <w:del w:id="186" w:author="Michal Pilík" w:date="2018-09-19T13:30:00Z">
                <w:r w:rsidDel="00FB3A41">
                  <w:delText>p</w:delText>
                </w:r>
                <w:r w:rsidRPr="006E2385" w:rsidDel="00FB3A41">
                  <w:delText>ovinně volitelný „PV“</w:delText>
                </w:r>
              </w:del>
            </w:moveTo>
            <w:ins w:id="187" w:author="Michal Pilík" w:date="2018-09-19T13:30:00Z">
              <w:r w:rsidR="00FB3A41">
                <w:t>povinný „P“</w:t>
              </w:r>
            </w:ins>
          </w:p>
        </w:tc>
        <w:tc>
          <w:tcPr>
            <w:tcW w:w="2695" w:type="dxa"/>
            <w:gridSpan w:val="2"/>
            <w:shd w:val="clear" w:color="auto" w:fill="F7CAAC"/>
          </w:tcPr>
          <w:p w:rsidR="0028287F" w:rsidRPr="006E2385" w:rsidRDefault="0028287F" w:rsidP="00AF6E71">
            <w:pPr>
              <w:jc w:val="both"/>
              <w:rPr>
                <w:moveTo w:id="188" w:author="Michal Pilík" w:date="2018-09-15T11:34:00Z"/>
              </w:rPr>
            </w:pPr>
            <w:moveTo w:id="189" w:author="Michal Pilík" w:date="2018-09-15T11:34:00Z">
              <w:r w:rsidRPr="006E2385">
                <w:rPr>
                  <w:b/>
                </w:rPr>
                <w:t>doporučený ročník / semestr</w:t>
              </w:r>
            </w:moveTo>
          </w:p>
        </w:tc>
        <w:tc>
          <w:tcPr>
            <w:tcW w:w="668" w:type="dxa"/>
          </w:tcPr>
          <w:p w:rsidR="0028287F" w:rsidRPr="006E2385" w:rsidRDefault="0028287F" w:rsidP="00AF6E71">
            <w:pPr>
              <w:jc w:val="both"/>
              <w:rPr>
                <w:moveTo w:id="190" w:author="Michal Pilík" w:date="2018-09-15T11:34:00Z"/>
              </w:rPr>
            </w:pPr>
            <w:moveTo w:id="191" w:author="Michal Pilík" w:date="2018-09-15T11:34:00Z">
              <w:r w:rsidRPr="006E2385">
                <w:t>1/L</w:t>
              </w:r>
            </w:moveTo>
          </w:p>
        </w:tc>
      </w:tr>
      <w:tr w:rsidR="0028287F" w:rsidTr="00AF6E71">
        <w:tc>
          <w:tcPr>
            <w:tcW w:w="3086" w:type="dxa"/>
            <w:shd w:val="clear" w:color="auto" w:fill="F7CAAC"/>
          </w:tcPr>
          <w:p w:rsidR="0028287F" w:rsidRPr="006E2385" w:rsidRDefault="0028287F" w:rsidP="00AF6E71">
            <w:pPr>
              <w:jc w:val="both"/>
              <w:rPr>
                <w:moveTo w:id="192" w:author="Michal Pilík" w:date="2018-09-15T11:34:00Z"/>
                <w:b/>
              </w:rPr>
            </w:pPr>
            <w:moveTo w:id="193" w:author="Michal Pilík" w:date="2018-09-15T11:34:00Z">
              <w:r w:rsidRPr="006E2385">
                <w:rPr>
                  <w:b/>
                </w:rPr>
                <w:t>Rozsah studijního předmětu</w:t>
              </w:r>
            </w:moveTo>
          </w:p>
        </w:tc>
        <w:tc>
          <w:tcPr>
            <w:tcW w:w="1701" w:type="dxa"/>
            <w:gridSpan w:val="2"/>
          </w:tcPr>
          <w:p w:rsidR="0028287F" w:rsidRPr="006E2385" w:rsidRDefault="0028287F" w:rsidP="00AF6E71">
            <w:pPr>
              <w:jc w:val="both"/>
              <w:rPr>
                <w:moveTo w:id="194" w:author="Michal Pilík" w:date="2018-09-15T11:34:00Z"/>
              </w:rPr>
            </w:pPr>
            <w:moveTo w:id="195" w:author="Michal Pilík" w:date="2018-09-15T11:34:00Z">
              <w:r w:rsidRPr="006E2385">
                <w:t>26s</w:t>
              </w:r>
            </w:moveTo>
          </w:p>
        </w:tc>
        <w:tc>
          <w:tcPr>
            <w:tcW w:w="889" w:type="dxa"/>
            <w:shd w:val="clear" w:color="auto" w:fill="F7CAAC"/>
          </w:tcPr>
          <w:p w:rsidR="0028287F" w:rsidRPr="006E2385" w:rsidRDefault="0028287F" w:rsidP="00AF6E71">
            <w:pPr>
              <w:jc w:val="both"/>
              <w:rPr>
                <w:moveTo w:id="196" w:author="Michal Pilík" w:date="2018-09-15T11:34:00Z"/>
                <w:b/>
              </w:rPr>
            </w:pPr>
            <w:moveTo w:id="197" w:author="Michal Pilík" w:date="2018-09-15T11:34:00Z">
              <w:r w:rsidRPr="006E2385">
                <w:rPr>
                  <w:b/>
                </w:rPr>
                <w:t xml:space="preserve">hod. </w:t>
              </w:r>
            </w:moveTo>
          </w:p>
        </w:tc>
        <w:tc>
          <w:tcPr>
            <w:tcW w:w="816" w:type="dxa"/>
          </w:tcPr>
          <w:p w:rsidR="0028287F" w:rsidRPr="006E2385" w:rsidRDefault="0028287F" w:rsidP="00AF6E71">
            <w:pPr>
              <w:jc w:val="both"/>
              <w:rPr>
                <w:moveTo w:id="198" w:author="Michal Pilík" w:date="2018-09-15T11:34:00Z"/>
              </w:rPr>
            </w:pPr>
            <w:moveTo w:id="199" w:author="Michal Pilík" w:date="2018-09-15T11:34:00Z">
              <w:r w:rsidRPr="006E2385">
                <w:t>26</w:t>
              </w:r>
            </w:moveTo>
          </w:p>
        </w:tc>
        <w:tc>
          <w:tcPr>
            <w:tcW w:w="2156" w:type="dxa"/>
            <w:shd w:val="clear" w:color="auto" w:fill="F7CAAC"/>
          </w:tcPr>
          <w:p w:rsidR="0028287F" w:rsidRPr="006E2385" w:rsidRDefault="0028287F" w:rsidP="00AF6E71">
            <w:pPr>
              <w:jc w:val="both"/>
              <w:rPr>
                <w:moveTo w:id="200" w:author="Michal Pilík" w:date="2018-09-15T11:34:00Z"/>
                <w:b/>
              </w:rPr>
            </w:pPr>
            <w:moveTo w:id="201" w:author="Michal Pilík" w:date="2018-09-15T11:34:00Z">
              <w:r w:rsidRPr="006E2385">
                <w:rPr>
                  <w:b/>
                </w:rPr>
                <w:t>kreditů</w:t>
              </w:r>
            </w:moveTo>
          </w:p>
        </w:tc>
        <w:tc>
          <w:tcPr>
            <w:tcW w:w="1207" w:type="dxa"/>
            <w:gridSpan w:val="2"/>
          </w:tcPr>
          <w:p w:rsidR="0028287F" w:rsidRPr="006E2385" w:rsidRDefault="0028287F" w:rsidP="00AF6E71">
            <w:pPr>
              <w:jc w:val="both"/>
              <w:rPr>
                <w:moveTo w:id="202" w:author="Michal Pilík" w:date="2018-09-15T11:34:00Z"/>
              </w:rPr>
            </w:pPr>
            <w:moveTo w:id="203" w:author="Michal Pilík" w:date="2018-09-15T11:34:00Z">
              <w:r w:rsidRPr="006E2385">
                <w:t>3</w:t>
              </w:r>
            </w:moveTo>
          </w:p>
        </w:tc>
      </w:tr>
      <w:tr w:rsidR="0028287F" w:rsidTr="00AF6E71">
        <w:tc>
          <w:tcPr>
            <w:tcW w:w="3086" w:type="dxa"/>
            <w:shd w:val="clear" w:color="auto" w:fill="F7CAAC"/>
          </w:tcPr>
          <w:p w:rsidR="0028287F" w:rsidRPr="006E2385" w:rsidRDefault="0028287F" w:rsidP="00AF6E71">
            <w:pPr>
              <w:jc w:val="both"/>
              <w:rPr>
                <w:moveTo w:id="204" w:author="Michal Pilík" w:date="2018-09-15T11:34:00Z"/>
                <w:b/>
              </w:rPr>
            </w:pPr>
            <w:moveTo w:id="205" w:author="Michal Pilík" w:date="2018-09-15T11:34:00Z">
              <w:r w:rsidRPr="006E2385">
                <w:rPr>
                  <w:b/>
                </w:rPr>
                <w:t>Prerekvizity, korekvizity, ekvivalence</w:t>
              </w:r>
            </w:moveTo>
          </w:p>
        </w:tc>
        <w:tc>
          <w:tcPr>
            <w:tcW w:w="6769" w:type="dxa"/>
            <w:gridSpan w:val="7"/>
          </w:tcPr>
          <w:p w:rsidR="0028287F" w:rsidRPr="006E2385" w:rsidRDefault="0028287F" w:rsidP="00AF6E71">
            <w:pPr>
              <w:jc w:val="both"/>
              <w:rPr>
                <w:moveTo w:id="206" w:author="Michal Pilík" w:date="2018-09-15T11:34:00Z"/>
              </w:rPr>
            </w:pPr>
          </w:p>
        </w:tc>
      </w:tr>
      <w:tr w:rsidR="0028287F" w:rsidTr="00AF6E71">
        <w:tc>
          <w:tcPr>
            <w:tcW w:w="3086" w:type="dxa"/>
            <w:shd w:val="clear" w:color="auto" w:fill="F7CAAC"/>
          </w:tcPr>
          <w:p w:rsidR="0028287F" w:rsidRPr="006E2385" w:rsidRDefault="0028287F" w:rsidP="00AF6E71">
            <w:pPr>
              <w:jc w:val="both"/>
              <w:rPr>
                <w:moveTo w:id="207" w:author="Michal Pilík" w:date="2018-09-15T11:34:00Z"/>
                <w:b/>
              </w:rPr>
            </w:pPr>
            <w:moveTo w:id="208" w:author="Michal Pilík" w:date="2018-09-15T11:34:00Z">
              <w:r w:rsidRPr="006E2385">
                <w:rPr>
                  <w:b/>
                </w:rPr>
                <w:t>Způsob ověření studijních výsledků</w:t>
              </w:r>
            </w:moveTo>
          </w:p>
        </w:tc>
        <w:tc>
          <w:tcPr>
            <w:tcW w:w="3406" w:type="dxa"/>
            <w:gridSpan w:val="4"/>
          </w:tcPr>
          <w:p w:rsidR="0028287F" w:rsidRPr="006E2385" w:rsidRDefault="0028287F" w:rsidP="00AF6E71">
            <w:pPr>
              <w:jc w:val="both"/>
              <w:rPr>
                <w:moveTo w:id="209" w:author="Michal Pilík" w:date="2018-09-15T11:34:00Z"/>
              </w:rPr>
            </w:pPr>
            <w:moveTo w:id="210" w:author="Michal Pilík" w:date="2018-09-15T11:34:00Z">
              <w:r>
                <w:t>k</w:t>
              </w:r>
              <w:r w:rsidRPr="006E2385">
                <w:t>lasifikovaný zápočet</w:t>
              </w:r>
            </w:moveTo>
          </w:p>
        </w:tc>
        <w:tc>
          <w:tcPr>
            <w:tcW w:w="2156" w:type="dxa"/>
            <w:shd w:val="clear" w:color="auto" w:fill="F7CAAC"/>
          </w:tcPr>
          <w:p w:rsidR="0028287F" w:rsidRPr="006E2385" w:rsidRDefault="0028287F" w:rsidP="00AF6E71">
            <w:pPr>
              <w:jc w:val="both"/>
              <w:rPr>
                <w:moveTo w:id="211" w:author="Michal Pilík" w:date="2018-09-15T11:34:00Z"/>
                <w:b/>
              </w:rPr>
            </w:pPr>
            <w:moveTo w:id="212" w:author="Michal Pilík" w:date="2018-09-15T11:34:00Z">
              <w:r w:rsidRPr="006E2385">
                <w:rPr>
                  <w:b/>
                </w:rPr>
                <w:t>Forma výuky</w:t>
              </w:r>
            </w:moveTo>
          </w:p>
        </w:tc>
        <w:tc>
          <w:tcPr>
            <w:tcW w:w="1207" w:type="dxa"/>
            <w:gridSpan w:val="2"/>
          </w:tcPr>
          <w:p w:rsidR="0028287F" w:rsidRPr="006E2385" w:rsidRDefault="0028287F" w:rsidP="00AF6E71">
            <w:pPr>
              <w:jc w:val="both"/>
              <w:rPr>
                <w:moveTo w:id="213" w:author="Michal Pilík" w:date="2018-09-15T11:34:00Z"/>
              </w:rPr>
            </w:pPr>
            <w:moveTo w:id="214" w:author="Michal Pilík" w:date="2018-09-15T11:34:00Z">
              <w:r>
                <w:t>s</w:t>
              </w:r>
              <w:r w:rsidRPr="006E2385">
                <w:t>eminář</w:t>
              </w:r>
            </w:moveTo>
          </w:p>
        </w:tc>
      </w:tr>
      <w:tr w:rsidR="0028287F" w:rsidTr="00AF6E71">
        <w:tc>
          <w:tcPr>
            <w:tcW w:w="3086" w:type="dxa"/>
            <w:shd w:val="clear" w:color="auto" w:fill="F7CAAC"/>
          </w:tcPr>
          <w:p w:rsidR="0028287F" w:rsidRPr="006E2385" w:rsidRDefault="0028287F" w:rsidP="00AF6E71">
            <w:pPr>
              <w:jc w:val="both"/>
              <w:rPr>
                <w:moveTo w:id="215" w:author="Michal Pilík" w:date="2018-09-15T11:34:00Z"/>
                <w:b/>
              </w:rPr>
            </w:pPr>
            <w:moveTo w:id="216" w:author="Michal Pilík" w:date="2018-09-15T11:34:00Z">
              <w:r w:rsidRPr="006E2385">
                <w:rPr>
                  <w:b/>
                </w:rPr>
                <w:t>Forma způsobu ověření studijních výsledků a další požadavky na studenta</w:t>
              </w:r>
            </w:moveTo>
          </w:p>
        </w:tc>
        <w:tc>
          <w:tcPr>
            <w:tcW w:w="6769" w:type="dxa"/>
            <w:gridSpan w:val="7"/>
            <w:tcBorders>
              <w:bottom w:val="nil"/>
            </w:tcBorders>
          </w:tcPr>
          <w:p w:rsidR="0028287F" w:rsidRPr="006E2385" w:rsidRDefault="0028287F" w:rsidP="00AF6E71">
            <w:pPr>
              <w:jc w:val="both"/>
              <w:rPr>
                <w:moveTo w:id="217" w:author="Michal Pilík" w:date="2018-09-15T11:34:00Z"/>
              </w:rPr>
            </w:pPr>
            <w:moveTo w:id="218" w:author="Michal Pilík" w:date="2018-09-15T11:34:00Z">
              <w:r w:rsidRPr="006E2385">
                <w:t>Způsob zakončení předmětu: klasifikovaný zápočet</w:t>
              </w:r>
            </w:moveTo>
          </w:p>
          <w:p w:rsidR="0028287F" w:rsidRPr="006E2385" w:rsidRDefault="0028287F" w:rsidP="00AF6E71">
            <w:pPr>
              <w:jc w:val="both"/>
              <w:rPr>
                <w:moveTo w:id="219" w:author="Michal Pilík" w:date="2018-09-15T11:34:00Z"/>
              </w:rPr>
            </w:pPr>
            <w:moveTo w:id="220" w:author="Michal Pilík" w:date="2018-09-15T11:34:00Z">
              <w:r w:rsidRPr="006E2385">
                <w:t xml:space="preserve">Požadavky na klasifikovaný zápočet: aktivní účast na seminářích, 80% povinná docházka, zvládnutí odborné slovní zásoby v oblasti mluveného a písemného projevu daných tématických okruhů, poslechu a práce s textem, písemný test s maximálním možným počtem dosažitelných bodů 72 musí být napsán alespoň na 60%. </w:t>
              </w:r>
            </w:moveTo>
          </w:p>
        </w:tc>
      </w:tr>
      <w:tr w:rsidR="0028287F" w:rsidTr="00AF6E71">
        <w:trPr>
          <w:trHeight w:val="274"/>
        </w:trPr>
        <w:tc>
          <w:tcPr>
            <w:tcW w:w="9855" w:type="dxa"/>
            <w:gridSpan w:val="8"/>
            <w:tcBorders>
              <w:top w:val="nil"/>
            </w:tcBorders>
          </w:tcPr>
          <w:p w:rsidR="0028287F" w:rsidRPr="006E2385" w:rsidRDefault="0028287F" w:rsidP="00AF6E71">
            <w:pPr>
              <w:jc w:val="both"/>
              <w:rPr>
                <w:moveTo w:id="221" w:author="Michal Pilík" w:date="2018-09-15T11:34:00Z"/>
              </w:rPr>
            </w:pPr>
          </w:p>
        </w:tc>
      </w:tr>
      <w:tr w:rsidR="0028287F" w:rsidTr="00AF6E71">
        <w:trPr>
          <w:trHeight w:val="197"/>
        </w:trPr>
        <w:tc>
          <w:tcPr>
            <w:tcW w:w="3086" w:type="dxa"/>
            <w:tcBorders>
              <w:top w:val="nil"/>
            </w:tcBorders>
            <w:shd w:val="clear" w:color="auto" w:fill="F7CAAC"/>
          </w:tcPr>
          <w:p w:rsidR="0028287F" w:rsidRPr="006E2385" w:rsidRDefault="0028287F" w:rsidP="00AF6E71">
            <w:pPr>
              <w:jc w:val="both"/>
              <w:rPr>
                <w:moveTo w:id="222" w:author="Michal Pilík" w:date="2018-09-15T11:34:00Z"/>
                <w:b/>
              </w:rPr>
            </w:pPr>
            <w:moveTo w:id="223" w:author="Michal Pilík" w:date="2018-09-15T11:34:00Z">
              <w:r w:rsidRPr="006E2385">
                <w:rPr>
                  <w:b/>
                </w:rPr>
                <w:t>Garant předmětu</w:t>
              </w:r>
            </w:moveTo>
          </w:p>
        </w:tc>
        <w:tc>
          <w:tcPr>
            <w:tcW w:w="6769" w:type="dxa"/>
            <w:gridSpan w:val="7"/>
            <w:tcBorders>
              <w:top w:val="nil"/>
            </w:tcBorders>
          </w:tcPr>
          <w:p w:rsidR="0028287F" w:rsidRPr="006E2385" w:rsidRDefault="0028287F" w:rsidP="00AF6E71">
            <w:pPr>
              <w:jc w:val="both"/>
              <w:rPr>
                <w:moveTo w:id="224" w:author="Michal Pilík" w:date="2018-09-15T11:34:00Z"/>
              </w:rPr>
            </w:pPr>
            <w:moveTo w:id="225" w:author="Michal Pilík" w:date="2018-09-15T11:34:00Z">
              <w:r w:rsidRPr="006E2385">
                <w:t>Mgr. Marcela Krumpolcová</w:t>
              </w:r>
            </w:moveTo>
          </w:p>
        </w:tc>
      </w:tr>
      <w:tr w:rsidR="0028287F" w:rsidTr="00AF6E71">
        <w:trPr>
          <w:trHeight w:val="243"/>
        </w:trPr>
        <w:tc>
          <w:tcPr>
            <w:tcW w:w="3086" w:type="dxa"/>
            <w:tcBorders>
              <w:top w:val="nil"/>
            </w:tcBorders>
            <w:shd w:val="clear" w:color="auto" w:fill="F7CAAC"/>
          </w:tcPr>
          <w:p w:rsidR="0028287F" w:rsidRPr="006E2385" w:rsidRDefault="0028287F" w:rsidP="00AF6E71">
            <w:pPr>
              <w:jc w:val="both"/>
              <w:rPr>
                <w:moveTo w:id="226" w:author="Michal Pilík" w:date="2018-09-15T11:34:00Z"/>
                <w:b/>
              </w:rPr>
            </w:pPr>
            <w:moveTo w:id="227" w:author="Michal Pilík" w:date="2018-09-15T11:34:00Z">
              <w:r w:rsidRPr="006E2385">
                <w:rPr>
                  <w:b/>
                </w:rPr>
                <w:t>Zapojení garanta do výuky předmětu</w:t>
              </w:r>
            </w:moveTo>
          </w:p>
        </w:tc>
        <w:tc>
          <w:tcPr>
            <w:tcW w:w="6769" w:type="dxa"/>
            <w:gridSpan w:val="7"/>
            <w:tcBorders>
              <w:top w:val="nil"/>
            </w:tcBorders>
          </w:tcPr>
          <w:p w:rsidR="0028287F" w:rsidRPr="00F805F7" w:rsidRDefault="0028287F" w:rsidP="00AF6E71">
            <w:pPr>
              <w:jc w:val="both"/>
              <w:rPr>
                <w:moveTo w:id="228" w:author="Michal Pilík" w:date="2018-09-15T11:34:00Z"/>
              </w:rPr>
            </w:pPr>
            <w:moveTo w:id="229" w:author="Michal Pilík" w:date="2018-09-15T11:34:00Z">
              <w:r w:rsidRPr="00AB1306">
                <w:t xml:space="preserve">Garant se podílí na </w:t>
              </w:r>
              <w:r>
                <w:t>seminářích</w:t>
              </w:r>
              <w:r w:rsidRPr="00AB1306">
                <w:t xml:space="preserve"> v rozsahu 100%, dále stanovuje koncepci a dohlíží na jednotné vedení</w:t>
              </w:r>
            </w:moveTo>
          </w:p>
        </w:tc>
      </w:tr>
      <w:tr w:rsidR="0028287F" w:rsidTr="00AF6E71">
        <w:tc>
          <w:tcPr>
            <w:tcW w:w="3086" w:type="dxa"/>
            <w:shd w:val="clear" w:color="auto" w:fill="F7CAAC"/>
          </w:tcPr>
          <w:p w:rsidR="0028287F" w:rsidRPr="006E2385" w:rsidRDefault="0028287F" w:rsidP="00AF6E71">
            <w:pPr>
              <w:jc w:val="both"/>
              <w:rPr>
                <w:moveTo w:id="230" w:author="Michal Pilík" w:date="2018-09-15T11:34:00Z"/>
                <w:b/>
              </w:rPr>
            </w:pPr>
            <w:moveTo w:id="231" w:author="Michal Pilík" w:date="2018-09-15T11:34:00Z">
              <w:r w:rsidRPr="006E2385">
                <w:rPr>
                  <w:b/>
                </w:rPr>
                <w:t>Vyučující</w:t>
              </w:r>
            </w:moveTo>
          </w:p>
        </w:tc>
        <w:tc>
          <w:tcPr>
            <w:tcW w:w="6769" w:type="dxa"/>
            <w:gridSpan w:val="7"/>
            <w:tcBorders>
              <w:bottom w:val="nil"/>
            </w:tcBorders>
          </w:tcPr>
          <w:p w:rsidR="0028287F" w:rsidRPr="006E2385" w:rsidRDefault="0028287F" w:rsidP="00AF6E71">
            <w:pPr>
              <w:jc w:val="both"/>
              <w:rPr>
                <w:moveTo w:id="232" w:author="Michal Pilík" w:date="2018-09-15T11:34:00Z"/>
              </w:rPr>
            </w:pPr>
            <w:moveTo w:id="233" w:author="Michal Pilík" w:date="2018-09-15T11:34:00Z">
              <w:r w:rsidRPr="006E2385">
                <w:t>Mgr. Marcela Krumpolcová – semináře (100%)</w:t>
              </w:r>
            </w:moveTo>
          </w:p>
        </w:tc>
      </w:tr>
      <w:tr w:rsidR="0028287F" w:rsidTr="00AF6E71">
        <w:trPr>
          <w:trHeight w:val="50"/>
        </w:trPr>
        <w:tc>
          <w:tcPr>
            <w:tcW w:w="9855" w:type="dxa"/>
            <w:gridSpan w:val="8"/>
            <w:tcBorders>
              <w:top w:val="nil"/>
            </w:tcBorders>
          </w:tcPr>
          <w:p w:rsidR="0028287F" w:rsidRPr="006E2385" w:rsidRDefault="0028287F" w:rsidP="00AF6E71">
            <w:pPr>
              <w:jc w:val="both"/>
              <w:rPr>
                <w:moveTo w:id="234" w:author="Michal Pilík" w:date="2018-09-15T11:34:00Z"/>
              </w:rPr>
            </w:pPr>
          </w:p>
        </w:tc>
      </w:tr>
      <w:tr w:rsidR="0028287F" w:rsidTr="00AF6E71">
        <w:tc>
          <w:tcPr>
            <w:tcW w:w="3086" w:type="dxa"/>
            <w:shd w:val="clear" w:color="auto" w:fill="F7CAAC"/>
          </w:tcPr>
          <w:p w:rsidR="0028287F" w:rsidRPr="006E2385" w:rsidRDefault="0028287F" w:rsidP="00AF6E71">
            <w:pPr>
              <w:jc w:val="both"/>
              <w:rPr>
                <w:moveTo w:id="235" w:author="Michal Pilík" w:date="2018-09-15T11:34:00Z"/>
                <w:b/>
              </w:rPr>
            </w:pPr>
            <w:moveTo w:id="236" w:author="Michal Pilík" w:date="2018-09-15T11:34:00Z">
              <w:r w:rsidRPr="006E2385">
                <w:rPr>
                  <w:b/>
                </w:rPr>
                <w:t>Stručná anotace předmětu</w:t>
              </w:r>
            </w:moveTo>
          </w:p>
        </w:tc>
        <w:tc>
          <w:tcPr>
            <w:tcW w:w="6769" w:type="dxa"/>
            <w:gridSpan w:val="7"/>
            <w:tcBorders>
              <w:bottom w:val="nil"/>
            </w:tcBorders>
          </w:tcPr>
          <w:p w:rsidR="0028287F" w:rsidRPr="006E2385" w:rsidRDefault="0028287F" w:rsidP="00AF6E71">
            <w:pPr>
              <w:jc w:val="both"/>
              <w:rPr>
                <w:moveTo w:id="237" w:author="Michal Pilík" w:date="2018-09-15T11:34:00Z"/>
              </w:rPr>
            </w:pPr>
          </w:p>
        </w:tc>
      </w:tr>
      <w:tr w:rsidR="0028287F" w:rsidTr="00AF6E71">
        <w:trPr>
          <w:trHeight w:val="3247"/>
        </w:trPr>
        <w:tc>
          <w:tcPr>
            <w:tcW w:w="9855" w:type="dxa"/>
            <w:gridSpan w:val="8"/>
            <w:tcBorders>
              <w:top w:val="nil"/>
              <w:bottom w:val="single" w:sz="12" w:space="0" w:color="auto"/>
            </w:tcBorders>
          </w:tcPr>
          <w:p w:rsidR="0028287F" w:rsidRDefault="0028287F" w:rsidP="00AF6E71">
            <w:pPr>
              <w:jc w:val="both"/>
              <w:rPr>
                <w:moveTo w:id="238" w:author="Michal Pilík" w:date="2018-09-15T11:34:00Z"/>
              </w:rPr>
            </w:pPr>
            <w:moveTo w:id="239" w:author="Michal Pilík" w:date="2018-09-15T11:34:00Z">
              <w:r w:rsidRPr="006E2385">
                <w:t>Cílem předmětu je rozvíjet a upevňovat jazykové dovednosti v oblasti mluveného a písemného projevu daných tématických okruhů, poslechu a práce s textem, které jsou nezbytné při podnikatelské a obchodní činnosti se zahraničním partnerem. Důraz je kladen především na správnou frazeologii v obchodním kontextu v rámci stanovených výukových okruhů. Předmět navazuje na obchodní angličtinu prvního a druhého ročníku bakalářského a je rozdělen do čtyř tematických celků: 1. Interpersonální dovednosti: budování vztahu a navazování kontaktů. 2. Problémy v telefonické komunikaci 3. Email 4. Business English Certificate Vantage.</w:t>
              </w:r>
            </w:moveTo>
          </w:p>
          <w:p w:rsidR="0028287F" w:rsidRPr="00E0430C" w:rsidRDefault="0028287F" w:rsidP="00AF6E71">
            <w:pPr>
              <w:pStyle w:val="Odstavecseseznamem"/>
              <w:numPr>
                <w:ilvl w:val="0"/>
                <w:numId w:val="66"/>
              </w:numPr>
              <w:spacing w:after="0" w:line="240" w:lineRule="auto"/>
              <w:ind w:left="249" w:hanging="249"/>
              <w:contextualSpacing w:val="0"/>
              <w:jc w:val="both"/>
              <w:rPr>
                <w:moveTo w:id="240" w:author="Michal Pilík" w:date="2018-09-15T11:34:00Z"/>
                <w:rFonts w:ascii="Times New Roman" w:hAnsi="Times New Roman"/>
                <w:sz w:val="20"/>
              </w:rPr>
            </w:pPr>
            <w:moveTo w:id="241" w:author="Michal Pilík" w:date="2018-09-15T11:34:00Z">
              <w:r w:rsidRPr="00E0430C">
                <w:rPr>
                  <w:rFonts w:ascii="Times New Roman" w:hAnsi="Times New Roman"/>
                  <w:sz w:val="20"/>
                </w:rPr>
                <w:t>Strategie a techniky pro budování vztahu s kolegou nebo klientem.</w:t>
              </w:r>
            </w:moveTo>
          </w:p>
          <w:p w:rsidR="0028287F" w:rsidRPr="00E0430C" w:rsidRDefault="0028287F" w:rsidP="00AF6E71">
            <w:pPr>
              <w:pStyle w:val="Odstavecseseznamem"/>
              <w:numPr>
                <w:ilvl w:val="0"/>
                <w:numId w:val="66"/>
              </w:numPr>
              <w:spacing w:after="0" w:line="240" w:lineRule="auto"/>
              <w:ind w:left="249" w:hanging="249"/>
              <w:contextualSpacing w:val="0"/>
              <w:jc w:val="both"/>
              <w:rPr>
                <w:moveTo w:id="242" w:author="Michal Pilík" w:date="2018-09-15T11:34:00Z"/>
                <w:rFonts w:ascii="Times New Roman" w:hAnsi="Times New Roman"/>
                <w:sz w:val="20"/>
              </w:rPr>
            </w:pPr>
            <w:moveTo w:id="243" w:author="Michal Pilík" w:date="2018-09-15T11:34:00Z">
              <w:r w:rsidRPr="00E0430C">
                <w:rPr>
                  <w:rFonts w:ascii="Times New Roman" w:hAnsi="Times New Roman"/>
                  <w:sz w:val="20"/>
                </w:rPr>
                <w:t>Identifikace potenciálních kulturních odlišností.</w:t>
              </w:r>
            </w:moveTo>
          </w:p>
          <w:p w:rsidR="0028287F" w:rsidRPr="00E0430C" w:rsidRDefault="0028287F" w:rsidP="00AF6E71">
            <w:pPr>
              <w:pStyle w:val="Odstavecseseznamem"/>
              <w:numPr>
                <w:ilvl w:val="0"/>
                <w:numId w:val="66"/>
              </w:numPr>
              <w:spacing w:after="0" w:line="240" w:lineRule="auto"/>
              <w:ind w:left="249" w:hanging="249"/>
              <w:contextualSpacing w:val="0"/>
              <w:jc w:val="both"/>
              <w:rPr>
                <w:moveTo w:id="244" w:author="Michal Pilík" w:date="2018-09-15T11:34:00Z"/>
                <w:rFonts w:ascii="Times New Roman" w:hAnsi="Times New Roman"/>
                <w:sz w:val="20"/>
              </w:rPr>
            </w:pPr>
            <w:moveTo w:id="245" w:author="Michal Pilík" w:date="2018-09-15T11:34:00Z">
              <w:r w:rsidRPr="00E0430C">
                <w:rPr>
                  <w:rFonts w:ascii="Times New Roman" w:hAnsi="Times New Roman"/>
                  <w:sz w:val="20"/>
                </w:rPr>
                <w:t>Navazování kontaktů a malá společenská konverzace.</w:t>
              </w:r>
            </w:moveTo>
          </w:p>
          <w:p w:rsidR="0028287F" w:rsidRPr="00E0430C" w:rsidRDefault="0028287F" w:rsidP="00AF6E71">
            <w:pPr>
              <w:pStyle w:val="Odstavecseseznamem"/>
              <w:numPr>
                <w:ilvl w:val="0"/>
                <w:numId w:val="66"/>
              </w:numPr>
              <w:spacing w:after="0" w:line="240" w:lineRule="auto"/>
              <w:ind w:left="249" w:hanging="249"/>
              <w:contextualSpacing w:val="0"/>
              <w:jc w:val="both"/>
              <w:rPr>
                <w:moveTo w:id="246" w:author="Michal Pilík" w:date="2018-09-15T11:34:00Z"/>
                <w:rFonts w:ascii="Times New Roman" w:hAnsi="Times New Roman"/>
                <w:sz w:val="20"/>
              </w:rPr>
            </w:pPr>
            <w:moveTo w:id="247" w:author="Michal Pilík" w:date="2018-09-15T11:34:00Z">
              <w:r w:rsidRPr="00E0430C">
                <w:rPr>
                  <w:rFonts w:ascii="Times New Roman" w:hAnsi="Times New Roman"/>
                  <w:sz w:val="20"/>
                </w:rPr>
                <w:t>Využití telefonu v obchodní komunikaci.</w:t>
              </w:r>
            </w:moveTo>
          </w:p>
          <w:p w:rsidR="0028287F" w:rsidRPr="00E0430C" w:rsidRDefault="0028287F" w:rsidP="00AF6E71">
            <w:pPr>
              <w:pStyle w:val="Odstavecseseznamem"/>
              <w:numPr>
                <w:ilvl w:val="0"/>
                <w:numId w:val="66"/>
              </w:numPr>
              <w:spacing w:after="0" w:line="240" w:lineRule="auto"/>
              <w:ind w:left="249" w:hanging="249"/>
              <w:contextualSpacing w:val="0"/>
              <w:jc w:val="both"/>
              <w:rPr>
                <w:moveTo w:id="248" w:author="Michal Pilík" w:date="2018-09-15T11:34:00Z"/>
                <w:rFonts w:ascii="Times New Roman" w:hAnsi="Times New Roman"/>
                <w:sz w:val="20"/>
              </w:rPr>
            </w:pPr>
            <w:moveTo w:id="249" w:author="Michal Pilík" w:date="2018-09-15T11:34:00Z">
              <w:r w:rsidRPr="00E0430C">
                <w:rPr>
                  <w:rFonts w:ascii="Times New Roman" w:hAnsi="Times New Roman"/>
                  <w:sz w:val="20"/>
                </w:rPr>
                <w:t>Řešení problémů a stížností prostřednictvím telefonu.</w:t>
              </w:r>
            </w:moveTo>
          </w:p>
          <w:p w:rsidR="0028287F" w:rsidRPr="00E0430C" w:rsidRDefault="0028287F" w:rsidP="00AF6E71">
            <w:pPr>
              <w:pStyle w:val="Odstavecseseznamem"/>
              <w:numPr>
                <w:ilvl w:val="0"/>
                <w:numId w:val="66"/>
              </w:numPr>
              <w:spacing w:after="0" w:line="240" w:lineRule="auto"/>
              <w:ind w:left="249" w:hanging="249"/>
              <w:contextualSpacing w:val="0"/>
              <w:jc w:val="both"/>
              <w:rPr>
                <w:moveTo w:id="250" w:author="Michal Pilík" w:date="2018-09-15T11:34:00Z"/>
                <w:rFonts w:ascii="Times New Roman" w:hAnsi="Times New Roman"/>
                <w:sz w:val="20"/>
              </w:rPr>
            </w:pPr>
            <w:moveTo w:id="251" w:author="Michal Pilík" w:date="2018-09-15T11:34:00Z">
              <w:r w:rsidRPr="00E0430C">
                <w:rPr>
                  <w:rFonts w:ascii="Times New Roman" w:hAnsi="Times New Roman"/>
                  <w:sz w:val="20"/>
                </w:rPr>
                <w:t>Emailová korespondence.</w:t>
              </w:r>
            </w:moveTo>
          </w:p>
          <w:p w:rsidR="0028287F" w:rsidRPr="00E0430C" w:rsidRDefault="0028287F" w:rsidP="00AF6E71">
            <w:pPr>
              <w:pStyle w:val="Odstavecseseznamem"/>
              <w:numPr>
                <w:ilvl w:val="0"/>
                <w:numId w:val="66"/>
              </w:numPr>
              <w:spacing w:after="0" w:line="240" w:lineRule="auto"/>
              <w:ind w:left="249" w:hanging="249"/>
              <w:contextualSpacing w:val="0"/>
              <w:jc w:val="both"/>
              <w:rPr>
                <w:moveTo w:id="252" w:author="Michal Pilík" w:date="2018-09-15T11:34:00Z"/>
                <w:rFonts w:ascii="Times New Roman" w:hAnsi="Times New Roman"/>
                <w:sz w:val="20"/>
              </w:rPr>
            </w:pPr>
            <w:moveTo w:id="253" w:author="Michal Pilík" w:date="2018-09-15T11:34:00Z">
              <w:r w:rsidRPr="00E0430C">
                <w:rPr>
                  <w:rFonts w:ascii="Times New Roman" w:hAnsi="Times New Roman"/>
                  <w:sz w:val="20"/>
                </w:rPr>
                <w:t>Formální a neformální email.</w:t>
              </w:r>
            </w:moveTo>
          </w:p>
          <w:p w:rsidR="0028287F" w:rsidRPr="00E0430C" w:rsidRDefault="0028287F" w:rsidP="00AF6E71">
            <w:pPr>
              <w:pStyle w:val="Odstavecseseznamem"/>
              <w:numPr>
                <w:ilvl w:val="0"/>
                <w:numId w:val="66"/>
              </w:numPr>
              <w:spacing w:after="0" w:line="240" w:lineRule="auto"/>
              <w:ind w:left="249" w:hanging="249"/>
              <w:contextualSpacing w:val="0"/>
              <w:jc w:val="both"/>
              <w:rPr>
                <w:moveTo w:id="254" w:author="Michal Pilík" w:date="2018-09-15T11:34:00Z"/>
                <w:rFonts w:ascii="Times New Roman" w:hAnsi="Times New Roman"/>
                <w:sz w:val="20"/>
              </w:rPr>
            </w:pPr>
            <w:moveTo w:id="255" w:author="Michal Pilík" w:date="2018-09-15T11:34:00Z">
              <w:r w:rsidRPr="00E0430C">
                <w:rPr>
                  <w:rFonts w:ascii="Times New Roman" w:hAnsi="Times New Roman"/>
                  <w:sz w:val="20"/>
                </w:rPr>
                <w:t>Formát zkoušky Business English Certificate Vantage.</w:t>
              </w:r>
            </w:moveTo>
          </w:p>
        </w:tc>
      </w:tr>
      <w:tr w:rsidR="0028287F" w:rsidTr="00AF6E71">
        <w:trPr>
          <w:trHeight w:val="265"/>
        </w:trPr>
        <w:tc>
          <w:tcPr>
            <w:tcW w:w="3653" w:type="dxa"/>
            <w:gridSpan w:val="2"/>
            <w:tcBorders>
              <w:top w:val="nil"/>
            </w:tcBorders>
            <w:shd w:val="clear" w:color="auto" w:fill="F7CAAC"/>
          </w:tcPr>
          <w:p w:rsidR="0028287F" w:rsidRPr="006E2385" w:rsidRDefault="0028287F" w:rsidP="00AF6E71">
            <w:pPr>
              <w:jc w:val="both"/>
              <w:rPr>
                <w:moveTo w:id="256" w:author="Michal Pilík" w:date="2018-09-15T11:34:00Z"/>
              </w:rPr>
            </w:pPr>
            <w:moveTo w:id="257" w:author="Michal Pilík" w:date="2018-09-15T11:34:00Z">
              <w:r w:rsidRPr="006E2385">
                <w:rPr>
                  <w:b/>
                </w:rPr>
                <w:t>Studijní literatura a studijní pomůcky</w:t>
              </w:r>
            </w:moveTo>
          </w:p>
        </w:tc>
        <w:tc>
          <w:tcPr>
            <w:tcW w:w="6202" w:type="dxa"/>
            <w:gridSpan w:val="6"/>
            <w:tcBorders>
              <w:top w:val="nil"/>
              <w:bottom w:val="nil"/>
            </w:tcBorders>
          </w:tcPr>
          <w:p w:rsidR="0028287F" w:rsidRPr="006E2385" w:rsidRDefault="0028287F" w:rsidP="00AF6E71">
            <w:pPr>
              <w:jc w:val="both"/>
              <w:rPr>
                <w:moveTo w:id="258" w:author="Michal Pilík" w:date="2018-09-15T11:34:00Z"/>
              </w:rPr>
            </w:pPr>
          </w:p>
        </w:tc>
      </w:tr>
      <w:tr w:rsidR="0028287F" w:rsidTr="00AF6E71">
        <w:trPr>
          <w:trHeight w:val="1497"/>
        </w:trPr>
        <w:tc>
          <w:tcPr>
            <w:tcW w:w="9855" w:type="dxa"/>
            <w:gridSpan w:val="8"/>
            <w:tcBorders>
              <w:top w:val="nil"/>
            </w:tcBorders>
          </w:tcPr>
          <w:p w:rsidR="0028287F" w:rsidRPr="006E2385" w:rsidRDefault="0028287F" w:rsidP="00AF6E71">
            <w:pPr>
              <w:jc w:val="both"/>
              <w:rPr>
                <w:moveTo w:id="259" w:author="Michal Pilík" w:date="2018-09-15T11:34:00Z"/>
                <w:b/>
              </w:rPr>
            </w:pPr>
            <w:moveTo w:id="260" w:author="Michal Pilík" w:date="2018-09-15T11:34:00Z">
              <w:r w:rsidRPr="006E2385">
                <w:rPr>
                  <w:b/>
                </w:rPr>
                <w:t xml:space="preserve">Povinná </w:t>
              </w:r>
            </w:moveTo>
          </w:p>
          <w:p w:rsidR="0028287F" w:rsidRPr="006E2385" w:rsidRDefault="0028287F" w:rsidP="00AF6E71">
            <w:pPr>
              <w:jc w:val="both"/>
              <w:rPr>
                <w:moveTo w:id="261" w:author="Michal Pilík" w:date="2018-09-15T11:34:00Z"/>
              </w:rPr>
            </w:pPr>
            <w:moveTo w:id="262" w:author="Michal Pilík" w:date="2018-09-15T11:34:00Z">
              <w:r w:rsidRPr="006E2385">
                <w:t xml:space="preserve">POWELL, M. </w:t>
              </w:r>
              <w:r w:rsidRPr="006E2385">
                <w:rPr>
                  <w:i/>
                </w:rPr>
                <w:t>In Company 3.0 Upper-intermediate</w:t>
              </w:r>
              <w:r w:rsidRPr="006E2385">
                <w:t>. Macmillan Publishers Limited, 2014. ISBN 978-0-230-45532-0.</w:t>
              </w:r>
            </w:moveTo>
          </w:p>
          <w:p w:rsidR="0028287F" w:rsidRPr="006E2385" w:rsidRDefault="0028287F" w:rsidP="00AF6E71">
            <w:pPr>
              <w:jc w:val="both"/>
              <w:rPr>
                <w:moveTo w:id="263" w:author="Michal Pilík" w:date="2018-09-15T11:34:00Z"/>
                <w:b/>
              </w:rPr>
            </w:pPr>
            <w:moveTo w:id="264" w:author="Michal Pilík" w:date="2018-09-15T11:34:00Z">
              <w:r w:rsidRPr="006E2385">
                <w:rPr>
                  <w:b/>
                </w:rPr>
                <w:t xml:space="preserve">Doporučená </w:t>
              </w:r>
            </w:moveTo>
          </w:p>
          <w:p w:rsidR="0028287F" w:rsidRPr="006E2385" w:rsidRDefault="0028287F" w:rsidP="00AF6E71">
            <w:pPr>
              <w:jc w:val="both"/>
              <w:rPr>
                <w:moveTo w:id="265" w:author="Michal Pilík" w:date="2018-09-15T11:34:00Z"/>
              </w:rPr>
            </w:pPr>
            <w:moveTo w:id="266" w:author="Michal Pilík" w:date="2018-09-15T11:34:00Z">
              <w:r w:rsidRPr="006E2385">
                <w:t>EMMERSON, P</w:t>
              </w:r>
              <w:r w:rsidRPr="006E2385">
                <w:rPr>
                  <w:i/>
                </w:rPr>
                <w:t>. Email English 2nd Edition</w:t>
              </w:r>
              <w:r w:rsidRPr="006E2385">
                <w:t>. Macmillan Publishers Limited, 2013. ISBN 9780230448551.</w:t>
              </w:r>
            </w:moveTo>
          </w:p>
          <w:p w:rsidR="0028287F" w:rsidRPr="006E2385" w:rsidRDefault="0028287F" w:rsidP="00AF6E71">
            <w:pPr>
              <w:jc w:val="both"/>
              <w:rPr>
                <w:moveTo w:id="267" w:author="Michal Pilík" w:date="2018-09-15T11:34:00Z"/>
              </w:rPr>
            </w:pPr>
            <w:moveTo w:id="268" w:author="Michal Pilík" w:date="2018-09-15T11:34:00Z">
              <w:r w:rsidRPr="006E2385">
                <w:t xml:space="preserve">EMMERSON, P. </w:t>
              </w:r>
              <w:r w:rsidRPr="006E2385">
                <w:rPr>
                  <w:i/>
                </w:rPr>
                <w:t>Business Grammar Builder Intermediate to Upper-intermediate</w:t>
              </w:r>
              <w:r w:rsidRPr="006E2385">
                <w:t>. Macmillan Publishers Limited, 2010. ISBN 978-0-230-73252-0.</w:t>
              </w:r>
            </w:moveTo>
          </w:p>
          <w:p w:rsidR="0028287F" w:rsidRPr="006E2385" w:rsidRDefault="0028287F" w:rsidP="00AF6E71">
            <w:pPr>
              <w:jc w:val="both"/>
              <w:rPr>
                <w:moveTo w:id="269" w:author="Michal Pilík" w:date="2018-09-15T11:34:00Z"/>
              </w:rPr>
            </w:pPr>
            <w:moveTo w:id="270" w:author="Michal Pilík" w:date="2018-09-15T11:34:00Z">
              <w:r w:rsidRPr="006E2385">
                <w:t xml:space="preserve">EMMERSON, P. </w:t>
              </w:r>
              <w:r w:rsidRPr="006E2385">
                <w:rPr>
                  <w:i/>
                </w:rPr>
                <w:t>Networking in English</w:t>
              </w:r>
              <w:r w:rsidRPr="006E2385">
                <w:t>, Macmillan Publishers Limited, 2010. ISBN 9780230732506.</w:t>
              </w:r>
            </w:moveTo>
          </w:p>
          <w:p w:rsidR="0028287F" w:rsidRPr="006E2385" w:rsidRDefault="0028287F" w:rsidP="00AF6E71">
            <w:pPr>
              <w:jc w:val="both"/>
              <w:rPr>
                <w:moveTo w:id="271" w:author="Michal Pilík" w:date="2018-09-15T11:34:00Z"/>
              </w:rPr>
            </w:pPr>
            <w:moveTo w:id="272" w:author="Michal Pilík" w:date="2018-09-15T11:34:00Z">
              <w:r w:rsidRPr="006E2385">
                <w:t xml:space="preserve">EMMERSON, P. </w:t>
              </w:r>
              <w:r w:rsidRPr="006E2385">
                <w:rPr>
                  <w:i/>
                </w:rPr>
                <w:t>Business Vocabulary Builder Intermediate to Upper-intermediate</w:t>
              </w:r>
              <w:r w:rsidRPr="006E2385">
                <w:t>. Macmillan Publishers Limited, 2009. ISBN 978-0-230-71682-7.</w:t>
              </w:r>
            </w:moveTo>
          </w:p>
          <w:p w:rsidR="0028287F" w:rsidRPr="006E2385" w:rsidRDefault="0028287F" w:rsidP="00AF6E71">
            <w:pPr>
              <w:jc w:val="both"/>
              <w:rPr>
                <w:moveTo w:id="273" w:author="Michal Pilík" w:date="2018-09-15T11:34:00Z"/>
              </w:rPr>
            </w:pPr>
            <w:moveTo w:id="274" w:author="Michal Pilík" w:date="2018-09-15T11:34:00Z">
              <w:r w:rsidRPr="006E2385">
                <w:t>SHARMA, P.</w:t>
              </w:r>
              <w:r>
                <w:t>,</w:t>
              </w:r>
              <w:r w:rsidRPr="006E2385">
                <w:t xml:space="preserve"> BARRETT</w:t>
              </w:r>
              <w:r>
                <w:t>, B</w:t>
              </w:r>
              <w:r w:rsidRPr="006E2385">
                <w:t xml:space="preserve">. </w:t>
              </w:r>
              <w:r w:rsidRPr="006E2385">
                <w:rPr>
                  <w:i/>
                </w:rPr>
                <w:t>Networking in English.</w:t>
              </w:r>
              <w:r w:rsidRPr="006E2385">
                <w:t xml:space="preserve"> Macmillan Publishers Limited, 2010. ISBN 97 802 307 32 506</w:t>
              </w:r>
            </w:moveTo>
          </w:p>
          <w:p w:rsidR="0028287F" w:rsidRPr="006E2385" w:rsidRDefault="0028287F" w:rsidP="00AF6E71">
            <w:pPr>
              <w:jc w:val="both"/>
              <w:rPr>
                <w:moveTo w:id="275" w:author="Michal Pilík" w:date="2018-09-15T11:34:00Z"/>
              </w:rPr>
            </w:pPr>
            <w:moveTo w:id="276" w:author="Michal Pilík" w:date="2018-09-15T11:34:00Z">
              <w:r w:rsidRPr="006E2385">
                <w:t>Vlastní doplňující materiály v e-learningové podobě.</w:t>
              </w:r>
            </w:moveTo>
          </w:p>
        </w:tc>
      </w:tr>
      <w:tr w:rsidR="0028287F" w:rsidTr="00AF6E7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8287F" w:rsidRPr="006E2385" w:rsidRDefault="0028287F" w:rsidP="00AF6E71">
            <w:pPr>
              <w:jc w:val="center"/>
              <w:rPr>
                <w:moveTo w:id="277" w:author="Michal Pilík" w:date="2018-09-15T11:34:00Z"/>
                <w:b/>
              </w:rPr>
            </w:pPr>
            <w:moveTo w:id="278" w:author="Michal Pilík" w:date="2018-09-15T11:34:00Z">
              <w:r w:rsidRPr="006E2385">
                <w:rPr>
                  <w:b/>
                </w:rPr>
                <w:t>Informace ke kombinované nebo distanční formě</w:t>
              </w:r>
            </w:moveTo>
          </w:p>
        </w:tc>
      </w:tr>
      <w:tr w:rsidR="0028287F" w:rsidTr="00AF6E71">
        <w:tc>
          <w:tcPr>
            <w:tcW w:w="4787" w:type="dxa"/>
            <w:gridSpan w:val="3"/>
            <w:tcBorders>
              <w:top w:val="single" w:sz="2" w:space="0" w:color="auto"/>
            </w:tcBorders>
            <w:shd w:val="clear" w:color="auto" w:fill="F7CAAC"/>
          </w:tcPr>
          <w:p w:rsidR="0028287F" w:rsidRPr="006E2385" w:rsidRDefault="0028287F" w:rsidP="00AF6E71">
            <w:pPr>
              <w:jc w:val="both"/>
              <w:rPr>
                <w:moveTo w:id="279" w:author="Michal Pilík" w:date="2018-09-15T11:34:00Z"/>
              </w:rPr>
            </w:pPr>
            <w:moveTo w:id="280" w:author="Michal Pilík" w:date="2018-09-15T11:34:00Z">
              <w:r w:rsidRPr="006E2385">
                <w:rPr>
                  <w:b/>
                </w:rPr>
                <w:t>Rozsah konzultací (soustředění)</w:t>
              </w:r>
            </w:moveTo>
          </w:p>
        </w:tc>
        <w:tc>
          <w:tcPr>
            <w:tcW w:w="889" w:type="dxa"/>
            <w:tcBorders>
              <w:top w:val="single" w:sz="2" w:space="0" w:color="auto"/>
            </w:tcBorders>
          </w:tcPr>
          <w:p w:rsidR="0028287F" w:rsidRPr="006E2385" w:rsidRDefault="0028287F" w:rsidP="00AF6E71">
            <w:pPr>
              <w:jc w:val="both"/>
              <w:rPr>
                <w:moveTo w:id="281" w:author="Michal Pilík" w:date="2018-09-15T11:34:00Z"/>
              </w:rPr>
            </w:pPr>
            <w:moveTo w:id="282" w:author="Michal Pilík" w:date="2018-09-15T11:34:00Z">
              <w:r w:rsidRPr="006E2385">
                <w:t>10</w:t>
              </w:r>
            </w:moveTo>
          </w:p>
        </w:tc>
        <w:tc>
          <w:tcPr>
            <w:tcW w:w="4179" w:type="dxa"/>
            <w:gridSpan w:val="4"/>
            <w:tcBorders>
              <w:top w:val="single" w:sz="2" w:space="0" w:color="auto"/>
            </w:tcBorders>
            <w:shd w:val="clear" w:color="auto" w:fill="F7CAAC"/>
          </w:tcPr>
          <w:p w:rsidR="0028287F" w:rsidRPr="006E2385" w:rsidRDefault="0028287F" w:rsidP="00AF6E71">
            <w:pPr>
              <w:jc w:val="both"/>
              <w:rPr>
                <w:moveTo w:id="283" w:author="Michal Pilík" w:date="2018-09-15T11:34:00Z"/>
                <w:b/>
              </w:rPr>
            </w:pPr>
            <w:moveTo w:id="284" w:author="Michal Pilík" w:date="2018-09-15T11:34:00Z">
              <w:r w:rsidRPr="006E2385">
                <w:rPr>
                  <w:b/>
                </w:rPr>
                <w:t xml:space="preserve">hodin </w:t>
              </w:r>
            </w:moveTo>
          </w:p>
        </w:tc>
      </w:tr>
      <w:tr w:rsidR="0028287F" w:rsidTr="00AF6E71">
        <w:tc>
          <w:tcPr>
            <w:tcW w:w="9855" w:type="dxa"/>
            <w:gridSpan w:val="8"/>
            <w:shd w:val="clear" w:color="auto" w:fill="F7CAAC"/>
          </w:tcPr>
          <w:p w:rsidR="0028287F" w:rsidRPr="006E2385" w:rsidRDefault="0028287F" w:rsidP="00AF6E71">
            <w:pPr>
              <w:jc w:val="both"/>
              <w:rPr>
                <w:moveTo w:id="285" w:author="Michal Pilík" w:date="2018-09-15T11:34:00Z"/>
                <w:b/>
              </w:rPr>
            </w:pPr>
            <w:moveTo w:id="286" w:author="Michal Pilík" w:date="2018-09-15T11:34:00Z">
              <w:r w:rsidRPr="006E2385">
                <w:rPr>
                  <w:b/>
                </w:rPr>
                <w:t>Informace o způsobu kontaktu s vyučujícím</w:t>
              </w:r>
            </w:moveTo>
          </w:p>
        </w:tc>
      </w:tr>
      <w:tr w:rsidR="0028287F" w:rsidTr="00AF6E71">
        <w:trPr>
          <w:trHeight w:val="637"/>
        </w:trPr>
        <w:tc>
          <w:tcPr>
            <w:tcW w:w="9855" w:type="dxa"/>
            <w:gridSpan w:val="8"/>
          </w:tcPr>
          <w:p w:rsidR="0028287F" w:rsidRPr="006E2385" w:rsidRDefault="0028287F" w:rsidP="00AF6E71">
            <w:pPr>
              <w:jc w:val="both"/>
              <w:rPr>
                <w:moveTo w:id="287" w:author="Michal Pilík" w:date="2018-09-15T11:34:00Z"/>
              </w:rPr>
            </w:pPr>
            <w:moveTo w:id="288" w:author="Michal Pilík" w:date="2018-09-15T11:34:00Z">
              <w:r w:rsidRPr="006E238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moveTo>
          </w:p>
        </w:tc>
      </w:tr>
      <w:moveToRangeEnd w:id="176"/>
    </w:tbl>
    <w:p w:rsidR="0028287F" w:rsidRDefault="0028287F">
      <w:pPr>
        <w:rPr>
          <w:ins w:id="289" w:author="Michal Pilík" w:date="2018-09-15T11:34:00Z"/>
        </w:rPr>
      </w:pPr>
    </w:p>
    <w:p w:rsidR="0028287F" w:rsidRDefault="0028287F">
      <w:pPr>
        <w:rPr>
          <w:ins w:id="290" w:author="Michal Pilík" w:date="2018-09-15T11:35:00Z"/>
        </w:rPr>
      </w:pPr>
      <w:ins w:id="291" w:author="Michal Pilík" w:date="2018-09-15T11:35: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287F" w:rsidTr="00AF6E71">
        <w:trPr>
          <w:ins w:id="292" w:author="Michal Pilík" w:date="2018-09-15T11:35:00Z"/>
        </w:trPr>
        <w:tc>
          <w:tcPr>
            <w:tcW w:w="9855" w:type="dxa"/>
            <w:gridSpan w:val="8"/>
            <w:tcBorders>
              <w:bottom w:val="double" w:sz="4" w:space="0" w:color="auto"/>
            </w:tcBorders>
            <w:shd w:val="clear" w:color="auto" w:fill="BDD6EE"/>
          </w:tcPr>
          <w:p w:rsidR="0028287F" w:rsidRDefault="0028287F" w:rsidP="00AF6E71">
            <w:pPr>
              <w:jc w:val="both"/>
              <w:rPr>
                <w:ins w:id="293" w:author="Michal Pilík" w:date="2018-09-15T11:35:00Z"/>
                <w:b/>
                <w:sz w:val="28"/>
              </w:rPr>
            </w:pPr>
            <w:ins w:id="294" w:author="Michal Pilík" w:date="2018-09-15T11:35:00Z">
              <w:r>
                <w:lastRenderedPageBreak/>
                <w:br w:type="page"/>
              </w:r>
              <w:r>
                <w:rPr>
                  <w:b/>
                  <w:sz w:val="28"/>
                </w:rPr>
                <w:t>B-III – Charakteristika studijního předmětu</w:t>
              </w:r>
            </w:ins>
          </w:p>
        </w:tc>
      </w:tr>
      <w:tr w:rsidR="0028287F" w:rsidRPr="008A324B" w:rsidTr="00AF6E71">
        <w:trPr>
          <w:ins w:id="295" w:author="Michal Pilík" w:date="2018-09-15T11:35:00Z"/>
        </w:trPr>
        <w:tc>
          <w:tcPr>
            <w:tcW w:w="3086" w:type="dxa"/>
            <w:tcBorders>
              <w:top w:val="double" w:sz="4" w:space="0" w:color="auto"/>
            </w:tcBorders>
            <w:shd w:val="clear" w:color="auto" w:fill="F7CAAC"/>
          </w:tcPr>
          <w:p w:rsidR="0028287F" w:rsidRPr="008A324B" w:rsidRDefault="0028287F" w:rsidP="00AF6E71">
            <w:pPr>
              <w:jc w:val="both"/>
              <w:rPr>
                <w:ins w:id="296" w:author="Michal Pilík" w:date="2018-09-15T11:35:00Z"/>
                <w:b/>
              </w:rPr>
            </w:pPr>
            <w:ins w:id="297" w:author="Michal Pilík" w:date="2018-09-15T11:35:00Z">
              <w:r w:rsidRPr="008A324B">
                <w:rPr>
                  <w:b/>
                </w:rPr>
                <w:t>Název studijního předmětu</w:t>
              </w:r>
            </w:ins>
          </w:p>
        </w:tc>
        <w:tc>
          <w:tcPr>
            <w:tcW w:w="6769" w:type="dxa"/>
            <w:gridSpan w:val="7"/>
            <w:tcBorders>
              <w:top w:val="double" w:sz="4" w:space="0" w:color="auto"/>
            </w:tcBorders>
          </w:tcPr>
          <w:p w:rsidR="0028287F" w:rsidRPr="008A324B" w:rsidRDefault="0028287F" w:rsidP="00AF6E71">
            <w:pPr>
              <w:jc w:val="both"/>
              <w:rPr>
                <w:ins w:id="298" w:author="Michal Pilík" w:date="2018-09-15T11:35:00Z"/>
              </w:rPr>
            </w:pPr>
            <w:ins w:id="299" w:author="Michal Pilík" w:date="2018-09-15T11:35:00Z">
              <w:r w:rsidRPr="008A324B">
                <w:t>Wirtschaftsdeutsch</w:t>
              </w:r>
            </w:ins>
          </w:p>
        </w:tc>
      </w:tr>
      <w:tr w:rsidR="0028287F" w:rsidRPr="008A324B" w:rsidTr="00AF6E71">
        <w:trPr>
          <w:ins w:id="300" w:author="Michal Pilík" w:date="2018-09-15T11:35:00Z"/>
        </w:trPr>
        <w:tc>
          <w:tcPr>
            <w:tcW w:w="3086" w:type="dxa"/>
            <w:shd w:val="clear" w:color="auto" w:fill="F7CAAC"/>
          </w:tcPr>
          <w:p w:rsidR="0028287F" w:rsidRPr="008A324B" w:rsidRDefault="0028287F" w:rsidP="00AF6E71">
            <w:pPr>
              <w:jc w:val="both"/>
              <w:rPr>
                <w:ins w:id="301" w:author="Michal Pilík" w:date="2018-09-15T11:35:00Z"/>
                <w:b/>
              </w:rPr>
            </w:pPr>
            <w:ins w:id="302" w:author="Michal Pilík" w:date="2018-09-15T11:35:00Z">
              <w:r w:rsidRPr="008A324B">
                <w:rPr>
                  <w:b/>
                </w:rPr>
                <w:t>Typ předmětu</w:t>
              </w:r>
            </w:ins>
          </w:p>
        </w:tc>
        <w:tc>
          <w:tcPr>
            <w:tcW w:w="3406" w:type="dxa"/>
            <w:gridSpan w:val="4"/>
          </w:tcPr>
          <w:p w:rsidR="0028287F" w:rsidRPr="008A324B" w:rsidRDefault="0028287F" w:rsidP="00AF6E71">
            <w:pPr>
              <w:jc w:val="both"/>
              <w:rPr>
                <w:ins w:id="303" w:author="Michal Pilík" w:date="2018-09-15T11:35:00Z"/>
              </w:rPr>
            </w:pPr>
            <w:ins w:id="304" w:author="Michal Pilík" w:date="2018-09-15T11:35:00Z">
              <w:r>
                <w:t>p</w:t>
              </w:r>
              <w:r w:rsidRPr="008A324B">
                <w:t>ovinný „P“</w:t>
              </w:r>
            </w:ins>
          </w:p>
        </w:tc>
        <w:tc>
          <w:tcPr>
            <w:tcW w:w="2695" w:type="dxa"/>
            <w:gridSpan w:val="2"/>
            <w:shd w:val="clear" w:color="auto" w:fill="F7CAAC"/>
          </w:tcPr>
          <w:p w:rsidR="0028287F" w:rsidRPr="008A324B" w:rsidRDefault="0028287F" w:rsidP="00AF6E71">
            <w:pPr>
              <w:jc w:val="both"/>
              <w:rPr>
                <w:ins w:id="305" w:author="Michal Pilík" w:date="2018-09-15T11:35:00Z"/>
              </w:rPr>
            </w:pPr>
            <w:ins w:id="306" w:author="Michal Pilík" w:date="2018-09-15T11:35:00Z">
              <w:r w:rsidRPr="008A324B">
                <w:rPr>
                  <w:b/>
                </w:rPr>
                <w:t>doporučený ročník / semestr</w:t>
              </w:r>
            </w:ins>
          </w:p>
        </w:tc>
        <w:tc>
          <w:tcPr>
            <w:tcW w:w="668" w:type="dxa"/>
          </w:tcPr>
          <w:p w:rsidR="0028287F" w:rsidRPr="008A324B" w:rsidRDefault="0028287F" w:rsidP="00AF6E71">
            <w:pPr>
              <w:jc w:val="both"/>
              <w:rPr>
                <w:ins w:id="307" w:author="Michal Pilík" w:date="2018-09-15T11:35:00Z"/>
              </w:rPr>
            </w:pPr>
            <w:ins w:id="308" w:author="Michal Pilík" w:date="2018-09-15T11:35:00Z">
              <w:r w:rsidRPr="008A324B">
                <w:t>1/L</w:t>
              </w:r>
            </w:ins>
          </w:p>
        </w:tc>
      </w:tr>
      <w:tr w:rsidR="0028287F" w:rsidRPr="008A324B" w:rsidTr="00AF6E71">
        <w:trPr>
          <w:ins w:id="309" w:author="Michal Pilík" w:date="2018-09-15T11:35:00Z"/>
        </w:trPr>
        <w:tc>
          <w:tcPr>
            <w:tcW w:w="3086" w:type="dxa"/>
            <w:shd w:val="clear" w:color="auto" w:fill="F7CAAC"/>
          </w:tcPr>
          <w:p w:rsidR="0028287F" w:rsidRPr="008A324B" w:rsidRDefault="0028287F" w:rsidP="00AF6E71">
            <w:pPr>
              <w:jc w:val="both"/>
              <w:rPr>
                <w:ins w:id="310" w:author="Michal Pilík" w:date="2018-09-15T11:35:00Z"/>
                <w:b/>
              </w:rPr>
            </w:pPr>
            <w:ins w:id="311" w:author="Michal Pilík" w:date="2018-09-15T11:35:00Z">
              <w:r w:rsidRPr="008A324B">
                <w:rPr>
                  <w:b/>
                </w:rPr>
                <w:t>Rozsah studijního předmětu</w:t>
              </w:r>
            </w:ins>
          </w:p>
        </w:tc>
        <w:tc>
          <w:tcPr>
            <w:tcW w:w="1701" w:type="dxa"/>
            <w:gridSpan w:val="2"/>
          </w:tcPr>
          <w:p w:rsidR="0028287F" w:rsidRPr="008A324B" w:rsidRDefault="0028287F" w:rsidP="00AF6E71">
            <w:pPr>
              <w:jc w:val="both"/>
              <w:rPr>
                <w:ins w:id="312" w:author="Michal Pilík" w:date="2018-09-15T11:35:00Z"/>
              </w:rPr>
            </w:pPr>
            <w:ins w:id="313" w:author="Michal Pilík" w:date="2018-09-15T11:35:00Z">
              <w:r w:rsidRPr="008A324B">
                <w:t>26s</w:t>
              </w:r>
            </w:ins>
          </w:p>
        </w:tc>
        <w:tc>
          <w:tcPr>
            <w:tcW w:w="889" w:type="dxa"/>
            <w:shd w:val="clear" w:color="auto" w:fill="F7CAAC"/>
          </w:tcPr>
          <w:p w:rsidR="0028287F" w:rsidRPr="008A324B" w:rsidRDefault="0028287F" w:rsidP="00AF6E71">
            <w:pPr>
              <w:jc w:val="both"/>
              <w:rPr>
                <w:ins w:id="314" w:author="Michal Pilík" w:date="2018-09-15T11:35:00Z"/>
                <w:b/>
              </w:rPr>
            </w:pPr>
            <w:ins w:id="315" w:author="Michal Pilík" w:date="2018-09-15T11:35:00Z">
              <w:r w:rsidRPr="008A324B">
                <w:rPr>
                  <w:b/>
                </w:rPr>
                <w:t xml:space="preserve">hod. </w:t>
              </w:r>
            </w:ins>
          </w:p>
        </w:tc>
        <w:tc>
          <w:tcPr>
            <w:tcW w:w="816" w:type="dxa"/>
          </w:tcPr>
          <w:p w:rsidR="0028287F" w:rsidRPr="008A324B" w:rsidRDefault="0028287F" w:rsidP="00AF6E71">
            <w:pPr>
              <w:jc w:val="both"/>
              <w:rPr>
                <w:ins w:id="316" w:author="Michal Pilík" w:date="2018-09-15T11:35:00Z"/>
              </w:rPr>
            </w:pPr>
            <w:ins w:id="317" w:author="Michal Pilík" w:date="2018-09-15T11:35:00Z">
              <w:r w:rsidRPr="008A324B">
                <w:t>26</w:t>
              </w:r>
            </w:ins>
          </w:p>
        </w:tc>
        <w:tc>
          <w:tcPr>
            <w:tcW w:w="2156" w:type="dxa"/>
            <w:shd w:val="clear" w:color="auto" w:fill="F7CAAC"/>
          </w:tcPr>
          <w:p w:rsidR="0028287F" w:rsidRPr="008A324B" w:rsidRDefault="0028287F" w:rsidP="00AF6E71">
            <w:pPr>
              <w:jc w:val="both"/>
              <w:rPr>
                <w:ins w:id="318" w:author="Michal Pilík" w:date="2018-09-15T11:35:00Z"/>
                <w:b/>
              </w:rPr>
            </w:pPr>
            <w:ins w:id="319" w:author="Michal Pilík" w:date="2018-09-15T11:35:00Z">
              <w:r w:rsidRPr="008A324B">
                <w:rPr>
                  <w:b/>
                </w:rPr>
                <w:t>kreditů</w:t>
              </w:r>
            </w:ins>
          </w:p>
        </w:tc>
        <w:tc>
          <w:tcPr>
            <w:tcW w:w="1207" w:type="dxa"/>
            <w:gridSpan w:val="2"/>
          </w:tcPr>
          <w:p w:rsidR="0028287F" w:rsidRPr="008A324B" w:rsidRDefault="0028287F" w:rsidP="00AF6E71">
            <w:pPr>
              <w:jc w:val="both"/>
              <w:rPr>
                <w:ins w:id="320" w:author="Michal Pilík" w:date="2018-09-15T11:35:00Z"/>
              </w:rPr>
            </w:pPr>
            <w:ins w:id="321" w:author="Michal Pilík" w:date="2018-09-15T11:35:00Z">
              <w:r w:rsidRPr="008A324B">
                <w:t>3</w:t>
              </w:r>
            </w:ins>
          </w:p>
        </w:tc>
      </w:tr>
      <w:tr w:rsidR="0028287F" w:rsidRPr="008A324B" w:rsidTr="00AF6E71">
        <w:trPr>
          <w:ins w:id="322" w:author="Michal Pilík" w:date="2018-09-15T11:35:00Z"/>
        </w:trPr>
        <w:tc>
          <w:tcPr>
            <w:tcW w:w="3086" w:type="dxa"/>
            <w:shd w:val="clear" w:color="auto" w:fill="F7CAAC"/>
          </w:tcPr>
          <w:p w:rsidR="0028287F" w:rsidRPr="008A324B" w:rsidRDefault="0028287F" w:rsidP="00AF6E71">
            <w:pPr>
              <w:jc w:val="both"/>
              <w:rPr>
                <w:ins w:id="323" w:author="Michal Pilík" w:date="2018-09-15T11:35:00Z"/>
                <w:b/>
              </w:rPr>
            </w:pPr>
            <w:ins w:id="324" w:author="Michal Pilík" w:date="2018-09-15T11:35:00Z">
              <w:r w:rsidRPr="008A324B">
                <w:rPr>
                  <w:b/>
                </w:rPr>
                <w:t>Prerekvizity, korekvizity, ekvivalence</w:t>
              </w:r>
            </w:ins>
          </w:p>
        </w:tc>
        <w:tc>
          <w:tcPr>
            <w:tcW w:w="6769" w:type="dxa"/>
            <w:gridSpan w:val="7"/>
          </w:tcPr>
          <w:p w:rsidR="0028287F" w:rsidRPr="008A324B" w:rsidRDefault="0028287F" w:rsidP="00AF6E71">
            <w:pPr>
              <w:jc w:val="both"/>
              <w:rPr>
                <w:ins w:id="325" w:author="Michal Pilík" w:date="2018-09-15T11:35:00Z"/>
              </w:rPr>
            </w:pPr>
          </w:p>
        </w:tc>
      </w:tr>
      <w:tr w:rsidR="0028287F" w:rsidRPr="008A324B" w:rsidTr="00AF6E71">
        <w:trPr>
          <w:ins w:id="326" w:author="Michal Pilík" w:date="2018-09-15T11:35:00Z"/>
        </w:trPr>
        <w:tc>
          <w:tcPr>
            <w:tcW w:w="3086" w:type="dxa"/>
            <w:shd w:val="clear" w:color="auto" w:fill="F7CAAC"/>
          </w:tcPr>
          <w:p w:rsidR="0028287F" w:rsidRPr="008A324B" w:rsidRDefault="0028287F" w:rsidP="00AF6E71">
            <w:pPr>
              <w:jc w:val="both"/>
              <w:rPr>
                <w:ins w:id="327" w:author="Michal Pilík" w:date="2018-09-15T11:35:00Z"/>
                <w:b/>
              </w:rPr>
            </w:pPr>
            <w:ins w:id="328" w:author="Michal Pilík" w:date="2018-09-15T11:35:00Z">
              <w:r w:rsidRPr="008A324B">
                <w:rPr>
                  <w:b/>
                </w:rPr>
                <w:t>Způsob ověření studijních výsledků</w:t>
              </w:r>
            </w:ins>
          </w:p>
        </w:tc>
        <w:tc>
          <w:tcPr>
            <w:tcW w:w="3406" w:type="dxa"/>
            <w:gridSpan w:val="4"/>
          </w:tcPr>
          <w:p w:rsidR="0028287F" w:rsidRPr="008A324B" w:rsidRDefault="0028287F" w:rsidP="00AF6E71">
            <w:pPr>
              <w:jc w:val="both"/>
              <w:rPr>
                <w:ins w:id="329" w:author="Michal Pilík" w:date="2018-09-15T11:35:00Z"/>
              </w:rPr>
            </w:pPr>
            <w:ins w:id="330" w:author="Michal Pilík" w:date="2018-09-15T11:35:00Z">
              <w:r>
                <w:t>k</w:t>
              </w:r>
              <w:r w:rsidRPr="008A324B">
                <w:t>lasifikovaný zápočet</w:t>
              </w:r>
            </w:ins>
          </w:p>
        </w:tc>
        <w:tc>
          <w:tcPr>
            <w:tcW w:w="2156" w:type="dxa"/>
            <w:shd w:val="clear" w:color="auto" w:fill="F7CAAC"/>
          </w:tcPr>
          <w:p w:rsidR="0028287F" w:rsidRPr="008A324B" w:rsidRDefault="0028287F" w:rsidP="00AF6E71">
            <w:pPr>
              <w:jc w:val="both"/>
              <w:rPr>
                <w:ins w:id="331" w:author="Michal Pilík" w:date="2018-09-15T11:35:00Z"/>
                <w:b/>
              </w:rPr>
            </w:pPr>
            <w:ins w:id="332" w:author="Michal Pilík" w:date="2018-09-15T11:35:00Z">
              <w:r w:rsidRPr="008A324B">
                <w:rPr>
                  <w:b/>
                </w:rPr>
                <w:t>Forma výuky</w:t>
              </w:r>
            </w:ins>
          </w:p>
        </w:tc>
        <w:tc>
          <w:tcPr>
            <w:tcW w:w="1207" w:type="dxa"/>
            <w:gridSpan w:val="2"/>
          </w:tcPr>
          <w:p w:rsidR="0028287F" w:rsidRPr="008A324B" w:rsidRDefault="0028287F" w:rsidP="00AF6E71">
            <w:pPr>
              <w:jc w:val="both"/>
              <w:rPr>
                <w:ins w:id="333" w:author="Michal Pilík" w:date="2018-09-15T11:35:00Z"/>
              </w:rPr>
            </w:pPr>
            <w:ins w:id="334" w:author="Michal Pilík" w:date="2018-09-15T11:35:00Z">
              <w:r>
                <w:t>s</w:t>
              </w:r>
              <w:r w:rsidRPr="008A324B">
                <w:t>eminář</w:t>
              </w:r>
            </w:ins>
          </w:p>
          <w:p w:rsidR="0028287F" w:rsidRPr="008A324B" w:rsidRDefault="0028287F" w:rsidP="00AF6E71">
            <w:pPr>
              <w:jc w:val="both"/>
              <w:rPr>
                <w:ins w:id="335" w:author="Michal Pilík" w:date="2018-09-15T11:35:00Z"/>
              </w:rPr>
            </w:pPr>
          </w:p>
        </w:tc>
      </w:tr>
      <w:tr w:rsidR="0028287F" w:rsidRPr="008A324B" w:rsidTr="00AF6E71">
        <w:trPr>
          <w:ins w:id="336" w:author="Michal Pilík" w:date="2018-09-15T11:35:00Z"/>
        </w:trPr>
        <w:tc>
          <w:tcPr>
            <w:tcW w:w="3086" w:type="dxa"/>
            <w:shd w:val="clear" w:color="auto" w:fill="F7CAAC"/>
          </w:tcPr>
          <w:p w:rsidR="0028287F" w:rsidRPr="008A324B" w:rsidRDefault="0028287F" w:rsidP="00AF6E71">
            <w:pPr>
              <w:jc w:val="both"/>
              <w:rPr>
                <w:ins w:id="337" w:author="Michal Pilík" w:date="2018-09-15T11:35:00Z"/>
                <w:b/>
              </w:rPr>
            </w:pPr>
            <w:ins w:id="338" w:author="Michal Pilík" w:date="2018-09-15T11:35:00Z">
              <w:r w:rsidRPr="008A324B">
                <w:rPr>
                  <w:b/>
                </w:rPr>
                <w:t>Forma způsobu ověření studijních výsledků a další požadavky na studenta</w:t>
              </w:r>
            </w:ins>
          </w:p>
        </w:tc>
        <w:tc>
          <w:tcPr>
            <w:tcW w:w="6769" w:type="dxa"/>
            <w:gridSpan w:val="7"/>
            <w:tcBorders>
              <w:bottom w:val="nil"/>
            </w:tcBorders>
          </w:tcPr>
          <w:p w:rsidR="0028287F" w:rsidRPr="008A324B" w:rsidRDefault="0028287F" w:rsidP="00AF6E71">
            <w:pPr>
              <w:jc w:val="both"/>
              <w:rPr>
                <w:ins w:id="339" w:author="Michal Pilík" w:date="2018-09-15T11:35:00Z"/>
              </w:rPr>
            </w:pPr>
            <w:ins w:id="340" w:author="Michal Pilík" w:date="2018-09-15T11:35:00Z">
              <w:r w:rsidRPr="008A324B">
                <w:t>Způsob zakončení předmětu – klasifikovaný zápočet</w:t>
              </w:r>
            </w:ins>
          </w:p>
          <w:p w:rsidR="0028287F" w:rsidRPr="008A324B" w:rsidRDefault="0028287F" w:rsidP="00AF6E71">
            <w:pPr>
              <w:jc w:val="both"/>
              <w:rPr>
                <w:ins w:id="341" w:author="Michal Pilík" w:date="2018-09-15T11:35:00Z"/>
              </w:rPr>
            </w:pPr>
            <w:ins w:id="342" w:author="Michal Pilík" w:date="2018-09-15T11:35:00Z">
              <w:r w:rsidRPr="008A324B">
                <w:t>Požadavky na klasifikovaný zápočet - 80% účast na semináři, práce studentů je sledována komunikačními aktivitami v hodinách. V průběhu semestru přednesou studenti prezentaci k problematice studovaného oboru. Absolvují testování v čtení s porozuměním, psaní, poslech, mluvení. Výsledky testování jednotlivých dovedností musí splnit na 60%. Vstupní znalost se předpokládá na úrovni B1 Společného evropského referenčního rámce pro jazyk (SERR).</w:t>
              </w:r>
            </w:ins>
          </w:p>
        </w:tc>
      </w:tr>
      <w:tr w:rsidR="0028287F" w:rsidRPr="008A324B" w:rsidTr="00AF6E71">
        <w:trPr>
          <w:trHeight w:val="40"/>
          <w:ins w:id="343" w:author="Michal Pilík" w:date="2018-09-15T11:35:00Z"/>
        </w:trPr>
        <w:tc>
          <w:tcPr>
            <w:tcW w:w="9855" w:type="dxa"/>
            <w:gridSpan w:val="8"/>
            <w:tcBorders>
              <w:top w:val="nil"/>
            </w:tcBorders>
          </w:tcPr>
          <w:p w:rsidR="0028287F" w:rsidRPr="008A324B" w:rsidRDefault="0028287F" w:rsidP="00AF6E71">
            <w:pPr>
              <w:jc w:val="both"/>
              <w:rPr>
                <w:ins w:id="344" w:author="Michal Pilík" w:date="2018-09-15T11:35:00Z"/>
              </w:rPr>
            </w:pPr>
          </w:p>
        </w:tc>
      </w:tr>
      <w:tr w:rsidR="0028287F" w:rsidRPr="008A324B" w:rsidTr="00AF6E71">
        <w:trPr>
          <w:trHeight w:val="197"/>
          <w:ins w:id="345" w:author="Michal Pilík" w:date="2018-09-15T11:35:00Z"/>
        </w:trPr>
        <w:tc>
          <w:tcPr>
            <w:tcW w:w="3086" w:type="dxa"/>
            <w:tcBorders>
              <w:top w:val="nil"/>
            </w:tcBorders>
            <w:shd w:val="clear" w:color="auto" w:fill="F7CAAC"/>
          </w:tcPr>
          <w:p w:rsidR="0028287F" w:rsidRPr="008A324B" w:rsidRDefault="0028287F" w:rsidP="00AF6E71">
            <w:pPr>
              <w:jc w:val="both"/>
              <w:rPr>
                <w:ins w:id="346" w:author="Michal Pilík" w:date="2018-09-15T11:35:00Z"/>
                <w:b/>
              </w:rPr>
            </w:pPr>
            <w:ins w:id="347" w:author="Michal Pilík" w:date="2018-09-15T11:35:00Z">
              <w:r w:rsidRPr="008A324B">
                <w:rPr>
                  <w:b/>
                </w:rPr>
                <w:t>Garant předmětu</w:t>
              </w:r>
            </w:ins>
          </w:p>
        </w:tc>
        <w:tc>
          <w:tcPr>
            <w:tcW w:w="6769" w:type="dxa"/>
            <w:gridSpan w:val="7"/>
            <w:tcBorders>
              <w:top w:val="nil"/>
            </w:tcBorders>
          </w:tcPr>
          <w:p w:rsidR="0028287F" w:rsidRPr="008A324B" w:rsidRDefault="0028287F" w:rsidP="00AF6E71">
            <w:pPr>
              <w:jc w:val="both"/>
              <w:rPr>
                <w:ins w:id="348" w:author="Michal Pilík" w:date="2018-09-15T11:35:00Z"/>
              </w:rPr>
            </w:pPr>
            <w:ins w:id="349" w:author="Michal Pilík" w:date="2018-09-15T11:35:00Z">
              <w:r w:rsidRPr="008A324B">
                <w:t>Mgr. Věra Kozáková, Ph.D.</w:t>
              </w:r>
            </w:ins>
          </w:p>
        </w:tc>
      </w:tr>
      <w:tr w:rsidR="0028287F" w:rsidRPr="008A324B" w:rsidTr="00AF6E71">
        <w:trPr>
          <w:trHeight w:val="243"/>
          <w:ins w:id="350" w:author="Michal Pilík" w:date="2018-09-15T11:35:00Z"/>
        </w:trPr>
        <w:tc>
          <w:tcPr>
            <w:tcW w:w="3086" w:type="dxa"/>
            <w:tcBorders>
              <w:top w:val="nil"/>
            </w:tcBorders>
            <w:shd w:val="clear" w:color="auto" w:fill="F7CAAC"/>
          </w:tcPr>
          <w:p w:rsidR="0028287F" w:rsidRPr="008A324B" w:rsidRDefault="0028287F" w:rsidP="00AF6E71">
            <w:pPr>
              <w:jc w:val="both"/>
              <w:rPr>
                <w:ins w:id="351" w:author="Michal Pilík" w:date="2018-09-15T11:35:00Z"/>
                <w:b/>
              </w:rPr>
            </w:pPr>
            <w:ins w:id="352" w:author="Michal Pilík" w:date="2018-09-15T11:35:00Z">
              <w:r w:rsidRPr="008A324B">
                <w:rPr>
                  <w:b/>
                </w:rPr>
                <w:t>Zapojení garanta do výuky předmětu</w:t>
              </w:r>
            </w:ins>
          </w:p>
        </w:tc>
        <w:tc>
          <w:tcPr>
            <w:tcW w:w="6769" w:type="dxa"/>
            <w:gridSpan w:val="7"/>
            <w:tcBorders>
              <w:top w:val="nil"/>
            </w:tcBorders>
          </w:tcPr>
          <w:p w:rsidR="0028287F" w:rsidRPr="008A324B" w:rsidRDefault="0028287F" w:rsidP="00AF6E71">
            <w:pPr>
              <w:jc w:val="both"/>
              <w:rPr>
                <w:ins w:id="353" w:author="Michal Pilík" w:date="2018-09-15T11:35:00Z"/>
              </w:rPr>
            </w:pPr>
            <w:ins w:id="354" w:author="Michal Pilík" w:date="2018-09-15T11:35:00Z">
              <w:r w:rsidRPr="004C18C4">
                <w:t>Garant se podílí v rozsahu 100 %, stanovuje koncepci seminářů a dohlíží na jejich jednotné vedení.</w:t>
              </w:r>
            </w:ins>
          </w:p>
        </w:tc>
      </w:tr>
      <w:tr w:rsidR="0028287F" w:rsidRPr="008A324B" w:rsidTr="00AF6E71">
        <w:trPr>
          <w:ins w:id="355" w:author="Michal Pilík" w:date="2018-09-15T11:35:00Z"/>
        </w:trPr>
        <w:tc>
          <w:tcPr>
            <w:tcW w:w="3086" w:type="dxa"/>
            <w:shd w:val="clear" w:color="auto" w:fill="F7CAAC"/>
          </w:tcPr>
          <w:p w:rsidR="0028287F" w:rsidRPr="008A324B" w:rsidRDefault="0028287F" w:rsidP="00AF6E71">
            <w:pPr>
              <w:jc w:val="both"/>
              <w:rPr>
                <w:ins w:id="356" w:author="Michal Pilík" w:date="2018-09-15T11:35:00Z"/>
                <w:b/>
              </w:rPr>
            </w:pPr>
            <w:ins w:id="357" w:author="Michal Pilík" w:date="2018-09-15T11:35:00Z">
              <w:r w:rsidRPr="008A324B">
                <w:rPr>
                  <w:b/>
                </w:rPr>
                <w:t>Vyučující</w:t>
              </w:r>
            </w:ins>
          </w:p>
        </w:tc>
        <w:tc>
          <w:tcPr>
            <w:tcW w:w="6769" w:type="dxa"/>
            <w:gridSpan w:val="7"/>
            <w:tcBorders>
              <w:bottom w:val="nil"/>
            </w:tcBorders>
          </w:tcPr>
          <w:p w:rsidR="0028287F" w:rsidRPr="008A324B" w:rsidRDefault="0028287F" w:rsidP="00AF6E71">
            <w:pPr>
              <w:jc w:val="both"/>
              <w:rPr>
                <w:ins w:id="358" w:author="Michal Pilík" w:date="2018-09-15T11:35:00Z"/>
              </w:rPr>
            </w:pPr>
            <w:ins w:id="359" w:author="Michal Pilík" w:date="2018-09-15T11:35:00Z">
              <w:r w:rsidRPr="008A324B">
                <w:t>Mgr. Věra Kozáková, Ph.D.</w:t>
              </w:r>
              <w:r>
                <w:t xml:space="preserve"> – seminář (100%)</w:t>
              </w:r>
            </w:ins>
          </w:p>
        </w:tc>
      </w:tr>
      <w:tr w:rsidR="0028287F" w:rsidRPr="008A324B" w:rsidTr="00AF6E71">
        <w:trPr>
          <w:trHeight w:val="40"/>
          <w:ins w:id="360" w:author="Michal Pilík" w:date="2018-09-15T11:35:00Z"/>
        </w:trPr>
        <w:tc>
          <w:tcPr>
            <w:tcW w:w="9855" w:type="dxa"/>
            <w:gridSpan w:val="8"/>
            <w:tcBorders>
              <w:top w:val="nil"/>
            </w:tcBorders>
          </w:tcPr>
          <w:p w:rsidR="0028287F" w:rsidRPr="008A324B" w:rsidRDefault="0028287F" w:rsidP="00AF6E71">
            <w:pPr>
              <w:jc w:val="both"/>
              <w:rPr>
                <w:ins w:id="361" w:author="Michal Pilík" w:date="2018-09-15T11:35:00Z"/>
              </w:rPr>
            </w:pPr>
          </w:p>
        </w:tc>
      </w:tr>
      <w:tr w:rsidR="0028287F" w:rsidRPr="008A324B" w:rsidTr="00AF6E71">
        <w:trPr>
          <w:ins w:id="362" w:author="Michal Pilík" w:date="2018-09-15T11:35:00Z"/>
        </w:trPr>
        <w:tc>
          <w:tcPr>
            <w:tcW w:w="3086" w:type="dxa"/>
            <w:shd w:val="clear" w:color="auto" w:fill="F7CAAC"/>
          </w:tcPr>
          <w:p w:rsidR="0028287F" w:rsidRPr="008A324B" w:rsidRDefault="0028287F" w:rsidP="00AF6E71">
            <w:pPr>
              <w:jc w:val="both"/>
              <w:rPr>
                <w:ins w:id="363" w:author="Michal Pilík" w:date="2018-09-15T11:35:00Z"/>
                <w:b/>
              </w:rPr>
            </w:pPr>
            <w:ins w:id="364" w:author="Michal Pilík" w:date="2018-09-15T11:35:00Z">
              <w:r w:rsidRPr="008A324B">
                <w:rPr>
                  <w:b/>
                </w:rPr>
                <w:t>Stručná anotace předmětu</w:t>
              </w:r>
            </w:ins>
          </w:p>
        </w:tc>
        <w:tc>
          <w:tcPr>
            <w:tcW w:w="6769" w:type="dxa"/>
            <w:gridSpan w:val="7"/>
            <w:tcBorders>
              <w:bottom w:val="nil"/>
            </w:tcBorders>
          </w:tcPr>
          <w:p w:rsidR="0028287F" w:rsidRPr="008A324B" w:rsidRDefault="0028287F" w:rsidP="00AF6E71">
            <w:pPr>
              <w:jc w:val="both"/>
              <w:rPr>
                <w:ins w:id="365" w:author="Michal Pilík" w:date="2018-09-15T11:35:00Z"/>
              </w:rPr>
            </w:pPr>
          </w:p>
        </w:tc>
      </w:tr>
      <w:tr w:rsidR="0028287F" w:rsidRPr="008A324B" w:rsidTr="00AF6E71">
        <w:trPr>
          <w:trHeight w:val="3938"/>
          <w:ins w:id="366" w:author="Michal Pilík" w:date="2018-09-15T11:35:00Z"/>
        </w:trPr>
        <w:tc>
          <w:tcPr>
            <w:tcW w:w="9855" w:type="dxa"/>
            <w:gridSpan w:val="8"/>
            <w:tcBorders>
              <w:top w:val="nil"/>
              <w:bottom w:val="single" w:sz="12" w:space="0" w:color="auto"/>
            </w:tcBorders>
          </w:tcPr>
          <w:p w:rsidR="0028287F" w:rsidRPr="008A324B" w:rsidRDefault="0028287F" w:rsidP="00AF6E71">
            <w:pPr>
              <w:jc w:val="both"/>
              <w:rPr>
                <w:ins w:id="367" w:author="Michal Pilík" w:date="2018-09-15T11:35:00Z"/>
              </w:rPr>
            </w:pPr>
            <w:ins w:id="368" w:author="Michal Pilík" w:date="2018-09-15T11:35:00Z">
              <w:r w:rsidRPr="008A324B">
                <w:t>Cílem předmětu je podpořit znalost odborného jazyka a rozvinout orientaci v problematice obchodní němčiny. Rozvíjeny jsou všechny jazykové dovednosti: čtení s porozuměním, psaní, poslech s porozuměním, mluvení. Předmět navazuje na obchodní němčinu prvního a druhého ročníku bakalářského studia (B1). Důraz je kladen na odbornou slovní zásobu a komunikaci, která je potřebná pro uplatnění na evropském trhu práce. Dosažená jazyková úroveň po absolvování předmětu je B2 dle SERR.</w:t>
              </w:r>
            </w:ins>
          </w:p>
          <w:p w:rsidR="0028287F" w:rsidRPr="008A324B" w:rsidRDefault="0028287F" w:rsidP="0028287F">
            <w:pPr>
              <w:pStyle w:val="Odstavecseseznamem"/>
              <w:numPr>
                <w:ilvl w:val="0"/>
                <w:numId w:val="114"/>
              </w:numPr>
              <w:spacing w:after="0" w:line="240" w:lineRule="auto"/>
              <w:ind w:left="247" w:hanging="247"/>
              <w:jc w:val="both"/>
              <w:rPr>
                <w:ins w:id="369" w:author="Michal Pilík" w:date="2018-09-15T11:35:00Z"/>
                <w:rFonts w:ascii="Times New Roman" w:hAnsi="Times New Roman"/>
                <w:sz w:val="20"/>
                <w:szCs w:val="20"/>
              </w:rPr>
            </w:pPr>
            <w:ins w:id="370" w:author="Michal Pilík" w:date="2018-09-15T11:35:00Z">
              <w:r w:rsidRPr="008A324B">
                <w:rPr>
                  <w:rFonts w:ascii="Times New Roman" w:hAnsi="Times New Roman"/>
                  <w:sz w:val="20"/>
                  <w:szCs w:val="20"/>
                </w:rPr>
                <w:t>Navazování kontaktů, první kontakt</w:t>
              </w:r>
            </w:ins>
          </w:p>
          <w:p w:rsidR="0028287F" w:rsidRPr="008A324B" w:rsidRDefault="0028287F" w:rsidP="0028287F">
            <w:pPr>
              <w:pStyle w:val="Odstavecseseznamem"/>
              <w:numPr>
                <w:ilvl w:val="0"/>
                <w:numId w:val="114"/>
              </w:numPr>
              <w:spacing w:after="0" w:line="240" w:lineRule="auto"/>
              <w:ind w:left="247" w:hanging="247"/>
              <w:jc w:val="both"/>
              <w:rPr>
                <w:ins w:id="371" w:author="Michal Pilík" w:date="2018-09-15T11:35:00Z"/>
                <w:rFonts w:ascii="Times New Roman" w:hAnsi="Times New Roman"/>
                <w:sz w:val="20"/>
                <w:szCs w:val="20"/>
              </w:rPr>
            </w:pPr>
            <w:ins w:id="372" w:author="Michal Pilík" w:date="2018-09-15T11:35:00Z">
              <w:r w:rsidRPr="008A324B">
                <w:rPr>
                  <w:rFonts w:ascii="Times New Roman" w:hAnsi="Times New Roman"/>
                  <w:sz w:val="20"/>
                  <w:szCs w:val="20"/>
                </w:rPr>
                <w:t>Informace o své osobě, kdo co dělá, co dělám já, vlastnosti</w:t>
              </w:r>
            </w:ins>
          </w:p>
          <w:p w:rsidR="0028287F" w:rsidRPr="008A324B" w:rsidRDefault="0028287F" w:rsidP="0028287F">
            <w:pPr>
              <w:pStyle w:val="Odstavecseseznamem"/>
              <w:numPr>
                <w:ilvl w:val="0"/>
                <w:numId w:val="114"/>
              </w:numPr>
              <w:spacing w:after="0" w:line="240" w:lineRule="auto"/>
              <w:ind w:left="247" w:hanging="247"/>
              <w:jc w:val="both"/>
              <w:rPr>
                <w:ins w:id="373" w:author="Michal Pilík" w:date="2018-09-15T11:35:00Z"/>
                <w:rFonts w:ascii="Times New Roman" w:hAnsi="Times New Roman"/>
                <w:sz w:val="20"/>
                <w:szCs w:val="20"/>
              </w:rPr>
            </w:pPr>
            <w:ins w:id="374" w:author="Michal Pilík" w:date="2018-09-15T11:35:00Z">
              <w:r w:rsidRPr="008A324B">
                <w:rPr>
                  <w:rFonts w:ascii="Times New Roman" w:hAnsi="Times New Roman"/>
                  <w:sz w:val="20"/>
                  <w:szCs w:val="20"/>
                </w:rPr>
                <w:t>Charakteristika studijního oboru</w:t>
              </w:r>
            </w:ins>
          </w:p>
          <w:p w:rsidR="0028287F" w:rsidRPr="008A324B" w:rsidRDefault="0028287F" w:rsidP="0028287F">
            <w:pPr>
              <w:pStyle w:val="Odstavecseseznamem"/>
              <w:numPr>
                <w:ilvl w:val="0"/>
                <w:numId w:val="114"/>
              </w:numPr>
              <w:spacing w:after="0" w:line="240" w:lineRule="auto"/>
              <w:ind w:left="247" w:hanging="247"/>
              <w:jc w:val="both"/>
              <w:rPr>
                <w:ins w:id="375" w:author="Michal Pilík" w:date="2018-09-15T11:35:00Z"/>
                <w:rFonts w:ascii="Times New Roman" w:hAnsi="Times New Roman"/>
                <w:sz w:val="20"/>
                <w:szCs w:val="20"/>
              </w:rPr>
            </w:pPr>
            <w:ins w:id="376" w:author="Michal Pilík" w:date="2018-09-15T11:35:00Z">
              <w:r w:rsidRPr="008A324B">
                <w:rPr>
                  <w:rFonts w:ascii="Times New Roman" w:hAnsi="Times New Roman"/>
                  <w:sz w:val="20"/>
                  <w:szCs w:val="20"/>
                </w:rPr>
                <w:t>Životopis, žádost o místo</w:t>
              </w:r>
            </w:ins>
          </w:p>
          <w:p w:rsidR="0028287F" w:rsidRPr="008A324B" w:rsidRDefault="0028287F" w:rsidP="0028287F">
            <w:pPr>
              <w:pStyle w:val="Odstavecseseznamem"/>
              <w:numPr>
                <w:ilvl w:val="0"/>
                <w:numId w:val="114"/>
              </w:numPr>
              <w:spacing w:after="0" w:line="240" w:lineRule="auto"/>
              <w:ind w:left="247" w:hanging="247"/>
              <w:jc w:val="both"/>
              <w:rPr>
                <w:ins w:id="377" w:author="Michal Pilík" w:date="2018-09-15T11:35:00Z"/>
                <w:rFonts w:ascii="Times New Roman" w:hAnsi="Times New Roman"/>
                <w:sz w:val="20"/>
                <w:szCs w:val="20"/>
              </w:rPr>
            </w:pPr>
            <w:ins w:id="378" w:author="Michal Pilík" w:date="2018-09-15T11:35:00Z">
              <w:r w:rsidRPr="008A324B">
                <w:rPr>
                  <w:rFonts w:ascii="Times New Roman" w:hAnsi="Times New Roman"/>
                  <w:sz w:val="20"/>
                  <w:szCs w:val="20"/>
                </w:rPr>
                <w:t xml:space="preserve">Pracovní setkání, termín schůzky, modelové situace rozhovorů </w:t>
              </w:r>
            </w:ins>
          </w:p>
          <w:p w:rsidR="0028287F" w:rsidRPr="008A324B" w:rsidRDefault="0028287F" w:rsidP="0028287F">
            <w:pPr>
              <w:pStyle w:val="Odstavecseseznamem"/>
              <w:numPr>
                <w:ilvl w:val="0"/>
                <w:numId w:val="114"/>
              </w:numPr>
              <w:spacing w:after="0" w:line="240" w:lineRule="auto"/>
              <w:ind w:left="247" w:hanging="247"/>
              <w:jc w:val="both"/>
              <w:rPr>
                <w:ins w:id="379" w:author="Michal Pilík" w:date="2018-09-15T11:35:00Z"/>
                <w:rFonts w:ascii="Times New Roman" w:hAnsi="Times New Roman"/>
                <w:sz w:val="20"/>
                <w:szCs w:val="20"/>
              </w:rPr>
            </w:pPr>
            <w:ins w:id="380" w:author="Michal Pilík" w:date="2018-09-15T11:35:00Z">
              <w:r w:rsidRPr="008A324B">
                <w:rPr>
                  <w:rFonts w:ascii="Times New Roman" w:hAnsi="Times New Roman"/>
                  <w:sz w:val="20"/>
                  <w:szCs w:val="20"/>
                </w:rPr>
                <w:t xml:space="preserve">Číselné a časové údaje </w:t>
              </w:r>
            </w:ins>
          </w:p>
          <w:p w:rsidR="0028287F" w:rsidRPr="008A324B" w:rsidRDefault="0028287F" w:rsidP="0028287F">
            <w:pPr>
              <w:pStyle w:val="Odstavecseseznamem"/>
              <w:numPr>
                <w:ilvl w:val="0"/>
                <w:numId w:val="114"/>
              </w:numPr>
              <w:spacing w:after="0" w:line="240" w:lineRule="auto"/>
              <w:ind w:left="247" w:hanging="247"/>
              <w:jc w:val="both"/>
              <w:rPr>
                <w:ins w:id="381" w:author="Michal Pilík" w:date="2018-09-15T11:35:00Z"/>
                <w:rFonts w:ascii="Times New Roman" w:hAnsi="Times New Roman"/>
                <w:sz w:val="20"/>
                <w:szCs w:val="20"/>
              </w:rPr>
            </w:pPr>
            <w:ins w:id="382" w:author="Michal Pilík" w:date="2018-09-15T11:35:00Z">
              <w:r w:rsidRPr="008A324B">
                <w:rPr>
                  <w:rFonts w:ascii="Times New Roman" w:hAnsi="Times New Roman"/>
                  <w:sz w:val="20"/>
                  <w:szCs w:val="20"/>
                </w:rPr>
                <w:t>Obchodní dopis, vnější forma vzorového dopisu, gramatika, zkratky v korespondenci</w:t>
              </w:r>
            </w:ins>
          </w:p>
          <w:p w:rsidR="0028287F" w:rsidRPr="008A324B" w:rsidRDefault="0028287F" w:rsidP="0028287F">
            <w:pPr>
              <w:pStyle w:val="Odstavecseseznamem"/>
              <w:numPr>
                <w:ilvl w:val="0"/>
                <w:numId w:val="114"/>
              </w:numPr>
              <w:spacing w:after="0" w:line="240" w:lineRule="auto"/>
              <w:ind w:left="247" w:hanging="247"/>
              <w:jc w:val="both"/>
              <w:rPr>
                <w:ins w:id="383" w:author="Michal Pilík" w:date="2018-09-15T11:35:00Z"/>
                <w:rFonts w:ascii="Times New Roman" w:hAnsi="Times New Roman"/>
                <w:sz w:val="20"/>
                <w:szCs w:val="20"/>
              </w:rPr>
            </w:pPr>
            <w:ins w:id="384" w:author="Michal Pilík" w:date="2018-09-15T11:35:00Z">
              <w:r w:rsidRPr="008A324B">
                <w:rPr>
                  <w:rFonts w:ascii="Times New Roman" w:hAnsi="Times New Roman"/>
                  <w:sz w:val="20"/>
                  <w:szCs w:val="20"/>
                </w:rPr>
                <w:t>Státy, obyvatelé, jazyky, předložky se zeměpisnými názvy</w:t>
              </w:r>
            </w:ins>
          </w:p>
          <w:p w:rsidR="0028287F" w:rsidRPr="008A324B" w:rsidRDefault="0028287F" w:rsidP="0028287F">
            <w:pPr>
              <w:pStyle w:val="Odstavecseseznamem"/>
              <w:numPr>
                <w:ilvl w:val="0"/>
                <w:numId w:val="114"/>
              </w:numPr>
              <w:spacing w:after="0" w:line="240" w:lineRule="auto"/>
              <w:ind w:left="247" w:hanging="247"/>
              <w:jc w:val="both"/>
              <w:rPr>
                <w:ins w:id="385" w:author="Michal Pilík" w:date="2018-09-15T11:35:00Z"/>
                <w:rFonts w:ascii="Times New Roman" w:hAnsi="Times New Roman"/>
                <w:sz w:val="20"/>
                <w:szCs w:val="20"/>
              </w:rPr>
            </w:pPr>
            <w:ins w:id="386" w:author="Michal Pilík" w:date="2018-09-15T11:35:00Z">
              <w:r w:rsidRPr="008A324B">
                <w:rPr>
                  <w:rFonts w:ascii="Times New Roman" w:hAnsi="Times New Roman"/>
                  <w:sz w:val="20"/>
                  <w:szCs w:val="20"/>
                </w:rPr>
                <w:t>Práce s odbornými texty: slovní zásoba, slovní spojení, gramatika, cvičení</w:t>
              </w:r>
            </w:ins>
          </w:p>
          <w:p w:rsidR="0028287F" w:rsidRPr="008A324B" w:rsidRDefault="0028287F" w:rsidP="0028287F">
            <w:pPr>
              <w:pStyle w:val="Odstavecseseznamem"/>
              <w:numPr>
                <w:ilvl w:val="0"/>
                <w:numId w:val="114"/>
              </w:numPr>
              <w:spacing w:after="0" w:line="240" w:lineRule="auto"/>
              <w:ind w:left="247" w:hanging="247"/>
              <w:jc w:val="both"/>
              <w:rPr>
                <w:ins w:id="387" w:author="Michal Pilík" w:date="2018-09-15T11:35:00Z"/>
                <w:rFonts w:ascii="Times New Roman" w:hAnsi="Times New Roman"/>
                <w:sz w:val="20"/>
                <w:szCs w:val="20"/>
              </w:rPr>
            </w:pPr>
            <w:ins w:id="388" w:author="Michal Pilík" w:date="2018-09-15T11:35:00Z">
              <w:r w:rsidRPr="008A324B">
                <w:rPr>
                  <w:rFonts w:ascii="Times New Roman" w:hAnsi="Times New Roman"/>
                  <w:sz w:val="20"/>
                  <w:szCs w:val="20"/>
                </w:rPr>
                <w:t>Testování jazykových dovedností v oblasti psaní</w:t>
              </w:r>
            </w:ins>
          </w:p>
          <w:p w:rsidR="0028287F" w:rsidRPr="008A324B" w:rsidRDefault="0028287F" w:rsidP="0028287F">
            <w:pPr>
              <w:pStyle w:val="Odstavecseseznamem"/>
              <w:numPr>
                <w:ilvl w:val="0"/>
                <w:numId w:val="114"/>
              </w:numPr>
              <w:spacing w:after="0" w:line="240" w:lineRule="auto"/>
              <w:ind w:left="247" w:hanging="247"/>
              <w:jc w:val="both"/>
              <w:rPr>
                <w:ins w:id="389" w:author="Michal Pilík" w:date="2018-09-15T11:35:00Z"/>
                <w:rFonts w:ascii="Times New Roman" w:hAnsi="Times New Roman"/>
                <w:sz w:val="20"/>
                <w:szCs w:val="20"/>
              </w:rPr>
            </w:pPr>
            <w:ins w:id="390" w:author="Michal Pilík" w:date="2018-09-15T11:35:00Z">
              <w:r w:rsidRPr="008A324B">
                <w:rPr>
                  <w:rFonts w:ascii="Times New Roman" w:hAnsi="Times New Roman"/>
                  <w:sz w:val="20"/>
                  <w:szCs w:val="20"/>
                </w:rPr>
                <w:t>Testování jazykových dovedností v oblasti čtení s porozuměním</w:t>
              </w:r>
            </w:ins>
          </w:p>
          <w:p w:rsidR="0028287F" w:rsidRPr="008A324B" w:rsidRDefault="0028287F" w:rsidP="0028287F">
            <w:pPr>
              <w:pStyle w:val="Odstavecseseznamem"/>
              <w:numPr>
                <w:ilvl w:val="0"/>
                <w:numId w:val="114"/>
              </w:numPr>
              <w:spacing w:after="0" w:line="240" w:lineRule="auto"/>
              <w:ind w:left="247" w:hanging="247"/>
              <w:jc w:val="both"/>
              <w:rPr>
                <w:ins w:id="391" w:author="Michal Pilík" w:date="2018-09-15T11:35:00Z"/>
                <w:rFonts w:ascii="Times New Roman" w:hAnsi="Times New Roman"/>
                <w:sz w:val="20"/>
                <w:szCs w:val="20"/>
              </w:rPr>
            </w:pPr>
            <w:ins w:id="392" w:author="Michal Pilík" w:date="2018-09-15T11:35:00Z">
              <w:r w:rsidRPr="008A324B">
                <w:rPr>
                  <w:rFonts w:ascii="Times New Roman" w:hAnsi="Times New Roman"/>
                  <w:sz w:val="20"/>
                  <w:szCs w:val="20"/>
                </w:rPr>
                <w:t>Testování jazykových dovedností v oblasti poslech s porozuměním</w:t>
              </w:r>
            </w:ins>
          </w:p>
          <w:p w:rsidR="0028287F" w:rsidRPr="008A324B" w:rsidRDefault="0028287F" w:rsidP="0028287F">
            <w:pPr>
              <w:pStyle w:val="Odstavecseseznamem"/>
              <w:numPr>
                <w:ilvl w:val="0"/>
                <w:numId w:val="114"/>
              </w:numPr>
              <w:spacing w:after="0" w:line="240" w:lineRule="auto"/>
              <w:ind w:left="247" w:hanging="247"/>
              <w:jc w:val="both"/>
              <w:rPr>
                <w:ins w:id="393" w:author="Michal Pilík" w:date="2018-09-15T11:35:00Z"/>
                <w:rFonts w:ascii="Times New Roman" w:hAnsi="Times New Roman"/>
                <w:sz w:val="20"/>
                <w:szCs w:val="20"/>
              </w:rPr>
            </w:pPr>
            <w:ins w:id="394" w:author="Michal Pilík" w:date="2018-09-15T11:35:00Z">
              <w:r w:rsidRPr="008A324B">
                <w:rPr>
                  <w:rFonts w:ascii="Times New Roman" w:hAnsi="Times New Roman"/>
                  <w:sz w:val="20"/>
                  <w:szCs w:val="20"/>
                </w:rPr>
                <w:t>Testování jazykových dovedností v oblasti mluveného projevu - prezentace</w:t>
              </w:r>
            </w:ins>
          </w:p>
        </w:tc>
      </w:tr>
      <w:tr w:rsidR="0028287F" w:rsidRPr="008A324B" w:rsidTr="00AF6E71">
        <w:trPr>
          <w:trHeight w:val="265"/>
          <w:ins w:id="395" w:author="Michal Pilík" w:date="2018-09-15T11:35:00Z"/>
        </w:trPr>
        <w:tc>
          <w:tcPr>
            <w:tcW w:w="3653" w:type="dxa"/>
            <w:gridSpan w:val="2"/>
            <w:tcBorders>
              <w:top w:val="nil"/>
            </w:tcBorders>
            <w:shd w:val="clear" w:color="auto" w:fill="F7CAAC"/>
          </w:tcPr>
          <w:p w:rsidR="0028287F" w:rsidRPr="008A324B" w:rsidRDefault="0028287F" w:rsidP="00AF6E71">
            <w:pPr>
              <w:jc w:val="both"/>
              <w:rPr>
                <w:ins w:id="396" w:author="Michal Pilík" w:date="2018-09-15T11:35:00Z"/>
              </w:rPr>
            </w:pPr>
            <w:ins w:id="397" w:author="Michal Pilík" w:date="2018-09-15T11:35:00Z">
              <w:r w:rsidRPr="008A324B">
                <w:rPr>
                  <w:b/>
                </w:rPr>
                <w:t>Studijní literatura a studijní pomůcky</w:t>
              </w:r>
            </w:ins>
          </w:p>
        </w:tc>
        <w:tc>
          <w:tcPr>
            <w:tcW w:w="6202" w:type="dxa"/>
            <w:gridSpan w:val="6"/>
            <w:tcBorders>
              <w:top w:val="nil"/>
              <w:bottom w:val="nil"/>
            </w:tcBorders>
          </w:tcPr>
          <w:p w:rsidR="0028287F" w:rsidRPr="008A324B" w:rsidRDefault="0028287F" w:rsidP="00AF6E71">
            <w:pPr>
              <w:jc w:val="both"/>
              <w:rPr>
                <w:ins w:id="398" w:author="Michal Pilík" w:date="2018-09-15T11:35:00Z"/>
              </w:rPr>
            </w:pPr>
          </w:p>
        </w:tc>
      </w:tr>
      <w:tr w:rsidR="0028287F" w:rsidRPr="008A324B" w:rsidTr="00AF6E71">
        <w:trPr>
          <w:trHeight w:val="2576"/>
          <w:ins w:id="399" w:author="Michal Pilík" w:date="2018-09-15T11:35:00Z"/>
        </w:trPr>
        <w:tc>
          <w:tcPr>
            <w:tcW w:w="9855" w:type="dxa"/>
            <w:gridSpan w:val="8"/>
            <w:tcBorders>
              <w:top w:val="nil"/>
            </w:tcBorders>
          </w:tcPr>
          <w:p w:rsidR="0028287F" w:rsidRPr="008A324B" w:rsidRDefault="0028287F" w:rsidP="00AF6E71">
            <w:pPr>
              <w:jc w:val="both"/>
              <w:rPr>
                <w:ins w:id="400" w:author="Michal Pilík" w:date="2018-09-15T11:35:00Z"/>
                <w:b/>
              </w:rPr>
            </w:pPr>
            <w:ins w:id="401" w:author="Michal Pilík" w:date="2018-09-15T11:35:00Z">
              <w:r w:rsidRPr="008A324B">
                <w:rPr>
                  <w:b/>
                </w:rPr>
                <w:t>Povinná literatura</w:t>
              </w:r>
            </w:ins>
          </w:p>
          <w:p w:rsidR="0028287F" w:rsidRPr="008A324B" w:rsidRDefault="0028287F" w:rsidP="00AF6E71">
            <w:pPr>
              <w:jc w:val="both"/>
              <w:rPr>
                <w:ins w:id="402" w:author="Michal Pilík" w:date="2018-09-15T11:35:00Z"/>
              </w:rPr>
            </w:pPr>
            <w:ins w:id="403" w:author="Michal Pilík" w:date="2018-09-15T11:35:00Z">
              <w:r w:rsidRPr="008A324B">
                <w:t xml:space="preserve">HÖPPNEROVÁ, V. </w:t>
              </w:r>
              <w:r w:rsidRPr="008A324B">
                <w:rPr>
                  <w:i/>
                </w:rPr>
                <w:t xml:space="preserve">Němčina pro jazykové školy nově 1. </w:t>
              </w:r>
              <w:r w:rsidRPr="008A324B">
                <w:t>Plzeň: Fraus, 2010. ISBN 978-80-7238-912-4.</w:t>
              </w:r>
            </w:ins>
          </w:p>
          <w:p w:rsidR="0028287F" w:rsidRPr="008A324B" w:rsidRDefault="0028287F" w:rsidP="00AF6E71">
            <w:pPr>
              <w:jc w:val="both"/>
              <w:rPr>
                <w:ins w:id="404" w:author="Michal Pilík" w:date="2018-09-15T11:35:00Z"/>
                <w:i/>
              </w:rPr>
            </w:pPr>
            <w:ins w:id="405" w:author="Michal Pilík" w:date="2018-09-15T11:35:00Z">
              <w:r w:rsidRPr="008A324B">
                <w:t xml:space="preserve">HÖPPNEROVÁ, V. </w:t>
              </w:r>
              <w:r w:rsidRPr="008A324B">
                <w:rPr>
                  <w:i/>
                </w:rPr>
                <w:t xml:space="preserve">Němčina pro jazykové školy nově 2. </w:t>
              </w:r>
              <w:r w:rsidRPr="008A324B">
                <w:t>Plzeň: Fraus, 2010. ISBN 978-80-7238-958-2.</w:t>
              </w:r>
            </w:ins>
          </w:p>
          <w:p w:rsidR="0028287F" w:rsidRPr="008A324B" w:rsidRDefault="0028287F" w:rsidP="00AF6E71">
            <w:pPr>
              <w:jc w:val="both"/>
              <w:rPr>
                <w:ins w:id="406" w:author="Michal Pilík" w:date="2018-09-15T11:35:00Z"/>
              </w:rPr>
            </w:pPr>
            <w:ins w:id="407" w:author="Michal Pilík" w:date="2018-09-15T11:35:00Z">
              <w:r w:rsidRPr="008A324B">
                <w:t xml:space="preserve">KOZÁKOVÁ, V. Obchodní němčina. </w:t>
              </w:r>
              <w:r w:rsidRPr="008A324B">
                <w:rPr>
                  <w:i/>
                </w:rPr>
                <w:t xml:space="preserve">Wirtschaftsdeutsch. </w:t>
              </w:r>
              <w:r w:rsidRPr="008A324B">
                <w:t>Brno: Computer Press, 2014. ISBN 80-251-858-9.</w:t>
              </w:r>
            </w:ins>
          </w:p>
          <w:p w:rsidR="0028287F" w:rsidRPr="008A324B" w:rsidRDefault="0028287F" w:rsidP="00AF6E71">
            <w:pPr>
              <w:jc w:val="both"/>
              <w:rPr>
                <w:ins w:id="408" w:author="Michal Pilík" w:date="2018-09-15T11:35:00Z"/>
                <w:b/>
              </w:rPr>
            </w:pPr>
            <w:ins w:id="409" w:author="Michal Pilík" w:date="2018-09-15T11:35:00Z">
              <w:r w:rsidRPr="008A324B">
                <w:rPr>
                  <w:b/>
                </w:rPr>
                <w:t>Doporučená literatura</w:t>
              </w:r>
            </w:ins>
          </w:p>
          <w:p w:rsidR="0028287F" w:rsidRPr="008A324B" w:rsidRDefault="0028287F" w:rsidP="00AF6E71">
            <w:pPr>
              <w:jc w:val="both"/>
              <w:rPr>
                <w:ins w:id="410" w:author="Michal Pilík" w:date="2018-09-15T11:35:00Z"/>
              </w:rPr>
            </w:pPr>
            <w:ins w:id="411" w:author="Michal Pilík" w:date="2018-09-15T11:35:00Z">
              <w:r w:rsidRPr="008A324B">
                <w:t xml:space="preserve">GOTTSTEIN-SCHRAMM, B. </w:t>
              </w:r>
              <w:r w:rsidRPr="008A324B">
                <w:rPr>
                  <w:i/>
                </w:rPr>
                <w:t xml:space="preserve">Grammatik – ganz klar! </w:t>
              </w:r>
              <w:r w:rsidRPr="008A324B">
                <w:t>Ismaning: Hueber Verlag, 2011. ISBN 978-3-19- 051555-4.</w:t>
              </w:r>
            </w:ins>
          </w:p>
          <w:p w:rsidR="0028287F" w:rsidRPr="008A324B" w:rsidRDefault="0028287F" w:rsidP="00AF6E71">
            <w:pPr>
              <w:jc w:val="both"/>
              <w:rPr>
                <w:ins w:id="412" w:author="Michal Pilík" w:date="2018-09-15T11:35:00Z"/>
              </w:rPr>
            </w:pPr>
            <w:ins w:id="413" w:author="Michal Pilík" w:date="2018-09-15T11:35:00Z">
              <w:r w:rsidRPr="008A324B">
                <w:t xml:space="preserve">KRENN, W., PUCHTA, H. </w:t>
              </w:r>
              <w:r w:rsidRPr="008A324B">
                <w:rPr>
                  <w:i/>
                </w:rPr>
                <w:t>Motive</w:t>
              </w:r>
              <w:r w:rsidRPr="008A324B">
                <w:t>. Mün</w:t>
              </w:r>
              <w:r>
                <w:t>chen: Hueber Verlag, 2016. ISBN</w:t>
              </w:r>
              <w:r w:rsidRPr="008A324B">
                <w:t xml:space="preserve"> 978-3-19-001878-9.</w:t>
              </w:r>
            </w:ins>
          </w:p>
          <w:p w:rsidR="0028287F" w:rsidRPr="008A324B" w:rsidRDefault="0028287F" w:rsidP="00AF6E71">
            <w:pPr>
              <w:jc w:val="both"/>
              <w:rPr>
                <w:ins w:id="414" w:author="Michal Pilík" w:date="2018-09-15T11:35:00Z"/>
              </w:rPr>
            </w:pPr>
            <w:ins w:id="415" w:author="Michal Pilík" w:date="2018-09-15T11:35:00Z">
              <w:r w:rsidRPr="008A324B">
                <w:t xml:space="preserve">MICHŇOVÁ, I. </w:t>
              </w:r>
              <w:r w:rsidRPr="008A324B">
                <w:rPr>
                  <w:i/>
                </w:rPr>
                <w:t xml:space="preserve">Deutsch im Beruf 1. </w:t>
              </w:r>
              <w:r w:rsidRPr="008A324B">
                <w:t>Praha: Grada, 2008. ISBN 978-80-247-2408-9.</w:t>
              </w:r>
            </w:ins>
          </w:p>
          <w:p w:rsidR="0028287F" w:rsidRPr="008A324B" w:rsidRDefault="0028287F" w:rsidP="00AF6E71">
            <w:pPr>
              <w:jc w:val="both"/>
              <w:rPr>
                <w:ins w:id="416" w:author="Michal Pilík" w:date="2018-09-15T11:35:00Z"/>
              </w:rPr>
            </w:pPr>
            <w:ins w:id="417" w:author="Michal Pilík" w:date="2018-09-15T11:35:00Z">
              <w:r w:rsidRPr="008A324B">
                <w:t>Doplňující materiály:</w:t>
              </w:r>
              <w:r>
                <w:fldChar w:fldCharType="begin"/>
              </w:r>
              <w:r>
                <w:instrText xml:space="preserve"> HYPERLINK "https://www.deutsch-perfekt.com/" </w:instrText>
              </w:r>
              <w:r>
                <w:fldChar w:fldCharType="separate"/>
              </w:r>
              <w:r w:rsidRPr="008A324B">
                <w:rPr>
                  <w:rStyle w:val="Hypertextovodkaz"/>
                </w:rPr>
                <w:t>https://www.deutsch-perfekt.com/</w:t>
              </w:r>
              <w:r>
                <w:rPr>
                  <w:rStyle w:val="Hypertextovodkaz"/>
                </w:rPr>
                <w:fldChar w:fldCharType="end"/>
              </w:r>
            </w:ins>
          </w:p>
          <w:p w:rsidR="0028287F" w:rsidRPr="008A324B" w:rsidRDefault="0028287F" w:rsidP="00AF6E71">
            <w:pPr>
              <w:jc w:val="both"/>
              <w:rPr>
                <w:ins w:id="418" w:author="Michal Pilík" w:date="2018-09-15T11:35:00Z"/>
              </w:rPr>
            </w:pPr>
            <w:ins w:id="419" w:author="Michal Pilík" w:date="2018-09-15T11:35:00Z">
              <w:r>
                <w:fldChar w:fldCharType="begin"/>
              </w:r>
              <w:r>
                <w:instrText xml:space="preserve"> HYPERLINK "http://www.wirtschaftsdeutsch.de/lehrmaterialien/index.php" </w:instrText>
              </w:r>
              <w:r>
                <w:fldChar w:fldCharType="separate"/>
              </w:r>
              <w:r w:rsidRPr="008A324B">
                <w:rPr>
                  <w:rStyle w:val="Hypertextovodkaz"/>
                </w:rPr>
                <w:t>http://www.wirtschaftsdeutsch.de/lehrmaterialien/index.php</w:t>
              </w:r>
              <w:r>
                <w:rPr>
                  <w:rStyle w:val="Hypertextovodkaz"/>
                </w:rPr>
                <w:fldChar w:fldCharType="end"/>
              </w:r>
            </w:ins>
          </w:p>
          <w:p w:rsidR="0028287F" w:rsidRPr="008A324B" w:rsidRDefault="0028287F" w:rsidP="00AF6E71">
            <w:pPr>
              <w:jc w:val="both"/>
              <w:rPr>
                <w:ins w:id="420" w:author="Michal Pilík" w:date="2018-09-15T11:35:00Z"/>
                <w:color w:val="0000FF" w:themeColor="hyperlink"/>
                <w:u w:val="single"/>
              </w:rPr>
            </w:pPr>
            <w:ins w:id="421" w:author="Michal Pilík" w:date="2018-09-15T11:35:00Z">
              <w:r>
                <w:fldChar w:fldCharType="begin"/>
              </w:r>
              <w:r>
                <w:instrText xml:space="preserve"> HYPERLINK "https://www.hueber.de/seite/pg_lehren_unterrichtsplan_mot" </w:instrText>
              </w:r>
              <w:r>
                <w:fldChar w:fldCharType="separate"/>
              </w:r>
              <w:r w:rsidRPr="008A324B">
                <w:rPr>
                  <w:rStyle w:val="Hypertextovodkaz"/>
                </w:rPr>
                <w:t>https://www.hueber.de/seite/pg_lehren_unterrichtsplan_mot</w:t>
              </w:r>
              <w:r>
                <w:rPr>
                  <w:rStyle w:val="Hypertextovodkaz"/>
                </w:rPr>
                <w:fldChar w:fldCharType="end"/>
              </w:r>
            </w:ins>
          </w:p>
        </w:tc>
      </w:tr>
      <w:tr w:rsidR="0028287F" w:rsidRPr="008A324B" w:rsidTr="00AF6E71">
        <w:trPr>
          <w:ins w:id="422" w:author="Michal Pilík" w:date="2018-09-15T11:35: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8287F" w:rsidRPr="008A324B" w:rsidRDefault="0028287F" w:rsidP="00AF6E71">
            <w:pPr>
              <w:jc w:val="center"/>
              <w:rPr>
                <w:ins w:id="423" w:author="Michal Pilík" w:date="2018-09-15T11:35:00Z"/>
                <w:b/>
              </w:rPr>
            </w:pPr>
            <w:ins w:id="424" w:author="Michal Pilík" w:date="2018-09-15T11:35:00Z">
              <w:r w:rsidRPr="008A324B">
                <w:rPr>
                  <w:b/>
                </w:rPr>
                <w:t>Informace ke kombinované nebo distanční formě</w:t>
              </w:r>
            </w:ins>
          </w:p>
        </w:tc>
      </w:tr>
      <w:tr w:rsidR="0028287F" w:rsidRPr="008A324B" w:rsidTr="00AF6E71">
        <w:trPr>
          <w:ins w:id="425" w:author="Michal Pilík" w:date="2018-09-15T11:35:00Z"/>
        </w:trPr>
        <w:tc>
          <w:tcPr>
            <w:tcW w:w="4787" w:type="dxa"/>
            <w:gridSpan w:val="3"/>
            <w:tcBorders>
              <w:top w:val="single" w:sz="2" w:space="0" w:color="auto"/>
            </w:tcBorders>
            <w:shd w:val="clear" w:color="auto" w:fill="F7CAAC"/>
          </w:tcPr>
          <w:p w:rsidR="0028287F" w:rsidRPr="008A324B" w:rsidRDefault="0028287F" w:rsidP="00AF6E71">
            <w:pPr>
              <w:jc w:val="both"/>
              <w:rPr>
                <w:ins w:id="426" w:author="Michal Pilík" w:date="2018-09-15T11:35:00Z"/>
              </w:rPr>
            </w:pPr>
            <w:ins w:id="427" w:author="Michal Pilík" w:date="2018-09-15T11:35:00Z">
              <w:r w:rsidRPr="008A324B">
                <w:rPr>
                  <w:b/>
                </w:rPr>
                <w:t>Rozsah konzultací (soustředění)</w:t>
              </w:r>
            </w:ins>
          </w:p>
        </w:tc>
        <w:tc>
          <w:tcPr>
            <w:tcW w:w="889" w:type="dxa"/>
            <w:tcBorders>
              <w:top w:val="single" w:sz="2" w:space="0" w:color="auto"/>
            </w:tcBorders>
          </w:tcPr>
          <w:p w:rsidR="0028287F" w:rsidRPr="008A324B" w:rsidRDefault="0028287F" w:rsidP="00AF6E71">
            <w:pPr>
              <w:jc w:val="both"/>
              <w:rPr>
                <w:ins w:id="428" w:author="Michal Pilík" w:date="2018-09-15T11:35:00Z"/>
              </w:rPr>
            </w:pPr>
            <w:ins w:id="429" w:author="Michal Pilík" w:date="2018-09-15T11:38:00Z">
              <w:r>
                <w:t>1</w:t>
              </w:r>
            </w:ins>
            <w:ins w:id="430" w:author="Michal Pilík" w:date="2018-09-15T11:35:00Z">
              <w:r w:rsidRPr="008A324B">
                <w:t>0</w:t>
              </w:r>
            </w:ins>
          </w:p>
        </w:tc>
        <w:tc>
          <w:tcPr>
            <w:tcW w:w="4179" w:type="dxa"/>
            <w:gridSpan w:val="4"/>
            <w:tcBorders>
              <w:top w:val="single" w:sz="2" w:space="0" w:color="auto"/>
            </w:tcBorders>
            <w:shd w:val="clear" w:color="auto" w:fill="F7CAAC"/>
          </w:tcPr>
          <w:p w:rsidR="0028287F" w:rsidRPr="008A324B" w:rsidRDefault="0028287F" w:rsidP="00AF6E71">
            <w:pPr>
              <w:jc w:val="both"/>
              <w:rPr>
                <w:ins w:id="431" w:author="Michal Pilík" w:date="2018-09-15T11:35:00Z"/>
                <w:b/>
              </w:rPr>
            </w:pPr>
            <w:ins w:id="432" w:author="Michal Pilík" w:date="2018-09-15T11:35:00Z">
              <w:r w:rsidRPr="008A324B">
                <w:rPr>
                  <w:b/>
                </w:rPr>
                <w:t xml:space="preserve">hodin </w:t>
              </w:r>
            </w:ins>
          </w:p>
        </w:tc>
      </w:tr>
      <w:tr w:rsidR="0028287F" w:rsidRPr="008A324B" w:rsidTr="00AF6E71">
        <w:trPr>
          <w:ins w:id="433" w:author="Michal Pilík" w:date="2018-09-15T11:35:00Z"/>
        </w:trPr>
        <w:tc>
          <w:tcPr>
            <w:tcW w:w="9855" w:type="dxa"/>
            <w:gridSpan w:val="8"/>
            <w:shd w:val="clear" w:color="auto" w:fill="F7CAAC"/>
          </w:tcPr>
          <w:p w:rsidR="0028287F" w:rsidRPr="008A324B" w:rsidRDefault="0028287F" w:rsidP="00AF6E71">
            <w:pPr>
              <w:jc w:val="both"/>
              <w:rPr>
                <w:ins w:id="434" w:author="Michal Pilík" w:date="2018-09-15T11:35:00Z"/>
                <w:b/>
              </w:rPr>
            </w:pPr>
            <w:ins w:id="435" w:author="Michal Pilík" w:date="2018-09-15T11:35:00Z">
              <w:r w:rsidRPr="008A324B">
                <w:rPr>
                  <w:b/>
                </w:rPr>
                <w:t>Informace o způsobu kontaktu s vyučujícím</w:t>
              </w:r>
            </w:ins>
          </w:p>
        </w:tc>
      </w:tr>
      <w:tr w:rsidR="0028287F" w:rsidRPr="008A324B" w:rsidTr="00AF6E71">
        <w:trPr>
          <w:trHeight w:val="553"/>
          <w:ins w:id="436" w:author="Michal Pilík" w:date="2018-09-15T11:35:00Z"/>
        </w:trPr>
        <w:tc>
          <w:tcPr>
            <w:tcW w:w="9855" w:type="dxa"/>
            <w:gridSpan w:val="8"/>
          </w:tcPr>
          <w:p w:rsidR="0028287F" w:rsidRPr="008A324B" w:rsidRDefault="0028287F" w:rsidP="00AF6E71">
            <w:pPr>
              <w:pStyle w:val="Normlnweb"/>
              <w:jc w:val="both"/>
              <w:rPr>
                <w:ins w:id="437" w:author="Michal Pilík" w:date="2018-09-15T11:35:00Z"/>
                <w:sz w:val="20"/>
                <w:szCs w:val="20"/>
              </w:rPr>
            </w:pPr>
            <w:ins w:id="438" w:author="Michal Pilík" w:date="2018-09-15T11:35:00Z">
              <w:r w:rsidRPr="00C22DE2">
                <w:rPr>
                  <w:sz w:val="20"/>
                  <w:szCs w:val="20"/>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ins>
          </w:p>
        </w:tc>
      </w:tr>
    </w:tbl>
    <w:p w:rsidR="00027F61" w:rsidRDefault="00027F61">
      <w:del w:id="439" w:author="Michal Pilík" w:date="2018-09-15T11:43:00Z">
        <w:r w:rsidDel="00E62F0A">
          <w:lastRenderedPageBreak/>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A018B" w:rsidTr="00120490">
        <w:tc>
          <w:tcPr>
            <w:tcW w:w="9855" w:type="dxa"/>
            <w:gridSpan w:val="8"/>
            <w:tcBorders>
              <w:bottom w:val="double" w:sz="4" w:space="0" w:color="auto"/>
            </w:tcBorders>
            <w:shd w:val="clear" w:color="auto" w:fill="BDD6EE"/>
          </w:tcPr>
          <w:p w:rsidR="004A018B" w:rsidRDefault="004A018B" w:rsidP="00120490">
            <w:pPr>
              <w:jc w:val="both"/>
              <w:rPr>
                <w:b/>
                <w:sz w:val="28"/>
              </w:rPr>
            </w:pPr>
            <w:r>
              <w:lastRenderedPageBreak/>
              <w:br w:type="page"/>
            </w:r>
            <w:r>
              <w:rPr>
                <w:b/>
                <w:sz w:val="28"/>
              </w:rPr>
              <w:t>B-III – Charakteristika studijního předmětu</w:t>
            </w:r>
          </w:p>
        </w:tc>
      </w:tr>
      <w:tr w:rsidR="004A018B" w:rsidTr="00120490">
        <w:tc>
          <w:tcPr>
            <w:tcW w:w="3086" w:type="dxa"/>
            <w:tcBorders>
              <w:top w:val="double" w:sz="4" w:space="0" w:color="auto"/>
            </w:tcBorders>
            <w:shd w:val="clear" w:color="auto" w:fill="F7CAAC"/>
          </w:tcPr>
          <w:p w:rsidR="004A018B" w:rsidRPr="004A018B" w:rsidRDefault="004A018B" w:rsidP="00120490">
            <w:pPr>
              <w:jc w:val="both"/>
              <w:rPr>
                <w:b/>
              </w:rPr>
            </w:pPr>
            <w:r w:rsidRPr="004A018B">
              <w:rPr>
                <w:b/>
              </w:rPr>
              <w:t>Název studijního předmětu</w:t>
            </w:r>
          </w:p>
        </w:tc>
        <w:tc>
          <w:tcPr>
            <w:tcW w:w="6769" w:type="dxa"/>
            <w:gridSpan w:val="7"/>
            <w:tcBorders>
              <w:top w:val="double" w:sz="4" w:space="0" w:color="auto"/>
            </w:tcBorders>
          </w:tcPr>
          <w:p w:rsidR="004A018B" w:rsidRPr="004A018B" w:rsidRDefault="004A018B" w:rsidP="00120490">
            <w:pPr>
              <w:jc w:val="both"/>
            </w:pPr>
            <w:r w:rsidRPr="004A018B">
              <w:t>Řízení lidských zdrojů ve zdravotnictví</w:t>
            </w:r>
          </w:p>
        </w:tc>
      </w:tr>
      <w:tr w:rsidR="004A018B" w:rsidTr="00120490">
        <w:tc>
          <w:tcPr>
            <w:tcW w:w="3086" w:type="dxa"/>
            <w:shd w:val="clear" w:color="auto" w:fill="F7CAAC"/>
          </w:tcPr>
          <w:p w:rsidR="004A018B" w:rsidRPr="004A018B" w:rsidRDefault="004A018B" w:rsidP="00120490">
            <w:pPr>
              <w:jc w:val="both"/>
              <w:rPr>
                <w:b/>
              </w:rPr>
            </w:pPr>
            <w:r w:rsidRPr="004A018B">
              <w:rPr>
                <w:b/>
              </w:rPr>
              <w:t>Typ předmětu</w:t>
            </w:r>
          </w:p>
        </w:tc>
        <w:tc>
          <w:tcPr>
            <w:tcW w:w="3406" w:type="dxa"/>
            <w:gridSpan w:val="4"/>
          </w:tcPr>
          <w:p w:rsidR="004A018B" w:rsidRPr="004A018B" w:rsidRDefault="00F1465F" w:rsidP="00120490">
            <w:pPr>
              <w:jc w:val="both"/>
            </w:pPr>
            <w:r>
              <w:t>p</w:t>
            </w:r>
            <w:r w:rsidR="004A018B" w:rsidRPr="004A018B">
              <w:t>ovinný „PZ“</w:t>
            </w:r>
          </w:p>
        </w:tc>
        <w:tc>
          <w:tcPr>
            <w:tcW w:w="2695" w:type="dxa"/>
            <w:gridSpan w:val="2"/>
            <w:shd w:val="clear" w:color="auto" w:fill="F7CAAC"/>
          </w:tcPr>
          <w:p w:rsidR="004A018B" w:rsidRPr="004A018B" w:rsidRDefault="004A018B" w:rsidP="00120490">
            <w:pPr>
              <w:jc w:val="both"/>
            </w:pPr>
            <w:r w:rsidRPr="004A018B">
              <w:rPr>
                <w:b/>
              </w:rPr>
              <w:t>doporučený ročník / semestr</w:t>
            </w:r>
          </w:p>
        </w:tc>
        <w:tc>
          <w:tcPr>
            <w:tcW w:w="668" w:type="dxa"/>
          </w:tcPr>
          <w:p w:rsidR="004A018B" w:rsidRPr="004A018B" w:rsidRDefault="004A018B" w:rsidP="00E44259">
            <w:pPr>
              <w:jc w:val="both"/>
            </w:pPr>
            <w:r w:rsidRPr="004A018B">
              <w:t>2/Z</w:t>
            </w:r>
          </w:p>
        </w:tc>
      </w:tr>
      <w:tr w:rsidR="004A018B" w:rsidTr="00120490">
        <w:tc>
          <w:tcPr>
            <w:tcW w:w="3086" w:type="dxa"/>
            <w:shd w:val="clear" w:color="auto" w:fill="F7CAAC"/>
          </w:tcPr>
          <w:p w:rsidR="004A018B" w:rsidRPr="004A018B" w:rsidRDefault="004A018B" w:rsidP="00120490">
            <w:pPr>
              <w:jc w:val="both"/>
              <w:rPr>
                <w:b/>
              </w:rPr>
            </w:pPr>
            <w:r w:rsidRPr="004A018B">
              <w:rPr>
                <w:b/>
              </w:rPr>
              <w:t>Rozsah studijního předmětu</w:t>
            </w:r>
          </w:p>
        </w:tc>
        <w:tc>
          <w:tcPr>
            <w:tcW w:w="1701" w:type="dxa"/>
            <w:gridSpan w:val="2"/>
          </w:tcPr>
          <w:p w:rsidR="004A018B" w:rsidRPr="004A018B" w:rsidRDefault="004A018B" w:rsidP="00120490">
            <w:pPr>
              <w:jc w:val="both"/>
            </w:pPr>
            <w:r w:rsidRPr="004A018B">
              <w:t>26p + 13s</w:t>
            </w:r>
          </w:p>
        </w:tc>
        <w:tc>
          <w:tcPr>
            <w:tcW w:w="889" w:type="dxa"/>
            <w:shd w:val="clear" w:color="auto" w:fill="F7CAAC"/>
          </w:tcPr>
          <w:p w:rsidR="004A018B" w:rsidRPr="004A018B" w:rsidRDefault="004A018B" w:rsidP="00120490">
            <w:pPr>
              <w:jc w:val="both"/>
              <w:rPr>
                <w:b/>
              </w:rPr>
            </w:pPr>
            <w:r w:rsidRPr="004A018B">
              <w:rPr>
                <w:b/>
              </w:rPr>
              <w:t xml:space="preserve">hod. </w:t>
            </w:r>
          </w:p>
        </w:tc>
        <w:tc>
          <w:tcPr>
            <w:tcW w:w="816" w:type="dxa"/>
          </w:tcPr>
          <w:p w:rsidR="004A018B" w:rsidRPr="004A018B" w:rsidRDefault="004A018B" w:rsidP="00120490">
            <w:pPr>
              <w:jc w:val="both"/>
            </w:pPr>
            <w:r w:rsidRPr="004A018B">
              <w:t>39</w:t>
            </w:r>
          </w:p>
        </w:tc>
        <w:tc>
          <w:tcPr>
            <w:tcW w:w="2156" w:type="dxa"/>
            <w:shd w:val="clear" w:color="auto" w:fill="F7CAAC"/>
          </w:tcPr>
          <w:p w:rsidR="004A018B" w:rsidRPr="004A018B" w:rsidRDefault="004A018B" w:rsidP="00120490">
            <w:pPr>
              <w:jc w:val="both"/>
              <w:rPr>
                <w:b/>
              </w:rPr>
            </w:pPr>
            <w:r w:rsidRPr="004A018B">
              <w:rPr>
                <w:b/>
              </w:rPr>
              <w:t>kreditů</w:t>
            </w:r>
          </w:p>
        </w:tc>
        <w:tc>
          <w:tcPr>
            <w:tcW w:w="1207" w:type="dxa"/>
            <w:gridSpan w:val="2"/>
          </w:tcPr>
          <w:p w:rsidR="004A018B" w:rsidRPr="004A018B" w:rsidRDefault="004A018B" w:rsidP="00120490">
            <w:pPr>
              <w:jc w:val="both"/>
            </w:pPr>
            <w:r w:rsidRPr="004A018B">
              <w:t>4</w:t>
            </w:r>
          </w:p>
        </w:tc>
      </w:tr>
      <w:tr w:rsidR="004A018B" w:rsidTr="00120490">
        <w:tc>
          <w:tcPr>
            <w:tcW w:w="3086" w:type="dxa"/>
            <w:shd w:val="clear" w:color="auto" w:fill="F7CAAC"/>
          </w:tcPr>
          <w:p w:rsidR="004A018B" w:rsidRPr="004A018B" w:rsidRDefault="004A018B" w:rsidP="00120490">
            <w:pPr>
              <w:jc w:val="both"/>
              <w:rPr>
                <w:b/>
              </w:rPr>
            </w:pPr>
            <w:r w:rsidRPr="004A018B">
              <w:rPr>
                <w:b/>
              </w:rPr>
              <w:t>Prerekvizity, korekvizity, ekvivalence</w:t>
            </w:r>
          </w:p>
        </w:tc>
        <w:tc>
          <w:tcPr>
            <w:tcW w:w="6769" w:type="dxa"/>
            <w:gridSpan w:val="7"/>
          </w:tcPr>
          <w:p w:rsidR="004A018B" w:rsidRPr="004A018B" w:rsidRDefault="004A018B" w:rsidP="00120490">
            <w:pPr>
              <w:jc w:val="both"/>
            </w:pPr>
          </w:p>
        </w:tc>
      </w:tr>
      <w:tr w:rsidR="004A018B" w:rsidTr="00120490">
        <w:tc>
          <w:tcPr>
            <w:tcW w:w="3086" w:type="dxa"/>
            <w:shd w:val="clear" w:color="auto" w:fill="F7CAAC"/>
          </w:tcPr>
          <w:p w:rsidR="004A018B" w:rsidRPr="004A018B" w:rsidRDefault="004A018B" w:rsidP="00120490">
            <w:pPr>
              <w:jc w:val="both"/>
              <w:rPr>
                <w:b/>
              </w:rPr>
            </w:pPr>
            <w:r w:rsidRPr="004A018B">
              <w:rPr>
                <w:b/>
              </w:rPr>
              <w:t>Způsob ověření studijních výsledků</w:t>
            </w:r>
          </w:p>
        </w:tc>
        <w:tc>
          <w:tcPr>
            <w:tcW w:w="3406" w:type="dxa"/>
            <w:gridSpan w:val="4"/>
          </w:tcPr>
          <w:p w:rsidR="004A018B" w:rsidRPr="004A018B" w:rsidRDefault="00677E14" w:rsidP="00120490">
            <w:pPr>
              <w:jc w:val="both"/>
            </w:pPr>
            <w:r>
              <w:t>z</w:t>
            </w:r>
            <w:r w:rsidR="004A018B" w:rsidRPr="004A018B">
              <w:t>ápočet, zkouška</w:t>
            </w:r>
          </w:p>
        </w:tc>
        <w:tc>
          <w:tcPr>
            <w:tcW w:w="2156" w:type="dxa"/>
            <w:shd w:val="clear" w:color="auto" w:fill="F7CAAC"/>
          </w:tcPr>
          <w:p w:rsidR="004A018B" w:rsidRPr="004A018B" w:rsidRDefault="004A018B" w:rsidP="00120490">
            <w:pPr>
              <w:jc w:val="both"/>
              <w:rPr>
                <w:b/>
              </w:rPr>
            </w:pPr>
            <w:r w:rsidRPr="004A018B">
              <w:rPr>
                <w:b/>
              </w:rPr>
              <w:t>Forma výuky</w:t>
            </w:r>
          </w:p>
        </w:tc>
        <w:tc>
          <w:tcPr>
            <w:tcW w:w="1207" w:type="dxa"/>
            <w:gridSpan w:val="2"/>
          </w:tcPr>
          <w:p w:rsidR="004A018B" w:rsidRPr="004A018B" w:rsidRDefault="00677E14" w:rsidP="00120490">
            <w:pPr>
              <w:jc w:val="both"/>
            </w:pPr>
            <w:r>
              <w:t>p</w:t>
            </w:r>
            <w:r w:rsidR="004A018B" w:rsidRPr="004A018B">
              <w:t>řednáška, seminář</w:t>
            </w:r>
          </w:p>
        </w:tc>
      </w:tr>
      <w:tr w:rsidR="004A018B" w:rsidTr="00120490">
        <w:tc>
          <w:tcPr>
            <w:tcW w:w="3086" w:type="dxa"/>
            <w:shd w:val="clear" w:color="auto" w:fill="F7CAAC"/>
          </w:tcPr>
          <w:p w:rsidR="004A018B" w:rsidRPr="004A018B" w:rsidRDefault="004A018B" w:rsidP="00120490">
            <w:pPr>
              <w:jc w:val="both"/>
              <w:rPr>
                <w:b/>
              </w:rPr>
            </w:pPr>
            <w:r w:rsidRPr="004A018B">
              <w:rPr>
                <w:b/>
              </w:rPr>
              <w:t>Forma způsobu ověření studijních výsledků a další požadavky na studenta</w:t>
            </w:r>
          </w:p>
        </w:tc>
        <w:tc>
          <w:tcPr>
            <w:tcW w:w="6769" w:type="dxa"/>
            <w:gridSpan w:val="7"/>
            <w:tcBorders>
              <w:bottom w:val="nil"/>
            </w:tcBorders>
          </w:tcPr>
          <w:p w:rsidR="004A018B" w:rsidRPr="004A018B" w:rsidRDefault="004A018B" w:rsidP="00120490">
            <w:pPr>
              <w:jc w:val="both"/>
            </w:pPr>
            <w:r w:rsidRPr="004A018B">
              <w:t>Způsob zakončení předmětu – zápočet, zkouška.</w:t>
            </w:r>
          </w:p>
          <w:p w:rsidR="004A018B" w:rsidRPr="004A018B" w:rsidRDefault="004A018B" w:rsidP="00F1465F">
            <w:pPr>
              <w:jc w:val="both"/>
            </w:pPr>
            <w:r w:rsidRPr="004A018B">
              <w:t>Požadavky na zápočet:</w:t>
            </w:r>
            <w:r w:rsidR="00F1465F">
              <w:t xml:space="preserve"> a</w:t>
            </w:r>
            <w:r w:rsidRPr="004A018B">
              <w:t>ktivní účast na seminářích – minimálně 8</w:t>
            </w:r>
            <w:r w:rsidR="00F1465F">
              <w:t>0 % na realizovaných seminářích; domácí příprava na semináře; t</w:t>
            </w:r>
            <w:r w:rsidRPr="004A018B">
              <w:t xml:space="preserve">ýmové vypracování, prezentace, obhájení a odevzdání seminární </w:t>
            </w:r>
            <w:r w:rsidR="00F1465F">
              <w:t>práce dle požadavků vyučujícího; a</w:t>
            </w:r>
            <w:r w:rsidRPr="004A018B">
              <w:t>bsolvování průběžných testů.</w:t>
            </w:r>
          </w:p>
          <w:p w:rsidR="004A018B" w:rsidRPr="004A018B" w:rsidRDefault="004A018B" w:rsidP="00F1465F">
            <w:pPr>
              <w:jc w:val="both"/>
            </w:pPr>
            <w:r w:rsidRPr="004A018B">
              <w:t>Požadavky ke zkoušce:</w:t>
            </w:r>
            <w:r w:rsidR="00F1465F">
              <w:t xml:space="preserve"> splnění podmínek zápočtu; z</w:t>
            </w:r>
            <w:r w:rsidRPr="004A018B">
              <w:t>koušková písemná</w:t>
            </w:r>
            <w:r w:rsidR="00F1465F">
              <w:t xml:space="preserve"> práce (úspěšnost alespoň 60 %); ú</w:t>
            </w:r>
            <w:r w:rsidRPr="004A018B">
              <w:t>stní část zkoušky v rozsahu znalostí přednášek a seminářů.</w:t>
            </w:r>
          </w:p>
        </w:tc>
      </w:tr>
      <w:tr w:rsidR="004A018B" w:rsidTr="004A018B">
        <w:trPr>
          <w:trHeight w:val="70"/>
        </w:trPr>
        <w:tc>
          <w:tcPr>
            <w:tcW w:w="9855" w:type="dxa"/>
            <w:gridSpan w:val="8"/>
            <w:tcBorders>
              <w:top w:val="nil"/>
            </w:tcBorders>
          </w:tcPr>
          <w:p w:rsidR="004A018B" w:rsidRPr="004A018B" w:rsidRDefault="004A018B" w:rsidP="00120490">
            <w:pPr>
              <w:jc w:val="both"/>
            </w:pPr>
          </w:p>
        </w:tc>
      </w:tr>
      <w:tr w:rsidR="004A018B" w:rsidTr="00120490">
        <w:trPr>
          <w:trHeight w:val="197"/>
        </w:trPr>
        <w:tc>
          <w:tcPr>
            <w:tcW w:w="3086" w:type="dxa"/>
            <w:tcBorders>
              <w:top w:val="nil"/>
            </w:tcBorders>
            <w:shd w:val="clear" w:color="auto" w:fill="F7CAAC"/>
          </w:tcPr>
          <w:p w:rsidR="004A018B" w:rsidRPr="004A018B" w:rsidRDefault="004A018B" w:rsidP="00120490">
            <w:pPr>
              <w:jc w:val="both"/>
              <w:rPr>
                <w:b/>
              </w:rPr>
            </w:pPr>
            <w:r w:rsidRPr="004A018B">
              <w:rPr>
                <w:b/>
              </w:rPr>
              <w:t>Garant předmětu</w:t>
            </w:r>
          </w:p>
        </w:tc>
        <w:tc>
          <w:tcPr>
            <w:tcW w:w="6769" w:type="dxa"/>
            <w:gridSpan w:val="7"/>
            <w:tcBorders>
              <w:top w:val="nil"/>
            </w:tcBorders>
          </w:tcPr>
          <w:p w:rsidR="004A018B" w:rsidRPr="004A018B" w:rsidRDefault="004A018B" w:rsidP="00120490">
            <w:pPr>
              <w:jc w:val="both"/>
            </w:pPr>
            <w:r w:rsidRPr="004A018B">
              <w:t>Ing. Jiří Bejtkovský, Ph.D.</w:t>
            </w:r>
          </w:p>
        </w:tc>
      </w:tr>
      <w:tr w:rsidR="004A018B" w:rsidTr="00120490">
        <w:trPr>
          <w:trHeight w:val="243"/>
        </w:trPr>
        <w:tc>
          <w:tcPr>
            <w:tcW w:w="3086" w:type="dxa"/>
            <w:tcBorders>
              <w:top w:val="nil"/>
            </w:tcBorders>
            <w:shd w:val="clear" w:color="auto" w:fill="F7CAAC"/>
          </w:tcPr>
          <w:p w:rsidR="004A018B" w:rsidRPr="004A018B" w:rsidRDefault="004A018B" w:rsidP="00120490">
            <w:pPr>
              <w:jc w:val="both"/>
              <w:rPr>
                <w:b/>
              </w:rPr>
            </w:pPr>
            <w:r w:rsidRPr="004A018B">
              <w:rPr>
                <w:b/>
              </w:rPr>
              <w:t>Zapojení garanta do výuky předmětu</w:t>
            </w:r>
          </w:p>
        </w:tc>
        <w:tc>
          <w:tcPr>
            <w:tcW w:w="6769" w:type="dxa"/>
            <w:gridSpan w:val="7"/>
            <w:tcBorders>
              <w:top w:val="nil"/>
            </w:tcBorders>
          </w:tcPr>
          <w:p w:rsidR="004A018B" w:rsidRPr="004A018B" w:rsidRDefault="004A018B" w:rsidP="00120490">
            <w:pPr>
              <w:jc w:val="both"/>
            </w:pPr>
            <w:r w:rsidRPr="004A018B">
              <w:t>Garant se podílí na přednášení v rozsahu 100 %, dále stanovuje koncepci seminářů a dohlíží na jejich jednotné vedení.</w:t>
            </w:r>
          </w:p>
        </w:tc>
      </w:tr>
      <w:tr w:rsidR="004A018B" w:rsidTr="00120490">
        <w:tc>
          <w:tcPr>
            <w:tcW w:w="3086" w:type="dxa"/>
            <w:shd w:val="clear" w:color="auto" w:fill="F7CAAC"/>
          </w:tcPr>
          <w:p w:rsidR="004A018B" w:rsidRPr="004A018B" w:rsidRDefault="004A018B" w:rsidP="00120490">
            <w:pPr>
              <w:jc w:val="both"/>
              <w:rPr>
                <w:b/>
              </w:rPr>
            </w:pPr>
            <w:r w:rsidRPr="004A018B">
              <w:rPr>
                <w:b/>
              </w:rPr>
              <w:t>Vyučující</w:t>
            </w:r>
          </w:p>
        </w:tc>
        <w:tc>
          <w:tcPr>
            <w:tcW w:w="6769" w:type="dxa"/>
            <w:gridSpan w:val="7"/>
            <w:tcBorders>
              <w:bottom w:val="nil"/>
            </w:tcBorders>
          </w:tcPr>
          <w:p w:rsidR="004A018B" w:rsidRPr="004A018B" w:rsidRDefault="004A018B" w:rsidP="00DC4A48">
            <w:pPr>
              <w:jc w:val="both"/>
            </w:pPr>
            <w:r w:rsidRPr="004A018B">
              <w:t>Ing. Jiří Bejtkovský, Ph.D. – přednášky (100%)</w:t>
            </w:r>
          </w:p>
        </w:tc>
      </w:tr>
      <w:tr w:rsidR="004A018B" w:rsidTr="004A018B">
        <w:trPr>
          <w:trHeight w:val="70"/>
        </w:trPr>
        <w:tc>
          <w:tcPr>
            <w:tcW w:w="9855" w:type="dxa"/>
            <w:gridSpan w:val="8"/>
            <w:tcBorders>
              <w:top w:val="nil"/>
            </w:tcBorders>
          </w:tcPr>
          <w:p w:rsidR="004A018B" w:rsidRPr="004A018B" w:rsidRDefault="004A018B" w:rsidP="00120490">
            <w:pPr>
              <w:jc w:val="both"/>
            </w:pPr>
          </w:p>
        </w:tc>
      </w:tr>
      <w:tr w:rsidR="004A018B" w:rsidTr="00120490">
        <w:tc>
          <w:tcPr>
            <w:tcW w:w="3086" w:type="dxa"/>
            <w:shd w:val="clear" w:color="auto" w:fill="F7CAAC"/>
          </w:tcPr>
          <w:p w:rsidR="004A018B" w:rsidRPr="004A018B" w:rsidRDefault="004A018B" w:rsidP="00120490">
            <w:pPr>
              <w:jc w:val="both"/>
              <w:rPr>
                <w:b/>
              </w:rPr>
            </w:pPr>
            <w:r w:rsidRPr="004A018B">
              <w:rPr>
                <w:b/>
              </w:rPr>
              <w:t>Stručná anotace předmětu</w:t>
            </w:r>
          </w:p>
        </w:tc>
        <w:tc>
          <w:tcPr>
            <w:tcW w:w="6769" w:type="dxa"/>
            <w:gridSpan w:val="7"/>
            <w:tcBorders>
              <w:bottom w:val="nil"/>
            </w:tcBorders>
          </w:tcPr>
          <w:p w:rsidR="004A018B" w:rsidRPr="004A018B" w:rsidRDefault="004A018B" w:rsidP="00120490">
            <w:pPr>
              <w:jc w:val="both"/>
            </w:pPr>
          </w:p>
        </w:tc>
      </w:tr>
      <w:tr w:rsidR="004A018B" w:rsidTr="004A018B">
        <w:trPr>
          <w:trHeight w:val="6792"/>
        </w:trPr>
        <w:tc>
          <w:tcPr>
            <w:tcW w:w="9855" w:type="dxa"/>
            <w:gridSpan w:val="8"/>
            <w:tcBorders>
              <w:top w:val="nil"/>
              <w:bottom w:val="single" w:sz="4" w:space="0" w:color="auto"/>
            </w:tcBorders>
          </w:tcPr>
          <w:p w:rsidR="004A018B" w:rsidRPr="004A018B" w:rsidRDefault="004A018B" w:rsidP="00120490">
            <w:pPr>
              <w:jc w:val="both"/>
            </w:pPr>
            <w:r w:rsidRPr="004A018B">
              <w:t>Cílem předmětu je seznámit studenty s problematikou zaměřenou na oblast řízení lidského kapitálu ve zdravotnictví (u poskytovatele zdravotních služeb), neboť zaměstnanci jsou vnímáni jako jeden ze zdrojů rozvoje moderních tuzemských i zahraničních korporací (podniků či organizací). Stimulovaný, motivovaný, kvalifikovaný a loajální zaměstnanec je chápán jako předpoklad vysokého standardu výkonnosti a konkurenceschopnosti nejen u poskytovatele zdravotních služeb. Posluchači získají znalosti zaměřené na charakteristiku a postupný historický vývoj řízení lidského kapitálu až po současnost. Studenti dále porozumí konkrétním personálním procesům od plánování potřebného počtu zaměstnanců, přes proces vyhledávání, výběru, příjmu, adaptace, stimulace, motivace, vzdělávání, hodnocení a odměňování. Výklad se dotýká i procesu propouštění zaměstnanců či oblasti pracovních vztahů, tvorby organizační kultury a oblasti bezpečnosti a ochrany zdraví zaměstnanců při práci ve vztahu k řízení lidských zdrojů nejen u poskytovatele zdravotních služeb. Předmět umožňuje získat dovednost zaměřenou na pochopení vzácnosti a následné péče o lidský kapitál v souvislosti s udržením konkurenční schopnosti a výkonnosti nejen u poskytovatele zdravotních služeb v globálním prostředí.</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Úvod do studia a vývoj názorů na řízení lidských zdrojů nejen u poskytovatele zdravotních služeb. Moderní koncepce personálního řízení.</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Řízení lidských zdrojů ve specifických podmínkách – neziskové organizace a malé firmy.</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Analýza práce, vytváření pracovních úkolů a pracovních míst, organizace práce, pracovní doby, režim práce a odpočinku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Pracovní motivace, pracovní stimulace, odměňování zaměstnanců a zaměstnanecké výhody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Proces plánování, vyhledávání, výběru, příjmu a adaptace zaměstnanců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Řízení pracovního výkonu a proces hodnocení zaměstnanců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Proces propouštění a odchody zaměstnanců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 xml:space="preserve">Vzdělávání a rozvoj kvalifikace zaměstnanců nejen u poskytovatele zdravotních služeb, řízení rozvoje kariéry. </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Informační zabezpečení personálního řízení nejen u poskytovatele zdravotních služeb. Personální evidence a personální informační systémy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Organizační kultura, její složky a význam pro řízení lidských zdrojů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Péče o zaměstnance nejen u poskytovatele zdravotních služeb, sociální program organizace a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Pracovní vztahy, odbory a kolektivní vyjednávání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Tvorba pracovního prostředí, pracovních podmínek a ergonomie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Bezpečnost a ochrana zdraví zaměstnanců při práci nejen u poskytovatele zdravotních služeb.</w:t>
            </w:r>
          </w:p>
        </w:tc>
      </w:tr>
      <w:tr w:rsidR="004A018B" w:rsidTr="00120490">
        <w:trPr>
          <w:trHeight w:val="265"/>
        </w:trPr>
        <w:tc>
          <w:tcPr>
            <w:tcW w:w="3653" w:type="dxa"/>
            <w:gridSpan w:val="2"/>
            <w:tcBorders>
              <w:top w:val="single" w:sz="4" w:space="0" w:color="auto"/>
            </w:tcBorders>
            <w:shd w:val="clear" w:color="auto" w:fill="F7CAAC"/>
          </w:tcPr>
          <w:p w:rsidR="004A018B" w:rsidRPr="004A018B" w:rsidRDefault="004A018B" w:rsidP="00120490">
            <w:pPr>
              <w:jc w:val="both"/>
            </w:pPr>
            <w:r w:rsidRPr="004A018B">
              <w:rPr>
                <w:b/>
              </w:rPr>
              <w:t>Studijní literatura a studijní pomůcky</w:t>
            </w:r>
          </w:p>
        </w:tc>
        <w:tc>
          <w:tcPr>
            <w:tcW w:w="6202" w:type="dxa"/>
            <w:gridSpan w:val="6"/>
            <w:tcBorders>
              <w:top w:val="single" w:sz="4" w:space="0" w:color="auto"/>
              <w:bottom w:val="nil"/>
            </w:tcBorders>
          </w:tcPr>
          <w:p w:rsidR="004A018B" w:rsidRPr="004A018B" w:rsidRDefault="004A018B" w:rsidP="00120490">
            <w:pPr>
              <w:jc w:val="both"/>
            </w:pPr>
          </w:p>
        </w:tc>
      </w:tr>
      <w:tr w:rsidR="004A018B" w:rsidTr="00120490">
        <w:trPr>
          <w:trHeight w:val="1497"/>
        </w:trPr>
        <w:tc>
          <w:tcPr>
            <w:tcW w:w="9855" w:type="dxa"/>
            <w:gridSpan w:val="8"/>
            <w:tcBorders>
              <w:top w:val="nil"/>
            </w:tcBorders>
          </w:tcPr>
          <w:p w:rsidR="004A018B" w:rsidRPr="004A018B" w:rsidRDefault="004A018B" w:rsidP="00120490">
            <w:pPr>
              <w:rPr>
                <w:b/>
              </w:rPr>
            </w:pPr>
            <w:r w:rsidRPr="004A018B">
              <w:rPr>
                <w:b/>
              </w:rPr>
              <w:lastRenderedPageBreak/>
              <w:t>Povinná literatura</w:t>
            </w:r>
          </w:p>
          <w:p w:rsidR="004A018B" w:rsidRPr="004A018B" w:rsidRDefault="004A018B" w:rsidP="00BE5517">
            <w:pPr>
              <w:jc w:val="both"/>
            </w:pPr>
            <w:r w:rsidRPr="004A018B">
              <w:t>DVOŘÁKOVÁ, Z. </w:t>
            </w:r>
            <w:r w:rsidRPr="004A018B">
              <w:rPr>
                <w:i/>
              </w:rPr>
              <w:t>Řízení lidských zdrojů</w:t>
            </w:r>
            <w:r w:rsidRPr="004A018B">
              <w:t>. 1. vyd. Praha: C. H. Beck, 2012, 559 s. ISBN 978-80-7400-347-9.</w:t>
            </w:r>
          </w:p>
          <w:p w:rsidR="004A018B" w:rsidRPr="004A018B" w:rsidRDefault="004A018B" w:rsidP="00BE5517">
            <w:pPr>
              <w:jc w:val="both"/>
            </w:pPr>
            <w:r w:rsidRPr="004A018B">
              <w:t>FALLON, L. F.</w:t>
            </w:r>
            <w:r>
              <w:t>,</w:t>
            </w:r>
            <w:r w:rsidRPr="004A018B">
              <w:t xml:space="preserve"> MCCONNELL</w:t>
            </w:r>
            <w:r>
              <w:t>,</w:t>
            </w:r>
            <w:r w:rsidRPr="004A018B">
              <w:t xml:space="preserve"> CH. R</w:t>
            </w:r>
            <w:r w:rsidRPr="004A018B">
              <w:rPr>
                <w:lang w:val="fr-FR"/>
              </w:rPr>
              <w:t>. </w:t>
            </w:r>
            <w:r w:rsidRPr="004A018B">
              <w:rPr>
                <w:i/>
                <w:lang w:val="en-US"/>
              </w:rPr>
              <w:t>Human resource management in health care: principles and practice</w:t>
            </w:r>
            <w:r w:rsidRPr="004A018B">
              <w:rPr>
                <w:lang w:val="en-US"/>
              </w:rPr>
              <w:t>. 2nd ed. Burlington, Massachusetts</w:t>
            </w:r>
            <w:r w:rsidRPr="004A018B">
              <w:t>: Jones &amp; Bartlett Learning, 2014, 440 s. ISBN 978-1-4496-8883-7.</w:t>
            </w:r>
          </w:p>
          <w:p w:rsidR="004A018B" w:rsidRPr="004A018B" w:rsidRDefault="004A018B" w:rsidP="00BE5517">
            <w:pPr>
              <w:jc w:val="both"/>
            </w:pPr>
            <w:r w:rsidRPr="004A018B">
              <w:t>GREGAR, A. </w:t>
            </w:r>
            <w:r w:rsidRPr="004A018B">
              <w:rPr>
                <w:i/>
              </w:rPr>
              <w:t>Personální management: vybrané kapitoly</w:t>
            </w:r>
            <w:r w:rsidRPr="004A018B">
              <w:t>. 1. vyd. Zlín: Univerzita Tomáše Bati ve Zlíně, 2010, 95 s. ISBN 978-80-7318-915-0.</w:t>
            </w:r>
          </w:p>
          <w:p w:rsidR="004A018B" w:rsidRPr="004A018B" w:rsidRDefault="004A018B" w:rsidP="00BE5517">
            <w:pPr>
              <w:jc w:val="both"/>
            </w:pPr>
            <w:r w:rsidRPr="004A018B">
              <w:t>JAKUŠOVÁ, V. </w:t>
            </w:r>
            <w:r w:rsidRPr="004A018B">
              <w:rPr>
                <w:i/>
                <w:lang w:val="sk-SK"/>
              </w:rPr>
              <w:t>Základy zdravotníckeho manažmentu: vysokoškolská učebnica</w:t>
            </w:r>
            <w:r w:rsidRPr="004A018B">
              <w:rPr>
                <w:lang w:val="sk-SK"/>
              </w:rPr>
              <w:t>. 1. vyd. Martin: Osveta</w:t>
            </w:r>
            <w:r w:rsidRPr="004A018B">
              <w:t>, 2010, 142 s. ISBN 978-80-8063-347-9.</w:t>
            </w:r>
          </w:p>
          <w:p w:rsidR="004A018B" w:rsidRPr="004A018B" w:rsidRDefault="004A018B" w:rsidP="00BE5517">
            <w:pPr>
              <w:jc w:val="both"/>
            </w:pPr>
            <w:r w:rsidRPr="004A018B">
              <w:t>KOUBEK, J. </w:t>
            </w:r>
            <w:r w:rsidRPr="004A018B">
              <w:rPr>
                <w:i/>
              </w:rPr>
              <w:t>Řízení lidských zdrojů: základy moderní personalistiky</w:t>
            </w:r>
            <w:r w:rsidRPr="004A018B">
              <w:t>. 5. vyd. Praha: Management Press, 2015, 399 s. ISBN 978-80-7261-288-8.</w:t>
            </w:r>
          </w:p>
          <w:p w:rsidR="004A018B" w:rsidRPr="004A018B" w:rsidRDefault="004A018B" w:rsidP="00BE5517">
            <w:pPr>
              <w:jc w:val="both"/>
            </w:pPr>
            <w:r w:rsidRPr="004A018B">
              <w:t>ŠIKÝŘ, M. </w:t>
            </w:r>
            <w:r w:rsidRPr="004A018B">
              <w:rPr>
                <w:i/>
              </w:rPr>
              <w:t>Personalistika pro manažery a personalisty</w:t>
            </w:r>
            <w:r w:rsidRPr="004A018B">
              <w:t>. 1. vyd. Praha: Grada, 2016, 205 s. ISBN 978-80-247-5870-1.</w:t>
            </w:r>
          </w:p>
          <w:p w:rsidR="004A018B" w:rsidRPr="004A018B" w:rsidRDefault="004A018B" w:rsidP="00BE5517">
            <w:pPr>
              <w:jc w:val="both"/>
              <w:rPr>
                <w:b/>
              </w:rPr>
            </w:pPr>
            <w:r w:rsidRPr="004A018B">
              <w:rPr>
                <w:b/>
              </w:rPr>
              <w:t>Doporučená literatura</w:t>
            </w:r>
          </w:p>
          <w:p w:rsidR="004A018B" w:rsidRPr="004A018B" w:rsidRDefault="004A018B" w:rsidP="00BE5517">
            <w:pPr>
              <w:jc w:val="both"/>
            </w:pPr>
            <w:r w:rsidRPr="004A018B">
              <w:t>ARMSTRONG, M. </w:t>
            </w:r>
            <w:r w:rsidRPr="004A018B">
              <w:rPr>
                <w:i/>
              </w:rPr>
              <w:t>Armstrong's handbook of strategic human resource management</w:t>
            </w:r>
            <w:r w:rsidRPr="004A018B">
              <w:t>. 6th ed. London: Kogan Page, 2016, 280 s. ISBN 978-0-7494-7682-3.</w:t>
            </w:r>
          </w:p>
          <w:p w:rsidR="004A018B" w:rsidRPr="004A018B" w:rsidRDefault="004A018B" w:rsidP="00BE5517">
            <w:pPr>
              <w:jc w:val="both"/>
            </w:pPr>
            <w:r w:rsidRPr="004A018B">
              <w:t>BARTOŇKOVÁ, H. </w:t>
            </w:r>
            <w:r w:rsidRPr="004A018B">
              <w:rPr>
                <w:i/>
              </w:rPr>
              <w:t>Firemní vzdělávání</w:t>
            </w:r>
            <w:r w:rsidRPr="004A018B">
              <w:t>. 1. vyd. Praha: Grada, 2010, 204 s. ISBN 978-80-247-2914-5. </w:t>
            </w:r>
          </w:p>
          <w:p w:rsidR="004A018B" w:rsidRPr="004A018B" w:rsidRDefault="004A018B" w:rsidP="00BE5517">
            <w:pPr>
              <w:jc w:val="both"/>
            </w:pPr>
            <w:r w:rsidRPr="004A018B">
              <w:t>HORVÁTHOVÁ, P</w:t>
            </w:r>
            <w:r>
              <w:t>.</w:t>
            </w:r>
            <w:r w:rsidRPr="004A018B">
              <w:t>, BLÁHA, J.</w:t>
            </w:r>
            <w:r>
              <w:t>,</w:t>
            </w:r>
            <w:r w:rsidRPr="004A018B">
              <w:t xml:space="preserve"> ČOPÍKOVÁ</w:t>
            </w:r>
            <w:r>
              <w:t>, A</w:t>
            </w:r>
            <w:r w:rsidRPr="004A018B">
              <w:t>. </w:t>
            </w:r>
            <w:r w:rsidRPr="004A018B">
              <w:rPr>
                <w:i/>
              </w:rPr>
              <w:t>Řízení lidských zdrojů: nové trendy</w:t>
            </w:r>
            <w:r w:rsidRPr="004A018B">
              <w:t>. 1. vyd. Praha: Management Press, 2016, 428 s. ISBN 978-80-7261-430-1.</w:t>
            </w:r>
          </w:p>
          <w:p w:rsidR="004A018B" w:rsidRPr="004A018B" w:rsidRDefault="004A018B" w:rsidP="00BE5517">
            <w:pPr>
              <w:jc w:val="both"/>
            </w:pPr>
            <w:r w:rsidRPr="004A018B">
              <w:t>KOCIANOVÁ, R. </w:t>
            </w:r>
            <w:r w:rsidRPr="004A018B">
              <w:rPr>
                <w:i/>
              </w:rPr>
              <w:t>Personální činnosti a metody personální práce</w:t>
            </w:r>
            <w:r w:rsidRPr="004A018B">
              <w:t>. 1. vyd. Praha: Grada, 2010, 215 s. ISBN 978-80-247-2497-3.  </w:t>
            </w:r>
          </w:p>
          <w:p w:rsidR="004A018B" w:rsidRPr="004A018B" w:rsidRDefault="004A018B" w:rsidP="00BE5517">
            <w:pPr>
              <w:jc w:val="both"/>
            </w:pPr>
            <w:r w:rsidRPr="004A018B">
              <w:t>KOŠTA, O. </w:t>
            </w:r>
            <w:r w:rsidRPr="004A018B">
              <w:rPr>
                <w:i/>
              </w:rPr>
              <w:t>Management úspěšné ordinace praktického lékaře</w:t>
            </w:r>
            <w:r w:rsidRPr="004A018B">
              <w:t>. 1. vyd. Praha: Grada, 2013, 112 s. ISBN 978-80-247-4422-3.</w:t>
            </w:r>
          </w:p>
          <w:p w:rsidR="004A018B" w:rsidRPr="004A018B" w:rsidRDefault="004A018B" w:rsidP="00BE5517">
            <w:pPr>
              <w:jc w:val="both"/>
            </w:pPr>
            <w:r w:rsidRPr="004A018B">
              <w:t>MĚRTLOVÁ, L. </w:t>
            </w:r>
            <w:r w:rsidRPr="004A018B">
              <w:rPr>
                <w:i/>
              </w:rPr>
              <w:t>Řízení lidských zdrojů a lidského kapitálu firmy</w:t>
            </w:r>
            <w:r w:rsidRPr="004A018B">
              <w:t>. 1. vyd. Brno: Akademické nakladatelství CERM, 2014, 148 s. ISBN 978-80-7204-907-3.</w:t>
            </w:r>
          </w:p>
          <w:p w:rsidR="004A018B" w:rsidRPr="004A018B" w:rsidRDefault="004A018B" w:rsidP="00BE5517">
            <w:pPr>
              <w:jc w:val="both"/>
            </w:pPr>
            <w:r w:rsidRPr="004A018B">
              <w:t xml:space="preserve">ROWOLD, J. </w:t>
            </w:r>
            <w:r w:rsidRPr="004A018B">
              <w:rPr>
                <w:i/>
              </w:rPr>
              <w:t>Human Resource Management: Lehrbuch für Bachelor und Master</w:t>
            </w:r>
            <w:r w:rsidRPr="004A018B">
              <w:t>. 2. Auflage. Berlín: Springer Gabler, 2015, 304 s. ISBN 978-36-624-5982-9.</w:t>
            </w:r>
          </w:p>
          <w:p w:rsidR="004A018B" w:rsidRPr="004A018B" w:rsidRDefault="004A018B" w:rsidP="00BE5517">
            <w:pPr>
              <w:jc w:val="both"/>
            </w:pPr>
            <w:r w:rsidRPr="004A018B">
              <w:t>URBAN, J. </w:t>
            </w:r>
            <w:r w:rsidRPr="004A018B">
              <w:rPr>
                <w:i/>
              </w:rPr>
              <w:t>Management lidských zdrojů</w:t>
            </w:r>
            <w:r w:rsidRPr="004A018B">
              <w:t>. 1. vyd. Praha: Ústav práva a právní vědy, 2013, 152 s. ISBN 978-80-905247-4-3.</w:t>
            </w:r>
          </w:p>
          <w:p w:rsidR="004A018B" w:rsidRPr="004A018B" w:rsidRDefault="004A018B" w:rsidP="00BE5517">
            <w:pPr>
              <w:jc w:val="both"/>
            </w:pPr>
            <w:r w:rsidRPr="004A018B">
              <w:rPr>
                <w:b/>
              </w:rPr>
              <w:t>Rozšiřující literatura</w:t>
            </w:r>
          </w:p>
          <w:p w:rsidR="004A018B" w:rsidRPr="004A018B" w:rsidRDefault="004A018B" w:rsidP="00120490">
            <w:r w:rsidRPr="004A018B">
              <w:t xml:space="preserve">Časopis </w:t>
            </w:r>
            <w:r w:rsidRPr="004A018B">
              <w:rPr>
                <w:i/>
              </w:rPr>
              <w:t>HR forum</w:t>
            </w:r>
            <w:r w:rsidRPr="004A018B">
              <w:t xml:space="preserve">. Měsíčník. Praha: People Management Forum. ISSN 1212-690X. </w:t>
            </w:r>
          </w:p>
          <w:p w:rsidR="004A018B" w:rsidRPr="004A018B" w:rsidRDefault="004A018B" w:rsidP="00120490">
            <w:pPr>
              <w:jc w:val="both"/>
              <w:rPr>
                <w:color w:val="FF0000"/>
              </w:rPr>
            </w:pPr>
            <w:r w:rsidRPr="004A018B">
              <w:t xml:space="preserve">Periodikum </w:t>
            </w:r>
            <w:r w:rsidRPr="004A018B">
              <w:rPr>
                <w:i/>
                <w:iCs/>
              </w:rPr>
              <w:t>Hospodářské noviny</w:t>
            </w:r>
            <w:r w:rsidRPr="004A018B">
              <w:t>. Deník. Praha: Economia. ISSN 1212-4869.</w:t>
            </w:r>
          </w:p>
        </w:tc>
      </w:tr>
      <w:tr w:rsidR="004A018B"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A018B" w:rsidRPr="004A018B" w:rsidRDefault="004A018B" w:rsidP="00120490">
            <w:pPr>
              <w:jc w:val="center"/>
              <w:rPr>
                <w:b/>
              </w:rPr>
            </w:pPr>
            <w:r w:rsidRPr="004A018B">
              <w:rPr>
                <w:b/>
              </w:rPr>
              <w:t>Informace ke kombinované nebo distanční formě</w:t>
            </w:r>
          </w:p>
        </w:tc>
      </w:tr>
      <w:tr w:rsidR="004A018B" w:rsidTr="00120490">
        <w:tc>
          <w:tcPr>
            <w:tcW w:w="4787" w:type="dxa"/>
            <w:gridSpan w:val="3"/>
            <w:tcBorders>
              <w:top w:val="single" w:sz="2" w:space="0" w:color="auto"/>
            </w:tcBorders>
            <w:shd w:val="clear" w:color="auto" w:fill="F7CAAC"/>
          </w:tcPr>
          <w:p w:rsidR="004A018B" w:rsidRPr="004A018B" w:rsidRDefault="004A018B" w:rsidP="00120490">
            <w:pPr>
              <w:jc w:val="both"/>
            </w:pPr>
            <w:r w:rsidRPr="004A018B">
              <w:rPr>
                <w:b/>
              </w:rPr>
              <w:t>Rozsah konzultací (soustředění)</w:t>
            </w:r>
          </w:p>
        </w:tc>
        <w:tc>
          <w:tcPr>
            <w:tcW w:w="889" w:type="dxa"/>
            <w:tcBorders>
              <w:top w:val="single" w:sz="2" w:space="0" w:color="auto"/>
            </w:tcBorders>
          </w:tcPr>
          <w:p w:rsidR="004A018B" w:rsidRPr="004A018B" w:rsidRDefault="004A018B" w:rsidP="00120490">
            <w:pPr>
              <w:jc w:val="both"/>
            </w:pPr>
            <w:r w:rsidRPr="004A018B">
              <w:t>15</w:t>
            </w:r>
          </w:p>
        </w:tc>
        <w:tc>
          <w:tcPr>
            <w:tcW w:w="4179" w:type="dxa"/>
            <w:gridSpan w:val="4"/>
            <w:tcBorders>
              <w:top w:val="single" w:sz="2" w:space="0" w:color="auto"/>
            </w:tcBorders>
            <w:shd w:val="clear" w:color="auto" w:fill="F7CAAC"/>
          </w:tcPr>
          <w:p w:rsidR="004A018B" w:rsidRPr="004A018B" w:rsidRDefault="004A018B" w:rsidP="00120490">
            <w:pPr>
              <w:jc w:val="both"/>
              <w:rPr>
                <w:b/>
              </w:rPr>
            </w:pPr>
            <w:r w:rsidRPr="004A018B">
              <w:rPr>
                <w:b/>
              </w:rPr>
              <w:t xml:space="preserve">hodin </w:t>
            </w:r>
          </w:p>
        </w:tc>
      </w:tr>
      <w:tr w:rsidR="004A018B" w:rsidTr="00120490">
        <w:tc>
          <w:tcPr>
            <w:tcW w:w="9855" w:type="dxa"/>
            <w:gridSpan w:val="8"/>
            <w:shd w:val="clear" w:color="auto" w:fill="F7CAAC"/>
          </w:tcPr>
          <w:p w:rsidR="004A018B" w:rsidRPr="004A018B" w:rsidRDefault="004A018B" w:rsidP="00120490">
            <w:pPr>
              <w:jc w:val="both"/>
              <w:rPr>
                <w:b/>
              </w:rPr>
            </w:pPr>
            <w:r w:rsidRPr="004A018B">
              <w:rPr>
                <w:b/>
              </w:rPr>
              <w:t>Informace o způsobu kontaktu s</w:t>
            </w:r>
            <w:r>
              <w:rPr>
                <w:b/>
              </w:rPr>
              <w:t> </w:t>
            </w:r>
            <w:r w:rsidRPr="004A018B">
              <w:rPr>
                <w:b/>
              </w:rPr>
              <w:t>vyučujícím</w:t>
            </w:r>
          </w:p>
        </w:tc>
      </w:tr>
      <w:tr w:rsidR="004A018B" w:rsidTr="004A018B">
        <w:trPr>
          <w:trHeight w:val="731"/>
        </w:trPr>
        <w:tc>
          <w:tcPr>
            <w:tcW w:w="9855" w:type="dxa"/>
            <w:gridSpan w:val="8"/>
          </w:tcPr>
          <w:p w:rsidR="004A018B" w:rsidRPr="004A018B" w:rsidRDefault="004A018B" w:rsidP="00120490">
            <w:pPr>
              <w:jc w:val="both"/>
            </w:pPr>
            <w:r w:rsidRPr="004A018B">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27F61" w:rsidRDefault="00027F6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06C26" w:rsidTr="00120490">
        <w:tc>
          <w:tcPr>
            <w:tcW w:w="9855" w:type="dxa"/>
            <w:gridSpan w:val="8"/>
            <w:tcBorders>
              <w:bottom w:val="double" w:sz="4" w:space="0" w:color="auto"/>
            </w:tcBorders>
            <w:shd w:val="clear" w:color="auto" w:fill="BDD6EE"/>
          </w:tcPr>
          <w:p w:rsidR="00106C26" w:rsidRDefault="00106C26" w:rsidP="00120490">
            <w:pPr>
              <w:jc w:val="both"/>
              <w:rPr>
                <w:b/>
                <w:sz w:val="28"/>
              </w:rPr>
            </w:pPr>
            <w:r>
              <w:lastRenderedPageBreak/>
              <w:br w:type="page"/>
            </w:r>
            <w:r>
              <w:rPr>
                <w:b/>
                <w:sz w:val="28"/>
              </w:rPr>
              <w:t>B-III – Charakteristika studijního předmětu</w:t>
            </w:r>
          </w:p>
        </w:tc>
      </w:tr>
      <w:tr w:rsidR="00106C26" w:rsidTr="00120490">
        <w:tc>
          <w:tcPr>
            <w:tcW w:w="3086" w:type="dxa"/>
            <w:tcBorders>
              <w:top w:val="double" w:sz="4" w:space="0" w:color="auto"/>
            </w:tcBorders>
            <w:shd w:val="clear" w:color="auto" w:fill="F7CAAC"/>
          </w:tcPr>
          <w:p w:rsidR="00106C26" w:rsidRDefault="00106C26" w:rsidP="00120490">
            <w:pPr>
              <w:jc w:val="both"/>
              <w:rPr>
                <w:b/>
              </w:rPr>
            </w:pPr>
            <w:r>
              <w:rPr>
                <w:b/>
              </w:rPr>
              <w:t>Název studijního předmětu</w:t>
            </w:r>
          </w:p>
        </w:tc>
        <w:tc>
          <w:tcPr>
            <w:tcW w:w="6769" w:type="dxa"/>
            <w:gridSpan w:val="7"/>
            <w:tcBorders>
              <w:top w:val="double" w:sz="4" w:space="0" w:color="auto"/>
            </w:tcBorders>
          </w:tcPr>
          <w:p w:rsidR="00106C26" w:rsidRDefault="00106C26" w:rsidP="00120490">
            <w:pPr>
              <w:jc w:val="both"/>
            </w:pPr>
            <w:r>
              <w:t>Řízení procesů ve zdravotnictví</w:t>
            </w:r>
          </w:p>
        </w:tc>
      </w:tr>
      <w:tr w:rsidR="00106C26" w:rsidTr="00120490">
        <w:tc>
          <w:tcPr>
            <w:tcW w:w="3086" w:type="dxa"/>
            <w:shd w:val="clear" w:color="auto" w:fill="F7CAAC"/>
          </w:tcPr>
          <w:p w:rsidR="00106C26" w:rsidRDefault="00106C26" w:rsidP="00120490">
            <w:pPr>
              <w:jc w:val="both"/>
              <w:rPr>
                <w:b/>
              </w:rPr>
            </w:pPr>
            <w:r>
              <w:rPr>
                <w:b/>
              </w:rPr>
              <w:t>Typ předmětu</w:t>
            </w:r>
          </w:p>
        </w:tc>
        <w:tc>
          <w:tcPr>
            <w:tcW w:w="3406" w:type="dxa"/>
            <w:gridSpan w:val="4"/>
          </w:tcPr>
          <w:p w:rsidR="00106C26" w:rsidRDefault="00BE5517" w:rsidP="00120490">
            <w:pPr>
              <w:jc w:val="both"/>
            </w:pPr>
            <w:r>
              <w:t>p</w:t>
            </w:r>
            <w:r w:rsidR="00106C26">
              <w:t>ovinný „PZ“</w:t>
            </w:r>
          </w:p>
        </w:tc>
        <w:tc>
          <w:tcPr>
            <w:tcW w:w="2695" w:type="dxa"/>
            <w:gridSpan w:val="2"/>
            <w:shd w:val="clear" w:color="auto" w:fill="F7CAAC"/>
          </w:tcPr>
          <w:p w:rsidR="00106C26" w:rsidRDefault="00106C26" w:rsidP="00120490">
            <w:pPr>
              <w:jc w:val="both"/>
            </w:pPr>
            <w:r>
              <w:rPr>
                <w:b/>
              </w:rPr>
              <w:t>doporučený ročník / semestr</w:t>
            </w:r>
          </w:p>
        </w:tc>
        <w:tc>
          <w:tcPr>
            <w:tcW w:w="668" w:type="dxa"/>
          </w:tcPr>
          <w:p w:rsidR="00106C26" w:rsidRDefault="00106C26" w:rsidP="00120490">
            <w:pPr>
              <w:jc w:val="both"/>
            </w:pPr>
            <w:r>
              <w:t>2/Z</w:t>
            </w:r>
          </w:p>
        </w:tc>
      </w:tr>
      <w:tr w:rsidR="00106C26" w:rsidTr="00120490">
        <w:tc>
          <w:tcPr>
            <w:tcW w:w="3086" w:type="dxa"/>
            <w:shd w:val="clear" w:color="auto" w:fill="F7CAAC"/>
          </w:tcPr>
          <w:p w:rsidR="00106C26" w:rsidRDefault="00106C26" w:rsidP="00120490">
            <w:pPr>
              <w:jc w:val="both"/>
              <w:rPr>
                <w:b/>
              </w:rPr>
            </w:pPr>
            <w:r>
              <w:rPr>
                <w:b/>
              </w:rPr>
              <w:t>Rozsah studijního předmětu</w:t>
            </w:r>
          </w:p>
        </w:tc>
        <w:tc>
          <w:tcPr>
            <w:tcW w:w="1701" w:type="dxa"/>
            <w:gridSpan w:val="2"/>
          </w:tcPr>
          <w:p w:rsidR="00106C26" w:rsidRDefault="00106C26" w:rsidP="00120490">
            <w:pPr>
              <w:jc w:val="both"/>
            </w:pPr>
            <w:r>
              <w:t>13p + 26s</w:t>
            </w:r>
          </w:p>
        </w:tc>
        <w:tc>
          <w:tcPr>
            <w:tcW w:w="889" w:type="dxa"/>
            <w:shd w:val="clear" w:color="auto" w:fill="F7CAAC"/>
          </w:tcPr>
          <w:p w:rsidR="00106C26" w:rsidRDefault="00106C26" w:rsidP="00120490">
            <w:pPr>
              <w:jc w:val="both"/>
              <w:rPr>
                <w:b/>
              </w:rPr>
            </w:pPr>
            <w:r>
              <w:rPr>
                <w:b/>
              </w:rPr>
              <w:t xml:space="preserve">hod. </w:t>
            </w:r>
          </w:p>
        </w:tc>
        <w:tc>
          <w:tcPr>
            <w:tcW w:w="816" w:type="dxa"/>
          </w:tcPr>
          <w:p w:rsidR="00106C26" w:rsidRDefault="00106C26" w:rsidP="00120490">
            <w:pPr>
              <w:jc w:val="both"/>
            </w:pPr>
            <w:r>
              <w:t>39</w:t>
            </w:r>
          </w:p>
        </w:tc>
        <w:tc>
          <w:tcPr>
            <w:tcW w:w="2156" w:type="dxa"/>
            <w:shd w:val="clear" w:color="auto" w:fill="F7CAAC"/>
          </w:tcPr>
          <w:p w:rsidR="00106C26" w:rsidRDefault="00106C26" w:rsidP="00120490">
            <w:pPr>
              <w:jc w:val="both"/>
              <w:rPr>
                <w:b/>
              </w:rPr>
            </w:pPr>
            <w:r>
              <w:rPr>
                <w:b/>
              </w:rPr>
              <w:t>kreditů</w:t>
            </w:r>
          </w:p>
        </w:tc>
        <w:tc>
          <w:tcPr>
            <w:tcW w:w="1207" w:type="dxa"/>
            <w:gridSpan w:val="2"/>
          </w:tcPr>
          <w:p w:rsidR="00106C26" w:rsidRDefault="00106C26" w:rsidP="00120490">
            <w:pPr>
              <w:jc w:val="both"/>
            </w:pPr>
            <w:r>
              <w:t>3</w:t>
            </w:r>
          </w:p>
        </w:tc>
      </w:tr>
      <w:tr w:rsidR="00106C26" w:rsidTr="00120490">
        <w:tc>
          <w:tcPr>
            <w:tcW w:w="3086" w:type="dxa"/>
            <w:shd w:val="clear" w:color="auto" w:fill="F7CAAC"/>
          </w:tcPr>
          <w:p w:rsidR="00106C26" w:rsidRDefault="00106C26" w:rsidP="00120490">
            <w:pPr>
              <w:jc w:val="both"/>
              <w:rPr>
                <w:b/>
                <w:sz w:val="22"/>
              </w:rPr>
            </w:pPr>
            <w:r>
              <w:rPr>
                <w:b/>
              </w:rPr>
              <w:t>Prerekvizity, korekvizity, ekvivalence</w:t>
            </w:r>
          </w:p>
        </w:tc>
        <w:tc>
          <w:tcPr>
            <w:tcW w:w="6769" w:type="dxa"/>
            <w:gridSpan w:val="7"/>
          </w:tcPr>
          <w:p w:rsidR="00106C26" w:rsidRDefault="00106C26" w:rsidP="00120490">
            <w:pPr>
              <w:jc w:val="both"/>
            </w:pPr>
          </w:p>
        </w:tc>
      </w:tr>
      <w:tr w:rsidR="00106C26" w:rsidTr="00120490">
        <w:tc>
          <w:tcPr>
            <w:tcW w:w="3086" w:type="dxa"/>
            <w:shd w:val="clear" w:color="auto" w:fill="F7CAAC"/>
          </w:tcPr>
          <w:p w:rsidR="00106C26" w:rsidRDefault="00106C26" w:rsidP="00120490">
            <w:pPr>
              <w:jc w:val="both"/>
              <w:rPr>
                <w:b/>
              </w:rPr>
            </w:pPr>
            <w:r>
              <w:rPr>
                <w:b/>
              </w:rPr>
              <w:t>Způsob ověření studijních výsledků</w:t>
            </w:r>
          </w:p>
        </w:tc>
        <w:tc>
          <w:tcPr>
            <w:tcW w:w="3406" w:type="dxa"/>
            <w:gridSpan w:val="4"/>
          </w:tcPr>
          <w:p w:rsidR="00106C26" w:rsidRDefault="00106C26" w:rsidP="00120490">
            <w:pPr>
              <w:jc w:val="both"/>
            </w:pPr>
            <w:r>
              <w:t>klasifikovaný zápočet</w:t>
            </w:r>
          </w:p>
        </w:tc>
        <w:tc>
          <w:tcPr>
            <w:tcW w:w="2156" w:type="dxa"/>
            <w:shd w:val="clear" w:color="auto" w:fill="F7CAAC"/>
          </w:tcPr>
          <w:p w:rsidR="00106C26" w:rsidRDefault="00106C26" w:rsidP="00120490">
            <w:pPr>
              <w:jc w:val="both"/>
              <w:rPr>
                <w:b/>
              </w:rPr>
            </w:pPr>
            <w:r>
              <w:rPr>
                <w:b/>
              </w:rPr>
              <w:t>Forma výuky</w:t>
            </w:r>
          </w:p>
        </w:tc>
        <w:tc>
          <w:tcPr>
            <w:tcW w:w="1207" w:type="dxa"/>
            <w:gridSpan w:val="2"/>
          </w:tcPr>
          <w:p w:rsidR="00106C26" w:rsidRDefault="00106C26" w:rsidP="00120490">
            <w:pPr>
              <w:jc w:val="both"/>
            </w:pPr>
            <w:r>
              <w:t>přednáška, seminář</w:t>
            </w:r>
          </w:p>
        </w:tc>
      </w:tr>
      <w:tr w:rsidR="00C431F1" w:rsidTr="00120490">
        <w:tc>
          <w:tcPr>
            <w:tcW w:w="3086" w:type="dxa"/>
            <w:shd w:val="clear" w:color="auto" w:fill="F7CAAC"/>
          </w:tcPr>
          <w:p w:rsidR="00C431F1" w:rsidRDefault="00C431F1" w:rsidP="00C431F1">
            <w:pPr>
              <w:jc w:val="both"/>
              <w:rPr>
                <w:b/>
              </w:rPr>
            </w:pPr>
            <w:r>
              <w:rPr>
                <w:b/>
              </w:rPr>
              <w:t>Forma způsobu ověření studijních výsledků a další požadavky na studenta</w:t>
            </w:r>
          </w:p>
        </w:tc>
        <w:tc>
          <w:tcPr>
            <w:tcW w:w="6769" w:type="dxa"/>
            <w:gridSpan w:val="7"/>
            <w:tcBorders>
              <w:bottom w:val="nil"/>
            </w:tcBorders>
          </w:tcPr>
          <w:p w:rsidR="007B020F" w:rsidRDefault="007B020F" w:rsidP="007B020F">
            <w:r>
              <w:t xml:space="preserve">Způsob zakončení předmětu – klasifikovaný zápočet </w:t>
            </w:r>
          </w:p>
          <w:p w:rsidR="007B020F" w:rsidRDefault="007B020F" w:rsidP="00C431F1">
            <w:pPr>
              <w:jc w:val="both"/>
            </w:pPr>
            <w:r>
              <w:t>Požadavky na klasifikovaný zápočet - aktivní účast na seminářích – 80 % docházky, ověření znalostí na základě zpracování a následného vyhodnocení zpracovaných procesních modelů v aplikaci ARIS vč. ověření jejich správnosti v rámci seminářů na PC učebně + písemný test v rozsahu znalostí přednášek.</w:t>
            </w:r>
          </w:p>
        </w:tc>
      </w:tr>
      <w:tr w:rsidR="00C431F1" w:rsidTr="00C431F1">
        <w:trPr>
          <w:trHeight w:val="118"/>
        </w:trPr>
        <w:tc>
          <w:tcPr>
            <w:tcW w:w="9855" w:type="dxa"/>
            <w:gridSpan w:val="8"/>
            <w:tcBorders>
              <w:top w:val="nil"/>
            </w:tcBorders>
          </w:tcPr>
          <w:p w:rsidR="00C431F1" w:rsidRDefault="00C431F1" w:rsidP="00C431F1">
            <w:pPr>
              <w:jc w:val="both"/>
            </w:pPr>
          </w:p>
        </w:tc>
      </w:tr>
      <w:tr w:rsidR="00C431F1" w:rsidTr="00120490">
        <w:trPr>
          <w:trHeight w:val="197"/>
        </w:trPr>
        <w:tc>
          <w:tcPr>
            <w:tcW w:w="3086" w:type="dxa"/>
            <w:tcBorders>
              <w:top w:val="nil"/>
            </w:tcBorders>
            <w:shd w:val="clear" w:color="auto" w:fill="F7CAAC"/>
          </w:tcPr>
          <w:p w:rsidR="00C431F1" w:rsidRDefault="00C431F1" w:rsidP="00C431F1">
            <w:pPr>
              <w:jc w:val="both"/>
              <w:rPr>
                <w:b/>
              </w:rPr>
            </w:pPr>
            <w:r>
              <w:rPr>
                <w:b/>
              </w:rPr>
              <w:t>Garant předmětu</w:t>
            </w:r>
          </w:p>
        </w:tc>
        <w:tc>
          <w:tcPr>
            <w:tcW w:w="6769" w:type="dxa"/>
            <w:gridSpan w:val="7"/>
            <w:tcBorders>
              <w:top w:val="nil"/>
            </w:tcBorders>
          </w:tcPr>
          <w:p w:rsidR="00C431F1" w:rsidRDefault="00C431F1" w:rsidP="00C431F1">
            <w:pPr>
              <w:jc w:val="both"/>
            </w:pPr>
            <w:r>
              <w:t>doc. Ing. David Tuček, Ph.D.</w:t>
            </w:r>
          </w:p>
        </w:tc>
      </w:tr>
      <w:tr w:rsidR="00C431F1" w:rsidTr="00120490">
        <w:trPr>
          <w:trHeight w:val="243"/>
        </w:trPr>
        <w:tc>
          <w:tcPr>
            <w:tcW w:w="3086" w:type="dxa"/>
            <w:tcBorders>
              <w:top w:val="nil"/>
            </w:tcBorders>
            <w:shd w:val="clear" w:color="auto" w:fill="F7CAAC"/>
          </w:tcPr>
          <w:p w:rsidR="00C431F1" w:rsidRDefault="00C431F1" w:rsidP="00C431F1">
            <w:pPr>
              <w:jc w:val="both"/>
              <w:rPr>
                <w:b/>
              </w:rPr>
            </w:pPr>
            <w:r>
              <w:rPr>
                <w:b/>
              </w:rPr>
              <w:t>Zapojení garanta do výuky předmětu</w:t>
            </w:r>
          </w:p>
        </w:tc>
        <w:tc>
          <w:tcPr>
            <w:tcW w:w="6769" w:type="dxa"/>
            <w:gridSpan w:val="7"/>
            <w:tcBorders>
              <w:top w:val="nil"/>
            </w:tcBorders>
          </w:tcPr>
          <w:p w:rsidR="00C431F1" w:rsidRDefault="00C431F1" w:rsidP="002035C4">
            <w:pPr>
              <w:tabs>
                <w:tab w:val="left" w:pos="2627"/>
              </w:tabs>
              <w:jc w:val="both"/>
            </w:pPr>
            <w:r w:rsidRPr="00DB3747">
              <w:t xml:space="preserve">Garant se podílí na přednášení v rozsahu </w:t>
            </w:r>
            <w:r>
              <w:t>60</w:t>
            </w:r>
            <w:r w:rsidRPr="00DB3747">
              <w:t xml:space="preserve"> %, dále stanovuje koncepci </w:t>
            </w:r>
            <w:r w:rsidR="002035C4">
              <w:t>seminářů</w:t>
            </w:r>
            <w:r w:rsidRPr="00DB3747">
              <w:t xml:space="preserve"> a dohlíží na jejich jednotné vedení.</w:t>
            </w:r>
            <w:r>
              <w:tab/>
            </w:r>
          </w:p>
        </w:tc>
      </w:tr>
      <w:tr w:rsidR="00C431F1" w:rsidTr="00120490">
        <w:tc>
          <w:tcPr>
            <w:tcW w:w="3086" w:type="dxa"/>
            <w:shd w:val="clear" w:color="auto" w:fill="F7CAAC"/>
          </w:tcPr>
          <w:p w:rsidR="00C431F1" w:rsidRDefault="00C431F1" w:rsidP="00C431F1">
            <w:pPr>
              <w:jc w:val="both"/>
              <w:rPr>
                <w:b/>
              </w:rPr>
            </w:pPr>
            <w:r>
              <w:rPr>
                <w:b/>
              </w:rPr>
              <w:t>Vyučující</w:t>
            </w:r>
          </w:p>
        </w:tc>
        <w:tc>
          <w:tcPr>
            <w:tcW w:w="6769" w:type="dxa"/>
            <w:gridSpan w:val="7"/>
            <w:tcBorders>
              <w:bottom w:val="nil"/>
            </w:tcBorders>
          </w:tcPr>
          <w:p w:rsidR="00C431F1" w:rsidRDefault="00C431F1" w:rsidP="00C431F1">
            <w:pPr>
              <w:jc w:val="both"/>
            </w:pPr>
            <w:r>
              <w:t>doc. Ing. David Tuček, Ph.D. – přednášky (60%); Ing. Michaela Opletalová – přednášky (40%)</w:t>
            </w:r>
          </w:p>
        </w:tc>
      </w:tr>
      <w:tr w:rsidR="00C431F1" w:rsidTr="00C431F1">
        <w:trPr>
          <w:trHeight w:val="73"/>
        </w:trPr>
        <w:tc>
          <w:tcPr>
            <w:tcW w:w="9855" w:type="dxa"/>
            <w:gridSpan w:val="8"/>
            <w:tcBorders>
              <w:top w:val="nil"/>
            </w:tcBorders>
          </w:tcPr>
          <w:p w:rsidR="00C431F1" w:rsidRDefault="00C431F1" w:rsidP="00C431F1">
            <w:pPr>
              <w:jc w:val="both"/>
            </w:pPr>
          </w:p>
        </w:tc>
      </w:tr>
      <w:tr w:rsidR="00C431F1" w:rsidTr="00120490">
        <w:tc>
          <w:tcPr>
            <w:tcW w:w="3086" w:type="dxa"/>
            <w:shd w:val="clear" w:color="auto" w:fill="F7CAAC"/>
          </w:tcPr>
          <w:p w:rsidR="00C431F1" w:rsidRDefault="00C431F1" w:rsidP="00C431F1">
            <w:pPr>
              <w:jc w:val="both"/>
              <w:rPr>
                <w:b/>
              </w:rPr>
            </w:pPr>
            <w:r>
              <w:rPr>
                <w:b/>
              </w:rPr>
              <w:t>Stručná anotace předmětu</w:t>
            </w:r>
          </w:p>
        </w:tc>
        <w:tc>
          <w:tcPr>
            <w:tcW w:w="6769" w:type="dxa"/>
            <w:gridSpan w:val="7"/>
            <w:tcBorders>
              <w:bottom w:val="nil"/>
            </w:tcBorders>
          </w:tcPr>
          <w:p w:rsidR="00C431F1" w:rsidRDefault="00C431F1" w:rsidP="00C431F1">
            <w:pPr>
              <w:jc w:val="both"/>
            </w:pPr>
          </w:p>
        </w:tc>
      </w:tr>
      <w:tr w:rsidR="00C431F1" w:rsidTr="00C431F1">
        <w:trPr>
          <w:trHeight w:val="3283"/>
        </w:trPr>
        <w:tc>
          <w:tcPr>
            <w:tcW w:w="9855" w:type="dxa"/>
            <w:gridSpan w:val="8"/>
            <w:tcBorders>
              <w:top w:val="nil"/>
              <w:bottom w:val="single" w:sz="12" w:space="0" w:color="auto"/>
            </w:tcBorders>
          </w:tcPr>
          <w:p w:rsidR="00C431F1" w:rsidRDefault="00C431F1" w:rsidP="00C431F1">
            <w:pPr>
              <w:jc w:val="both"/>
            </w:pPr>
            <w:r>
              <w:t>C</w:t>
            </w:r>
            <w:r w:rsidRPr="00EF705A">
              <w:t>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Posluchači budou seznámeni i s praktickými možnostmi uplatnění základních komponent procesního řízení, kterými jsou např.: určení klíčových (hlavních) procesů, mapování procesů a tvorba procesních map (procesního modelu podniku) i pro hodnocení nákladové náročnosti procesů a zvyšování jejich efektivnosti, trvalé zlepšovaní procesů a měření jejich výkonnosti, informační technologie na podporu procesů ad.</w:t>
            </w:r>
            <w:r>
              <w:t xml:space="preserve"> </w:t>
            </w:r>
            <w:r w:rsidRPr="00EF705A">
              <w:t>Z uplatnění komponent procesního řízení je zvláště věnována pozornost procesnímu modelování.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převážně v zdravotnických zařízeních a zdravotnictví obecně. Případové studie budou zařazeny tak aby prezentovaly použití nástrojů tymu RASCI matice, aplikace BPM při nasazení IS/ICT aplikací ve zdravotnictví, či hodnocení nákladové náročnosti procesů ve zdravotnictví.</w:t>
            </w:r>
          </w:p>
        </w:tc>
      </w:tr>
      <w:tr w:rsidR="00C431F1" w:rsidTr="00120490">
        <w:trPr>
          <w:trHeight w:val="265"/>
        </w:trPr>
        <w:tc>
          <w:tcPr>
            <w:tcW w:w="3653" w:type="dxa"/>
            <w:gridSpan w:val="2"/>
            <w:tcBorders>
              <w:top w:val="nil"/>
            </w:tcBorders>
            <w:shd w:val="clear" w:color="auto" w:fill="F7CAAC"/>
          </w:tcPr>
          <w:p w:rsidR="00C431F1" w:rsidRDefault="00C431F1" w:rsidP="00C431F1">
            <w:pPr>
              <w:jc w:val="both"/>
            </w:pPr>
            <w:r>
              <w:rPr>
                <w:b/>
              </w:rPr>
              <w:t>Studijní literatura a studijní pomůcky</w:t>
            </w:r>
          </w:p>
        </w:tc>
        <w:tc>
          <w:tcPr>
            <w:tcW w:w="6202" w:type="dxa"/>
            <w:gridSpan w:val="6"/>
            <w:tcBorders>
              <w:top w:val="nil"/>
              <w:bottom w:val="nil"/>
            </w:tcBorders>
          </w:tcPr>
          <w:p w:rsidR="00C431F1" w:rsidRDefault="00C431F1" w:rsidP="00C431F1">
            <w:pPr>
              <w:jc w:val="both"/>
            </w:pPr>
          </w:p>
        </w:tc>
      </w:tr>
      <w:tr w:rsidR="00C431F1" w:rsidTr="00120490">
        <w:trPr>
          <w:trHeight w:val="1497"/>
        </w:trPr>
        <w:tc>
          <w:tcPr>
            <w:tcW w:w="9855" w:type="dxa"/>
            <w:gridSpan w:val="8"/>
            <w:tcBorders>
              <w:top w:val="nil"/>
            </w:tcBorders>
          </w:tcPr>
          <w:p w:rsidR="00C431F1" w:rsidRPr="00EF705A" w:rsidRDefault="00C431F1" w:rsidP="00C431F1">
            <w:pPr>
              <w:jc w:val="both"/>
              <w:rPr>
                <w:b/>
              </w:rPr>
            </w:pPr>
            <w:r w:rsidRPr="00EF705A">
              <w:rPr>
                <w:b/>
              </w:rPr>
              <w:t>Povinná literatura</w:t>
            </w:r>
          </w:p>
          <w:p w:rsidR="00C431F1" w:rsidRPr="00EF705A" w:rsidRDefault="00C431F1" w:rsidP="00C431F1">
            <w:pPr>
              <w:jc w:val="both"/>
              <w:rPr>
                <w:b/>
              </w:rPr>
            </w:pPr>
            <w:r w:rsidRPr="00EF705A">
              <w:t>MANS, R</w:t>
            </w:r>
            <w:r>
              <w:t>.</w:t>
            </w:r>
            <w:r w:rsidRPr="00EF705A">
              <w:t>S., AALST</w:t>
            </w:r>
            <w:r>
              <w:t xml:space="preserve">, </w:t>
            </w:r>
            <w:r w:rsidRPr="00EF705A">
              <w:t xml:space="preserve"> van der W</w:t>
            </w:r>
            <w:r>
              <w:t xml:space="preserve">., </w:t>
            </w:r>
            <w:r w:rsidRPr="00EF705A">
              <w:t>VANWERSCH</w:t>
            </w:r>
            <w:r>
              <w:t>,</w:t>
            </w:r>
            <w:r w:rsidRPr="00EF705A">
              <w:t xml:space="preserve"> R</w:t>
            </w:r>
            <w:r>
              <w:t>.</w:t>
            </w:r>
            <w:r w:rsidRPr="00EF705A">
              <w:t xml:space="preserve">J.B.. </w:t>
            </w:r>
            <w:r w:rsidRPr="00EF705A">
              <w:rPr>
                <w:i/>
                <w:iCs/>
              </w:rPr>
              <w:t>Process mining in healthcare: evaluating and exploiting operational healthcare processes</w:t>
            </w:r>
            <w:r w:rsidRPr="00EF705A">
              <w:t>. Cham: Springer, 2015, 91</w:t>
            </w:r>
            <w:r>
              <w:t xml:space="preserve"> p.</w:t>
            </w:r>
            <w:r w:rsidRPr="00EF705A">
              <w:t xml:space="preserve"> ISBN 978-3-319-16070-2.</w:t>
            </w:r>
          </w:p>
          <w:p w:rsidR="00C431F1" w:rsidRPr="00EF705A" w:rsidRDefault="00C431F1" w:rsidP="00C431F1">
            <w:pPr>
              <w:spacing w:line="240" w:lineRule="atLeast"/>
              <w:jc w:val="both"/>
            </w:pPr>
            <w:r w:rsidRPr="00EF705A">
              <w:t xml:space="preserve">TUČEK, D., HRABAL, M., TRČKA, L. </w:t>
            </w:r>
            <w:r w:rsidRPr="00EF705A">
              <w:rPr>
                <w:i/>
              </w:rPr>
              <w:t xml:space="preserve">Procesní řízení v praxi podniků a vysokých škol. </w:t>
            </w:r>
            <w:r w:rsidRPr="00EF705A">
              <w:t>Praha: Technická Wolters Kluwer, 2014, 272 s. ISBN  978-80-7478-674-7</w:t>
            </w:r>
            <w:r>
              <w:t>.</w:t>
            </w:r>
          </w:p>
          <w:p w:rsidR="00C431F1" w:rsidRPr="00EF705A" w:rsidRDefault="00C431F1" w:rsidP="00C431F1">
            <w:pPr>
              <w:spacing w:line="240" w:lineRule="atLeast"/>
              <w:jc w:val="both"/>
            </w:pPr>
            <w:r w:rsidRPr="00EF705A">
              <w:t>VOM BROCKE, J</w:t>
            </w:r>
            <w:r>
              <w:t>.,</w:t>
            </w:r>
            <w:r w:rsidRPr="00EF705A">
              <w:t xml:space="preserve"> ROSEMANN</w:t>
            </w:r>
            <w:r>
              <w:t>, M.</w:t>
            </w:r>
            <w:r w:rsidRPr="00EF705A">
              <w:t xml:space="preserve"> </w:t>
            </w:r>
            <w:r w:rsidRPr="00EF705A">
              <w:rPr>
                <w:i/>
                <w:iCs/>
              </w:rPr>
              <w:t>Handbook on business process management</w:t>
            </w:r>
            <w:r w:rsidRPr="00EF705A">
              <w:t>. 2nd e</w:t>
            </w:r>
            <w:r>
              <w:t>d. Berlin: Springer, 2015, 2 sv</w:t>
            </w:r>
            <w:r w:rsidRPr="00EF705A">
              <w:t>. ISBN 978-3-642-45099-0.</w:t>
            </w:r>
          </w:p>
          <w:p w:rsidR="00C431F1" w:rsidRPr="00EF705A" w:rsidRDefault="00C431F1" w:rsidP="00C431F1">
            <w:pPr>
              <w:jc w:val="both"/>
            </w:pPr>
            <w:r w:rsidRPr="00EF705A">
              <w:t>JESTON, J</w:t>
            </w:r>
            <w:r>
              <w:t>,</w:t>
            </w:r>
            <w:r w:rsidRPr="00EF705A">
              <w:t xml:space="preserve"> NELIS</w:t>
            </w:r>
            <w:r>
              <w:t>, J</w:t>
            </w:r>
            <w:r w:rsidRPr="00EF705A">
              <w:t xml:space="preserve">. </w:t>
            </w:r>
            <w:r w:rsidRPr="00EF705A">
              <w:rPr>
                <w:i/>
                <w:iCs/>
              </w:rPr>
              <w:t>Business process management: practical guidelines to successful implementations</w:t>
            </w:r>
            <w:r w:rsidRPr="00EF705A">
              <w:t>. 3rd ed. London: Routledge, 2014, 652 s. ISBN 978-0-415-64176-0.</w:t>
            </w:r>
          </w:p>
          <w:p w:rsidR="00C431F1" w:rsidRPr="00EF705A" w:rsidRDefault="00C431F1" w:rsidP="00C431F1">
            <w:pPr>
              <w:jc w:val="both"/>
              <w:rPr>
                <w:b/>
              </w:rPr>
            </w:pPr>
            <w:r w:rsidRPr="00EF705A">
              <w:rPr>
                <w:b/>
              </w:rPr>
              <w:t>Doporučená literatura</w:t>
            </w:r>
          </w:p>
          <w:p w:rsidR="00C431F1" w:rsidRPr="00EF705A" w:rsidRDefault="00C431F1" w:rsidP="00C431F1">
            <w:pPr>
              <w:jc w:val="both"/>
            </w:pPr>
            <w:r w:rsidRPr="00EF705A">
              <w:t>SUBRAMANIAN, S</w:t>
            </w:r>
            <w:r>
              <w:t>.</w:t>
            </w:r>
            <w:r w:rsidRPr="00EF705A">
              <w:t xml:space="preserve">P. </w:t>
            </w:r>
            <w:r w:rsidRPr="00EF705A">
              <w:rPr>
                <w:i/>
                <w:iCs/>
              </w:rPr>
              <w:t>Transforming business with program management: integrating strategy, people, process, technology, structure, and measurement</w:t>
            </w:r>
            <w:r w:rsidRPr="00EF705A">
              <w:t>. Boca Raton: CRC Press, Taylor &amp; Francis Group, 2015, 229. ISBN 978-1-4665-9099-1.</w:t>
            </w:r>
          </w:p>
          <w:p w:rsidR="00C431F1" w:rsidRPr="00EF705A" w:rsidRDefault="00C431F1" w:rsidP="00C431F1">
            <w:pPr>
              <w:jc w:val="both"/>
            </w:pPr>
            <w:r w:rsidRPr="00EF705A">
              <w:t>SINUR, J</w:t>
            </w:r>
            <w:r>
              <w:t>.</w:t>
            </w:r>
            <w:r w:rsidRPr="00EF705A">
              <w:t>, ODELL</w:t>
            </w:r>
            <w:r>
              <w:t>,</w:t>
            </w:r>
            <w:r w:rsidRPr="00EF705A">
              <w:t xml:space="preserve"> J</w:t>
            </w:r>
            <w:r>
              <w:t>.</w:t>
            </w:r>
            <w:r w:rsidRPr="00EF705A">
              <w:t>J.</w:t>
            </w:r>
            <w:r>
              <w:t>,</w:t>
            </w:r>
            <w:r w:rsidRPr="00EF705A">
              <w:t xml:space="preserve"> FINGAR</w:t>
            </w:r>
            <w:r>
              <w:t>, P</w:t>
            </w:r>
            <w:r w:rsidRPr="00EF705A">
              <w:t xml:space="preserve">. </w:t>
            </w:r>
            <w:r w:rsidRPr="00EF705A">
              <w:rPr>
                <w:i/>
                <w:iCs/>
              </w:rPr>
              <w:t>Business process management: the next wave : harnessing complexity with intelligent agents</w:t>
            </w:r>
            <w:r w:rsidRPr="00EF705A">
              <w:t>. Tampa: Meghan-Kiffer Press, 2013, 276 s. ISBN 978-0-929652-22-1.</w:t>
            </w:r>
          </w:p>
          <w:p w:rsidR="00C431F1" w:rsidRPr="00C431F1" w:rsidRDefault="00C431F1" w:rsidP="00C431F1">
            <w:pPr>
              <w:jc w:val="both"/>
              <w:rPr>
                <w:color w:val="0000FF" w:themeColor="hyperlink"/>
                <w:u w:val="single"/>
              </w:rPr>
            </w:pPr>
            <w:r w:rsidRPr="00EF705A">
              <w:t xml:space="preserve">PANAGACOS, T. </w:t>
            </w:r>
            <w:r w:rsidRPr="00EF705A">
              <w:rPr>
                <w:i/>
                <w:iCs/>
              </w:rPr>
              <w:t>The ultimate guide to business process management: everything you need to know and how to apply it to your organization</w:t>
            </w:r>
            <w:r>
              <w:t xml:space="preserve">. </w:t>
            </w:r>
            <w:r w:rsidRPr="00EF705A">
              <w:t xml:space="preserve">USA: CreateSpace </w:t>
            </w:r>
            <w:r>
              <w:t>Independent Publishing Platform</w:t>
            </w:r>
            <w:r w:rsidRPr="00EF705A">
              <w:t xml:space="preserve">, 2012, 177 s. ISBN 978-1-4774-8613-9. Dostupné také z: </w:t>
            </w:r>
            <w:hyperlink r:id="rId16" w:history="1">
              <w:r w:rsidRPr="00EF705A">
                <w:rPr>
                  <w:rStyle w:val="Hypertextovodkaz"/>
                </w:rPr>
                <w:t>http://ultimateguidetobpm.com/</w:t>
              </w:r>
            </w:hyperlink>
            <w:r>
              <w:rPr>
                <w:rStyle w:val="Hypertextovodkaz"/>
              </w:rPr>
              <w:t>.</w:t>
            </w:r>
          </w:p>
        </w:tc>
      </w:tr>
      <w:tr w:rsidR="00C431F1"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431F1" w:rsidRDefault="00C431F1" w:rsidP="00C431F1">
            <w:pPr>
              <w:jc w:val="center"/>
              <w:rPr>
                <w:b/>
              </w:rPr>
            </w:pPr>
            <w:r>
              <w:rPr>
                <w:b/>
              </w:rPr>
              <w:t>Informace ke kombinované nebo distanční formě</w:t>
            </w:r>
          </w:p>
        </w:tc>
      </w:tr>
      <w:tr w:rsidR="00C431F1" w:rsidTr="00120490">
        <w:tc>
          <w:tcPr>
            <w:tcW w:w="4787" w:type="dxa"/>
            <w:gridSpan w:val="3"/>
            <w:tcBorders>
              <w:top w:val="single" w:sz="2" w:space="0" w:color="auto"/>
            </w:tcBorders>
            <w:shd w:val="clear" w:color="auto" w:fill="F7CAAC"/>
          </w:tcPr>
          <w:p w:rsidR="00C431F1" w:rsidRDefault="00C431F1" w:rsidP="00C431F1">
            <w:pPr>
              <w:jc w:val="both"/>
            </w:pPr>
            <w:r>
              <w:rPr>
                <w:b/>
              </w:rPr>
              <w:t>Rozsah konzultací (soustředění)</w:t>
            </w:r>
          </w:p>
        </w:tc>
        <w:tc>
          <w:tcPr>
            <w:tcW w:w="889" w:type="dxa"/>
            <w:tcBorders>
              <w:top w:val="single" w:sz="2" w:space="0" w:color="auto"/>
            </w:tcBorders>
          </w:tcPr>
          <w:p w:rsidR="00C431F1" w:rsidRDefault="00C431F1" w:rsidP="00C431F1">
            <w:pPr>
              <w:jc w:val="both"/>
            </w:pPr>
            <w:r>
              <w:t>15</w:t>
            </w:r>
          </w:p>
        </w:tc>
        <w:tc>
          <w:tcPr>
            <w:tcW w:w="4179" w:type="dxa"/>
            <w:gridSpan w:val="4"/>
            <w:tcBorders>
              <w:top w:val="single" w:sz="2" w:space="0" w:color="auto"/>
            </w:tcBorders>
            <w:shd w:val="clear" w:color="auto" w:fill="F7CAAC"/>
          </w:tcPr>
          <w:p w:rsidR="00C431F1" w:rsidRDefault="00C431F1" w:rsidP="00C431F1">
            <w:pPr>
              <w:jc w:val="both"/>
              <w:rPr>
                <w:b/>
              </w:rPr>
            </w:pPr>
            <w:r>
              <w:rPr>
                <w:b/>
              </w:rPr>
              <w:t xml:space="preserve">hodin </w:t>
            </w:r>
          </w:p>
        </w:tc>
      </w:tr>
      <w:tr w:rsidR="00C431F1" w:rsidTr="00120490">
        <w:tc>
          <w:tcPr>
            <w:tcW w:w="9855" w:type="dxa"/>
            <w:gridSpan w:val="8"/>
            <w:shd w:val="clear" w:color="auto" w:fill="F7CAAC"/>
          </w:tcPr>
          <w:p w:rsidR="00C431F1" w:rsidRDefault="00C431F1" w:rsidP="00C431F1">
            <w:pPr>
              <w:jc w:val="both"/>
              <w:rPr>
                <w:b/>
              </w:rPr>
            </w:pPr>
            <w:r>
              <w:rPr>
                <w:b/>
              </w:rPr>
              <w:t>Informace o způsobu kontaktu s vyučujícím</w:t>
            </w:r>
          </w:p>
        </w:tc>
      </w:tr>
      <w:tr w:rsidR="00C431F1" w:rsidTr="00BE5517">
        <w:trPr>
          <w:trHeight w:val="720"/>
        </w:trPr>
        <w:tc>
          <w:tcPr>
            <w:tcW w:w="9855" w:type="dxa"/>
            <w:gridSpan w:val="8"/>
          </w:tcPr>
          <w:p w:rsidR="00C431F1" w:rsidRDefault="00C431F1" w:rsidP="00C431F1">
            <w:pPr>
              <w:jc w:val="both"/>
            </w:pPr>
            <w:r w:rsidRPr="004A018B">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A018B" w:rsidRDefault="004A018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06C26" w:rsidTr="00120490">
        <w:tc>
          <w:tcPr>
            <w:tcW w:w="9855" w:type="dxa"/>
            <w:gridSpan w:val="8"/>
            <w:tcBorders>
              <w:bottom w:val="double" w:sz="4" w:space="0" w:color="auto"/>
            </w:tcBorders>
            <w:shd w:val="clear" w:color="auto" w:fill="BDD6EE"/>
          </w:tcPr>
          <w:p w:rsidR="00106C26" w:rsidRDefault="00106C26" w:rsidP="00120490">
            <w:pPr>
              <w:jc w:val="both"/>
              <w:rPr>
                <w:b/>
                <w:sz w:val="28"/>
              </w:rPr>
            </w:pPr>
            <w:r>
              <w:lastRenderedPageBreak/>
              <w:br w:type="page"/>
            </w:r>
            <w:r>
              <w:rPr>
                <w:b/>
                <w:sz w:val="28"/>
              </w:rPr>
              <w:t>B-III – Charakteristika studijního předmětu</w:t>
            </w:r>
          </w:p>
        </w:tc>
      </w:tr>
      <w:tr w:rsidR="00106C26" w:rsidTr="00120490">
        <w:tc>
          <w:tcPr>
            <w:tcW w:w="3086" w:type="dxa"/>
            <w:tcBorders>
              <w:top w:val="double" w:sz="4" w:space="0" w:color="auto"/>
            </w:tcBorders>
            <w:shd w:val="clear" w:color="auto" w:fill="F7CAAC"/>
          </w:tcPr>
          <w:p w:rsidR="00106C26" w:rsidRPr="00106C26" w:rsidRDefault="00106C26" w:rsidP="00120490">
            <w:pPr>
              <w:jc w:val="both"/>
              <w:rPr>
                <w:b/>
              </w:rPr>
            </w:pPr>
            <w:r w:rsidRPr="00106C26">
              <w:rPr>
                <w:b/>
              </w:rPr>
              <w:t>Název studijního předmětu</w:t>
            </w:r>
          </w:p>
        </w:tc>
        <w:tc>
          <w:tcPr>
            <w:tcW w:w="6769" w:type="dxa"/>
            <w:gridSpan w:val="7"/>
            <w:tcBorders>
              <w:top w:val="double" w:sz="4" w:space="0" w:color="auto"/>
            </w:tcBorders>
          </w:tcPr>
          <w:p w:rsidR="00106C26" w:rsidRPr="00106C26" w:rsidRDefault="00106C26" w:rsidP="00120490">
            <w:pPr>
              <w:jc w:val="both"/>
            </w:pPr>
            <w:r w:rsidRPr="00106C26">
              <w:t>Etika ve zdravotnictví</w:t>
            </w:r>
          </w:p>
        </w:tc>
      </w:tr>
      <w:tr w:rsidR="00106C26" w:rsidTr="00120490">
        <w:tc>
          <w:tcPr>
            <w:tcW w:w="3086" w:type="dxa"/>
            <w:shd w:val="clear" w:color="auto" w:fill="F7CAAC"/>
          </w:tcPr>
          <w:p w:rsidR="00106C26" w:rsidRPr="00106C26" w:rsidRDefault="00106C26" w:rsidP="00120490">
            <w:pPr>
              <w:jc w:val="both"/>
              <w:rPr>
                <w:b/>
              </w:rPr>
            </w:pPr>
            <w:r w:rsidRPr="00106C26">
              <w:rPr>
                <w:b/>
              </w:rPr>
              <w:t>Typ předmětu</w:t>
            </w:r>
          </w:p>
        </w:tc>
        <w:tc>
          <w:tcPr>
            <w:tcW w:w="3406" w:type="dxa"/>
            <w:gridSpan w:val="4"/>
          </w:tcPr>
          <w:p w:rsidR="00106C26" w:rsidRPr="00106C26" w:rsidRDefault="0097331B" w:rsidP="005A1F79">
            <w:pPr>
              <w:jc w:val="both"/>
            </w:pPr>
            <w:ins w:id="440" w:author="Michal Pilík" w:date="2018-09-15T11:17:00Z">
              <w:r>
                <w:t>povinně volitelný „PV“</w:t>
              </w:r>
            </w:ins>
            <w:del w:id="441" w:author="Michal Pilík" w:date="2018-09-15T11:17:00Z">
              <w:r w:rsidR="00E44259" w:rsidDel="0097331B">
                <w:delText>p</w:delText>
              </w:r>
              <w:r w:rsidR="00106C26" w:rsidRPr="00106C26" w:rsidDel="0097331B">
                <w:delText>ov</w:delText>
              </w:r>
              <w:r w:rsidR="005A1F79" w:rsidDel="0097331B">
                <w:delText>inný „P</w:delText>
              </w:r>
              <w:r w:rsidR="00106C26" w:rsidRPr="00106C26" w:rsidDel="0097331B">
                <w:delText>“</w:delText>
              </w:r>
            </w:del>
          </w:p>
        </w:tc>
        <w:tc>
          <w:tcPr>
            <w:tcW w:w="2695" w:type="dxa"/>
            <w:gridSpan w:val="2"/>
            <w:shd w:val="clear" w:color="auto" w:fill="F7CAAC"/>
          </w:tcPr>
          <w:p w:rsidR="00106C26" w:rsidRPr="00106C26" w:rsidRDefault="00106C26" w:rsidP="00120490">
            <w:pPr>
              <w:jc w:val="both"/>
            </w:pPr>
            <w:r w:rsidRPr="00106C26">
              <w:rPr>
                <w:b/>
              </w:rPr>
              <w:t>doporučený ročník / semestr</w:t>
            </w:r>
          </w:p>
        </w:tc>
        <w:tc>
          <w:tcPr>
            <w:tcW w:w="668" w:type="dxa"/>
          </w:tcPr>
          <w:p w:rsidR="00106C26" w:rsidRPr="00106C26" w:rsidRDefault="00106C26" w:rsidP="00120490">
            <w:pPr>
              <w:jc w:val="both"/>
            </w:pPr>
            <w:r w:rsidRPr="00106C26">
              <w:t>2/Z</w:t>
            </w:r>
          </w:p>
        </w:tc>
      </w:tr>
      <w:tr w:rsidR="00106C26" w:rsidTr="00120490">
        <w:tc>
          <w:tcPr>
            <w:tcW w:w="3086" w:type="dxa"/>
            <w:shd w:val="clear" w:color="auto" w:fill="F7CAAC"/>
          </w:tcPr>
          <w:p w:rsidR="00106C26" w:rsidRPr="00106C26" w:rsidRDefault="00106C26" w:rsidP="00120490">
            <w:pPr>
              <w:jc w:val="both"/>
              <w:rPr>
                <w:b/>
              </w:rPr>
            </w:pPr>
            <w:r w:rsidRPr="00106C26">
              <w:rPr>
                <w:b/>
              </w:rPr>
              <w:t>Rozsah studijního předmětu</w:t>
            </w:r>
          </w:p>
        </w:tc>
        <w:tc>
          <w:tcPr>
            <w:tcW w:w="1701" w:type="dxa"/>
            <w:gridSpan w:val="2"/>
          </w:tcPr>
          <w:p w:rsidR="00106C26" w:rsidRPr="00106C26" w:rsidRDefault="00106C26" w:rsidP="00120490">
            <w:pPr>
              <w:jc w:val="both"/>
            </w:pPr>
            <w:r w:rsidRPr="00106C26">
              <w:t>13p + 13s</w:t>
            </w:r>
          </w:p>
        </w:tc>
        <w:tc>
          <w:tcPr>
            <w:tcW w:w="889" w:type="dxa"/>
            <w:shd w:val="clear" w:color="auto" w:fill="F7CAAC"/>
          </w:tcPr>
          <w:p w:rsidR="00106C26" w:rsidRPr="00106C26" w:rsidRDefault="00106C26" w:rsidP="00120490">
            <w:pPr>
              <w:jc w:val="both"/>
              <w:rPr>
                <w:b/>
              </w:rPr>
            </w:pPr>
            <w:r w:rsidRPr="00106C26">
              <w:rPr>
                <w:b/>
              </w:rPr>
              <w:t xml:space="preserve">hod. </w:t>
            </w:r>
          </w:p>
        </w:tc>
        <w:tc>
          <w:tcPr>
            <w:tcW w:w="816" w:type="dxa"/>
          </w:tcPr>
          <w:p w:rsidR="00106C26" w:rsidRPr="00106C26" w:rsidRDefault="00106C26" w:rsidP="00120490">
            <w:pPr>
              <w:jc w:val="both"/>
            </w:pPr>
            <w:r w:rsidRPr="00106C26">
              <w:t>26</w:t>
            </w:r>
          </w:p>
        </w:tc>
        <w:tc>
          <w:tcPr>
            <w:tcW w:w="2156" w:type="dxa"/>
            <w:shd w:val="clear" w:color="auto" w:fill="F7CAAC"/>
          </w:tcPr>
          <w:p w:rsidR="00106C26" w:rsidRPr="00106C26" w:rsidRDefault="00106C26" w:rsidP="00120490">
            <w:pPr>
              <w:jc w:val="both"/>
              <w:rPr>
                <w:b/>
              </w:rPr>
            </w:pPr>
            <w:r w:rsidRPr="00106C26">
              <w:rPr>
                <w:b/>
              </w:rPr>
              <w:t>kreditů</w:t>
            </w:r>
          </w:p>
        </w:tc>
        <w:tc>
          <w:tcPr>
            <w:tcW w:w="1207" w:type="dxa"/>
            <w:gridSpan w:val="2"/>
          </w:tcPr>
          <w:p w:rsidR="00106C26" w:rsidRPr="00106C26" w:rsidRDefault="00106C26" w:rsidP="00120490">
            <w:pPr>
              <w:jc w:val="both"/>
            </w:pPr>
            <w:r w:rsidRPr="00106C26">
              <w:t>2</w:t>
            </w:r>
          </w:p>
        </w:tc>
      </w:tr>
      <w:tr w:rsidR="00106C26" w:rsidTr="00120490">
        <w:tc>
          <w:tcPr>
            <w:tcW w:w="3086" w:type="dxa"/>
            <w:shd w:val="clear" w:color="auto" w:fill="F7CAAC"/>
          </w:tcPr>
          <w:p w:rsidR="00106C26" w:rsidRPr="00106C26" w:rsidRDefault="00106C26" w:rsidP="00120490">
            <w:pPr>
              <w:jc w:val="both"/>
              <w:rPr>
                <w:b/>
              </w:rPr>
            </w:pPr>
            <w:r w:rsidRPr="00106C26">
              <w:rPr>
                <w:b/>
              </w:rPr>
              <w:t>Prerekvizity, korekvizity, ekvivalence</w:t>
            </w:r>
          </w:p>
        </w:tc>
        <w:tc>
          <w:tcPr>
            <w:tcW w:w="6769" w:type="dxa"/>
            <w:gridSpan w:val="7"/>
          </w:tcPr>
          <w:p w:rsidR="00106C26" w:rsidRPr="00106C26" w:rsidRDefault="007D698D" w:rsidP="00120490">
            <w:pPr>
              <w:jc w:val="both"/>
            </w:pPr>
            <w:r>
              <w:t>Ekvivalence (</w:t>
            </w:r>
            <w:r w:rsidRPr="007D698D">
              <w:t>Healhtcare Ethics</w:t>
            </w:r>
            <w:r>
              <w:t>)</w:t>
            </w:r>
          </w:p>
        </w:tc>
      </w:tr>
      <w:tr w:rsidR="00106C26" w:rsidTr="00120490">
        <w:tc>
          <w:tcPr>
            <w:tcW w:w="3086" w:type="dxa"/>
            <w:shd w:val="clear" w:color="auto" w:fill="F7CAAC"/>
          </w:tcPr>
          <w:p w:rsidR="00106C26" w:rsidRPr="00106C26" w:rsidRDefault="00106C26" w:rsidP="00120490">
            <w:pPr>
              <w:jc w:val="both"/>
              <w:rPr>
                <w:b/>
              </w:rPr>
            </w:pPr>
            <w:r w:rsidRPr="00106C26">
              <w:rPr>
                <w:b/>
              </w:rPr>
              <w:t>Způsob ověření studijních výsledků</w:t>
            </w:r>
          </w:p>
        </w:tc>
        <w:tc>
          <w:tcPr>
            <w:tcW w:w="3406" w:type="dxa"/>
            <w:gridSpan w:val="4"/>
          </w:tcPr>
          <w:p w:rsidR="00106C26" w:rsidRPr="00106C26" w:rsidRDefault="00106C26" w:rsidP="00120490">
            <w:pPr>
              <w:jc w:val="both"/>
            </w:pPr>
            <w:r>
              <w:t>k</w:t>
            </w:r>
            <w:r w:rsidRPr="00106C26">
              <w:t>lasifikovaný zápočet</w:t>
            </w:r>
          </w:p>
        </w:tc>
        <w:tc>
          <w:tcPr>
            <w:tcW w:w="2156" w:type="dxa"/>
            <w:shd w:val="clear" w:color="auto" w:fill="F7CAAC"/>
          </w:tcPr>
          <w:p w:rsidR="00106C26" w:rsidRPr="00106C26" w:rsidRDefault="00106C26" w:rsidP="00120490">
            <w:pPr>
              <w:jc w:val="both"/>
              <w:rPr>
                <w:b/>
              </w:rPr>
            </w:pPr>
            <w:r w:rsidRPr="00106C26">
              <w:rPr>
                <w:b/>
              </w:rPr>
              <w:t>Forma výuky</w:t>
            </w:r>
          </w:p>
        </w:tc>
        <w:tc>
          <w:tcPr>
            <w:tcW w:w="1207" w:type="dxa"/>
            <w:gridSpan w:val="2"/>
          </w:tcPr>
          <w:p w:rsidR="00106C26" w:rsidRPr="00106C26" w:rsidRDefault="00106C26" w:rsidP="00120490">
            <w:pPr>
              <w:jc w:val="both"/>
            </w:pPr>
            <w:r>
              <w:t>p</w:t>
            </w:r>
            <w:r w:rsidRPr="00106C26">
              <w:t>řednáška, seminář</w:t>
            </w:r>
          </w:p>
        </w:tc>
      </w:tr>
      <w:tr w:rsidR="00106C26" w:rsidTr="00120490">
        <w:tc>
          <w:tcPr>
            <w:tcW w:w="3086" w:type="dxa"/>
            <w:shd w:val="clear" w:color="auto" w:fill="F7CAAC"/>
          </w:tcPr>
          <w:p w:rsidR="00106C26" w:rsidRPr="00106C26" w:rsidRDefault="00106C26" w:rsidP="00120490">
            <w:pPr>
              <w:jc w:val="both"/>
              <w:rPr>
                <w:b/>
              </w:rPr>
            </w:pPr>
            <w:r w:rsidRPr="00106C26">
              <w:rPr>
                <w:b/>
              </w:rPr>
              <w:t>Forma způsobu ověření studijních výsledků a další požadavky na studenta</w:t>
            </w:r>
          </w:p>
        </w:tc>
        <w:tc>
          <w:tcPr>
            <w:tcW w:w="6769" w:type="dxa"/>
            <w:gridSpan w:val="7"/>
            <w:tcBorders>
              <w:bottom w:val="nil"/>
            </w:tcBorders>
          </w:tcPr>
          <w:p w:rsidR="00106C26" w:rsidRPr="00106C26" w:rsidRDefault="00106C26" w:rsidP="00120490">
            <w:pPr>
              <w:jc w:val="both"/>
            </w:pPr>
            <w:r w:rsidRPr="00106C26">
              <w:t>Způsob zakončení předmětu – klasifikovaný zápočet</w:t>
            </w:r>
          </w:p>
          <w:p w:rsidR="00106C26" w:rsidRPr="00106C26" w:rsidRDefault="00106C26" w:rsidP="002776B7">
            <w:pPr>
              <w:jc w:val="both"/>
            </w:pPr>
            <w:r w:rsidRPr="00106C26">
              <w:t xml:space="preserve">Požadavky na </w:t>
            </w:r>
            <w:r w:rsidR="002776B7">
              <w:t xml:space="preserve">klasifikovaný </w:t>
            </w:r>
            <w:r w:rsidRPr="00106C26">
              <w:t xml:space="preserve">zápočet - </w:t>
            </w:r>
            <w:r w:rsidRPr="00106C26">
              <w:rPr>
                <w:rFonts w:eastAsia="Calibri"/>
              </w:rPr>
              <w:t xml:space="preserve">aktivní účast na seminářích (min. 85 %), </w:t>
            </w:r>
            <w:r w:rsidRPr="00106C26">
              <w:t>prezentace konkrétního etického tématu dle požadavků stanovených vyučujícím. Individuální práce studenta - představení konkrétní eticky dilematické situace a možnosti jejího řešení ve zdravotnictví. Úspěšně absolvovaný test - úspěšnost 75 %.</w:t>
            </w:r>
            <w:r w:rsidR="002776B7">
              <w:t xml:space="preserve"> </w:t>
            </w:r>
            <w:r w:rsidRPr="00106C26">
              <w:t>Klasifikovaný zápočet bude udělen na základě splněných povinností a úspěšně absolvovaného testu.</w:t>
            </w:r>
          </w:p>
        </w:tc>
      </w:tr>
      <w:tr w:rsidR="00106C26" w:rsidTr="00BE5517">
        <w:trPr>
          <w:trHeight w:val="50"/>
        </w:trPr>
        <w:tc>
          <w:tcPr>
            <w:tcW w:w="9855" w:type="dxa"/>
            <w:gridSpan w:val="8"/>
            <w:tcBorders>
              <w:top w:val="nil"/>
            </w:tcBorders>
          </w:tcPr>
          <w:p w:rsidR="00106C26" w:rsidRPr="00106C26" w:rsidRDefault="00106C26" w:rsidP="00120490">
            <w:pPr>
              <w:jc w:val="both"/>
            </w:pPr>
          </w:p>
        </w:tc>
      </w:tr>
      <w:tr w:rsidR="00106C26" w:rsidTr="00120490">
        <w:trPr>
          <w:trHeight w:val="197"/>
        </w:trPr>
        <w:tc>
          <w:tcPr>
            <w:tcW w:w="3086" w:type="dxa"/>
            <w:tcBorders>
              <w:top w:val="nil"/>
            </w:tcBorders>
            <w:shd w:val="clear" w:color="auto" w:fill="F7CAAC"/>
          </w:tcPr>
          <w:p w:rsidR="00106C26" w:rsidRPr="00106C26" w:rsidRDefault="00106C26" w:rsidP="00120490">
            <w:pPr>
              <w:jc w:val="both"/>
              <w:rPr>
                <w:b/>
              </w:rPr>
            </w:pPr>
            <w:r w:rsidRPr="00106C26">
              <w:rPr>
                <w:b/>
              </w:rPr>
              <w:t>Garant předmětu</w:t>
            </w:r>
          </w:p>
        </w:tc>
        <w:tc>
          <w:tcPr>
            <w:tcW w:w="6769" w:type="dxa"/>
            <w:gridSpan w:val="7"/>
            <w:tcBorders>
              <w:top w:val="nil"/>
            </w:tcBorders>
          </w:tcPr>
          <w:p w:rsidR="00106C26" w:rsidRPr="00106C26" w:rsidRDefault="00106C26" w:rsidP="00120490">
            <w:pPr>
              <w:jc w:val="both"/>
            </w:pPr>
            <w:r w:rsidRPr="00106C26">
              <w:t>doc. PhDr. Jana Kutnohorská, CSc.</w:t>
            </w:r>
          </w:p>
        </w:tc>
      </w:tr>
      <w:tr w:rsidR="00106C26" w:rsidTr="00120490">
        <w:trPr>
          <w:trHeight w:val="243"/>
        </w:trPr>
        <w:tc>
          <w:tcPr>
            <w:tcW w:w="3086" w:type="dxa"/>
            <w:tcBorders>
              <w:top w:val="nil"/>
            </w:tcBorders>
            <w:shd w:val="clear" w:color="auto" w:fill="F7CAAC"/>
          </w:tcPr>
          <w:p w:rsidR="00106C26" w:rsidRPr="00106C26" w:rsidRDefault="00106C26" w:rsidP="00120490">
            <w:pPr>
              <w:jc w:val="both"/>
              <w:rPr>
                <w:b/>
              </w:rPr>
            </w:pPr>
            <w:r w:rsidRPr="00106C26">
              <w:rPr>
                <w:b/>
              </w:rPr>
              <w:t>Zapojení garanta do výuky předmětu</w:t>
            </w:r>
          </w:p>
        </w:tc>
        <w:tc>
          <w:tcPr>
            <w:tcW w:w="6769" w:type="dxa"/>
            <w:gridSpan w:val="7"/>
            <w:tcBorders>
              <w:top w:val="nil"/>
            </w:tcBorders>
          </w:tcPr>
          <w:p w:rsidR="00106C26" w:rsidRPr="00106C26" w:rsidRDefault="00106C26" w:rsidP="00DC4A48">
            <w:pPr>
              <w:jc w:val="both"/>
            </w:pPr>
            <w:r w:rsidRPr="00106C26">
              <w:t xml:space="preserve">Garant se </w:t>
            </w:r>
            <w:r w:rsidR="00DC4A48">
              <w:t>podílí na přednášení v rozsahu 6</w:t>
            </w:r>
            <w:r w:rsidRPr="00106C26">
              <w:t>0 %, dále stanovuje koncepci seminářů a dohlíží na jejich jednotné vedení.</w:t>
            </w:r>
          </w:p>
        </w:tc>
      </w:tr>
      <w:tr w:rsidR="00106C26" w:rsidTr="00120490">
        <w:tc>
          <w:tcPr>
            <w:tcW w:w="3086" w:type="dxa"/>
            <w:shd w:val="clear" w:color="auto" w:fill="F7CAAC"/>
          </w:tcPr>
          <w:p w:rsidR="00106C26" w:rsidRPr="00106C26" w:rsidRDefault="00106C26" w:rsidP="00120490">
            <w:pPr>
              <w:jc w:val="both"/>
              <w:rPr>
                <w:b/>
              </w:rPr>
            </w:pPr>
            <w:r w:rsidRPr="00106C26">
              <w:rPr>
                <w:b/>
              </w:rPr>
              <w:t>Vyučující</w:t>
            </w:r>
          </w:p>
        </w:tc>
        <w:tc>
          <w:tcPr>
            <w:tcW w:w="6769" w:type="dxa"/>
            <w:gridSpan w:val="7"/>
            <w:tcBorders>
              <w:bottom w:val="nil"/>
            </w:tcBorders>
          </w:tcPr>
          <w:p w:rsidR="00106C26" w:rsidRPr="00106C26" w:rsidRDefault="00106C26" w:rsidP="00DC4A48">
            <w:pPr>
              <w:jc w:val="both"/>
            </w:pPr>
            <w:r w:rsidRPr="00106C26">
              <w:t xml:space="preserve">doc. PhDr. Jana Kutnohorská, CSc. – </w:t>
            </w:r>
            <w:r w:rsidR="008E5AFF">
              <w:t xml:space="preserve">prezenční forma výuky </w:t>
            </w:r>
            <w:r w:rsidR="008E5AFF" w:rsidRPr="0065394C">
              <w:t>– přednášky</w:t>
            </w:r>
            <w:r w:rsidRPr="00106C26">
              <w:t xml:space="preserve"> (60%)</w:t>
            </w:r>
            <w:r w:rsidR="008E5AFF">
              <w:t xml:space="preserve">; </w:t>
            </w:r>
            <w:r w:rsidRPr="00106C26">
              <w:t xml:space="preserve">prof. MUDr. Jaroslav Slaný, CSc. – kombinovaná forma výuky </w:t>
            </w:r>
            <w:r w:rsidR="008E5AFF" w:rsidRPr="0065394C">
              <w:t xml:space="preserve">– přednášky </w:t>
            </w:r>
            <w:r w:rsidRPr="00106C26">
              <w:t>(60%)</w:t>
            </w:r>
            <w:r w:rsidR="008E5AFF">
              <w:t xml:space="preserve">; </w:t>
            </w:r>
            <w:r w:rsidRPr="00106C26">
              <w:t>Ing. Lucie Tomancová, Ph.D.</w:t>
            </w:r>
            <w:r w:rsidR="008E5AFF" w:rsidRPr="0065394C">
              <w:t xml:space="preserve"> – přednášky</w:t>
            </w:r>
            <w:r w:rsidR="00DC4A48">
              <w:t xml:space="preserve"> (40</w:t>
            </w:r>
            <w:r w:rsidRPr="00106C26">
              <w:t>%)</w:t>
            </w:r>
          </w:p>
        </w:tc>
      </w:tr>
      <w:tr w:rsidR="00106C26" w:rsidTr="00120490">
        <w:trPr>
          <w:trHeight w:val="74"/>
        </w:trPr>
        <w:tc>
          <w:tcPr>
            <w:tcW w:w="9855" w:type="dxa"/>
            <w:gridSpan w:val="8"/>
            <w:tcBorders>
              <w:top w:val="nil"/>
            </w:tcBorders>
          </w:tcPr>
          <w:p w:rsidR="00106C26" w:rsidRPr="00106C26" w:rsidRDefault="00106C26" w:rsidP="00120490">
            <w:pPr>
              <w:jc w:val="both"/>
            </w:pPr>
          </w:p>
        </w:tc>
      </w:tr>
      <w:tr w:rsidR="00106C26" w:rsidTr="00120490">
        <w:tc>
          <w:tcPr>
            <w:tcW w:w="3086" w:type="dxa"/>
            <w:shd w:val="clear" w:color="auto" w:fill="F7CAAC"/>
          </w:tcPr>
          <w:p w:rsidR="00106C26" w:rsidRPr="00106C26" w:rsidRDefault="00106C26" w:rsidP="00120490">
            <w:pPr>
              <w:jc w:val="both"/>
              <w:rPr>
                <w:b/>
              </w:rPr>
            </w:pPr>
            <w:r w:rsidRPr="00106C26">
              <w:rPr>
                <w:b/>
              </w:rPr>
              <w:t>Stručná anotace předmětu</w:t>
            </w:r>
          </w:p>
        </w:tc>
        <w:tc>
          <w:tcPr>
            <w:tcW w:w="6769" w:type="dxa"/>
            <w:gridSpan w:val="7"/>
            <w:tcBorders>
              <w:bottom w:val="nil"/>
            </w:tcBorders>
          </w:tcPr>
          <w:p w:rsidR="00106C26" w:rsidRPr="00106C26" w:rsidRDefault="00106C26" w:rsidP="00120490">
            <w:pPr>
              <w:jc w:val="both"/>
            </w:pPr>
          </w:p>
        </w:tc>
      </w:tr>
      <w:tr w:rsidR="00106C26" w:rsidTr="00120490">
        <w:trPr>
          <w:trHeight w:val="3938"/>
        </w:trPr>
        <w:tc>
          <w:tcPr>
            <w:tcW w:w="9855" w:type="dxa"/>
            <w:gridSpan w:val="8"/>
            <w:tcBorders>
              <w:top w:val="nil"/>
              <w:bottom w:val="single" w:sz="12" w:space="0" w:color="auto"/>
            </w:tcBorders>
          </w:tcPr>
          <w:p w:rsidR="00106C26" w:rsidRPr="00106C26" w:rsidRDefault="00106C26" w:rsidP="00120490">
            <w:pPr>
              <w:jc w:val="both"/>
            </w:pPr>
            <w:r w:rsidRPr="00106C26">
              <w:t>Podstatou předmětu je pochopit filozofická východiska etiky 21. století. Studenti se seznámí s nejdůležitějšími etickými kodexy, které se týkají péče o člověka od narození do smrti, etický obsah fenoménu úcty a důstojnosti člověka. Součástí předmětu bude také etika odpovědnosti. Cílem předmětu je porozumět etice ve vztahu ke zdraví, nemoci a umírání ve 21. století. Absolventi se naučí formovat své etické postoje, které jsou součástí profesionality nelékařských zdravotnických profesí. Student získá teoretický základ pro hodnotový systém v nelékařských zdravotnických profesích promítnutý do filozofických a eticky dilematických otázek zdravotnické profese.</w:t>
            </w:r>
          </w:p>
          <w:p w:rsidR="00106C26" w:rsidRPr="00106C26" w:rsidRDefault="00106C26" w:rsidP="000E1096">
            <w:pPr>
              <w:pStyle w:val="Odstavecseseznamem"/>
              <w:numPr>
                <w:ilvl w:val="0"/>
                <w:numId w:val="21"/>
              </w:numPr>
              <w:spacing w:after="0" w:line="240" w:lineRule="auto"/>
              <w:jc w:val="both"/>
              <w:rPr>
                <w:rFonts w:ascii="Times New Roman" w:hAnsi="Times New Roman"/>
                <w:sz w:val="20"/>
                <w:szCs w:val="20"/>
              </w:rPr>
            </w:pPr>
            <w:r w:rsidRPr="00106C26">
              <w:rPr>
                <w:rFonts w:ascii="Times New Roman" w:hAnsi="Times New Roman"/>
                <w:sz w:val="20"/>
                <w:szCs w:val="20"/>
              </w:rPr>
              <w:t>Filozofie 20. století jako východisko pro současné chápání etické výbavy osobnosti člověka. Filozofie holismu.</w:t>
            </w:r>
          </w:p>
          <w:p w:rsidR="00106C26" w:rsidRPr="00106C26" w:rsidRDefault="00106C26" w:rsidP="000E1096">
            <w:pPr>
              <w:pStyle w:val="Odstavecseseznamem"/>
              <w:numPr>
                <w:ilvl w:val="0"/>
                <w:numId w:val="21"/>
              </w:numPr>
              <w:spacing w:after="0" w:line="240" w:lineRule="auto"/>
              <w:jc w:val="both"/>
              <w:rPr>
                <w:rFonts w:ascii="Times New Roman" w:hAnsi="Times New Roman"/>
                <w:sz w:val="20"/>
                <w:szCs w:val="20"/>
              </w:rPr>
            </w:pPr>
            <w:r w:rsidRPr="00106C26">
              <w:rPr>
                <w:rFonts w:ascii="Times New Roman" w:hAnsi="Times New Roman"/>
                <w:sz w:val="20"/>
                <w:szCs w:val="20"/>
              </w:rPr>
              <w:t xml:space="preserve">Filozofie paradigmatu (Thomas Kuhn). Bioetická konvence. </w:t>
            </w:r>
          </w:p>
          <w:p w:rsidR="00106C26" w:rsidRPr="00106C26" w:rsidRDefault="00106C26" w:rsidP="000E1096">
            <w:pPr>
              <w:pStyle w:val="Odstavecseseznamem"/>
              <w:numPr>
                <w:ilvl w:val="0"/>
                <w:numId w:val="21"/>
              </w:numPr>
              <w:spacing w:after="0" w:line="240" w:lineRule="auto"/>
              <w:jc w:val="both"/>
              <w:rPr>
                <w:rFonts w:ascii="Times New Roman" w:hAnsi="Times New Roman"/>
                <w:sz w:val="20"/>
                <w:szCs w:val="20"/>
              </w:rPr>
            </w:pPr>
            <w:r w:rsidRPr="00106C26">
              <w:rPr>
                <w:rFonts w:ascii="Times New Roman" w:hAnsi="Times New Roman"/>
                <w:sz w:val="20"/>
                <w:szCs w:val="20"/>
              </w:rPr>
              <w:t>Zdroje etiky.</w:t>
            </w:r>
            <w:r w:rsidRPr="00106C26">
              <w:rPr>
                <w:rFonts w:ascii="Times New Roman" w:hAnsi="Times New Roman"/>
                <w:iCs/>
                <w:sz w:val="20"/>
                <w:szCs w:val="20"/>
              </w:rPr>
              <w:t xml:space="preserve"> Předmět, úkoly, cíle etiky nelékařských zdravotnických profesí. Základní etické principy ve zdravotnictví v 21. století.</w:t>
            </w:r>
          </w:p>
          <w:p w:rsidR="00106C26" w:rsidRPr="00106C26" w:rsidRDefault="00106C26" w:rsidP="000E1096">
            <w:pPr>
              <w:pStyle w:val="Odstavecseseznamem"/>
              <w:numPr>
                <w:ilvl w:val="0"/>
                <w:numId w:val="21"/>
              </w:numPr>
              <w:spacing w:after="0" w:line="240" w:lineRule="auto"/>
              <w:jc w:val="both"/>
              <w:rPr>
                <w:rFonts w:ascii="Times New Roman" w:hAnsi="Times New Roman"/>
                <w:sz w:val="20"/>
                <w:szCs w:val="20"/>
              </w:rPr>
            </w:pPr>
            <w:r w:rsidRPr="00106C26">
              <w:rPr>
                <w:rFonts w:ascii="Times New Roman" w:hAnsi="Times New Roman"/>
                <w:iCs/>
                <w:sz w:val="20"/>
                <w:szCs w:val="20"/>
              </w:rPr>
              <w:t>Důstojnost člověka a její etický rozměr. Jednotlivé komponenty důstojnosti člověka a jejich etický rozměr.</w:t>
            </w:r>
            <w:r w:rsidRPr="00106C26">
              <w:rPr>
                <w:rFonts w:ascii="Times New Roman" w:hAnsi="Times New Roman"/>
                <w:sz w:val="20"/>
                <w:szCs w:val="20"/>
              </w:rPr>
              <w:t xml:space="preserve"> Etika odpovědnosti.</w:t>
            </w:r>
          </w:p>
          <w:p w:rsidR="00106C26" w:rsidRPr="00106C26" w:rsidRDefault="00106C26" w:rsidP="000E1096">
            <w:pPr>
              <w:pStyle w:val="Odstavecseseznamem"/>
              <w:numPr>
                <w:ilvl w:val="0"/>
                <w:numId w:val="21"/>
              </w:numPr>
              <w:spacing w:after="0" w:line="240" w:lineRule="auto"/>
              <w:jc w:val="both"/>
              <w:rPr>
                <w:rFonts w:ascii="Times New Roman" w:hAnsi="Times New Roman"/>
                <w:sz w:val="20"/>
                <w:szCs w:val="20"/>
              </w:rPr>
            </w:pPr>
            <w:r w:rsidRPr="00106C26">
              <w:rPr>
                <w:rFonts w:ascii="Times New Roman" w:hAnsi="Times New Roman"/>
                <w:sz w:val="20"/>
                <w:szCs w:val="20"/>
              </w:rPr>
              <w:t xml:space="preserve">Etické kodexy. </w:t>
            </w:r>
          </w:p>
          <w:p w:rsidR="00106C26" w:rsidRPr="00106C26" w:rsidRDefault="00106C26" w:rsidP="000E1096">
            <w:pPr>
              <w:pStyle w:val="Odstavecseseznamem"/>
              <w:numPr>
                <w:ilvl w:val="0"/>
                <w:numId w:val="21"/>
              </w:numPr>
              <w:spacing w:after="0" w:line="240" w:lineRule="auto"/>
              <w:jc w:val="both"/>
              <w:rPr>
                <w:rFonts w:ascii="Times New Roman" w:hAnsi="Times New Roman"/>
                <w:iCs/>
                <w:sz w:val="20"/>
                <w:szCs w:val="20"/>
              </w:rPr>
            </w:pPr>
            <w:r w:rsidRPr="00106C26">
              <w:rPr>
                <w:rFonts w:ascii="Times New Roman" w:hAnsi="Times New Roman"/>
                <w:iCs/>
                <w:sz w:val="20"/>
                <w:szCs w:val="20"/>
              </w:rPr>
              <w:t xml:space="preserve">Etické aspekty péče </w:t>
            </w:r>
            <w:r w:rsidRPr="00106C26">
              <w:rPr>
                <w:rFonts w:ascii="Times New Roman" w:hAnsi="Times New Roman"/>
                <w:sz w:val="20"/>
                <w:szCs w:val="20"/>
              </w:rPr>
              <w:t>umírání a smrti</w:t>
            </w:r>
            <w:r w:rsidRPr="00106C26">
              <w:rPr>
                <w:rFonts w:ascii="Times New Roman" w:hAnsi="Times New Roman"/>
                <w:iCs/>
                <w:sz w:val="20"/>
                <w:szCs w:val="20"/>
              </w:rPr>
              <w:t xml:space="preserve">. Etika paliativní péče. Eutanazie. </w:t>
            </w:r>
            <w:r w:rsidRPr="00106C26">
              <w:rPr>
                <w:rFonts w:ascii="Times New Roman" w:hAnsi="Times New Roman"/>
                <w:sz w:val="20"/>
                <w:szCs w:val="20"/>
              </w:rPr>
              <w:t xml:space="preserve">Etické aspekty péče o onkologického pacienta, případové studie. </w:t>
            </w:r>
          </w:p>
          <w:p w:rsidR="00106C26" w:rsidRPr="00106C26" w:rsidRDefault="00106C26" w:rsidP="000E1096">
            <w:pPr>
              <w:pStyle w:val="Odstavecseseznamem"/>
              <w:numPr>
                <w:ilvl w:val="0"/>
                <w:numId w:val="21"/>
              </w:numPr>
              <w:spacing w:after="0" w:line="240" w:lineRule="auto"/>
              <w:jc w:val="both"/>
              <w:rPr>
                <w:rFonts w:ascii="Times New Roman" w:hAnsi="Times New Roman"/>
                <w:iCs/>
                <w:sz w:val="20"/>
                <w:szCs w:val="20"/>
              </w:rPr>
            </w:pPr>
            <w:r w:rsidRPr="00106C26">
              <w:rPr>
                <w:rFonts w:ascii="Times New Roman" w:hAnsi="Times New Roman"/>
                <w:iCs/>
                <w:sz w:val="20"/>
                <w:szCs w:val="20"/>
              </w:rPr>
              <w:t>Spiritualita jako součást etické výbavy zdravotníka.</w:t>
            </w:r>
          </w:p>
          <w:p w:rsidR="00106C26" w:rsidRPr="00106C26" w:rsidRDefault="00106C26" w:rsidP="000E1096">
            <w:pPr>
              <w:pStyle w:val="Odstavecseseznamem"/>
              <w:numPr>
                <w:ilvl w:val="0"/>
                <w:numId w:val="21"/>
              </w:numPr>
              <w:spacing w:after="0" w:line="240" w:lineRule="auto"/>
              <w:jc w:val="both"/>
              <w:rPr>
                <w:rFonts w:ascii="Times New Roman" w:hAnsi="Times New Roman"/>
                <w:iCs/>
                <w:sz w:val="20"/>
                <w:szCs w:val="20"/>
              </w:rPr>
            </w:pPr>
            <w:r w:rsidRPr="00106C26">
              <w:rPr>
                <w:rFonts w:ascii="Times New Roman" w:hAnsi="Times New Roman"/>
                <w:sz w:val="20"/>
                <w:szCs w:val="20"/>
              </w:rPr>
              <w:t xml:space="preserve">Význam morálky v procesu odcizení člověka v postmoderní společnosti.  </w:t>
            </w:r>
          </w:p>
        </w:tc>
      </w:tr>
      <w:tr w:rsidR="00106C26" w:rsidTr="00120490">
        <w:trPr>
          <w:trHeight w:val="265"/>
        </w:trPr>
        <w:tc>
          <w:tcPr>
            <w:tcW w:w="3653" w:type="dxa"/>
            <w:gridSpan w:val="2"/>
            <w:tcBorders>
              <w:top w:val="nil"/>
            </w:tcBorders>
            <w:shd w:val="clear" w:color="auto" w:fill="F7CAAC"/>
          </w:tcPr>
          <w:p w:rsidR="00106C26" w:rsidRPr="00106C26" w:rsidRDefault="00106C26" w:rsidP="00120490">
            <w:pPr>
              <w:jc w:val="both"/>
            </w:pPr>
            <w:r w:rsidRPr="00106C26">
              <w:rPr>
                <w:b/>
              </w:rPr>
              <w:t>Studijní literatura a studijní pomůcky</w:t>
            </w:r>
          </w:p>
        </w:tc>
        <w:tc>
          <w:tcPr>
            <w:tcW w:w="6202" w:type="dxa"/>
            <w:gridSpan w:val="6"/>
            <w:tcBorders>
              <w:top w:val="nil"/>
              <w:bottom w:val="nil"/>
            </w:tcBorders>
          </w:tcPr>
          <w:p w:rsidR="00106C26" w:rsidRPr="00106C26" w:rsidRDefault="00106C26" w:rsidP="00120490">
            <w:pPr>
              <w:jc w:val="both"/>
            </w:pPr>
          </w:p>
          <w:p w:rsidR="00106C26" w:rsidRPr="00106C26" w:rsidRDefault="00106C26" w:rsidP="00120490">
            <w:pPr>
              <w:jc w:val="both"/>
            </w:pPr>
          </w:p>
        </w:tc>
      </w:tr>
      <w:tr w:rsidR="00106C26" w:rsidTr="00120490">
        <w:trPr>
          <w:trHeight w:val="850"/>
        </w:trPr>
        <w:tc>
          <w:tcPr>
            <w:tcW w:w="9855" w:type="dxa"/>
            <w:gridSpan w:val="8"/>
            <w:tcBorders>
              <w:top w:val="nil"/>
            </w:tcBorders>
          </w:tcPr>
          <w:p w:rsidR="00106C26" w:rsidRPr="00106C26" w:rsidRDefault="00106C26" w:rsidP="00120490">
            <w:pPr>
              <w:rPr>
                <w:b/>
              </w:rPr>
            </w:pPr>
            <w:r w:rsidRPr="00106C26">
              <w:rPr>
                <w:b/>
              </w:rPr>
              <w:t>Povinná literatura</w:t>
            </w:r>
          </w:p>
          <w:p w:rsidR="00106C26" w:rsidRPr="00106C26" w:rsidRDefault="00106C26" w:rsidP="00120490">
            <w:pPr>
              <w:ind w:left="45"/>
            </w:pPr>
            <w:r w:rsidRPr="00106C26">
              <w:t xml:space="preserve">HEŘMANOVÁ, J. </w:t>
            </w:r>
            <w:r w:rsidRPr="00106C26">
              <w:rPr>
                <w:i/>
              </w:rPr>
              <w:t>Etika v ošetřovatelské praxi</w:t>
            </w:r>
            <w:r w:rsidRPr="00106C26">
              <w:t xml:space="preserve">. Praha: Grada, 2012. ISBN 978-80-247-3469-9. </w:t>
            </w:r>
          </w:p>
          <w:p w:rsidR="00106C26" w:rsidRPr="00106C26" w:rsidRDefault="00106C26" w:rsidP="00120490">
            <w:pPr>
              <w:ind w:left="45"/>
            </w:pPr>
            <w:r w:rsidRPr="00106C26">
              <w:t xml:space="preserve">KUTNOHORSKÁ, J. </w:t>
            </w:r>
            <w:r w:rsidRPr="00106C26">
              <w:rPr>
                <w:i/>
              </w:rPr>
              <w:t>Etika v ošetřovatelství</w:t>
            </w:r>
            <w:r w:rsidRPr="00106C26">
              <w:t>. Praha: Grada, 2007. ISBN 978-80-247-2069-2.</w:t>
            </w:r>
          </w:p>
          <w:p w:rsidR="00106C26" w:rsidRPr="00106C26" w:rsidRDefault="00106C26" w:rsidP="00106C26">
            <w:pPr>
              <w:ind w:left="45"/>
              <w:jc w:val="both"/>
            </w:pPr>
            <w:r w:rsidRPr="00106C26">
              <w:t>SLANÝ, J.</w:t>
            </w:r>
            <w:r w:rsidR="00DB35A9">
              <w:t>,</w:t>
            </w:r>
            <w:r w:rsidRPr="00106C26">
              <w:t xml:space="preserve"> JAVOROVÁ</w:t>
            </w:r>
            <w:r w:rsidR="00DB35A9">
              <w:t>, L</w:t>
            </w:r>
            <w:r w:rsidRPr="00106C26">
              <w:t xml:space="preserve">. </w:t>
            </w:r>
            <w:r w:rsidRPr="00106C26">
              <w:rPr>
                <w:i/>
              </w:rPr>
              <w:t>Etika ve zdravotnictví</w:t>
            </w:r>
            <w:r w:rsidRPr="00106C26">
              <w:t>. Žilina: Georg, 2011. ISBN 978-80-89401-56-7.</w:t>
            </w:r>
          </w:p>
          <w:p w:rsidR="00106C26" w:rsidRPr="00106C26" w:rsidRDefault="00106C26" w:rsidP="00106C26">
            <w:pPr>
              <w:ind w:left="45"/>
              <w:jc w:val="both"/>
            </w:pPr>
            <w:r w:rsidRPr="00106C26">
              <w:rPr>
                <w:caps/>
              </w:rPr>
              <w:t>KUTNOHORSKÁ, J., CICHÁ</w:t>
            </w:r>
            <w:r>
              <w:rPr>
                <w:caps/>
              </w:rPr>
              <w:t>, M.,</w:t>
            </w:r>
            <w:r w:rsidRPr="00106C26">
              <w:rPr>
                <w:caps/>
              </w:rPr>
              <w:t xml:space="preserve"> GOLDMANN</w:t>
            </w:r>
            <w:r>
              <w:rPr>
                <w:caps/>
              </w:rPr>
              <w:t>, R</w:t>
            </w:r>
            <w:r w:rsidRPr="00106C26">
              <w:rPr>
                <w:caps/>
              </w:rPr>
              <w:t xml:space="preserve">. </w:t>
            </w:r>
            <w:r w:rsidRPr="00106C26">
              <w:rPr>
                <w:i/>
              </w:rPr>
              <w:t>Etika pro zdravotně sociální pracovníky</w:t>
            </w:r>
            <w:r w:rsidRPr="00106C26">
              <w:t>.</w:t>
            </w:r>
            <w:r w:rsidRPr="00106C26">
              <w:rPr>
                <w:caps/>
              </w:rPr>
              <w:t xml:space="preserve"> </w:t>
            </w:r>
            <w:r w:rsidRPr="00106C26">
              <w:t>Praha: Grada, 2011</w:t>
            </w:r>
            <w:r w:rsidRPr="00106C26">
              <w:rPr>
                <w:caps/>
              </w:rPr>
              <w:t>. ISBN 978-80-247-3843-7.</w:t>
            </w:r>
            <w:r w:rsidRPr="00106C26">
              <w:t xml:space="preserve"> </w:t>
            </w:r>
          </w:p>
          <w:p w:rsidR="00106C26" w:rsidRPr="00106C26" w:rsidRDefault="00106C26" w:rsidP="00106C26">
            <w:pPr>
              <w:jc w:val="both"/>
              <w:rPr>
                <w:b/>
              </w:rPr>
            </w:pPr>
            <w:r w:rsidRPr="00106C26">
              <w:rPr>
                <w:b/>
              </w:rPr>
              <w:t>Doporučená literatura</w:t>
            </w:r>
          </w:p>
          <w:p w:rsidR="00106C26" w:rsidRPr="00106C26" w:rsidRDefault="00106C26" w:rsidP="00106C26">
            <w:pPr>
              <w:ind w:left="45"/>
              <w:jc w:val="both"/>
            </w:pPr>
            <w:r w:rsidRPr="00106C26">
              <w:t>BEAUCHAMP, T.L.</w:t>
            </w:r>
            <w:r>
              <w:t>,</w:t>
            </w:r>
            <w:r w:rsidRPr="00106C26">
              <w:t xml:space="preserve"> CHILDRESS</w:t>
            </w:r>
            <w:r>
              <w:t>,</w:t>
            </w:r>
            <w:r w:rsidRPr="00106C26">
              <w:t xml:space="preserve"> J.F. </w:t>
            </w:r>
            <w:r w:rsidRPr="00106C26">
              <w:rPr>
                <w:i/>
              </w:rPr>
              <w:t>Principles of biomedical ethics.</w:t>
            </w:r>
            <w:r w:rsidRPr="00106C26">
              <w:t xml:space="preserve"> 7th ed. New York: Oxford University Press, 2013. ISBN 978-0-19-992458-5. </w:t>
            </w:r>
          </w:p>
          <w:p w:rsidR="00106C26" w:rsidRPr="00106C26" w:rsidRDefault="00106C26" w:rsidP="00106C26">
            <w:pPr>
              <w:ind w:left="45"/>
              <w:jc w:val="both"/>
            </w:pPr>
            <w:r w:rsidRPr="00106C26">
              <w:rPr>
                <w:iCs/>
                <w:caps/>
              </w:rPr>
              <w:t>Brykczynska</w:t>
            </w:r>
            <w:r w:rsidRPr="00106C26">
              <w:rPr>
                <w:iCs/>
              </w:rPr>
              <w:t xml:space="preserve">, </w:t>
            </w:r>
            <w:hyperlink r:id="rId17" w:history="1">
              <w:r w:rsidRPr="00106C26">
                <w:rPr>
                  <w:iCs/>
                </w:rPr>
                <w:t>G.M</w:t>
              </w:r>
            </w:hyperlink>
            <w:r w:rsidRPr="00106C26">
              <w:rPr>
                <w:iCs/>
              </w:rPr>
              <w:t xml:space="preserve">., </w:t>
            </w:r>
            <w:r w:rsidRPr="00106C26">
              <w:rPr>
                <w:iCs/>
                <w:caps/>
              </w:rPr>
              <w:t xml:space="preserve">Simons, </w:t>
            </w:r>
            <w:hyperlink r:id="rId18" w:history="1">
              <w:r w:rsidRPr="00106C26">
                <w:rPr>
                  <w:iCs/>
                </w:rPr>
                <w:t>J.</w:t>
              </w:r>
              <w:r w:rsidRPr="00106C26">
                <w:rPr>
                  <w:i/>
                  <w:iCs/>
                </w:rPr>
                <w:t xml:space="preserve"> </w:t>
              </w:r>
            </w:hyperlink>
            <w:r w:rsidRPr="00106C26">
              <w:rPr>
                <w:i/>
                <w:iCs/>
              </w:rPr>
              <w:t xml:space="preserve">Ethical and Philosophical Aspects of Nursing Children and Young People. </w:t>
            </w:r>
            <w:hyperlink r:id="rId19" w:tooltip="Hoboken, New Jersey" w:history="1">
              <w:r w:rsidRPr="00106C26">
                <w:rPr>
                  <w:iCs/>
                </w:rPr>
                <w:t>New Jersey</w:t>
              </w:r>
            </w:hyperlink>
            <w:r w:rsidRPr="00106C26">
              <w:rPr>
                <w:iCs/>
              </w:rPr>
              <w:t>, USA: Wiley-Blackwell, 2011. ISBN 978-1-4051-9414-3.</w:t>
            </w:r>
          </w:p>
          <w:p w:rsidR="00106C26" w:rsidRPr="00106C26" w:rsidRDefault="00106C26" w:rsidP="00106C26">
            <w:pPr>
              <w:ind w:left="45"/>
              <w:jc w:val="both"/>
            </w:pPr>
            <w:r w:rsidRPr="00106C26">
              <w:t>BUTTS, J.B.</w:t>
            </w:r>
            <w:r>
              <w:t xml:space="preserve">, </w:t>
            </w:r>
            <w:r w:rsidRPr="00106C26">
              <w:t>RICH</w:t>
            </w:r>
            <w:r>
              <w:t>, K.</w:t>
            </w:r>
            <w:r w:rsidRPr="00106C26">
              <w:t xml:space="preserve"> </w:t>
            </w:r>
            <w:r w:rsidRPr="00106C26">
              <w:rPr>
                <w:i/>
              </w:rPr>
              <w:t>Nursing Ethics: Across the Curriculum and Into Practice</w:t>
            </w:r>
            <w:r w:rsidRPr="00106C26">
              <w:t>. Jones &amp; Bartlett Publishers, 2012. ISBN 978-1449649005.</w:t>
            </w:r>
          </w:p>
        </w:tc>
      </w:tr>
      <w:tr w:rsidR="00106C26"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06C26" w:rsidRPr="00106C26" w:rsidRDefault="00106C26" w:rsidP="00120490">
            <w:pPr>
              <w:jc w:val="center"/>
              <w:rPr>
                <w:b/>
              </w:rPr>
            </w:pPr>
            <w:r w:rsidRPr="00106C26">
              <w:rPr>
                <w:b/>
              </w:rPr>
              <w:t>Informace ke kombinované nebo distanční formě</w:t>
            </w:r>
          </w:p>
        </w:tc>
      </w:tr>
      <w:tr w:rsidR="00106C26" w:rsidTr="00120490">
        <w:tc>
          <w:tcPr>
            <w:tcW w:w="4787" w:type="dxa"/>
            <w:gridSpan w:val="3"/>
            <w:tcBorders>
              <w:top w:val="single" w:sz="2" w:space="0" w:color="auto"/>
            </w:tcBorders>
            <w:shd w:val="clear" w:color="auto" w:fill="F7CAAC"/>
          </w:tcPr>
          <w:p w:rsidR="00106C26" w:rsidRPr="00106C26" w:rsidRDefault="00106C26" w:rsidP="00120490">
            <w:pPr>
              <w:jc w:val="both"/>
            </w:pPr>
            <w:r w:rsidRPr="00106C26">
              <w:rPr>
                <w:b/>
              </w:rPr>
              <w:t>Rozsah konzultací (soustředění)</w:t>
            </w:r>
          </w:p>
        </w:tc>
        <w:tc>
          <w:tcPr>
            <w:tcW w:w="889" w:type="dxa"/>
            <w:tcBorders>
              <w:top w:val="single" w:sz="2" w:space="0" w:color="auto"/>
            </w:tcBorders>
          </w:tcPr>
          <w:p w:rsidR="00106C26" w:rsidRPr="00106C26" w:rsidRDefault="00106C26" w:rsidP="00120490">
            <w:pPr>
              <w:jc w:val="both"/>
            </w:pPr>
            <w:r w:rsidRPr="00106C26">
              <w:t>10</w:t>
            </w:r>
          </w:p>
        </w:tc>
        <w:tc>
          <w:tcPr>
            <w:tcW w:w="4179" w:type="dxa"/>
            <w:gridSpan w:val="4"/>
            <w:tcBorders>
              <w:top w:val="single" w:sz="2" w:space="0" w:color="auto"/>
            </w:tcBorders>
            <w:shd w:val="clear" w:color="auto" w:fill="F7CAAC"/>
          </w:tcPr>
          <w:p w:rsidR="00106C26" w:rsidRPr="00106C26" w:rsidRDefault="00106C26" w:rsidP="00120490">
            <w:pPr>
              <w:jc w:val="both"/>
              <w:rPr>
                <w:b/>
              </w:rPr>
            </w:pPr>
            <w:r w:rsidRPr="00106C26">
              <w:rPr>
                <w:b/>
              </w:rPr>
              <w:t xml:space="preserve">hodin </w:t>
            </w:r>
          </w:p>
        </w:tc>
      </w:tr>
      <w:tr w:rsidR="00106C26" w:rsidTr="00120490">
        <w:tc>
          <w:tcPr>
            <w:tcW w:w="9855" w:type="dxa"/>
            <w:gridSpan w:val="8"/>
            <w:shd w:val="clear" w:color="auto" w:fill="F7CAAC"/>
          </w:tcPr>
          <w:p w:rsidR="00106C26" w:rsidRPr="00106C26" w:rsidRDefault="00106C26" w:rsidP="00120490">
            <w:pPr>
              <w:jc w:val="both"/>
              <w:rPr>
                <w:b/>
              </w:rPr>
            </w:pPr>
            <w:r w:rsidRPr="00106C26">
              <w:rPr>
                <w:b/>
              </w:rPr>
              <w:t>Informace o způsobu kontaktu s vyučujícím</w:t>
            </w:r>
          </w:p>
        </w:tc>
      </w:tr>
      <w:tr w:rsidR="00106C26" w:rsidTr="00120490">
        <w:trPr>
          <w:trHeight w:val="713"/>
        </w:trPr>
        <w:tc>
          <w:tcPr>
            <w:tcW w:w="9855" w:type="dxa"/>
            <w:gridSpan w:val="8"/>
          </w:tcPr>
          <w:p w:rsidR="00106C26" w:rsidRPr="00106C26" w:rsidRDefault="00106C26" w:rsidP="00120490">
            <w:pPr>
              <w:jc w:val="both"/>
            </w:pPr>
            <w:r w:rsidRPr="00106C26">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7D698D" w:rsidRDefault="007D698D"/>
    <w:p w:rsidR="007D698D" w:rsidRDefault="007D698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98D" w:rsidTr="00120490">
        <w:tc>
          <w:tcPr>
            <w:tcW w:w="9855" w:type="dxa"/>
            <w:gridSpan w:val="8"/>
            <w:tcBorders>
              <w:bottom w:val="double" w:sz="4" w:space="0" w:color="auto"/>
            </w:tcBorders>
            <w:shd w:val="clear" w:color="auto" w:fill="BDD6EE"/>
          </w:tcPr>
          <w:p w:rsidR="007D698D" w:rsidRDefault="007D698D" w:rsidP="00120490">
            <w:pPr>
              <w:jc w:val="both"/>
              <w:rPr>
                <w:b/>
                <w:sz w:val="28"/>
              </w:rPr>
            </w:pPr>
            <w:r>
              <w:lastRenderedPageBreak/>
              <w:br w:type="page"/>
            </w:r>
            <w:r>
              <w:rPr>
                <w:b/>
                <w:sz w:val="28"/>
              </w:rPr>
              <w:t>B-III – Charakteristika studijního předmětu</w:t>
            </w:r>
          </w:p>
        </w:tc>
      </w:tr>
      <w:tr w:rsidR="007D698D" w:rsidTr="00120490">
        <w:tc>
          <w:tcPr>
            <w:tcW w:w="3086" w:type="dxa"/>
            <w:tcBorders>
              <w:top w:val="double" w:sz="4" w:space="0" w:color="auto"/>
            </w:tcBorders>
            <w:shd w:val="clear" w:color="auto" w:fill="F7CAAC"/>
          </w:tcPr>
          <w:p w:rsidR="007D698D" w:rsidRPr="007D698D" w:rsidRDefault="007D698D" w:rsidP="00120490">
            <w:pPr>
              <w:jc w:val="both"/>
              <w:rPr>
                <w:b/>
              </w:rPr>
            </w:pPr>
            <w:r w:rsidRPr="007D698D">
              <w:rPr>
                <w:b/>
              </w:rPr>
              <w:t>Název studijního předmětu</w:t>
            </w:r>
          </w:p>
        </w:tc>
        <w:tc>
          <w:tcPr>
            <w:tcW w:w="6769" w:type="dxa"/>
            <w:gridSpan w:val="7"/>
            <w:tcBorders>
              <w:top w:val="double" w:sz="4" w:space="0" w:color="auto"/>
            </w:tcBorders>
          </w:tcPr>
          <w:p w:rsidR="007D698D" w:rsidRPr="007D698D" w:rsidRDefault="007D698D" w:rsidP="00120490">
            <w:pPr>
              <w:jc w:val="both"/>
            </w:pPr>
            <w:r w:rsidRPr="007D698D">
              <w:t>Healhtcare Ethics</w:t>
            </w:r>
          </w:p>
        </w:tc>
      </w:tr>
      <w:tr w:rsidR="007D698D" w:rsidTr="00120490">
        <w:tc>
          <w:tcPr>
            <w:tcW w:w="3086" w:type="dxa"/>
            <w:shd w:val="clear" w:color="auto" w:fill="F7CAAC"/>
          </w:tcPr>
          <w:p w:rsidR="007D698D" w:rsidRPr="007D698D" w:rsidRDefault="007D698D" w:rsidP="00120490">
            <w:pPr>
              <w:jc w:val="both"/>
              <w:rPr>
                <w:b/>
              </w:rPr>
            </w:pPr>
            <w:r w:rsidRPr="007D698D">
              <w:rPr>
                <w:b/>
              </w:rPr>
              <w:t>Typ předmětu</w:t>
            </w:r>
          </w:p>
        </w:tc>
        <w:tc>
          <w:tcPr>
            <w:tcW w:w="3406" w:type="dxa"/>
            <w:gridSpan w:val="4"/>
          </w:tcPr>
          <w:p w:rsidR="007D698D" w:rsidRPr="007D698D" w:rsidRDefault="0097331B" w:rsidP="005A1F79">
            <w:pPr>
              <w:jc w:val="both"/>
            </w:pPr>
            <w:ins w:id="442" w:author="Michal Pilík" w:date="2018-09-15T11:17:00Z">
              <w:r>
                <w:t>povinně volitelný „PV“</w:t>
              </w:r>
            </w:ins>
            <w:del w:id="443" w:author="Michal Pilík" w:date="2018-09-15T11:17:00Z">
              <w:r w:rsidR="00BE5517" w:rsidDel="0097331B">
                <w:delText>p</w:delText>
              </w:r>
              <w:r w:rsidR="005A1F79" w:rsidDel="0097331B">
                <w:delText>ovinný „P</w:delText>
              </w:r>
              <w:r w:rsidR="007D698D" w:rsidRPr="007D698D" w:rsidDel="0097331B">
                <w:delText>“</w:delText>
              </w:r>
            </w:del>
          </w:p>
        </w:tc>
        <w:tc>
          <w:tcPr>
            <w:tcW w:w="2695" w:type="dxa"/>
            <w:gridSpan w:val="2"/>
            <w:shd w:val="clear" w:color="auto" w:fill="F7CAAC"/>
          </w:tcPr>
          <w:p w:rsidR="007D698D" w:rsidRPr="007D698D" w:rsidRDefault="007D698D" w:rsidP="00120490">
            <w:pPr>
              <w:jc w:val="both"/>
            </w:pPr>
            <w:r w:rsidRPr="007D698D">
              <w:rPr>
                <w:b/>
              </w:rPr>
              <w:t>doporučený ročník / semestr</w:t>
            </w:r>
          </w:p>
        </w:tc>
        <w:tc>
          <w:tcPr>
            <w:tcW w:w="668" w:type="dxa"/>
          </w:tcPr>
          <w:p w:rsidR="007D698D" w:rsidRPr="007D698D" w:rsidRDefault="007D698D" w:rsidP="00120490">
            <w:pPr>
              <w:jc w:val="both"/>
            </w:pPr>
            <w:r w:rsidRPr="007D698D">
              <w:t>2/Z</w:t>
            </w:r>
          </w:p>
        </w:tc>
      </w:tr>
      <w:tr w:rsidR="007D698D" w:rsidTr="00120490">
        <w:tc>
          <w:tcPr>
            <w:tcW w:w="3086" w:type="dxa"/>
            <w:shd w:val="clear" w:color="auto" w:fill="F7CAAC"/>
          </w:tcPr>
          <w:p w:rsidR="007D698D" w:rsidRPr="007D698D" w:rsidRDefault="007D698D" w:rsidP="00120490">
            <w:pPr>
              <w:jc w:val="both"/>
              <w:rPr>
                <w:b/>
              </w:rPr>
            </w:pPr>
            <w:r w:rsidRPr="007D698D">
              <w:rPr>
                <w:b/>
              </w:rPr>
              <w:t>Rozsah studijního předmětu</w:t>
            </w:r>
          </w:p>
        </w:tc>
        <w:tc>
          <w:tcPr>
            <w:tcW w:w="1701" w:type="dxa"/>
            <w:gridSpan w:val="2"/>
          </w:tcPr>
          <w:p w:rsidR="007D698D" w:rsidRPr="007D698D" w:rsidRDefault="007D698D" w:rsidP="00120490">
            <w:pPr>
              <w:jc w:val="both"/>
            </w:pPr>
            <w:r w:rsidRPr="007D698D">
              <w:t>13p + 13s</w:t>
            </w:r>
          </w:p>
        </w:tc>
        <w:tc>
          <w:tcPr>
            <w:tcW w:w="889" w:type="dxa"/>
            <w:shd w:val="clear" w:color="auto" w:fill="F7CAAC"/>
          </w:tcPr>
          <w:p w:rsidR="007D698D" w:rsidRPr="007D698D" w:rsidRDefault="007D698D" w:rsidP="00120490">
            <w:pPr>
              <w:jc w:val="both"/>
              <w:rPr>
                <w:b/>
              </w:rPr>
            </w:pPr>
            <w:r w:rsidRPr="007D698D">
              <w:rPr>
                <w:b/>
              </w:rPr>
              <w:t xml:space="preserve">hod. </w:t>
            </w:r>
          </w:p>
        </w:tc>
        <w:tc>
          <w:tcPr>
            <w:tcW w:w="816" w:type="dxa"/>
          </w:tcPr>
          <w:p w:rsidR="007D698D" w:rsidRPr="007D698D" w:rsidRDefault="007D698D" w:rsidP="00120490">
            <w:pPr>
              <w:jc w:val="both"/>
            </w:pPr>
            <w:r w:rsidRPr="007D698D">
              <w:t>26</w:t>
            </w:r>
          </w:p>
        </w:tc>
        <w:tc>
          <w:tcPr>
            <w:tcW w:w="2156" w:type="dxa"/>
            <w:shd w:val="clear" w:color="auto" w:fill="F7CAAC"/>
          </w:tcPr>
          <w:p w:rsidR="007D698D" w:rsidRPr="007D698D" w:rsidRDefault="007D698D" w:rsidP="00120490">
            <w:pPr>
              <w:jc w:val="both"/>
              <w:rPr>
                <w:b/>
              </w:rPr>
            </w:pPr>
            <w:r w:rsidRPr="007D698D">
              <w:rPr>
                <w:b/>
              </w:rPr>
              <w:t>kreditů</w:t>
            </w:r>
          </w:p>
        </w:tc>
        <w:tc>
          <w:tcPr>
            <w:tcW w:w="1207" w:type="dxa"/>
            <w:gridSpan w:val="2"/>
          </w:tcPr>
          <w:p w:rsidR="007D698D" w:rsidRPr="007D698D" w:rsidRDefault="007D698D" w:rsidP="00120490">
            <w:pPr>
              <w:jc w:val="both"/>
            </w:pPr>
            <w:r w:rsidRPr="007D698D">
              <w:t>2</w:t>
            </w:r>
          </w:p>
        </w:tc>
      </w:tr>
      <w:tr w:rsidR="007D698D" w:rsidTr="00120490">
        <w:tc>
          <w:tcPr>
            <w:tcW w:w="3086" w:type="dxa"/>
            <w:shd w:val="clear" w:color="auto" w:fill="F7CAAC"/>
          </w:tcPr>
          <w:p w:rsidR="007D698D" w:rsidRPr="007D698D" w:rsidRDefault="007D698D" w:rsidP="00120490">
            <w:pPr>
              <w:jc w:val="both"/>
              <w:rPr>
                <w:b/>
              </w:rPr>
            </w:pPr>
            <w:r w:rsidRPr="007D698D">
              <w:rPr>
                <w:b/>
              </w:rPr>
              <w:t>Prerekvizity, korekvizity, ekvivalence</w:t>
            </w:r>
          </w:p>
        </w:tc>
        <w:tc>
          <w:tcPr>
            <w:tcW w:w="6769" w:type="dxa"/>
            <w:gridSpan w:val="7"/>
          </w:tcPr>
          <w:p w:rsidR="007D698D" w:rsidRPr="007D698D" w:rsidRDefault="007D698D" w:rsidP="00120490">
            <w:pPr>
              <w:jc w:val="both"/>
            </w:pPr>
            <w:r>
              <w:t>Ekvivalence (</w:t>
            </w:r>
            <w:r w:rsidRPr="007D698D">
              <w:t>Etika ve zdravotnictví</w:t>
            </w:r>
            <w:r>
              <w:t>)</w:t>
            </w:r>
          </w:p>
        </w:tc>
      </w:tr>
      <w:tr w:rsidR="007D698D" w:rsidTr="00120490">
        <w:tc>
          <w:tcPr>
            <w:tcW w:w="3086" w:type="dxa"/>
            <w:shd w:val="clear" w:color="auto" w:fill="F7CAAC"/>
          </w:tcPr>
          <w:p w:rsidR="007D698D" w:rsidRPr="007D698D" w:rsidRDefault="007D698D" w:rsidP="00120490">
            <w:pPr>
              <w:jc w:val="both"/>
              <w:rPr>
                <w:b/>
              </w:rPr>
            </w:pPr>
            <w:r w:rsidRPr="007D698D">
              <w:rPr>
                <w:b/>
              </w:rPr>
              <w:t>Způsob ověření studijních výsledků</w:t>
            </w:r>
          </w:p>
        </w:tc>
        <w:tc>
          <w:tcPr>
            <w:tcW w:w="3406" w:type="dxa"/>
            <w:gridSpan w:val="4"/>
          </w:tcPr>
          <w:p w:rsidR="007D698D" w:rsidRPr="007D698D" w:rsidRDefault="007D698D" w:rsidP="00120490">
            <w:pPr>
              <w:jc w:val="both"/>
            </w:pPr>
            <w:r>
              <w:t>k</w:t>
            </w:r>
            <w:r w:rsidRPr="007D698D">
              <w:t>lasifikovaný zápočet</w:t>
            </w:r>
          </w:p>
        </w:tc>
        <w:tc>
          <w:tcPr>
            <w:tcW w:w="2156" w:type="dxa"/>
            <w:shd w:val="clear" w:color="auto" w:fill="F7CAAC"/>
          </w:tcPr>
          <w:p w:rsidR="007D698D" w:rsidRPr="007D698D" w:rsidRDefault="007D698D" w:rsidP="00120490">
            <w:pPr>
              <w:jc w:val="both"/>
              <w:rPr>
                <w:b/>
              </w:rPr>
            </w:pPr>
            <w:r w:rsidRPr="007D698D">
              <w:rPr>
                <w:b/>
              </w:rPr>
              <w:t>Forma výuky</w:t>
            </w:r>
          </w:p>
        </w:tc>
        <w:tc>
          <w:tcPr>
            <w:tcW w:w="1207" w:type="dxa"/>
            <w:gridSpan w:val="2"/>
          </w:tcPr>
          <w:p w:rsidR="007D698D" w:rsidRPr="007D698D" w:rsidRDefault="007D698D" w:rsidP="00120490">
            <w:pPr>
              <w:jc w:val="both"/>
            </w:pPr>
            <w:r>
              <w:t>p</w:t>
            </w:r>
            <w:r w:rsidRPr="007D698D">
              <w:t>řednáška, seminář</w:t>
            </w:r>
          </w:p>
        </w:tc>
      </w:tr>
      <w:tr w:rsidR="007D698D" w:rsidTr="00120490">
        <w:tc>
          <w:tcPr>
            <w:tcW w:w="3086" w:type="dxa"/>
            <w:shd w:val="clear" w:color="auto" w:fill="F7CAAC"/>
          </w:tcPr>
          <w:p w:rsidR="007D698D" w:rsidRPr="007D698D" w:rsidRDefault="007D698D" w:rsidP="00120490">
            <w:pPr>
              <w:jc w:val="both"/>
              <w:rPr>
                <w:b/>
              </w:rPr>
            </w:pPr>
            <w:r w:rsidRPr="007D698D">
              <w:rPr>
                <w:b/>
              </w:rPr>
              <w:t>Forma způsobu ověření studijních výsledků a další požadavky na studenta</w:t>
            </w:r>
          </w:p>
        </w:tc>
        <w:tc>
          <w:tcPr>
            <w:tcW w:w="6769" w:type="dxa"/>
            <w:gridSpan w:val="7"/>
            <w:tcBorders>
              <w:bottom w:val="nil"/>
            </w:tcBorders>
          </w:tcPr>
          <w:p w:rsidR="007D698D" w:rsidRPr="007D698D" w:rsidRDefault="007D698D" w:rsidP="00120490">
            <w:pPr>
              <w:jc w:val="both"/>
            </w:pPr>
            <w:r w:rsidRPr="007D698D">
              <w:t>Způsob zakončení předmětu – klasifikovaný zápočet</w:t>
            </w:r>
          </w:p>
          <w:p w:rsidR="007D698D" w:rsidRPr="007D698D" w:rsidRDefault="007D698D" w:rsidP="00120490">
            <w:pPr>
              <w:jc w:val="both"/>
              <w:rPr>
                <w:rFonts w:eastAsia="Calibri"/>
              </w:rPr>
            </w:pPr>
            <w:r w:rsidRPr="007D698D">
              <w:t xml:space="preserve">Požadavky na zápočet - </w:t>
            </w:r>
            <w:r w:rsidRPr="007D698D">
              <w:rPr>
                <w:rFonts w:eastAsia="Calibri"/>
              </w:rPr>
              <w:t xml:space="preserve">aktivní účast na seminářích (min. 85%), </w:t>
            </w:r>
            <w:r w:rsidRPr="007D698D">
              <w:t>prezentace konkrétního etického tématu dle požadavků stanovených vyučujícím. Individuální práce studenta - představení konkrétní eticky dilematické situace a možnosti jejího řešení ve zdravotnictví, úspěšně absolvovaný test - úspěšnost 75 %.</w:t>
            </w:r>
          </w:p>
          <w:p w:rsidR="007D698D" w:rsidRPr="007D698D" w:rsidRDefault="007D698D" w:rsidP="00120490">
            <w:pPr>
              <w:jc w:val="both"/>
            </w:pPr>
            <w:r w:rsidRPr="007D698D">
              <w:t>Zápočet bude udělen na základě splněných povinností a úspěšně absolvovaného testu.</w:t>
            </w:r>
          </w:p>
        </w:tc>
      </w:tr>
      <w:tr w:rsidR="007D698D" w:rsidTr="00120490">
        <w:trPr>
          <w:trHeight w:val="70"/>
        </w:trPr>
        <w:tc>
          <w:tcPr>
            <w:tcW w:w="9855" w:type="dxa"/>
            <w:gridSpan w:val="8"/>
            <w:tcBorders>
              <w:top w:val="nil"/>
            </w:tcBorders>
          </w:tcPr>
          <w:p w:rsidR="007D698D" w:rsidRPr="007D698D" w:rsidRDefault="007D698D" w:rsidP="00120490">
            <w:pPr>
              <w:jc w:val="both"/>
            </w:pPr>
          </w:p>
        </w:tc>
      </w:tr>
      <w:tr w:rsidR="007D698D" w:rsidTr="00120490">
        <w:trPr>
          <w:trHeight w:val="197"/>
        </w:trPr>
        <w:tc>
          <w:tcPr>
            <w:tcW w:w="3086" w:type="dxa"/>
            <w:tcBorders>
              <w:top w:val="nil"/>
            </w:tcBorders>
            <w:shd w:val="clear" w:color="auto" w:fill="F7CAAC"/>
          </w:tcPr>
          <w:p w:rsidR="007D698D" w:rsidRPr="007D698D" w:rsidRDefault="007D698D" w:rsidP="00120490">
            <w:pPr>
              <w:jc w:val="both"/>
              <w:rPr>
                <w:b/>
              </w:rPr>
            </w:pPr>
            <w:r w:rsidRPr="007D698D">
              <w:rPr>
                <w:b/>
              </w:rPr>
              <w:t>Garant předmětu</w:t>
            </w:r>
          </w:p>
        </w:tc>
        <w:tc>
          <w:tcPr>
            <w:tcW w:w="6769" w:type="dxa"/>
            <w:gridSpan w:val="7"/>
            <w:tcBorders>
              <w:top w:val="nil"/>
            </w:tcBorders>
          </w:tcPr>
          <w:p w:rsidR="007D698D" w:rsidRPr="007D698D" w:rsidRDefault="00E67980" w:rsidP="00120490">
            <w:pPr>
              <w:jc w:val="both"/>
            </w:pPr>
            <w:r w:rsidRPr="007D698D">
              <w:t>prof. MUDr. Jaroslav Slaný, CSc.</w:t>
            </w:r>
          </w:p>
        </w:tc>
      </w:tr>
      <w:tr w:rsidR="007D698D" w:rsidTr="00120490">
        <w:trPr>
          <w:trHeight w:val="243"/>
        </w:trPr>
        <w:tc>
          <w:tcPr>
            <w:tcW w:w="3086" w:type="dxa"/>
            <w:tcBorders>
              <w:top w:val="nil"/>
            </w:tcBorders>
            <w:shd w:val="clear" w:color="auto" w:fill="F7CAAC"/>
          </w:tcPr>
          <w:p w:rsidR="007D698D" w:rsidRPr="007D698D" w:rsidRDefault="007D698D" w:rsidP="00120490">
            <w:pPr>
              <w:jc w:val="both"/>
              <w:rPr>
                <w:b/>
              </w:rPr>
            </w:pPr>
            <w:r w:rsidRPr="007D698D">
              <w:rPr>
                <w:b/>
              </w:rPr>
              <w:t>Zapojení garanta do výuky předmětu</w:t>
            </w:r>
          </w:p>
        </w:tc>
        <w:tc>
          <w:tcPr>
            <w:tcW w:w="6769" w:type="dxa"/>
            <w:gridSpan w:val="7"/>
            <w:tcBorders>
              <w:top w:val="nil"/>
            </w:tcBorders>
          </w:tcPr>
          <w:p w:rsidR="007D698D" w:rsidRPr="007D698D" w:rsidRDefault="007D698D" w:rsidP="00DC4A48">
            <w:pPr>
              <w:jc w:val="both"/>
            </w:pPr>
            <w:r w:rsidRPr="007D698D">
              <w:t xml:space="preserve">Garant se </w:t>
            </w:r>
            <w:r w:rsidR="00E67980">
              <w:t>podílí na přednášení v rozsahu 4</w:t>
            </w:r>
            <w:r w:rsidRPr="007D698D">
              <w:t>0 %, dále stanovuje koncepci seminářů a dohlíží na jejich jednotné vedení.</w:t>
            </w:r>
          </w:p>
        </w:tc>
      </w:tr>
      <w:tr w:rsidR="007D698D" w:rsidTr="00120490">
        <w:tc>
          <w:tcPr>
            <w:tcW w:w="3086" w:type="dxa"/>
            <w:shd w:val="clear" w:color="auto" w:fill="F7CAAC"/>
          </w:tcPr>
          <w:p w:rsidR="007D698D" w:rsidRPr="007D698D" w:rsidRDefault="007D698D" w:rsidP="00120490">
            <w:pPr>
              <w:jc w:val="both"/>
              <w:rPr>
                <w:b/>
              </w:rPr>
            </w:pPr>
            <w:r w:rsidRPr="007D698D">
              <w:rPr>
                <w:b/>
              </w:rPr>
              <w:t>Vyučující</w:t>
            </w:r>
          </w:p>
        </w:tc>
        <w:tc>
          <w:tcPr>
            <w:tcW w:w="6769" w:type="dxa"/>
            <w:gridSpan w:val="7"/>
            <w:tcBorders>
              <w:bottom w:val="nil"/>
            </w:tcBorders>
          </w:tcPr>
          <w:p w:rsidR="007D698D" w:rsidRPr="007D698D" w:rsidRDefault="007D698D" w:rsidP="00E67980">
            <w:pPr>
              <w:jc w:val="both"/>
            </w:pPr>
            <w:r w:rsidRPr="007D698D">
              <w:t>prof. MUDr. Jaroslav Slaný, CSc. –</w:t>
            </w:r>
            <w:r w:rsidR="008E5AFF" w:rsidRPr="0065394C">
              <w:t xml:space="preserve"> přednášky</w:t>
            </w:r>
            <w:r w:rsidR="00E67980">
              <w:t xml:space="preserve"> (4</w:t>
            </w:r>
            <w:r w:rsidRPr="007D698D">
              <w:t>0%)</w:t>
            </w:r>
            <w:r w:rsidR="008E5AFF">
              <w:t xml:space="preserve">; </w:t>
            </w:r>
            <w:r w:rsidRPr="007D698D">
              <w:t xml:space="preserve">Ing. Lucie Tomancová, Ph.D. </w:t>
            </w:r>
            <w:r w:rsidR="008E5AFF" w:rsidRPr="0065394C">
              <w:t xml:space="preserve">– přednášky </w:t>
            </w:r>
            <w:r w:rsidR="00E67980">
              <w:t>(6</w:t>
            </w:r>
            <w:r w:rsidRPr="007D698D">
              <w:t>0%)</w:t>
            </w:r>
          </w:p>
        </w:tc>
      </w:tr>
      <w:tr w:rsidR="007D698D" w:rsidTr="00120490">
        <w:trPr>
          <w:trHeight w:val="70"/>
        </w:trPr>
        <w:tc>
          <w:tcPr>
            <w:tcW w:w="9855" w:type="dxa"/>
            <w:gridSpan w:val="8"/>
            <w:tcBorders>
              <w:top w:val="nil"/>
            </w:tcBorders>
          </w:tcPr>
          <w:p w:rsidR="007D698D" w:rsidRPr="007D698D" w:rsidRDefault="007D698D" w:rsidP="00120490">
            <w:pPr>
              <w:jc w:val="both"/>
            </w:pPr>
          </w:p>
        </w:tc>
      </w:tr>
      <w:tr w:rsidR="007D698D" w:rsidTr="00120490">
        <w:tc>
          <w:tcPr>
            <w:tcW w:w="3086" w:type="dxa"/>
            <w:shd w:val="clear" w:color="auto" w:fill="F7CAAC"/>
          </w:tcPr>
          <w:p w:rsidR="007D698D" w:rsidRPr="007D698D" w:rsidRDefault="007D698D" w:rsidP="00120490">
            <w:pPr>
              <w:jc w:val="both"/>
              <w:rPr>
                <w:b/>
              </w:rPr>
            </w:pPr>
            <w:r w:rsidRPr="007D698D">
              <w:rPr>
                <w:b/>
              </w:rPr>
              <w:t>Stručná anotace předmětu</w:t>
            </w:r>
          </w:p>
        </w:tc>
        <w:tc>
          <w:tcPr>
            <w:tcW w:w="6769" w:type="dxa"/>
            <w:gridSpan w:val="7"/>
            <w:tcBorders>
              <w:bottom w:val="nil"/>
            </w:tcBorders>
          </w:tcPr>
          <w:p w:rsidR="007D698D" w:rsidRPr="007D698D" w:rsidRDefault="007D698D" w:rsidP="00120490">
            <w:pPr>
              <w:jc w:val="both"/>
            </w:pPr>
          </w:p>
        </w:tc>
      </w:tr>
      <w:tr w:rsidR="007D698D" w:rsidTr="00120490">
        <w:trPr>
          <w:trHeight w:val="3938"/>
        </w:trPr>
        <w:tc>
          <w:tcPr>
            <w:tcW w:w="9855" w:type="dxa"/>
            <w:gridSpan w:val="8"/>
            <w:tcBorders>
              <w:top w:val="nil"/>
              <w:bottom w:val="single" w:sz="12" w:space="0" w:color="auto"/>
            </w:tcBorders>
          </w:tcPr>
          <w:p w:rsidR="007D698D" w:rsidRPr="007D698D" w:rsidRDefault="007D698D" w:rsidP="00120490">
            <w:pPr>
              <w:jc w:val="both"/>
            </w:pPr>
            <w:r w:rsidRPr="007D698D">
              <w:t>Podstatou předmětu je pochopit filozofická východiska etiky 21. století. Studenti se seznámí s nejdůležitějšími etickými kodexy, které se týkají péče o člověka od narození do smrti, etický obsah fenoménu úcty a důstojnosti člověka. Součástí předmětu bude také etika odpovědnosti. Cílem předmětu je porozumět etice ve vztahu ke zdraví, nemoci a umírání v 21. století. Absolventi se naučí formovat své etické postoje, které jsou součástí profesionality nelékařských zdravotnických profesí. Student získá teoretický základ pro hodnotový systém v nelékařských zdravotnických profesích promítnutý do filozofických a eticky dilematických otázek zdravotnické profese.</w:t>
            </w:r>
          </w:p>
          <w:p w:rsidR="007D698D" w:rsidRPr="007D698D" w:rsidRDefault="007D698D" w:rsidP="000E1096">
            <w:pPr>
              <w:pStyle w:val="Odstavecseseznamem"/>
              <w:numPr>
                <w:ilvl w:val="0"/>
                <w:numId w:val="22"/>
              </w:numPr>
              <w:spacing w:after="0" w:line="240" w:lineRule="auto"/>
              <w:jc w:val="both"/>
              <w:rPr>
                <w:rFonts w:ascii="Times New Roman" w:hAnsi="Times New Roman"/>
                <w:sz w:val="20"/>
                <w:szCs w:val="20"/>
              </w:rPr>
            </w:pPr>
            <w:r w:rsidRPr="007D698D">
              <w:rPr>
                <w:rFonts w:ascii="Times New Roman" w:hAnsi="Times New Roman"/>
                <w:sz w:val="20"/>
                <w:szCs w:val="20"/>
              </w:rPr>
              <w:t>Filozofie 20. století jako východisko pro současné chápání etické výbavy osobnosti člověka. Filozofie holismu.</w:t>
            </w:r>
          </w:p>
          <w:p w:rsidR="007D698D" w:rsidRPr="007D698D" w:rsidRDefault="007D698D" w:rsidP="000E1096">
            <w:pPr>
              <w:pStyle w:val="Odstavecseseznamem"/>
              <w:numPr>
                <w:ilvl w:val="0"/>
                <w:numId w:val="22"/>
              </w:numPr>
              <w:spacing w:after="0" w:line="240" w:lineRule="auto"/>
              <w:jc w:val="both"/>
              <w:rPr>
                <w:rFonts w:ascii="Times New Roman" w:hAnsi="Times New Roman"/>
                <w:sz w:val="20"/>
                <w:szCs w:val="20"/>
              </w:rPr>
            </w:pPr>
            <w:r w:rsidRPr="007D698D">
              <w:rPr>
                <w:rFonts w:ascii="Times New Roman" w:hAnsi="Times New Roman"/>
                <w:sz w:val="20"/>
                <w:szCs w:val="20"/>
              </w:rPr>
              <w:t xml:space="preserve">Filozofie paradigmatu (Thomas Kuhn). Bioetická konvence. </w:t>
            </w:r>
          </w:p>
          <w:p w:rsidR="007D698D" w:rsidRPr="007D698D" w:rsidRDefault="007D698D" w:rsidP="000E1096">
            <w:pPr>
              <w:pStyle w:val="Odstavecseseznamem"/>
              <w:numPr>
                <w:ilvl w:val="0"/>
                <w:numId w:val="22"/>
              </w:numPr>
              <w:spacing w:after="0" w:line="240" w:lineRule="auto"/>
              <w:jc w:val="both"/>
              <w:rPr>
                <w:rFonts w:ascii="Times New Roman" w:hAnsi="Times New Roman"/>
                <w:sz w:val="20"/>
                <w:szCs w:val="20"/>
              </w:rPr>
            </w:pPr>
            <w:r w:rsidRPr="007D698D">
              <w:rPr>
                <w:rFonts w:ascii="Times New Roman" w:hAnsi="Times New Roman"/>
                <w:sz w:val="20"/>
                <w:szCs w:val="20"/>
              </w:rPr>
              <w:t>Zdroje etiky.</w:t>
            </w:r>
            <w:r w:rsidRPr="007D698D">
              <w:rPr>
                <w:rFonts w:ascii="Times New Roman" w:hAnsi="Times New Roman"/>
                <w:iCs/>
                <w:sz w:val="20"/>
                <w:szCs w:val="20"/>
              </w:rPr>
              <w:t xml:space="preserve"> Předmět, úkoly, cíle etiky nelékařských zdravotnických profesí. Základní etické principy ve zdravotnictví v 21. století.</w:t>
            </w:r>
          </w:p>
          <w:p w:rsidR="007D698D" w:rsidRPr="007D698D" w:rsidRDefault="007D698D" w:rsidP="000E1096">
            <w:pPr>
              <w:pStyle w:val="Odstavecseseznamem"/>
              <w:numPr>
                <w:ilvl w:val="0"/>
                <w:numId w:val="22"/>
              </w:numPr>
              <w:spacing w:after="0" w:line="240" w:lineRule="auto"/>
              <w:jc w:val="both"/>
              <w:rPr>
                <w:rFonts w:ascii="Times New Roman" w:hAnsi="Times New Roman"/>
                <w:sz w:val="20"/>
                <w:szCs w:val="20"/>
              </w:rPr>
            </w:pPr>
            <w:r w:rsidRPr="007D698D">
              <w:rPr>
                <w:rFonts w:ascii="Times New Roman" w:hAnsi="Times New Roman"/>
                <w:iCs/>
                <w:sz w:val="20"/>
                <w:szCs w:val="20"/>
              </w:rPr>
              <w:t>Důstojnost člověka a její etický rozměr. Jednotlivé komponenty důstojnosti člověka a jejich etický rozměr.</w:t>
            </w:r>
            <w:r w:rsidRPr="007D698D">
              <w:rPr>
                <w:rFonts w:ascii="Times New Roman" w:hAnsi="Times New Roman"/>
                <w:sz w:val="20"/>
                <w:szCs w:val="20"/>
              </w:rPr>
              <w:t xml:space="preserve"> Etika odpovědnosti.</w:t>
            </w:r>
          </w:p>
          <w:p w:rsidR="007D698D" w:rsidRPr="007D698D" w:rsidRDefault="007D698D" w:rsidP="000E1096">
            <w:pPr>
              <w:pStyle w:val="Odstavecseseznamem"/>
              <w:numPr>
                <w:ilvl w:val="0"/>
                <w:numId w:val="22"/>
              </w:numPr>
              <w:spacing w:after="0" w:line="240" w:lineRule="auto"/>
              <w:jc w:val="both"/>
              <w:rPr>
                <w:rFonts w:ascii="Times New Roman" w:hAnsi="Times New Roman"/>
                <w:sz w:val="20"/>
                <w:szCs w:val="20"/>
              </w:rPr>
            </w:pPr>
            <w:r w:rsidRPr="007D698D">
              <w:rPr>
                <w:rFonts w:ascii="Times New Roman" w:hAnsi="Times New Roman"/>
                <w:sz w:val="20"/>
                <w:szCs w:val="20"/>
              </w:rPr>
              <w:t xml:space="preserve">Etické kodexy. </w:t>
            </w:r>
          </w:p>
          <w:p w:rsidR="007D698D" w:rsidRPr="007D698D" w:rsidRDefault="007D698D" w:rsidP="000E1096">
            <w:pPr>
              <w:pStyle w:val="Odstavecseseznamem"/>
              <w:numPr>
                <w:ilvl w:val="0"/>
                <w:numId w:val="22"/>
              </w:numPr>
              <w:spacing w:after="0" w:line="240" w:lineRule="auto"/>
              <w:jc w:val="both"/>
              <w:rPr>
                <w:rFonts w:ascii="Times New Roman" w:hAnsi="Times New Roman"/>
                <w:iCs/>
                <w:sz w:val="20"/>
                <w:szCs w:val="20"/>
              </w:rPr>
            </w:pPr>
            <w:r w:rsidRPr="007D698D">
              <w:rPr>
                <w:rFonts w:ascii="Times New Roman" w:hAnsi="Times New Roman"/>
                <w:iCs/>
                <w:sz w:val="20"/>
                <w:szCs w:val="20"/>
              </w:rPr>
              <w:t xml:space="preserve">Etické aspekty péče </w:t>
            </w:r>
            <w:r w:rsidRPr="007D698D">
              <w:rPr>
                <w:rFonts w:ascii="Times New Roman" w:hAnsi="Times New Roman"/>
                <w:sz w:val="20"/>
                <w:szCs w:val="20"/>
              </w:rPr>
              <w:t>umírání a smrti</w:t>
            </w:r>
            <w:r w:rsidRPr="007D698D">
              <w:rPr>
                <w:rFonts w:ascii="Times New Roman" w:hAnsi="Times New Roman"/>
                <w:iCs/>
                <w:sz w:val="20"/>
                <w:szCs w:val="20"/>
              </w:rPr>
              <w:t xml:space="preserve">. Etika paliativní péče. Eutanazie. </w:t>
            </w:r>
            <w:r w:rsidRPr="007D698D">
              <w:rPr>
                <w:rFonts w:ascii="Times New Roman" w:hAnsi="Times New Roman"/>
                <w:sz w:val="20"/>
                <w:szCs w:val="20"/>
              </w:rPr>
              <w:t xml:space="preserve">Etické aspekty péče o onkologického pacienta, případové studie. </w:t>
            </w:r>
          </w:p>
          <w:p w:rsidR="007D698D" w:rsidRPr="007D698D" w:rsidRDefault="007D698D" w:rsidP="000E1096">
            <w:pPr>
              <w:pStyle w:val="Odstavecseseznamem"/>
              <w:numPr>
                <w:ilvl w:val="0"/>
                <w:numId w:val="22"/>
              </w:numPr>
              <w:spacing w:after="0" w:line="240" w:lineRule="auto"/>
              <w:jc w:val="both"/>
              <w:rPr>
                <w:rFonts w:ascii="Times New Roman" w:hAnsi="Times New Roman"/>
                <w:iCs/>
                <w:sz w:val="20"/>
                <w:szCs w:val="20"/>
              </w:rPr>
            </w:pPr>
            <w:r w:rsidRPr="007D698D">
              <w:rPr>
                <w:rFonts w:ascii="Times New Roman" w:hAnsi="Times New Roman"/>
                <w:iCs/>
                <w:sz w:val="20"/>
                <w:szCs w:val="20"/>
              </w:rPr>
              <w:t>Spiritualita jako součást etické výbavy zdravotníka.</w:t>
            </w:r>
          </w:p>
          <w:p w:rsidR="007D698D" w:rsidRPr="007D698D" w:rsidRDefault="007D698D" w:rsidP="000E1096">
            <w:pPr>
              <w:pStyle w:val="Odstavecseseznamem"/>
              <w:numPr>
                <w:ilvl w:val="0"/>
                <w:numId w:val="22"/>
              </w:numPr>
              <w:spacing w:after="0" w:line="240" w:lineRule="auto"/>
              <w:jc w:val="both"/>
              <w:rPr>
                <w:rFonts w:ascii="Times New Roman" w:hAnsi="Times New Roman"/>
                <w:iCs/>
                <w:sz w:val="20"/>
                <w:szCs w:val="20"/>
              </w:rPr>
            </w:pPr>
            <w:r w:rsidRPr="007D698D">
              <w:rPr>
                <w:rFonts w:ascii="Times New Roman" w:hAnsi="Times New Roman"/>
                <w:sz w:val="20"/>
                <w:szCs w:val="20"/>
              </w:rPr>
              <w:t xml:space="preserve">Význam morálky v procesu odcizení člověka v postmoderní společnosti.  </w:t>
            </w:r>
          </w:p>
        </w:tc>
      </w:tr>
      <w:tr w:rsidR="007D698D" w:rsidTr="00120490">
        <w:trPr>
          <w:trHeight w:val="265"/>
        </w:trPr>
        <w:tc>
          <w:tcPr>
            <w:tcW w:w="3653" w:type="dxa"/>
            <w:gridSpan w:val="2"/>
            <w:tcBorders>
              <w:top w:val="nil"/>
            </w:tcBorders>
            <w:shd w:val="clear" w:color="auto" w:fill="F7CAAC"/>
          </w:tcPr>
          <w:p w:rsidR="007D698D" w:rsidRPr="007D698D" w:rsidRDefault="007D698D" w:rsidP="00120490">
            <w:pPr>
              <w:jc w:val="both"/>
            </w:pPr>
            <w:r w:rsidRPr="007D698D">
              <w:rPr>
                <w:b/>
              </w:rPr>
              <w:t>Studijní literatura a studijní pomůcky</w:t>
            </w:r>
          </w:p>
        </w:tc>
        <w:tc>
          <w:tcPr>
            <w:tcW w:w="6202" w:type="dxa"/>
            <w:gridSpan w:val="6"/>
            <w:tcBorders>
              <w:top w:val="nil"/>
              <w:bottom w:val="nil"/>
            </w:tcBorders>
          </w:tcPr>
          <w:p w:rsidR="007D698D" w:rsidRPr="007D698D" w:rsidRDefault="007D698D" w:rsidP="00120490">
            <w:pPr>
              <w:jc w:val="both"/>
            </w:pPr>
          </w:p>
        </w:tc>
      </w:tr>
      <w:tr w:rsidR="007D698D" w:rsidTr="00120490">
        <w:trPr>
          <w:trHeight w:val="850"/>
        </w:trPr>
        <w:tc>
          <w:tcPr>
            <w:tcW w:w="9855" w:type="dxa"/>
            <w:gridSpan w:val="8"/>
            <w:tcBorders>
              <w:top w:val="nil"/>
            </w:tcBorders>
          </w:tcPr>
          <w:p w:rsidR="007D698D" w:rsidRPr="007D698D" w:rsidRDefault="007D698D" w:rsidP="00120490">
            <w:pPr>
              <w:rPr>
                <w:b/>
              </w:rPr>
            </w:pPr>
            <w:r w:rsidRPr="007D698D">
              <w:rPr>
                <w:b/>
              </w:rPr>
              <w:t>Povinná literatura</w:t>
            </w:r>
          </w:p>
          <w:p w:rsidR="007D698D" w:rsidRPr="007D698D" w:rsidRDefault="007D698D" w:rsidP="007D698D">
            <w:pPr>
              <w:jc w:val="both"/>
            </w:pPr>
            <w:r w:rsidRPr="007D698D">
              <w:t>BEAUCHAMP, T.</w:t>
            </w:r>
            <w:r>
              <w:t xml:space="preserve"> </w:t>
            </w:r>
            <w:r w:rsidRPr="007D698D">
              <w:t>L.</w:t>
            </w:r>
            <w:r>
              <w:t xml:space="preserve">, </w:t>
            </w:r>
            <w:r w:rsidRPr="007D698D">
              <w:t>CHILDRESS</w:t>
            </w:r>
            <w:r>
              <w:t>, J. F</w:t>
            </w:r>
            <w:r w:rsidRPr="007D698D">
              <w:t xml:space="preserve">. </w:t>
            </w:r>
            <w:r w:rsidRPr="007D698D">
              <w:rPr>
                <w:i/>
              </w:rPr>
              <w:t>Principles of biomedical ethics.</w:t>
            </w:r>
            <w:r w:rsidRPr="007D698D">
              <w:t xml:space="preserve"> 7th ed. New York:</w:t>
            </w:r>
            <w:r>
              <w:t xml:space="preserve"> Oxford University Press, </w:t>
            </w:r>
            <w:r w:rsidRPr="007D698D">
              <w:t xml:space="preserve">2013. ISBN 978-0-19-992458-5. </w:t>
            </w:r>
          </w:p>
          <w:p w:rsidR="007D698D" w:rsidRPr="007D698D" w:rsidRDefault="007D698D" w:rsidP="007D698D">
            <w:pPr>
              <w:jc w:val="both"/>
            </w:pPr>
            <w:r w:rsidRPr="007D698D">
              <w:rPr>
                <w:iCs/>
                <w:caps/>
              </w:rPr>
              <w:t>Brykczynska</w:t>
            </w:r>
            <w:r w:rsidRPr="007D698D">
              <w:rPr>
                <w:iCs/>
              </w:rPr>
              <w:t xml:space="preserve">, </w:t>
            </w:r>
            <w:hyperlink r:id="rId20" w:history="1">
              <w:r w:rsidRPr="007D698D">
                <w:rPr>
                  <w:iCs/>
                </w:rPr>
                <w:t>G.</w:t>
              </w:r>
              <w:r>
                <w:rPr>
                  <w:iCs/>
                </w:rPr>
                <w:t xml:space="preserve"> </w:t>
              </w:r>
              <w:r w:rsidRPr="007D698D">
                <w:rPr>
                  <w:iCs/>
                </w:rPr>
                <w:t>M.</w:t>
              </w:r>
            </w:hyperlink>
            <w:r w:rsidRPr="007D698D">
              <w:rPr>
                <w:iCs/>
              </w:rPr>
              <w:t xml:space="preserve">, </w:t>
            </w:r>
            <w:r w:rsidRPr="007D698D">
              <w:rPr>
                <w:iCs/>
                <w:caps/>
              </w:rPr>
              <w:t xml:space="preserve">Simons, </w:t>
            </w:r>
            <w:hyperlink r:id="rId21" w:history="1">
              <w:r w:rsidRPr="007D698D">
                <w:rPr>
                  <w:iCs/>
                </w:rPr>
                <w:t>J.</w:t>
              </w:r>
              <w:r w:rsidRPr="007D698D">
                <w:rPr>
                  <w:i/>
                  <w:iCs/>
                </w:rPr>
                <w:t xml:space="preserve"> </w:t>
              </w:r>
            </w:hyperlink>
            <w:r w:rsidRPr="007D698D">
              <w:rPr>
                <w:i/>
                <w:iCs/>
              </w:rPr>
              <w:t xml:space="preserve">Ethical and Philosophical Aspects of Nursing Children and Young People. </w:t>
            </w:r>
            <w:hyperlink r:id="rId22" w:tooltip="Hoboken, New Jersey" w:history="1">
              <w:r w:rsidRPr="007D698D">
                <w:rPr>
                  <w:iCs/>
                </w:rPr>
                <w:t>New Jersey</w:t>
              </w:r>
            </w:hyperlink>
            <w:r w:rsidRPr="007D698D">
              <w:rPr>
                <w:iCs/>
              </w:rPr>
              <w:t>, USA: Wiley-Blackwell, 2011. ISBN 978-1-4051-9414-3.</w:t>
            </w:r>
          </w:p>
          <w:p w:rsidR="007D698D" w:rsidRPr="007D698D" w:rsidRDefault="007D698D" w:rsidP="007D698D">
            <w:pPr>
              <w:jc w:val="both"/>
            </w:pPr>
            <w:r w:rsidRPr="007D698D">
              <w:t>BUTTS, J.</w:t>
            </w:r>
            <w:r>
              <w:t xml:space="preserve"> </w:t>
            </w:r>
            <w:r w:rsidRPr="007D698D">
              <w:t>B.</w:t>
            </w:r>
            <w:r>
              <w:t>,</w:t>
            </w:r>
            <w:r w:rsidRPr="007D698D">
              <w:t xml:space="preserve"> RICH</w:t>
            </w:r>
            <w:r>
              <w:t>, K</w:t>
            </w:r>
            <w:r w:rsidRPr="007D698D">
              <w:t xml:space="preserve">. </w:t>
            </w:r>
            <w:r w:rsidRPr="007D698D">
              <w:rPr>
                <w:i/>
              </w:rPr>
              <w:t>Nursing Ethics: Across the Curriculum and Into Practice</w:t>
            </w:r>
            <w:r w:rsidRPr="007D698D">
              <w:t>. Jones &amp; Bartlett Publishers, 2012. ISBN 978-1449649005.</w:t>
            </w:r>
          </w:p>
        </w:tc>
      </w:tr>
      <w:tr w:rsidR="007D698D"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D698D" w:rsidRPr="007D698D" w:rsidRDefault="007D698D" w:rsidP="00120490">
            <w:pPr>
              <w:jc w:val="center"/>
              <w:rPr>
                <w:b/>
              </w:rPr>
            </w:pPr>
            <w:r w:rsidRPr="007D698D">
              <w:rPr>
                <w:b/>
              </w:rPr>
              <w:t>Informace ke kombinované nebo distanční formě</w:t>
            </w:r>
          </w:p>
        </w:tc>
      </w:tr>
      <w:tr w:rsidR="007D698D" w:rsidTr="00120490">
        <w:tc>
          <w:tcPr>
            <w:tcW w:w="4787" w:type="dxa"/>
            <w:gridSpan w:val="3"/>
            <w:tcBorders>
              <w:top w:val="single" w:sz="2" w:space="0" w:color="auto"/>
            </w:tcBorders>
            <w:shd w:val="clear" w:color="auto" w:fill="F7CAAC"/>
          </w:tcPr>
          <w:p w:rsidR="007D698D" w:rsidRPr="007D698D" w:rsidRDefault="007D698D" w:rsidP="00120490">
            <w:pPr>
              <w:jc w:val="both"/>
            </w:pPr>
            <w:r w:rsidRPr="007D698D">
              <w:rPr>
                <w:b/>
              </w:rPr>
              <w:t>Rozsah konzultací (soustředění)</w:t>
            </w:r>
          </w:p>
        </w:tc>
        <w:tc>
          <w:tcPr>
            <w:tcW w:w="889" w:type="dxa"/>
            <w:tcBorders>
              <w:top w:val="single" w:sz="2" w:space="0" w:color="auto"/>
            </w:tcBorders>
          </w:tcPr>
          <w:p w:rsidR="007D698D" w:rsidRPr="007D698D" w:rsidRDefault="007D698D" w:rsidP="00120490">
            <w:pPr>
              <w:jc w:val="both"/>
            </w:pPr>
            <w:r w:rsidRPr="007D698D">
              <w:t>10</w:t>
            </w:r>
          </w:p>
        </w:tc>
        <w:tc>
          <w:tcPr>
            <w:tcW w:w="4179" w:type="dxa"/>
            <w:gridSpan w:val="4"/>
            <w:tcBorders>
              <w:top w:val="single" w:sz="2" w:space="0" w:color="auto"/>
            </w:tcBorders>
            <w:shd w:val="clear" w:color="auto" w:fill="F7CAAC"/>
          </w:tcPr>
          <w:p w:rsidR="007D698D" w:rsidRPr="007D698D" w:rsidRDefault="007D698D" w:rsidP="00120490">
            <w:pPr>
              <w:jc w:val="both"/>
              <w:rPr>
                <w:b/>
              </w:rPr>
            </w:pPr>
            <w:r w:rsidRPr="007D698D">
              <w:rPr>
                <w:b/>
              </w:rPr>
              <w:t xml:space="preserve">hodin </w:t>
            </w:r>
          </w:p>
        </w:tc>
      </w:tr>
      <w:tr w:rsidR="007D698D" w:rsidTr="00120490">
        <w:tc>
          <w:tcPr>
            <w:tcW w:w="9855" w:type="dxa"/>
            <w:gridSpan w:val="8"/>
            <w:shd w:val="clear" w:color="auto" w:fill="F7CAAC"/>
          </w:tcPr>
          <w:p w:rsidR="007D698D" w:rsidRPr="007D698D" w:rsidRDefault="007D698D" w:rsidP="00120490">
            <w:pPr>
              <w:jc w:val="both"/>
              <w:rPr>
                <w:b/>
              </w:rPr>
            </w:pPr>
            <w:r w:rsidRPr="007D698D">
              <w:rPr>
                <w:b/>
              </w:rPr>
              <w:t>Informace o způsobu kontaktu s vyučujícím</w:t>
            </w:r>
          </w:p>
        </w:tc>
      </w:tr>
      <w:tr w:rsidR="007D698D" w:rsidTr="00120490">
        <w:trPr>
          <w:trHeight w:val="681"/>
        </w:trPr>
        <w:tc>
          <w:tcPr>
            <w:tcW w:w="9855" w:type="dxa"/>
            <w:gridSpan w:val="8"/>
          </w:tcPr>
          <w:p w:rsidR="007D698D" w:rsidRPr="007D698D" w:rsidRDefault="007D698D" w:rsidP="00120490">
            <w:pPr>
              <w:jc w:val="both"/>
            </w:pPr>
            <w:r w:rsidRPr="007D698D">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27F61" w:rsidRDefault="00027F6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E5008" w:rsidTr="00120490">
        <w:tc>
          <w:tcPr>
            <w:tcW w:w="9855" w:type="dxa"/>
            <w:gridSpan w:val="8"/>
            <w:tcBorders>
              <w:bottom w:val="double" w:sz="4" w:space="0" w:color="auto"/>
            </w:tcBorders>
            <w:shd w:val="clear" w:color="auto" w:fill="BDD6EE"/>
          </w:tcPr>
          <w:p w:rsidR="002E5008" w:rsidRDefault="002E5008" w:rsidP="00120490">
            <w:pPr>
              <w:jc w:val="both"/>
              <w:rPr>
                <w:b/>
                <w:sz w:val="28"/>
              </w:rPr>
            </w:pPr>
            <w:r>
              <w:lastRenderedPageBreak/>
              <w:br w:type="page"/>
            </w:r>
            <w:r>
              <w:rPr>
                <w:b/>
                <w:sz w:val="28"/>
              </w:rPr>
              <w:t>B-III – Charakteristika studijního předmětu</w:t>
            </w:r>
          </w:p>
        </w:tc>
      </w:tr>
      <w:tr w:rsidR="002E5008" w:rsidTr="00120490">
        <w:tc>
          <w:tcPr>
            <w:tcW w:w="3086" w:type="dxa"/>
            <w:tcBorders>
              <w:top w:val="double" w:sz="4" w:space="0" w:color="auto"/>
            </w:tcBorders>
            <w:shd w:val="clear" w:color="auto" w:fill="F7CAAC"/>
          </w:tcPr>
          <w:p w:rsidR="002E5008" w:rsidRPr="002E5008" w:rsidRDefault="002E5008" w:rsidP="00120490">
            <w:pPr>
              <w:jc w:val="both"/>
              <w:rPr>
                <w:b/>
              </w:rPr>
            </w:pPr>
            <w:r w:rsidRPr="002E5008">
              <w:rPr>
                <w:b/>
              </w:rPr>
              <w:t>Název studijního předmětu</w:t>
            </w:r>
          </w:p>
        </w:tc>
        <w:tc>
          <w:tcPr>
            <w:tcW w:w="6769" w:type="dxa"/>
            <w:gridSpan w:val="7"/>
            <w:tcBorders>
              <w:top w:val="double" w:sz="4" w:space="0" w:color="auto"/>
            </w:tcBorders>
          </w:tcPr>
          <w:p w:rsidR="002E5008" w:rsidRPr="002E5008" w:rsidRDefault="002E5008" w:rsidP="00120490">
            <w:pPr>
              <w:jc w:val="both"/>
            </w:pPr>
            <w:r w:rsidRPr="002E5008">
              <w:t>Moderní ošetřovatelství, lázeňství a fyzioterapie</w:t>
            </w:r>
          </w:p>
        </w:tc>
      </w:tr>
      <w:tr w:rsidR="002E5008" w:rsidTr="00120490">
        <w:tc>
          <w:tcPr>
            <w:tcW w:w="3086" w:type="dxa"/>
            <w:shd w:val="clear" w:color="auto" w:fill="F7CAAC"/>
          </w:tcPr>
          <w:p w:rsidR="002E5008" w:rsidRPr="002E5008" w:rsidRDefault="002E5008" w:rsidP="00120490">
            <w:pPr>
              <w:jc w:val="both"/>
              <w:rPr>
                <w:b/>
              </w:rPr>
            </w:pPr>
            <w:r w:rsidRPr="002E5008">
              <w:rPr>
                <w:b/>
              </w:rPr>
              <w:t>Typ předmětu</w:t>
            </w:r>
          </w:p>
        </w:tc>
        <w:tc>
          <w:tcPr>
            <w:tcW w:w="3406" w:type="dxa"/>
            <w:gridSpan w:val="4"/>
          </w:tcPr>
          <w:p w:rsidR="002E5008" w:rsidRPr="002E5008" w:rsidRDefault="00BE5517" w:rsidP="00120490">
            <w:pPr>
              <w:jc w:val="both"/>
            </w:pPr>
            <w:r>
              <w:t>p</w:t>
            </w:r>
            <w:r w:rsidR="002E5008" w:rsidRPr="002E5008">
              <w:t>ovinný „PZ“</w:t>
            </w:r>
          </w:p>
        </w:tc>
        <w:tc>
          <w:tcPr>
            <w:tcW w:w="2695" w:type="dxa"/>
            <w:gridSpan w:val="2"/>
            <w:shd w:val="clear" w:color="auto" w:fill="F7CAAC"/>
          </w:tcPr>
          <w:p w:rsidR="002E5008" w:rsidRPr="002E5008" w:rsidRDefault="002E5008" w:rsidP="00120490">
            <w:pPr>
              <w:jc w:val="both"/>
            </w:pPr>
            <w:r w:rsidRPr="002E5008">
              <w:rPr>
                <w:b/>
              </w:rPr>
              <w:t>doporučený ročník / semestr</w:t>
            </w:r>
          </w:p>
        </w:tc>
        <w:tc>
          <w:tcPr>
            <w:tcW w:w="668" w:type="dxa"/>
          </w:tcPr>
          <w:p w:rsidR="002E5008" w:rsidRPr="002E5008" w:rsidRDefault="00E44259" w:rsidP="00120490">
            <w:pPr>
              <w:jc w:val="both"/>
            </w:pPr>
            <w:r>
              <w:t>2/Z</w:t>
            </w:r>
          </w:p>
        </w:tc>
      </w:tr>
      <w:tr w:rsidR="002E5008" w:rsidTr="00120490">
        <w:tc>
          <w:tcPr>
            <w:tcW w:w="3086" w:type="dxa"/>
            <w:shd w:val="clear" w:color="auto" w:fill="F7CAAC"/>
          </w:tcPr>
          <w:p w:rsidR="002E5008" w:rsidRPr="002E5008" w:rsidRDefault="002E5008" w:rsidP="00120490">
            <w:pPr>
              <w:jc w:val="both"/>
              <w:rPr>
                <w:b/>
              </w:rPr>
            </w:pPr>
            <w:r w:rsidRPr="002E5008">
              <w:rPr>
                <w:b/>
              </w:rPr>
              <w:t>Rozsah studijního předmětu</w:t>
            </w:r>
          </w:p>
        </w:tc>
        <w:tc>
          <w:tcPr>
            <w:tcW w:w="1701" w:type="dxa"/>
            <w:gridSpan w:val="2"/>
          </w:tcPr>
          <w:p w:rsidR="002E5008" w:rsidRPr="002E5008" w:rsidRDefault="002E5008" w:rsidP="00120490">
            <w:pPr>
              <w:jc w:val="both"/>
            </w:pPr>
            <w:r w:rsidRPr="002E5008">
              <w:t>26p + 13s</w:t>
            </w:r>
          </w:p>
        </w:tc>
        <w:tc>
          <w:tcPr>
            <w:tcW w:w="889" w:type="dxa"/>
            <w:shd w:val="clear" w:color="auto" w:fill="F7CAAC"/>
          </w:tcPr>
          <w:p w:rsidR="002E5008" w:rsidRPr="002E5008" w:rsidRDefault="002E5008" w:rsidP="00120490">
            <w:pPr>
              <w:jc w:val="both"/>
              <w:rPr>
                <w:b/>
              </w:rPr>
            </w:pPr>
            <w:r w:rsidRPr="002E5008">
              <w:rPr>
                <w:b/>
              </w:rPr>
              <w:t xml:space="preserve">hod. </w:t>
            </w:r>
          </w:p>
        </w:tc>
        <w:tc>
          <w:tcPr>
            <w:tcW w:w="816" w:type="dxa"/>
          </w:tcPr>
          <w:p w:rsidR="002E5008" w:rsidRPr="002E5008" w:rsidRDefault="002E5008" w:rsidP="00120490">
            <w:pPr>
              <w:jc w:val="both"/>
            </w:pPr>
            <w:r w:rsidRPr="002E5008">
              <w:t>39</w:t>
            </w:r>
          </w:p>
        </w:tc>
        <w:tc>
          <w:tcPr>
            <w:tcW w:w="2156" w:type="dxa"/>
            <w:shd w:val="clear" w:color="auto" w:fill="F7CAAC"/>
          </w:tcPr>
          <w:p w:rsidR="002E5008" w:rsidRPr="002E5008" w:rsidRDefault="002E5008" w:rsidP="00120490">
            <w:pPr>
              <w:jc w:val="both"/>
              <w:rPr>
                <w:b/>
              </w:rPr>
            </w:pPr>
            <w:r w:rsidRPr="002E5008">
              <w:rPr>
                <w:b/>
              </w:rPr>
              <w:t>kreditů</w:t>
            </w:r>
          </w:p>
        </w:tc>
        <w:tc>
          <w:tcPr>
            <w:tcW w:w="1207" w:type="dxa"/>
            <w:gridSpan w:val="2"/>
          </w:tcPr>
          <w:p w:rsidR="002E5008" w:rsidRPr="002E5008" w:rsidRDefault="002E5008" w:rsidP="00120490">
            <w:pPr>
              <w:jc w:val="both"/>
            </w:pPr>
            <w:r w:rsidRPr="002E5008">
              <w:t>4</w:t>
            </w:r>
          </w:p>
        </w:tc>
      </w:tr>
      <w:tr w:rsidR="002E5008" w:rsidTr="00120490">
        <w:tc>
          <w:tcPr>
            <w:tcW w:w="3086" w:type="dxa"/>
            <w:shd w:val="clear" w:color="auto" w:fill="F7CAAC"/>
          </w:tcPr>
          <w:p w:rsidR="002E5008" w:rsidRPr="002E5008" w:rsidRDefault="002E5008" w:rsidP="00120490">
            <w:pPr>
              <w:jc w:val="both"/>
              <w:rPr>
                <w:b/>
              </w:rPr>
            </w:pPr>
            <w:r w:rsidRPr="002E5008">
              <w:rPr>
                <w:b/>
              </w:rPr>
              <w:t>Prerekvizity, korekvizity, ekvivalence</w:t>
            </w:r>
          </w:p>
        </w:tc>
        <w:tc>
          <w:tcPr>
            <w:tcW w:w="6769" w:type="dxa"/>
            <w:gridSpan w:val="7"/>
          </w:tcPr>
          <w:p w:rsidR="002E5008" w:rsidRPr="002E5008" w:rsidRDefault="002E5008" w:rsidP="00120490">
            <w:pPr>
              <w:jc w:val="both"/>
            </w:pPr>
          </w:p>
        </w:tc>
      </w:tr>
      <w:tr w:rsidR="002E5008" w:rsidTr="00120490">
        <w:tc>
          <w:tcPr>
            <w:tcW w:w="3086" w:type="dxa"/>
            <w:shd w:val="clear" w:color="auto" w:fill="F7CAAC"/>
          </w:tcPr>
          <w:p w:rsidR="002E5008" w:rsidRPr="002E5008" w:rsidRDefault="002E5008" w:rsidP="00120490">
            <w:pPr>
              <w:jc w:val="both"/>
              <w:rPr>
                <w:b/>
              </w:rPr>
            </w:pPr>
            <w:r w:rsidRPr="002E5008">
              <w:rPr>
                <w:b/>
              </w:rPr>
              <w:t>Způsob ověření studijních výsledků</w:t>
            </w:r>
          </w:p>
        </w:tc>
        <w:tc>
          <w:tcPr>
            <w:tcW w:w="3406" w:type="dxa"/>
            <w:gridSpan w:val="4"/>
          </w:tcPr>
          <w:p w:rsidR="002E5008" w:rsidRPr="002E5008" w:rsidRDefault="002E5008" w:rsidP="00120490">
            <w:pPr>
              <w:jc w:val="both"/>
            </w:pPr>
            <w:r>
              <w:t>z</w:t>
            </w:r>
            <w:r w:rsidRPr="002E5008">
              <w:t>ápočet, zkouška</w:t>
            </w:r>
          </w:p>
        </w:tc>
        <w:tc>
          <w:tcPr>
            <w:tcW w:w="2156" w:type="dxa"/>
            <w:shd w:val="clear" w:color="auto" w:fill="F7CAAC"/>
          </w:tcPr>
          <w:p w:rsidR="002E5008" w:rsidRPr="002E5008" w:rsidRDefault="002E5008" w:rsidP="00120490">
            <w:pPr>
              <w:jc w:val="both"/>
              <w:rPr>
                <w:b/>
              </w:rPr>
            </w:pPr>
            <w:r w:rsidRPr="002E5008">
              <w:rPr>
                <w:b/>
              </w:rPr>
              <w:t>Forma výuky</w:t>
            </w:r>
          </w:p>
        </w:tc>
        <w:tc>
          <w:tcPr>
            <w:tcW w:w="1207" w:type="dxa"/>
            <w:gridSpan w:val="2"/>
          </w:tcPr>
          <w:p w:rsidR="002E5008" w:rsidRPr="002E5008" w:rsidRDefault="002E5008" w:rsidP="00120490">
            <w:pPr>
              <w:jc w:val="both"/>
            </w:pPr>
            <w:r>
              <w:t>p</w:t>
            </w:r>
            <w:r w:rsidRPr="002E5008">
              <w:t>řednáška, seminář</w:t>
            </w:r>
          </w:p>
        </w:tc>
      </w:tr>
      <w:tr w:rsidR="002E5008" w:rsidTr="00120490">
        <w:tc>
          <w:tcPr>
            <w:tcW w:w="3086" w:type="dxa"/>
            <w:shd w:val="clear" w:color="auto" w:fill="F7CAAC"/>
          </w:tcPr>
          <w:p w:rsidR="002E5008" w:rsidRPr="002E5008" w:rsidRDefault="002E5008" w:rsidP="00120490">
            <w:pPr>
              <w:jc w:val="both"/>
              <w:rPr>
                <w:b/>
              </w:rPr>
            </w:pPr>
            <w:r w:rsidRPr="002E5008">
              <w:rPr>
                <w:b/>
              </w:rPr>
              <w:t>Forma způsobu ověření studijních výsledků a další požadavky na studenta</w:t>
            </w:r>
          </w:p>
        </w:tc>
        <w:tc>
          <w:tcPr>
            <w:tcW w:w="6769" w:type="dxa"/>
            <w:gridSpan w:val="7"/>
            <w:tcBorders>
              <w:bottom w:val="nil"/>
            </w:tcBorders>
          </w:tcPr>
          <w:p w:rsidR="002E5008" w:rsidRPr="002E5008" w:rsidRDefault="002E5008" w:rsidP="00120490">
            <w:pPr>
              <w:jc w:val="both"/>
            </w:pPr>
            <w:r w:rsidRPr="002E5008">
              <w:t>Způsob zakončení předmětu – zápočet, zkouška</w:t>
            </w:r>
          </w:p>
          <w:p w:rsidR="002E5008" w:rsidRPr="002E5008" w:rsidRDefault="002E5008" w:rsidP="002E5008">
            <w:pPr>
              <w:jc w:val="both"/>
            </w:pPr>
            <w:r w:rsidRPr="002E5008">
              <w:t>Požadavky na zápočet - vypracování seminární práce dle požadavků vyučujícího, 80% aktivní účast na seminářích, písemný test s maximálním možným počtem dosažitelných bodů 100 musí být napsán alespoň na 60 %</w:t>
            </w:r>
          </w:p>
          <w:p w:rsidR="002E5008" w:rsidRPr="002E5008" w:rsidRDefault="002E5008" w:rsidP="002E5008">
            <w:pPr>
              <w:jc w:val="both"/>
            </w:pPr>
            <w:r w:rsidRPr="002E5008">
              <w:t>Požadavky na zkoušku - získání zápočtu po splnění výše uvedených povinností, následuje ústní zkouška v rozsahu znalostí přednášek a seminářů.</w:t>
            </w:r>
          </w:p>
        </w:tc>
      </w:tr>
      <w:tr w:rsidR="002E5008" w:rsidTr="002E5008">
        <w:trPr>
          <w:trHeight w:val="70"/>
        </w:trPr>
        <w:tc>
          <w:tcPr>
            <w:tcW w:w="9855" w:type="dxa"/>
            <w:gridSpan w:val="8"/>
            <w:tcBorders>
              <w:top w:val="nil"/>
            </w:tcBorders>
          </w:tcPr>
          <w:p w:rsidR="002E5008" w:rsidRPr="002E5008" w:rsidRDefault="002E5008" w:rsidP="00120490">
            <w:pPr>
              <w:jc w:val="both"/>
            </w:pPr>
          </w:p>
        </w:tc>
      </w:tr>
      <w:tr w:rsidR="002E5008" w:rsidTr="00120490">
        <w:trPr>
          <w:trHeight w:val="197"/>
        </w:trPr>
        <w:tc>
          <w:tcPr>
            <w:tcW w:w="3086" w:type="dxa"/>
            <w:tcBorders>
              <w:top w:val="nil"/>
            </w:tcBorders>
            <w:shd w:val="clear" w:color="auto" w:fill="F7CAAC"/>
          </w:tcPr>
          <w:p w:rsidR="002E5008" w:rsidRPr="002E5008" w:rsidRDefault="002E5008" w:rsidP="00120490">
            <w:pPr>
              <w:jc w:val="both"/>
              <w:rPr>
                <w:b/>
              </w:rPr>
            </w:pPr>
            <w:r w:rsidRPr="002E5008">
              <w:rPr>
                <w:b/>
              </w:rPr>
              <w:t>Garant předmětu</w:t>
            </w:r>
          </w:p>
        </w:tc>
        <w:tc>
          <w:tcPr>
            <w:tcW w:w="6769" w:type="dxa"/>
            <w:gridSpan w:val="7"/>
            <w:tcBorders>
              <w:top w:val="nil"/>
            </w:tcBorders>
          </w:tcPr>
          <w:p w:rsidR="002E5008" w:rsidRPr="002E5008" w:rsidRDefault="002E5008" w:rsidP="00120490">
            <w:pPr>
              <w:jc w:val="both"/>
            </w:pPr>
            <w:r w:rsidRPr="002E5008">
              <w:t>PhDr. Anna Krátká, Ph.D.</w:t>
            </w:r>
          </w:p>
        </w:tc>
      </w:tr>
      <w:tr w:rsidR="002E5008" w:rsidTr="00120490">
        <w:trPr>
          <w:trHeight w:val="243"/>
        </w:trPr>
        <w:tc>
          <w:tcPr>
            <w:tcW w:w="3086" w:type="dxa"/>
            <w:tcBorders>
              <w:top w:val="nil"/>
            </w:tcBorders>
            <w:shd w:val="clear" w:color="auto" w:fill="F7CAAC"/>
          </w:tcPr>
          <w:p w:rsidR="002E5008" w:rsidRPr="002E5008" w:rsidRDefault="002E5008" w:rsidP="00120490">
            <w:pPr>
              <w:jc w:val="both"/>
              <w:rPr>
                <w:b/>
              </w:rPr>
            </w:pPr>
            <w:r w:rsidRPr="002E5008">
              <w:rPr>
                <w:b/>
              </w:rPr>
              <w:t>Zapojení garanta do výuky předmětu</w:t>
            </w:r>
          </w:p>
        </w:tc>
        <w:tc>
          <w:tcPr>
            <w:tcW w:w="6769" w:type="dxa"/>
            <w:gridSpan w:val="7"/>
            <w:tcBorders>
              <w:top w:val="nil"/>
            </w:tcBorders>
          </w:tcPr>
          <w:p w:rsidR="002E5008" w:rsidRPr="002E5008" w:rsidRDefault="002E5008" w:rsidP="00DC4A48">
            <w:pPr>
              <w:jc w:val="both"/>
            </w:pPr>
            <w:r w:rsidRPr="002E5008">
              <w:t xml:space="preserve">Garant se podílí na přednášení v rozsahu </w:t>
            </w:r>
            <w:r w:rsidR="00DC4A48">
              <w:t>6</w:t>
            </w:r>
            <w:r w:rsidRPr="002E5008">
              <w:t xml:space="preserve">0 %, </w:t>
            </w:r>
            <w:r w:rsidR="00BE5517">
              <w:t>dále stanovuje koncepci seminářů</w:t>
            </w:r>
            <w:r w:rsidRPr="002E5008">
              <w:t xml:space="preserve"> a dohlíží na jejich jednotné vedení.</w:t>
            </w:r>
          </w:p>
        </w:tc>
      </w:tr>
      <w:tr w:rsidR="002E5008" w:rsidTr="00120490">
        <w:tc>
          <w:tcPr>
            <w:tcW w:w="3086" w:type="dxa"/>
            <w:shd w:val="clear" w:color="auto" w:fill="F7CAAC"/>
          </w:tcPr>
          <w:p w:rsidR="002E5008" w:rsidRPr="002E5008" w:rsidRDefault="002E5008" w:rsidP="00120490">
            <w:pPr>
              <w:jc w:val="both"/>
              <w:rPr>
                <w:b/>
              </w:rPr>
            </w:pPr>
            <w:r w:rsidRPr="002E5008">
              <w:rPr>
                <w:b/>
              </w:rPr>
              <w:t>Vyučující</w:t>
            </w:r>
          </w:p>
        </w:tc>
        <w:tc>
          <w:tcPr>
            <w:tcW w:w="6769" w:type="dxa"/>
            <w:gridSpan w:val="7"/>
            <w:tcBorders>
              <w:bottom w:val="nil"/>
            </w:tcBorders>
          </w:tcPr>
          <w:p w:rsidR="002E5008" w:rsidRPr="002E5008" w:rsidRDefault="00BE5517" w:rsidP="00DC4A48">
            <w:pPr>
              <w:jc w:val="both"/>
            </w:pPr>
            <w:r w:rsidRPr="002E5008">
              <w:t xml:space="preserve">PhDr. Anna </w:t>
            </w:r>
            <w:r w:rsidR="008E5AFF">
              <w:t xml:space="preserve">Krátká, Ph.D. </w:t>
            </w:r>
            <w:r w:rsidR="008E5AFF" w:rsidRPr="0065394C">
              <w:t>– přednášky</w:t>
            </w:r>
            <w:r w:rsidR="00DC4A48">
              <w:t xml:space="preserve"> (6</w:t>
            </w:r>
            <w:r>
              <w:t xml:space="preserve">0 %); </w:t>
            </w:r>
            <w:r w:rsidRPr="002E5008">
              <w:t>p</w:t>
            </w:r>
            <w:r w:rsidR="008E5AFF">
              <w:t xml:space="preserve">rof. MUDr. Jaroslav Slaný, CSc. </w:t>
            </w:r>
            <w:r w:rsidR="008E5AFF" w:rsidRPr="0065394C">
              <w:t>– přednášky</w:t>
            </w:r>
            <w:r>
              <w:t xml:space="preserve"> (</w:t>
            </w:r>
            <w:r w:rsidR="00DC4A48">
              <w:t>4</w:t>
            </w:r>
            <w:r w:rsidRPr="002E5008">
              <w:t>0 %</w:t>
            </w:r>
            <w:r>
              <w:t>)</w:t>
            </w:r>
          </w:p>
        </w:tc>
      </w:tr>
      <w:tr w:rsidR="002E5008" w:rsidTr="00BE5517">
        <w:trPr>
          <w:trHeight w:val="50"/>
        </w:trPr>
        <w:tc>
          <w:tcPr>
            <w:tcW w:w="9855" w:type="dxa"/>
            <w:gridSpan w:val="8"/>
            <w:tcBorders>
              <w:top w:val="nil"/>
            </w:tcBorders>
          </w:tcPr>
          <w:p w:rsidR="002E5008" w:rsidRPr="002E5008" w:rsidRDefault="002E5008" w:rsidP="00120490">
            <w:pPr>
              <w:jc w:val="both"/>
            </w:pPr>
          </w:p>
        </w:tc>
      </w:tr>
      <w:tr w:rsidR="002E5008" w:rsidTr="00120490">
        <w:tc>
          <w:tcPr>
            <w:tcW w:w="3086" w:type="dxa"/>
            <w:shd w:val="clear" w:color="auto" w:fill="F7CAAC"/>
          </w:tcPr>
          <w:p w:rsidR="002E5008" w:rsidRPr="002E5008" w:rsidRDefault="002E5008" w:rsidP="00120490">
            <w:pPr>
              <w:jc w:val="both"/>
              <w:rPr>
                <w:b/>
              </w:rPr>
            </w:pPr>
            <w:r w:rsidRPr="002E5008">
              <w:rPr>
                <w:b/>
              </w:rPr>
              <w:t>Stručná anotace předmětu</w:t>
            </w:r>
          </w:p>
        </w:tc>
        <w:tc>
          <w:tcPr>
            <w:tcW w:w="6769" w:type="dxa"/>
            <w:gridSpan w:val="7"/>
            <w:tcBorders>
              <w:bottom w:val="nil"/>
            </w:tcBorders>
          </w:tcPr>
          <w:p w:rsidR="002E5008" w:rsidRPr="002E5008" w:rsidRDefault="002E5008" w:rsidP="00120490">
            <w:pPr>
              <w:jc w:val="both"/>
            </w:pPr>
          </w:p>
        </w:tc>
      </w:tr>
      <w:tr w:rsidR="002E5008" w:rsidTr="00120490">
        <w:trPr>
          <w:trHeight w:val="3938"/>
        </w:trPr>
        <w:tc>
          <w:tcPr>
            <w:tcW w:w="9855" w:type="dxa"/>
            <w:gridSpan w:val="8"/>
            <w:tcBorders>
              <w:top w:val="nil"/>
              <w:bottom w:val="single" w:sz="12" w:space="0" w:color="auto"/>
            </w:tcBorders>
          </w:tcPr>
          <w:p w:rsidR="002E5008" w:rsidRPr="002E5008" w:rsidRDefault="002E5008" w:rsidP="00120490">
            <w:pPr>
              <w:jc w:val="both"/>
            </w:pPr>
            <w:r w:rsidRPr="002E5008">
              <w:t>Podstatou předmětu je porozumět specifickému postavení ošetřovatelství, lázeňství a fyzioterapie v systému zdravotních služeb v České republice. Studenti si osvojí znalosti s důrazem na historii a vývoj ošetřovatelství, koncepty ošetřovatelství a význam ošetřovatelství v dnešní praxi. Zvládnou základní metody a principy ošetřovatelství dle platných norem a legislativních úprav. Pochopí podstatu medicínských a ošetřovatelských diagnóz, naučí se charakterizovat podstatu kvality života a civilizačních chorob, včetně příčin vzniku a jejich prevence. Studenti porozumí úloze fyzioterapie a lázeňství v systému zdravotní péče a seznámí se s moderními trendy v lázeňství.</w:t>
            </w:r>
          </w:p>
          <w:p w:rsidR="002E5008" w:rsidRPr="002E5008" w:rsidRDefault="002E5008" w:rsidP="000E1096">
            <w:pPr>
              <w:pStyle w:val="Odstavecseseznamem"/>
              <w:numPr>
                <w:ilvl w:val="0"/>
                <w:numId w:val="23"/>
              </w:numPr>
              <w:spacing w:after="0" w:line="240" w:lineRule="auto"/>
              <w:ind w:left="322" w:hanging="284"/>
              <w:jc w:val="both"/>
              <w:rPr>
                <w:rFonts w:ascii="Times New Roman" w:hAnsi="Times New Roman"/>
                <w:sz w:val="20"/>
                <w:szCs w:val="20"/>
              </w:rPr>
            </w:pPr>
            <w:r w:rsidRPr="002E5008">
              <w:rPr>
                <w:rFonts w:ascii="Times New Roman" w:hAnsi="Times New Roman"/>
                <w:sz w:val="20"/>
                <w:szCs w:val="20"/>
              </w:rPr>
              <w:t xml:space="preserve">Úvod do předmětu. </w:t>
            </w:r>
            <w:r w:rsidRPr="002E5008">
              <w:rPr>
                <w:rFonts w:ascii="Times New Roman" w:eastAsiaTheme="minorHAnsi" w:hAnsi="Times New Roman"/>
                <w:sz w:val="20"/>
                <w:szCs w:val="20"/>
              </w:rPr>
              <w:t xml:space="preserve">Profilace oboru ošetřovatelství v systému zdravotních věd. </w:t>
            </w:r>
            <w:r w:rsidRPr="002E5008">
              <w:rPr>
                <w:rFonts w:ascii="Times New Roman" w:hAnsi="Times New Roman"/>
                <w:sz w:val="20"/>
                <w:szCs w:val="20"/>
              </w:rPr>
              <w:t xml:space="preserve">Dějiny a vývoj ošetřovatelství, významné historické i současné osobnosti v oboru ošetřovatelství a jejich význam pro rozvoj oboru. </w:t>
            </w:r>
          </w:p>
          <w:p w:rsidR="002E5008" w:rsidRPr="002E5008" w:rsidRDefault="002E5008" w:rsidP="000E1096">
            <w:pPr>
              <w:pStyle w:val="Odstavecseseznamem"/>
              <w:numPr>
                <w:ilvl w:val="0"/>
                <w:numId w:val="23"/>
              </w:numPr>
              <w:spacing w:after="0" w:line="240" w:lineRule="auto"/>
              <w:ind w:left="322" w:hanging="284"/>
              <w:jc w:val="both"/>
              <w:rPr>
                <w:rFonts w:ascii="Times New Roman" w:hAnsi="Times New Roman"/>
                <w:sz w:val="20"/>
                <w:szCs w:val="20"/>
              </w:rPr>
            </w:pPr>
            <w:r w:rsidRPr="002E5008">
              <w:rPr>
                <w:rFonts w:ascii="Times New Roman" w:hAnsi="Times New Roman"/>
                <w:sz w:val="20"/>
                <w:szCs w:val="20"/>
              </w:rPr>
              <w:t>Paradigma, koncepce a cíle ošetřovatelství, regulace ošetřovatelské profese. Směr ošetřovatelství dle ICN. Legislativní normy vztahující se k profesi, Národní registr zdravotnických pracovníků.</w:t>
            </w:r>
          </w:p>
          <w:p w:rsidR="002E5008" w:rsidRPr="002E5008" w:rsidRDefault="002E5008" w:rsidP="000E1096">
            <w:pPr>
              <w:pStyle w:val="Odstavecseseznamem"/>
              <w:numPr>
                <w:ilvl w:val="0"/>
                <w:numId w:val="23"/>
              </w:numPr>
              <w:spacing w:after="0" w:line="240" w:lineRule="auto"/>
              <w:ind w:left="322" w:hanging="284"/>
              <w:jc w:val="both"/>
              <w:rPr>
                <w:rFonts w:ascii="Times New Roman" w:hAnsi="Times New Roman"/>
                <w:sz w:val="20"/>
                <w:szCs w:val="20"/>
              </w:rPr>
            </w:pPr>
            <w:r w:rsidRPr="002E5008">
              <w:rPr>
                <w:rFonts w:ascii="Times New Roman" w:hAnsi="Times New Roman"/>
                <w:sz w:val="20"/>
                <w:szCs w:val="20"/>
              </w:rPr>
              <w:t xml:space="preserve">Role sestry a lékaře, vymezení kompetencí sestry. Spolupráce v multidisciplinárním týmu. </w:t>
            </w:r>
          </w:p>
          <w:p w:rsidR="002E5008" w:rsidRPr="002E5008" w:rsidRDefault="002E5008" w:rsidP="000E1096">
            <w:pPr>
              <w:pStyle w:val="Odstavecseseznamem"/>
              <w:numPr>
                <w:ilvl w:val="0"/>
                <w:numId w:val="23"/>
              </w:numPr>
              <w:spacing w:after="0" w:line="240" w:lineRule="auto"/>
              <w:ind w:left="322" w:hanging="284"/>
              <w:jc w:val="both"/>
              <w:rPr>
                <w:rFonts w:ascii="Times New Roman" w:hAnsi="Times New Roman"/>
                <w:sz w:val="20"/>
                <w:szCs w:val="20"/>
              </w:rPr>
            </w:pPr>
            <w:r w:rsidRPr="002E5008">
              <w:rPr>
                <w:rFonts w:ascii="Times New Roman" w:hAnsi="Times New Roman"/>
                <w:sz w:val="20"/>
                <w:szCs w:val="20"/>
              </w:rPr>
              <w:t>Konceptuální ošetřovatelské modely a jejich využití v ošetřovatelské praxi.</w:t>
            </w:r>
          </w:p>
          <w:p w:rsidR="002E5008" w:rsidRPr="002E5008" w:rsidRDefault="002E5008" w:rsidP="000E1096">
            <w:pPr>
              <w:pStyle w:val="Odstavecseseznamem"/>
              <w:numPr>
                <w:ilvl w:val="0"/>
                <w:numId w:val="23"/>
              </w:numPr>
              <w:autoSpaceDE w:val="0"/>
              <w:autoSpaceDN w:val="0"/>
              <w:adjustRightInd w:val="0"/>
              <w:spacing w:after="0" w:line="240" w:lineRule="auto"/>
              <w:ind w:left="322" w:hanging="284"/>
              <w:jc w:val="both"/>
              <w:rPr>
                <w:rFonts w:ascii="Times New Roman" w:hAnsi="Times New Roman"/>
                <w:sz w:val="20"/>
                <w:szCs w:val="20"/>
              </w:rPr>
            </w:pPr>
            <w:r w:rsidRPr="002E5008">
              <w:rPr>
                <w:rFonts w:ascii="Times New Roman" w:eastAsiaTheme="minorHAnsi" w:hAnsi="Times New Roman"/>
                <w:sz w:val="20"/>
                <w:szCs w:val="20"/>
              </w:rPr>
              <w:t>O</w:t>
            </w:r>
            <w:r w:rsidRPr="002E5008">
              <w:rPr>
                <w:rFonts w:ascii="Times New Roman" w:hAnsi="Times New Roman"/>
                <w:sz w:val="20"/>
                <w:szCs w:val="20"/>
              </w:rPr>
              <w:t xml:space="preserve">šetřovatelský proces a jeho proměny. </w:t>
            </w:r>
            <w:r w:rsidRPr="002E5008">
              <w:rPr>
                <w:rFonts w:ascii="Times New Roman" w:eastAsiaTheme="minorHAnsi" w:hAnsi="Times New Roman"/>
                <w:sz w:val="20"/>
                <w:szCs w:val="20"/>
              </w:rPr>
              <w:t xml:space="preserve">Diagnostické systémy v ošetřovatelství (OMAHA, NANDA, Aliance 3N). Metodika věrohodného dokumentování ošetřovatelské praxe. </w:t>
            </w:r>
            <w:r w:rsidRPr="002E5008">
              <w:rPr>
                <w:rFonts w:ascii="Times New Roman" w:hAnsi="Times New Roman"/>
                <w:sz w:val="20"/>
                <w:szCs w:val="20"/>
              </w:rPr>
              <w:t>Diagnózy medicínské a ošetřovatelské.</w:t>
            </w:r>
          </w:p>
          <w:p w:rsidR="002E5008" w:rsidRPr="002E5008" w:rsidRDefault="002E5008" w:rsidP="000E1096">
            <w:pPr>
              <w:pStyle w:val="Odstavecseseznamem"/>
              <w:numPr>
                <w:ilvl w:val="0"/>
                <w:numId w:val="23"/>
              </w:numPr>
              <w:autoSpaceDE w:val="0"/>
              <w:autoSpaceDN w:val="0"/>
              <w:adjustRightInd w:val="0"/>
              <w:spacing w:after="0" w:line="240" w:lineRule="auto"/>
              <w:ind w:left="322" w:hanging="284"/>
              <w:jc w:val="both"/>
              <w:rPr>
                <w:rFonts w:ascii="Times New Roman" w:hAnsi="Times New Roman"/>
                <w:sz w:val="20"/>
                <w:szCs w:val="20"/>
              </w:rPr>
            </w:pPr>
            <w:r w:rsidRPr="002E5008">
              <w:rPr>
                <w:rFonts w:ascii="Times New Roman" w:hAnsi="Times New Roman"/>
                <w:sz w:val="20"/>
                <w:szCs w:val="20"/>
              </w:rPr>
              <w:t>P</w:t>
            </w:r>
            <w:r w:rsidRPr="002E5008">
              <w:rPr>
                <w:rFonts w:ascii="Times New Roman" w:eastAsiaTheme="minorHAnsi" w:hAnsi="Times New Roman"/>
                <w:sz w:val="20"/>
                <w:szCs w:val="20"/>
              </w:rPr>
              <w:t xml:space="preserve">roblematika Evidence Based Practice. Systematická review. Databáze k vyhledávání relevantních zdrojů </w:t>
            </w:r>
            <w:r w:rsidRPr="002E5008">
              <w:rPr>
                <w:rFonts w:ascii="Times New Roman" w:eastAsiaTheme="minorHAnsi" w:hAnsi="Times New Roman"/>
                <w:sz w:val="20"/>
                <w:szCs w:val="20"/>
              </w:rPr>
              <w:br/>
              <w:t>s akcentem na ošetřovatelství.</w:t>
            </w:r>
          </w:p>
          <w:p w:rsidR="002E5008" w:rsidRPr="002E5008" w:rsidRDefault="002E5008" w:rsidP="000E1096">
            <w:pPr>
              <w:pStyle w:val="Odstavecseseznamem"/>
              <w:numPr>
                <w:ilvl w:val="0"/>
                <w:numId w:val="23"/>
              </w:numPr>
              <w:autoSpaceDE w:val="0"/>
              <w:autoSpaceDN w:val="0"/>
              <w:adjustRightInd w:val="0"/>
              <w:spacing w:after="0" w:line="240" w:lineRule="auto"/>
              <w:ind w:left="322" w:hanging="284"/>
              <w:jc w:val="both"/>
              <w:rPr>
                <w:rFonts w:ascii="Times New Roman" w:hAnsi="Times New Roman"/>
                <w:sz w:val="20"/>
                <w:szCs w:val="20"/>
              </w:rPr>
            </w:pPr>
            <w:r w:rsidRPr="002E5008">
              <w:rPr>
                <w:rFonts w:ascii="Times New Roman" w:hAnsi="Times New Roman"/>
                <w:sz w:val="20"/>
                <w:szCs w:val="20"/>
              </w:rPr>
              <w:t>Podpora zdraví, prevence nemoci. Kvalita života. Kvalita života a zdraví. Hodnoty a potřeby člověka.</w:t>
            </w:r>
          </w:p>
          <w:p w:rsidR="002E5008" w:rsidRPr="002E5008" w:rsidRDefault="002E5008" w:rsidP="000E1096">
            <w:pPr>
              <w:pStyle w:val="Odstavecseseznamem"/>
              <w:numPr>
                <w:ilvl w:val="0"/>
                <w:numId w:val="23"/>
              </w:numPr>
              <w:autoSpaceDE w:val="0"/>
              <w:autoSpaceDN w:val="0"/>
              <w:adjustRightInd w:val="0"/>
              <w:spacing w:after="0" w:line="240" w:lineRule="auto"/>
              <w:ind w:left="322" w:hanging="284"/>
              <w:jc w:val="both"/>
              <w:rPr>
                <w:rFonts w:ascii="Times New Roman" w:hAnsi="Times New Roman"/>
                <w:sz w:val="20"/>
                <w:szCs w:val="20"/>
              </w:rPr>
            </w:pPr>
            <w:r w:rsidRPr="002E5008">
              <w:rPr>
                <w:rFonts w:ascii="Times New Roman" w:hAnsi="Times New Roman"/>
                <w:sz w:val="20"/>
                <w:szCs w:val="20"/>
              </w:rPr>
              <w:t>Civilizační nemoci, příčiny a prevence jejich vzniku.</w:t>
            </w:r>
          </w:p>
          <w:p w:rsidR="002E5008" w:rsidRPr="002E5008" w:rsidRDefault="002E5008" w:rsidP="000E1096">
            <w:pPr>
              <w:pStyle w:val="Odstavecseseznamem"/>
              <w:numPr>
                <w:ilvl w:val="0"/>
                <w:numId w:val="23"/>
              </w:numPr>
              <w:autoSpaceDE w:val="0"/>
              <w:autoSpaceDN w:val="0"/>
              <w:adjustRightInd w:val="0"/>
              <w:spacing w:after="0" w:line="240" w:lineRule="auto"/>
              <w:ind w:left="322" w:hanging="284"/>
              <w:jc w:val="both"/>
              <w:rPr>
                <w:rFonts w:ascii="Times New Roman" w:hAnsi="Times New Roman"/>
                <w:sz w:val="20"/>
                <w:szCs w:val="20"/>
              </w:rPr>
            </w:pPr>
            <w:r w:rsidRPr="002E5008">
              <w:rPr>
                <w:rFonts w:ascii="Times New Roman" w:hAnsi="Times New Roman"/>
                <w:sz w:val="20"/>
                <w:szCs w:val="20"/>
              </w:rPr>
              <w:t>Moderní teorie a praxe fyzioterapie.</w:t>
            </w:r>
          </w:p>
          <w:p w:rsidR="002E5008" w:rsidRPr="002E5008" w:rsidRDefault="002E5008" w:rsidP="000E1096">
            <w:pPr>
              <w:pStyle w:val="Odstavecseseznamem"/>
              <w:numPr>
                <w:ilvl w:val="0"/>
                <w:numId w:val="23"/>
              </w:numPr>
              <w:autoSpaceDE w:val="0"/>
              <w:autoSpaceDN w:val="0"/>
              <w:adjustRightInd w:val="0"/>
              <w:spacing w:after="0" w:line="240" w:lineRule="auto"/>
              <w:ind w:left="322" w:hanging="284"/>
              <w:jc w:val="both"/>
              <w:rPr>
                <w:rFonts w:ascii="Times New Roman" w:hAnsi="Times New Roman"/>
                <w:sz w:val="20"/>
                <w:szCs w:val="20"/>
              </w:rPr>
            </w:pPr>
            <w:r w:rsidRPr="002E5008">
              <w:rPr>
                <w:rFonts w:ascii="Times New Roman" w:hAnsi="Times New Roman"/>
                <w:sz w:val="20"/>
                <w:szCs w:val="20"/>
              </w:rPr>
              <w:t>Lázeňství a jeho úloha v systému zdravotní péče.</w:t>
            </w:r>
          </w:p>
          <w:p w:rsidR="002E5008" w:rsidRPr="002E5008" w:rsidRDefault="002E5008" w:rsidP="000E1096">
            <w:pPr>
              <w:pStyle w:val="Odstavecseseznamem"/>
              <w:numPr>
                <w:ilvl w:val="0"/>
                <w:numId w:val="23"/>
              </w:numPr>
              <w:spacing w:after="0" w:line="240" w:lineRule="auto"/>
              <w:ind w:left="322" w:hanging="284"/>
              <w:jc w:val="both"/>
              <w:rPr>
                <w:rFonts w:ascii="Times New Roman" w:hAnsi="Times New Roman"/>
                <w:sz w:val="20"/>
                <w:szCs w:val="20"/>
              </w:rPr>
            </w:pPr>
            <w:r w:rsidRPr="002E5008">
              <w:rPr>
                <w:rFonts w:ascii="Times New Roman" w:hAnsi="Times New Roman"/>
                <w:sz w:val="20"/>
                <w:szCs w:val="20"/>
              </w:rPr>
              <w:t>Moderní trendy lázeňství.</w:t>
            </w:r>
          </w:p>
        </w:tc>
      </w:tr>
      <w:tr w:rsidR="002E5008" w:rsidTr="00120490">
        <w:trPr>
          <w:trHeight w:val="265"/>
        </w:trPr>
        <w:tc>
          <w:tcPr>
            <w:tcW w:w="3653" w:type="dxa"/>
            <w:gridSpan w:val="2"/>
            <w:tcBorders>
              <w:top w:val="nil"/>
            </w:tcBorders>
            <w:shd w:val="clear" w:color="auto" w:fill="F7CAAC"/>
          </w:tcPr>
          <w:p w:rsidR="002E5008" w:rsidRPr="002E5008" w:rsidRDefault="002E5008" w:rsidP="00120490">
            <w:pPr>
              <w:jc w:val="both"/>
            </w:pPr>
            <w:r w:rsidRPr="002E5008">
              <w:rPr>
                <w:b/>
              </w:rPr>
              <w:t>Studijní literatura a studijní pomůcky</w:t>
            </w:r>
          </w:p>
        </w:tc>
        <w:tc>
          <w:tcPr>
            <w:tcW w:w="6202" w:type="dxa"/>
            <w:gridSpan w:val="6"/>
            <w:tcBorders>
              <w:top w:val="nil"/>
              <w:bottom w:val="nil"/>
            </w:tcBorders>
          </w:tcPr>
          <w:p w:rsidR="002E5008" w:rsidRPr="002E5008" w:rsidRDefault="002E5008" w:rsidP="00120490">
            <w:pPr>
              <w:jc w:val="both"/>
            </w:pPr>
          </w:p>
        </w:tc>
      </w:tr>
      <w:tr w:rsidR="002E5008" w:rsidTr="00120490">
        <w:trPr>
          <w:trHeight w:val="1497"/>
        </w:trPr>
        <w:tc>
          <w:tcPr>
            <w:tcW w:w="9855" w:type="dxa"/>
            <w:gridSpan w:val="8"/>
            <w:tcBorders>
              <w:top w:val="nil"/>
            </w:tcBorders>
          </w:tcPr>
          <w:p w:rsidR="002E5008" w:rsidRPr="002E5008" w:rsidRDefault="002E5008" w:rsidP="002E5008">
            <w:pPr>
              <w:ind w:left="38"/>
              <w:jc w:val="both"/>
              <w:rPr>
                <w:b/>
              </w:rPr>
            </w:pPr>
            <w:r w:rsidRPr="002E5008">
              <w:rPr>
                <w:b/>
              </w:rPr>
              <w:t>Povinná literatura</w:t>
            </w:r>
          </w:p>
          <w:p w:rsidR="002E5008" w:rsidRPr="002E5008" w:rsidRDefault="002E5008" w:rsidP="002E5008">
            <w:pPr>
              <w:ind w:left="38"/>
              <w:jc w:val="both"/>
            </w:pPr>
            <w:r w:rsidRPr="002E5008">
              <w:t>JAROŠOVÁ, D.</w:t>
            </w:r>
            <w:r>
              <w:t>,</w:t>
            </w:r>
            <w:r w:rsidRPr="002E5008">
              <w:t xml:space="preserve"> ZELENÍKOVÁ</w:t>
            </w:r>
            <w:r>
              <w:t>, R</w:t>
            </w:r>
            <w:r w:rsidRPr="002E5008">
              <w:t xml:space="preserve">. </w:t>
            </w:r>
            <w:r w:rsidRPr="002E5008">
              <w:rPr>
                <w:i/>
                <w:iCs/>
              </w:rPr>
              <w:t>Ošetřovatelství založené na důkazech</w:t>
            </w:r>
            <w:r w:rsidRPr="002E5008">
              <w:t xml:space="preserve">. Praha: Grada, 2014. ISBN </w:t>
            </w:r>
            <w:r w:rsidRPr="002E5008">
              <w:rPr>
                <w:color w:val="000000"/>
              </w:rPr>
              <w:t>78-80-247-5345-4.</w:t>
            </w:r>
          </w:p>
          <w:p w:rsidR="002E5008" w:rsidRPr="002E5008" w:rsidRDefault="002E5008" w:rsidP="002E5008">
            <w:pPr>
              <w:ind w:left="38"/>
              <w:jc w:val="both"/>
            </w:pPr>
            <w:r w:rsidRPr="002E5008">
              <w:t>JELÍNKOVÁ, J., KRIVOŠÍKOVÁ</w:t>
            </w:r>
            <w:r>
              <w:t>, M.,</w:t>
            </w:r>
            <w:r w:rsidRPr="002E5008">
              <w:t xml:space="preserve"> ŠAJTAROVÁ</w:t>
            </w:r>
            <w:r>
              <w:t>, L.</w:t>
            </w:r>
            <w:r w:rsidR="00DC4A48">
              <w:t xml:space="preserve"> </w:t>
            </w:r>
            <w:r w:rsidRPr="002E5008">
              <w:rPr>
                <w:i/>
              </w:rPr>
              <w:t>Ergoterapie</w:t>
            </w:r>
            <w:r w:rsidRPr="002E5008">
              <w:t>. Praha: Portál, 2009. ISBN 978-80-7367-583-7.</w:t>
            </w:r>
          </w:p>
          <w:p w:rsidR="002E5008" w:rsidRPr="002E5008" w:rsidRDefault="002E5008" w:rsidP="002E5008">
            <w:pPr>
              <w:ind w:left="38"/>
              <w:jc w:val="both"/>
            </w:pPr>
            <w:r w:rsidRPr="002E5008">
              <w:t>KŘÍŽEK, V</w:t>
            </w:r>
            <w:r w:rsidRPr="002E5008">
              <w:rPr>
                <w:i/>
              </w:rPr>
              <w:t>. Obrazy z dějin lázeňství</w:t>
            </w:r>
            <w:r w:rsidRPr="002E5008">
              <w:t>. Praha: Libri, 2002. ISBN 80-7277-092-6.</w:t>
            </w:r>
            <w:r w:rsidRPr="002E5008">
              <w:tab/>
            </w:r>
          </w:p>
          <w:p w:rsidR="002E5008" w:rsidRPr="002E5008" w:rsidRDefault="002E5008" w:rsidP="002E5008">
            <w:pPr>
              <w:ind w:left="38"/>
              <w:jc w:val="both"/>
            </w:pPr>
            <w:r w:rsidRPr="002E5008">
              <w:t xml:space="preserve">KOLÁŘ, P. </w:t>
            </w:r>
            <w:r w:rsidRPr="002E5008">
              <w:rPr>
                <w:i/>
              </w:rPr>
              <w:t>Rehabilitace v klinické praxi</w:t>
            </w:r>
            <w:r w:rsidRPr="002E5008">
              <w:t>. Praha: Galén, 2011. ISBN 978-80-7262-6571.</w:t>
            </w:r>
            <w:r w:rsidRPr="002E5008">
              <w:tab/>
            </w:r>
          </w:p>
          <w:p w:rsidR="002E5008" w:rsidRPr="002E5008" w:rsidRDefault="00DC4A48" w:rsidP="002E5008">
            <w:pPr>
              <w:ind w:left="38"/>
              <w:jc w:val="both"/>
            </w:pPr>
            <w:r>
              <w:t>PLEVOVÁ, I.</w:t>
            </w:r>
            <w:r w:rsidR="002E5008" w:rsidRPr="002E5008">
              <w:t xml:space="preserve"> a kol. </w:t>
            </w:r>
            <w:r w:rsidR="002E5008" w:rsidRPr="002E5008">
              <w:rPr>
                <w:i/>
                <w:iCs/>
              </w:rPr>
              <w:t>Ošetřovatelství I</w:t>
            </w:r>
            <w:r w:rsidR="002E5008" w:rsidRPr="002E5008">
              <w:t>. Praha: Grada, 2011. ISBN 978-80-2473-5573</w:t>
            </w:r>
            <w:r w:rsidR="002E5008" w:rsidRPr="002E5008">
              <w:rPr>
                <w:color w:val="000000"/>
              </w:rPr>
              <w:t>.</w:t>
            </w:r>
          </w:p>
          <w:p w:rsidR="002E5008" w:rsidRPr="002E5008" w:rsidRDefault="002E5008">
            <w:pPr>
              <w:ind w:left="38"/>
              <w:jc w:val="both"/>
            </w:pPr>
            <w:r w:rsidRPr="002E5008">
              <w:t>SLANÝ, J.</w:t>
            </w:r>
            <w:r>
              <w:t>,</w:t>
            </w:r>
            <w:r w:rsidRPr="002E5008">
              <w:t xml:space="preserve"> STAŇKOVÁ</w:t>
            </w:r>
            <w:r>
              <w:t>, P.</w:t>
            </w:r>
            <w:r w:rsidRPr="002E5008">
              <w:t xml:space="preserve"> </w:t>
            </w:r>
            <w:r w:rsidRPr="002E5008">
              <w:rPr>
                <w:i/>
              </w:rPr>
              <w:t>Moderní ošetřovatelství, lázeňství a fyzioterapie</w:t>
            </w:r>
            <w:r w:rsidRPr="002E5008">
              <w:t>. Učební texty UTB. Zlín: UTB.</w:t>
            </w:r>
          </w:p>
          <w:p w:rsidR="002E5008" w:rsidRPr="002E5008" w:rsidRDefault="002E5008" w:rsidP="002E5008">
            <w:pPr>
              <w:ind w:left="38"/>
              <w:jc w:val="both"/>
            </w:pPr>
            <w:r w:rsidRPr="002E5008">
              <w:t xml:space="preserve">TÓTHOVÁ, V. a kol. </w:t>
            </w:r>
            <w:r w:rsidRPr="002E5008">
              <w:rPr>
                <w:i/>
                <w:iCs/>
              </w:rPr>
              <w:t>Ošetřovatelský proces a jeho realizace</w:t>
            </w:r>
            <w:r w:rsidRPr="002E5008">
              <w:t xml:space="preserve">. 2. vyd. Praha: Triton, 2014. ISBN </w:t>
            </w:r>
            <w:r w:rsidRPr="002E5008">
              <w:rPr>
                <w:spacing w:val="2"/>
              </w:rPr>
              <w:t>978-80-738-7785-9.</w:t>
            </w:r>
          </w:p>
          <w:p w:rsidR="002E5008" w:rsidRPr="002E5008" w:rsidRDefault="002E5008" w:rsidP="002E5008">
            <w:pPr>
              <w:ind w:left="38"/>
              <w:jc w:val="both"/>
              <w:rPr>
                <w:b/>
              </w:rPr>
            </w:pPr>
            <w:r w:rsidRPr="002E5008">
              <w:rPr>
                <w:b/>
              </w:rPr>
              <w:t>Doporučená literatura</w:t>
            </w:r>
          </w:p>
          <w:p w:rsidR="002E5008" w:rsidRPr="002E5008" w:rsidRDefault="002E5008" w:rsidP="002E5008">
            <w:pPr>
              <w:ind w:left="38"/>
              <w:jc w:val="both"/>
            </w:pPr>
            <w:r w:rsidRPr="002E5008">
              <w:t xml:space="preserve">CAPKO, J. </w:t>
            </w:r>
            <w:r w:rsidRPr="002E5008">
              <w:rPr>
                <w:i/>
                <w:iCs/>
              </w:rPr>
              <w:t>Základy fyziatrické léčby</w:t>
            </w:r>
            <w:r w:rsidRPr="002E5008">
              <w:t>. Praha: Grada, 2007. ISBN 80-7169-341-3.</w:t>
            </w:r>
          </w:p>
          <w:p w:rsidR="002E5008" w:rsidRPr="002E5008" w:rsidRDefault="002E5008" w:rsidP="002E5008">
            <w:pPr>
              <w:ind w:left="38"/>
              <w:jc w:val="both"/>
            </w:pPr>
            <w:r w:rsidRPr="002E5008">
              <w:t>HELMING, M., BARRERE</w:t>
            </w:r>
            <w:r>
              <w:t>,</w:t>
            </w:r>
            <w:r w:rsidRPr="002E5008">
              <w:t xml:space="preserve"> C. C., SHIELDS</w:t>
            </w:r>
            <w:r>
              <w:t>, D</w:t>
            </w:r>
            <w:r w:rsidRPr="002E5008">
              <w:t xml:space="preserve">. </w:t>
            </w:r>
            <w:r w:rsidRPr="002E5008">
              <w:rPr>
                <w:i/>
                <w:iCs/>
              </w:rPr>
              <w:t>Core Curriculum for Holistic Nursing</w:t>
            </w:r>
            <w:r w:rsidRPr="002E5008">
              <w:t xml:space="preserve">. Boston: Jones and Bartlett Publishers, 2013. </w:t>
            </w:r>
            <w:r w:rsidRPr="002E5008">
              <w:rPr>
                <w:rFonts w:eastAsia="Calibri"/>
              </w:rPr>
              <w:t>ISBN 128-403-583-2.</w:t>
            </w:r>
            <w:r w:rsidRPr="002E5008">
              <w:t xml:space="preserve"> </w:t>
            </w:r>
          </w:p>
          <w:p w:rsidR="002E5008" w:rsidRPr="002E5008" w:rsidRDefault="002E5008" w:rsidP="002E5008">
            <w:pPr>
              <w:ind w:left="38"/>
              <w:jc w:val="both"/>
            </w:pPr>
            <w:r w:rsidRPr="002E5008">
              <w:t>JANDOVÁ, D.  </w:t>
            </w:r>
            <w:r w:rsidRPr="002E5008">
              <w:rPr>
                <w:rStyle w:val="Zdraznn"/>
              </w:rPr>
              <w:t>Balneologie</w:t>
            </w:r>
            <w:r w:rsidRPr="002E5008">
              <w:t>. Praha: Grada, 2009. ISBN 978-80-247-2820-9.</w:t>
            </w:r>
          </w:p>
          <w:p w:rsidR="002E5008" w:rsidRPr="002E5008" w:rsidRDefault="002E5008" w:rsidP="002E5008">
            <w:pPr>
              <w:ind w:left="38"/>
              <w:jc w:val="both"/>
              <w:rPr>
                <w:rFonts w:eastAsia="Calibri"/>
              </w:rPr>
            </w:pPr>
            <w:r w:rsidRPr="002E5008">
              <w:t>K</w:t>
            </w:r>
            <w:r w:rsidRPr="002E5008">
              <w:rPr>
                <w:rFonts w:eastAsia="Calibri"/>
              </w:rPr>
              <w:t xml:space="preserve">LUGAR M. </w:t>
            </w:r>
            <w:r w:rsidRPr="002E5008">
              <w:rPr>
                <w:rFonts w:eastAsia="Calibri"/>
                <w:i/>
                <w:iCs/>
              </w:rPr>
              <w:t>Systematická review ve zdravotnictví.</w:t>
            </w:r>
            <w:r w:rsidRPr="002E5008">
              <w:rPr>
                <w:rFonts w:eastAsia="Calibri"/>
              </w:rPr>
              <w:t xml:space="preserve"> Olomouc, 2015. ISBN 978-80-244-4783-4. </w:t>
            </w:r>
          </w:p>
          <w:p w:rsidR="002E5008" w:rsidRPr="002E5008" w:rsidRDefault="002E5008" w:rsidP="002E5008">
            <w:pPr>
              <w:ind w:left="38"/>
              <w:jc w:val="both"/>
              <w:rPr>
                <w:color w:val="000000"/>
              </w:rPr>
            </w:pPr>
            <w:r w:rsidRPr="002E5008">
              <w:lastRenderedPageBreak/>
              <w:t xml:space="preserve">KUCKIR, M. a kol. </w:t>
            </w:r>
            <w:r w:rsidRPr="002E5008">
              <w:rPr>
                <w:i/>
              </w:rPr>
              <w:t xml:space="preserve">Vybrané oblasti a nástroje funkčního geriatrického hodnocení. </w:t>
            </w:r>
            <w:r w:rsidRPr="002E5008">
              <w:t xml:space="preserve">Praha: Grada, 2017. ISBN  </w:t>
            </w:r>
            <w:r w:rsidRPr="002E5008">
              <w:rPr>
                <w:color w:val="000000"/>
              </w:rPr>
              <w:t>978-80-271-0054-5.</w:t>
            </w:r>
          </w:p>
          <w:p w:rsidR="002E5008" w:rsidRPr="002E5008" w:rsidRDefault="002E5008" w:rsidP="002E5008">
            <w:pPr>
              <w:ind w:left="38"/>
              <w:jc w:val="both"/>
              <w:rPr>
                <w:rFonts w:eastAsia="Calibri"/>
              </w:rPr>
            </w:pPr>
            <w:r w:rsidRPr="002E5008">
              <w:rPr>
                <w:rFonts w:eastAsia="Calibri"/>
              </w:rPr>
              <w:t>MASTILIAKOVÁ</w:t>
            </w:r>
            <w:r>
              <w:rPr>
                <w:rFonts w:eastAsia="Calibri"/>
              </w:rPr>
              <w:t>,</w:t>
            </w:r>
            <w:r w:rsidRPr="002E5008">
              <w:rPr>
                <w:rFonts w:eastAsia="Calibri"/>
              </w:rPr>
              <w:t xml:space="preserve"> D. </w:t>
            </w:r>
            <w:r w:rsidRPr="002E5008">
              <w:rPr>
                <w:rFonts w:eastAsia="Calibri"/>
                <w:i/>
                <w:iCs/>
              </w:rPr>
              <w:t>Posuzování stavu zdraví a ošetřovatelská diagnostika v moderní ošetřovatelské praxi</w:t>
            </w:r>
            <w:r w:rsidRPr="002E5008">
              <w:rPr>
                <w:rFonts w:eastAsia="Calibri"/>
              </w:rPr>
              <w:t xml:space="preserve">. Praha: Grada, 2014. ISBN 978-80-247-5376-8. </w:t>
            </w:r>
          </w:p>
          <w:p w:rsidR="002E5008" w:rsidRPr="002E5008" w:rsidRDefault="002E5008" w:rsidP="002E5008">
            <w:pPr>
              <w:ind w:left="38"/>
              <w:jc w:val="both"/>
              <w:rPr>
                <w:rFonts w:eastAsia="Calibri"/>
              </w:rPr>
            </w:pPr>
            <w:r w:rsidRPr="002E5008">
              <w:rPr>
                <w:rFonts w:eastAsia="Calibri"/>
              </w:rPr>
              <w:t xml:space="preserve">NANDA - International. </w:t>
            </w:r>
            <w:r w:rsidRPr="002E5008">
              <w:rPr>
                <w:rFonts w:eastAsia="Calibri"/>
                <w:i/>
                <w:iCs/>
              </w:rPr>
              <w:t>Ošetřovatelské diagnózy</w:t>
            </w:r>
            <w:r w:rsidRPr="002E5008">
              <w:rPr>
                <w:rFonts w:eastAsia="Calibri"/>
              </w:rPr>
              <w:t>. Praha: Grada, 2016. ISBN 978-80-247-5412-3.</w:t>
            </w:r>
          </w:p>
          <w:p w:rsidR="002E5008" w:rsidRPr="002E5008" w:rsidRDefault="002E5008" w:rsidP="002E5008">
            <w:pPr>
              <w:ind w:left="38"/>
              <w:jc w:val="both"/>
              <w:rPr>
                <w:rFonts w:eastAsia="Calibri"/>
              </w:rPr>
            </w:pPr>
            <w:r w:rsidRPr="002E5008">
              <w:t>PAVLÍKOVÁ, S. Modely ošetřovatelství v kostce. Praha: Grada, 2006. ISBN 80-247-1211-3.</w:t>
            </w:r>
            <w:r w:rsidRPr="002E5008">
              <w:tab/>
            </w:r>
          </w:p>
          <w:p w:rsidR="002E5008" w:rsidRPr="002E5008" w:rsidRDefault="002E5008" w:rsidP="002E5008">
            <w:pPr>
              <w:ind w:left="38"/>
              <w:jc w:val="both"/>
            </w:pPr>
            <w:r w:rsidRPr="002E5008">
              <w:t>PLEVOVÁ, I</w:t>
            </w:r>
            <w:r>
              <w:t>.</w:t>
            </w:r>
            <w:r w:rsidRPr="002E5008">
              <w:t xml:space="preserve"> a kol. </w:t>
            </w:r>
            <w:r w:rsidRPr="002E5008">
              <w:rPr>
                <w:i/>
                <w:iCs/>
              </w:rPr>
              <w:t>Ošetřovatelství II</w:t>
            </w:r>
            <w:r w:rsidRPr="002E5008">
              <w:t xml:space="preserve">. Praha: Grada, 2011. ISBN </w:t>
            </w:r>
            <w:r w:rsidRPr="002E5008">
              <w:rPr>
                <w:color w:val="000000"/>
              </w:rPr>
              <w:t>978-80-247-3558-0.</w:t>
            </w:r>
          </w:p>
          <w:p w:rsidR="002E5008" w:rsidRPr="002E5008" w:rsidRDefault="002E5008" w:rsidP="002E5008">
            <w:pPr>
              <w:ind w:left="38"/>
              <w:jc w:val="both"/>
              <w:rPr>
                <w:rFonts w:eastAsia="Calibri"/>
              </w:rPr>
            </w:pPr>
            <w:r w:rsidRPr="002E5008">
              <w:rPr>
                <w:rFonts w:eastAsia="Calibri"/>
              </w:rPr>
              <w:t xml:space="preserve">VÖRÖSOVÁ, G. a kol. </w:t>
            </w:r>
            <w:r w:rsidRPr="002E5008">
              <w:rPr>
                <w:rFonts w:eastAsia="Calibri"/>
                <w:i/>
                <w:iCs/>
              </w:rPr>
              <w:t>Klasifikačné systémy a štandardizácia terminológie v ošetrovateĺstve</w:t>
            </w:r>
            <w:r w:rsidRPr="002E5008">
              <w:rPr>
                <w:rFonts w:eastAsia="Calibri"/>
              </w:rPr>
              <w:t>.  Martin: Osveta, 2007. ISBN 978-80-8063-242-7.</w:t>
            </w:r>
          </w:p>
          <w:p w:rsidR="002E5008" w:rsidRPr="002E5008" w:rsidRDefault="002E5008" w:rsidP="002E5008">
            <w:pPr>
              <w:ind w:left="38"/>
              <w:jc w:val="both"/>
            </w:pPr>
            <w:r w:rsidRPr="002E5008">
              <w:rPr>
                <w:rFonts w:eastAsia="Calibri"/>
              </w:rPr>
              <w:t xml:space="preserve">ŽIAKOVÁ K. a kol. </w:t>
            </w:r>
            <w:r w:rsidRPr="002E5008">
              <w:rPr>
                <w:rFonts w:eastAsia="Calibri"/>
                <w:i/>
                <w:iCs/>
              </w:rPr>
              <w:t>Ošetrovateľské konceptuálne modely</w:t>
            </w:r>
            <w:r w:rsidRPr="002E5008">
              <w:rPr>
                <w:rFonts w:eastAsia="Calibri"/>
              </w:rPr>
              <w:t>. Martin: Osveta, 2007. ISBN 978-80-8063-247-2.</w:t>
            </w:r>
          </w:p>
        </w:tc>
      </w:tr>
      <w:tr w:rsidR="002E5008"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E5008" w:rsidRPr="002E5008" w:rsidRDefault="002E5008" w:rsidP="00120490">
            <w:pPr>
              <w:jc w:val="center"/>
              <w:rPr>
                <w:b/>
              </w:rPr>
            </w:pPr>
            <w:r w:rsidRPr="002E5008">
              <w:rPr>
                <w:b/>
              </w:rPr>
              <w:lastRenderedPageBreak/>
              <w:t>Informace ke kombinované nebo distanční formě</w:t>
            </w:r>
          </w:p>
        </w:tc>
      </w:tr>
      <w:tr w:rsidR="002E5008" w:rsidTr="00120490">
        <w:tc>
          <w:tcPr>
            <w:tcW w:w="4787" w:type="dxa"/>
            <w:gridSpan w:val="3"/>
            <w:tcBorders>
              <w:top w:val="single" w:sz="2" w:space="0" w:color="auto"/>
            </w:tcBorders>
            <w:shd w:val="clear" w:color="auto" w:fill="F7CAAC"/>
          </w:tcPr>
          <w:p w:rsidR="002E5008" w:rsidRPr="002E5008" w:rsidRDefault="002E5008" w:rsidP="00120490">
            <w:pPr>
              <w:jc w:val="both"/>
            </w:pPr>
            <w:r w:rsidRPr="002E5008">
              <w:rPr>
                <w:b/>
              </w:rPr>
              <w:t>Rozsah konzultací (soustředění)</w:t>
            </w:r>
          </w:p>
        </w:tc>
        <w:tc>
          <w:tcPr>
            <w:tcW w:w="889" w:type="dxa"/>
            <w:tcBorders>
              <w:top w:val="single" w:sz="2" w:space="0" w:color="auto"/>
            </w:tcBorders>
          </w:tcPr>
          <w:p w:rsidR="002E5008" w:rsidRPr="002E5008" w:rsidRDefault="002E5008" w:rsidP="00120490">
            <w:pPr>
              <w:jc w:val="both"/>
            </w:pPr>
            <w:r w:rsidRPr="002E5008">
              <w:t>15</w:t>
            </w:r>
          </w:p>
        </w:tc>
        <w:tc>
          <w:tcPr>
            <w:tcW w:w="4179" w:type="dxa"/>
            <w:gridSpan w:val="4"/>
            <w:tcBorders>
              <w:top w:val="single" w:sz="2" w:space="0" w:color="auto"/>
            </w:tcBorders>
            <w:shd w:val="clear" w:color="auto" w:fill="F7CAAC"/>
          </w:tcPr>
          <w:p w:rsidR="002E5008" w:rsidRPr="002E5008" w:rsidRDefault="002E5008" w:rsidP="00120490">
            <w:pPr>
              <w:jc w:val="both"/>
              <w:rPr>
                <w:b/>
              </w:rPr>
            </w:pPr>
            <w:r w:rsidRPr="002E5008">
              <w:rPr>
                <w:b/>
              </w:rPr>
              <w:t xml:space="preserve">hodin </w:t>
            </w:r>
          </w:p>
        </w:tc>
      </w:tr>
      <w:tr w:rsidR="002E5008" w:rsidTr="00120490">
        <w:tc>
          <w:tcPr>
            <w:tcW w:w="9855" w:type="dxa"/>
            <w:gridSpan w:val="8"/>
            <w:shd w:val="clear" w:color="auto" w:fill="F7CAAC"/>
          </w:tcPr>
          <w:p w:rsidR="002E5008" w:rsidRPr="002E5008" w:rsidRDefault="002E5008" w:rsidP="00120490">
            <w:pPr>
              <w:jc w:val="both"/>
              <w:rPr>
                <w:b/>
              </w:rPr>
            </w:pPr>
            <w:r w:rsidRPr="002E5008">
              <w:rPr>
                <w:b/>
              </w:rPr>
              <w:t>Informace o způsobu kontaktu s vyučujícím</w:t>
            </w:r>
          </w:p>
        </w:tc>
      </w:tr>
      <w:tr w:rsidR="002E5008" w:rsidTr="002E5008">
        <w:trPr>
          <w:trHeight w:val="556"/>
        </w:trPr>
        <w:tc>
          <w:tcPr>
            <w:tcW w:w="9855" w:type="dxa"/>
            <w:gridSpan w:val="8"/>
          </w:tcPr>
          <w:p w:rsidR="002E5008" w:rsidRPr="002E5008" w:rsidRDefault="002E5008" w:rsidP="00120490">
            <w:pPr>
              <w:jc w:val="both"/>
            </w:pPr>
            <w:r w:rsidRPr="002E500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E5008" w:rsidRDefault="002E5008"/>
    <w:p w:rsidR="002E5008" w:rsidRDefault="002E500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A3C4C" w:rsidTr="00120490">
        <w:tc>
          <w:tcPr>
            <w:tcW w:w="9855" w:type="dxa"/>
            <w:gridSpan w:val="8"/>
            <w:tcBorders>
              <w:bottom w:val="double" w:sz="4" w:space="0" w:color="auto"/>
            </w:tcBorders>
            <w:shd w:val="clear" w:color="auto" w:fill="BDD6EE"/>
          </w:tcPr>
          <w:p w:rsidR="00EA3C4C" w:rsidRDefault="00EA3C4C" w:rsidP="00120490">
            <w:pPr>
              <w:jc w:val="both"/>
              <w:rPr>
                <w:b/>
                <w:sz w:val="28"/>
              </w:rPr>
            </w:pPr>
            <w:r>
              <w:lastRenderedPageBreak/>
              <w:br w:type="page"/>
            </w:r>
            <w:r>
              <w:rPr>
                <w:b/>
                <w:sz w:val="28"/>
              </w:rPr>
              <w:t>B-III – Charakteristika studijního předmětu</w:t>
            </w:r>
          </w:p>
        </w:tc>
      </w:tr>
      <w:tr w:rsidR="00EA3C4C" w:rsidTr="00120490">
        <w:tc>
          <w:tcPr>
            <w:tcW w:w="3086" w:type="dxa"/>
            <w:tcBorders>
              <w:top w:val="double" w:sz="4" w:space="0" w:color="auto"/>
            </w:tcBorders>
            <w:shd w:val="clear" w:color="auto" w:fill="F7CAAC"/>
          </w:tcPr>
          <w:p w:rsidR="00EA3C4C" w:rsidRPr="00EA3C4C" w:rsidRDefault="00EA3C4C" w:rsidP="00120490">
            <w:pPr>
              <w:jc w:val="both"/>
              <w:rPr>
                <w:b/>
              </w:rPr>
            </w:pPr>
            <w:r w:rsidRPr="00EA3C4C">
              <w:rPr>
                <w:b/>
              </w:rPr>
              <w:t>Název studijního předmětu</w:t>
            </w:r>
          </w:p>
        </w:tc>
        <w:tc>
          <w:tcPr>
            <w:tcW w:w="6769" w:type="dxa"/>
            <w:gridSpan w:val="7"/>
            <w:tcBorders>
              <w:top w:val="double" w:sz="4" w:space="0" w:color="auto"/>
            </w:tcBorders>
          </w:tcPr>
          <w:p w:rsidR="00EA3C4C" w:rsidRPr="00EA3C4C" w:rsidRDefault="00EA3C4C" w:rsidP="00120490">
            <w:pPr>
              <w:jc w:val="both"/>
            </w:pPr>
            <w:r w:rsidRPr="00EA3C4C">
              <w:t>Veřejné finance a zdravotnictví</w:t>
            </w:r>
          </w:p>
        </w:tc>
      </w:tr>
      <w:tr w:rsidR="00EA3C4C" w:rsidTr="00120490">
        <w:tc>
          <w:tcPr>
            <w:tcW w:w="3086" w:type="dxa"/>
            <w:shd w:val="clear" w:color="auto" w:fill="F7CAAC"/>
          </w:tcPr>
          <w:p w:rsidR="00EA3C4C" w:rsidRPr="00EA3C4C" w:rsidRDefault="00EA3C4C" w:rsidP="00120490">
            <w:pPr>
              <w:jc w:val="both"/>
              <w:rPr>
                <w:b/>
              </w:rPr>
            </w:pPr>
            <w:r w:rsidRPr="00EA3C4C">
              <w:rPr>
                <w:b/>
              </w:rPr>
              <w:t>Typ předmětu</w:t>
            </w:r>
          </w:p>
        </w:tc>
        <w:tc>
          <w:tcPr>
            <w:tcW w:w="3406" w:type="dxa"/>
            <w:gridSpan w:val="4"/>
          </w:tcPr>
          <w:p w:rsidR="00EA3C4C" w:rsidRPr="00EA3C4C" w:rsidRDefault="00BE5517" w:rsidP="00120490">
            <w:pPr>
              <w:jc w:val="both"/>
            </w:pPr>
            <w:r>
              <w:t>p</w:t>
            </w:r>
            <w:r w:rsidR="00EA3C4C" w:rsidRPr="00EA3C4C">
              <w:t>ovinný „PZ“</w:t>
            </w:r>
          </w:p>
        </w:tc>
        <w:tc>
          <w:tcPr>
            <w:tcW w:w="2695" w:type="dxa"/>
            <w:gridSpan w:val="2"/>
            <w:shd w:val="clear" w:color="auto" w:fill="F7CAAC"/>
          </w:tcPr>
          <w:p w:rsidR="00EA3C4C" w:rsidRDefault="00EA3C4C" w:rsidP="00120490">
            <w:pPr>
              <w:jc w:val="both"/>
            </w:pPr>
            <w:r>
              <w:rPr>
                <w:b/>
              </w:rPr>
              <w:t>doporučený ročník / semestr</w:t>
            </w:r>
          </w:p>
        </w:tc>
        <w:tc>
          <w:tcPr>
            <w:tcW w:w="668" w:type="dxa"/>
          </w:tcPr>
          <w:p w:rsidR="00EA3C4C" w:rsidRDefault="00EA3C4C" w:rsidP="00120490">
            <w:pPr>
              <w:jc w:val="both"/>
            </w:pPr>
            <w:r>
              <w:t>2/Z</w:t>
            </w:r>
          </w:p>
        </w:tc>
      </w:tr>
      <w:tr w:rsidR="00EA3C4C" w:rsidTr="00120490">
        <w:tc>
          <w:tcPr>
            <w:tcW w:w="3086" w:type="dxa"/>
            <w:shd w:val="clear" w:color="auto" w:fill="F7CAAC"/>
          </w:tcPr>
          <w:p w:rsidR="00EA3C4C" w:rsidRPr="00EA3C4C" w:rsidRDefault="00EA3C4C" w:rsidP="00120490">
            <w:pPr>
              <w:jc w:val="both"/>
              <w:rPr>
                <w:b/>
              </w:rPr>
            </w:pPr>
            <w:r w:rsidRPr="00EA3C4C">
              <w:rPr>
                <w:b/>
              </w:rPr>
              <w:t>Rozsah studijního předmětu</w:t>
            </w:r>
          </w:p>
        </w:tc>
        <w:tc>
          <w:tcPr>
            <w:tcW w:w="1701" w:type="dxa"/>
            <w:gridSpan w:val="2"/>
          </w:tcPr>
          <w:p w:rsidR="00EA3C4C" w:rsidRPr="00EA3C4C" w:rsidRDefault="00EA3C4C" w:rsidP="00120490">
            <w:pPr>
              <w:jc w:val="both"/>
            </w:pPr>
            <w:r w:rsidRPr="00EA3C4C">
              <w:t>26p + 13s</w:t>
            </w:r>
          </w:p>
        </w:tc>
        <w:tc>
          <w:tcPr>
            <w:tcW w:w="889" w:type="dxa"/>
            <w:shd w:val="clear" w:color="auto" w:fill="F7CAAC"/>
          </w:tcPr>
          <w:p w:rsidR="00EA3C4C" w:rsidRPr="00EA3C4C" w:rsidRDefault="00EA3C4C" w:rsidP="00120490">
            <w:pPr>
              <w:jc w:val="both"/>
              <w:rPr>
                <w:b/>
              </w:rPr>
            </w:pPr>
            <w:r w:rsidRPr="00EA3C4C">
              <w:rPr>
                <w:b/>
              </w:rPr>
              <w:t xml:space="preserve">hod. </w:t>
            </w:r>
          </w:p>
        </w:tc>
        <w:tc>
          <w:tcPr>
            <w:tcW w:w="816" w:type="dxa"/>
          </w:tcPr>
          <w:p w:rsidR="00EA3C4C" w:rsidRDefault="00EA3C4C" w:rsidP="00120490">
            <w:pPr>
              <w:jc w:val="both"/>
            </w:pPr>
            <w:r>
              <w:t>39</w:t>
            </w:r>
          </w:p>
        </w:tc>
        <w:tc>
          <w:tcPr>
            <w:tcW w:w="2156" w:type="dxa"/>
            <w:shd w:val="clear" w:color="auto" w:fill="F7CAAC"/>
          </w:tcPr>
          <w:p w:rsidR="00EA3C4C" w:rsidRDefault="00EA3C4C" w:rsidP="00120490">
            <w:pPr>
              <w:jc w:val="both"/>
              <w:rPr>
                <w:b/>
              </w:rPr>
            </w:pPr>
            <w:r>
              <w:rPr>
                <w:b/>
              </w:rPr>
              <w:t>kreditů</w:t>
            </w:r>
          </w:p>
        </w:tc>
        <w:tc>
          <w:tcPr>
            <w:tcW w:w="1207" w:type="dxa"/>
            <w:gridSpan w:val="2"/>
          </w:tcPr>
          <w:p w:rsidR="00EA3C4C" w:rsidRDefault="00EA3C4C" w:rsidP="00120490">
            <w:pPr>
              <w:jc w:val="both"/>
            </w:pPr>
            <w:r>
              <w:t>4</w:t>
            </w:r>
          </w:p>
        </w:tc>
      </w:tr>
      <w:tr w:rsidR="00EA3C4C" w:rsidTr="00120490">
        <w:tc>
          <w:tcPr>
            <w:tcW w:w="3086" w:type="dxa"/>
            <w:shd w:val="clear" w:color="auto" w:fill="F7CAAC"/>
          </w:tcPr>
          <w:p w:rsidR="00EA3C4C" w:rsidRPr="00EA3C4C" w:rsidRDefault="00EA3C4C" w:rsidP="00120490">
            <w:pPr>
              <w:jc w:val="both"/>
              <w:rPr>
                <w:b/>
              </w:rPr>
            </w:pPr>
            <w:r w:rsidRPr="00EA3C4C">
              <w:rPr>
                <w:b/>
              </w:rPr>
              <w:t>Prerekvizity, korekvizity, ekvivalence</w:t>
            </w:r>
          </w:p>
        </w:tc>
        <w:tc>
          <w:tcPr>
            <w:tcW w:w="6769" w:type="dxa"/>
            <w:gridSpan w:val="7"/>
          </w:tcPr>
          <w:p w:rsidR="00EA3C4C" w:rsidRPr="00EA3C4C" w:rsidRDefault="006D5075" w:rsidP="00120490">
            <w:pPr>
              <w:jc w:val="both"/>
            </w:pPr>
            <w:r>
              <w:t>Ekvivalence (</w:t>
            </w:r>
            <w:r w:rsidRPr="0094050E">
              <w:t>Public Finance and Healthcare</w:t>
            </w:r>
            <w:r>
              <w:t>)</w:t>
            </w:r>
          </w:p>
        </w:tc>
      </w:tr>
      <w:tr w:rsidR="00EA3C4C" w:rsidTr="00120490">
        <w:tc>
          <w:tcPr>
            <w:tcW w:w="3086" w:type="dxa"/>
            <w:shd w:val="clear" w:color="auto" w:fill="F7CAAC"/>
          </w:tcPr>
          <w:p w:rsidR="00EA3C4C" w:rsidRPr="00EA3C4C" w:rsidRDefault="00EA3C4C" w:rsidP="00120490">
            <w:pPr>
              <w:jc w:val="both"/>
              <w:rPr>
                <w:b/>
              </w:rPr>
            </w:pPr>
            <w:r w:rsidRPr="00EA3C4C">
              <w:rPr>
                <w:b/>
              </w:rPr>
              <w:t>Způsob ověření studijních výsledků</w:t>
            </w:r>
          </w:p>
        </w:tc>
        <w:tc>
          <w:tcPr>
            <w:tcW w:w="3406" w:type="dxa"/>
            <w:gridSpan w:val="4"/>
          </w:tcPr>
          <w:p w:rsidR="00EA3C4C" w:rsidRPr="00EA3C4C" w:rsidRDefault="00EA3C4C" w:rsidP="00120490">
            <w:pPr>
              <w:jc w:val="both"/>
            </w:pPr>
            <w:r>
              <w:t>z</w:t>
            </w:r>
            <w:r w:rsidRPr="00EA3C4C">
              <w:t>ápočet, zkouška</w:t>
            </w:r>
          </w:p>
        </w:tc>
        <w:tc>
          <w:tcPr>
            <w:tcW w:w="2156" w:type="dxa"/>
            <w:shd w:val="clear" w:color="auto" w:fill="F7CAAC"/>
          </w:tcPr>
          <w:p w:rsidR="00EA3C4C" w:rsidRDefault="00EA3C4C" w:rsidP="00120490">
            <w:pPr>
              <w:jc w:val="both"/>
              <w:rPr>
                <w:b/>
              </w:rPr>
            </w:pPr>
            <w:r>
              <w:rPr>
                <w:b/>
              </w:rPr>
              <w:t>Forma výuky</w:t>
            </w:r>
          </w:p>
        </w:tc>
        <w:tc>
          <w:tcPr>
            <w:tcW w:w="1207" w:type="dxa"/>
            <w:gridSpan w:val="2"/>
          </w:tcPr>
          <w:p w:rsidR="00EA3C4C" w:rsidRDefault="00EA3C4C" w:rsidP="00120490">
            <w:pPr>
              <w:jc w:val="both"/>
            </w:pPr>
            <w:r>
              <w:t>přednáška, seminář</w:t>
            </w:r>
          </w:p>
        </w:tc>
      </w:tr>
      <w:tr w:rsidR="00EA3C4C" w:rsidTr="00120490">
        <w:tc>
          <w:tcPr>
            <w:tcW w:w="3086" w:type="dxa"/>
            <w:shd w:val="clear" w:color="auto" w:fill="F7CAAC"/>
          </w:tcPr>
          <w:p w:rsidR="00EA3C4C" w:rsidRPr="00EA3C4C" w:rsidRDefault="00EA3C4C" w:rsidP="00120490">
            <w:pPr>
              <w:jc w:val="both"/>
              <w:rPr>
                <w:b/>
              </w:rPr>
            </w:pPr>
            <w:r w:rsidRPr="00EA3C4C">
              <w:rPr>
                <w:b/>
              </w:rPr>
              <w:t>Forma způsobu ověření studijních výsledků a další požadavky na studenta</w:t>
            </w:r>
          </w:p>
        </w:tc>
        <w:tc>
          <w:tcPr>
            <w:tcW w:w="6769" w:type="dxa"/>
            <w:gridSpan w:val="7"/>
            <w:tcBorders>
              <w:bottom w:val="nil"/>
            </w:tcBorders>
          </w:tcPr>
          <w:p w:rsidR="00EA3C4C" w:rsidRPr="00EA3C4C" w:rsidRDefault="00EA3C4C" w:rsidP="00120490">
            <w:pPr>
              <w:jc w:val="both"/>
            </w:pPr>
            <w:r w:rsidRPr="00EA3C4C">
              <w:t>Způsob zakončení předmětu – zápočet, zkouška</w:t>
            </w:r>
          </w:p>
          <w:p w:rsidR="00EA3C4C" w:rsidRPr="00EA3C4C" w:rsidRDefault="00EA3C4C" w:rsidP="00120490">
            <w:pPr>
              <w:jc w:val="both"/>
            </w:pPr>
            <w:r w:rsidRPr="00EA3C4C">
              <w:t>Požadavky na zápočet - vypracování seminární práce dle požadavků vyučujícího.</w:t>
            </w:r>
          </w:p>
          <w:p w:rsidR="00EA3C4C" w:rsidRPr="00EA3C4C" w:rsidRDefault="00EA3C4C" w:rsidP="00120490">
            <w:pPr>
              <w:jc w:val="both"/>
            </w:pPr>
            <w:r w:rsidRPr="00EA3C4C">
              <w:t>Požadavky na zkoušku – úspěšnost u písemného testu alespoň 60 %, následuje ústní zkouška v rozsahu znalostí přednášek a seminářů.</w:t>
            </w:r>
          </w:p>
        </w:tc>
      </w:tr>
      <w:tr w:rsidR="00EA3C4C" w:rsidTr="00DC4A48">
        <w:trPr>
          <w:trHeight w:val="60"/>
        </w:trPr>
        <w:tc>
          <w:tcPr>
            <w:tcW w:w="9855" w:type="dxa"/>
            <w:gridSpan w:val="8"/>
            <w:tcBorders>
              <w:top w:val="nil"/>
            </w:tcBorders>
          </w:tcPr>
          <w:p w:rsidR="00EA3C4C" w:rsidRPr="00EA3C4C" w:rsidRDefault="00EA3C4C" w:rsidP="00120490">
            <w:pPr>
              <w:jc w:val="both"/>
            </w:pPr>
          </w:p>
        </w:tc>
      </w:tr>
      <w:tr w:rsidR="00EA3C4C" w:rsidTr="00120490">
        <w:trPr>
          <w:trHeight w:val="197"/>
        </w:trPr>
        <w:tc>
          <w:tcPr>
            <w:tcW w:w="3086" w:type="dxa"/>
            <w:tcBorders>
              <w:top w:val="nil"/>
            </w:tcBorders>
            <w:shd w:val="clear" w:color="auto" w:fill="F7CAAC"/>
          </w:tcPr>
          <w:p w:rsidR="00EA3C4C" w:rsidRPr="00EA3C4C" w:rsidRDefault="00EA3C4C" w:rsidP="00120490">
            <w:pPr>
              <w:jc w:val="both"/>
              <w:rPr>
                <w:b/>
              </w:rPr>
            </w:pPr>
            <w:r w:rsidRPr="00EA3C4C">
              <w:rPr>
                <w:b/>
              </w:rPr>
              <w:t>Garant předmětu</w:t>
            </w:r>
          </w:p>
        </w:tc>
        <w:tc>
          <w:tcPr>
            <w:tcW w:w="6769" w:type="dxa"/>
            <w:gridSpan w:val="7"/>
            <w:tcBorders>
              <w:top w:val="nil"/>
            </w:tcBorders>
          </w:tcPr>
          <w:p w:rsidR="00EA3C4C" w:rsidRPr="00EA3C4C" w:rsidRDefault="00EA3C4C" w:rsidP="00120490">
            <w:pPr>
              <w:jc w:val="both"/>
            </w:pPr>
            <w:r w:rsidRPr="00EA3C4C">
              <w:t>Ing. Eliška Pastuszková, Ph.D.</w:t>
            </w:r>
          </w:p>
        </w:tc>
      </w:tr>
      <w:tr w:rsidR="00EA3C4C" w:rsidTr="00120490">
        <w:trPr>
          <w:trHeight w:val="243"/>
        </w:trPr>
        <w:tc>
          <w:tcPr>
            <w:tcW w:w="3086" w:type="dxa"/>
            <w:tcBorders>
              <w:top w:val="nil"/>
            </w:tcBorders>
            <w:shd w:val="clear" w:color="auto" w:fill="F7CAAC"/>
          </w:tcPr>
          <w:p w:rsidR="00EA3C4C" w:rsidRPr="00EA3C4C" w:rsidRDefault="00EA3C4C" w:rsidP="00120490">
            <w:pPr>
              <w:jc w:val="both"/>
              <w:rPr>
                <w:b/>
              </w:rPr>
            </w:pPr>
            <w:r w:rsidRPr="00EA3C4C">
              <w:rPr>
                <w:b/>
              </w:rPr>
              <w:t>Zapojení garanta do výuky předmětu</w:t>
            </w:r>
          </w:p>
        </w:tc>
        <w:tc>
          <w:tcPr>
            <w:tcW w:w="6769" w:type="dxa"/>
            <w:gridSpan w:val="7"/>
            <w:tcBorders>
              <w:top w:val="nil"/>
            </w:tcBorders>
          </w:tcPr>
          <w:p w:rsidR="00EA3C4C" w:rsidRPr="00EA3C4C" w:rsidRDefault="00EA3C4C" w:rsidP="00BE5517">
            <w:pPr>
              <w:jc w:val="both"/>
            </w:pPr>
            <w:r w:rsidRPr="00EA3C4C">
              <w:t xml:space="preserve">Garant se podílí na přednášení v rozsahu 100 %, dále stanovuje koncepci </w:t>
            </w:r>
            <w:r w:rsidR="00BE5517">
              <w:t>seminářů</w:t>
            </w:r>
            <w:r w:rsidRPr="00EA3C4C">
              <w:t xml:space="preserve"> a dohlíží na jejich jednotné vedení.</w:t>
            </w:r>
          </w:p>
        </w:tc>
      </w:tr>
      <w:tr w:rsidR="00EA3C4C" w:rsidTr="00120490">
        <w:tc>
          <w:tcPr>
            <w:tcW w:w="3086" w:type="dxa"/>
            <w:shd w:val="clear" w:color="auto" w:fill="F7CAAC"/>
          </w:tcPr>
          <w:p w:rsidR="00EA3C4C" w:rsidRPr="00EA3C4C" w:rsidRDefault="00EA3C4C" w:rsidP="00120490">
            <w:pPr>
              <w:jc w:val="both"/>
              <w:rPr>
                <w:b/>
              </w:rPr>
            </w:pPr>
            <w:r w:rsidRPr="00EA3C4C">
              <w:rPr>
                <w:b/>
              </w:rPr>
              <w:t>Vyučující</w:t>
            </w:r>
          </w:p>
        </w:tc>
        <w:tc>
          <w:tcPr>
            <w:tcW w:w="6769" w:type="dxa"/>
            <w:gridSpan w:val="7"/>
            <w:tcBorders>
              <w:bottom w:val="nil"/>
            </w:tcBorders>
          </w:tcPr>
          <w:p w:rsidR="00EA3C4C" w:rsidRPr="00EA3C4C" w:rsidRDefault="00EA3C4C" w:rsidP="00120490">
            <w:pPr>
              <w:jc w:val="both"/>
            </w:pPr>
            <w:r w:rsidRPr="00EA3C4C">
              <w:t xml:space="preserve">Ing. Eliška Pastuszková, Ph.D. – přednášky </w:t>
            </w:r>
            <w:r w:rsidR="00BE5517">
              <w:t>(</w:t>
            </w:r>
            <w:r w:rsidRPr="00EA3C4C">
              <w:t>100%</w:t>
            </w:r>
            <w:r w:rsidR="00BE5517">
              <w:t>)</w:t>
            </w:r>
          </w:p>
        </w:tc>
      </w:tr>
      <w:tr w:rsidR="00EA3C4C" w:rsidTr="00DC4A48">
        <w:trPr>
          <w:trHeight w:val="114"/>
        </w:trPr>
        <w:tc>
          <w:tcPr>
            <w:tcW w:w="9855" w:type="dxa"/>
            <w:gridSpan w:val="8"/>
            <w:tcBorders>
              <w:top w:val="nil"/>
            </w:tcBorders>
          </w:tcPr>
          <w:p w:rsidR="00EA3C4C" w:rsidRPr="00EA3C4C" w:rsidRDefault="00EA3C4C" w:rsidP="00120490">
            <w:pPr>
              <w:jc w:val="both"/>
            </w:pPr>
          </w:p>
        </w:tc>
      </w:tr>
      <w:tr w:rsidR="00EA3C4C" w:rsidTr="00120490">
        <w:tc>
          <w:tcPr>
            <w:tcW w:w="3086" w:type="dxa"/>
            <w:shd w:val="clear" w:color="auto" w:fill="F7CAAC"/>
          </w:tcPr>
          <w:p w:rsidR="00EA3C4C" w:rsidRPr="00EA3C4C" w:rsidRDefault="00EA3C4C" w:rsidP="00120490">
            <w:pPr>
              <w:jc w:val="both"/>
              <w:rPr>
                <w:b/>
              </w:rPr>
            </w:pPr>
            <w:r w:rsidRPr="00EA3C4C">
              <w:rPr>
                <w:b/>
              </w:rPr>
              <w:t>Stručná anotace předmětu</w:t>
            </w:r>
          </w:p>
        </w:tc>
        <w:tc>
          <w:tcPr>
            <w:tcW w:w="6769" w:type="dxa"/>
            <w:gridSpan w:val="7"/>
            <w:tcBorders>
              <w:bottom w:val="nil"/>
            </w:tcBorders>
          </w:tcPr>
          <w:p w:rsidR="00EA3C4C" w:rsidRPr="00EA3C4C" w:rsidRDefault="00EA3C4C" w:rsidP="00120490">
            <w:pPr>
              <w:jc w:val="both"/>
            </w:pPr>
          </w:p>
        </w:tc>
      </w:tr>
      <w:tr w:rsidR="00EA3C4C" w:rsidTr="00120490">
        <w:trPr>
          <w:trHeight w:val="3938"/>
        </w:trPr>
        <w:tc>
          <w:tcPr>
            <w:tcW w:w="9855" w:type="dxa"/>
            <w:gridSpan w:val="8"/>
            <w:tcBorders>
              <w:top w:val="nil"/>
              <w:bottom w:val="single" w:sz="12" w:space="0" w:color="auto"/>
            </w:tcBorders>
          </w:tcPr>
          <w:p w:rsidR="00BD5F4A" w:rsidRPr="00EA3C4C" w:rsidRDefault="00BD5F4A" w:rsidP="00BD5F4A">
            <w:pPr>
              <w:jc w:val="both"/>
            </w:pPr>
            <w:r>
              <w:t xml:space="preserve">Zdravotnictví je důležitým odvětvím veřejného sektoru a je tedy z převažující části financováno prostřednictvím veřejných financí. </w:t>
            </w:r>
            <w:r w:rsidRPr="00EA3C4C">
              <w:t xml:space="preserve">Cílem předmětu je </w:t>
            </w:r>
            <w:r>
              <w:t xml:space="preserve">proto </w:t>
            </w:r>
            <w:r w:rsidRPr="00EA3C4C">
              <w:t>uvést posluchače do základů teorie veřejných financí</w:t>
            </w:r>
            <w:r>
              <w:t xml:space="preserve"> s důrazem na problematiku financování zdravotnictví z veřejných zdrojů</w:t>
            </w:r>
            <w:r w:rsidRPr="00EA3C4C">
              <w:t xml:space="preserve">. Studenti se seznámí se základními pojmy a teoretickými přístupy v oblasti veřejných financí, výuka bude zaměřena na ekonomickou analýzu veřejných statků, aspekty veřejné volby a teoretické vymezení problematiky rozpočtování včetně odlišností veřejných a soukromých rozpočtů. Detailně </w:t>
            </w:r>
            <w:r>
              <w:t xml:space="preserve">bude </w:t>
            </w:r>
            <w:r w:rsidRPr="00EA3C4C">
              <w:t>probrána rozpo</w:t>
            </w:r>
            <w:r>
              <w:t>čtová soustava České republiky a příjmy a výdaje veřejných rozpočtů, se zvláštním zřetelem na problematiku sociálního a zdravotního pojištění. Představeny budou také teoretické modely financování zdravotnictví a způsoby financování zdravotnictví ve světě a rovněž problematika sociálního zabezpečení.</w:t>
            </w:r>
          </w:p>
          <w:p w:rsidR="00BD5F4A" w:rsidRPr="00EA3C4C"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sidRPr="00EA3C4C">
              <w:rPr>
                <w:rFonts w:ascii="Times New Roman" w:hAnsi="Times New Roman"/>
                <w:sz w:val="20"/>
                <w:szCs w:val="20"/>
              </w:rPr>
              <w:t>Úvod do teorie veřejných financí.</w:t>
            </w:r>
          </w:p>
          <w:p w:rsidR="00BD5F4A" w:rsidRPr="00EA3C4C"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sidRPr="00EA3C4C">
              <w:rPr>
                <w:rFonts w:ascii="Times New Roman" w:hAnsi="Times New Roman"/>
                <w:sz w:val="20"/>
                <w:szCs w:val="20"/>
              </w:rPr>
              <w:t>Veřejné statky a jejich ekonomická analýza</w:t>
            </w:r>
            <w:r>
              <w:rPr>
                <w:rFonts w:ascii="Times New Roman" w:hAnsi="Times New Roman"/>
                <w:sz w:val="20"/>
                <w:szCs w:val="20"/>
              </w:rPr>
              <w:t>, veřejné statky v odvětví zdravotnictví</w:t>
            </w:r>
            <w:r w:rsidRPr="00EA3C4C">
              <w:rPr>
                <w:rFonts w:ascii="Times New Roman" w:hAnsi="Times New Roman"/>
                <w:sz w:val="20"/>
                <w:szCs w:val="20"/>
              </w:rPr>
              <w:t>.</w:t>
            </w:r>
          </w:p>
          <w:p w:rsidR="00BD5F4A" w:rsidRPr="00EA3C4C"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sidRPr="00EA3C4C">
              <w:rPr>
                <w:rFonts w:ascii="Times New Roman" w:hAnsi="Times New Roman"/>
                <w:sz w:val="20"/>
                <w:szCs w:val="20"/>
              </w:rPr>
              <w:t xml:space="preserve">Veřejná volba. </w:t>
            </w:r>
          </w:p>
          <w:p w:rsidR="00BD5F4A" w:rsidRPr="00EA3C4C"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sidRPr="00EA3C4C">
              <w:rPr>
                <w:rFonts w:ascii="Times New Roman" w:hAnsi="Times New Roman"/>
                <w:sz w:val="20"/>
                <w:szCs w:val="20"/>
              </w:rPr>
              <w:t>Rozpočtová soustava, veřejné výdaje a veřejné příjmy</w:t>
            </w:r>
            <w:r>
              <w:rPr>
                <w:rFonts w:ascii="Times New Roman" w:hAnsi="Times New Roman"/>
                <w:sz w:val="20"/>
                <w:szCs w:val="20"/>
              </w:rPr>
              <w:t>, sociální a zdravotní pojištění</w:t>
            </w:r>
            <w:r w:rsidRPr="00EA3C4C">
              <w:rPr>
                <w:rFonts w:ascii="Times New Roman" w:hAnsi="Times New Roman"/>
                <w:sz w:val="20"/>
                <w:szCs w:val="20"/>
              </w:rPr>
              <w:t xml:space="preserve">. </w:t>
            </w:r>
          </w:p>
          <w:p w:rsidR="00BD5F4A" w:rsidRPr="00EA3C4C"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sidRPr="00EA3C4C">
              <w:rPr>
                <w:rFonts w:ascii="Times New Roman" w:hAnsi="Times New Roman"/>
                <w:sz w:val="20"/>
                <w:szCs w:val="20"/>
              </w:rPr>
              <w:t>Veřejný rozpočet a přístupy k rozpočtování ve veřejném sektoru.</w:t>
            </w:r>
          </w:p>
          <w:p w:rsidR="00BD5F4A" w:rsidRPr="00EA3C4C"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sidRPr="00EA3C4C">
              <w:rPr>
                <w:rFonts w:ascii="Times New Roman" w:hAnsi="Times New Roman"/>
                <w:sz w:val="20"/>
                <w:szCs w:val="20"/>
              </w:rPr>
              <w:t xml:space="preserve">Rozpočtová soustava ČR - rozpočtový proces, rozpočtová skladba, rozpočtové určení daní. </w:t>
            </w:r>
          </w:p>
          <w:p w:rsidR="00BD5F4A" w:rsidRPr="00EA3C4C"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sidRPr="00EA3C4C">
              <w:rPr>
                <w:rFonts w:ascii="Times New Roman" w:hAnsi="Times New Roman"/>
                <w:sz w:val="20"/>
                <w:szCs w:val="20"/>
              </w:rPr>
              <w:t>Rozpočtová soustava ČR - státní rozpočet ČR</w:t>
            </w:r>
            <w:r>
              <w:rPr>
                <w:rFonts w:ascii="Times New Roman" w:hAnsi="Times New Roman"/>
                <w:sz w:val="20"/>
                <w:szCs w:val="20"/>
              </w:rPr>
              <w:t>, územní rozpočty, mimorozpočtové fondy</w:t>
            </w:r>
            <w:r w:rsidRPr="00EA3C4C">
              <w:rPr>
                <w:rFonts w:ascii="Times New Roman" w:hAnsi="Times New Roman"/>
                <w:sz w:val="20"/>
                <w:szCs w:val="20"/>
              </w:rPr>
              <w:t>.</w:t>
            </w:r>
          </w:p>
          <w:p w:rsidR="00BD5F4A" w:rsidRPr="00EA3C4C"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Pr>
                <w:rFonts w:ascii="Times New Roman" w:hAnsi="Times New Roman"/>
                <w:sz w:val="20"/>
                <w:szCs w:val="20"/>
              </w:rPr>
              <w:t>Hospodaření zdravotních pojišťoven.</w:t>
            </w:r>
          </w:p>
          <w:p w:rsidR="00BD5F4A"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sidRPr="00EA3C4C">
              <w:rPr>
                <w:rFonts w:ascii="Times New Roman" w:hAnsi="Times New Roman"/>
                <w:sz w:val="20"/>
                <w:szCs w:val="20"/>
              </w:rPr>
              <w:t>Sociální zabezpečení</w:t>
            </w:r>
            <w:r>
              <w:rPr>
                <w:rFonts w:ascii="Times New Roman" w:hAnsi="Times New Roman"/>
                <w:sz w:val="20"/>
                <w:szCs w:val="20"/>
              </w:rPr>
              <w:t>.</w:t>
            </w:r>
            <w:r w:rsidRPr="00EA3C4C">
              <w:rPr>
                <w:rFonts w:ascii="Times New Roman" w:hAnsi="Times New Roman"/>
                <w:sz w:val="20"/>
                <w:szCs w:val="20"/>
              </w:rPr>
              <w:t xml:space="preserve"> </w:t>
            </w:r>
          </w:p>
          <w:p w:rsidR="00BD5F4A" w:rsidRPr="00EA3C4C"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Pr>
                <w:rFonts w:ascii="Times New Roman" w:hAnsi="Times New Roman"/>
                <w:sz w:val="20"/>
                <w:szCs w:val="20"/>
              </w:rPr>
              <w:t>Teoretické modely financování zdravotnictví.</w:t>
            </w:r>
          </w:p>
          <w:p w:rsidR="00BD5F4A"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sidRPr="00EA3C4C">
              <w:rPr>
                <w:rFonts w:ascii="Times New Roman" w:hAnsi="Times New Roman"/>
                <w:sz w:val="20"/>
                <w:szCs w:val="20"/>
              </w:rPr>
              <w:t>Financování zdravotnictví v</w:t>
            </w:r>
            <w:r>
              <w:rPr>
                <w:rFonts w:ascii="Times New Roman" w:hAnsi="Times New Roman"/>
                <w:sz w:val="20"/>
                <w:szCs w:val="20"/>
              </w:rPr>
              <w:t> </w:t>
            </w:r>
            <w:r w:rsidRPr="00EA3C4C">
              <w:rPr>
                <w:rFonts w:ascii="Times New Roman" w:hAnsi="Times New Roman"/>
                <w:sz w:val="20"/>
                <w:szCs w:val="20"/>
              </w:rPr>
              <w:t>ČR</w:t>
            </w:r>
            <w:r>
              <w:rPr>
                <w:rFonts w:ascii="Times New Roman" w:hAnsi="Times New Roman"/>
                <w:sz w:val="20"/>
                <w:szCs w:val="20"/>
              </w:rPr>
              <w:t>.</w:t>
            </w:r>
          </w:p>
          <w:p w:rsidR="00BD5F4A"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Pr>
                <w:rFonts w:ascii="Times New Roman" w:hAnsi="Times New Roman"/>
                <w:sz w:val="20"/>
                <w:szCs w:val="20"/>
              </w:rPr>
              <w:t xml:space="preserve">Financování zdravotnictví </w:t>
            </w:r>
            <w:r w:rsidRPr="00EA3C4C">
              <w:rPr>
                <w:rFonts w:ascii="Times New Roman" w:hAnsi="Times New Roman"/>
                <w:sz w:val="20"/>
                <w:szCs w:val="20"/>
              </w:rPr>
              <w:t xml:space="preserve">ve světě. </w:t>
            </w:r>
          </w:p>
          <w:p w:rsidR="00EA3C4C" w:rsidRPr="00EA3C4C" w:rsidRDefault="00BD5F4A" w:rsidP="000E1096">
            <w:pPr>
              <w:pStyle w:val="Odstavecseseznamem"/>
              <w:numPr>
                <w:ilvl w:val="0"/>
                <w:numId w:val="24"/>
              </w:numPr>
              <w:spacing w:after="0" w:line="240" w:lineRule="auto"/>
              <w:ind w:left="322" w:hanging="284"/>
              <w:jc w:val="both"/>
              <w:rPr>
                <w:rFonts w:ascii="Times New Roman" w:hAnsi="Times New Roman"/>
                <w:sz w:val="20"/>
                <w:szCs w:val="20"/>
              </w:rPr>
            </w:pPr>
            <w:r w:rsidRPr="008250BE">
              <w:t>Mezinárodní veřejné finance, hospodaření Evropské unie.</w:t>
            </w:r>
          </w:p>
        </w:tc>
      </w:tr>
      <w:tr w:rsidR="00EA3C4C" w:rsidTr="00120490">
        <w:trPr>
          <w:trHeight w:val="265"/>
        </w:trPr>
        <w:tc>
          <w:tcPr>
            <w:tcW w:w="3653" w:type="dxa"/>
            <w:gridSpan w:val="2"/>
            <w:tcBorders>
              <w:top w:val="nil"/>
            </w:tcBorders>
            <w:shd w:val="clear" w:color="auto" w:fill="F7CAAC"/>
          </w:tcPr>
          <w:p w:rsidR="00EA3C4C" w:rsidRPr="00EA3C4C" w:rsidRDefault="00EA3C4C" w:rsidP="00120490">
            <w:pPr>
              <w:jc w:val="both"/>
            </w:pPr>
            <w:r w:rsidRPr="00EA3C4C">
              <w:rPr>
                <w:b/>
              </w:rPr>
              <w:t>Studijní literatura a studijní pomůcky</w:t>
            </w:r>
          </w:p>
        </w:tc>
        <w:tc>
          <w:tcPr>
            <w:tcW w:w="6202" w:type="dxa"/>
            <w:gridSpan w:val="6"/>
            <w:tcBorders>
              <w:top w:val="nil"/>
              <w:bottom w:val="nil"/>
            </w:tcBorders>
          </w:tcPr>
          <w:p w:rsidR="00EA3C4C" w:rsidRPr="00EA3C4C" w:rsidRDefault="00EA3C4C" w:rsidP="00120490">
            <w:pPr>
              <w:jc w:val="both"/>
            </w:pPr>
          </w:p>
        </w:tc>
      </w:tr>
      <w:tr w:rsidR="00EA3C4C" w:rsidTr="00120490">
        <w:trPr>
          <w:trHeight w:val="1497"/>
        </w:trPr>
        <w:tc>
          <w:tcPr>
            <w:tcW w:w="9855" w:type="dxa"/>
            <w:gridSpan w:val="8"/>
            <w:tcBorders>
              <w:top w:val="nil"/>
            </w:tcBorders>
          </w:tcPr>
          <w:p w:rsidR="00EA3C4C" w:rsidRPr="00EA3C4C" w:rsidRDefault="00EA3C4C" w:rsidP="00120490">
            <w:pPr>
              <w:jc w:val="both"/>
              <w:rPr>
                <w:b/>
              </w:rPr>
            </w:pPr>
            <w:r w:rsidRPr="00EA3C4C">
              <w:rPr>
                <w:b/>
              </w:rPr>
              <w:t>Povinná literatura</w:t>
            </w:r>
          </w:p>
          <w:p w:rsidR="00EA3C4C" w:rsidRPr="00EA3C4C" w:rsidRDefault="00EA3C4C" w:rsidP="00120490">
            <w:pPr>
              <w:jc w:val="both"/>
              <w:rPr>
                <w:color w:val="000000"/>
                <w:shd w:val="clear" w:color="auto" w:fill="FFFFFF"/>
              </w:rPr>
            </w:pPr>
            <w:r>
              <w:rPr>
                <w:color w:val="000000"/>
                <w:shd w:val="clear" w:color="auto" w:fill="FFFFFF"/>
              </w:rPr>
              <w:t>BARTÁK, M.</w:t>
            </w:r>
            <w:r w:rsidRPr="00EA3C4C">
              <w:rPr>
                <w:color w:val="000000"/>
                <w:shd w:val="clear" w:color="auto" w:fill="FFFFFF"/>
              </w:rPr>
              <w:t xml:space="preserve"> </w:t>
            </w:r>
            <w:r w:rsidRPr="00EA3C4C">
              <w:rPr>
                <w:i/>
                <w:color w:val="000000"/>
                <w:shd w:val="clear" w:color="auto" w:fill="FFFFFF"/>
              </w:rPr>
              <w:t>Ekonomika zdraví: sociální, ekonomické a právní aspekty péče o zdraví</w:t>
            </w:r>
            <w:r w:rsidRPr="00EA3C4C">
              <w:rPr>
                <w:color w:val="000000"/>
                <w:shd w:val="clear" w:color="auto" w:fill="FFFFFF"/>
              </w:rPr>
              <w:t>. Praha: Wolters Kluwer, 2010.</w:t>
            </w:r>
            <w:r w:rsidR="00DC4A48">
              <w:t xml:space="preserve"> </w:t>
            </w:r>
            <w:r w:rsidR="00DC4A48" w:rsidRPr="00DC4A48">
              <w:rPr>
                <w:color w:val="000000"/>
                <w:shd w:val="clear" w:color="auto" w:fill="FFFFFF"/>
              </w:rPr>
              <w:t>ISBN 978-80-7357-503-8</w:t>
            </w:r>
            <w:r w:rsidR="00DC4A48">
              <w:rPr>
                <w:color w:val="000000"/>
                <w:shd w:val="clear" w:color="auto" w:fill="FFFFFF"/>
              </w:rPr>
              <w:t xml:space="preserve">. </w:t>
            </w:r>
          </w:p>
          <w:p w:rsidR="00EA3C4C" w:rsidRPr="00EA3C4C" w:rsidRDefault="00EA3C4C" w:rsidP="00120490">
            <w:pPr>
              <w:jc w:val="both"/>
              <w:rPr>
                <w:caps/>
                <w:color w:val="000000"/>
                <w:shd w:val="clear" w:color="auto" w:fill="FFFFFF"/>
              </w:rPr>
            </w:pPr>
            <w:r w:rsidRPr="00EA3C4C">
              <w:rPr>
                <w:color w:val="000000"/>
                <w:shd w:val="clear" w:color="auto" w:fill="FFFFFF"/>
              </w:rPr>
              <w:t>HAMERNÍKOVÁ, B.</w:t>
            </w:r>
            <w:r>
              <w:rPr>
                <w:color w:val="000000"/>
                <w:shd w:val="clear" w:color="auto" w:fill="FFFFFF"/>
              </w:rPr>
              <w:t>,</w:t>
            </w:r>
            <w:r w:rsidRPr="00EA3C4C">
              <w:rPr>
                <w:color w:val="000000"/>
                <w:shd w:val="clear" w:color="auto" w:fill="FFFFFF"/>
              </w:rPr>
              <w:t xml:space="preserve"> MAAYTOVÁ</w:t>
            </w:r>
            <w:r>
              <w:rPr>
                <w:color w:val="000000"/>
                <w:shd w:val="clear" w:color="auto" w:fill="FFFFFF"/>
              </w:rPr>
              <w:t>, A</w:t>
            </w:r>
            <w:r w:rsidRPr="00EA3C4C">
              <w:rPr>
                <w:color w:val="000000"/>
                <w:shd w:val="clear" w:color="auto" w:fill="FFFFFF"/>
              </w:rPr>
              <w:t>. </w:t>
            </w:r>
            <w:r w:rsidRPr="00EA3C4C">
              <w:rPr>
                <w:i/>
                <w:iCs/>
                <w:color w:val="000000"/>
              </w:rPr>
              <w:t>Veřejné finance</w:t>
            </w:r>
            <w:r w:rsidRPr="00EA3C4C">
              <w:rPr>
                <w:color w:val="000000"/>
                <w:shd w:val="clear" w:color="auto" w:fill="FFFFFF"/>
              </w:rPr>
              <w:t>. 2., aktualizované vyd. Praha: Wolters Kluwer, 2010. ISBN 978-80-7357-497-0.</w:t>
            </w:r>
          </w:p>
          <w:p w:rsidR="00EA3C4C" w:rsidRPr="00EA3C4C" w:rsidRDefault="00EA3C4C" w:rsidP="00120490">
            <w:pPr>
              <w:jc w:val="both"/>
              <w:rPr>
                <w:color w:val="000000"/>
                <w:shd w:val="clear" w:color="auto" w:fill="FFFFFF"/>
              </w:rPr>
            </w:pPr>
            <w:r w:rsidRPr="00EA3C4C">
              <w:rPr>
                <w:caps/>
                <w:color w:val="000000"/>
                <w:shd w:val="clear" w:color="auto" w:fill="FFFFFF"/>
              </w:rPr>
              <w:t>OCHRANA, F., Pavel</w:t>
            </w:r>
            <w:r>
              <w:rPr>
                <w:caps/>
                <w:color w:val="000000"/>
                <w:shd w:val="clear" w:color="auto" w:fill="FFFFFF"/>
              </w:rPr>
              <w:t>, J.,</w:t>
            </w:r>
            <w:r w:rsidRPr="00EA3C4C">
              <w:rPr>
                <w:caps/>
                <w:color w:val="000000"/>
                <w:shd w:val="clear" w:color="auto" w:fill="FFFFFF"/>
              </w:rPr>
              <w:t xml:space="preserve"> Vítek</w:t>
            </w:r>
            <w:r>
              <w:rPr>
                <w:caps/>
                <w:color w:val="000000"/>
                <w:shd w:val="clear" w:color="auto" w:fill="FFFFFF"/>
              </w:rPr>
              <w:t>, L.</w:t>
            </w:r>
            <w:r w:rsidRPr="00EA3C4C">
              <w:rPr>
                <w:color w:val="000000"/>
                <w:shd w:val="clear" w:color="auto" w:fill="FFFFFF"/>
              </w:rPr>
              <w:t xml:space="preserve"> </w:t>
            </w:r>
            <w:r w:rsidRPr="00EA3C4C">
              <w:rPr>
                <w:i/>
                <w:color w:val="000000"/>
                <w:shd w:val="clear" w:color="auto" w:fill="FFFFFF"/>
              </w:rPr>
              <w:t>Veřejný sektor a veřejné finance. Financování nepodnikatelských aktivit.</w:t>
            </w:r>
            <w:r w:rsidRPr="00EA3C4C">
              <w:rPr>
                <w:color w:val="000000"/>
                <w:shd w:val="clear" w:color="auto" w:fill="FFFFFF"/>
              </w:rPr>
              <w:t xml:space="preserve"> Praha: Grada Publishing, 2010. ISBN 978-80-247-3228-2.</w:t>
            </w:r>
          </w:p>
          <w:p w:rsidR="00EA3C4C" w:rsidRPr="00EA3C4C" w:rsidRDefault="00EA3C4C" w:rsidP="00120490">
            <w:pPr>
              <w:jc w:val="both"/>
            </w:pPr>
            <w:r w:rsidRPr="00EA3C4C">
              <w:t>ROSEN, H.</w:t>
            </w:r>
            <w:r>
              <w:t xml:space="preserve"> </w:t>
            </w:r>
            <w:r w:rsidRPr="00EA3C4C">
              <w:t>S</w:t>
            </w:r>
            <w:r>
              <w:t>,</w:t>
            </w:r>
            <w:r w:rsidRPr="00EA3C4C">
              <w:t xml:space="preserve"> GAYER</w:t>
            </w:r>
            <w:r>
              <w:t>, T</w:t>
            </w:r>
            <w:r w:rsidRPr="00EA3C4C">
              <w:t xml:space="preserve">. </w:t>
            </w:r>
            <w:r w:rsidRPr="00EA3C4C">
              <w:rPr>
                <w:i/>
              </w:rPr>
              <w:t>Public Finance</w:t>
            </w:r>
            <w:r w:rsidRPr="00EA3C4C">
              <w:t>. 9th ed. New York: McGraw-Hill/Irwin,</w:t>
            </w:r>
            <w:r>
              <w:t xml:space="preserve"> </w:t>
            </w:r>
            <w:r w:rsidRPr="00EA3C4C">
              <w:t>2010. ISBN 978-007-126788-5.</w:t>
            </w:r>
          </w:p>
          <w:p w:rsidR="00EA3C4C" w:rsidRPr="00EA3C4C" w:rsidRDefault="00EA3C4C" w:rsidP="00120490">
            <w:pPr>
              <w:jc w:val="both"/>
            </w:pPr>
            <w:r w:rsidRPr="00EA3C4C">
              <w:t>STIGLITZ, J.</w:t>
            </w:r>
            <w:r>
              <w:t xml:space="preserve"> </w:t>
            </w:r>
            <w:r w:rsidRPr="00EA3C4C">
              <w:t xml:space="preserve">E. </w:t>
            </w:r>
            <w:r w:rsidRPr="00EA3C4C">
              <w:rPr>
                <w:i/>
              </w:rPr>
              <w:t>Ekonomie veřejného sektoru</w:t>
            </w:r>
            <w:r w:rsidRPr="00EA3C4C">
              <w:t>. Praha: Grada, 1997. ISBN 80-7169-454-1.</w:t>
            </w:r>
          </w:p>
          <w:p w:rsidR="00EA3C4C" w:rsidRPr="00EA3C4C" w:rsidRDefault="00EA3C4C" w:rsidP="00120490">
            <w:pPr>
              <w:jc w:val="both"/>
              <w:rPr>
                <w:b/>
              </w:rPr>
            </w:pPr>
            <w:r w:rsidRPr="00EA3C4C">
              <w:rPr>
                <w:b/>
              </w:rPr>
              <w:t>Doporučená literatura</w:t>
            </w:r>
          </w:p>
          <w:p w:rsidR="00EA3C4C" w:rsidRPr="00EA3C4C" w:rsidRDefault="00EA3C4C" w:rsidP="00120490">
            <w:pPr>
              <w:jc w:val="both"/>
            </w:pPr>
            <w:r w:rsidRPr="00EA3C4C">
              <w:t>JACKSON, P.</w:t>
            </w:r>
            <w:r>
              <w:t xml:space="preserve"> </w:t>
            </w:r>
            <w:r w:rsidRPr="00EA3C4C">
              <w:t>M.</w:t>
            </w:r>
            <w:r>
              <w:t>,</w:t>
            </w:r>
            <w:r w:rsidRPr="00EA3C4C">
              <w:t xml:space="preserve"> BROWN</w:t>
            </w:r>
            <w:r>
              <w:t>, C. V.</w:t>
            </w:r>
            <w:r w:rsidRPr="00EA3C4C">
              <w:t xml:space="preserve"> </w:t>
            </w:r>
            <w:r w:rsidRPr="00EA3C4C">
              <w:rPr>
                <w:i/>
              </w:rPr>
              <w:t>Ekonomie veřejného sektoru</w:t>
            </w:r>
            <w:r w:rsidRPr="00EA3C4C">
              <w:t>. Praha: Eurolex Bohemia, 2003. ISBN 80-86432-09-2.</w:t>
            </w:r>
          </w:p>
          <w:p w:rsidR="00EA3C4C" w:rsidRPr="00EA3C4C" w:rsidRDefault="00EA3C4C" w:rsidP="00120490">
            <w:pPr>
              <w:jc w:val="both"/>
            </w:pPr>
            <w:r w:rsidRPr="00EA3C4C">
              <w:t xml:space="preserve">KREBS, V. a kol. </w:t>
            </w:r>
            <w:r w:rsidRPr="00EA3C4C">
              <w:rPr>
                <w:i/>
              </w:rPr>
              <w:t>Sociální politika</w:t>
            </w:r>
            <w:r w:rsidRPr="00EA3C4C">
              <w:t>. 6. přepracované a aktualizované vyd. Praha: Wolters Kluwer, 2015. ISBN 978-80-7478-921-2.</w:t>
            </w:r>
          </w:p>
          <w:p w:rsidR="00EA3C4C" w:rsidRPr="00EA3C4C" w:rsidRDefault="00EA3C4C" w:rsidP="00120490">
            <w:pPr>
              <w:jc w:val="both"/>
            </w:pPr>
            <w:r w:rsidRPr="00EA3C4C">
              <w:t>MUSGRAVE, R.</w:t>
            </w:r>
            <w:r>
              <w:t xml:space="preserve"> </w:t>
            </w:r>
            <w:r w:rsidRPr="00EA3C4C">
              <w:t>A.</w:t>
            </w:r>
            <w:r>
              <w:t>,</w:t>
            </w:r>
            <w:r w:rsidRPr="00EA3C4C">
              <w:t xml:space="preserve"> MUSGRAVE</w:t>
            </w:r>
            <w:r>
              <w:t>, P. B</w:t>
            </w:r>
            <w:r w:rsidRPr="00EA3C4C">
              <w:t xml:space="preserve">. </w:t>
            </w:r>
            <w:r w:rsidRPr="00EA3C4C">
              <w:rPr>
                <w:i/>
              </w:rPr>
              <w:t>Veřejné finance v teorii a praxi</w:t>
            </w:r>
            <w:r w:rsidRPr="00EA3C4C">
              <w:t>. Praha: M</w:t>
            </w:r>
            <w:r>
              <w:t>anagement</w:t>
            </w:r>
            <w:r w:rsidRPr="00EA3C4C">
              <w:t xml:space="preserve"> P</w:t>
            </w:r>
            <w:r>
              <w:t>ress</w:t>
            </w:r>
            <w:r w:rsidRPr="00EA3C4C">
              <w:t>, 1994. ISBN 80-85603-76-4.</w:t>
            </w:r>
          </w:p>
          <w:p w:rsidR="00EA3C4C" w:rsidRPr="00EA3C4C" w:rsidRDefault="00EA3C4C" w:rsidP="00120490">
            <w:pPr>
              <w:jc w:val="both"/>
            </w:pPr>
            <w:r w:rsidRPr="00EA3C4C">
              <w:t>LEE, R.D.</w:t>
            </w:r>
            <w:r>
              <w:t>,</w:t>
            </w:r>
            <w:r w:rsidRPr="00EA3C4C">
              <w:t xml:space="preserve"> JOHNSON</w:t>
            </w:r>
            <w:r>
              <w:t>, R. W</w:t>
            </w:r>
            <w:r w:rsidRPr="00EA3C4C">
              <w:t xml:space="preserve">. </w:t>
            </w:r>
            <w:r w:rsidRPr="00EA3C4C">
              <w:rPr>
                <w:i/>
              </w:rPr>
              <w:t>Public budgeting systems</w:t>
            </w:r>
            <w:r w:rsidRPr="00EA3C4C">
              <w:t>. 8th ed. Boston: Jones and Bartlett, 2008. ISBN 978-0-7637-4668-1.</w:t>
            </w:r>
          </w:p>
          <w:p w:rsidR="00EA3C4C" w:rsidRPr="00EA3C4C" w:rsidRDefault="00EA3C4C" w:rsidP="00120490">
            <w:pPr>
              <w:jc w:val="both"/>
            </w:pPr>
            <w:r w:rsidRPr="00EA3C4C">
              <w:t xml:space="preserve">OCHRANA, F. </w:t>
            </w:r>
            <w:r w:rsidRPr="00EA3C4C">
              <w:rPr>
                <w:i/>
              </w:rPr>
              <w:t>Veřejný sektor a efektivní rozhodování</w:t>
            </w:r>
            <w:r w:rsidRPr="00EA3C4C">
              <w:t>. Praha: Management Press, 2001. ISBN 80-7261-018-X.</w:t>
            </w:r>
          </w:p>
        </w:tc>
      </w:tr>
      <w:tr w:rsidR="00EA3C4C"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A3C4C" w:rsidRPr="00EA3C4C" w:rsidRDefault="00EA3C4C" w:rsidP="00120490">
            <w:pPr>
              <w:jc w:val="center"/>
              <w:rPr>
                <w:b/>
              </w:rPr>
            </w:pPr>
            <w:r w:rsidRPr="00EA3C4C">
              <w:rPr>
                <w:b/>
              </w:rPr>
              <w:lastRenderedPageBreak/>
              <w:t>Informace ke kombinované nebo distanční formě</w:t>
            </w:r>
          </w:p>
        </w:tc>
      </w:tr>
      <w:tr w:rsidR="00EA3C4C" w:rsidTr="00120490">
        <w:tc>
          <w:tcPr>
            <w:tcW w:w="4787" w:type="dxa"/>
            <w:gridSpan w:val="3"/>
            <w:tcBorders>
              <w:top w:val="single" w:sz="2" w:space="0" w:color="auto"/>
            </w:tcBorders>
            <w:shd w:val="clear" w:color="auto" w:fill="F7CAAC"/>
          </w:tcPr>
          <w:p w:rsidR="00EA3C4C" w:rsidRPr="00EA3C4C" w:rsidRDefault="00EA3C4C" w:rsidP="00120490">
            <w:pPr>
              <w:jc w:val="both"/>
            </w:pPr>
            <w:r w:rsidRPr="00EA3C4C">
              <w:rPr>
                <w:b/>
              </w:rPr>
              <w:t>Rozsah konzultací (soustředění)</w:t>
            </w:r>
          </w:p>
        </w:tc>
        <w:tc>
          <w:tcPr>
            <w:tcW w:w="889" w:type="dxa"/>
            <w:tcBorders>
              <w:top w:val="single" w:sz="2" w:space="0" w:color="auto"/>
            </w:tcBorders>
          </w:tcPr>
          <w:p w:rsidR="00EA3C4C" w:rsidRPr="00EA3C4C" w:rsidRDefault="00EA3C4C" w:rsidP="00120490">
            <w:pPr>
              <w:jc w:val="both"/>
            </w:pPr>
            <w:r w:rsidRPr="00EA3C4C">
              <w:t>15</w:t>
            </w:r>
          </w:p>
        </w:tc>
        <w:tc>
          <w:tcPr>
            <w:tcW w:w="4179" w:type="dxa"/>
            <w:gridSpan w:val="4"/>
            <w:tcBorders>
              <w:top w:val="single" w:sz="2" w:space="0" w:color="auto"/>
            </w:tcBorders>
            <w:shd w:val="clear" w:color="auto" w:fill="F7CAAC"/>
          </w:tcPr>
          <w:p w:rsidR="00EA3C4C" w:rsidRDefault="00EA3C4C" w:rsidP="00120490">
            <w:pPr>
              <w:jc w:val="both"/>
              <w:rPr>
                <w:b/>
              </w:rPr>
            </w:pPr>
            <w:r>
              <w:rPr>
                <w:b/>
              </w:rPr>
              <w:t xml:space="preserve">hodin </w:t>
            </w:r>
          </w:p>
        </w:tc>
      </w:tr>
      <w:tr w:rsidR="00EA3C4C" w:rsidTr="00120490">
        <w:tc>
          <w:tcPr>
            <w:tcW w:w="9855" w:type="dxa"/>
            <w:gridSpan w:val="8"/>
            <w:shd w:val="clear" w:color="auto" w:fill="F7CAAC"/>
          </w:tcPr>
          <w:p w:rsidR="00EA3C4C" w:rsidRPr="00EA3C4C" w:rsidRDefault="00EA3C4C" w:rsidP="00120490">
            <w:pPr>
              <w:jc w:val="both"/>
              <w:rPr>
                <w:b/>
              </w:rPr>
            </w:pPr>
            <w:r w:rsidRPr="00EA3C4C">
              <w:rPr>
                <w:b/>
              </w:rPr>
              <w:t>Informace o způsobu kontaktu s vyučujícím</w:t>
            </w:r>
          </w:p>
        </w:tc>
      </w:tr>
      <w:tr w:rsidR="00EA3C4C" w:rsidTr="00EA3C4C">
        <w:trPr>
          <w:trHeight w:val="739"/>
        </w:trPr>
        <w:tc>
          <w:tcPr>
            <w:tcW w:w="9855" w:type="dxa"/>
            <w:gridSpan w:val="8"/>
          </w:tcPr>
          <w:p w:rsidR="00EA3C4C" w:rsidRPr="00EA3C4C" w:rsidRDefault="00EA3C4C" w:rsidP="00120490">
            <w:pPr>
              <w:jc w:val="both"/>
            </w:pPr>
            <w:r w:rsidRPr="00EA3C4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A3C4C" w:rsidRDefault="00EA3C4C"/>
    <w:p w:rsidR="00EA3C4C" w:rsidRDefault="00EA3C4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D5075" w:rsidTr="00120490">
        <w:tc>
          <w:tcPr>
            <w:tcW w:w="9855" w:type="dxa"/>
            <w:gridSpan w:val="8"/>
            <w:tcBorders>
              <w:bottom w:val="double" w:sz="4" w:space="0" w:color="auto"/>
            </w:tcBorders>
            <w:shd w:val="clear" w:color="auto" w:fill="BDD6EE"/>
          </w:tcPr>
          <w:p w:rsidR="006D5075" w:rsidRDefault="006D5075" w:rsidP="00120490">
            <w:pPr>
              <w:jc w:val="both"/>
              <w:rPr>
                <w:b/>
                <w:sz w:val="28"/>
              </w:rPr>
            </w:pPr>
            <w:r>
              <w:lastRenderedPageBreak/>
              <w:br w:type="page"/>
            </w:r>
            <w:r>
              <w:rPr>
                <w:b/>
                <w:sz w:val="28"/>
              </w:rPr>
              <w:t>B-III – Charakteristika studijního předmětu</w:t>
            </w:r>
          </w:p>
        </w:tc>
      </w:tr>
      <w:tr w:rsidR="006D5075" w:rsidTr="00120490">
        <w:tc>
          <w:tcPr>
            <w:tcW w:w="3086" w:type="dxa"/>
            <w:tcBorders>
              <w:top w:val="double" w:sz="4" w:space="0" w:color="auto"/>
            </w:tcBorders>
            <w:shd w:val="clear" w:color="auto" w:fill="F7CAAC"/>
          </w:tcPr>
          <w:p w:rsidR="006D5075" w:rsidRDefault="006D5075" w:rsidP="00120490">
            <w:pPr>
              <w:jc w:val="both"/>
              <w:rPr>
                <w:b/>
              </w:rPr>
            </w:pPr>
            <w:r>
              <w:rPr>
                <w:b/>
              </w:rPr>
              <w:t>Název studijního předmětu</w:t>
            </w:r>
          </w:p>
        </w:tc>
        <w:tc>
          <w:tcPr>
            <w:tcW w:w="6769" w:type="dxa"/>
            <w:gridSpan w:val="7"/>
            <w:tcBorders>
              <w:top w:val="double" w:sz="4" w:space="0" w:color="auto"/>
            </w:tcBorders>
          </w:tcPr>
          <w:p w:rsidR="006D5075" w:rsidRDefault="006D5075" w:rsidP="00120490">
            <w:pPr>
              <w:jc w:val="both"/>
            </w:pPr>
            <w:r w:rsidRPr="0094050E">
              <w:t>Public Finance and Healthcare</w:t>
            </w:r>
          </w:p>
        </w:tc>
      </w:tr>
      <w:tr w:rsidR="006D5075" w:rsidTr="00120490">
        <w:tc>
          <w:tcPr>
            <w:tcW w:w="3086" w:type="dxa"/>
            <w:shd w:val="clear" w:color="auto" w:fill="F7CAAC"/>
          </w:tcPr>
          <w:p w:rsidR="006D5075" w:rsidRDefault="006D5075" w:rsidP="00120490">
            <w:pPr>
              <w:jc w:val="both"/>
              <w:rPr>
                <w:b/>
              </w:rPr>
            </w:pPr>
            <w:r>
              <w:rPr>
                <w:b/>
              </w:rPr>
              <w:t>Typ předmětu</w:t>
            </w:r>
          </w:p>
        </w:tc>
        <w:tc>
          <w:tcPr>
            <w:tcW w:w="3406" w:type="dxa"/>
            <w:gridSpan w:val="4"/>
          </w:tcPr>
          <w:p w:rsidR="006D5075" w:rsidRDefault="00BE5517" w:rsidP="00120490">
            <w:pPr>
              <w:jc w:val="both"/>
            </w:pPr>
            <w:r>
              <w:t>p</w:t>
            </w:r>
            <w:r w:rsidR="006D5075">
              <w:t>ovinný „PZ“</w:t>
            </w:r>
          </w:p>
        </w:tc>
        <w:tc>
          <w:tcPr>
            <w:tcW w:w="2695" w:type="dxa"/>
            <w:gridSpan w:val="2"/>
            <w:shd w:val="clear" w:color="auto" w:fill="F7CAAC"/>
          </w:tcPr>
          <w:p w:rsidR="006D5075" w:rsidRDefault="006D5075" w:rsidP="00120490">
            <w:pPr>
              <w:jc w:val="both"/>
            </w:pPr>
            <w:r>
              <w:rPr>
                <w:b/>
              </w:rPr>
              <w:t>doporučený ročník / semestr</w:t>
            </w:r>
          </w:p>
        </w:tc>
        <w:tc>
          <w:tcPr>
            <w:tcW w:w="668" w:type="dxa"/>
          </w:tcPr>
          <w:p w:rsidR="006D5075" w:rsidRDefault="006D5075" w:rsidP="00120490">
            <w:pPr>
              <w:jc w:val="both"/>
            </w:pPr>
            <w:r>
              <w:t>2/Z</w:t>
            </w:r>
          </w:p>
        </w:tc>
      </w:tr>
      <w:tr w:rsidR="006D5075" w:rsidTr="00120490">
        <w:tc>
          <w:tcPr>
            <w:tcW w:w="3086" w:type="dxa"/>
            <w:shd w:val="clear" w:color="auto" w:fill="F7CAAC"/>
          </w:tcPr>
          <w:p w:rsidR="006D5075" w:rsidRDefault="006D5075" w:rsidP="00120490">
            <w:pPr>
              <w:jc w:val="both"/>
              <w:rPr>
                <w:b/>
              </w:rPr>
            </w:pPr>
            <w:r>
              <w:rPr>
                <w:b/>
              </w:rPr>
              <w:t>Rozsah studijního předmětu</w:t>
            </w:r>
          </w:p>
        </w:tc>
        <w:tc>
          <w:tcPr>
            <w:tcW w:w="1701" w:type="dxa"/>
            <w:gridSpan w:val="2"/>
          </w:tcPr>
          <w:p w:rsidR="006D5075" w:rsidRDefault="006D5075" w:rsidP="00120490">
            <w:pPr>
              <w:jc w:val="both"/>
            </w:pPr>
            <w:r>
              <w:t>26p + 13s</w:t>
            </w:r>
          </w:p>
        </w:tc>
        <w:tc>
          <w:tcPr>
            <w:tcW w:w="889" w:type="dxa"/>
            <w:shd w:val="clear" w:color="auto" w:fill="F7CAAC"/>
          </w:tcPr>
          <w:p w:rsidR="006D5075" w:rsidRDefault="006D5075" w:rsidP="00120490">
            <w:pPr>
              <w:jc w:val="both"/>
              <w:rPr>
                <w:b/>
              </w:rPr>
            </w:pPr>
            <w:r>
              <w:rPr>
                <w:b/>
              </w:rPr>
              <w:t xml:space="preserve">hod. </w:t>
            </w:r>
          </w:p>
        </w:tc>
        <w:tc>
          <w:tcPr>
            <w:tcW w:w="816" w:type="dxa"/>
          </w:tcPr>
          <w:p w:rsidR="006D5075" w:rsidRDefault="006D5075" w:rsidP="00120490">
            <w:pPr>
              <w:jc w:val="both"/>
            </w:pPr>
            <w:r>
              <w:t>39</w:t>
            </w:r>
          </w:p>
        </w:tc>
        <w:tc>
          <w:tcPr>
            <w:tcW w:w="2156" w:type="dxa"/>
            <w:shd w:val="clear" w:color="auto" w:fill="F7CAAC"/>
          </w:tcPr>
          <w:p w:rsidR="006D5075" w:rsidRDefault="006D5075" w:rsidP="00120490">
            <w:pPr>
              <w:jc w:val="both"/>
              <w:rPr>
                <w:b/>
              </w:rPr>
            </w:pPr>
            <w:r>
              <w:rPr>
                <w:b/>
              </w:rPr>
              <w:t>kreditů</w:t>
            </w:r>
          </w:p>
        </w:tc>
        <w:tc>
          <w:tcPr>
            <w:tcW w:w="1207" w:type="dxa"/>
            <w:gridSpan w:val="2"/>
          </w:tcPr>
          <w:p w:rsidR="006D5075" w:rsidRDefault="006D5075" w:rsidP="00120490">
            <w:pPr>
              <w:jc w:val="both"/>
            </w:pPr>
            <w:r>
              <w:t>4</w:t>
            </w:r>
          </w:p>
        </w:tc>
      </w:tr>
      <w:tr w:rsidR="006D5075" w:rsidTr="00120490">
        <w:tc>
          <w:tcPr>
            <w:tcW w:w="3086" w:type="dxa"/>
            <w:shd w:val="clear" w:color="auto" w:fill="F7CAAC"/>
          </w:tcPr>
          <w:p w:rsidR="006D5075" w:rsidRDefault="006D5075" w:rsidP="00120490">
            <w:pPr>
              <w:jc w:val="both"/>
              <w:rPr>
                <w:b/>
                <w:sz w:val="22"/>
              </w:rPr>
            </w:pPr>
            <w:r>
              <w:rPr>
                <w:b/>
              </w:rPr>
              <w:t>Prerekvizity, korekvizity, ekvivalence</w:t>
            </w:r>
          </w:p>
        </w:tc>
        <w:tc>
          <w:tcPr>
            <w:tcW w:w="6769" w:type="dxa"/>
            <w:gridSpan w:val="7"/>
          </w:tcPr>
          <w:p w:rsidR="006D5075" w:rsidRDefault="006D5075" w:rsidP="00120490">
            <w:pPr>
              <w:jc w:val="both"/>
            </w:pPr>
            <w:r>
              <w:t>Ekvivalence (</w:t>
            </w:r>
            <w:r w:rsidRPr="00EA3C4C">
              <w:t>Veřejné finance a zdravotnictví</w:t>
            </w:r>
            <w:r>
              <w:t>)</w:t>
            </w:r>
          </w:p>
        </w:tc>
      </w:tr>
      <w:tr w:rsidR="006D5075" w:rsidTr="00120490">
        <w:tc>
          <w:tcPr>
            <w:tcW w:w="3086" w:type="dxa"/>
            <w:shd w:val="clear" w:color="auto" w:fill="F7CAAC"/>
          </w:tcPr>
          <w:p w:rsidR="006D5075" w:rsidRDefault="006D5075" w:rsidP="00120490">
            <w:pPr>
              <w:jc w:val="both"/>
              <w:rPr>
                <w:b/>
              </w:rPr>
            </w:pPr>
            <w:r>
              <w:rPr>
                <w:b/>
              </w:rPr>
              <w:t>Způsob ověření studijních výsledků</w:t>
            </w:r>
          </w:p>
        </w:tc>
        <w:tc>
          <w:tcPr>
            <w:tcW w:w="3406" w:type="dxa"/>
            <w:gridSpan w:val="4"/>
          </w:tcPr>
          <w:p w:rsidR="006D5075" w:rsidRDefault="006D5075" w:rsidP="00120490">
            <w:pPr>
              <w:jc w:val="both"/>
            </w:pPr>
            <w:r>
              <w:t>zápočet, zkouška</w:t>
            </w:r>
          </w:p>
        </w:tc>
        <w:tc>
          <w:tcPr>
            <w:tcW w:w="2156" w:type="dxa"/>
            <w:shd w:val="clear" w:color="auto" w:fill="F7CAAC"/>
          </w:tcPr>
          <w:p w:rsidR="006D5075" w:rsidRDefault="006D5075" w:rsidP="00120490">
            <w:pPr>
              <w:jc w:val="both"/>
              <w:rPr>
                <w:b/>
              </w:rPr>
            </w:pPr>
            <w:r>
              <w:rPr>
                <w:b/>
              </w:rPr>
              <w:t>Forma výuky</w:t>
            </w:r>
          </w:p>
        </w:tc>
        <w:tc>
          <w:tcPr>
            <w:tcW w:w="1207" w:type="dxa"/>
            <w:gridSpan w:val="2"/>
          </w:tcPr>
          <w:p w:rsidR="006D5075" w:rsidRDefault="006D5075" w:rsidP="00120490">
            <w:pPr>
              <w:jc w:val="both"/>
            </w:pPr>
            <w:r>
              <w:t>přednáška, seminář</w:t>
            </w:r>
          </w:p>
        </w:tc>
      </w:tr>
      <w:tr w:rsidR="006D5075" w:rsidTr="00120490">
        <w:tc>
          <w:tcPr>
            <w:tcW w:w="3086" w:type="dxa"/>
            <w:shd w:val="clear" w:color="auto" w:fill="F7CAAC"/>
          </w:tcPr>
          <w:p w:rsidR="006D5075" w:rsidRDefault="006D5075" w:rsidP="00120490">
            <w:pPr>
              <w:jc w:val="both"/>
              <w:rPr>
                <w:b/>
              </w:rPr>
            </w:pPr>
            <w:r>
              <w:rPr>
                <w:b/>
              </w:rPr>
              <w:t>Forma způsobu ověření studijních výsledků a další požadavky na studenta</w:t>
            </w:r>
          </w:p>
        </w:tc>
        <w:tc>
          <w:tcPr>
            <w:tcW w:w="6769" w:type="dxa"/>
            <w:gridSpan w:val="7"/>
            <w:tcBorders>
              <w:bottom w:val="nil"/>
            </w:tcBorders>
          </w:tcPr>
          <w:p w:rsidR="006D5075" w:rsidRPr="00897246" w:rsidRDefault="006D5075" w:rsidP="006D5075">
            <w:pPr>
              <w:jc w:val="both"/>
            </w:pPr>
            <w:r w:rsidRPr="00897246">
              <w:t xml:space="preserve">Způsob zakončení předmětu – </w:t>
            </w:r>
            <w:r>
              <w:t xml:space="preserve">zápočet, </w:t>
            </w:r>
            <w:r w:rsidRPr="00897246">
              <w:t>zkouška</w:t>
            </w:r>
          </w:p>
          <w:p w:rsidR="006D5075" w:rsidRDefault="006D5075" w:rsidP="006D5075">
            <w:pPr>
              <w:jc w:val="both"/>
            </w:pPr>
            <w:r w:rsidRPr="00897246">
              <w:t>Požadavky na zápočet - vypracování seminární</w:t>
            </w:r>
            <w:r>
              <w:t xml:space="preserve"> práce dle požadavků vyučujícího.</w:t>
            </w:r>
          </w:p>
          <w:p w:rsidR="006D5075" w:rsidRDefault="006D5075" w:rsidP="006D5075">
            <w:pPr>
              <w:jc w:val="both"/>
            </w:pPr>
            <w:r w:rsidRPr="00897246">
              <w:t xml:space="preserve">Požadavky na zkoušku </w:t>
            </w:r>
            <w:r>
              <w:t>–</w:t>
            </w:r>
            <w:r w:rsidRPr="00897246">
              <w:t xml:space="preserve"> </w:t>
            </w:r>
            <w:r>
              <w:t>úspěšnost u písemného testu alespoň</w:t>
            </w:r>
            <w:r w:rsidRPr="00897246">
              <w:t xml:space="preserve"> 60 %, následuje ústní zkouška v rozsahu znalost</w:t>
            </w:r>
            <w:r>
              <w:t>í</w:t>
            </w:r>
            <w:r w:rsidRPr="00897246">
              <w:t xml:space="preserve"> přednášek a seminářů</w:t>
            </w:r>
            <w:r>
              <w:t>.</w:t>
            </w:r>
          </w:p>
        </w:tc>
      </w:tr>
      <w:tr w:rsidR="006D5075" w:rsidTr="006D5075">
        <w:trPr>
          <w:trHeight w:val="70"/>
        </w:trPr>
        <w:tc>
          <w:tcPr>
            <w:tcW w:w="9855" w:type="dxa"/>
            <w:gridSpan w:val="8"/>
            <w:tcBorders>
              <w:top w:val="nil"/>
            </w:tcBorders>
          </w:tcPr>
          <w:p w:rsidR="006D5075" w:rsidRDefault="006D5075" w:rsidP="00120490">
            <w:pPr>
              <w:jc w:val="both"/>
            </w:pPr>
          </w:p>
        </w:tc>
      </w:tr>
      <w:tr w:rsidR="006D5075" w:rsidTr="00120490">
        <w:trPr>
          <w:trHeight w:val="197"/>
        </w:trPr>
        <w:tc>
          <w:tcPr>
            <w:tcW w:w="3086" w:type="dxa"/>
            <w:tcBorders>
              <w:top w:val="nil"/>
            </w:tcBorders>
            <w:shd w:val="clear" w:color="auto" w:fill="F7CAAC"/>
          </w:tcPr>
          <w:p w:rsidR="006D5075" w:rsidRDefault="006D5075" w:rsidP="00120490">
            <w:pPr>
              <w:jc w:val="both"/>
              <w:rPr>
                <w:b/>
              </w:rPr>
            </w:pPr>
            <w:r>
              <w:rPr>
                <w:b/>
              </w:rPr>
              <w:t>Garant předmětu</w:t>
            </w:r>
          </w:p>
        </w:tc>
        <w:tc>
          <w:tcPr>
            <w:tcW w:w="6769" w:type="dxa"/>
            <w:gridSpan w:val="7"/>
            <w:tcBorders>
              <w:top w:val="nil"/>
            </w:tcBorders>
          </w:tcPr>
          <w:p w:rsidR="006D5075" w:rsidRDefault="006D5075" w:rsidP="00120490">
            <w:pPr>
              <w:jc w:val="both"/>
            </w:pPr>
            <w:r>
              <w:t>Ing. Eliška Pastuszková, Ph.D.</w:t>
            </w:r>
          </w:p>
        </w:tc>
      </w:tr>
      <w:tr w:rsidR="006D5075" w:rsidTr="00120490">
        <w:trPr>
          <w:trHeight w:val="243"/>
        </w:trPr>
        <w:tc>
          <w:tcPr>
            <w:tcW w:w="3086" w:type="dxa"/>
            <w:tcBorders>
              <w:top w:val="nil"/>
            </w:tcBorders>
            <w:shd w:val="clear" w:color="auto" w:fill="F7CAAC"/>
          </w:tcPr>
          <w:p w:rsidR="006D5075" w:rsidRDefault="006D5075" w:rsidP="00120490">
            <w:pPr>
              <w:jc w:val="both"/>
              <w:rPr>
                <w:b/>
              </w:rPr>
            </w:pPr>
            <w:r>
              <w:rPr>
                <w:b/>
              </w:rPr>
              <w:t>Zapojení garanta do výuky předmětu</w:t>
            </w:r>
          </w:p>
        </w:tc>
        <w:tc>
          <w:tcPr>
            <w:tcW w:w="6769" w:type="dxa"/>
            <w:gridSpan w:val="7"/>
            <w:tcBorders>
              <w:top w:val="nil"/>
            </w:tcBorders>
          </w:tcPr>
          <w:p w:rsidR="006D5075" w:rsidRDefault="006D5075" w:rsidP="00BE5517">
            <w:pPr>
              <w:jc w:val="both"/>
            </w:pPr>
            <w:r w:rsidRPr="00DB3747">
              <w:t xml:space="preserve">Garant se podílí na přednášení v rozsahu </w:t>
            </w:r>
            <w:r>
              <w:t>100</w:t>
            </w:r>
            <w:r w:rsidRPr="00DB3747">
              <w:t xml:space="preserve"> %, dále stanovuje koncepci </w:t>
            </w:r>
            <w:r w:rsidR="00BE5517">
              <w:t>seminářů</w:t>
            </w:r>
            <w:r w:rsidRPr="00DB3747">
              <w:t xml:space="preserve"> a dohlíží na jejich jednotné vedení.</w:t>
            </w:r>
          </w:p>
        </w:tc>
      </w:tr>
      <w:tr w:rsidR="006D5075" w:rsidTr="00120490">
        <w:tc>
          <w:tcPr>
            <w:tcW w:w="3086" w:type="dxa"/>
            <w:shd w:val="clear" w:color="auto" w:fill="F7CAAC"/>
          </w:tcPr>
          <w:p w:rsidR="006D5075" w:rsidRDefault="006D5075" w:rsidP="00120490">
            <w:pPr>
              <w:jc w:val="both"/>
              <w:rPr>
                <w:b/>
              </w:rPr>
            </w:pPr>
            <w:r>
              <w:rPr>
                <w:b/>
              </w:rPr>
              <w:t>Vyučující</w:t>
            </w:r>
          </w:p>
        </w:tc>
        <w:tc>
          <w:tcPr>
            <w:tcW w:w="6769" w:type="dxa"/>
            <w:gridSpan w:val="7"/>
            <w:tcBorders>
              <w:bottom w:val="nil"/>
            </w:tcBorders>
          </w:tcPr>
          <w:p w:rsidR="006D5075" w:rsidRDefault="006D5075" w:rsidP="00120490">
            <w:pPr>
              <w:jc w:val="both"/>
            </w:pPr>
            <w:r>
              <w:t xml:space="preserve">Ing. Eliška Pastuszková, Ph.D. - přednášky </w:t>
            </w:r>
            <w:r w:rsidR="00BE5517">
              <w:t>(</w:t>
            </w:r>
            <w:r>
              <w:t>100%</w:t>
            </w:r>
            <w:r w:rsidR="00BE5517">
              <w:t>)</w:t>
            </w:r>
          </w:p>
        </w:tc>
      </w:tr>
      <w:tr w:rsidR="006D5075" w:rsidTr="00BE5517">
        <w:trPr>
          <w:trHeight w:val="50"/>
        </w:trPr>
        <w:tc>
          <w:tcPr>
            <w:tcW w:w="9855" w:type="dxa"/>
            <w:gridSpan w:val="8"/>
            <w:tcBorders>
              <w:top w:val="nil"/>
            </w:tcBorders>
          </w:tcPr>
          <w:p w:rsidR="006D5075" w:rsidRDefault="006D5075" w:rsidP="00120490">
            <w:pPr>
              <w:jc w:val="both"/>
            </w:pPr>
          </w:p>
        </w:tc>
      </w:tr>
      <w:tr w:rsidR="006D5075" w:rsidTr="00120490">
        <w:tc>
          <w:tcPr>
            <w:tcW w:w="3086" w:type="dxa"/>
            <w:shd w:val="clear" w:color="auto" w:fill="F7CAAC"/>
          </w:tcPr>
          <w:p w:rsidR="006D5075" w:rsidRDefault="006D5075" w:rsidP="00120490">
            <w:pPr>
              <w:jc w:val="both"/>
              <w:rPr>
                <w:b/>
              </w:rPr>
            </w:pPr>
            <w:r>
              <w:rPr>
                <w:b/>
              </w:rPr>
              <w:t>Stručná anotace předmětu</w:t>
            </w:r>
          </w:p>
        </w:tc>
        <w:tc>
          <w:tcPr>
            <w:tcW w:w="6769" w:type="dxa"/>
            <w:gridSpan w:val="7"/>
            <w:tcBorders>
              <w:bottom w:val="nil"/>
            </w:tcBorders>
          </w:tcPr>
          <w:p w:rsidR="006D5075" w:rsidRDefault="006D5075" w:rsidP="00120490">
            <w:pPr>
              <w:jc w:val="both"/>
            </w:pPr>
          </w:p>
        </w:tc>
      </w:tr>
      <w:tr w:rsidR="006D5075" w:rsidTr="00120490">
        <w:trPr>
          <w:trHeight w:val="3938"/>
        </w:trPr>
        <w:tc>
          <w:tcPr>
            <w:tcW w:w="9855" w:type="dxa"/>
            <w:gridSpan w:val="8"/>
            <w:tcBorders>
              <w:top w:val="nil"/>
              <w:bottom w:val="single" w:sz="12" w:space="0" w:color="auto"/>
            </w:tcBorders>
          </w:tcPr>
          <w:p w:rsidR="00BD5F4A" w:rsidRPr="00EA3C4C" w:rsidRDefault="00BD5F4A" w:rsidP="00BD5F4A">
            <w:pPr>
              <w:jc w:val="both"/>
            </w:pPr>
            <w:r>
              <w:t xml:space="preserve">Zdravotnictví je důležitým odvětvím veřejného sektoru a je tedy z převažující části financováno prostřednictvím veřejných financí. </w:t>
            </w:r>
            <w:r w:rsidRPr="00EA3C4C">
              <w:t xml:space="preserve">Cílem předmětu je </w:t>
            </w:r>
            <w:r>
              <w:t xml:space="preserve">proto </w:t>
            </w:r>
            <w:r w:rsidRPr="00EA3C4C">
              <w:t>uvést posluchače do základů teorie veřejných financí</w:t>
            </w:r>
            <w:r>
              <w:t xml:space="preserve"> s důrazem na problematiku financování zdravotnictví z veřejných zdrojů</w:t>
            </w:r>
            <w:r w:rsidRPr="00EA3C4C">
              <w:t xml:space="preserve">. Studenti se seznámí se základními pojmy a teoretickými přístupy v oblasti veřejných financí, výuka bude zaměřena na ekonomickou analýzu veřejných statků, aspekty veřejné volby a teoretické vymezení problematiky rozpočtování včetně odlišností veřejných a soukromých rozpočtů. Detailně </w:t>
            </w:r>
            <w:r>
              <w:t xml:space="preserve">bude </w:t>
            </w:r>
            <w:r w:rsidRPr="00EA3C4C">
              <w:t>probrána rozpo</w:t>
            </w:r>
            <w:r>
              <w:t>čtová soustava České republiky a příjmy a výdaje veřejných rozpočtů, se zvláštním zřetelem na problematiku sociálního a zdravotního pojištění. Představeny budou také teoretické modely financování zdravotnictví a způsoby financování zdravotnictví ve světě a rovněž problematika sociálního zabezpečení.</w:t>
            </w:r>
          </w:p>
          <w:p w:rsidR="00BD5F4A" w:rsidRPr="00EA3C4C" w:rsidRDefault="00BD5F4A" w:rsidP="00BD5F4A">
            <w:pPr>
              <w:pStyle w:val="Odstavecseseznamem"/>
              <w:numPr>
                <w:ilvl w:val="0"/>
                <w:numId w:val="25"/>
              </w:numPr>
              <w:spacing w:after="0" w:line="240" w:lineRule="auto"/>
              <w:jc w:val="both"/>
              <w:rPr>
                <w:rFonts w:ascii="Times New Roman" w:hAnsi="Times New Roman"/>
                <w:sz w:val="20"/>
                <w:szCs w:val="20"/>
              </w:rPr>
            </w:pPr>
            <w:r w:rsidRPr="00EA3C4C">
              <w:rPr>
                <w:rFonts w:ascii="Times New Roman" w:hAnsi="Times New Roman"/>
                <w:sz w:val="20"/>
                <w:szCs w:val="20"/>
              </w:rPr>
              <w:t>Úvod do teorie veřejných financí.</w:t>
            </w:r>
          </w:p>
          <w:p w:rsidR="00BD5F4A" w:rsidRPr="00EA3C4C" w:rsidRDefault="00BD5F4A" w:rsidP="00BD5F4A">
            <w:pPr>
              <w:pStyle w:val="Odstavecseseznamem"/>
              <w:numPr>
                <w:ilvl w:val="0"/>
                <w:numId w:val="25"/>
              </w:numPr>
              <w:spacing w:after="0" w:line="240" w:lineRule="auto"/>
              <w:jc w:val="both"/>
              <w:rPr>
                <w:rFonts w:ascii="Times New Roman" w:hAnsi="Times New Roman"/>
                <w:sz w:val="20"/>
                <w:szCs w:val="20"/>
              </w:rPr>
            </w:pPr>
            <w:r w:rsidRPr="00EA3C4C">
              <w:rPr>
                <w:rFonts w:ascii="Times New Roman" w:hAnsi="Times New Roman"/>
                <w:sz w:val="20"/>
                <w:szCs w:val="20"/>
              </w:rPr>
              <w:t>Veřejné statky a jejich ekonomická analýza</w:t>
            </w:r>
            <w:r>
              <w:rPr>
                <w:rFonts w:ascii="Times New Roman" w:hAnsi="Times New Roman"/>
                <w:sz w:val="20"/>
                <w:szCs w:val="20"/>
              </w:rPr>
              <w:t>, veřejné statky v odvětví zdravotnictví</w:t>
            </w:r>
            <w:r w:rsidRPr="00EA3C4C">
              <w:rPr>
                <w:rFonts w:ascii="Times New Roman" w:hAnsi="Times New Roman"/>
                <w:sz w:val="20"/>
                <w:szCs w:val="20"/>
              </w:rPr>
              <w:t>.</w:t>
            </w:r>
          </w:p>
          <w:p w:rsidR="00BD5F4A" w:rsidRPr="00EA3C4C" w:rsidRDefault="00BD5F4A" w:rsidP="00BD5F4A">
            <w:pPr>
              <w:pStyle w:val="Odstavecseseznamem"/>
              <w:numPr>
                <w:ilvl w:val="0"/>
                <w:numId w:val="25"/>
              </w:numPr>
              <w:spacing w:after="0" w:line="240" w:lineRule="auto"/>
              <w:jc w:val="both"/>
              <w:rPr>
                <w:rFonts w:ascii="Times New Roman" w:hAnsi="Times New Roman"/>
                <w:sz w:val="20"/>
                <w:szCs w:val="20"/>
              </w:rPr>
            </w:pPr>
            <w:r w:rsidRPr="00EA3C4C">
              <w:rPr>
                <w:rFonts w:ascii="Times New Roman" w:hAnsi="Times New Roman"/>
                <w:sz w:val="20"/>
                <w:szCs w:val="20"/>
              </w:rPr>
              <w:t xml:space="preserve">Veřejná volba. </w:t>
            </w:r>
          </w:p>
          <w:p w:rsidR="00BD5F4A" w:rsidRPr="00EA3C4C" w:rsidRDefault="00BD5F4A" w:rsidP="00BD5F4A">
            <w:pPr>
              <w:pStyle w:val="Odstavecseseznamem"/>
              <w:numPr>
                <w:ilvl w:val="0"/>
                <w:numId w:val="25"/>
              </w:numPr>
              <w:spacing w:after="0" w:line="240" w:lineRule="auto"/>
              <w:jc w:val="both"/>
              <w:rPr>
                <w:rFonts w:ascii="Times New Roman" w:hAnsi="Times New Roman"/>
                <w:sz w:val="20"/>
                <w:szCs w:val="20"/>
              </w:rPr>
            </w:pPr>
            <w:r w:rsidRPr="00EA3C4C">
              <w:rPr>
                <w:rFonts w:ascii="Times New Roman" w:hAnsi="Times New Roman"/>
                <w:sz w:val="20"/>
                <w:szCs w:val="20"/>
              </w:rPr>
              <w:t>Rozpočtová soustava, veřejné výdaje a veřejné příjmy</w:t>
            </w:r>
            <w:r>
              <w:rPr>
                <w:rFonts w:ascii="Times New Roman" w:hAnsi="Times New Roman"/>
                <w:sz w:val="20"/>
                <w:szCs w:val="20"/>
              </w:rPr>
              <w:t>, sociální a zdravotní pojištění</w:t>
            </w:r>
            <w:r w:rsidRPr="00EA3C4C">
              <w:rPr>
                <w:rFonts w:ascii="Times New Roman" w:hAnsi="Times New Roman"/>
                <w:sz w:val="20"/>
                <w:szCs w:val="20"/>
              </w:rPr>
              <w:t xml:space="preserve">. </w:t>
            </w:r>
          </w:p>
          <w:p w:rsidR="00BD5F4A" w:rsidRPr="00EA3C4C" w:rsidRDefault="00BD5F4A" w:rsidP="00BD5F4A">
            <w:pPr>
              <w:pStyle w:val="Odstavecseseznamem"/>
              <w:numPr>
                <w:ilvl w:val="0"/>
                <w:numId w:val="25"/>
              </w:numPr>
              <w:spacing w:after="0" w:line="240" w:lineRule="auto"/>
              <w:jc w:val="both"/>
              <w:rPr>
                <w:rFonts w:ascii="Times New Roman" w:hAnsi="Times New Roman"/>
                <w:sz w:val="20"/>
                <w:szCs w:val="20"/>
              </w:rPr>
            </w:pPr>
            <w:r w:rsidRPr="00EA3C4C">
              <w:rPr>
                <w:rFonts w:ascii="Times New Roman" w:hAnsi="Times New Roman"/>
                <w:sz w:val="20"/>
                <w:szCs w:val="20"/>
              </w:rPr>
              <w:t>Veřejný rozpočet a přístupy k rozpočtování ve veřejném sektoru.</w:t>
            </w:r>
          </w:p>
          <w:p w:rsidR="00BD5F4A" w:rsidRPr="00EA3C4C" w:rsidRDefault="00BD5F4A" w:rsidP="00BD5F4A">
            <w:pPr>
              <w:pStyle w:val="Odstavecseseznamem"/>
              <w:numPr>
                <w:ilvl w:val="0"/>
                <w:numId w:val="25"/>
              </w:numPr>
              <w:spacing w:after="0" w:line="240" w:lineRule="auto"/>
              <w:jc w:val="both"/>
              <w:rPr>
                <w:rFonts w:ascii="Times New Roman" w:hAnsi="Times New Roman"/>
                <w:sz w:val="20"/>
                <w:szCs w:val="20"/>
              </w:rPr>
            </w:pPr>
            <w:r w:rsidRPr="00EA3C4C">
              <w:rPr>
                <w:rFonts w:ascii="Times New Roman" w:hAnsi="Times New Roman"/>
                <w:sz w:val="20"/>
                <w:szCs w:val="20"/>
              </w:rPr>
              <w:t xml:space="preserve">Rozpočtová soustava ČR - rozpočtový proces, rozpočtová skladba, rozpočtové určení daní. </w:t>
            </w:r>
          </w:p>
          <w:p w:rsidR="00BD5F4A" w:rsidRPr="00EA3C4C" w:rsidRDefault="00BD5F4A" w:rsidP="00BD5F4A">
            <w:pPr>
              <w:pStyle w:val="Odstavecseseznamem"/>
              <w:numPr>
                <w:ilvl w:val="0"/>
                <w:numId w:val="25"/>
              </w:numPr>
              <w:spacing w:after="0" w:line="240" w:lineRule="auto"/>
              <w:jc w:val="both"/>
              <w:rPr>
                <w:rFonts w:ascii="Times New Roman" w:hAnsi="Times New Roman"/>
                <w:sz w:val="20"/>
                <w:szCs w:val="20"/>
              </w:rPr>
            </w:pPr>
            <w:r w:rsidRPr="00EA3C4C">
              <w:rPr>
                <w:rFonts w:ascii="Times New Roman" w:hAnsi="Times New Roman"/>
                <w:sz w:val="20"/>
                <w:szCs w:val="20"/>
              </w:rPr>
              <w:t>Rozpočtová soustava ČR - státní rozpočet ČR</w:t>
            </w:r>
            <w:r>
              <w:rPr>
                <w:rFonts w:ascii="Times New Roman" w:hAnsi="Times New Roman"/>
                <w:sz w:val="20"/>
                <w:szCs w:val="20"/>
              </w:rPr>
              <w:t>, územní rozpočty, mimorozpočtové fondy</w:t>
            </w:r>
            <w:r w:rsidRPr="00EA3C4C">
              <w:rPr>
                <w:rFonts w:ascii="Times New Roman" w:hAnsi="Times New Roman"/>
                <w:sz w:val="20"/>
                <w:szCs w:val="20"/>
              </w:rPr>
              <w:t>.</w:t>
            </w:r>
          </w:p>
          <w:p w:rsidR="00BD5F4A" w:rsidRPr="00EA3C4C" w:rsidRDefault="00BD5F4A" w:rsidP="00BD5F4A">
            <w:pPr>
              <w:pStyle w:val="Odstavecseseznamem"/>
              <w:numPr>
                <w:ilvl w:val="0"/>
                <w:numId w:val="25"/>
              </w:numPr>
              <w:spacing w:after="0" w:line="240" w:lineRule="auto"/>
              <w:jc w:val="both"/>
              <w:rPr>
                <w:rFonts w:ascii="Times New Roman" w:hAnsi="Times New Roman"/>
                <w:sz w:val="20"/>
                <w:szCs w:val="20"/>
              </w:rPr>
            </w:pPr>
            <w:r>
              <w:rPr>
                <w:rFonts w:ascii="Times New Roman" w:hAnsi="Times New Roman"/>
                <w:sz w:val="20"/>
                <w:szCs w:val="20"/>
              </w:rPr>
              <w:t>Hospodaření zdravotních pojišťoven.</w:t>
            </w:r>
          </w:p>
          <w:p w:rsidR="00BD5F4A" w:rsidRDefault="00BD5F4A" w:rsidP="00BD5F4A">
            <w:pPr>
              <w:pStyle w:val="Odstavecseseznamem"/>
              <w:numPr>
                <w:ilvl w:val="0"/>
                <w:numId w:val="25"/>
              </w:numPr>
              <w:spacing w:after="0" w:line="240" w:lineRule="auto"/>
              <w:jc w:val="both"/>
              <w:rPr>
                <w:rFonts w:ascii="Times New Roman" w:hAnsi="Times New Roman"/>
                <w:sz w:val="20"/>
                <w:szCs w:val="20"/>
              </w:rPr>
            </w:pPr>
            <w:r w:rsidRPr="00EA3C4C">
              <w:rPr>
                <w:rFonts w:ascii="Times New Roman" w:hAnsi="Times New Roman"/>
                <w:sz w:val="20"/>
                <w:szCs w:val="20"/>
              </w:rPr>
              <w:t>Sociální zabezpečení</w:t>
            </w:r>
            <w:r>
              <w:rPr>
                <w:rFonts w:ascii="Times New Roman" w:hAnsi="Times New Roman"/>
                <w:sz w:val="20"/>
                <w:szCs w:val="20"/>
              </w:rPr>
              <w:t>.</w:t>
            </w:r>
            <w:r w:rsidRPr="00EA3C4C">
              <w:rPr>
                <w:rFonts w:ascii="Times New Roman" w:hAnsi="Times New Roman"/>
                <w:sz w:val="20"/>
                <w:szCs w:val="20"/>
              </w:rPr>
              <w:t xml:space="preserve"> </w:t>
            </w:r>
          </w:p>
          <w:p w:rsidR="00BD5F4A" w:rsidRPr="00EA3C4C" w:rsidRDefault="00BD5F4A" w:rsidP="00BD5F4A">
            <w:pPr>
              <w:pStyle w:val="Odstavecseseznamem"/>
              <w:numPr>
                <w:ilvl w:val="0"/>
                <w:numId w:val="25"/>
              </w:numPr>
              <w:spacing w:after="0" w:line="240" w:lineRule="auto"/>
              <w:jc w:val="both"/>
              <w:rPr>
                <w:rFonts w:ascii="Times New Roman" w:hAnsi="Times New Roman"/>
                <w:sz w:val="20"/>
                <w:szCs w:val="20"/>
              </w:rPr>
            </w:pPr>
            <w:r>
              <w:rPr>
                <w:rFonts w:ascii="Times New Roman" w:hAnsi="Times New Roman"/>
                <w:sz w:val="20"/>
                <w:szCs w:val="20"/>
              </w:rPr>
              <w:t>Teoretické modely financování zdravotnictví.</w:t>
            </w:r>
          </w:p>
          <w:p w:rsidR="00BD5F4A" w:rsidRDefault="00BD5F4A" w:rsidP="00BD5F4A">
            <w:pPr>
              <w:pStyle w:val="Odstavecseseznamem"/>
              <w:numPr>
                <w:ilvl w:val="0"/>
                <w:numId w:val="25"/>
              </w:numPr>
              <w:spacing w:after="0" w:line="240" w:lineRule="auto"/>
              <w:jc w:val="both"/>
              <w:rPr>
                <w:rFonts w:ascii="Times New Roman" w:hAnsi="Times New Roman"/>
                <w:sz w:val="20"/>
                <w:szCs w:val="20"/>
              </w:rPr>
            </w:pPr>
            <w:r w:rsidRPr="00EA3C4C">
              <w:rPr>
                <w:rFonts w:ascii="Times New Roman" w:hAnsi="Times New Roman"/>
                <w:sz w:val="20"/>
                <w:szCs w:val="20"/>
              </w:rPr>
              <w:t>Financování zdravotnictví v</w:t>
            </w:r>
            <w:r>
              <w:rPr>
                <w:rFonts w:ascii="Times New Roman" w:hAnsi="Times New Roman"/>
                <w:sz w:val="20"/>
                <w:szCs w:val="20"/>
              </w:rPr>
              <w:t> </w:t>
            </w:r>
            <w:r w:rsidRPr="00EA3C4C">
              <w:rPr>
                <w:rFonts w:ascii="Times New Roman" w:hAnsi="Times New Roman"/>
                <w:sz w:val="20"/>
                <w:szCs w:val="20"/>
              </w:rPr>
              <w:t>ČR</w:t>
            </w:r>
            <w:r>
              <w:rPr>
                <w:rFonts w:ascii="Times New Roman" w:hAnsi="Times New Roman"/>
                <w:sz w:val="20"/>
                <w:szCs w:val="20"/>
              </w:rPr>
              <w:t>.</w:t>
            </w:r>
          </w:p>
          <w:p w:rsidR="00BD5F4A" w:rsidRDefault="00BD5F4A" w:rsidP="00BD5F4A">
            <w:pPr>
              <w:pStyle w:val="Odstavecseseznamem"/>
              <w:numPr>
                <w:ilvl w:val="0"/>
                <w:numId w:val="25"/>
              </w:numPr>
              <w:spacing w:after="0" w:line="240" w:lineRule="auto"/>
              <w:jc w:val="both"/>
              <w:rPr>
                <w:rFonts w:ascii="Times New Roman" w:hAnsi="Times New Roman"/>
                <w:sz w:val="20"/>
                <w:szCs w:val="20"/>
              </w:rPr>
            </w:pPr>
            <w:r>
              <w:rPr>
                <w:rFonts w:ascii="Times New Roman" w:hAnsi="Times New Roman"/>
                <w:sz w:val="20"/>
                <w:szCs w:val="20"/>
              </w:rPr>
              <w:t xml:space="preserve">Financování zdravotnictví </w:t>
            </w:r>
            <w:r w:rsidRPr="00EA3C4C">
              <w:rPr>
                <w:rFonts w:ascii="Times New Roman" w:hAnsi="Times New Roman"/>
                <w:sz w:val="20"/>
                <w:szCs w:val="20"/>
              </w:rPr>
              <w:t xml:space="preserve">ve světě. </w:t>
            </w:r>
          </w:p>
          <w:p w:rsidR="006D5075" w:rsidRDefault="00BD5F4A" w:rsidP="00BD5F4A">
            <w:pPr>
              <w:pStyle w:val="Odstavecseseznamem"/>
              <w:numPr>
                <w:ilvl w:val="0"/>
                <w:numId w:val="25"/>
              </w:numPr>
              <w:spacing w:after="0" w:line="240" w:lineRule="auto"/>
              <w:contextualSpacing w:val="0"/>
              <w:jc w:val="both"/>
            </w:pPr>
            <w:r w:rsidRPr="008250BE">
              <w:t>Mezinárodní veřejné finance, hospodaření Evropské unie.</w:t>
            </w:r>
          </w:p>
        </w:tc>
      </w:tr>
      <w:tr w:rsidR="006D5075" w:rsidTr="00120490">
        <w:trPr>
          <w:trHeight w:val="265"/>
        </w:trPr>
        <w:tc>
          <w:tcPr>
            <w:tcW w:w="3653" w:type="dxa"/>
            <w:gridSpan w:val="2"/>
            <w:tcBorders>
              <w:top w:val="nil"/>
            </w:tcBorders>
            <w:shd w:val="clear" w:color="auto" w:fill="F7CAAC"/>
          </w:tcPr>
          <w:p w:rsidR="006D5075" w:rsidRDefault="006D5075" w:rsidP="00120490">
            <w:pPr>
              <w:jc w:val="both"/>
            </w:pPr>
            <w:r>
              <w:rPr>
                <w:b/>
              </w:rPr>
              <w:t>Studijní literatura a studijní pomůcky</w:t>
            </w:r>
          </w:p>
        </w:tc>
        <w:tc>
          <w:tcPr>
            <w:tcW w:w="6202" w:type="dxa"/>
            <w:gridSpan w:val="6"/>
            <w:tcBorders>
              <w:top w:val="nil"/>
              <w:bottom w:val="nil"/>
            </w:tcBorders>
          </w:tcPr>
          <w:p w:rsidR="006D5075" w:rsidRDefault="006D5075" w:rsidP="00120490">
            <w:pPr>
              <w:jc w:val="both"/>
            </w:pPr>
          </w:p>
        </w:tc>
      </w:tr>
      <w:tr w:rsidR="006D5075" w:rsidTr="00BE5517">
        <w:trPr>
          <w:trHeight w:val="1322"/>
        </w:trPr>
        <w:tc>
          <w:tcPr>
            <w:tcW w:w="9855" w:type="dxa"/>
            <w:gridSpan w:val="8"/>
            <w:tcBorders>
              <w:top w:val="nil"/>
            </w:tcBorders>
          </w:tcPr>
          <w:p w:rsidR="00B17A64" w:rsidRPr="00421A46" w:rsidRDefault="00B17A64" w:rsidP="00B17A64">
            <w:pPr>
              <w:jc w:val="both"/>
              <w:rPr>
                <w:b/>
              </w:rPr>
            </w:pPr>
            <w:r w:rsidRPr="00421A46">
              <w:rPr>
                <w:b/>
              </w:rPr>
              <w:t>Povinná literatura</w:t>
            </w:r>
          </w:p>
          <w:p w:rsidR="00B17A64" w:rsidRDefault="00B17A64" w:rsidP="00B17A64">
            <w:pPr>
              <w:jc w:val="both"/>
            </w:pPr>
            <w:r>
              <w:t xml:space="preserve">ROSEN, H.S., GAYER, T. </w:t>
            </w:r>
            <w:r w:rsidRPr="00FA14CD">
              <w:rPr>
                <w:i/>
              </w:rPr>
              <w:t>Public Finance</w:t>
            </w:r>
            <w:r>
              <w:t>. 9th ed. New York: McGraw-Hill/Irwin, 2010. ISBN 978-007-126788-5.</w:t>
            </w:r>
          </w:p>
          <w:p w:rsidR="00B17A64" w:rsidRDefault="00B17A64" w:rsidP="00B17A64">
            <w:pPr>
              <w:jc w:val="both"/>
            </w:pPr>
            <w:r>
              <w:t xml:space="preserve">STIGLITZ, J.E., ROSENGARD, J.K.. </w:t>
            </w:r>
            <w:r w:rsidRPr="00023F43">
              <w:rPr>
                <w:i/>
              </w:rPr>
              <w:t>Economics of the Public Sector</w:t>
            </w:r>
            <w:r>
              <w:t>. 4th ed. New York: W.W. Norton&amp;Company Inc., 2015. ISBN 978-0-393-92522-7</w:t>
            </w:r>
            <w:r w:rsidRPr="005022A7">
              <w:t>.</w:t>
            </w:r>
          </w:p>
          <w:p w:rsidR="00B17A64" w:rsidRPr="00421A46" w:rsidRDefault="00B17A64" w:rsidP="00B17A64">
            <w:pPr>
              <w:jc w:val="both"/>
              <w:rPr>
                <w:b/>
              </w:rPr>
            </w:pPr>
            <w:r w:rsidRPr="00421A46">
              <w:rPr>
                <w:b/>
              </w:rPr>
              <w:t>Doporučená literatura</w:t>
            </w:r>
          </w:p>
          <w:p w:rsidR="00B17A64" w:rsidRDefault="00B17A64" w:rsidP="00B17A64">
            <w:pPr>
              <w:jc w:val="both"/>
            </w:pPr>
            <w:r>
              <w:t xml:space="preserve">JACKSON, P.M., BROWN, C.V. </w:t>
            </w:r>
            <w:r>
              <w:rPr>
                <w:i/>
              </w:rPr>
              <w:t>Public Sector Economics</w:t>
            </w:r>
            <w:r>
              <w:t>. 4th ed. Oxford: Blackwell Publishers Ltd., 1990. ISBN 0-631-16207-0.</w:t>
            </w:r>
          </w:p>
          <w:p w:rsidR="00B17A64" w:rsidRDefault="00B17A64" w:rsidP="00B17A64">
            <w:pPr>
              <w:jc w:val="both"/>
            </w:pPr>
            <w:r w:rsidRPr="00FA14CD">
              <w:t>LEE, R</w:t>
            </w:r>
            <w:r>
              <w:t>.</w:t>
            </w:r>
            <w:r w:rsidRPr="00FA14CD">
              <w:t>D.</w:t>
            </w:r>
            <w:r>
              <w:t>,</w:t>
            </w:r>
            <w:r w:rsidRPr="00FA14CD">
              <w:t xml:space="preserve"> JOHNSON</w:t>
            </w:r>
            <w:r>
              <w:t>,</w:t>
            </w:r>
            <w:r w:rsidRPr="00FA14CD">
              <w:t xml:space="preserve"> R</w:t>
            </w:r>
            <w:r>
              <w:t>.</w:t>
            </w:r>
            <w:r w:rsidRPr="00FA14CD">
              <w:t>W</w:t>
            </w:r>
            <w:r>
              <w:t>.</w:t>
            </w:r>
            <w:r w:rsidRPr="00FA14CD">
              <w:t xml:space="preserve"> </w:t>
            </w:r>
            <w:r>
              <w:rPr>
                <w:i/>
              </w:rPr>
              <w:t>Public Budgeting S</w:t>
            </w:r>
            <w:r w:rsidRPr="00FA14CD">
              <w:rPr>
                <w:i/>
              </w:rPr>
              <w:t>ystems</w:t>
            </w:r>
            <w:r w:rsidRPr="00FA14CD">
              <w:t>. 8th ed. Boston: Jones and Bartlett, 2008. ISBN 978-0-7637-4668-1.</w:t>
            </w:r>
            <w:r>
              <w:t xml:space="preserve"> </w:t>
            </w:r>
          </w:p>
          <w:p w:rsidR="00B17A64" w:rsidRDefault="00B17A64" w:rsidP="00B17A64">
            <w:pPr>
              <w:jc w:val="both"/>
            </w:pPr>
            <w:r>
              <w:t>CLEVERLY, W.O., CLEVERLY, J.O., SONG,</w:t>
            </w:r>
            <w:r w:rsidRPr="00422442">
              <w:t xml:space="preserve"> P</w:t>
            </w:r>
            <w:r>
              <w:t>.</w:t>
            </w:r>
            <w:r w:rsidRPr="00422442">
              <w:t>H</w:t>
            </w:r>
            <w:r>
              <w:t xml:space="preserve">. </w:t>
            </w:r>
            <w:r w:rsidRPr="00422442">
              <w:rPr>
                <w:i/>
              </w:rPr>
              <w:t>Essentials of Health Care Finance</w:t>
            </w:r>
            <w:r>
              <w:rPr>
                <w:i/>
              </w:rPr>
              <w:t>.</w:t>
            </w:r>
            <w:r>
              <w:t xml:space="preserve"> 7th ed. Sudbury: Jones and Bartlett Learning, 2011. ISBN </w:t>
            </w:r>
            <w:r w:rsidRPr="00380990">
              <w:t>978-0763789299</w:t>
            </w:r>
            <w:r>
              <w:t>.</w:t>
            </w:r>
          </w:p>
        </w:tc>
      </w:tr>
      <w:tr w:rsidR="006D5075"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D5075" w:rsidRDefault="006D5075" w:rsidP="00120490">
            <w:pPr>
              <w:jc w:val="center"/>
              <w:rPr>
                <w:b/>
              </w:rPr>
            </w:pPr>
            <w:r>
              <w:rPr>
                <w:b/>
              </w:rPr>
              <w:t>Informace ke kombinované nebo distanční formě</w:t>
            </w:r>
          </w:p>
        </w:tc>
      </w:tr>
      <w:tr w:rsidR="006D5075" w:rsidTr="00120490">
        <w:tc>
          <w:tcPr>
            <w:tcW w:w="4787" w:type="dxa"/>
            <w:gridSpan w:val="3"/>
            <w:tcBorders>
              <w:top w:val="single" w:sz="2" w:space="0" w:color="auto"/>
            </w:tcBorders>
            <w:shd w:val="clear" w:color="auto" w:fill="F7CAAC"/>
          </w:tcPr>
          <w:p w:rsidR="006D5075" w:rsidRDefault="006D5075" w:rsidP="00120490">
            <w:pPr>
              <w:jc w:val="both"/>
            </w:pPr>
            <w:r>
              <w:rPr>
                <w:b/>
              </w:rPr>
              <w:t>Rozsah konzultací (soustředění)</w:t>
            </w:r>
          </w:p>
        </w:tc>
        <w:tc>
          <w:tcPr>
            <w:tcW w:w="889" w:type="dxa"/>
            <w:tcBorders>
              <w:top w:val="single" w:sz="2" w:space="0" w:color="auto"/>
            </w:tcBorders>
          </w:tcPr>
          <w:p w:rsidR="006D5075" w:rsidRDefault="006D5075" w:rsidP="00120490">
            <w:pPr>
              <w:jc w:val="both"/>
            </w:pPr>
            <w:r>
              <w:t>15</w:t>
            </w:r>
          </w:p>
        </w:tc>
        <w:tc>
          <w:tcPr>
            <w:tcW w:w="4179" w:type="dxa"/>
            <w:gridSpan w:val="4"/>
            <w:tcBorders>
              <w:top w:val="single" w:sz="2" w:space="0" w:color="auto"/>
            </w:tcBorders>
            <w:shd w:val="clear" w:color="auto" w:fill="F7CAAC"/>
          </w:tcPr>
          <w:p w:rsidR="006D5075" w:rsidRDefault="006D5075" w:rsidP="00120490">
            <w:pPr>
              <w:jc w:val="both"/>
              <w:rPr>
                <w:b/>
              </w:rPr>
            </w:pPr>
            <w:r>
              <w:rPr>
                <w:b/>
              </w:rPr>
              <w:t xml:space="preserve">hodin </w:t>
            </w:r>
          </w:p>
        </w:tc>
      </w:tr>
      <w:tr w:rsidR="006D5075" w:rsidTr="00120490">
        <w:tc>
          <w:tcPr>
            <w:tcW w:w="9855" w:type="dxa"/>
            <w:gridSpan w:val="8"/>
            <w:shd w:val="clear" w:color="auto" w:fill="F7CAAC"/>
          </w:tcPr>
          <w:p w:rsidR="006D5075" w:rsidRDefault="006D5075" w:rsidP="00120490">
            <w:pPr>
              <w:jc w:val="both"/>
              <w:rPr>
                <w:b/>
              </w:rPr>
            </w:pPr>
            <w:r>
              <w:rPr>
                <w:b/>
              </w:rPr>
              <w:t>Informace o způsobu kontaktu s vyučujícím</w:t>
            </w:r>
          </w:p>
        </w:tc>
      </w:tr>
      <w:tr w:rsidR="006D5075" w:rsidTr="00BE5517">
        <w:trPr>
          <w:trHeight w:val="671"/>
        </w:trPr>
        <w:tc>
          <w:tcPr>
            <w:tcW w:w="9855" w:type="dxa"/>
            <w:gridSpan w:val="8"/>
          </w:tcPr>
          <w:p w:rsidR="006D5075" w:rsidRDefault="006D5075" w:rsidP="0012049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E5008" w:rsidRDefault="002E500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7E14" w:rsidTr="00120490">
        <w:tc>
          <w:tcPr>
            <w:tcW w:w="9855" w:type="dxa"/>
            <w:gridSpan w:val="8"/>
            <w:tcBorders>
              <w:bottom w:val="double" w:sz="4" w:space="0" w:color="auto"/>
            </w:tcBorders>
            <w:shd w:val="clear" w:color="auto" w:fill="BDD6EE"/>
          </w:tcPr>
          <w:p w:rsidR="00677E14" w:rsidRDefault="00677E14" w:rsidP="00120490">
            <w:pPr>
              <w:jc w:val="both"/>
              <w:rPr>
                <w:b/>
                <w:sz w:val="28"/>
              </w:rPr>
            </w:pPr>
            <w:r>
              <w:lastRenderedPageBreak/>
              <w:br w:type="page"/>
            </w:r>
            <w:r>
              <w:rPr>
                <w:b/>
                <w:sz w:val="28"/>
              </w:rPr>
              <w:t>B-III – Charakteristika studijního předmětu</w:t>
            </w:r>
          </w:p>
        </w:tc>
      </w:tr>
      <w:tr w:rsidR="00677E14" w:rsidTr="00120490">
        <w:tc>
          <w:tcPr>
            <w:tcW w:w="3086" w:type="dxa"/>
            <w:tcBorders>
              <w:top w:val="double" w:sz="4" w:space="0" w:color="auto"/>
            </w:tcBorders>
            <w:shd w:val="clear" w:color="auto" w:fill="F7CAAC"/>
          </w:tcPr>
          <w:p w:rsidR="00677E14" w:rsidRPr="00677E14" w:rsidRDefault="00677E14" w:rsidP="00120490">
            <w:pPr>
              <w:jc w:val="both"/>
              <w:rPr>
                <w:b/>
              </w:rPr>
            </w:pPr>
            <w:r w:rsidRPr="00677E14">
              <w:rPr>
                <w:b/>
              </w:rPr>
              <w:t>Název studijního předmětu</w:t>
            </w:r>
          </w:p>
        </w:tc>
        <w:tc>
          <w:tcPr>
            <w:tcW w:w="6769" w:type="dxa"/>
            <w:gridSpan w:val="7"/>
            <w:tcBorders>
              <w:top w:val="double" w:sz="4" w:space="0" w:color="auto"/>
            </w:tcBorders>
          </w:tcPr>
          <w:p w:rsidR="00677E14" w:rsidRPr="00677E14" w:rsidRDefault="00677E14" w:rsidP="00120490">
            <w:pPr>
              <w:jc w:val="both"/>
            </w:pPr>
            <w:r w:rsidRPr="00677E14">
              <w:t>Seminář k diplomové práci</w:t>
            </w:r>
          </w:p>
        </w:tc>
      </w:tr>
      <w:tr w:rsidR="00677E14" w:rsidTr="00120490">
        <w:tc>
          <w:tcPr>
            <w:tcW w:w="3086" w:type="dxa"/>
            <w:shd w:val="clear" w:color="auto" w:fill="F7CAAC"/>
          </w:tcPr>
          <w:p w:rsidR="00677E14" w:rsidRPr="00677E14" w:rsidRDefault="00677E14" w:rsidP="00120490">
            <w:pPr>
              <w:jc w:val="both"/>
              <w:rPr>
                <w:b/>
              </w:rPr>
            </w:pPr>
            <w:r w:rsidRPr="00677E14">
              <w:rPr>
                <w:b/>
              </w:rPr>
              <w:t>Typ předmětu</w:t>
            </w:r>
          </w:p>
        </w:tc>
        <w:tc>
          <w:tcPr>
            <w:tcW w:w="3406" w:type="dxa"/>
            <w:gridSpan w:val="4"/>
          </w:tcPr>
          <w:p w:rsidR="00677E14" w:rsidRPr="00677E14" w:rsidRDefault="00E44259" w:rsidP="00E44259">
            <w:pPr>
              <w:jc w:val="both"/>
            </w:pPr>
            <w:r>
              <w:t>p</w:t>
            </w:r>
            <w:r w:rsidR="00677E14" w:rsidRPr="00677E14">
              <w:t>ovinný „P“</w:t>
            </w:r>
          </w:p>
        </w:tc>
        <w:tc>
          <w:tcPr>
            <w:tcW w:w="2695" w:type="dxa"/>
            <w:gridSpan w:val="2"/>
            <w:shd w:val="clear" w:color="auto" w:fill="F7CAAC"/>
          </w:tcPr>
          <w:p w:rsidR="00677E14" w:rsidRPr="00677E14" w:rsidRDefault="00677E14" w:rsidP="00120490">
            <w:pPr>
              <w:jc w:val="both"/>
            </w:pPr>
            <w:r w:rsidRPr="00677E14">
              <w:rPr>
                <w:b/>
              </w:rPr>
              <w:t>doporučený ročník / semestr</w:t>
            </w:r>
          </w:p>
        </w:tc>
        <w:tc>
          <w:tcPr>
            <w:tcW w:w="668" w:type="dxa"/>
          </w:tcPr>
          <w:p w:rsidR="00677E14" w:rsidRPr="00677E14" w:rsidRDefault="00677E14" w:rsidP="00120490">
            <w:pPr>
              <w:jc w:val="both"/>
            </w:pPr>
            <w:r w:rsidRPr="00677E14">
              <w:t>2/Z</w:t>
            </w:r>
          </w:p>
        </w:tc>
      </w:tr>
      <w:tr w:rsidR="00677E14" w:rsidTr="00120490">
        <w:tc>
          <w:tcPr>
            <w:tcW w:w="3086" w:type="dxa"/>
            <w:shd w:val="clear" w:color="auto" w:fill="F7CAAC"/>
          </w:tcPr>
          <w:p w:rsidR="00677E14" w:rsidRPr="00677E14" w:rsidRDefault="00677E14" w:rsidP="00120490">
            <w:pPr>
              <w:jc w:val="both"/>
              <w:rPr>
                <w:b/>
              </w:rPr>
            </w:pPr>
            <w:r w:rsidRPr="00677E14">
              <w:rPr>
                <w:b/>
              </w:rPr>
              <w:t>Rozsah studijního předmětu</w:t>
            </w:r>
          </w:p>
        </w:tc>
        <w:tc>
          <w:tcPr>
            <w:tcW w:w="1701" w:type="dxa"/>
            <w:gridSpan w:val="2"/>
          </w:tcPr>
          <w:p w:rsidR="00677E14" w:rsidRPr="00677E14" w:rsidRDefault="00677E14" w:rsidP="00120490">
            <w:pPr>
              <w:jc w:val="both"/>
            </w:pPr>
            <w:r w:rsidRPr="00677E14">
              <w:t>13s</w:t>
            </w:r>
          </w:p>
        </w:tc>
        <w:tc>
          <w:tcPr>
            <w:tcW w:w="889" w:type="dxa"/>
            <w:shd w:val="clear" w:color="auto" w:fill="F7CAAC"/>
          </w:tcPr>
          <w:p w:rsidR="00677E14" w:rsidRPr="00677E14" w:rsidRDefault="00677E14" w:rsidP="00120490">
            <w:pPr>
              <w:jc w:val="both"/>
              <w:rPr>
                <w:b/>
              </w:rPr>
            </w:pPr>
            <w:r w:rsidRPr="00677E14">
              <w:rPr>
                <w:b/>
              </w:rPr>
              <w:t xml:space="preserve">hod. </w:t>
            </w:r>
          </w:p>
        </w:tc>
        <w:tc>
          <w:tcPr>
            <w:tcW w:w="816" w:type="dxa"/>
          </w:tcPr>
          <w:p w:rsidR="00677E14" w:rsidRPr="00677E14" w:rsidRDefault="00677E14" w:rsidP="00120490">
            <w:pPr>
              <w:jc w:val="both"/>
            </w:pPr>
            <w:r w:rsidRPr="00677E14">
              <w:t>13</w:t>
            </w:r>
          </w:p>
        </w:tc>
        <w:tc>
          <w:tcPr>
            <w:tcW w:w="2156" w:type="dxa"/>
            <w:shd w:val="clear" w:color="auto" w:fill="F7CAAC"/>
          </w:tcPr>
          <w:p w:rsidR="00677E14" w:rsidRPr="00677E14" w:rsidRDefault="00677E14" w:rsidP="00120490">
            <w:pPr>
              <w:jc w:val="both"/>
              <w:rPr>
                <w:b/>
              </w:rPr>
            </w:pPr>
            <w:r w:rsidRPr="00677E14">
              <w:rPr>
                <w:b/>
              </w:rPr>
              <w:t>kreditů</w:t>
            </w:r>
          </w:p>
        </w:tc>
        <w:tc>
          <w:tcPr>
            <w:tcW w:w="1207" w:type="dxa"/>
            <w:gridSpan w:val="2"/>
          </w:tcPr>
          <w:p w:rsidR="00677E14" w:rsidRPr="00677E14" w:rsidRDefault="00677E14" w:rsidP="00120490">
            <w:pPr>
              <w:jc w:val="both"/>
            </w:pPr>
            <w:r w:rsidRPr="00677E14">
              <w:t>2</w:t>
            </w:r>
          </w:p>
        </w:tc>
      </w:tr>
      <w:tr w:rsidR="00677E14" w:rsidTr="00120490">
        <w:tc>
          <w:tcPr>
            <w:tcW w:w="3086" w:type="dxa"/>
            <w:shd w:val="clear" w:color="auto" w:fill="F7CAAC"/>
          </w:tcPr>
          <w:p w:rsidR="00677E14" w:rsidRPr="00677E14" w:rsidRDefault="00677E14" w:rsidP="00120490">
            <w:pPr>
              <w:jc w:val="both"/>
              <w:rPr>
                <w:b/>
              </w:rPr>
            </w:pPr>
            <w:r w:rsidRPr="00677E14">
              <w:rPr>
                <w:b/>
              </w:rPr>
              <w:t>Prerekvizity, korekvizity, ekvivalence</w:t>
            </w:r>
          </w:p>
        </w:tc>
        <w:tc>
          <w:tcPr>
            <w:tcW w:w="6769" w:type="dxa"/>
            <w:gridSpan w:val="7"/>
          </w:tcPr>
          <w:p w:rsidR="00677E14" w:rsidRPr="00677E14" w:rsidRDefault="00677E14" w:rsidP="00120490">
            <w:pPr>
              <w:jc w:val="both"/>
            </w:pPr>
          </w:p>
        </w:tc>
      </w:tr>
      <w:tr w:rsidR="00677E14" w:rsidTr="00120490">
        <w:tc>
          <w:tcPr>
            <w:tcW w:w="3086" w:type="dxa"/>
            <w:shd w:val="clear" w:color="auto" w:fill="F7CAAC"/>
          </w:tcPr>
          <w:p w:rsidR="00677E14" w:rsidRPr="00677E14" w:rsidRDefault="00677E14" w:rsidP="00120490">
            <w:pPr>
              <w:jc w:val="both"/>
              <w:rPr>
                <w:b/>
              </w:rPr>
            </w:pPr>
            <w:r w:rsidRPr="00677E14">
              <w:rPr>
                <w:b/>
              </w:rPr>
              <w:t>Způsob ověření studijních výsledků</w:t>
            </w:r>
          </w:p>
        </w:tc>
        <w:tc>
          <w:tcPr>
            <w:tcW w:w="3406" w:type="dxa"/>
            <w:gridSpan w:val="4"/>
          </w:tcPr>
          <w:p w:rsidR="00677E14" w:rsidRPr="00677E14" w:rsidRDefault="00677E14" w:rsidP="00120490">
            <w:pPr>
              <w:jc w:val="both"/>
            </w:pPr>
            <w:r>
              <w:t>z</w:t>
            </w:r>
            <w:r w:rsidRPr="00677E14">
              <w:t>ápočet</w:t>
            </w:r>
          </w:p>
        </w:tc>
        <w:tc>
          <w:tcPr>
            <w:tcW w:w="2156" w:type="dxa"/>
            <w:shd w:val="clear" w:color="auto" w:fill="F7CAAC"/>
          </w:tcPr>
          <w:p w:rsidR="00677E14" w:rsidRPr="00677E14" w:rsidRDefault="00677E14" w:rsidP="00120490">
            <w:pPr>
              <w:jc w:val="both"/>
              <w:rPr>
                <w:b/>
              </w:rPr>
            </w:pPr>
            <w:r w:rsidRPr="00677E14">
              <w:rPr>
                <w:b/>
              </w:rPr>
              <w:t>Forma výuky</w:t>
            </w:r>
          </w:p>
        </w:tc>
        <w:tc>
          <w:tcPr>
            <w:tcW w:w="1207" w:type="dxa"/>
            <w:gridSpan w:val="2"/>
          </w:tcPr>
          <w:p w:rsidR="00677E14" w:rsidRPr="00677E14" w:rsidRDefault="00677E14" w:rsidP="00120490">
            <w:pPr>
              <w:jc w:val="both"/>
            </w:pPr>
            <w:r>
              <w:t>s</w:t>
            </w:r>
            <w:r w:rsidRPr="00677E14">
              <w:t>eminář</w:t>
            </w:r>
          </w:p>
        </w:tc>
      </w:tr>
      <w:tr w:rsidR="00677E14" w:rsidTr="00120490">
        <w:tc>
          <w:tcPr>
            <w:tcW w:w="3086" w:type="dxa"/>
            <w:shd w:val="clear" w:color="auto" w:fill="F7CAAC"/>
          </w:tcPr>
          <w:p w:rsidR="00677E14" w:rsidRPr="00677E14" w:rsidRDefault="00677E14" w:rsidP="00120490">
            <w:pPr>
              <w:jc w:val="both"/>
              <w:rPr>
                <w:b/>
              </w:rPr>
            </w:pPr>
            <w:r w:rsidRPr="00677E14">
              <w:rPr>
                <w:b/>
              </w:rPr>
              <w:t>Forma způsobu ověření studijních výsledků a další požadavky na studenta</w:t>
            </w:r>
          </w:p>
        </w:tc>
        <w:tc>
          <w:tcPr>
            <w:tcW w:w="6769" w:type="dxa"/>
            <w:gridSpan w:val="7"/>
            <w:tcBorders>
              <w:bottom w:val="nil"/>
            </w:tcBorders>
          </w:tcPr>
          <w:p w:rsidR="00677E14" w:rsidRPr="00677E14" w:rsidRDefault="00677E14" w:rsidP="00120490">
            <w:pPr>
              <w:jc w:val="both"/>
            </w:pPr>
            <w:r w:rsidRPr="00677E14">
              <w:t xml:space="preserve">Způsob zakončení předmětu - zápočet </w:t>
            </w:r>
          </w:p>
          <w:p w:rsidR="00677E14" w:rsidRPr="00677E14" w:rsidRDefault="00677E14" w:rsidP="00120490">
            <w:pPr>
              <w:jc w:val="both"/>
            </w:pPr>
            <w:r w:rsidRPr="00677E14">
              <w:t>Požadavky na zápočet - povinná účast a aktivita na seminářích, včasné a správné odevzdání Podkladu pro zadání diplomové práce (název diplomové práce v českém a anglickém jazyce, zásady pro zpracování, základní literatura, podpis vedoucího) + osnovy diplomové práce, vypracování životopisu.</w:t>
            </w:r>
          </w:p>
        </w:tc>
      </w:tr>
      <w:tr w:rsidR="00677E14" w:rsidTr="00120490">
        <w:trPr>
          <w:trHeight w:val="70"/>
        </w:trPr>
        <w:tc>
          <w:tcPr>
            <w:tcW w:w="9855" w:type="dxa"/>
            <w:gridSpan w:val="8"/>
            <w:tcBorders>
              <w:top w:val="nil"/>
            </w:tcBorders>
          </w:tcPr>
          <w:p w:rsidR="00677E14" w:rsidRPr="00677E14" w:rsidRDefault="00677E14" w:rsidP="00120490">
            <w:pPr>
              <w:jc w:val="both"/>
            </w:pPr>
          </w:p>
        </w:tc>
      </w:tr>
      <w:tr w:rsidR="00677E14" w:rsidTr="00120490">
        <w:trPr>
          <w:trHeight w:val="197"/>
        </w:trPr>
        <w:tc>
          <w:tcPr>
            <w:tcW w:w="3086" w:type="dxa"/>
            <w:tcBorders>
              <w:top w:val="nil"/>
            </w:tcBorders>
            <w:shd w:val="clear" w:color="auto" w:fill="F7CAAC"/>
          </w:tcPr>
          <w:p w:rsidR="00677E14" w:rsidRPr="00677E14" w:rsidRDefault="00677E14" w:rsidP="00120490">
            <w:pPr>
              <w:jc w:val="both"/>
              <w:rPr>
                <w:b/>
              </w:rPr>
            </w:pPr>
            <w:r w:rsidRPr="00677E14">
              <w:rPr>
                <w:b/>
              </w:rPr>
              <w:t>Garant předmětu</w:t>
            </w:r>
          </w:p>
        </w:tc>
        <w:tc>
          <w:tcPr>
            <w:tcW w:w="6769" w:type="dxa"/>
            <w:gridSpan w:val="7"/>
            <w:tcBorders>
              <w:top w:val="nil"/>
            </w:tcBorders>
          </w:tcPr>
          <w:p w:rsidR="00677E14" w:rsidRPr="00677E14" w:rsidRDefault="00677E14" w:rsidP="00120490">
            <w:pPr>
              <w:jc w:val="both"/>
            </w:pPr>
            <w:r w:rsidRPr="00677E14">
              <w:t>doc. Ing. Pavla Staňková, Ph.D.</w:t>
            </w:r>
          </w:p>
        </w:tc>
      </w:tr>
      <w:tr w:rsidR="00677E14" w:rsidTr="00120490">
        <w:trPr>
          <w:trHeight w:val="243"/>
        </w:trPr>
        <w:tc>
          <w:tcPr>
            <w:tcW w:w="3086" w:type="dxa"/>
            <w:tcBorders>
              <w:top w:val="nil"/>
            </w:tcBorders>
            <w:shd w:val="clear" w:color="auto" w:fill="F7CAAC"/>
          </w:tcPr>
          <w:p w:rsidR="00677E14" w:rsidRPr="00677E14" w:rsidRDefault="00677E14" w:rsidP="00120490">
            <w:pPr>
              <w:jc w:val="both"/>
              <w:rPr>
                <w:b/>
              </w:rPr>
            </w:pPr>
            <w:r w:rsidRPr="00677E14">
              <w:rPr>
                <w:b/>
              </w:rPr>
              <w:t>Zapojení garanta do výuky předmětu</w:t>
            </w:r>
          </w:p>
        </w:tc>
        <w:tc>
          <w:tcPr>
            <w:tcW w:w="6769" w:type="dxa"/>
            <w:gridSpan w:val="7"/>
            <w:tcBorders>
              <w:top w:val="nil"/>
            </w:tcBorders>
          </w:tcPr>
          <w:p w:rsidR="00677E14" w:rsidRPr="00677E14" w:rsidRDefault="00677E14" w:rsidP="00120490">
            <w:pPr>
              <w:jc w:val="both"/>
            </w:pPr>
            <w:r w:rsidRPr="00677E14">
              <w:t xml:space="preserve">Garant se </w:t>
            </w:r>
            <w:r w:rsidR="00BE5517">
              <w:t>podílí na seminářích v rozsahu 10</w:t>
            </w:r>
            <w:r w:rsidRPr="00677E14">
              <w:t>0 %, dále stanovuje koncepci seminářů a dohlíží na jejich jednotné vedení.</w:t>
            </w:r>
          </w:p>
        </w:tc>
      </w:tr>
      <w:tr w:rsidR="00677E14" w:rsidTr="00120490">
        <w:tc>
          <w:tcPr>
            <w:tcW w:w="3086" w:type="dxa"/>
            <w:shd w:val="clear" w:color="auto" w:fill="F7CAAC"/>
          </w:tcPr>
          <w:p w:rsidR="00677E14" w:rsidRPr="00677E14" w:rsidRDefault="00677E14" w:rsidP="00120490">
            <w:pPr>
              <w:jc w:val="both"/>
              <w:rPr>
                <w:b/>
              </w:rPr>
            </w:pPr>
            <w:r w:rsidRPr="00677E14">
              <w:rPr>
                <w:b/>
              </w:rPr>
              <w:t>Vyučující</w:t>
            </w:r>
          </w:p>
        </w:tc>
        <w:tc>
          <w:tcPr>
            <w:tcW w:w="6769" w:type="dxa"/>
            <w:gridSpan w:val="7"/>
            <w:tcBorders>
              <w:bottom w:val="nil"/>
            </w:tcBorders>
          </w:tcPr>
          <w:p w:rsidR="00677E14" w:rsidRPr="00677E14" w:rsidRDefault="00677E14" w:rsidP="00E44259">
            <w:pPr>
              <w:jc w:val="both"/>
            </w:pPr>
            <w:r w:rsidRPr="00677E14">
              <w:t>doc</w:t>
            </w:r>
            <w:r w:rsidR="00E44259">
              <w:t>. Ing. Pavla Staňková, Ph.D. – seminář</w:t>
            </w:r>
            <w:r w:rsidRPr="00677E14">
              <w:t xml:space="preserve"> </w:t>
            </w:r>
            <w:r w:rsidR="00BE5517">
              <w:t>(10</w:t>
            </w:r>
            <w:r w:rsidR="00DC4A48">
              <w:t>0</w:t>
            </w:r>
            <w:r w:rsidRPr="00677E14">
              <w:t>%</w:t>
            </w:r>
            <w:r w:rsidR="00BE5517">
              <w:t>)</w:t>
            </w:r>
          </w:p>
        </w:tc>
      </w:tr>
      <w:tr w:rsidR="00677E14" w:rsidTr="00120490">
        <w:trPr>
          <w:trHeight w:val="138"/>
        </w:trPr>
        <w:tc>
          <w:tcPr>
            <w:tcW w:w="9855" w:type="dxa"/>
            <w:gridSpan w:val="8"/>
            <w:tcBorders>
              <w:top w:val="nil"/>
            </w:tcBorders>
          </w:tcPr>
          <w:p w:rsidR="00677E14" w:rsidRPr="00677E14" w:rsidRDefault="00677E14" w:rsidP="00120490">
            <w:pPr>
              <w:jc w:val="both"/>
            </w:pPr>
          </w:p>
        </w:tc>
      </w:tr>
      <w:tr w:rsidR="00677E14" w:rsidTr="00120490">
        <w:tc>
          <w:tcPr>
            <w:tcW w:w="3086" w:type="dxa"/>
            <w:shd w:val="clear" w:color="auto" w:fill="F7CAAC"/>
          </w:tcPr>
          <w:p w:rsidR="00677E14" w:rsidRPr="00677E14" w:rsidRDefault="00677E14" w:rsidP="00120490">
            <w:pPr>
              <w:jc w:val="both"/>
              <w:rPr>
                <w:b/>
              </w:rPr>
            </w:pPr>
            <w:r w:rsidRPr="00677E14">
              <w:rPr>
                <w:b/>
              </w:rPr>
              <w:t>Stručná anotace předmětu</w:t>
            </w:r>
          </w:p>
        </w:tc>
        <w:tc>
          <w:tcPr>
            <w:tcW w:w="6769" w:type="dxa"/>
            <w:gridSpan w:val="7"/>
            <w:tcBorders>
              <w:bottom w:val="nil"/>
            </w:tcBorders>
          </w:tcPr>
          <w:p w:rsidR="00677E14" w:rsidRPr="00677E14" w:rsidRDefault="00677E14" w:rsidP="00120490">
            <w:pPr>
              <w:jc w:val="both"/>
            </w:pPr>
          </w:p>
        </w:tc>
      </w:tr>
      <w:tr w:rsidR="00677E14" w:rsidTr="00677E14">
        <w:trPr>
          <w:trHeight w:val="3229"/>
        </w:trPr>
        <w:tc>
          <w:tcPr>
            <w:tcW w:w="9855" w:type="dxa"/>
            <w:gridSpan w:val="8"/>
            <w:tcBorders>
              <w:top w:val="nil"/>
              <w:bottom w:val="single" w:sz="12" w:space="0" w:color="auto"/>
            </w:tcBorders>
          </w:tcPr>
          <w:p w:rsidR="00677E14" w:rsidRPr="00677E14" w:rsidRDefault="00677E14" w:rsidP="00120490">
            <w:pPr>
              <w:jc w:val="both"/>
            </w:pPr>
            <w:r w:rsidRPr="00677E14">
              <w:t>Předmět Seminář k diplomové práci navazuje na znalosti získané v rámci předmětu Seminář k bakalářské práci. Předpokládá základní vědomosti o výběru tématu kvalifikační práce, o jednání se zadavatelem, informačním průzkumu, plánování práce na úkolu a formální požadavky na úpravu kvalifikační práce. Uvedené poznatky rozšiřuje zejména o objasnění podstaty vědecké a výzkumné práce, metodologie výzkumu a projektování. Po absolvování tohoto předmětu student pochopí výzkumný problém diplomové práce, získá dostatečné kompetence pro práci s odbornou literaturou, porozumí problematice cílů ve vědecké práci a seznámí se s různými výzkumnými metodami a nástroji zpracování vědecké práce s ohledem na své téma.</w:t>
            </w:r>
          </w:p>
          <w:p w:rsidR="00677E14" w:rsidRPr="00677E14" w:rsidRDefault="00677E14" w:rsidP="000E1096">
            <w:pPr>
              <w:pStyle w:val="Odstavecseseznamem"/>
              <w:numPr>
                <w:ilvl w:val="0"/>
                <w:numId w:val="26"/>
              </w:numPr>
              <w:spacing w:after="0" w:line="240" w:lineRule="auto"/>
              <w:ind w:left="322" w:hanging="284"/>
              <w:jc w:val="both"/>
              <w:rPr>
                <w:rFonts w:ascii="Times New Roman" w:hAnsi="Times New Roman"/>
                <w:sz w:val="20"/>
                <w:szCs w:val="20"/>
              </w:rPr>
            </w:pPr>
            <w:r w:rsidRPr="00677E14">
              <w:rPr>
                <w:rFonts w:ascii="Times New Roman" w:hAnsi="Times New Roman"/>
                <w:sz w:val="20"/>
                <w:szCs w:val="20"/>
              </w:rPr>
              <w:t xml:space="preserve">Podstata vědecké a výzkumné práce </w:t>
            </w:r>
          </w:p>
          <w:p w:rsidR="00677E14" w:rsidRPr="00677E14" w:rsidRDefault="00677E14" w:rsidP="000E1096">
            <w:pPr>
              <w:pStyle w:val="Odstavecseseznamem"/>
              <w:numPr>
                <w:ilvl w:val="0"/>
                <w:numId w:val="26"/>
              </w:numPr>
              <w:spacing w:after="0" w:line="240" w:lineRule="auto"/>
              <w:ind w:left="322" w:hanging="284"/>
              <w:jc w:val="both"/>
              <w:rPr>
                <w:rFonts w:ascii="Times New Roman" w:hAnsi="Times New Roman"/>
                <w:sz w:val="20"/>
                <w:szCs w:val="20"/>
              </w:rPr>
            </w:pPr>
            <w:r w:rsidRPr="00677E14">
              <w:rPr>
                <w:rFonts w:ascii="Times New Roman" w:hAnsi="Times New Roman"/>
                <w:sz w:val="20"/>
                <w:szCs w:val="20"/>
              </w:rPr>
              <w:t xml:space="preserve">Cíle diplomové práce </w:t>
            </w:r>
          </w:p>
          <w:p w:rsidR="00677E14" w:rsidRPr="00677E14" w:rsidRDefault="00677E14" w:rsidP="000E1096">
            <w:pPr>
              <w:pStyle w:val="Odstavecseseznamem"/>
              <w:numPr>
                <w:ilvl w:val="0"/>
                <w:numId w:val="26"/>
              </w:numPr>
              <w:spacing w:after="0" w:line="240" w:lineRule="auto"/>
              <w:ind w:left="322" w:hanging="284"/>
              <w:jc w:val="both"/>
              <w:rPr>
                <w:rFonts w:ascii="Times New Roman" w:hAnsi="Times New Roman"/>
                <w:sz w:val="20"/>
                <w:szCs w:val="20"/>
              </w:rPr>
            </w:pPr>
            <w:r w:rsidRPr="00677E14">
              <w:rPr>
                <w:rFonts w:ascii="Times New Roman" w:hAnsi="Times New Roman"/>
                <w:sz w:val="20"/>
                <w:szCs w:val="20"/>
              </w:rPr>
              <w:t>Projektování v diplomové práci</w:t>
            </w:r>
          </w:p>
          <w:p w:rsidR="00677E14" w:rsidRPr="00677E14" w:rsidRDefault="00677E14" w:rsidP="000E1096">
            <w:pPr>
              <w:pStyle w:val="Odstavecseseznamem"/>
              <w:numPr>
                <w:ilvl w:val="0"/>
                <w:numId w:val="26"/>
              </w:numPr>
              <w:spacing w:after="0" w:line="240" w:lineRule="auto"/>
              <w:ind w:left="322" w:hanging="284"/>
              <w:jc w:val="both"/>
              <w:rPr>
                <w:rFonts w:ascii="Times New Roman" w:hAnsi="Times New Roman"/>
                <w:sz w:val="20"/>
                <w:szCs w:val="20"/>
              </w:rPr>
            </w:pPr>
            <w:r w:rsidRPr="00677E14">
              <w:rPr>
                <w:rFonts w:ascii="Times New Roman" w:hAnsi="Times New Roman"/>
                <w:sz w:val="20"/>
                <w:szCs w:val="20"/>
              </w:rPr>
              <w:t xml:space="preserve">Metody a metodika zpracování diplomových prací </w:t>
            </w:r>
          </w:p>
          <w:p w:rsidR="00677E14" w:rsidRPr="00677E14" w:rsidRDefault="00677E14" w:rsidP="000E1096">
            <w:pPr>
              <w:pStyle w:val="Odstavecseseznamem"/>
              <w:numPr>
                <w:ilvl w:val="0"/>
                <w:numId w:val="26"/>
              </w:numPr>
              <w:spacing w:after="0" w:line="240" w:lineRule="auto"/>
              <w:ind w:left="322" w:hanging="284"/>
              <w:jc w:val="both"/>
              <w:rPr>
                <w:rFonts w:ascii="Times New Roman" w:hAnsi="Times New Roman"/>
                <w:sz w:val="20"/>
                <w:szCs w:val="20"/>
              </w:rPr>
            </w:pPr>
            <w:r w:rsidRPr="00677E14">
              <w:rPr>
                <w:rFonts w:ascii="Times New Roman" w:hAnsi="Times New Roman"/>
                <w:sz w:val="20"/>
                <w:szCs w:val="20"/>
              </w:rPr>
              <w:t xml:space="preserve">Využití statistických metod ve výzkumné práci </w:t>
            </w:r>
          </w:p>
          <w:p w:rsidR="00677E14" w:rsidRPr="00677E14" w:rsidRDefault="00677E14" w:rsidP="000E1096">
            <w:pPr>
              <w:pStyle w:val="Odstavecseseznamem"/>
              <w:numPr>
                <w:ilvl w:val="0"/>
                <w:numId w:val="26"/>
              </w:numPr>
              <w:spacing w:after="0" w:line="240" w:lineRule="auto"/>
              <w:ind w:left="322" w:hanging="284"/>
              <w:jc w:val="both"/>
              <w:rPr>
                <w:rFonts w:ascii="Times New Roman" w:hAnsi="Times New Roman"/>
                <w:sz w:val="20"/>
                <w:szCs w:val="20"/>
              </w:rPr>
            </w:pPr>
            <w:r w:rsidRPr="00677E14">
              <w:rPr>
                <w:rFonts w:ascii="Times New Roman" w:hAnsi="Times New Roman"/>
                <w:sz w:val="20"/>
                <w:szCs w:val="20"/>
              </w:rPr>
              <w:t xml:space="preserve">Informační zdroje a jejich citace </w:t>
            </w:r>
          </w:p>
          <w:p w:rsidR="00677E14" w:rsidRPr="00677E14" w:rsidRDefault="00677E14" w:rsidP="000E1096">
            <w:pPr>
              <w:pStyle w:val="Odstavecseseznamem"/>
              <w:numPr>
                <w:ilvl w:val="0"/>
                <w:numId w:val="26"/>
              </w:numPr>
              <w:spacing w:after="0" w:line="240" w:lineRule="auto"/>
              <w:ind w:left="322" w:hanging="284"/>
              <w:jc w:val="both"/>
              <w:rPr>
                <w:rFonts w:ascii="Times New Roman" w:hAnsi="Times New Roman"/>
                <w:sz w:val="20"/>
                <w:szCs w:val="20"/>
              </w:rPr>
            </w:pPr>
            <w:r w:rsidRPr="00677E14">
              <w:rPr>
                <w:rFonts w:ascii="Times New Roman" w:hAnsi="Times New Roman"/>
                <w:sz w:val="20"/>
                <w:szCs w:val="20"/>
              </w:rPr>
              <w:t>Formální požadavky na úpravu diplomové práce</w:t>
            </w:r>
          </w:p>
        </w:tc>
      </w:tr>
      <w:tr w:rsidR="00677E14" w:rsidTr="00120490">
        <w:trPr>
          <w:trHeight w:val="265"/>
        </w:trPr>
        <w:tc>
          <w:tcPr>
            <w:tcW w:w="3653" w:type="dxa"/>
            <w:gridSpan w:val="2"/>
            <w:tcBorders>
              <w:top w:val="nil"/>
            </w:tcBorders>
            <w:shd w:val="clear" w:color="auto" w:fill="F7CAAC"/>
          </w:tcPr>
          <w:p w:rsidR="00677E14" w:rsidRPr="00677E14" w:rsidRDefault="00677E14" w:rsidP="00120490">
            <w:pPr>
              <w:jc w:val="both"/>
            </w:pPr>
            <w:r w:rsidRPr="00677E14">
              <w:rPr>
                <w:b/>
              </w:rPr>
              <w:t>Studijní literatura a studijní pomůcky</w:t>
            </w:r>
          </w:p>
        </w:tc>
        <w:tc>
          <w:tcPr>
            <w:tcW w:w="6202" w:type="dxa"/>
            <w:gridSpan w:val="6"/>
            <w:tcBorders>
              <w:top w:val="nil"/>
              <w:bottom w:val="nil"/>
            </w:tcBorders>
          </w:tcPr>
          <w:p w:rsidR="00677E14" w:rsidRPr="00677E14" w:rsidRDefault="00677E14" w:rsidP="00120490">
            <w:pPr>
              <w:jc w:val="both"/>
            </w:pPr>
          </w:p>
        </w:tc>
      </w:tr>
      <w:tr w:rsidR="00677E14" w:rsidTr="00120490">
        <w:trPr>
          <w:trHeight w:val="1497"/>
        </w:trPr>
        <w:tc>
          <w:tcPr>
            <w:tcW w:w="9855" w:type="dxa"/>
            <w:gridSpan w:val="8"/>
            <w:tcBorders>
              <w:top w:val="nil"/>
            </w:tcBorders>
          </w:tcPr>
          <w:p w:rsidR="00677E14" w:rsidRPr="00677E14" w:rsidRDefault="00677E14" w:rsidP="00120490">
            <w:pPr>
              <w:jc w:val="both"/>
              <w:rPr>
                <w:b/>
              </w:rPr>
            </w:pPr>
            <w:r w:rsidRPr="00677E14">
              <w:rPr>
                <w:b/>
              </w:rPr>
              <w:t>Povinná literatura</w:t>
            </w:r>
          </w:p>
          <w:p w:rsidR="00677E14" w:rsidRPr="00677E14" w:rsidRDefault="00677E14" w:rsidP="00120490">
            <w:pPr>
              <w:jc w:val="both"/>
            </w:pPr>
            <w:r w:rsidRPr="00677E14">
              <w:t>STAŇKOVÁ, P.</w:t>
            </w:r>
            <w:r>
              <w:t>,</w:t>
            </w:r>
            <w:r w:rsidRPr="00677E14">
              <w:t xml:space="preserve"> PILÍK, M. </w:t>
            </w:r>
            <w:r w:rsidRPr="00677E14">
              <w:rPr>
                <w:i/>
              </w:rPr>
              <w:t xml:space="preserve">Metodická doporučení pro psaní bakalářských a diplomových prací. </w:t>
            </w:r>
            <w:r w:rsidRPr="00677E14">
              <w:t>Zlín: FaME UTB ve Zlíně, 2009. ISBN 978-80-7318-896-2.</w:t>
            </w:r>
          </w:p>
          <w:p w:rsidR="00677E14" w:rsidRPr="00677E14" w:rsidRDefault="00677E14" w:rsidP="00120490">
            <w:pPr>
              <w:jc w:val="both"/>
            </w:pPr>
            <w:r w:rsidRPr="00677E14">
              <w:t xml:space="preserve">SYNEK, M. </w:t>
            </w:r>
            <w:r w:rsidRPr="00677E14">
              <w:rPr>
                <w:i/>
              </w:rPr>
              <w:t>Jak psát bakalářské, diplomové, doktorské a jiné písemné práce</w:t>
            </w:r>
            <w:r w:rsidRPr="00677E14">
              <w:t>. 2., přeprac. vyd. Praha: Oeconomica, 2007. ISBN 978-80-245-1212-9.</w:t>
            </w:r>
          </w:p>
          <w:p w:rsidR="00677E14" w:rsidRPr="00677E14" w:rsidRDefault="00677E14" w:rsidP="00120490">
            <w:pPr>
              <w:jc w:val="both"/>
            </w:pPr>
            <w:r w:rsidRPr="00677E14">
              <w:t>Platné směrnice vztahující se k psaní kvalifikačních prací.</w:t>
            </w:r>
          </w:p>
          <w:p w:rsidR="00677E14" w:rsidRPr="00677E14" w:rsidRDefault="00677E14" w:rsidP="00120490">
            <w:pPr>
              <w:jc w:val="both"/>
            </w:pPr>
            <w:r w:rsidRPr="00677E14">
              <w:t>Citační norma ČSN ISO 690 a 690-2.</w:t>
            </w:r>
          </w:p>
          <w:p w:rsidR="00677E14" w:rsidRPr="00677E14" w:rsidRDefault="00677E14" w:rsidP="00120490">
            <w:pPr>
              <w:jc w:val="both"/>
              <w:rPr>
                <w:b/>
              </w:rPr>
            </w:pPr>
            <w:r w:rsidRPr="00677E14">
              <w:rPr>
                <w:b/>
              </w:rPr>
              <w:t>Doporučená literatura</w:t>
            </w:r>
          </w:p>
          <w:p w:rsidR="00677E14" w:rsidRPr="00677E14" w:rsidRDefault="00677E14" w:rsidP="00120490">
            <w:pPr>
              <w:jc w:val="both"/>
            </w:pPr>
            <w:r w:rsidRPr="00677E14">
              <w:t xml:space="preserve">PICKARD, A. J. </w:t>
            </w:r>
            <w:r w:rsidRPr="00677E14">
              <w:rPr>
                <w:i/>
              </w:rPr>
              <w:t>Research methods in information.</w:t>
            </w:r>
            <w:r w:rsidRPr="00677E14">
              <w:t xml:space="preserve"> 2nd ed. London: Facet, 2013. ISBN 978-1-85604-813-2.</w:t>
            </w:r>
          </w:p>
          <w:p w:rsidR="00677E14" w:rsidRPr="00677E14" w:rsidRDefault="00677E14" w:rsidP="00120490">
            <w:pPr>
              <w:jc w:val="both"/>
            </w:pPr>
            <w:r w:rsidRPr="00677E14">
              <w:t xml:space="preserve">ŠIROKÝ, J. </w:t>
            </w:r>
            <w:r w:rsidRPr="00677E14">
              <w:rPr>
                <w:i/>
              </w:rPr>
              <w:t>Tvoříme a publikujeme odborné texty.</w:t>
            </w:r>
            <w:r w:rsidRPr="00677E14">
              <w:t xml:space="preserve"> Brno: Computer Press, 2011. ISBN 978-80-251-3510-5. </w:t>
            </w:r>
          </w:p>
          <w:p w:rsidR="00677E14" w:rsidRPr="00677E14" w:rsidRDefault="00677E14" w:rsidP="00120490">
            <w:pPr>
              <w:jc w:val="both"/>
            </w:pPr>
            <w:r w:rsidRPr="00677E14">
              <w:rPr>
                <w:b/>
              </w:rPr>
              <w:t>Studijní pomůcky</w:t>
            </w:r>
            <w:r w:rsidRPr="00677E14">
              <w:t xml:space="preserve"> materiály v LMS Moodle</w:t>
            </w:r>
          </w:p>
        </w:tc>
      </w:tr>
      <w:tr w:rsidR="00677E14"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77E14" w:rsidRPr="00677E14" w:rsidRDefault="00677E14" w:rsidP="00120490">
            <w:pPr>
              <w:jc w:val="center"/>
              <w:rPr>
                <w:b/>
              </w:rPr>
            </w:pPr>
            <w:r w:rsidRPr="00677E14">
              <w:rPr>
                <w:b/>
              </w:rPr>
              <w:t>Informace ke kombinované nebo distanční formě</w:t>
            </w:r>
          </w:p>
        </w:tc>
      </w:tr>
      <w:tr w:rsidR="00677E14" w:rsidTr="00120490">
        <w:tc>
          <w:tcPr>
            <w:tcW w:w="4787" w:type="dxa"/>
            <w:gridSpan w:val="3"/>
            <w:tcBorders>
              <w:top w:val="single" w:sz="2" w:space="0" w:color="auto"/>
            </w:tcBorders>
            <w:shd w:val="clear" w:color="auto" w:fill="F7CAAC"/>
          </w:tcPr>
          <w:p w:rsidR="00677E14" w:rsidRPr="00677E14" w:rsidRDefault="00677E14" w:rsidP="00120490">
            <w:pPr>
              <w:jc w:val="both"/>
            </w:pPr>
            <w:r w:rsidRPr="00677E14">
              <w:rPr>
                <w:b/>
              </w:rPr>
              <w:t>Rozsah konzultací (soustředění)</w:t>
            </w:r>
          </w:p>
        </w:tc>
        <w:tc>
          <w:tcPr>
            <w:tcW w:w="889" w:type="dxa"/>
            <w:tcBorders>
              <w:top w:val="single" w:sz="2" w:space="0" w:color="auto"/>
            </w:tcBorders>
          </w:tcPr>
          <w:p w:rsidR="00677E14" w:rsidRPr="00677E14" w:rsidRDefault="00677E14" w:rsidP="00120490">
            <w:pPr>
              <w:jc w:val="both"/>
            </w:pPr>
            <w:r w:rsidRPr="00677E14">
              <w:t>10</w:t>
            </w:r>
          </w:p>
        </w:tc>
        <w:tc>
          <w:tcPr>
            <w:tcW w:w="4179" w:type="dxa"/>
            <w:gridSpan w:val="4"/>
            <w:tcBorders>
              <w:top w:val="single" w:sz="2" w:space="0" w:color="auto"/>
            </w:tcBorders>
            <w:shd w:val="clear" w:color="auto" w:fill="F7CAAC"/>
          </w:tcPr>
          <w:p w:rsidR="00677E14" w:rsidRPr="00677E14" w:rsidRDefault="00677E14" w:rsidP="00120490">
            <w:pPr>
              <w:jc w:val="both"/>
              <w:rPr>
                <w:b/>
              </w:rPr>
            </w:pPr>
            <w:r w:rsidRPr="00677E14">
              <w:rPr>
                <w:b/>
              </w:rPr>
              <w:t xml:space="preserve">hodin </w:t>
            </w:r>
          </w:p>
        </w:tc>
      </w:tr>
      <w:tr w:rsidR="00677E14" w:rsidTr="00120490">
        <w:tc>
          <w:tcPr>
            <w:tcW w:w="9855" w:type="dxa"/>
            <w:gridSpan w:val="8"/>
            <w:shd w:val="clear" w:color="auto" w:fill="F7CAAC"/>
          </w:tcPr>
          <w:p w:rsidR="00677E14" w:rsidRPr="00677E14" w:rsidRDefault="00677E14" w:rsidP="00120490">
            <w:pPr>
              <w:jc w:val="both"/>
              <w:rPr>
                <w:b/>
              </w:rPr>
            </w:pPr>
            <w:r w:rsidRPr="00677E14">
              <w:rPr>
                <w:b/>
              </w:rPr>
              <w:t>Informace o způsobu kontaktu s vyučujícím</w:t>
            </w:r>
          </w:p>
        </w:tc>
      </w:tr>
      <w:tr w:rsidR="00677E14" w:rsidTr="00120490">
        <w:trPr>
          <w:trHeight w:val="699"/>
        </w:trPr>
        <w:tc>
          <w:tcPr>
            <w:tcW w:w="9855" w:type="dxa"/>
            <w:gridSpan w:val="8"/>
          </w:tcPr>
          <w:p w:rsidR="00677E14" w:rsidRPr="00677E14" w:rsidRDefault="00677E14" w:rsidP="00120490">
            <w:pPr>
              <w:jc w:val="both"/>
            </w:pPr>
            <w:r w:rsidRPr="00677E1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D5075" w:rsidRDefault="006D507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91FB8" w:rsidTr="00120490">
        <w:tc>
          <w:tcPr>
            <w:tcW w:w="9855" w:type="dxa"/>
            <w:gridSpan w:val="8"/>
            <w:tcBorders>
              <w:bottom w:val="double" w:sz="4" w:space="0" w:color="auto"/>
            </w:tcBorders>
            <w:shd w:val="clear" w:color="auto" w:fill="BDD6EE"/>
          </w:tcPr>
          <w:p w:rsidR="00491FB8" w:rsidRDefault="00491FB8" w:rsidP="00120490">
            <w:pPr>
              <w:jc w:val="both"/>
              <w:rPr>
                <w:b/>
                <w:sz w:val="28"/>
              </w:rPr>
            </w:pPr>
            <w:r>
              <w:lastRenderedPageBreak/>
              <w:br w:type="page"/>
            </w:r>
            <w:r>
              <w:rPr>
                <w:b/>
                <w:sz w:val="28"/>
              </w:rPr>
              <w:t>B-III – Charakteristika studijního předmětu</w:t>
            </w:r>
          </w:p>
        </w:tc>
      </w:tr>
      <w:tr w:rsidR="00491FB8" w:rsidTr="00120490">
        <w:tc>
          <w:tcPr>
            <w:tcW w:w="3086" w:type="dxa"/>
            <w:tcBorders>
              <w:top w:val="double" w:sz="4" w:space="0" w:color="auto"/>
            </w:tcBorders>
            <w:shd w:val="clear" w:color="auto" w:fill="F7CAAC"/>
          </w:tcPr>
          <w:p w:rsidR="00491FB8" w:rsidRPr="00491FB8" w:rsidRDefault="00491FB8" w:rsidP="00120490">
            <w:pPr>
              <w:jc w:val="both"/>
              <w:rPr>
                <w:b/>
              </w:rPr>
            </w:pPr>
            <w:r w:rsidRPr="00491FB8">
              <w:rPr>
                <w:b/>
              </w:rPr>
              <w:t>Název studijního předmětu</w:t>
            </w:r>
          </w:p>
        </w:tc>
        <w:tc>
          <w:tcPr>
            <w:tcW w:w="6769" w:type="dxa"/>
            <w:gridSpan w:val="7"/>
            <w:tcBorders>
              <w:top w:val="double" w:sz="4" w:space="0" w:color="auto"/>
            </w:tcBorders>
          </w:tcPr>
          <w:p w:rsidR="00491FB8" w:rsidRPr="00491FB8" w:rsidRDefault="00491FB8" w:rsidP="00120490">
            <w:pPr>
              <w:jc w:val="both"/>
            </w:pPr>
            <w:r w:rsidRPr="00491FB8">
              <w:t>Příprava diplomové práce a odborná praxe</w:t>
            </w:r>
          </w:p>
        </w:tc>
      </w:tr>
      <w:tr w:rsidR="00491FB8" w:rsidTr="00120490">
        <w:tc>
          <w:tcPr>
            <w:tcW w:w="3086" w:type="dxa"/>
            <w:shd w:val="clear" w:color="auto" w:fill="F7CAAC"/>
          </w:tcPr>
          <w:p w:rsidR="00491FB8" w:rsidRPr="00491FB8" w:rsidRDefault="00491FB8" w:rsidP="00120490">
            <w:pPr>
              <w:jc w:val="both"/>
              <w:rPr>
                <w:b/>
              </w:rPr>
            </w:pPr>
            <w:r w:rsidRPr="00491FB8">
              <w:rPr>
                <w:b/>
              </w:rPr>
              <w:t>Typ předmětu</w:t>
            </w:r>
          </w:p>
        </w:tc>
        <w:tc>
          <w:tcPr>
            <w:tcW w:w="3406" w:type="dxa"/>
            <w:gridSpan w:val="4"/>
          </w:tcPr>
          <w:p w:rsidR="00491FB8" w:rsidRPr="00491FB8" w:rsidRDefault="00023DAA" w:rsidP="00120490">
            <w:pPr>
              <w:jc w:val="both"/>
            </w:pPr>
            <w:r>
              <w:t>p</w:t>
            </w:r>
            <w:r w:rsidR="00491FB8" w:rsidRPr="00491FB8">
              <w:t>ovinný „P“</w:t>
            </w:r>
          </w:p>
        </w:tc>
        <w:tc>
          <w:tcPr>
            <w:tcW w:w="2695" w:type="dxa"/>
            <w:gridSpan w:val="2"/>
            <w:shd w:val="clear" w:color="auto" w:fill="F7CAAC"/>
          </w:tcPr>
          <w:p w:rsidR="00491FB8" w:rsidRPr="00491FB8" w:rsidRDefault="00491FB8" w:rsidP="00120490">
            <w:pPr>
              <w:jc w:val="both"/>
            </w:pPr>
            <w:r w:rsidRPr="00491FB8">
              <w:rPr>
                <w:b/>
              </w:rPr>
              <w:t>doporučený ročník / semestr</w:t>
            </w:r>
          </w:p>
        </w:tc>
        <w:tc>
          <w:tcPr>
            <w:tcW w:w="668" w:type="dxa"/>
          </w:tcPr>
          <w:p w:rsidR="00491FB8" w:rsidRPr="00491FB8" w:rsidRDefault="00491FB8" w:rsidP="00120490">
            <w:pPr>
              <w:jc w:val="both"/>
            </w:pPr>
            <w:r w:rsidRPr="00491FB8">
              <w:t>2/L</w:t>
            </w:r>
          </w:p>
        </w:tc>
      </w:tr>
      <w:tr w:rsidR="00491FB8" w:rsidTr="00120490">
        <w:tc>
          <w:tcPr>
            <w:tcW w:w="3086" w:type="dxa"/>
            <w:shd w:val="clear" w:color="auto" w:fill="F7CAAC"/>
          </w:tcPr>
          <w:p w:rsidR="00491FB8" w:rsidRPr="00491FB8" w:rsidRDefault="00491FB8" w:rsidP="00120490">
            <w:pPr>
              <w:jc w:val="both"/>
              <w:rPr>
                <w:b/>
              </w:rPr>
            </w:pPr>
            <w:r w:rsidRPr="00491FB8">
              <w:rPr>
                <w:b/>
              </w:rPr>
              <w:t>Rozsah studijního předmětu</w:t>
            </w:r>
          </w:p>
        </w:tc>
        <w:tc>
          <w:tcPr>
            <w:tcW w:w="1701" w:type="dxa"/>
            <w:gridSpan w:val="2"/>
          </w:tcPr>
          <w:p w:rsidR="00491FB8" w:rsidRPr="00491FB8" w:rsidRDefault="00963303" w:rsidP="00120490">
            <w:pPr>
              <w:jc w:val="both"/>
            </w:pPr>
            <w:r>
              <w:t>0</w:t>
            </w:r>
          </w:p>
        </w:tc>
        <w:tc>
          <w:tcPr>
            <w:tcW w:w="889" w:type="dxa"/>
            <w:shd w:val="clear" w:color="auto" w:fill="F7CAAC"/>
          </w:tcPr>
          <w:p w:rsidR="00491FB8" w:rsidRPr="00491FB8" w:rsidRDefault="00491FB8" w:rsidP="00120490">
            <w:pPr>
              <w:jc w:val="both"/>
              <w:rPr>
                <w:b/>
              </w:rPr>
            </w:pPr>
            <w:r w:rsidRPr="00491FB8">
              <w:rPr>
                <w:b/>
              </w:rPr>
              <w:t xml:space="preserve">hod. </w:t>
            </w:r>
          </w:p>
        </w:tc>
        <w:tc>
          <w:tcPr>
            <w:tcW w:w="816" w:type="dxa"/>
          </w:tcPr>
          <w:p w:rsidR="00491FB8" w:rsidRPr="00491FB8" w:rsidRDefault="00963303" w:rsidP="00120490">
            <w:pPr>
              <w:jc w:val="both"/>
            </w:pPr>
            <w:r>
              <w:t>0</w:t>
            </w:r>
          </w:p>
        </w:tc>
        <w:tc>
          <w:tcPr>
            <w:tcW w:w="2156" w:type="dxa"/>
            <w:shd w:val="clear" w:color="auto" w:fill="F7CAAC"/>
          </w:tcPr>
          <w:p w:rsidR="00491FB8" w:rsidRPr="00491FB8" w:rsidRDefault="00491FB8" w:rsidP="00120490">
            <w:pPr>
              <w:jc w:val="both"/>
              <w:rPr>
                <w:b/>
              </w:rPr>
            </w:pPr>
            <w:r w:rsidRPr="00491FB8">
              <w:rPr>
                <w:b/>
              </w:rPr>
              <w:t>kreditů</w:t>
            </w:r>
          </w:p>
        </w:tc>
        <w:tc>
          <w:tcPr>
            <w:tcW w:w="1207" w:type="dxa"/>
            <w:gridSpan w:val="2"/>
          </w:tcPr>
          <w:p w:rsidR="00491FB8" w:rsidRPr="00491FB8" w:rsidRDefault="00491FB8" w:rsidP="00120490">
            <w:pPr>
              <w:jc w:val="both"/>
            </w:pPr>
            <w:r w:rsidRPr="00491FB8">
              <w:t>30</w:t>
            </w:r>
          </w:p>
        </w:tc>
      </w:tr>
      <w:tr w:rsidR="00491FB8" w:rsidTr="00120490">
        <w:tc>
          <w:tcPr>
            <w:tcW w:w="3086" w:type="dxa"/>
            <w:shd w:val="clear" w:color="auto" w:fill="F7CAAC"/>
          </w:tcPr>
          <w:p w:rsidR="00491FB8" w:rsidRPr="00491FB8" w:rsidRDefault="00491FB8" w:rsidP="00120490">
            <w:pPr>
              <w:jc w:val="both"/>
              <w:rPr>
                <w:b/>
              </w:rPr>
            </w:pPr>
            <w:r w:rsidRPr="00491FB8">
              <w:rPr>
                <w:b/>
              </w:rPr>
              <w:t>Prerekvizity, korekvizity, ekvivalence</w:t>
            </w:r>
          </w:p>
        </w:tc>
        <w:tc>
          <w:tcPr>
            <w:tcW w:w="6769" w:type="dxa"/>
            <w:gridSpan w:val="7"/>
          </w:tcPr>
          <w:p w:rsidR="00491FB8" w:rsidRPr="00491FB8" w:rsidRDefault="00491FB8" w:rsidP="00120490">
            <w:pPr>
              <w:jc w:val="both"/>
            </w:pPr>
          </w:p>
        </w:tc>
      </w:tr>
      <w:tr w:rsidR="00491FB8" w:rsidTr="00120490">
        <w:tc>
          <w:tcPr>
            <w:tcW w:w="3086" w:type="dxa"/>
            <w:shd w:val="clear" w:color="auto" w:fill="F7CAAC"/>
          </w:tcPr>
          <w:p w:rsidR="00491FB8" w:rsidRPr="00491FB8" w:rsidRDefault="00491FB8" w:rsidP="00120490">
            <w:pPr>
              <w:jc w:val="both"/>
              <w:rPr>
                <w:b/>
              </w:rPr>
            </w:pPr>
            <w:r w:rsidRPr="00491FB8">
              <w:rPr>
                <w:b/>
              </w:rPr>
              <w:t>Způsob ověření studijních výsledků</w:t>
            </w:r>
          </w:p>
        </w:tc>
        <w:tc>
          <w:tcPr>
            <w:tcW w:w="3406" w:type="dxa"/>
            <w:gridSpan w:val="4"/>
          </w:tcPr>
          <w:p w:rsidR="00491FB8" w:rsidRPr="00491FB8" w:rsidRDefault="00491FB8" w:rsidP="00120490">
            <w:pPr>
              <w:jc w:val="both"/>
            </w:pPr>
            <w:r>
              <w:t>z</w:t>
            </w:r>
            <w:r w:rsidRPr="00491FB8">
              <w:t>ápočet</w:t>
            </w:r>
          </w:p>
        </w:tc>
        <w:tc>
          <w:tcPr>
            <w:tcW w:w="2156" w:type="dxa"/>
            <w:shd w:val="clear" w:color="auto" w:fill="F7CAAC"/>
          </w:tcPr>
          <w:p w:rsidR="00491FB8" w:rsidRPr="00491FB8" w:rsidRDefault="00491FB8" w:rsidP="00120490">
            <w:pPr>
              <w:jc w:val="both"/>
              <w:rPr>
                <w:b/>
              </w:rPr>
            </w:pPr>
            <w:r w:rsidRPr="00491FB8">
              <w:rPr>
                <w:b/>
              </w:rPr>
              <w:t>Forma výuky</w:t>
            </w:r>
          </w:p>
        </w:tc>
        <w:tc>
          <w:tcPr>
            <w:tcW w:w="1207" w:type="dxa"/>
            <w:gridSpan w:val="2"/>
          </w:tcPr>
          <w:p w:rsidR="00491FB8" w:rsidRPr="00491FB8" w:rsidRDefault="00491FB8" w:rsidP="00120490">
            <w:pPr>
              <w:jc w:val="both"/>
            </w:pPr>
          </w:p>
        </w:tc>
      </w:tr>
      <w:tr w:rsidR="00491FB8" w:rsidTr="00120490">
        <w:tc>
          <w:tcPr>
            <w:tcW w:w="3086" w:type="dxa"/>
            <w:shd w:val="clear" w:color="auto" w:fill="F7CAAC"/>
          </w:tcPr>
          <w:p w:rsidR="00491FB8" w:rsidRPr="00491FB8" w:rsidRDefault="00491FB8" w:rsidP="00120490">
            <w:pPr>
              <w:jc w:val="both"/>
              <w:rPr>
                <w:b/>
              </w:rPr>
            </w:pPr>
            <w:r w:rsidRPr="00491FB8">
              <w:rPr>
                <w:b/>
              </w:rPr>
              <w:t>Forma způsobu ověření studijních výsledků a další požadavky na studenta</w:t>
            </w:r>
          </w:p>
        </w:tc>
        <w:tc>
          <w:tcPr>
            <w:tcW w:w="6769" w:type="dxa"/>
            <w:gridSpan w:val="7"/>
            <w:tcBorders>
              <w:bottom w:val="nil"/>
            </w:tcBorders>
          </w:tcPr>
          <w:p w:rsidR="00491FB8" w:rsidRPr="00491FB8" w:rsidRDefault="00491FB8" w:rsidP="00120490">
            <w:pPr>
              <w:jc w:val="both"/>
            </w:pPr>
            <w:r w:rsidRPr="00491FB8">
              <w:t>Způsob zakončení předmětu - zápočet</w:t>
            </w:r>
          </w:p>
          <w:p w:rsidR="00491FB8" w:rsidRPr="00491FB8" w:rsidRDefault="00491FB8" w:rsidP="00120490">
            <w:pPr>
              <w:jc w:val="both"/>
            </w:pPr>
            <w:r w:rsidRPr="00491FB8">
              <w:t xml:space="preserve">S požadavky, které má splňovat diplomová práce, je student seznámen v předmětu Seminář k diplomové práci v zimním semestru. Pokyny, které souvisí s výkonem odborné praxe v letním semestru, jsou zveřejněny na webových stránkách FaME </w:t>
            </w:r>
            <w:r w:rsidRPr="00491FB8">
              <w:br/>
              <w:t>v sekci: Pro studenty - Prezenční studium - Navazující magisterský studijní program - Odborná diplomová praxe.</w:t>
            </w:r>
          </w:p>
        </w:tc>
      </w:tr>
      <w:tr w:rsidR="00491FB8" w:rsidTr="00120490">
        <w:trPr>
          <w:trHeight w:val="70"/>
        </w:trPr>
        <w:tc>
          <w:tcPr>
            <w:tcW w:w="9855" w:type="dxa"/>
            <w:gridSpan w:val="8"/>
            <w:tcBorders>
              <w:top w:val="nil"/>
            </w:tcBorders>
          </w:tcPr>
          <w:p w:rsidR="00491FB8" w:rsidRPr="00491FB8" w:rsidRDefault="00491FB8" w:rsidP="00120490">
            <w:pPr>
              <w:jc w:val="both"/>
            </w:pPr>
          </w:p>
        </w:tc>
      </w:tr>
      <w:tr w:rsidR="00491FB8" w:rsidTr="00120490">
        <w:trPr>
          <w:trHeight w:val="197"/>
        </w:trPr>
        <w:tc>
          <w:tcPr>
            <w:tcW w:w="3086" w:type="dxa"/>
            <w:tcBorders>
              <w:top w:val="nil"/>
            </w:tcBorders>
            <w:shd w:val="clear" w:color="auto" w:fill="F7CAAC"/>
          </w:tcPr>
          <w:p w:rsidR="00491FB8" w:rsidRPr="00491FB8" w:rsidRDefault="00491FB8" w:rsidP="00120490">
            <w:pPr>
              <w:jc w:val="both"/>
              <w:rPr>
                <w:b/>
              </w:rPr>
            </w:pPr>
            <w:r w:rsidRPr="00491FB8">
              <w:rPr>
                <w:b/>
              </w:rPr>
              <w:t>Garant předmětu</w:t>
            </w:r>
          </w:p>
        </w:tc>
        <w:tc>
          <w:tcPr>
            <w:tcW w:w="6769" w:type="dxa"/>
            <w:gridSpan w:val="7"/>
            <w:tcBorders>
              <w:top w:val="nil"/>
            </w:tcBorders>
          </w:tcPr>
          <w:p w:rsidR="00491FB8" w:rsidRPr="00491FB8" w:rsidRDefault="00491FB8" w:rsidP="00120490">
            <w:pPr>
              <w:jc w:val="both"/>
            </w:pPr>
            <w:r w:rsidRPr="00491FB8">
              <w:t>doc. Ing. Pavla Staňková, Ph.D.</w:t>
            </w:r>
          </w:p>
        </w:tc>
      </w:tr>
      <w:tr w:rsidR="00491FB8" w:rsidTr="00120490">
        <w:trPr>
          <w:trHeight w:val="243"/>
        </w:trPr>
        <w:tc>
          <w:tcPr>
            <w:tcW w:w="3086" w:type="dxa"/>
            <w:tcBorders>
              <w:top w:val="nil"/>
            </w:tcBorders>
            <w:shd w:val="clear" w:color="auto" w:fill="F7CAAC"/>
          </w:tcPr>
          <w:p w:rsidR="00491FB8" w:rsidRPr="00491FB8" w:rsidRDefault="00491FB8" w:rsidP="00120490">
            <w:pPr>
              <w:jc w:val="both"/>
              <w:rPr>
                <w:b/>
              </w:rPr>
            </w:pPr>
            <w:r w:rsidRPr="00491FB8">
              <w:rPr>
                <w:b/>
              </w:rPr>
              <w:t>Zapojení garanta do výuky předmětu</w:t>
            </w:r>
          </w:p>
        </w:tc>
        <w:tc>
          <w:tcPr>
            <w:tcW w:w="6769" w:type="dxa"/>
            <w:gridSpan w:val="7"/>
            <w:tcBorders>
              <w:top w:val="nil"/>
            </w:tcBorders>
          </w:tcPr>
          <w:p w:rsidR="00491FB8" w:rsidRPr="00491FB8" w:rsidRDefault="00491FB8" w:rsidP="00120490">
            <w:pPr>
              <w:jc w:val="both"/>
            </w:pPr>
            <w:r w:rsidRPr="00491FB8">
              <w:t>Garant předmětu schvaluje náplň praxe, kontroluje zprávu z praxe, zejména její soulad se studovaným oborem a profilem absolventa oboru. Garant předmětu také kontroluje odevzdání diplomových prací v daném termínu.</w:t>
            </w:r>
          </w:p>
        </w:tc>
      </w:tr>
      <w:tr w:rsidR="00491FB8" w:rsidTr="00120490">
        <w:tc>
          <w:tcPr>
            <w:tcW w:w="3086" w:type="dxa"/>
            <w:shd w:val="clear" w:color="auto" w:fill="F7CAAC"/>
          </w:tcPr>
          <w:p w:rsidR="00491FB8" w:rsidRPr="00491FB8" w:rsidRDefault="00491FB8" w:rsidP="00120490">
            <w:pPr>
              <w:jc w:val="both"/>
              <w:rPr>
                <w:b/>
              </w:rPr>
            </w:pPr>
            <w:r w:rsidRPr="00491FB8">
              <w:rPr>
                <w:b/>
              </w:rPr>
              <w:t>Vyučující</w:t>
            </w:r>
          </w:p>
        </w:tc>
        <w:tc>
          <w:tcPr>
            <w:tcW w:w="6769" w:type="dxa"/>
            <w:gridSpan w:val="7"/>
            <w:tcBorders>
              <w:bottom w:val="nil"/>
            </w:tcBorders>
          </w:tcPr>
          <w:p w:rsidR="00491FB8" w:rsidRPr="00491FB8" w:rsidRDefault="00491FB8" w:rsidP="00E44259">
            <w:pPr>
              <w:jc w:val="both"/>
            </w:pPr>
            <w:r w:rsidRPr="00491FB8">
              <w:t xml:space="preserve">doc. Ing. Pavla Staňková, Ph.D. </w:t>
            </w:r>
            <w:r w:rsidR="00BE5517">
              <w:t>(</w:t>
            </w:r>
            <w:r w:rsidR="00DC4A48">
              <w:t>100</w:t>
            </w:r>
            <w:r w:rsidRPr="00491FB8">
              <w:t>%</w:t>
            </w:r>
            <w:r w:rsidR="00BE5517">
              <w:t>)</w:t>
            </w:r>
          </w:p>
        </w:tc>
      </w:tr>
      <w:tr w:rsidR="00491FB8" w:rsidTr="00120490">
        <w:trPr>
          <w:trHeight w:val="280"/>
        </w:trPr>
        <w:tc>
          <w:tcPr>
            <w:tcW w:w="9855" w:type="dxa"/>
            <w:gridSpan w:val="8"/>
            <w:tcBorders>
              <w:top w:val="nil"/>
            </w:tcBorders>
          </w:tcPr>
          <w:p w:rsidR="00491FB8" w:rsidRPr="00491FB8" w:rsidRDefault="00491FB8" w:rsidP="00120490">
            <w:pPr>
              <w:jc w:val="both"/>
            </w:pPr>
          </w:p>
        </w:tc>
      </w:tr>
      <w:tr w:rsidR="00491FB8" w:rsidTr="00120490">
        <w:tc>
          <w:tcPr>
            <w:tcW w:w="3086" w:type="dxa"/>
            <w:shd w:val="clear" w:color="auto" w:fill="F7CAAC"/>
          </w:tcPr>
          <w:p w:rsidR="00491FB8" w:rsidRPr="00491FB8" w:rsidRDefault="00491FB8" w:rsidP="00120490">
            <w:pPr>
              <w:jc w:val="both"/>
              <w:rPr>
                <w:b/>
              </w:rPr>
            </w:pPr>
            <w:r w:rsidRPr="00491FB8">
              <w:rPr>
                <w:b/>
              </w:rPr>
              <w:t>Stručná anotace předmětu</w:t>
            </w:r>
          </w:p>
        </w:tc>
        <w:tc>
          <w:tcPr>
            <w:tcW w:w="6769" w:type="dxa"/>
            <w:gridSpan w:val="7"/>
            <w:tcBorders>
              <w:bottom w:val="nil"/>
            </w:tcBorders>
          </w:tcPr>
          <w:p w:rsidR="00491FB8" w:rsidRPr="00491FB8" w:rsidRDefault="00491FB8" w:rsidP="00120490">
            <w:pPr>
              <w:jc w:val="both"/>
            </w:pPr>
          </w:p>
        </w:tc>
      </w:tr>
      <w:tr w:rsidR="00491FB8" w:rsidTr="00491FB8">
        <w:trPr>
          <w:trHeight w:val="2583"/>
        </w:trPr>
        <w:tc>
          <w:tcPr>
            <w:tcW w:w="9855" w:type="dxa"/>
            <w:gridSpan w:val="8"/>
            <w:tcBorders>
              <w:top w:val="nil"/>
              <w:bottom w:val="single" w:sz="12" w:space="0" w:color="auto"/>
            </w:tcBorders>
          </w:tcPr>
          <w:p w:rsidR="00491FB8" w:rsidRPr="00491FB8" w:rsidRDefault="00491FB8" w:rsidP="00120490">
            <w:pPr>
              <w:jc w:val="both"/>
            </w:pPr>
            <w:r w:rsidRPr="00491FB8">
              <w:t>Cílem předmětu je prokázání schopností studenta aplikovat teoretické znalosti, které získal během studia na FaME při zpracování diplomové práce. Součástí tohoto předmětu je absolvování odborné praxe ve vybrané organizaci, v níž se student seznámí s organizační strukturou a způsobem řízení této organizace. Součástí odborné praxe může být řešení zadaného projektu nebo příprava podkladů pro vypracování diplomové práce.</w:t>
            </w:r>
          </w:p>
          <w:p w:rsidR="00491FB8" w:rsidRPr="00491FB8" w:rsidRDefault="00491FB8" w:rsidP="00120490">
            <w:pPr>
              <w:jc w:val="both"/>
            </w:pPr>
            <w:r w:rsidRPr="00491FB8">
              <w:t xml:space="preserve">Organizačně je předmět členěn do dvou vzájemně propojených částí: </w:t>
            </w:r>
          </w:p>
          <w:p w:rsidR="00491FB8" w:rsidRPr="00491FB8" w:rsidRDefault="00491FB8" w:rsidP="000E1096">
            <w:pPr>
              <w:pStyle w:val="Odstavecseseznamem"/>
              <w:numPr>
                <w:ilvl w:val="0"/>
                <w:numId w:val="27"/>
              </w:numPr>
              <w:spacing w:after="0" w:line="240" w:lineRule="auto"/>
              <w:ind w:left="322" w:hanging="322"/>
              <w:jc w:val="both"/>
              <w:rPr>
                <w:rFonts w:ascii="Times New Roman" w:hAnsi="Times New Roman"/>
                <w:sz w:val="20"/>
                <w:szCs w:val="20"/>
              </w:rPr>
            </w:pPr>
            <w:r w:rsidRPr="00491FB8">
              <w:rPr>
                <w:rFonts w:ascii="Times New Roman" w:hAnsi="Times New Roman"/>
                <w:sz w:val="20"/>
                <w:szCs w:val="20"/>
              </w:rPr>
              <w:t>První část spočívá v realizaci odborné diplomové praxe, která je zakončena zpracováním Závěrečné zprávy z odborné praxe. Po absolvování diplomové praxe student bude schopen aplikovat teoretické poznatky získané během studia na Fakultě managementu a ekonomiky ve vybrané organizaci.</w:t>
            </w:r>
          </w:p>
          <w:p w:rsidR="00491FB8" w:rsidRPr="00491FB8" w:rsidRDefault="00491FB8" w:rsidP="000E1096">
            <w:pPr>
              <w:pStyle w:val="Odstavecseseznamem"/>
              <w:numPr>
                <w:ilvl w:val="0"/>
                <w:numId w:val="27"/>
              </w:numPr>
              <w:spacing w:after="0" w:line="240" w:lineRule="auto"/>
              <w:ind w:left="322" w:hanging="322"/>
              <w:jc w:val="both"/>
              <w:rPr>
                <w:rFonts w:ascii="Times New Roman" w:hAnsi="Times New Roman"/>
                <w:sz w:val="20"/>
                <w:szCs w:val="20"/>
              </w:rPr>
            </w:pPr>
            <w:r w:rsidRPr="00491FB8">
              <w:rPr>
                <w:rFonts w:ascii="Times New Roman" w:hAnsi="Times New Roman"/>
                <w:sz w:val="20"/>
                <w:szCs w:val="20"/>
              </w:rPr>
              <w:t>Druhou částí povinností ke splnění zápočtu je odevzdání diplomové práce dle Časového plánu výuky prezenčního studia na FaME v daném akademickém roce.  Student prokáže schopnost využít získané vědomosti a dovednosti při zpracování své diplomové práce.</w:t>
            </w:r>
          </w:p>
        </w:tc>
      </w:tr>
      <w:tr w:rsidR="00491FB8" w:rsidTr="00120490">
        <w:trPr>
          <w:trHeight w:val="265"/>
        </w:trPr>
        <w:tc>
          <w:tcPr>
            <w:tcW w:w="3653" w:type="dxa"/>
            <w:gridSpan w:val="2"/>
            <w:tcBorders>
              <w:top w:val="nil"/>
            </w:tcBorders>
            <w:shd w:val="clear" w:color="auto" w:fill="F7CAAC"/>
          </w:tcPr>
          <w:p w:rsidR="00491FB8" w:rsidRPr="00491FB8" w:rsidRDefault="00491FB8" w:rsidP="00120490">
            <w:pPr>
              <w:jc w:val="both"/>
            </w:pPr>
            <w:r w:rsidRPr="00491FB8">
              <w:rPr>
                <w:b/>
              </w:rPr>
              <w:t>Studijní literatura a studijní pomůcky</w:t>
            </w:r>
          </w:p>
        </w:tc>
        <w:tc>
          <w:tcPr>
            <w:tcW w:w="6202" w:type="dxa"/>
            <w:gridSpan w:val="6"/>
            <w:tcBorders>
              <w:top w:val="nil"/>
              <w:bottom w:val="nil"/>
            </w:tcBorders>
          </w:tcPr>
          <w:p w:rsidR="00491FB8" w:rsidRPr="00491FB8" w:rsidRDefault="00491FB8" w:rsidP="00120490">
            <w:pPr>
              <w:jc w:val="both"/>
            </w:pPr>
          </w:p>
        </w:tc>
      </w:tr>
      <w:tr w:rsidR="00491FB8" w:rsidTr="00120490">
        <w:trPr>
          <w:trHeight w:val="1497"/>
        </w:trPr>
        <w:tc>
          <w:tcPr>
            <w:tcW w:w="9855" w:type="dxa"/>
            <w:gridSpan w:val="8"/>
            <w:tcBorders>
              <w:top w:val="nil"/>
            </w:tcBorders>
          </w:tcPr>
          <w:p w:rsidR="00491FB8" w:rsidRPr="00491FB8" w:rsidRDefault="00491FB8" w:rsidP="00120490">
            <w:pPr>
              <w:jc w:val="both"/>
            </w:pPr>
          </w:p>
        </w:tc>
      </w:tr>
      <w:tr w:rsidR="00491FB8"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91FB8" w:rsidRPr="00491FB8" w:rsidRDefault="00491FB8" w:rsidP="00120490">
            <w:pPr>
              <w:jc w:val="center"/>
              <w:rPr>
                <w:b/>
              </w:rPr>
            </w:pPr>
            <w:r w:rsidRPr="00491FB8">
              <w:rPr>
                <w:b/>
              </w:rPr>
              <w:t>Informace ke kombinované nebo distanční formě</w:t>
            </w:r>
          </w:p>
        </w:tc>
      </w:tr>
      <w:tr w:rsidR="00491FB8" w:rsidTr="00120490">
        <w:tc>
          <w:tcPr>
            <w:tcW w:w="4787" w:type="dxa"/>
            <w:gridSpan w:val="3"/>
            <w:tcBorders>
              <w:top w:val="single" w:sz="2" w:space="0" w:color="auto"/>
            </w:tcBorders>
            <w:shd w:val="clear" w:color="auto" w:fill="F7CAAC"/>
          </w:tcPr>
          <w:p w:rsidR="00491FB8" w:rsidRPr="00491FB8" w:rsidRDefault="00491FB8" w:rsidP="00120490">
            <w:pPr>
              <w:jc w:val="both"/>
            </w:pPr>
            <w:r w:rsidRPr="00491FB8">
              <w:rPr>
                <w:b/>
              </w:rPr>
              <w:t>Rozsah konzultací (soustředění)</w:t>
            </w:r>
          </w:p>
        </w:tc>
        <w:tc>
          <w:tcPr>
            <w:tcW w:w="889" w:type="dxa"/>
            <w:tcBorders>
              <w:top w:val="single" w:sz="2" w:space="0" w:color="auto"/>
            </w:tcBorders>
          </w:tcPr>
          <w:p w:rsidR="00491FB8" w:rsidRPr="00491FB8" w:rsidRDefault="00491FB8" w:rsidP="00120490">
            <w:pPr>
              <w:jc w:val="both"/>
            </w:pPr>
            <w:r w:rsidRPr="00491FB8">
              <w:t>0</w:t>
            </w:r>
          </w:p>
        </w:tc>
        <w:tc>
          <w:tcPr>
            <w:tcW w:w="4179" w:type="dxa"/>
            <w:gridSpan w:val="4"/>
            <w:tcBorders>
              <w:top w:val="single" w:sz="2" w:space="0" w:color="auto"/>
            </w:tcBorders>
            <w:shd w:val="clear" w:color="auto" w:fill="F7CAAC"/>
          </w:tcPr>
          <w:p w:rsidR="00491FB8" w:rsidRPr="00491FB8" w:rsidRDefault="00491FB8" w:rsidP="00120490">
            <w:pPr>
              <w:jc w:val="both"/>
              <w:rPr>
                <w:b/>
              </w:rPr>
            </w:pPr>
            <w:r w:rsidRPr="00491FB8">
              <w:rPr>
                <w:b/>
              </w:rPr>
              <w:t xml:space="preserve">hodin </w:t>
            </w:r>
          </w:p>
        </w:tc>
      </w:tr>
      <w:tr w:rsidR="00491FB8" w:rsidTr="00120490">
        <w:tc>
          <w:tcPr>
            <w:tcW w:w="9855" w:type="dxa"/>
            <w:gridSpan w:val="8"/>
            <w:shd w:val="clear" w:color="auto" w:fill="F7CAAC"/>
          </w:tcPr>
          <w:p w:rsidR="00491FB8" w:rsidRPr="00491FB8" w:rsidRDefault="00491FB8" w:rsidP="00120490">
            <w:pPr>
              <w:jc w:val="both"/>
              <w:rPr>
                <w:b/>
              </w:rPr>
            </w:pPr>
            <w:r w:rsidRPr="00491FB8">
              <w:rPr>
                <w:b/>
              </w:rPr>
              <w:t>Informace o způsobu kontaktu s vyučujícím</w:t>
            </w:r>
          </w:p>
        </w:tc>
      </w:tr>
      <w:tr w:rsidR="00491FB8" w:rsidTr="00491FB8">
        <w:trPr>
          <w:trHeight w:val="815"/>
        </w:trPr>
        <w:tc>
          <w:tcPr>
            <w:tcW w:w="9855" w:type="dxa"/>
            <w:gridSpan w:val="8"/>
          </w:tcPr>
          <w:p w:rsidR="00491FB8" w:rsidRPr="00491FB8" w:rsidRDefault="00491FB8" w:rsidP="00120490">
            <w:pPr>
              <w:jc w:val="both"/>
            </w:pPr>
            <w:r w:rsidRPr="00491FB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E5008" w:rsidRDefault="002E5008">
      <w:r>
        <w:br w:type="page"/>
      </w:r>
    </w:p>
    <w:tbl>
      <w:tblPr>
        <w:tblpPr w:leftFromText="141" w:rightFromText="141" w:vertAnchor="text" w:tblpY="-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85482" w:rsidTr="00885482">
        <w:tc>
          <w:tcPr>
            <w:tcW w:w="9855" w:type="dxa"/>
            <w:gridSpan w:val="8"/>
            <w:tcBorders>
              <w:bottom w:val="double" w:sz="4" w:space="0" w:color="auto"/>
            </w:tcBorders>
            <w:shd w:val="clear" w:color="auto" w:fill="BDD6EE"/>
          </w:tcPr>
          <w:p w:rsidR="00885482" w:rsidRDefault="00885482" w:rsidP="00885482">
            <w:pPr>
              <w:jc w:val="both"/>
              <w:rPr>
                <w:b/>
                <w:sz w:val="28"/>
              </w:rPr>
            </w:pPr>
            <w:r>
              <w:lastRenderedPageBreak/>
              <w:br w:type="page"/>
            </w:r>
            <w:r>
              <w:rPr>
                <w:b/>
                <w:sz w:val="28"/>
              </w:rPr>
              <w:t>B-III – Charakteristika studijního předmětu</w:t>
            </w:r>
          </w:p>
        </w:tc>
      </w:tr>
      <w:tr w:rsidR="00885482" w:rsidTr="00885482">
        <w:tc>
          <w:tcPr>
            <w:tcW w:w="3086" w:type="dxa"/>
            <w:tcBorders>
              <w:top w:val="double" w:sz="4" w:space="0" w:color="auto"/>
            </w:tcBorders>
            <w:shd w:val="clear" w:color="auto" w:fill="F7CAAC"/>
          </w:tcPr>
          <w:p w:rsidR="00885482" w:rsidRPr="00023DAA" w:rsidRDefault="00885482" w:rsidP="00885482">
            <w:pPr>
              <w:jc w:val="both"/>
              <w:rPr>
                <w:b/>
              </w:rPr>
            </w:pPr>
            <w:r w:rsidRPr="00023DAA">
              <w:rPr>
                <w:b/>
              </w:rPr>
              <w:t>Název studijního předmětu</w:t>
            </w:r>
          </w:p>
        </w:tc>
        <w:tc>
          <w:tcPr>
            <w:tcW w:w="6769" w:type="dxa"/>
            <w:gridSpan w:val="7"/>
            <w:tcBorders>
              <w:top w:val="double" w:sz="4" w:space="0" w:color="auto"/>
            </w:tcBorders>
          </w:tcPr>
          <w:p w:rsidR="00885482" w:rsidRPr="00023DAA" w:rsidRDefault="00885482" w:rsidP="00885482">
            <w:pPr>
              <w:jc w:val="both"/>
            </w:pPr>
            <w:r w:rsidRPr="00023DAA">
              <w:t>Ekonometrie</w:t>
            </w:r>
          </w:p>
        </w:tc>
      </w:tr>
      <w:tr w:rsidR="00885482" w:rsidTr="00885482">
        <w:tc>
          <w:tcPr>
            <w:tcW w:w="3086" w:type="dxa"/>
            <w:shd w:val="clear" w:color="auto" w:fill="F7CAAC"/>
          </w:tcPr>
          <w:p w:rsidR="00885482" w:rsidRPr="00023DAA" w:rsidRDefault="00885482" w:rsidP="00885482">
            <w:pPr>
              <w:jc w:val="both"/>
              <w:rPr>
                <w:b/>
              </w:rPr>
            </w:pPr>
            <w:r w:rsidRPr="00023DAA">
              <w:rPr>
                <w:b/>
              </w:rPr>
              <w:t>Typ předmětu</w:t>
            </w:r>
          </w:p>
        </w:tc>
        <w:tc>
          <w:tcPr>
            <w:tcW w:w="3406" w:type="dxa"/>
            <w:gridSpan w:val="4"/>
          </w:tcPr>
          <w:p w:rsidR="00885482" w:rsidRPr="00023DAA" w:rsidRDefault="00885482" w:rsidP="00885482">
            <w:pPr>
              <w:jc w:val="both"/>
            </w:pPr>
            <w:r>
              <w:t>povinně volitelný „PV“</w:t>
            </w:r>
          </w:p>
        </w:tc>
        <w:tc>
          <w:tcPr>
            <w:tcW w:w="2695" w:type="dxa"/>
            <w:gridSpan w:val="2"/>
            <w:shd w:val="clear" w:color="auto" w:fill="F7CAAC"/>
          </w:tcPr>
          <w:p w:rsidR="00885482" w:rsidRPr="00023DAA" w:rsidRDefault="00885482" w:rsidP="00885482">
            <w:pPr>
              <w:jc w:val="both"/>
            </w:pPr>
            <w:r w:rsidRPr="00023DAA">
              <w:rPr>
                <w:b/>
              </w:rPr>
              <w:t>doporučený ročník / semestr</w:t>
            </w:r>
          </w:p>
        </w:tc>
        <w:tc>
          <w:tcPr>
            <w:tcW w:w="668" w:type="dxa"/>
          </w:tcPr>
          <w:p w:rsidR="00885482" w:rsidRPr="00023DAA" w:rsidRDefault="00885482" w:rsidP="00885482">
            <w:pPr>
              <w:jc w:val="both"/>
            </w:pPr>
            <w:r>
              <w:t>2</w:t>
            </w:r>
            <w:r w:rsidRPr="00023DAA">
              <w:t>/Z</w:t>
            </w:r>
          </w:p>
        </w:tc>
      </w:tr>
      <w:tr w:rsidR="00885482" w:rsidTr="00885482">
        <w:tc>
          <w:tcPr>
            <w:tcW w:w="3086" w:type="dxa"/>
            <w:shd w:val="clear" w:color="auto" w:fill="F7CAAC"/>
          </w:tcPr>
          <w:p w:rsidR="00885482" w:rsidRPr="00023DAA" w:rsidRDefault="00885482" w:rsidP="00885482">
            <w:pPr>
              <w:jc w:val="both"/>
              <w:rPr>
                <w:b/>
              </w:rPr>
            </w:pPr>
            <w:r w:rsidRPr="00023DAA">
              <w:rPr>
                <w:b/>
              </w:rPr>
              <w:t>Rozsah studijního předmětu</w:t>
            </w:r>
          </w:p>
        </w:tc>
        <w:tc>
          <w:tcPr>
            <w:tcW w:w="1701" w:type="dxa"/>
            <w:gridSpan w:val="2"/>
          </w:tcPr>
          <w:p w:rsidR="00885482" w:rsidRPr="00023DAA" w:rsidRDefault="00885482" w:rsidP="00885482">
            <w:pPr>
              <w:jc w:val="both"/>
            </w:pPr>
            <w:r>
              <w:t>13p + 26c</w:t>
            </w:r>
          </w:p>
        </w:tc>
        <w:tc>
          <w:tcPr>
            <w:tcW w:w="889" w:type="dxa"/>
            <w:shd w:val="clear" w:color="auto" w:fill="F7CAAC"/>
          </w:tcPr>
          <w:p w:rsidR="00885482" w:rsidRPr="00023DAA" w:rsidRDefault="00885482" w:rsidP="00885482">
            <w:pPr>
              <w:jc w:val="both"/>
              <w:rPr>
                <w:b/>
              </w:rPr>
            </w:pPr>
            <w:r w:rsidRPr="00023DAA">
              <w:rPr>
                <w:b/>
              </w:rPr>
              <w:t xml:space="preserve">hod. </w:t>
            </w:r>
          </w:p>
        </w:tc>
        <w:tc>
          <w:tcPr>
            <w:tcW w:w="816" w:type="dxa"/>
          </w:tcPr>
          <w:p w:rsidR="00885482" w:rsidRPr="00023DAA" w:rsidRDefault="00885482" w:rsidP="00885482">
            <w:pPr>
              <w:jc w:val="both"/>
            </w:pPr>
            <w:r w:rsidRPr="00023DAA">
              <w:t>39</w:t>
            </w:r>
          </w:p>
        </w:tc>
        <w:tc>
          <w:tcPr>
            <w:tcW w:w="2156" w:type="dxa"/>
            <w:shd w:val="clear" w:color="auto" w:fill="F7CAAC"/>
          </w:tcPr>
          <w:p w:rsidR="00885482" w:rsidRPr="00023DAA" w:rsidRDefault="00885482" w:rsidP="00885482">
            <w:pPr>
              <w:jc w:val="both"/>
              <w:rPr>
                <w:b/>
              </w:rPr>
            </w:pPr>
            <w:r w:rsidRPr="00023DAA">
              <w:rPr>
                <w:b/>
              </w:rPr>
              <w:t>kreditů</w:t>
            </w:r>
          </w:p>
        </w:tc>
        <w:tc>
          <w:tcPr>
            <w:tcW w:w="1207" w:type="dxa"/>
            <w:gridSpan w:val="2"/>
          </w:tcPr>
          <w:p w:rsidR="00885482" w:rsidRPr="00023DAA" w:rsidRDefault="00885482" w:rsidP="00885482">
            <w:pPr>
              <w:jc w:val="both"/>
            </w:pPr>
            <w:r w:rsidRPr="00023DAA">
              <w:t>4</w:t>
            </w:r>
          </w:p>
        </w:tc>
      </w:tr>
      <w:tr w:rsidR="00885482" w:rsidTr="00885482">
        <w:tc>
          <w:tcPr>
            <w:tcW w:w="3086" w:type="dxa"/>
            <w:shd w:val="clear" w:color="auto" w:fill="F7CAAC"/>
          </w:tcPr>
          <w:p w:rsidR="00885482" w:rsidRPr="00023DAA" w:rsidRDefault="00885482" w:rsidP="00885482">
            <w:pPr>
              <w:jc w:val="both"/>
              <w:rPr>
                <w:b/>
              </w:rPr>
            </w:pPr>
            <w:r w:rsidRPr="00023DAA">
              <w:rPr>
                <w:b/>
              </w:rPr>
              <w:t>Prerekvizity, korekvizity, ekvivalence</w:t>
            </w:r>
          </w:p>
        </w:tc>
        <w:tc>
          <w:tcPr>
            <w:tcW w:w="6769" w:type="dxa"/>
            <w:gridSpan w:val="7"/>
          </w:tcPr>
          <w:p w:rsidR="00885482" w:rsidRPr="00023DAA" w:rsidRDefault="00885482" w:rsidP="00885482">
            <w:pPr>
              <w:jc w:val="both"/>
            </w:pPr>
            <w:r w:rsidRPr="00023DAA">
              <w:t>Ekvivalence (Econometrics)</w:t>
            </w:r>
          </w:p>
        </w:tc>
      </w:tr>
      <w:tr w:rsidR="00885482" w:rsidTr="00885482">
        <w:tc>
          <w:tcPr>
            <w:tcW w:w="3086" w:type="dxa"/>
            <w:shd w:val="clear" w:color="auto" w:fill="F7CAAC"/>
          </w:tcPr>
          <w:p w:rsidR="00885482" w:rsidRPr="00023DAA" w:rsidRDefault="00885482" w:rsidP="00885482">
            <w:pPr>
              <w:jc w:val="both"/>
              <w:rPr>
                <w:b/>
              </w:rPr>
            </w:pPr>
            <w:r w:rsidRPr="00023DAA">
              <w:rPr>
                <w:b/>
              </w:rPr>
              <w:t>Způsob ověření studijních výsledků</w:t>
            </w:r>
          </w:p>
        </w:tc>
        <w:tc>
          <w:tcPr>
            <w:tcW w:w="3406" w:type="dxa"/>
            <w:gridSpan w:val="4"/>
          </w:tcPr>
          <w:p w:rsidR="00885482" w:rsidRPr="00023DAA" w:rsidRDefault="00885482" w:rsidP="00885482">
            <w:pPr>
              <w:jc w:val="both"/>
            </w:pPr>
            <w:r>
              <w:t>k</w:t>
            </w:r>
            <w:r w:rsidRPr="00023DAA">
              <w:t>lasifikovaný zápočet</w:t>
            </w:r>
          </w:p>
        </w:tc>
        <w:tc>
          <w:tcPr>
            <w:tcW w:w="2156" w:type="dxa"/>
            <w:shd w:val="clear" w:color="auto" w:fill="F7CAAC"/>
          </w:tcPr>
          <w:p w:rsidR="00885482" w:rsidRPr="00023DAA" w:rsidRDefault="00885482" w:rsidP="00885482">
            <w:pPr>
              <w:jc w:val="both"/>
              <w:rPr>
                <w:b/>
              </w:rPr>
            </w:pPr>
            <w:r w:rsidRPr="00023DAA">
              <w:rPr>
                <w:b/>
              </w:rPr>
              <w:t>Forma výuky</w:t>
            </w:r>
          </w:p>
        </w:tc>
        <w:tc>
          <w:tcPr>
            <w:tcW w:w="1207" w:type="dxa"/>
            <w:gridSpan w:val="2"/>
          </w:tcPr>
          <w:p w:rsidR="00885482" w:rsidRPr="00023DAA" w:rsidRDefault="00885482" w:rsidP="00885482">
            <w:pPr>
              <w:jc w:val="both"/>
            </w:pPr>
            <w:r>
              <w:t>p</w:t>
            </w:r>
            <w:r w:rsidRPr="00023DAA">
              <w:t xml:space="preserve">řednáška, </w:t>
            </w:r>
            <w:r>
              <w:t>cvičení</w:t>
            </w:r>
          </w:p>
        </w:tc>
      </w:tr>
      <w:tr w:rsidR="00885482" w:rsidTr="00885482">
        <w:tc>
          <w:tcPr>
            <w:tcW w:w="3086" w:type="dxa"/>
            <w:shd w:val="clear" w:color="auto" w:fill="F7CAAC"/>
          </w:tcPr>
          <w:p w:rsidR="00885482" w:rsidRPr="00023DAA" w:rsidRDefault="00885482" w:rsidP="00885482">
            <w:pPr>
              <w:jc w:val="both"/>
              <w:rPr>
                <w:b/>
              </w:rPr>
            </w:pPr>
            <w:r w:rsidRPr="00023DAA">
              <w:rPr>
                <w:b/>
              </w:rPr>
              <w:t>Forma způsobu ověření studijních výsledků a další požadavky na studenta</w:t>
            </w:r>
          </w:p>
        </w:tc>
        <w:tc>
          <w:tcPr>
            <w:tcW w:w="6769" w:type="dxa"/>
            <w:gridSpan w:val="7"/>
            <w:tcBorders>
              <w:bottom w:val="nil"/>
            </w:tcBorders>
          </w:tcPr>
          <w:p w:rsidR="00885482" w:rsidRPr="00023DAA" w:rsidRDefault="00885482" w:rsidP="00885482">
            <w:pPr>
              <w:jc w:val="both"/>
            </w:pPr>
            <w:r w:rsidRPr="00023DAA">
              <w:t>Způsob zakončení – klasifikovaný zápočet</w:t>
            </w:r>
          </w:p>
          <w:p w:rsidR="00885482" w:rsidRPr="00023DAA" w:rsidRDefault="00885482" w:rsidP="00885482">
            <w:pPr>
              <w:jc w:val="both"/>
            </w:pPr>
            <w:r w:rsidRPr="00023DAA">
              <w:t xml:space="preserve">Požadavky na </w:t>
            </w:r>
            <w:r>
              <w:t xml:space="preserve">klasifikovaný </w:t>
            </w:r>
            <w:r w:rsidRPr="00023DAA">
              <w:t>zápočet</w:t>
            </w:r>
            <w:r>
              <w:t xml:space="preserve"> </w:t>
            </w:r>
            <w:r w:rsidRPr="00023DAA">
              <w:t xml:space="preserve">– </w:t>
            </w:r>
            <w:r>
              <w:t>v</w:t>
            </w:r>
            <w:r w:rsidRPr="00023DAA">
              <w:t xml:space="preserve">ypracování seminární práce, písemný test musí být napsán minimálně na 60 % dosažitelných bodů a zároveň musí být dosaženo minimálně 50 % bodů z teorie a 50 % bodů z příkladů, 80% aktivní účast na </w:t>
            </w:r>
            <w:r>
              <w:t>cvičení</w:t>
            </w:r>
            <w:r w:rsidRPr="00023DAA">
              <w:t>.</w:t>
            </w:r>
          </w:p>
        </w:tc>
      </w:tr>
      <w:tr w:rsidR="00885482" w:rsidTr="00885482">
        <w:trPr>
          <w:trHeight w:val="229"/>
        </w:trPr>
        <w:tc>
          <w:tcPr>
            <w:tcW w:w="9855" w:type="dxa"/>
            <w:gridSpan w:val="8"/>
            <w:tcBorders>
              <w:top w:val="nil"/>
            </w:tcBorders>
          </w:tcPr>
          <w:p w:rsidR="00885482" w:rsidRPr="00023DAA" w:rsidRDefault="00885482" w:rsidP="00885482">
            <w:pPr>
              <w:jc w:val="both"/>
            </w:pPr>
          </w:p>
        </w:tc>
      </w:tr>
      <w:tr w:rsidR="00885482" w:rsidTr="00885482">
        <w:trPr>
          <w:trHeight w:val="197"/>
        </w:trPr>
        <w:tc>
          <w:tcPr>
            <w:tcW w:w="3086" w:type="dxa"/>
            <w:tcBorders>
              <w:top w:val="nil"/>
            </w:tcBorders>
            <w:shd w:val="clear" w:color="auto" w:fill="F7CAAC"/>
          </w:tcPr>
          <w:p w:rsidR="00885482" w:rsidRPr="00023DAA" w:rsidRDefault="00885482" w:rsidP="00885482">
            <w:pPr>
              <w:jc w:val="both"/>
              <w:rPr>
                <w:b/>
              </w:rPr>
            </w:pPr>
            <w:r w:rsidRPr="00023DAA">
              <w:rPr>
                <w:b/>
              </w:rPr>
              <w:t>Garant předmětu</w:t>
            </w:r>
          </w:p>
        </w:tc>
        <w:tc>
          <w:tcPr>
            <w:tcW w:w="6769" w:type="dxa"/>
            <w:gridSpan w:val="7"/>
            <w:tcBorders>
              <w:top w:val="nil"/>
            </w:tcBorders>
          </w:tcPr>
          <w:p w:rsidR="00885482" w:rsidRPr="00023DAA" w:rsidRDefault="00885482" w:rsidP="00885482">
            <w:pPr>
              <w:jc w:val="both"/>
            </w:pPr>
            <w:r w:rsidRPr="00023DAA">
              <w:t>Ing. Lubor Homolka, Ph.D.</w:t>
            </w:r>
          </w:p>
        </w:tc>
      </w:tr>
      <w:tr w:rsidR="00885482" w:rsidTr="00885482">
        <w:trPr>
          <w:trHeight w:val="243"/>
        </w:trPr>
        <w:tc>
          <w:tcPr>
            <w:tcW w:w="3086" w:type="dxa"/>
            <w:tcBorders>
              <w:top w:val="nil"/>
            </w:tcBorders>
            <w:shd w:val="clear" w:color="auto" w:fill="F7CAAC"/>
          </w:tcPr>
          <w:p w:rsidR="00885482" w:rsidRPr="00023DAA" w:rsidRDefault="00885482" w:rsidP="00885482">
            <w:pPr>
              <w:jc w:val="both"/>
              <w:rPr>
                <w:b/>
              </w:rPr>
            </w:pPr>
            <w:r w:rsidRPr="00023DAA">
              <w:rPr>
                <w:b/>
              </w:rPr>
              <w:t>Zapojení garanta do výuky předmětu</w:t>
            </w:r>
          </w:p>
        </w:tc>
        <w:tc>
          <w:tcPr>
            <w:tcW w:w="6769" w:type="dxa"/>
            <w:gridSpan w:val="7"/>
            <w:tcBorders>
              <w:top w:val="nil"/>
            </w:tcBorders>
          </w:tcPr>
          <w:p w:rsidR="00885482" w:rsidRPr="00023DAA" w:rsidRDefault="00885482" w:rsidP="00885482">
            <w:pPr>
              <w:jc w:val="both"/>
            </w:pPr>
            <w:r w:rsidRPr="00023DAA">
              <w:t>Garant se p</w:t>
            </w:r>
            <w:r>
              <w:t>odílí na přednášení v rozsahu 6</w:t>
            </w:r>
            <w:r w:rsidRPr="00023DAA">
              <w:t xml:space="preserve">0 %, dále stanovuje koncepci </w:t>
            </w:r>
            <w:r>
              <w:t>cvičení</w:t>
            </w:r>
            <w:r w:rsidRPr="00023DAA">
              <w:t xml:space="preserve"> a dohlíží na jejich jednotné vedení.</w:t>
            </w:r>
          </w:p>
        </w:tc>
      </w:tr>
      <w:tr w:rsidR="00885482" w:rsidTr="00885482">
        <w:tc>
          <w:tcPr>
            <w:tcW w:w="3086" w:type="dxa"/>
            <w:shd w:val="clear" w:color="auto" w:fill="F7CAAC"/>
          </w:tcPr>
          <w:p w:rsidR="00885482" w:rsidRPr="00023DAA" w:rsidRDefault="00885482" w:rsidP="00885482">
            <w:pPr>
              <w:jc w:val="both"/>
              <w:rPr>
                <w:b/>
              </w:rPr>
            </w:pPr>
            <w:r w:rsidRPr="00023DAA">
              <w:rPr>
                <w:b/>
              </w:rPr>
              <w:t>Vyučující</w:t>
            </w:r>
          </w:p>
        </w:tc>
        <w:tc>
          <w:tcPr>
            <w:tcW w:w="6769" w:type="dxa"/>
            <w:gridSpan w:val="7"/>
            <w:tcBorders>
              <w:bottom w:val="nil"/>
            </w:tcBorders>
          </w:tcPr>
          <w:p w:rsidR="00885482" w:rsidRPr="00023DAA" w:rsidRDefault="00885482" w:rsidP="00885482">
            <w:pPr>
              <w:jc w:val="both"/>
            </w:pPr>
            <w:r w:rsidRPr="00023DAA">
              <w:t>Ing. Lubo</w:t>
            </w:r>
            <w:r>
              <w:t>r Homolka, Ph.D. – přednášky (6</w:t>
            </w:r>
            <w:r w:rsidRPr="00023DAA">
              <w:t>0%)</w:t>
            </w:r>
            <w:r>
              <w:t>, Ing. Ján Dvorský, PhD. - přednášky (4</w:t>
            </w:r>
            <w:r w:rsidRPr="00023DAA">
              <w:t>0%)</w:t>
            </w:r>
          </w:p>
        </w:tc>
      </w:tr>
      <w:tr w:rsidR="00885482" w:rsidTr="00885482">
        <w:trPr>
          <w:trHeight w:val="175"/>
        </w:trPr>
        <w:tc>
          <w:tcPr>
            <w:tcW w:w="9855" w:type="dxa"/>
            <w:gridSpan w:val="8"/>
            <w:tcBorders>
              <w:top w:val="nil"/>
            </w:tcBorders>
          </w:tcPr>
          <w:p w:rsidR="00885482" w:rsidRPr="00023DAA" w:rsidRDefault="00885482" w:rsidP="00885482">
            <w:pPr>
              <w:jc w:val="both"/>
            </w:pPr>
          </w:p>
        </w:tc>
      </w:tr>
      <w:tr w:rsidR="00885482" w:rsidTr="00885482">
        <w:tc>
          <w:tcPr>
            <w:tcW w:w="3086" w:type="dxa"/>
            <w:shd w:val="clear" w:color="auto" w:fill="F7CAAC"/>
          </w:tcPr>
          <w:p w:rsidR="00885482" w:rsidRPr="00023DAA" w:rsidRDefault="00885482" w:rsidP="00885482">
            <w:pPr>
              <w:jc w:val="both"/>
              <w:rPr>
                <w:b/>
              </w:rPr>
            </w:pPr>
            <w:r w:rsidRPr="00023DAA">
              <w:rPr>
                <w:b/>
              </w:rPr>
              <w:t>Stručná anotace předmětu</w:t>
            </w:r>
          </w:p>
        </w:tc>
        <w:tc>
          <w:tcPr>
            <w:tcW w:w="6769" w:type="dxa"/>
            <w:gridSpan w:val="7"/>
            <w:tcBorders>
              <w:bottom w:val="nil"/>
            </w:tcBorders>
          </w:tcPr>
          <w:p w:rsidR="00885482" w:rsidRPr="00023DAA" w:rsidRDefault="00885482" w:rsidP="00885482">
            <w:pPr>
              <w:jc w:val="both"/>
            </w:pPr>
          </w:p>
        </w:tc>
      </w:tr>
      <w:tr w:rsidR="00885482" w:rsidTr="00885482">
        <w:trPr>
          <w:trHeight w:val="2338"/>
        </w:trPr>
        <w:tc>
          <w:tcPr>
            <w:tcW w:w="9855" w:type="dxa"/>
            <w:gridSpan w:val="8"/>
            <w:tcBorders>
              <w:top w:val="nil"/>
              <w:bottom w:val="single" w:sz="12" w:space="0" w:color="auto"/>
            </w:tcBorders>
          </w:tcPr>
          <w:p w:rsidR="00885482" w:rsidRPr="00023DAA" w:rsidRDefault="00885482" w:rsidP="00885482">
            <w:pPr>
              <w:jc w:val="both"/>
            </w:pPr>
            <w:r w:rsidRPr="00023DAA">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rsidR="00885482" w:rsidRPr="00023DAA" w:rsidRDefault="00885482" w:rsidP="00885482">
            <w:pPr>
              <w:pStyle w:val="Odstavecseseznamem"/>
              <w:numPr>
                <w:ilvl w:val="0"/>
                <w:numId w:val="28"/>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 xml:space="preserve">Úvod do historie ekonometrie, historický přehled. </w:t>
            </w:r>
          </w:p>
          <w:p w:rsidR="00885482" w:rsidRPr="00023DAA" w:rsidRDefault="00885482" w:rsidP="00885482">
            <w:pPr>
              <w:pStyle w:val="Odstavecseseznamem"/>
              <w:numPr>
                <w:ilvl w:val="0"/>
                <w:numId w:val="28"/>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Proces návrhu modelu a jeho ověřování. Typ dat, kódování kvalitativních proměnných, reparametrizace obecného modelu.</w:t>
            </w:r>
          </w:p>
          <w:p w:rsidR="00885482" w:rsidRPr="00023DAA" w:rsidRDefault="00885482" w:rsidP="00885482">
            <w:pPr>
              <w:pStyle w:val="Odstavecseseznamem"/>
              <w:numPr>
                <w:ilvl w:val="0"/>
                <w:numId w:val="28"/>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Typy regresních funkcí. Metody odhadu regresních parametrů funkcí.</w:t>
            </w:r>
          </w:p>
          <w:p w:rsidR="00885482" w:rsidRPr="00023DAA" w:rsidRDefault="00885482" w:rsidP="00885482">
            <w:pPr>
              <w:pStyle w:val="Odstavecseseznamem"/>
              <w:numPr>
                <w:ilvl w:val="0"/>
                <w:numId w:val="28"/>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Statistická verifikace modelu na základě statistických hypotéz a dalších indikátorů.</w:t>
            </w:r>
          </w:p>
          <w:p w:rsidR="00885482" w:rsidRPr="00023DAA" w:rsidRDefault="00885482" w:rsidP="00885482">
            <w:pPr>
              <w:pStyle w:val="Odstavecseseznamem"/>
              <w:numPr>
                <w:ilvl w:val="0"/>
                <w:numId w:val="28"/>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Empirická analýza základních mikro- a makro-ekonomických modelů.</w:t>
            </w:r>
          </w:p>
          <w:p w:rsidR="00885482" w:rsidRPr="00023DAA" w:rsidRDefault="00885482" w:rsidP="00885482">
            <w:pPr>
              <w:pStyle w:val="Odstavecseseznamem"/>
              <w:numPr>
                <w:ilvl w:val="0"/>
                <w:numId w:val="28"/>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Dekompoziční přístup k časovým řadám. Sezónní očišťování.</w:t>
            </w:r>
          </w:p>
          <w:p w:rsidR="00885482" w:rsidRPr="00023DAA" w:rsidRDefault="00885482" w:rsidP="00885482">
            <w:pPr>
              <w:pStyle w:val="Odstavecseseznamem"/>
              <w:numPr>
                <w:ilvl w:val="0"/>
                <w:numId w:val="28"/>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Filtry a další metody vyhlazování časových řad.</w:t>
            </w:r>
          </w:p>
          <w:p w:rsidR="00885482" w:rsidRPr="00023DAA" w:rsidRDefault="00885482" w:rsidP="00885482">
            <w:pPr>
              <w:pStyle w:val="Odstavecseseznamem"/>
              <w:numPr>
                <w:ilvl w:val="0"/>
                <w:numId w:val="28"/>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 xml:space="preserve">Analýza reziduální složky ekonometrického modelu. Ekonometrická verifikace modelu a důsledky porušení předpokladů. </w:t>
            </w:r>
          </w:p>
        </w:tc>
      </w:tr>
      <w:tr w:rsidR="00885482" w:rsidTr="00885482">
        <w:trPr>
          <w:trHeight w:val="265"/>
        </w:trPr>
        <w:tc>
          <w:tcPr>
            <w:tcW w:w="3653" w:type="dxa"/>
            <w:gridSpan w:val="2"/>
            <w:tcBorders>
              <w:top w:val="nil"/>
            </w:tcBorders>
            <w:shd w:val="clear" w:color="auto" w:fill="F7CAAC"/>
          </w:tcPr>
          <w:p w:rsidR="00885482" w:rsidRPr="00023DAA" w:rsidRDefault="00885482" w:rsidP="00885482">
            <w:pPr>
              <w:jc w:val="both"/>
            </w:pPr>
            <w:r w:rsidRPr="00023DAA">
              <w:rPr>
                <w:b/>
              </w:rPr>
              <w:t>Studijní literatura a studijní pomůcky</w:t>
            </w:r>
          </w:p>
        </w:tc>
        <w:tc>
          <w:tcPr>
            <w:tcW w:w="6202" w:type="dxa"/>
            <w:gridSpan w:val="6"/>
            <w:tcBorders>
              <w:top w:val="nil"/>
              <w:bottom w:val="nil"/>
            </w:tcBorders>
          </w:tcPr>
          <w:p w:rsidR="00885482" w:rsidRPr="00023DAA" w:rsidRDefault="00885482" w:rsidP="00885482">
            <w:pPr>
              <w:jc w:val="both"/>
            </w:pPr>
          </w:p>
        </w:tc>
      </w:tr>
      <w:tr w:rsidR="00885482" w:rsidTr="00885482">
        <w:trPr>
          <w:trHeight w:val="2259"/>
        </w:trPr>
        <w:tc>
          <w:tcPr>
            <w:tcW w:w="9855" w:type="dxa"/>
            <w:gridSpan w:val="8"/>
            <w:tcBorders>
              <w:top w:val="nil"/>
            </w:tcBorders>
          </w:tcPr>
          <w:p w:rsidR="00885482" w:rsidRPr="00023DAA" w:rsidRDefault="00885482" w:rsidP="00885482">
            <w:pPr>
              <w:jc w:val="both"/>
              <w:rPr>
                <w:b/>
              </w:rPr>
            </w:pPr>
            <w:r w:rsidRPr="00023DAA">
              <w:rPr>
                <w:b/>
              </w:rPr>
              <w:t>Povinná literatura</w:t>
            </w:r>
          </w:p>
          <w:p w:rsidR="00885482" w:rsidRPr="00023DAA" w:rsidRDefault="00885482" w:rsidP="00885482">
            <w:pPr>
              <w:jc w:val="both"/>
            </w:pPr>
            <w:r w:rsidRPr="00023DAA">
              <w:t>GUJARATI, D.</w:t>
            </w:r>
            <w:r>
              <w:t xml:space="preserve"> </w:t>
            </w:r>
            <w:r w:rsidRPr="00023DAA">
              <w:t>N.</w:t>
            </w:r>
            <w:r>
              <w:t>,</w:t>
            </w:r>
            <w:r w:rsidRPr="00023DAA">
              <w:t xml:space="preserve"> PORTER</w:t>
            </w:r>
            <w:r>
              <w:t>,</w:t>
            </w:r>
            <w:r w:rsidRPr="00023DAA">
              <w:t xml:space="preserve"> D.</w:t>
            </w:r>
            <w:r>
              <w:t xml:space="preserve"> </w:t>
            </w:r>
            <w:r w:rsidRPr="00023DAA">
              <w:t xml:space="preserve">C. </w:t>
            </w:r>
            <w:r w:rsidRPr="00023DAA">
              <w:rPr>
                <w:i/>
              </w:rPr>
              <w:t>Basic econometrics</w:t>
            </w:r>
            <w:r w:rsidRPr="00023DAA">
              <w:t>. 5th ed. Boston: McGraw-Hill, 2009. ISBN 978-0-07-337577-9.</w:t>
            </w:r>
          </w:p>
          <w:p w:rsidR="00885482" w:rsidRPr="00023DAA" w:rsidRDefault="00885482" w:rsidP="00885482">
            <w:pPr>
              <w:jc w:val="both"/>
            </w:pPr>
            <w:r w:rsidRPr="00023DAA">
              <w:t xml:space="preserve">JAMES, G., WITTEN, D., HASTIE, T., TIBISHIRANI, R. </w:t>
            </w:r>
            <w:r w:rsidRPr="00023DAA">
              <w:rPr>
                <w:i/>
              </w:rPr>
              <w:t>An introduction to statistical learning: with applications in R</w:t>
            </w:r>
            <w:r w:rsidRPr="00023DAA">
              <w:t>. New York: Springer, 2015</w:t>
            </w:r>
            <w:r>
              <w:t xml:space="preserve">, 426 p. ISBN 978-1-4614-7138-7. </w:t>
            </w:r>
          </w:p>
          <w:p w:rsidR="00885482" w:rsidRPr="00023DAA" w:rsidRDefault="00885482" w:rsidP="00885482">
            <w:pPr>
              <w:jc w:val="both"/>
            </w:pPr>
            <w:r w:rsidRPr="00023DAA">
              <w:t>KLÍMEK, P. Ekonometrie: studijní pomůcka pro distanční studium. Vyd. 3., upr. Zlín: Univerzita Tomáše Bati ve Zlíně, 2010, 158 s. ISBN 978-80-7318-942-6.</w:t>
            </w:r>
          </w:p>
          <w:p w:rsidR="00885482" w:rsidRPr="00023DAA" w:rsidRDefault="00885482" w:rsidP="00885482">
            <w:pPr>
              <w:jc w:val="both"/>
              <w:rPr>
                <w:b/>
              </w:rPr>
            </w:pPr>
            <w:r w:rsidRPr="00023DAA">
              <w:rPr>
                <w:b/>
              </w:rPr>
              <w:t>Doporučená literatura</w:t>
            </w:r>
          </w:p>
          <w:p w:rsidR="00885482" w:rsidRPr="00023DAA" w:rsidRDefault="00885482" w:rsidP="00885482">
            <w:pPr>
              <w:jc w:val="both"/>
            </w:pPr>
            <w:r w:rsidRPr="00023DAA">
              <w:t xml:space="preserve">COTTRELL, A., LUCCHETTI, R. </w:t>
            </w:r>
            <w:r w:rsidRPr="00023DAA">
              <w:rPr>
                <w:i/>
              </w:rPr>
              <w:t>Gretl User’s Guide: Gnu Regression, Econometrics and Time-series Library</w:t>
            </w:r>
            <w:r w:rsidRPr="00023DAA">
              <w:t>. 201</w:t>
            </w:r>
            <w:r>
              <w:t>8, 402 p.</w:t>
            </w:r>
            <w:r w:rsidRPr="00023DAA">
              <w:t xml:space="preserve"> Dostupné z: http://gretl.sourceforge.net/gretl-help/gretl-guide.pdf.</w:t>
            </w:r>
          </w:p>
        </w:tc>
      </w:tr>
      <w:tr w:rsidR="00885482" w:rsidTr="0088548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85482" w:rsidRPr="00023DAA" w:rsidRDefault="00885482" w:rsidP="00885482">
            <w:pPr>
              <w:jc w:val="center"/>
              <w:rPr>
                <w:b/>
              </w:rPr>
            </w:pPr>
            <w:r w:rsidRPr="00023DAA">
              <w:rPr>
                <w:b/>
              </w:rPr>
              <w:t>Informace ke kombinované nebo distanční formě</w:t>
            </w:r>
          </w:p>
        </w:tc>
      </w:tr>
      <w:tr w:rsidR="00885482" w:rsidTr="00885482">
        <w:tc>
          <w:tcPr>
            <w:tcW w:w="4787" w:type="dxa"/>
            <w:gridSpan w:val="3"/>
            <w:tcBorders>
              <w:top w:val="single" w:sz="2" w:space="0" w:color="auto"/>
            </w:tcBorders>
            <w:shd w:val="clear" w:color="auto" w:fill="F7CAAC"/>
          </w:tcPr>
          <w:p w:rsidR="00885482" w:rsidRPr="00023DAA" w:rsidRDefault="00885482" w:rsidP="00885482">
            <w:pPr>
              <w:jc w:val="both"/>
            </w:pPr>
            <w:r w:rsidRPr="00023DAA">
              <w:rPr>
                <w:b/>
              </w:rPr>
              <w:t>Rozsah konzultací (soustředění)</w:t>
            </w:r>
          </w:p>
        </w:tc>
        <w:tc>
          <w:tcPr>
            <w:tcW w:w="889" w:type="dxa"/>
            <w:tcBorders>
              <w:top w:val="single" w:sz="2" w:space="0" w:color="auto"/>
            </w:tcBorders>
          </w:tcPr>
          <w:p w:rsidR="00885482" w:rsidRPr="00023DAA" w:rsidRDefault="00885482" w:rsidP="00885482">
            <w:pPr>
              <w:jc w:val="both"/>
            </w:pPr>
            <w:r w:rsidRPr="00023DAA">
              <w:t>15</w:t>
            </w:r>
          </w:p>
        </w:tc>
        <w:tc>
          <w:tcPr>
            <w:tcW w:w="4179" w:type="dxa"/>
            <w:gridSpan w:val="4"/>
            <w:tcBorders>
              <w:top w:val="single" w:sz="2" w:space="0" w:color="auto"/>
            </w:tcBorders>
            <w:shd w:val="clear" w:color="auto" w:fill="F7CAAC"/>
          </w:tcPr>
          <w:p w:rsidR="00885482" w:rsidRPr="00023DAA" w:rsidRDefault="00885482" w:rsidP="00885482">
            <w:pPr>
              <w:jc w:val="both"/>
              <w:rPr>
                <w:b/>
              </w:rPr>
            </w:pPr>
            <w:r w:rsidRPr="00023DAA">
              <w:rPr>
                <w:b/>
              </w:rPr>
              <w:t xml:space="preserve">hodin </w:t>
            </w:r>
          </w:p>
        </w:tc>
      </w:tr>
      <w:tr w:rsidR="00885482" w:rsidTr="00885482">
        <w:tc>
          <w:tcPr>
            <w:tcW w:w="9855" w:type="dxa"/>
            <w:gridSpan w:val="8"/>
            <w:shd w:val="clear" w:color="auto" w:fill="F7CAAC"/>
          </w:tcPr>
          <w:p w:rsidR="00885482" w:rsidRPr="00023DAA" w:rsidRDefault="00885482" w:rsidP="00885482">
            <w:pPr>
              <w:jc w:val="both"/>
              <w:rPr>
                <w:b/>
              </w:rPr>
            </w:pPr>
            <w:r w:rsidRPr="00023DAA">
              <w:rPr>
                <w:b/>
              </w:rPr>
              <w:t>Informace o způsobu kontaktu s vyučujícím</w:t>
            </w:r>
          </w:p>
        </w:tc>
      </w:tr>
      <w:tr w:rsidR="00885482" w:rsidTr="00885482">
        <w:trPr>
          <w:trHeight w:val="818"/>
        </w:trPr>
        <w:tc>
          <w:tcPr>
            <w:tcW w:w="9855" w:type="dxa"/>
            <w:gridSpan w:val="8"/>
          </w:tcPr>
          <w:p w:rsidR="00885482" w:rsidRPr="00023DAA" w:rsidRDefault="00885482" w:rsidP="00885482">
            <w:pPr>
              <w:jc w:val="both"/>
            </w:pPr>
            <w:r w:rsidRPr="00023DA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669B5" w:rsidRDefault="00C669B5"/>
    <w:p w:rsidR="002E5008" w:rsidRDefault="002E5008"/>
    <w:p w:rsidR="00023DAA" w:rsidRDefault="00023DAA"/>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23DAA" w:rsidTr="00120490">
        <w:tc>
          <w:tcPr>
            <w:tcW w:w="9855" w:type="dxa"/>
            <w:gridSpan w:val="8"/>
            <w:tcBorders>
              <w:bottom w:val="double" w:sz="4" w:space="0" w:color="auto"/>
            </w:tcBorders>
            <w:shd w:val="clear" w:color="auto" w:fill="BDD6EE"/>
          </w:tcPr>
          <w:p w:rsidR="00023DAA" w:rsidRDefault="00023DAA" w:rsidP="00120490">
            <w:pPr>
              <w:jc w:val="both"/>
              <w:rPr>
                <w:b/>
                <w:sz w:val="28"/>
              </w:rPr>
            </w:pPr>
            <w:r>
              <w:br w:type="page"/>
            </w:r>
            <w:r>
              <w:rPr>
                <w:b/>
                <w:sz w:val="28"/>
              </w:rPr>
              <w:t>B-III – Charakteristika studijního předmětu</w:t>
            </w:r>
          </w:p>
        </w:tc>
      </w:tr>
      <w:tr w:rsidR="00023DAA" w:rsidTr="00120490">
        <w:tc>
          <w:tcPr>
            <w:tcW w:w="3086" w:type="dxa"/>
            <w:tcBorders>
              <w:top w:val="double" w:sz="4" w:space="0" w:color="auto"/>
            </w:tcBorders>
            <w:shd w:val="clear" w:color="auto" w:fill="F7CAAC"/>
          </w:tcPr>
          <w:p w:rsidR="00023DAA" w:rsidRPr="00023DAA" w:rsidRDefault="00023DAA" w:rsidP="00120490">
            <w:pPr>
              <w:jc w:val="both"/>
              <w:rPr>
                <w:b/>
              </w:rPr>
            </w:pPr>
            <w:r w:rsidRPr="00023DAA">
              <w:rPr>
                <w:b/>
              </w:rPr>
              <w:t>Název studijního předmětu</w:t>
            </w:r>
          </w:p>
        </w:tc>
        <w:tc>
          <w:tcPr>
            <w:tcW w:w="6769" w:type="dxa"/>
            <w:gridSpan w:val="7"/>
            <w:tcBorders>
              <w:top w:val="double" w:sz="4" w:space="0" w:color="auto"/>
            </w:tcBorders>
          </w:tcPr>
          <w:p w:rsidR="00023DAA" w:rsidRPr="00023DAA" w:rsidRDefault="00023DAA" w:rsidP="00120490">
            <w:pPr>
              <w:jc w:val="both"/>
            </w:pPr>
            <w:r w:rsidRPr="00023DAA">
              <w:t>Econometrics</w:t>
            </w:r>
          </w:p>
        </w:tc>
      </w:tr>
      <w:tr w:rsidR="00023DAA" w:rsidTr="00120490">
        <w:tc>
          <w:tcPr>
            <w:tcW w:w="3086" w:type="dxa"/>
            <w:shd w:val="clear" w:color="auto" w:fill="F7CAAC"/>
          </w:tcPr>
          <w:p w:rsidR="00023DAA" w:rsidRPr="00023DAA" w:rsidRDefault="00023DAA" w:rsidP="00120490">
            <w:pPr>
              <w:jc w:val="both"/>
              <w:rPr>
                <w:b/>
              </w:rPr>
            </w:pPr>
            <w:r w:rsidRPr="00023DAA">
              <w:rPr>
                <w:b/>
              </w:rPr>
              <w:t>Typ předmětu</w:t>
            </w:r>
          </w:p>
        </w:tc>
        <w:tc>
          <w:tcPr>
            <w:tcW w:w="3406" w:type="dxa"/>
            <w:gridSpan w:val="4"/>
          </w:tcPr>
          <w:p w:rsidR="00023DAA" w:rsidRPr="00023DAA" w:rsidRDefault="00023DAA" w:rsidP="00120490">
            <w:pPr>
              <w:jc w:val="both"/>
            </w:pPr>
            <w:r>
              <w:t>povinně volitelný „PV“</w:t>
            </w:r>
          </w:p>
        </w:tc>
        <w:tc>
          <w:tcPr>
            <w:tcW w:w="2695" w:type="dxa"/>
            <w:gridSpan w:val="2"/>
            <w:shd w:val="clear" w:color="auto" w:fill="F7CAAC"/>
          </w:tcPr>
          <w:p w:rsidR="00023DAA" w:rsidRPr="00023DAA" w:rsidRDefault="00023DAA" w:rsidP="00120490">
            <w:pPr>
              <w:jc w:val="both"/>
            </w:pPr>
            <w:r w:rsidRPr="00023DAA">
              <w:rPr>
                <w:b/>
              </w:rPr>
              <w:t>doporučený ročník / semestr</w:t>
            </w:r>
          </w:p>
        </w:tc>
        <w:tc>
          <w:tcPr>
            <w:tcW w:w="668" w:type="dxa"/>
          </w:tcPr>
          <w:p w:rsidR="00023DAA" w:rsidRPr="00023DAA" w:rsidRDefault="00E44259" w:rsidP="00120490">
            <w:pPr>
              <w:jc w:val="both"/>
            </w:pPr>
            <w:r>
              <w:t>2</w:t>
            </w:r>
            <w:r w:rsidR="00023DAA" w:rsidRPr="00023DAA">
              <w:t>/Z</w:t>
            </w:r>
          </w:p>
        </w:tc>
      </w:tr>
      <w:tr w:rsidR="00023DAA" w:rsidTr="00120490">
        <w:tc>
          <w:tcPr>
            <w:tcW w:w="3086" w:type="dxa"/>
            <w:shd w:val="clear" w:color="auto" w:fill="F7CAAC"/>
          </w:tcPr>
          <w:p w:rsidR="00023DAA" w:rsidRPr="00023DAA" w:rsidRDefault="00023DAA" w:rsidP="00120490">
            <w:pPr>
              <w:jc w:val="both"/>
              <w:rPr>
                <w:b/>
              </w:rPr>
            </w:pPr>
            <w:r w:rsidRPr="00023DAA">
              <w:rPr>
                <w:b/>
              </w:rPr>
              <w:lastRenderedPageBreak/>
              <w:t>Rozsah studijního předmětu</w:t>
            </w:r>
          </w:p>
        </w:tc>
        <w:tc>
          <w:tcPr>
            <w:tcW w:w="1701" w:type="dxa"/>
            <w:gridSpan w:val="2"/>
          </w:tcPr>
          <w:p w:rsidR="00023DAA" w:rsidRPr="00023DAA" w:rsidRDefault="00E44259" w:rsidP="00120490">
            <w:pPr>
              <w:jc w:val="both"/>
            </w:pPr>
            <w:r>
              <w:t>13p + 26s</w:t>
            </w:r>
          </w:p>
        </w:tc>
        <w:tc>
          <w:tcPr>
            <w:tcW w:w="889" w:type="dxa"/>
            <w:shd w:val="clear" w:color="auto" w:fill="F7CAAC"/>
          </w:tcPr>
          <w:p w:rsidR="00023DAA" w:rsidRPr="00023DAA" w:rsidRDefault="00023DAA" w:rsidP="00120490">
            <w:pPr>
              <w:jc w:val="both"/>
              <w:rPr>
                <w:b/>
              </w:rPr>
            </w:pPr>
            <w:r w:rsidRPr="00023DAA">
              <w:rPr>
                <w:b/>
              </w:rPr>
              <w:t xml:space="preserve">hod. </w:t>
            </w:r>
          </w:p>
        </w:tc>
        <w:tc>
          <w:tcPr>
            <w:tcW w:w="816" w:type="dxa"/>
          </w:tcPr>
          <w:p w:rsidR="00023DAA" w:rsidRPr="00023DAA" w:rsidRDefault="00023DAA" w:rsidP="00120490">
            <w:pPr>
              <w:jc w:val="both"/>
            </w:pPr>
            <w:r w:rsidRPr="00023DAA">
              <w:t>39</w:t>
            </w:r>
          </w:p>
        </w:tc>
        <w:tc>
          <w:tcPr>
            <w:tcW w:w="2156" w:type="dxa"/>
            <w:shd w:val="clear" w:color="auto" w:fill="F7CAAC"/>
          </w:tcPr>
          <w:p w:rsidR="00023DAA" w:rsidRPr="00023DAA" w:rsidRDefault="00023DAA" w:rsidP="00120490">
            <w:pPr>
              <w:jc w:val="both"/>
              <w:rPr>
                <w:b/>
              </w:rPr>
            </w:pPr>
            <w:r w:rsidRPr="00023DAA">
              <w:rPr>
                <w:b/>
              </w:rPr>
              <w:t>kreditů</w:t>
            </w:r>
          </w:p>
        </w:tc>
        <w:tc>
          <w:tcPr>
            <w:tcW w:w="1207" w:type="dxa"/>
            <w:gridSpan w:val="2"/>
          </w:tcPr>
          <w:p w:rsidR="00023DAA" w:rsidRPr="00023DAA" w:rsidRDefault="00023DAA" w:rsidP="00120490">
            <w:pPr>
              <w:jc w:val="both"/>
            </w:pPr>
            <w:r w:rsidRPr="00023DAA">
              <w:t>4</w:t>
            </w:r>
          </w:p>
        </w:tc>
      </w:tr>
      <w:tr w:rsidR="00023DAA" w:rsidTr="00120490">
        <w:tc>
          <w:tcPr>
            <w:tcW w:w="3086" w:type="dxa"/>
            <w:shd w:val="clear" w:color="auto" w:fill="F7CAAC"/>
          </w:tcPr>
          <w:p w:rsidR="00023DAA" w:rsidRPr="00023DAA" w:rsidRDefault="00023DAA" w:rsidP="00120490">
            <w:pPr>
              <w:jc w:val="both"/>
              <w:rPr>
                <w:b/>
              </w:rPr>
            </w:pPr>
            <w:r w:rsidRPr="00023DAA">
              <w:rPr>
                <w:b/>
              </w:rPr>
              <w:t>Prerekvizity, korekvizity, ekvivalence</w:t>
            </w:r>
          </w:p>
        </w:tc>
        <w:tc>
          <w:tcPr>
            <w:tcW w:w="6769" w:type="dxa"/>
            <w:gridSpan w:val="7"/>
          </w:tcPr>
          <w:p w:rsidR="00023DAA" w:rsidRPr="00023DAA" w:rsidRDefault="00023DAA" w:rsidP="00120490">
            <w:pPr>
              <w:jc w:val="both"/>
            </w:pPr>
            <w:r w:rsidRPr="00023DAA">
              <w:t>Ekvivalence (Ekonometrie)</w:t>
            </w:r>
          </w:p>
        </w:tc>
      </w:tr>
      <w:tr w:rsidR="00023DAA" w:rsidTr="00120490">
        <w:tc>
          <w:tcPr>
            <w:tcW w:w="3086" w:type="dxa"/>
            <w:shd w:val="clear" w:color="auto" w:fill="F7CAAC"/>
          </w:tcPr>
          <w:p w:rsidR="00023DAA" w:rsidRPr="00023DAA" w:rsidRDefault="00023DAA" w:rsidP="00120490">
            <w:pPr>
              <w:jc w:val="both"/>
              <w:rPr>
                <w:b/>
              </w:rPr>
            </w:pPr>
            <w:r w:rsidRPr="00023DAA">
              <w:rPr>
                <w:b/>
              </w:rPr>
              <w:t>Způsob ověření studijních výsledků</w:t>
            </w:r>
          </w:p>
        </w:tc>
        <w:tc>
          <w:tcPr>
            <w:tcW w:w="3406" w:type="dxa"/>
            <w:gridSpan w:val="4"/>
          </w:tcPr>
          <w:p w:rsidR="00023DAA" w:rsidRPr="00023DAA" w:rsidRDefault="00023DAA" w:rsidP="00120490">
            <w:pPr>
              <w:jc w:val="both"/>
            </w:pPr>
            <w:r>
              <w:t>k</w:t>
            </w:r>
            <w:r w:rsidRPr="00023DAA">
              <w:t>lasifikovaný zápočet</w:t>
            </w:r>
          </w:p>
        </w:tc>
        <w:tc>
          <w:tcPr>
            <w:tcW w:w="2156" w:type="dxa"/>
            <w:shd w:val="clear" w:color="auto" w:fill="F7CAAC"/>
          </w:tcPr>
          <w:p w:rsidR="00023DAA" w:rsidRPr="00023DAA" w:rsidRDefault="00023DAA" w:rsidP="00120490">
            <w:pPr>
              <w:jc w:val="both"/>
              <w:rPr>
                <w:b/>
              </w:rPr>
            </w:pPr>
            <w:r w:rsidRPr="00023DAA">
              <w:rPr>
                <w:b/>
              </w:rPr>
              <w:t>Forma výuky</w:t>
            </w:r>
          </w:p>
        </w:tc>
        <w:tc>
          <w:tcPr>
            <w:tcW w:w="1207" w:type="dxa"/>
            <w:gridSpan w:val="2"/>
          </w:tcPr>
          <w:p w:rsidR="00023DAA" w:rsidRPr="00023DAA" w:rsidRDefault="00023DAA" w:rsidP="00982178">
            <w:pPr>
              <w:jc w:val="both"/>
            </w:pPr>
            <w:r>
              <w:t>p</w:t>
            </w:r>
            <w:r w:rsidRPr="00023DAA">
              <w:t xml:space="preserve">řednáška, </w:t>
            </w:r>
            <w:r w:rsidR="00982178">
              <w:t xml:space="preserve">cvičení </w:t>
            </w:r>
          </w:p>
        </w:tc>
      </w:tr>
      <w:tr w:rsidR="00023DAA" w:rsidTr="00120490">
        <w:tc>
          <w:tcPr>
            <w:tcW w:w="3086" w:type="dxa"/>
            <w:shd w:val="clear" w:color="auto" w:fill="F7CAAC"/>
          </w:tcPr>
          <w:p w:rsidR="00023DAA" w:rsidRPr="00023DAA" w:rsidRDefault="00023DAA" w:rsidP="00120490">
            <w:pPr>
              <w:jc w:val="both"/>
              <w:rPr>
                <w:b/>
              </w:rPr>
            </w:pPr>
            <w:r w:rsidRPr="00023DAA">
              <w:rPr>
                <w:b/>
              </w:rPr>
              <w:t>Forma způsobu ověření studijních výsledků a další požadavky na studenta</w:t>
            </w:r>
          </w:p>
        </w:tc>
        <w:tc>
          <w:tcPr>
            <w:tcW w:w="6769" w:type="dxa"/>
            <w:gridSpan w:val="7"/>
            <w:tcBorders>
              <w:bottom w:val="nil"/>
            </w:tcBorders>
          </w:tcPr>
          <w:p w:rsidR="00023DAA" w:rsidRPr="00023DAA" w:rsidRDefault="00023DAA" w:rsidP="00120490">
            <w:pPr>
              <w:jc w:val="both"/>
            </w:pPr>
            <w:r w:rsidRPr="00023DAA">
              <w:t>Způsob zakončení – klasifikovaný zápočet</w:t>
            </w:r>
          </w:p>
          <w:p w:rsidR="00023DAA" w:rsidRPr="00023DAA" w:rsidRDefault="00DB35A9" w:rsidP="00982178">
            <w:pPr>
              <w:jc w:val="both"/>
            </w:pPr>
            <w:r w:rsidRPr="00023DAA">
              <w:t xml:space="preserve">Požadavky na </w:t>
            </w:r>
            <w:r>
              <w:t xml:space="preserve">klasifikovaný </w:t>
            </w:r>
            <w:r w:rsidRPr="00023DAA">
              <w:t>zápočet</w:t>
            </w:r>
            <w:r>
              <w:t xml:space="preserve"> – v</w:t>
            </w:r>
            <w:r w:rsidR="00023DAA" w:rsidRPr="00023DAA">
              <w:t>ypracování seminární práce, písemný test musí být napsán minimálně na 60 % dosažitelných bodů a zároveň musí být dosaženo minimálně 50 % bodů z teorie a 50 % bodů z </w:t>
            </w:r>
            <w:r w:rsidR="00982178">
              <w:t>příkladů, 80% aktivní účast na cvičení</w:t>
            </w:r>
            <w:r w:rsidR="00023DAA" w:rsidRPr="00023DAA">
              <w:t>.</w:t>
            </w:r>
          </w:p>
        </w:tc>
      </w:tr>
      <w:tr w:rsidR="00023DAA" w:rsidTr="00120490">
        <w:trPr>
          <w:trHeight w:val="228"/>
        </w:trPr>
        <w:tc>
          <w:tcPr>
            <w:tcW w:w="9855" w:type="dxa"/>
            <w:gridSpan w:val="8"/>
            <w:tcBorders>
              <w:top w:val="nil"/>
            </w:tcBorders>
          </w:tcPr>
          <w:p w:rsidR="00023DAA" w:rsidRPr="00023DAA" w:rsidRDefault="00023DAA" w:rsidP="00120490">
            <w:pPr>
              <w:jc w:val="both"/>
            </w:pPr>
          </w:p>
        </w:tc>
      </w:tr>
      <w:tr w:rsidR="00023DAA" w:rsidTr="00120490">
        <w:trPr>
          <w:trHeight w:val="197"/>
        </w:trPr>
        <w:tc>
          <w:tcPr>
            <w:tcW w:w="3086" w:type="dxa"/>
            <w:tcBorders>
              <w:top w:val="nil"/>
            </w:tcBorders>
            <w:shd w:val="clear" w:color="auto" w:fill="F7CAAC"/>
          </w:tcPr>
          <w:p w:rsidR="00023DAA" w:rsidRPr="00023DAA" w:rsidRDefault="00023DAA" w:rsidP="00120490">
            <w:pPr>
              <w:jc w:val="both"/>
              <w:rPr>
                <w:b/>
              </w:rPr>
            </w:pPr>
            <w:r w:rsidRPr="00023DAA">
              <w:rPr>
                <w:b/>
              </w:rPr>
              <w:t>Garant předmětu</w:t>
            </w:r>
          </w:p>
        </w:tc>
        <w:tc>
          <w:tcPr>
            <w:tcW w:w="6769" w:type="dxa"/>
            <w:gridSpan w:val="7"/>
            <w:tcBorders>
              <w:top w:val="nil"/>
            </w:tcBorders>
          </w:tcPr>
          <w:p w:rsidR="00023DAA" w:rsidRPr="00023DAA" w:rsidRDefault="00023DAA" w:rsidP="00120490">
            <w:pPr>
              <w:jc w:val="both"/>
            </w:pPr>
            <w:r w:rsidRPr="00023DAA">
              <w:t>Ing. Lubor Homolka, Ph.D.</w:t>
            </w:r>
          </w:p>
        </w:tc>
      </w:tr>
      <w:tr w:rsidR="00023DAA" w:rsidTr="00120490">
        <w:trPr>
          <w:trHeight w:val="243"/>
        </w:trPr>
        <w:tc>
          <w:tcPr>
            <w:tcW w:w="3086" w:type="dxa"/>
            <w:tcBorders>
              <w:top w:val="nil"/>
            </w:tcBorders>
            <w:shd w:val="clear" w:color="auto" w:fill="F7CAAC"/>
          </w:tcPr>
          <w:p w:rsidR="00023DAA" w:rsidRPr="00023DAA" w:rsidRDefault="00023DAA" w:rsidP="00120490">
            <w:pPr>
              <w:jc w:val="both"/>
              <w:rPr>
                <w:b/>
              </w:rPr>
            </w:pPr>
            <w:r w:rsidRPr="00023DAA">
              <w:rPr>
                <w:b/>
              </w:rPr>
              <w:t>Zapojení garanta do výuky předmětu</w:t>
            </w:r>
          </w:p>
        </w:tc>
        <w:tc>
          <w:tcPr>
            <w:tcW w:w="6769" w:type="dxa"/>
            <w:gridSpan w:val="7"/>
            <w:tcBorders>
              <w:top w:val="nil"/>
            </w:tcBorders>
          </w:tcPr>
          <w:p w:rsidR="00023DAA" w:rsidRPr="00023DAA" w:rsidRDefault="00023DAA" w:rsidP="00982178">
            <w:pPr>
              <w:jc w:val="both"/>
            </w:pPr>
            <w:r w:rsidRPr="00023DAA">
              <w:t>Garant se p</w:t>
            </w:r>
            <w:r w:rsidR="00224545">
              <w:t>odílí na přednášení v rozsahu 6</w:t>
            </w:r>
            <w:r w:rsidRPr="00023DAA">
              <w:t xml:space="preserve">0 %, dále stanovuje koncepci </w:t>
            </w:r>
            <w:r w:rsidR="00982178">
              <w:t>cvičení</w:t>
            </w:r>
            <w:r w:rsidRPr="00023DAA">
              <w:t xml:space="preserve"> a dohlíží na jejich jednotné vedení.</w:t>
            </w:r>
          </w:p>
        </w:tc>
      </w:tr>
      <w:tr w:rsidR="00023DAA" w:rsidTr="00120490">
        <w:tc>
          <w:tcPr>
            <w:tcW w:w="3086" w:type="dxa"/>
            <w:shd w:val="clear" w:color="auto" w:fill="F7CAAC"/>
          </w:tcPr>
          <w:p w:rsidR="00023DAA" w:rsidRPr="00023DAA" w:rsidRDefault="00023DAA" w:rsidP="00120490">
            <w:pPr>
              <w:jc w:val="both"/>
              <w:rPr>
                <w:b/>
              </w:rPr>
            </w:pPr>
            <w:r w:rsidRPr="00023DAA">
              <w:rPr>
                <w:b/>
              </w:rPr>
              <w:t>Vyučující</w:t>
            </w:r>
          </w:p>
        </w:tc>
        <w:tc>
          <w:tcPr>
            <w:tcW w:w="6769" w:type="dxa"/>
            <w:gridSpan w:val="7"/>
            <w:tcBorders>
              <w:bottom w:val="nil"/>
            </w:tcBorders>
          </w:tcPr>
          <w:p w:rsidR="00023DAA" w:rsidRPr="00023DAA" w:rsidRDefault="00224545" w:rsidP="00120490">
            <w:pPr>
              <w:jc w:val="both"/>
            </w:pPr>
            <w:r w:rsidRPr="00023DAA">
              <w:t>Ing. Lubo</w:t>
            </w:r>
            <w:r>
              <w:t>r Homolka, Ph.D. – přednášky (6</w:t>
            </w:r>
            <w:r w:rsidRPr="00023DAA">
              <w:t>0%)</w:t>
            </w:r>
            <w:r>
              <w:t>, Ing. Ján Dvorský, PhD. - přednášky (4</w:t>
            </w:r>
            <w:r w:rsidRPr="00023DAA">
              <w:t>0%)</w:t>
            </w:r>
          </w:p>
        </w:tc>
      </w:tr>
      <w:tr w:rsidR="00023DAA" w:rsidTr="00023DAA">
        <w:trPr>
          <w:trHeight w:val="175"/>
        </w:trPr>
        <w:tc>
          <w:tcPr>
            <w:tcW w:w="9855" w:type="dxa"/>
            <w:gridSpan w:val="8"/>
            <w:tcBorders>
              <w:top w:val="nil"/>
            </w:tcBorders>
          </w:tcPr>
          <w:p w:rsidR="00023DAA" w:rsidRPr="00023DAA" w:rsidRDefault="00023DAA" w:rsidP="00120490">
            <w:pPr>
              <w:jc w:val="both"/>
            </w:pPr>
          </w:p>
        </w:tc>
      </w:tr>
      <w:tr w:rsidR="00023DAA" w:rsidTr="00120490">
        <w:tc>
          <w:tcPr>
            <w:tcW w:w="3086" w:type="dxa"/>
            <w:shd w:val="clear" w:color="auto" w:fill="F7CAAC"/>
          </w:tcPr>
          <w:p w:rsidR="00023DAA" w:rsidRPr="00023DAA" w:rsidRDefault="00023DAA" w:rsidP="00120490">
            <w:pPr>
              <w:jc w:val="both"/>
              <w:rPr>
                <w:b/>
              </w:rPr>
            </w:pPr>
            <w:r w:rsidRPr="00023DAA">
              <w:rPr>
                <w:b/>
              </w:rPr>
              <w:t>Stručná anotace předmětu</w:t>
            </w:r>
          </w:p>
        </w:tc>
        <w:tc>
          <w:tcPr>
            <w:tcW w:w="6769" w:type="dxa"/>
            <w:gridSpan w:val="7"/>
            <w:tcBorders>
              <w:bottom w:val="nil"/>
            </w:tcBorders>
          </w:tcPr>
          <w:p w:rsidR="00023DAA" w:rsidRPr="00023DAA" w:rsidRDefault="00023DAA" w:rsidP="00120490">
            <w:pPr>
              <w:jc w:val="both"/>
            </w:pPr>
          </w:p>
        </w:tc>
      </w:tr>
      <w:tr w:rsidR="00023DAA" w:rsidTr="00120490">
        <w:trPr>
          <w:trHeight w:val="2338"/>
        </w:trPr>
        <w:tc>
          <w:tcPr>
            <w:tcW w:w="9855" w:type="dxa"/>
            <w:gridSpan w:val="8"/>
            <w:tcBorders>
              <w:top w:val="nil"/>
              <w:bottom w:val="single" w:sz="12" w:space="0" w:color="auto"/>
            </w:tcBorders>
          </w:tcPr>
          <w:p w:rsidR="00023DAA" w:rsidRPr="00023DAA" w:rsidRDefault="00023DAA" w:rsidP="00120490">
            <w:pPr>
              <w:jc w:val="both"/>
            </w:pPr>
            <w:r w:rsidRPr="00023DAA">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rsidR="00023DAA" w:rsidRPr="00023DAA" w:rsidRDefault="00023DAA" w:rsidP="000E1096">
            <w:pPr>
              <w:pStyle w:val="Odstavecseseznamem"/>
              <w:numPr>
                <w:ilvl w:val="0"/>
                <w:numId w:val="29"/>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 xml:space="preserve">Úvod do historie ekonometrie, historický přehled. </w:t>
            </w:r>
          </w:p>
          <w:p w:rsidR="00023DAA" w:rsidRPr="00023DAA" w:rsidRDefault="00023DAA" w:rsidP="000E1096">
            <w:pPr>
              <w:pStyle w:val="Odstavecseseznamem"/>
              <w:numPr>
                <w:ilvl w:val="0"/>
                <w:numId w:val="29"/>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Proces návrhu modelu a jeho ověřování. Typ dat, kódování kvalitativních proměnných, reparametrizace obecného modelu.</w:t>
            </w:r>
          </w:p>
          <w:p w:rsidR="00023DAA" w:rsidRPr="00023DAA" w:rsidRDefault="00023DAA" w:rsidP="000E1096">
            <w:pPr>
              <w:pStyle w:val="Odstavecseseznamem"/>
              <w:numPr>
                <w:ilvl w:val="0"/>
                <w:numId w:val="29"/>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Typy regresních funkcí. Metody odhadu regresních parametrů funkcí.</w:t>
            </w:r>
          </w:p>
          <w:p w:rsidR="00023DAA" w:rsidRPr="00023DAA" w:rsidRDefault="00023DAA" w:rsidP="000E1096">
            <w:pPr>
              <w:pStyle w:val="Odstavecseseznamem"/>
              <w:numPr>
                <w:ilvl w:val="0"/>
                <w:numId w:val="29"/>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Statistická verifikace modelu na základě statistických hypotéz a dalších indikátorů.</w:t>
            </w:r>
          </w:p>
          <w:p w:rsidR="00023DAA" w:rsidRPr="00023DAA" w:rsidRDefault="00023DAA" w:rsidP="000E1096">
            <w:pPr>
              <w:pStyle w:val="Odstavecseseznamem"/>
              <w:numPr>
                <w:ilvl w:val="0"/>
                <w:numId w:val="29"/>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Empirická analýza základních mikro- a makro-ekonomických modelů.</w:t>
            </w:r>
          </w:p>
          <w:p w:rsidR="00023DAA" w:rsidRPr="00023DAA" w:rsidRDefault="00023DAA" w:rsidP="000E1096">
            <w:pPr>
              <w:pStyle w:val="Odstavecseseznamem"/>
              <w:numPr>
                <w:ilvl w:val="0"/>
                <w:numId w:val="29"/>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Dekompoziční přístup k časovým řadám. Sezónní očišťování.</w:t>
            </w:r>
          </w:p>
          <w:p w:rsidR="00023DAA" w:rsidRPr="00023DAA" w:rsidRDefault="00023DAA" w:rsidP="000E1096">
            <w:pPr>
              <w:pStyle w:val="Odstavecseseznamem"/>
              <w:numPr>
                <w:ilvl w:val="0"/>
                <w:numId w:val="29"/>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Filtry a další metody vyhlazování časových řad.</w:t>
            </w:r>
          </w:p>
          <w:p w:rsidR="00023DAA" w:rsidRPr="00023DAA" w:rsidRDefault="00023DAA" w:rsidP="000E1096">
            <w:pPr>
              <w:pStyle w:val="Odstavecseseznamem"/>
              <w:numPr>
                <w:ilvl w:val="0"/>
                <w:numId w:val="29"/>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Analýza reziduální složky ekonometrického modelu. Ekonometrická verifikace modelu a důsledky porušení předpokladů.</w:t>
            </w:r>
          </w:p>
        </w:tc>
      </w:tr>
      <w:tr w:rsidR="00023DAA" w:rsidTr="00120490">
        <w:trPr>
          <w:trHeight w:val="265"/>
        </w:trPr>
        <w:tc>
          <w:tcPr>
            <w:tcW w:w="3653" w:type="dxa"/>
            <w:gridSpan w:val="2"/>
            <w:tcBorders>
              <w:top w:val="nil"/>
            </w:tcBorders>
            <w:shd w:val="clear" w:color="auto" w:fill="F7CAAC"/>
          </w:tcPr>
          <w:p w:rsidR="00023DAA" w:rsidRPr="00023DAA" w:rsidRDefault="00023DAA" w:rsidP="00120490">
            <w:pPr>
              <w:jc w:val="both"/>
            </w:pPr>
            <w:r w:rsidRPr="00023DAA">
              <w:rPr>
                <w:b/>
              </w:rPr>
              <w:t>Studijní literatura a studijní pomůcky</w:t>
            </w:r>
          </w:p>
        </w:tc>
        <w:tc>
          <w:tcPr>
            <w:tcW w:w="6202" w:type="dxa"/>
            <w:gridSpan w:val="6"/>
            <w:tcBorders>
              <w:top w:val="nil"/>
              <w:bottom w:val="nil"/>
            </w:tcBorders>
          </w:tcPr>
          <w:p w:rsidR="00023DAA" w:rsidRPr="00023DAA" w:rsidRDefault="00023DAA" w:rsidP="00120490">
            <w:pPr>
              <w:jc w:val="both"/>
            </w:pPr>
          </w:p>
        </w:tc>
      </w:tr>
      <w:tr w:rsidR="00023DAA" w:rsidTr="00023DAA">
        <w:trPr>
          <w:trHeight w:val="1550"/>
        </w:trPr>
        <w:tc>
          <w:tcPr>
            <w:tcW w:w="9855" w:type="dxa"/>
            <w:gridSpan w:val="8"/>
            <w:tcBorders>
              <w:top w:val="nil"/>
            </w:tcBorders>
          </w:tcPr>
          <w:p w:rsidR="00023DAA" w:rsidRPr="00023DAA" w:rsidRDefault="00023DAA" w:rsidP="00120490">
            <w:pPr>
              <w:jc w:val="both"/>
              <w:rPr>
                <w:b/>
              </w:rPr>
            </w:pPr>
            <w:r w:rsidRPr="00023DAA">
              <w:rPr>
                <w:b/>
              </w:rPr>
              <w:t>Povinná literatura</w:t>
            </w:r>
          </w:p>
          <w:p w:rsidR="00023DAA" w:rsidRPr="00023DAA" w:rsidRDefault="00023DAA" w:rsidP="00120490">
            <w:pPr>
              <w:jc w:val="both"/>
            </w:pPr>
            <w:r w:rsidRPr="00023DAA">
              <w:t>GUJARATI, D.N.</w:t>
            </w:r>
            <w:r>
              <w:t>,</w:t>
            </w:r>
            <w:r w:rsidRPr="00023DAA">
              <w:t xml:space="preserve"> PORTER</w:t>
            </w:r>
            <w:r>
              <w:t>,</w:t>
            </w:r>
            <w:r w:rsidRPr="00023DAA">
              <w:t xml:space="preserve"> D.C. </w:t>
            </w:r>
            <w:r w:rsidRPr="00023DAA">
              <w:rPr>
                <w:i/>
              </w:rPr>
              <w:t>Basic econometrics</w:t>
            </w:r>
            <w:r w:rsidRPr="00023DAA">
              <w:t>. 5th ed. Boston: McGraw-Hill, 2009. ISBN 978-0-07-337577-9.</w:t>
            </w:r>
          </w:p>
          <w:p w:rsidR="00023DAA" w:rsidRPr="00023DAA" w:rsidRDefault="00023DAA" w:rsidP="00023DAA">
            <w:pPr>
              <w:jc w:val="both"/>
            </w:pPr>
            <w:r w:rsidRPr="00023DAA">
              <w:t xml:space="preserve">JAMES, G., WITTEN, D., HASTIE, T., TIBISHIRANI, R. </w:t>
            </w:r>
            <w:r w:rsidRPr="00023DAA">
              <w:rPr>
                <w:i/>
              </w:rPr>
              <w:t>An introduction to statistical learning: with applications in R</w:t>
            </w:r>
            <w:r w:rsidRPr="00023DAA">
              <w:t>. New York: Springer, 2015</w:t>
            </w:r>
            <w:r>
              <w:t xml:space="preserve">, 426 p. ISBN 978-1-4614-7138-7. </w:t>
            </w:r>
          </w:p>
          <w:p w:rsidR="00023DAA" w:rsidRPr="00023DAA" w:rsidRDefault="00023DAA" w:rsidP="00120490">
            <w:pPr>
              <w:jc w:val="both"/>
              <w:rPr>
                <w:b/>
              </w:rPr>
            </w:pPr>
            <w:r w:rsidRPr="00023DAA">
              <w:rPr>
                <w:b/>
              </w:rPr>
              <w:t>Doporučená literatura</w:t>
            </w:r>
          </w:p>
          <w:p w:rsidR="00023DAA" w:rsidRPr="00023DAA" w:rsidRDefault="00023DAA" w:rsidP="00120490">
            <w:pPr>
              <w:jc w:val="both"/>
            </w:pPr>
            <w:r w:rsidRPr="00023DAA">
              <w:t xml:space="preserve">COTTRELL, A., LUCCHETTI, R. </w:t>
            </w:r>
            <w:r w:rsidRPr="00023DAA">
              <w:rPr>
                <w:i/>
              </w:rPr>
              <w:t>Gretl User’s Guide: Gnu Regression, Econometrics and Time-series Library</w:t>
            </w:r>
            <w:r w:rsidRPr="00023DAA">
              <w:t>. 201</w:t>
            </w:r>
            <w:r>
              <w:t>8, 402 p.</w:t>
            </w:r>
            <w:r w:rsidRPr="00023DAA">
              <w:t xml:space="preserve"> Dostupné z: http://gretl.sourceforge.net/gretl-help/gretl-guide.pdf.</w:t>
            </w:r>
          </w:p>
        </w:tc>
      </w:tr>
      <w:tr w:rsidR="00023DAA"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23DAA" w:rsidRPr="00023DAA" w:rsidRDefault="00023DAA" w:rsidP="00120490">
            <w:pPr>
              <w:jc w:val="center"/>
              <w:rPr>
                <w:b/>
              </w:rPr>
            </w:pPr>
            <w:r w:rsidRPr="00023DAA">
              <w:rPr>
                <w:b/>
              </w:rPr>
              <w:t>Informace ke kombinované nebo distanční formě</w:t>
            </w:r>
          </w:p>
        </w:tc>
      </w:tr>
      <w:tr w:rsidR="00023DAA" w:rsidTr="00120490">
        <w:tc>
          <w:tcPr>
            <w:tcW w:w="4787" w:type="dxa"/>
            <w:gridSpan w:val="3"/>
            <w:tcBorders>
              <w:top w:val="single" w:sz="2" w:space="0" w:color="auto"/>
            </w:tcBorders>
            <w:shd w:val="clear" w:color="auto" w:fill="F7CAAC"/>
          </w:tcPr>
          <w:p w:rsidR="00023DAA" w:rsidRPr="00023DAA" w:rsidRDefault="00023DAA" w:rsidP="00120490">
            <w:pPr>
              <w:jc w:val="both"/>
            </w:pPr>
            <w:r w:rsidRPr="00023DAA">
              <w:rPr>
                <w:b/>
              </w:rPr>
              <w:t>Rozsah konzultací (soustředění)</w:t>
            </w:r>
          </w:p>
        </w:tc>
        <w:tc>
          <w:tcPr>
            <w:tcW w:w="889" w:type="dxa"/>
            <w:tcBorders>
              <w:top w:val="single" w:sz="2" w:space="0" w:color="auto"/>
            </w:tcBorders>
          </w:tcPr>
          <w:p w:rsidR="00023DAA" w:rsidRPr="00023DAA" w:rsidRDefault="00023DAA" w:rsidP="00120490">
            <w:pPr>
              <w:jc w:val="both"/>
            </w:pPr>
            <w:r w:rsidRPr="00023DAA">
              <w:t>15</w:t>
            </w:r>
          </w:p>
        </w:tc>
        <w:tc>
          <w:tcPr>
            <w:tcW w:w="4179" w:type="dxa"/>
            <w:gridSpan w:val="4"/>
            <w:tcBorders>
              <w:top w:val="single" w:sz="2" w:space="0" w:color="auto"/>
            </w:tcBorders>
            <w:shd w:val="clear" w:color="auto" w:fill="F7CAAC"/>
          </w:tcPr>
          <w:p w:rsidR="00023DAA" w:rsidRPr="00023DAA" w:rsidRDefault="00023DAA" w:rsidP="00120490">
            <w:pPr>
              <w:jc w:val="both"/>
              <w:rPr>
                <w:b/>
              </w:rPr>
            </w:pPr>
            <w:r w:rsidRPr="00023DAA">
              <w:rPr>
                <w:b/>
              </w:rPr>
              <w:t xml:space="preserve">hodin </w:t>
            </w:r>
          </w:p>
        </w:tc>
      </w:tr>
      <w:tr w:rsidR="00023DAA" w:rsidTr="00120490">
        <w:tc>
          <w:tcPr>
            <w:tcW w:w="9855" w:type="dxa"/>
            <w:gridSpan w:val="8"/>
            <w:shd w:val="clear" w:color="auto" w:fill="F7CAAC"/>
          </w:tcPr>
          <w:p w:rsidR="00023DAA" w:rsidRPr="00023DAA" w:rsidRDefault="00023DAA" w:rsidP="00120490">
            <w:pPr>
              <w:jc w:val="both"/>
              <w:rPr>
                <w:b/>
              </w:rPr>
            </w:pPr>
            <w:r w:rsidRPr="00023DAA">
              <w:rPr>
                <w:b/>
              </w:rPr>
              <w:t>Informace o způsobu kontaktu s vyučujícím</w:t>
            </w:r>
          </w:p>
        </w:tc>
      </w:tr>
      <w:tr w:rsidR="00023DAA" w:rsidTr="00023DAA">
        <w:trPr>
          <w:trHeight w:val="757"/>
        </w:trPr>
        <w:tc>
          <w:tcPr>
            <w:tcW w:w="9855" w:type="dxa"/>
            <w:gridSpan w:val="8"/>
          </w:tcPr>
          <w:p w:rsidR="00023DAA" w:rsidRPr="00023DAA" w:rsidRDefault="00023DAA" w:rsidP="00120490">
            <w:pPr>
              <w:jc w:val="both"/>
            </w:pPr>
            <w:r w:rsidRPr="00023DA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23DAA" w:rsidRDefault="00023DA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17251" w:rsidTr="00120490">
        <w:tc>
          <w:tcPr>
            <w:tcW w:w="9855" w:type="dxa"/>
            <w:gridSpan w:val="8"/>
            <w:tcBorders>
              <w:bottom w:val="double" w:sz="4" w:space="0" w:color="auto"/>
            </w:tcBorders>
            <w:shd w:val="clear" w:color="auto" w:fill="BDD6EE"/>
          </w:tcPr>
          <w:p w:rsidR="00417251" w:rsidRDefault="00417251" w:rsidP="00120490">
            <w:pPr>
              <w:jc w:val="both"/>
              <w:rPr>
                <w:b/>
                <w:sz w:val="28"/>
              </w:rPr>
            </w:pPr>
            <w:r>
              <w:lastRenderedPageBreak/>
              <w:br w:type="page"/>
            </w:r>
            <w:r>
              <w:rPr>
                <w:b/>
                <w:sz w:val="28"/>
              </w:rPr>
              <w:t>B-III – Charakteristika studijního předmětu</w:t>
            </w:r>
          </w:p>
        </w:tc>
      </w:tr>
      <w:tr w:rsidR="00417251" w:rsidTr="00120490">
        <w:tc>
          <w:tcPr>
            <w:tcW w:w="3086" w:type="dxa"/>
            <w:tcBorders>
              <w:top w:val="double" w:sz="4" w:space="0" w:color="auto"/>
            </w:tcBorders>
            <w:shd w:val="clear" w:color="auto" w:fill="F7CAAC"/>
          </w:tcPr>
          <w:p w:rsidR="00417251" w:rsidRPr="00417251" w:rsidRDefault="00417251" w:rsidP="00120490">
            <w:pPr>
              <w:jc w:val="both"/>
              <w:rPr>
                <w:b/>
              </w:rPr>
            </w:pPr>
            <w:r w:rsidRPr="00417251">
              <w:rPr>
                <w:b/>
              </w:rPr>
              <w:t>Název studijního předmětu</w:t>
            </w:r>
          </w:p>
        </w:tc>
        <w:tc>
          <w:tcPr>
            <w:tcW w:w="6769" w:type="dxa"/>
            <w:gridSpan w:val="7"/>
            <w:tcBorders>
              <w:top w:val="double" w:sz="4" w:space="0" w:color="auto"/>
            </w:tcBorders>
          </w:tcPr>
          <w:p w:rsidR="00417251" w:rsidRPr="00417251" w:rsidRDefault="00417251" w:rsidP="00120490">
            <w:pPr>
              <w:jc w:val="both"/>
            </w:pPr>
            <w:r w:rsidRPr="00417251">
              <w:t>Právo sociálního zabezpečení</w:t>
            </w:r>
          </w:p>
        </w:tc>
      </w:tr>
      <w:tr w:rsidR="00417251" w:rsidTr="00120490">
        <w:tc>
          <w:tcPr>
            <w:tcW w:w="3086" w:type="dxa"/>
            <w:shd w:val="clear" w:color="auto" w:fill="F7CAAC"/>
          </w:tcPr>
          <w:p w:rsidR="00417251" w:rsidRPr="00417251" w:rsidRDefault="00417251" w:rsidP="00120490">
            <w:pPr>
              <w:jc w:val="both"/>
              <w:rPr>
                <w:b/>
              </w:rPr>
            </w:pPr>
            <w:r w:rsidRPr="00417251">
              <w:rPr>
                <w:b/>
              </w:rPr>
              <w:t>Typ předmětu</w:t>
            </w:r>
          </w:p>
        </w:tc>
        <w:tc>
          <w:tcPr>
            <w:tcW w:w="3406" w:type="dxa"/>
            <w:gridSpan w:val="4"/>
          </w:tcPr>
          <w:p w:rsidR="00417251" w:rsidRPr="00417251" w:rsidRDefault="00417251" w:rsidP="00120490">
            <w:pPr>
              <w:jc w:val="both"/>
            </w:pPr>
            <w:r>
              <w:t>p</w:t>
            </w:r>
            <w:r w:rsidRPr="00417251">
              <w:t>ovinně volitelný „PV“</w:t>
            </w:r>
          </w:p>
        </w:tc>
        <w:tc>
          <w:tcPr>
            <w:tcW w:w="2695" w:type="dxa"/>
            <w:gridSpan w:val="2"/>
            <w:shd w:val="clear" w:color="auto" w:fill="F7CAAC"/>
          </w:tcPr>
          <w:p w:rsidR="00417251" w:rsidRPr="00417251" w:rsidRDefault="00417251" w:rsidP="00120490">
            <w:pPr>
              <w:jc w:val="both"/>
            </w:pPr>
            <w:r w:rsidRPr="00417251">
              <w:rPr>
                <w:b/>
              </w:rPr>
              <w:t>doporučený ročník / semestr</w:t>
            </w:r>
          </w:p>
        </w:tc>
        <w:tc>
          <w:tcPr>
            <w:tcW w:w="668" w:type="dxa"/>
          </w:tcPr>
          <w:p w:rsidR="00417251" w:rsidRPr="00417251" w:rsidRDefault="00417251" w:rsidP="00120490">
            <w:pPr>
              <w:jc w:val="both"/>
            </w:pPr>
            <w:r w:rsidRPr="00417251">
              <w:t>2/Z</w:t>
            </w:r>
          </w:p>
        </w:tc>
      </w:tr>
      <w:tr w:rsidR="00417251" w:rsidTr="00120490">
        <w:tc>
          <w:tcPr>
            <w:tcW w:w="3086" w:type="dxa"/>
            <w:shd w:val="clear" w:color="auto" w:fill="F7CAAC"/>
          </w:tcPr>
          <w:p w:rsidR="00417251" w:rsidRPr="00417251" w:rsidRDefault="00417251" w:rsidP="00120490">
            <w:pPr>
              <w:jc w:val="both"/>
              <w:rPr>
                <w:b/>
              </w:rPr>
            </w:pPr>
            <w:r w:rsidRPr="00417251">
              <w:rPr>
                <w:b/>
              </w:rPr>
              <w:t>Rozsah studijního předmětu</w:t>
            </w:r>
          </w:p>
        </w:tc>
        <w:tc>
          <w:tcPr>
            <w:tcW w:w="1701" w:type="dxa"/>
            <w:gridSpan w:val="2"/>
          </w:tcPr>
          <w:p w:rsidR="00417251" w:rsidRPr="00417251" w:rsidRDefault="00417251" w:rsidP="00120490">
            <w:pPr>
              <w:jc w:val="both"/>
            </w:pPr>
            <w:r w:rsidRPr="00417251">
              <w:t>26p</w:t>
            </w:r>
          </w:p>
        </w:tc>
        <w:tc>
          <w:tcPr>
            <w:tcW w:w="889" w:type="dxa"/>
            <w:shd w:val="clear" w:color="auto" w:fill="F7CAAC"/>
          </w:tcPr>
          <w:p w:rsidR="00417251" w:rsidRPr="00417251" w:rsidRDefault="00417251" w:rsidP="00120490">
            <w:pPr>
              <w:jc w:val="both"/>
              <w:rPr>
                <w:b/>
              </w:rPr>
            </w:pPr>
            <w:r w:rsidRPr="00417251">
              <w:rPr>
                <w:b/>
              </w:rPr>
              <w:t xml:space="preserve">hod. </w:t>
            </w:r>
          </w:p>
        </w:tc>
        <w:tc>
          <w:tcPr>
            <w:tcW w:w="816" w:type="dxa"/>
          </w:tcPr>
          <w:p w:rsidR="00417251" w:rsidRPr="00417251" w:rsidRDefault="00417251" w:rsidP="00120490">
            <w:pPr>
              <w:jc w:val="both"/>
            </w:pPr>
            <w:r w:rsidRPr="00417251">
              <w:t>26</w:t>
            </w:r>
          </w:p>
        </w:tc>
        <w:tc>
          <w:tcPr>
            <w:tcW w:w="2156" w:type="dxa"/>
            <w:shd w:val="clear" w:color="auto" w:fill="F7CAAC"/>
          </w:tcPr>
          <w:p w:rsidR="00417251" w:rsidRPr="00417251" w:rsidRDefault="00417251" w:rsidP="00120490">
            <w:pPr>
              <w:jc w:val="both"/>
              <w:rPr>
                <w:b/>
              </w:rPr>
            </w:pPr>
            <w:r w:rsidRPr="00417251">
              <w:rPr>
                <w:b/>
              </w:rPr>
              <w:t>kreditů</w:t>
            </w:r>
          </w:p>
        </w:tc>
        <w:tc>
          <w:tcPr>
            <w:tcW w:w="1207" w:type="dxa"/>
            <w:gridSpan w:val="2"/>
          </w:tcPr>
          <w:p w:rsidR="00417251" w:rsidRPr="00417251" w:rsidRDefault="00417251" w:rsidP="00120490">
            <w:pPr>
              <w:jc w:val="both"/>
            </w:pPr>
            <w:r w:rsidRPr="00417251">
              <w:t>2</w:t>
            </w:r>
          </w:p>
        </w:tc>
      </w:tr>
      <w:tr w:rsidR="00417251" w:rsidTr="00120490">
        <w:tc>
          <w:tcPr>
            <w:tcW w:w="3086" w:type="dxa"/>
            <w:shd w:val="clear" w:color="auto" w:fill="F7CAAC"/>
          </w:tcPr>
          <w:p w:rsidR="00417251" w:rsidRPr="00417251" w:rsidRDefault="00417251" w:rsidP="00120490">
            <w:pPr>
              <w:jc w:val="both"/>
              <w:rPr>
                <w:b/>
              </w:rPr>
            </w:pPr>
            <w:r w:rsidRPr="00417251">
              <w:rPr>
                <w:b/>
              </w:rPr>
              <w:t>Prerekvizity, korekvizity, ekvivalence</w:t>
            </w:r>
          </w:p>
        </w:tc>
        <w:tc>
          <w:tcPr>
            <w:tcW w:w="6769" w:type="dxa"/>
            <w:gridSpan w:val="7"/>
          </w:tcPr>
          <w:p w:rsidR="00417251" w:rsidRPr="00417251" w:rsidRDefault="00417251" w:rsidP="00120490">
            <w:pPr>
              <w:jc w:val="both"/>
            </w:pPr>
          </w:p>
        </w:tc>
      </w:tr>
      <w:tr w:rsidR="00417251" w:rsidTr="00120490">
        <w:tc>
          <w:tcPr>
            <w:tcW w:w="3086" w:type="dxa"/>
            <w:shd w:val="clear" w:color="auto" w:fill="F7CAAC"/>
          </w:tcPr>
          <w:p w:rsidR="00417251" w:rsidRPr="00417251" w:rsidRDefault="00417251" w:rsidP="00120490">
            <w:pPr>
              <w:jc w:val="both"/>
              <w:rPr>
                <w:b/>
              </w:rPr>
            </w:pPr>
            <w:r w:rsidRPr="00417251">
              <w:rPr>
                <w:b/>
              </w:rPr>
              <w:t>Způsob ověření studijních výsledků</w:t>
            </w:r>
          </w:p>
        </w:tc>
        <w:tc>
          <w:tcPr>
            <w:tcW w:w="3406" w:type="dxa"/>
            <w:gridSpan w:val="4"/>
          </w:tcPr>
          <w:p w:rsidR="00417251" w:rsidRPr="00417251" w:rsidRDefault="00417251" w:rsidP="00120490">
            <w:pPr>
              <w:jc w:val="both"/>
            </w:pPr>
            <w:r>
              <w:t>k</w:t>
            </w:r>
            <w:r w:rsidRPr="00417251">
              <w:t>lasifikovaný zápočet</w:t>
            </w:r>
          </w:p>
        </w:tc>
        <w:tc>
          <w:tcPr>
            <w:tcW w:w="2156" w:type="dxa"/>
            <w:shd w:val="clear" w:color="auto" w:fill="F7CAAC"/>
          </w:tcPr>
          <w:p w:rsidR="00417251" w:rsidRPr="00417251" w:rsidRDefault="00417251" w:rsidP="00120490">
            <w:pPr>
              <w:jc w:val="both"/>
              <w:rPr>
                <w:b/>
              </w:rPr>
            </w:pPr>
            <w:r w:rsidRPr="00417251">
              <w:rPr>
                <w:b/>
              </w:rPr>
              <w:t>Forma výuky</w:t>
            </w:r>
          </w:p>
        </w:tc>
        <w:tc>
          <w:tcPr>
            <w:tcW w:w="1207" w:type="dxa"/>
            <w:gridSpan w:val="2"/>
          </w:tcPr>
          <w:p w:rsidR="00417251" w:rsidRPr="00417251" w:rsidRDefault="00417251" w:rsidP="00120490">
            <w:pPr>
              <w:jc w:val="both"/>
            </w:pPr>
            <w:r>
              <w:t>p</w:t>
            </w:r>
            <w:r w:rsidRPr="00417251">
              <w:t>řednáška</w:t>
            </w:r>
          </w:p>
        </w:tc>
      </w:tr>
      <w:tr w:rsidR="00417251" w:rsidTr="00120490">
        <w:tc>
          <w:tcPr>
            <w:tcW w:w="3086" w:type="dxa"/>
            <w:shd w:val="clear" w:color="auto" w:fill="F7CAAC"/>
          </w:tcPr>
          <w:p w:rsidR="00417251" w:rsidRPr="00417251" w:rsidRDefault="00417251" w:rsidP="00120490">
            <w:pPr>
              <w:jc w:val="both"/>
              <w:rPr>
                <w:b/>
              </w:rPr>
            </w:pPr>
            <w:r w:rsidRPr="00417251">
              <w:rPr>
                <w:b/>
              </w:rPr>
              <w:t>Forma způsobu ověření studijních výsledků a další požadavky na studenta</w:t>
            </w:r>
          </w:p>
        </w:tc>
        <w:tc>
          <w:tcPr>
            <w:tcW w:w="6769" w:type="dxa"/>
            <w:gridSpan w:val="7"/>
            <w:tcBorders>
              <w:bottom w:val="nil"/>
            </w:tcBorders>
          </w:tcPr>
          <w:p w:rsidR="00417251" w:rsidRDefault="00417251" w:rsidP="00417251">
            <w:pPr>
              <w:jc w:val="both"/>
            </w:pPr>
            <w:r w:rsidRPr="00D57008">
              <w:t>Způsob zakončení – klasifikovaný zápočet</w:t>
            </w:r>
          </w:p>
          <w:p w:rsidR="00417251" w:rsidRPr="00417251" w:rsidRDefault="00DB35A9" w:rsidP="00DB35A9">
            <w:pPr>
              <w:jc w:val="both"/>
            </w:pPr>
            <w:r w:rsidRPr="00023DAA">
              <w:t xml:space="preserve">Požadavky na </w:t>
            </w:r>
            <w:r>
              <w:t xml:space="preserve">klasifikovaný </w:t>
            </w:r>
            <w:r w:rsidRPr="00023DAA">
              <w:t>zápočet</w:t>
            </w:r>
            <w:r>
              <w:t>: úpěšnost u písemného testu alespoň</w:t>
            </w:r>
            <w:r w:rsidRPr="00897246">
              <w:t xml:space="preserve"> 60 %, následuje </w:t>
            </w:r>
            <w:r>
              <w:t>kolokvium</w:t>
            </w:r>
            <w:r w:rsidRPr="00897246">
              <w:t xml:space="preserve"> v rozsahu znalost</w:t>
            </w:r>
            <w:r>
              <w:t>í přednášek.</w:t>
            </w:r>
          </w:p>
        </w:tc>
      </w:tr>
      <w:tr w:rsidR="00417251" w:rsidTr="00417251">
        <w:trPr>
          <w:trHeight w:val="70"/>
        </w:trPr>
        <w:tc>
          <w:tcPr>
            <w:tcW w:w="9855" w:type="dxa"/>
            <w:gridSpan w:val="8"/>
            <w:tcBorders>
              <w:top w:val="nil"/>
            </w:tcBorders>
          </w:tcPr>
          <w:p w:rsidR="00417251" w:rsidRPr="00417251" w:rsidRDefault="00417251" w:rsidP="00120490">
            <w:pPr>
              <w:jc w:val="both"/>
            </w:pPr>
          </w:p>
        </w:tc>
      </w:tr>
      <w:tr w:rsidR="00417251" w:rsidTr="00120490">
        <w:trPr>
          <w:trHeight w:val="197"/>
        </w:trPr>
        <w:tc>
          <w:tcPr>
            <w:tcW w:w="3086" w:type="dxa"/>
            <w:tcBorders>
              <w:top w:val="nil"/>
            </w:tcBorders>
            <w:shd w:val="clear" w:color="auto" w:fill="F7CAAC"/>
          </w:tcPr>
          <w:p w:rsidR="00417251" w:rsidRPr="00417251" w:rsidRDefault="00417251" w:rsidP="00120490">
            <w:pPr>
              <w:jc w:val="both"/>
              <w:rPr>
                <w:b/>
              </w:rPr>
            </w:pPr>
            <w:r w:rsidRPr="00417251">
              <w:rPr>
                <w:b/>
              </w:rPr>
              <w:t>Garant předmětu</w:t>
            </w:r>
          </w:p>
        </w:tc>
        <w:tc>
          <w:tcPr>
            <w:tcW w:w="6769" w:type="dxa"/>
            <w:gridSpan w:val="7"/>
            <w:tcBorders>
              <w:top w:val="nil"/>
            </w:tcBorders>
          </w:tcPr>
          <w:p w:rsidR="00417251" w:rsidRPr="00417251" w:rsidRDefault="00417251" w:rsidP="00120490">
            <w:pPr>
              <w:jc w:val="both"/>
            </w:pPr>
            <w:r w:rsidRPr="00417251">
              <w:t>JUDr. Libor Šnédar, Ph.D.</w:t>
            </w:r>
          </w:p>
        </w:tc>
      </w:tr>
      <w:tr w:rsidR="00417251" w:rsidTr="00120490">
        <w:trPr>
          <w:trHeight w:val="243"/>
        </w:trPr>
        <w:tc>
          <w:tcPr>
            <w:tcW w:w="3086" w:type="dxa"/>
            <w:tcBorders>
              <w:top w:val="nil"/>
            </w:tcBorders>
            <w:shd w:val="clear" w:color="auto" w:fill="F7CAAC"/>
          </w:tcPr>
          <w:p w:rsidR="00417251" w:rsidRPr="00417251" w:rsidRDefault="00417251" w:rsidP="00120490">
            <w:pPr>
              <w:jc w:val="both"/>
              <w:rPr>
                <w:b/>
              </w:rPr>
            </w:pPr>
            <w:r w:rsidRPr="00417251">
              <w:rPr>
                <w:b/>
              </w:rPr>
              <w:t>Zapojení garanta do výuky předmětu</w:t>
            </w:r>
          </w:p>
        </w:tc>
        <w:tc>
          <w:tcPr>
            <w:tcW w:w="6769" w:type="dxa"/>
            <w:gridSpan w:val="7"/>
            <w:tcBorders>
              <w:top w:val="nil"/>
            </w:tcBorders>
          </w:tcPr>
          <w:p w:rsidR="00417251" w:rsidRPr="00417251" w:rsidRDefault="00417251" w:rsidP="00120490">
            <w:pPr>
              <w:jc w:val="both"/>
            </w:pPr>
            <w:r w:rsidRPr="00417251">
              <w:t>Garant se podílí na přednášení v rozsahu 100 %.</w:t>
            </w:r>
          </w:p>
        </w:tc>
      </w:tr>
      <w:tr w:rsidR="00417251" w:rsidTr="00120490">
        <w:tc>
          <w:tcPr>
            <w:tcW w:w="3086" w:type="dxa"/>
            <w:shd w:val="clear" w:color="auto" w:fill="F7CAAC"/>
          </w:tcPr>
          <w:p w:rsidR="00417251" w:rsidRPr="00417251" w:rsidRDefault="00417251" w:rsidP="00120490">
            <w:pPr>
              <w:jc w:val="both"/>
              <w:rPr>
                <w:b/>
              </w:rPr>
            </w:pPr>
            <w:r w:rsidRPr="00417251">
              <w:rPr>
                <w:b/>
              </w:rPr>
              <w:t>Vyučující</w:t>
            </w:r>
          </w:p>
        </w:tc>
        <w:tc>
          <w:tcPr>
            <w:tcW w:w="6769" w:type="dxa"/>
            <w:gridSpan w:val="7"/>
            <w:tcBorders>
              <w:bottom w:val="nil"/>
            </w:tcBorders>
          </w:tcPr>
          <w:p w:rsidR="00417251" w:rsidRPr="00417251" w:rsidRDefault="00417251" w:rsidP="00120490">
            <w:pPr>
              <w:jc w:val="both"/>
            </w:pPr>
            <w:r w:rsidRPr="00417251">
              <w:t xml:space="preserve">JUDr. Libor Šnédar, Ph.D. – přednášky </w:t>
            </w:r>
            <w:r w:rsidR="00BE5517">
              <w:t>(</w:t>
            </w:r>
            <w:r w:rsidRPr="00417251">
              <w:t>100%</w:t>
            </w:r>
            <w:r w:rsidR="00BE5517">
              <w:t>)</w:t>
            </w:r>
          </w:p>
        </w:tc>
      </w:tr>
      <w:tr w:rsidR="00417251" w:rsidTr="00417251">
        <w:trPr>
          <w:trHeight w:val="70"/>
        </w:trPr>
        <w:tc>
          <w:tcPr>
            <w:tcW w:w="9855" w:type="dxa"/>
            <w:gridSpan w:val="8"/>
            <w:tcBorders>
              <w:top w:val="nil"/>
            </w:tcBorders>
          </w:tcPr>
          <w:p w:rsidR="00417251" w:rsidRPr="00417251" w:rsidRDefault="00417251" w:rsidP="00120490">
            <w:pPr>
              <w:jc w:val="both"/>
            </w:pPr>
          </w:p>
        </w:tc>
      </w:tr>
      <w:tr w:rsidR="00417251" w:rsidTr="00120490">
        <w:tc>
          <w:tcPr>
            <w:tcW w:w="3086" w:type="dxa"/>
            <w:shd w:val="clear" w:color="auto" w:fill="F7CAAC"/>
          </w:tcPr>
          <w:p w:rsidR="00417251" w:rsidRPr="00417251" w:rsidRDefault="00417251" w:rsidP="00120490">
            <w:pPr>
              <w:jc w:val="both"/>
              <w:rPr>
                <w:b/>
              </w:rPr>
            </w:pPr>
            <w:r w:rsidRPr="00417251">
              <w:rPr>
                <w:b/>
              </w:rPr>
              <w:t>Stručná anotace předmětu</w:t>
            </w:r>
          </w:p>
        </w:tc>
        <w:tc>
          <w:tcPr>
            <w:tcW w:w="6769" w:type="dxa"/>
            <w:gridSpan w:val="7"/>
            <w:tcBorders>
              <w:bottom w:val="nil"/>
            </w:tcBorders>
          </w:tcPr>
          <w:p w:rsidR="00417251" w:rsidRPr="00417251" w:rsidRDefault="00417251" w:rsidP="00120490">
            <w:pPr>
              <w:jc w:val="both"/>
            </w:pPr>
          </w:p>
        </w:tc>
      </w:tr>
      <w:tr w:rsidR="00417251" w:rsidTr="00417251">
        <w:trPr>
          <w:trHeight w:val="2670"/>
        </w:trPr>
        <w:tc>
          <w:tcPr>
            <w:tcW w:w="9855" w:type="dxa"/>
            <w:gridSpan w:val="8"/>
            <w:tcBorders>
              <w:top w:val="nil"/>
              <w:bottom w:val="single" w:sz="12" w:space="0" w:color="auto"/>
            </w:tcBorders>
          </w:tcPr>
          <w:p w:rsidR="00417251" w:rsidRPr="00417251" w:rsidRDefault="00417251" w:rsidP="00120490">
            <w:pPr>
              <w:jc w:val="both"/>
            </w:pPr>
            <w:r w:rsidRPr="00417251">
              <w:t xml:space="preserve">Předmět seznámí studenty se základy českého práva sociálního zabezpečení a v to v rozsahu a s přihlédnutím k jejich studijnímu zaměření. Předmět se zaměří na základní otázky práva sociálního zabezpečení a to v následujících oblastech: </w:t>
            </w:r>
          </w:p>
          <w:p w:rsidR="00417251" w:rsidRPr="00417251" w:rsidRDefault="00417251" w:rsidP="000E1096">
            <w:pPr>
              <w:pStyle w:val="Odstavecseseznamem"/>
              <w:numPr>
                <w:ilvl w:val="0"/>
                <w:numId w:val="31"/>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Úvod do studia - historický vývoj, sociální politiky, prameny práva sociálního zabezpečení, systém a zásady práva sociálního zabezpečení.</w:t>
            </w:r>
          </w:p>
          <w:p w:rsidR="00417251" w:rsidRPr="00417251" w:rsidRDefault="00417251" w:rsidP="000E1096">
            <w:pPr>
              <w:pStyle w:val="Odstavecseseznamem"/>
              <w:numPr>
                <w:ilvl w:val="0"/>
                <w:numId w:val="31"/>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 xml:space="preserve">Zdravotní péče a zdravotní pojištění (zákon č. 372/2011 Sb. o zdravotních službách, č. 373/2011 Sb. o specifických zdravotních službách, č. 48/1997 Sb. o veřejném zdravotním pojištění). </w:t>
            </w:r>
          </w:p>
          <w:p w:rsidR="00417251" w:rsidRPr="00417251" w:rsidRDefault="00417251" w:rsidP="000E1096">
            <w:pPr>
              <w:pStyle w:val="Odstavecseseznamem"/>
              <w:numPr>
                <w:ilvl w:val="0"/>
                <w:numId w:val="31"/>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 xml:space="preserve">Nemocenské pojištění (zákon č. 187/2006 Sb.). </w:t>
            </w:r>
          </w:p>
          <w:p w:rsidR="00417251" w:rsidRPr="00417251" w:rsidRDefault="00417251" w:rsidP="000E1096">
            <w:pPr>
              <w:pStyle w:val="Odstavecseseznamem"/>
              <w:numPr>
                <w:ilvl w:val="0"/>
                <w:numId w:val="31"/>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Důchodové pojištění (zákon č. 155/1999 Sb.).</w:t>
            </w:r>
          </w:p>
          <w:p w:rsidR="00417251" w:rsidRPr="00417251" w:rsidRDefault="00417251" w:rsidP="000E1096">
            <w:pPr>
              <w:pStyle w:val="Odstavecseseznamem"/>
              <w:numPr>
                <w:ilvl w:val="0"/>
                <w:numId w:val="31"/>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Státní sociální podpora (zákon č. 117/1995 Sb.).</w:t>
            </w:r>
          </w:p>
          <w:p w:rsidR="00417251" w:rsidRPr="00417251" w:rsidRDefault="00417251" w:rsidP="000E1096">
            <w:pPr>
              <w:pStyle w:val="Odstavecseseznamem"/>
              <w:numPr>
                <w:ilvl w:val="0"/>
                <w:numId w:val="31"/>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Sociální služby (zákon č. 108/2006 Sb.).</w:t>
            </w:r>
          </w:p>
          <w:p w:rsidR="00417251" w:rsidRPr="00417251" w:rsidRDefault="00417251" w:rsidP="000E1096">
            <w:pPr>
              <w:pStyle w:val="Odstavecseseznamem"/>
              <w:numPr>
                <w:ilvl w:val="0"/>
                <w:numId w:val="31"/>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 xml:space="preserve">Pomoc v hmotné nouzi (zákon č. 111/2006 Sb.). </w:t>
            </w:r>
          </w:p>
          <w:p w:rsidR="00417251" w:rsidRPr="00417251" w:rsidRDefault="00417251" w:rsidP="000E1096">
            <w:pPr>
              <w:pStyle w:val="Odstavecseseznamem"/>
              <w:numPr>
                <w:ilvl w:val="0"/>
                <w:numId w:val="31"/>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 xml:space="preserve">Životní a existenční minimum a právní, zdravotní a sociální aspekty chudoby (zákon č. 110/2006 Sb.). </w:t>
            </w:r>
          </w:p>
        </w:tc>
      </w:tr>
      <w:tr w:rsidR="00417251" w:rsidTr="00120490">
        <w:trPr>
          <w:trHeight w:val="265"/>
        </w:trPr>
        <w:tc>
          <w:tcPr>
            <w:tcW w:w="3653" w:type="dxa"/>
            <w:gridSpan w:val="2"/>
            <w:tcBorders>
              <w:top w:val="nil"/>
            </w:tcBorders>
            <w:shd w:val="clear" w:color="auto" w:fill="F7CAAC"/>
          </w:tcPr>
          <w:p w:rsidR="00417251" w:rsidRPr="00417251" w:rsidRDefault="00417251" w:rsidP="00120490">
            <w:pPr>
              <w:jc w:val="both"/>
            </w:pPr>
            <w:r w:rsidRPr="00417251">
              <w:rPr>
                <w:b/>
              </w:rPr>
              <w:t>Studijní literatura a studijní pomůcky</w:t>
            </w:r>
          </w:p>
        </w:tc>
        <w:tc>
          <w:tcPr>
            <w:tcW w:w="6202" w:type="dxa"/>
            <w:gridSpan w:val="6"/>
            <w:tcBorders>
              <w:top w:val="nil"/>
              <w:bottom w:val="nil"/>
            </w:tcBorders>
          </w:tcPr>
          <w:p w:rsidR="00417251" w:rsidRPr="00417251" w:rsidRDefault="00417251" w:rsidP="00120490">
            <w:pPr>
              <w:jc w:val="both"/>
            </w:pPr>
          </w:p>
        </w:tc>
      </w:tr>
      <w:tr w:rsidR="00417251" w:rsidRPr="00450F54" w:rsidTr="00120490">
        <w:trPr>
          <w:trHeight w:val="1497"/>
        </w:trPr>
        <w:tc>
          <w:tcPr>
            <w:tcW w:w="9855" w:type="dxa"/>
            <w:gridSpan w:val="8"/>
            <w:tcBorders>
              <w:top w:val="nil"/>
            </w:tcBorders>
          </w:tcPr>
          <w:p w:rsidR="00417251" w:rsidRPr="00417251" w:rsidRDefault="00417251" w:rsidP="00120490">
            <w:pPr>
              <w:jc w:val="both"/>
              <w:rPr>
                <w:b/>
              </w:rPr>
            </w:pPr>
            <w:r w:rsidRPr="00417251">
              <w:rPr>
                <w:b/>
              </w:rPr>
              <w:t>Povinná literatura</w:t>
            </w:r>
          </w:p>
          <w:p w:rsidR="00417251" w:rsidRPr="00417251" w:rsidRDefault="00417251" w:rsidP="00120490">
            <w:pPr>
              <w:jc w:val="both"/>
            </w:pPr>
            <w:r w:rsidRPr="00417251">
              <w:rPr>
                <w:caps/>
              </w:rPr>
              <w:t xml:space="preserve">Troster, P. </w:t>
            </w:r>
            <w:r w:rsidRPr="00417251">
              <w:t xml:space="preserve">a kol. </w:t>
            </w:r>
            <w:r w:rsidRPr="00417251">
              <w:rPr>
                <w:i/>
              </w:rPr>
              <w:t>Právo sociálního zabezpečení</w:t>
            </w:r>
            <w:r>
              <w:rPr>
                <w:i/>
              </w:rPr>
              <w:t>.</w:t>
            </w:r>
            <w:r w:rsidRPr="00417251">
              <w:t xml:space="preserve"> Praha: CH Beck</w:t>
            </w:r>
            <w:r>
              <w:t>, 2017.</w:t>
            </w:r>
            <w:r w:rsidRPr="00417251">
              <w:t xml:space="preserve"> ISBN 978-80-7400-473-5.</w:t>
            </w:r>
          </w:p>
          <w:p w:rsidR="00417251" w:rsidRPr="00417251" w:rsidRDefault="00417251" w:rsidP="00120490">
            <w:pPr>
              <w:jc w:val="both"/>
            </w:pPr>
            <w:r w:rsidRPr="00417251">
              <w:rPr>
                <w:caps/>
              </w:rPr>
              <w:t>Halířová, G.</w:t>
            </w:r>
            <w:r w:rsidRPr="00417251">
              <w:t xml:space="preserve"> a kol. </w:t>
            </w:r>
            <w:r w:rsidRPr="00417251">
              <w:rPr>
                <w:i/>
              </w:rPr>
              <w:t>Praktikum z  práva sociálního zabezpečení</w:t>
            </w:r>
            <w:r>
              <w:rPr>
                <w:i/>
              </w:rPr>
              <w:t>.</w:t>
            </w:r>
            <w:r w:rsidRPr="00417251">
              <w:rPr>
                <w:i/>
              </w:rPr>
              <w:t xml:space="preserve"> </w:t>
            </w:r>
            <w:r w:rsidRPr="00417251">
              <w:t>Praha: Leges</w:t>
            </w:r>
            <w:r>
              <w:t>,</w:t>
            </w:r>
            <w:r w:rsidRPr="00417251">
              <w:t xml:space="preserve"> 2016</w:t>
            </w:r>
            <w:r>
              <w:t>.</w:t>
            </w:r>
            <w:r w:rsidRPr="00417251">
              <w:t xml:space="preserve"> ISBN 978-80-7502-090-1.</w:t>
            </w:r>
          </w:p>
          <w:p w:rsidR="00417251" w:rsidRPr="00417251" w:rsidRDefault="00417251" w:rsidP="00120490">
            <w:pPr>
              <w:jc w:val="both"/>
              <w:rPr>
                <w:b/>
              </w:rPr>
            </w:pPr>
            <w:r w:rsidRPr="00417251">
              <w:rPr>
                <w:b/>
              </w:rPr>
              <w:t>Doporučená literatura</w:t>
            </w:r>
          </w:p>
          <w:p w:rsidR="00417251" w:rsidRPr="00417251" w:rsidRDefault="00417251" w:rsidP="00120490">
            <w:pPr>
              <w:jc w:val="both"/>
            </w:pPr>
            <w:r w:rsidRPr="00417251">
              <w:rPr>
                <w:caps/>
              </w:rPr>
              <w:t>Tomeš, I.</w:t>
            </w:r>
            <w:r w:rsidRPr="00417251">
              <w:t xml:space="preserve"> a kol. </w:t>
            </w:r>
            <w:r w:rsidRPr="00417251">
              <w:rPr>
                <w:i/>
              </w:rPr>
              <w:t>Sociální právo České republiky</w:t>
            </w:r>
            <w:r>
              <w:rPr>
                <w:i/>
              </w:rPr>
              <w:t>.</w:t>
            </w:r>
            <w:r w:rsidRPr="00417251">
              <w:rPr>
                <w:i/>
              </w:rPr>
              <w:t xml:space="preserve"> </w:t>
            </w:r>
            <w:r w:rsidRPr="00417251">
              <w:t>Praha: Wolters Kluwer,</w:t>
            </w:r>
            <w:r>
              <w:t xml:space="preserve"> </w:t>
            </w:r>
            <w:r w:rsidRPr="00417251">
              <w:t>2015</w:t>
            </w:r>
            <w:r>
              <w:t>.</w:t>
            </w:r>
            <w:r w:rsidRPr="00417251">
              <w:t xml:space="preserve"> ISBN 978-807478-941-0. </w:t>
            </w:r>
          </w:p>
          <w:p w:rsidR="00417251" w:rsidRPr="00417251" w:rsidRDefault="00417251" w:rsidP="00120490">
            <w:pPr>
              <w:jc w:val="both"/>
            </w:pPr>
            <w:r w:rsidRPr="00417251">
              <w:rPr>
                <w:caps/>
              </w:rPr>
              <w:t>Koldinská, K.</w:t>
            </w:r>
            <w:r w:rsidRPr="00417251">
              <w:t xml:space="preserve"> a kol. </w:t>
            </w:r>
            <w:r w:rsidRPr="00417251">
              <w:rPr>
                <w:i/>
              </w:rPr>
              <w:t>Sociální práva cizinců</w:t>
            </w:r>
            <w:r>
              <w:rPr>
                <w:i/>
              </w:rPr>
              <w:t>.</w:t>
            </w:r>
            <w:r>
              <w:t xml:space="preserve"> Praha: CH Beck, 2016. ISBN</w:t>
            </w:r>
            <w:r w:rsidRPr="00417251">
              <w:t xml:space="preserve"> 978-80-7400-464-3.</w:t>
            </w:r>
          </w:p>
          <w:p w:rsidR="00417251" w:rsidRPr="002035C4" w:rsidRDefault="00417251" w:rsidP="00120490">
            <w:pPr>
              <w:jc w:val="both"/>
            </w:pPr>
            <w:r w:rsidRPr="00417251">
              <w:rPr>
                <w:caps/>
              </w:rPr>
              <w:t>Janečková</w:t>
            </w:r>
            <w:r>
              <w:t>, E. a kol.</w:t>
            </w:r>
            <w:r w:rsidRPr="00417251">
              <w:rPr>
                <w:i/>
              </w:rPr>
              <w:t xml:space="preserve"> Průvodce systémem poskytování sociálních služeb</w:t>
            </w:r>
            <w:r>
              <w:rPr>
                <w:i/>
              </w:rPr>
              <w:t>.</w:t>
            </w:r>
            <w:r w:rsidRPr="00417251">
              <w:t xml:space="preserve"> Praha: Anag</w:t>
            </w:r>
            <w:r>
              <w:t>,</w:t>
            </w:r>
            <w:r w:rsidRPr="00417251">
              <w:t xml:space="preserve"> 2016</w:t>
            </w:r>
            <w:r>
              <w:t>.</w:t>
            </w:r>
            <w:r w:rsidRPr="00417251">
              <w:t xml:space="preserve"> ISBN 978-807554-009-6.</w:t>
            </w:r>
          </w:p>
          <w:p w:rsidR="00417251" w:rsidRPr="00417251" w:rsidRDefault="00A10833" w:rsidP="00120490">
            <w:pPr>
              <w:jc w:val="both"/>
            </w:pPr>
            <w:hyperlink r:id="rId23" w:history="1">
              <w:r w:rsidR="00417251" w:rsidRPr="002035C4">
                <w:rPr>
                  <w:rStyle w:val="Hypertextovodkaz"/>
                  <w:color w:val="auto"/>
                  <w:u w:val="none"/>
                </w:rPr>
                <w:t>www.mpsv.cz</w:t>
              </w:r>
            </w:hyperlink>
          </w:p>
        </w:tc>
      </w:tr>
      <w:tr w:rsidR="00417251"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17251" w:rsidRPr="00417251" w:rsidRDefault="00417251" w:rsidP="00120490">
            <w:pPr>
              <w:jc w:val="center"/>
              <w:rPr>
                <w:b/>
              </w:rPr>
            </w:pPr>
          </w:p>
        </w:tc>
      </w:tr>
      <w:tr w:rsidR="00417251" w:rsidTr="00120490">
        <w:tc>
          <w:tcPr>
            <w:tcW w:w="4787" w:type="dxa"/>
            <w:gridSpan w:val="3"/>
            <w:tcBorders>
              <w:top w:val="single" w:sz="2" w:space="0" w:color="auto"/>
            </w:tcBorders>
            <w:shd w:val="clear" w:color="auto" w:fill="F7CAAC"/>
          </w:tcPr>
          <w:p w:rsidR="00417251" w:rsidRPr="00417251" w:rsidRDefault="00417251" w:rsidP="00120490">
            <w:pPr>
              <w:jc w:val="both"/>
            </w:pPr>
            <w:r w:rsidRPr="00417251">
              <w:rPr>
                <w:b/>
              </w:rPr>
              <w:t>Rozsah konzultací (soustředění)</w:t>
            </w:r>
          </w:p>
        </w:tc>
        <w:tc>
          <w:tcPr>
            <w:tcW w:w="889" w:type="dxa"/>
            <w:tcBorders>
              <w:top w:val="single" w:sz="2" w:space="0" w:color="auto"/>
            </w:tcBorders>
          </w:tcPr>
          <w:p w:rsidR="00417251" w:rsidRPr="00417251" w:rsidRDefault="00417251" w:rsidP="00120490">
            <w:pPr>
              <w:jc w:val="both"/>
            </w:pPr>
            <w:r w:rsidRPr="00417251">
              <w:t>10</w:t>
            </w:r>
          </w:p>
        </w:tc>
        <w:tc>
          <w:tcPr>
            <w:tcW w:w="4179" w:type="dxa"/>
            <w:gridSpan w:val="4"/>
            <w:tcBorders>
              <w:top w:val="single" w:sz="2" w:space="0" w:color="auto"/>
            </w:tcBorders>
            <w:shd w:val="clear" w:color="auto" w:fill="F7CAAC"/>
          </w:tcPr>
          <w:p w:rsidR="00417251" w:rsidRPr="00417251" w:rsidRDefault="00417251" w:rsidP="00120490">
            <w:pPr>
              <w:jc w:val="both"/>
              <w:rPr>
                <w:b/>
              </w:rPr>
            </w:pPr>
            <w:r w:rsidRPr="00417251">
              <w:rPr>
                <w:b/>
              </w:rPr>
              <w:t xml:space="preserve">hodin </w:t>
            </w:r>
          </w:p>
        </w:tc>
      </w:tr>
      <w:tr w:rsidR="00417251" w:rsidTr="00120490">
        <w:tc>
          <w:tcPr>
            <w:tcW w:w="9855" w:type="dxa"/>
            <w:gridSpan w:val="8"/>
            <w:shd w:val="clear" w:color="auto" w:fill="F7CAAC"/>
          </w:tcPr>
          <w:p w:rsidR="00417251" w:rsidRPr="00417251" w:rsidRDefault="00417251" w:rsidP="00120490">
            <w:pPr>
              <w:jc w:val="both"/>
              <w:rPr>
                <w:b/>
              </w:rPr>
            </w:pPr>
            <w:r w:rsidRPr="00417251">
              <w:rPr>
                <w:b/>
              </w:rPr>
              <w:t>Informace o způsobu kontaktu s vyučujícím</w:t>
            </w:r>
          </w:p>
        </w:tc>
      </w:tr>
      <w:tr w:rsidR="00417251" w:rsidTr="00417251">
        <w:trPr>
          <w:trHeight w:val="485"/>
        </w:trPr>
        <w:tc>
          <w:tcPr>
            <w:tcW w:w="9855" w:type="dxa"/>
            <w:gridSpan w:val="8"/>
          </w:tcPr>
          <w:p w:rsidR="00417251" w:rsidRPr="00417251" w:rsidRDefault="00417251" w:rsidP="00120490">
            <w:pPr>
              <w:jc w:val="both"/>
            </w:pPr>
            <w:r w:rsidRPr="0041725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23DAA" w:rsidRDefault="00023DAA">
      <w:r>
        <w:br w:type="page"/>
      </w:r>
    </w:p>
    <w:p w:rsidR="00120490" w:rsidRDefault="0012049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07C68" w:rsidTr="00457A28">
        <w:tc>
          <w:tcPr>
            <w:tcW w:w="9855" w:type="dxa"/>
            <w:gridSpan w:val="8"/>
            <w:tcBorders>
              <w:bottom w:val="double" w:sz="4" w:space="0" w:color="auto"/>
            </w:tcBorders>
            <w:shd w:val="clear" w:color="auto" w:fill="BDD6EE"/>
          </w:tcPr>
          <w:p w:rsidR="00707C68" w:rsidRDefault="00707C68" w:rsidP="00457A28">
            <w:pPr>
              <w:jc w:val="both"/>
              <w:rPr>
                <w:b/>
                <w:sz w:val="28"/>
              </w:rPr>
            </w:pPr>
            <w:r>
              <w:br w:type="page"/>
            </w:r>
            <w:r>
              <w:rPr>
                <w:b/>
                <w:sz w:val="28"/>
              </w:rPr>
              <w:t>B-III – Charakteristika studijního předmětu</w:t>
            </w:r>
          </w:p>
        </w:tc>
      </w:tr>
      <w:tr w:rsidR="00707C68" w:rsidTr="00457A28">
        <w:tc>
          <w:tcPr>
            <w:tcW w:w="3086" w:type="dxa"/>
            <w:tcBorders>
              <w:top w:val="double" w:sz="4" w:space="0" w:color="auto"/>
            </w:tcBorders>
            <w:shd w:val="clear" w:color="auto" w:fill="F7CAAC"/>
          </w:tcPr>
          <w:p w:rsidR="00707C68" w:rsidRPr="00120490" w:rsidRDefault="00707C68" w:rsidP="00457A28">
            <w:pPr>
              <w:jc w:val="both"/>
              <w:rPr>
                <w:b/>
              </w:rPr>
            </w:pPr>
            <w:r w:rsidRPr="00120490">
              <w:rPr>
                <w:b/>
              </w:rPr>
              <w:t>Název studijního předmětu</w:t>
            </w:r>
          </w:p>
        </w:tc>
        <w:tc>
          <w:tcPr>
            <w:tcW w:w="6769" w:type="dxa"/>
            <w:gridSpan w:val="7"/>
            <w:tcBorders>
              <w:top w:val="double" w:sz="4" w:space="0" w:color="auto"/>
            </w:tcBorders>
          </w:tcPr>
          <w:p w:rsidR="00707C68" w:rsidRPr="00120490" w:rsidRDefault="00707C68" w:rsidP="00457A28">
            <w:pPr>
              <w:jc w:val="both"/>
            </w:pPr>
            <w:r>
              <w:t>Finanční kontrola a audit ve veřejné správě</w:t>
            </w:r>
          </w:p>
        </w:tc>
      </w:tr>
      <w:tr w:rsidR="00707C68" w:rsidTr="00457A28">
        <w:tc>
          <w:tcPr>
            <w:tcW w:w="3086" w:type="dxa"/>
            <w:shd w:val="clear" w:color="auto" w:fill="F7CAAC"/>
          </w:tcPr>
          <w:p w:rsidR="00707C68" w:rsidRPr="00120490" w:rsidRDefault="00707C68" w:rsidP="00457A28">
            <w:pPr>
              <w:jc w:val="both"/>
              <w:rPr>
                <w:b/>
              </w:rPr>
            </w:pPr>
            <w:r w:rsidRPr="00120490">
              <w:rPr>
                <w:b/>
              </w:rPr>
              <w:t>Typ předmětu</w:t>
            </w:r>
          </w:p>
        </w:tc>
        <w:tc>
          <w:tcPr>
            <w:tcW w:w="3406" w:type="dxa"/>
            <w:gridSpan w:val="4"/>
          </w:tcPr>
          <w:p w:rsidR="00707C68" w:rsidRPr="00120490" w:rsidRDefault="00707C68" w:rsidP="00457A28">
            <w:pPr>
              <w:jc w:val="both"/>
            </w:pPr>
            <w:r>
              <w:t>p</w:t>
            </w:r>
            <w:r w:rsidRPr="00120490">
              <w:t>ovinně volitelný „PV“</w:t>
            </w:r>
          </w:p>
        </w:tc>
        <w:tc>
          <w:tcPr>
            <w:tcW w:w="2695" w:type="dxa"/>
            <w:gridSpan w:val="2"/>
            <w:shd w:val="clear" w:color="auto" w:fill="F7CAAC"/>
          </w:tcPr>
          <w:p w:rsidR="00707C68" w:rsidRPr="00120490" w:rsidRDefault="00707C68" w:rsidP="00457A28">
            <w:pPr>
              <w:jc w:val="both"/>
            </w:pPr>
            <w:r w:rsidRPr="00120490">
              <w:rPr>
                <w:b/>
              </w:rPr>
              <w:t>doporučený ročník / semestr</w:t>
            </w:r>
          </w:p>
        </w:tc>
        <w:tc>
          <w:tcPr>
            <w:tcW w:w="668" w:type="dxa"/>
          </w:tcPr>
          <w:p w:rsidR="00707C68" w:rsidRPr="00120490" w:rsidRDefault="00707C68" w:rsidP="00457A28">
            <w:pPr>
              <w:jc w:val="both"/>
            </w:pPr>
            <w:r>
              <w:t>1,2/Z</w:t>
            </w:r>
          </w:p>
        </w:tc>
      </w:tr>
      <w:tr w:rsidR="00707C68" w:rsidTr="00457A28">
        <w:tc>
          <w:tcPr>
            <w:tcW w:w="3086" w:type="dxa"/>
            <w:shd w:val="clear" w:color="auto" w:fill="F7CAAC"/>
          </w:tcPr>
          <w:p w:rsidR="00707C68" w:rsidRPr="00120490" w:rsidRDefault="00707C68" w:rsidP="00457A28">
            <w:pPr>
              <w:jc w:val="both"/>
              <w:rPr>
                <w:b/>
              </w:rPr>
            </w:pPr>
            <w:r w:rsidRPr="00120490">
              <w:rPr>
                <w:b/>
              </w:rPr>
              <w:t>Rozsah studijního předmětu</w:t>
            </w:r>
          </w:p>
        </w:tc>
        <w:tc>
          <w:tcPr>
            <w:tcW w:w="1701" w:type="dxa"/>
            <w:gridSpan w:val="2"/>
          </w:tcPr>
          <w:p w:rsidR="00707C68" w:rsidRPr="00120490" w:rsidRDefault="002D2E06" w:rsidP="00457A28">
            <w:pPr>
              <w:jc w:val="both"/>
            </w:pPr>
            <w:r>
              <w:t>26p+13s</w:t>
            </w:r>
          </w:p>
        </w:tc>
        <w:tc>
          <w:tcPr>
            <w:tcW w:w="889" w:type="dxa"/>
            <w:shd w:val="clear" w:color="auto" w:fill="F7CAAC"/>
          </w:tcPr>
          <w:p w:rsidR="00707C68" w:rsidRPr="00120490" w:rsidRDefault="00707C68" w:rsidP="00457A28">
            <w:pPr>
              <w:jc w:val="both"/>
              <w:rPr>
                <w:b/>
              </w:rPr>
            </w:pPr>
            <w:r w:rsidRPr="00120490">
              <w:rPr>
                <w:b/>
              </w:rPr>
              <w:t xml:space="preserve">hod. </w:t>
            </w:r>
          </w:p>
        </w:tc>
        <w:tc>
          <w:tcPr>
            <w:tcW w:w="816" w:type="dxa"/>
          </w:tcPr>
          <w:p w:rsidR="00707C68" w:rsidRPr="00120490" w:rsidRDefault="002D2E06" w:rsidP="00457A28">
            <w:pPr>
              <w:jc w:val="both"/>
            </w:pPr>
            <w:r>
              <w:t>39</w:t>
            </w:r>
          </w:p>
        </w:tc>
        <w:tc>
          <w:tcPr>
            <w:tcW w:w="2156" w:type="dxa"/>
            <w:shd w:val="clear" w:color="auto" w:fill="F7CAAC"/>
          </w:tcPr>
          <w:p w:rsidR="00707C68" w:rsidRPr="00120490" w:rsidRDefault="00707C68" w:rsidP="00457A28">
            <w:pPr>
              <w:jc w:val="both"/>
              <w:rPr>
                <w:b/>
              </w:rPr>
            </w:pPr>
            <w:r w:rsidRPr="00120490">
              <w:rPr>
                <w:b/>
              </w:rPr>
              <w:t>kreditů</w:t>
            </w:r>
          </w:p>
        </w:tc>
        <w:tc>
          <w:tcPr>
            <w:tcW w:w="1207" w:type="dxa"/>
            <w:gridSpan w:val="2"/>
          </w:tcPr>
          <w:p w:rsidR="00707C68" w:rsidRPr="00120490" w:rsidRDefault="00707C68" w:rsidP="00457A28">
            <w:pPr>
              <w:jc w:val="both"/>
            </w:pPr>
            <w:r>
              <w:t>3</w:t>
            </w:r>
          </w:p>
        </w:tc>
      </w:tr>
      <w:tr w:rsidR="00707C68" w:rsidTr="00457A28">
        <w:tc>
          <w:tcPr>
            <w:tcW w:w="3086" w:type="dxa"/>
            <w:shd w:val="clear" w:color="auto" w:fill="F7CAAC"/>
          </w:tcPr>
          <w:p w:rsidR="00707C68" w:rsidRPr="00120490" w:rsidRDefault="00707C68" w:rsidP="00457A28">
            <w:pPr>
              <w:jc w:val="both"/>
              <w:rPr>
                <w:b/>
              </w:rPr>
            </w:pPr>
            <w:r w:rsidRPr="00120490">
              <w:rPr>
                <w:b/>
              </w:rPr>
              <w:t>Prerekvizity, korekvizity, ekvivalence</w:t>
            </w:r>
          </w:p>
        </w:tc>
        <w:tc>
          <w:tcPr>
            <w:tcW w:w="6769" w:type="dxa"/>
            <w:gridSpan w:val="7"/>
          </w:tcPr>
          <w:p w:rsidR="00707C68" w:rsidRPr="00120490" w:rsidRDefault="00707C68" w:rsidP="00457A28">
            <w:pPr>
              <w:jc w:val="both"/>
            </w:pPr>
          </w:p>
        </w:tc>
      </w:tr>
      <w:tr w:rsidR="00707C68" w:rsidTr="00457A28">
        <w:tc>
          <w:tcPr>
            <w:tcW w:w="3086" w:type="dxa"/>
            <w:shd w:val="clear" w:color="auto" w:fill="F7CAAC"/>
          </w:tcPr>
          <w:p w:rsidR="00707C68" w:rsidRPr="00120490" w:rsidRDefault="00707C68" w:rsidP="00457A28">
            <w:pPr>
              <w:jc w:val="both"/>
              <w:rPr>
                <w:b/>
              </w:rPr>
            </w:pPr>
            <w:r w:rsidRPr="00120490">
              <w:rPr>
                <w:b/>
              </w:rPr>
              <w:t>Způsob ověření studijních výsledků</w:t>
            </w:r>
          </w:p>
        </w:tc>
        <w:tc>
          <w:tcPr>
            <w:tcW w:w="3406" w:type="dxa"/>
            <w:gridSpan w:val="4"/>
          </w:tcPr>
          <w:p w:rsidR="00707C68" w:rsidRPr="00120490" w:rsidRDefault="002D2E06" w:rsidP="002D2E06">
            <w:pPr>
              <w:jc w:val="both"/>
            </w:pPr>
            <w:r>
              <w:t>z</w:t>
            </w:r>
            <w:r w:rsidRPr="00120490">
              <w:t>ápočet, zkouška</w:t>
            </w:r>
          </w:p>
        </w:tc>
        <w:tc>
          <w:tcPr>
            <w:tcW w:w="2156" w:type="dxa"/>
            <w:shd w:val="clear" w:color="auto" w:fill="F7CAAC"/>
          </w:tcPr>
          <w:p w:rsidR="00707C68" w:rsidRPr="00120490" w:rsidRDefault="00707C68" w:rsidP="00457A28">
            <w:pPr>
              <w:jc w:val="both"/>
              <w:rPr>
                <w:b/>
              </w:rPr>
            </w:pPr>
            <w:r w:rsidRPr="00120490">
              <w:rPr>
                <w:b/>
              </w:rPr>
              <w:t>Forma výuky</w:t>
            </w:r>
          </w:p>
        </w:tc>
        <w:tc>
          <w:tcPr>
            <w:tcW w:w="1207" w:type="dxa"/>
            <w:gridSpan w:val="2"/>
          </w:tcPr>
          <w:p w:rsidR="00707C68" w:rsidRPr="00120490" w:rsidRDefault="002D2E06" w:rsidP="00457A28">
            <w:pPr>
              <w:jc w:val="both"/>
            </w:pPr>
            <w:r>
              <w:t xml:space="preserve">přednášky, </w:t>
            </w:r>
            <w:r w:rsidR="00707C68">
              <w:t>semináře</w:t>
            </w:r>
          </w:p>
        </w:tc>
      </w:tr>
      <w:tr w:rsidR="00707C68" w:rsidTr="00457A28">
        <w:tc>
          <w:tcPr>
            <w:tcW w:w="3086" w:type="dxa"/>
            <w:shd w:val="clear" w:color="auto" w:fill="F7CAAC"/>
          </w:tcPr>
          <w:p w:rsidR="00707C68" w:rsidRPr="00120490" w:rsidRDefault="00707C68" w:rsidP="00457A28">
            <w:pPr>
              <w:jc w:val="both"/>
              <w:rPr>
                <w:b/>
              </w:rPr>
            </w:pPr>
            <w:r w:rsidRPr="00120490">
              <w:rPr>
                <w:b/>
              </w:rPr>
              <w:t>Forma způsobu ověření studijních výsledků a další požadavky na studenta</w:t>
            </w:r>
          </w:p>
        </w:tc>
        <w:tc>
          <w:tcPr>
            <w:tcW w:w="6769" w:type="dxa"/>
            <w:gridSpan w:val="7"/>
            <w:tcBorders>
              <w:bottom w:val="nil"/>
            </w:tcBorders>
          </w:tcPr>
          <w:p w:rsidR="002D2E06" w:rsidRPr="00897246" w:rsidRDefault="002D2E06" w:rsidP="002D2E06">
            <w:pPr>
              <w:jc w:val="both"/>
            </w:pPr>
            <w:r w:rsidRPr="00897246">
              <w:t>Způsob zakončení předmětu –</w:t>
            </w:r>
            <w:r>
              <w:t xml:space="preserve"> zápočet, zkouška</w:t>
            </w:r>
          </w:p>
          <w:p w:rsidR="002D2E06" w:rsidRPr="00120490" w:rsidRDefault="002D2E06" w:rsidP="002D2E06">
            <w:pPr>
              <w:jc w:val="both"/>
            </w:pPr>
            <w:r w:rsidRPr="00120490">
              <w:t>Požadavky k zápočtu:</w:t>
            </w:r>
            <w:r>
              <w:t xml:space="preserve"> </w:t>
            </w:r>
            <w:r w:rsidRPr="002D2E06">
              <w:rPr>
                <w:color w:val="000000"/>
                <w:szCs w:val="15"/>
                <w:shd w:val="clear" w:color="auto" w:fill="FFFFFF"/>
              </w:rPr>
              <w:t>literární rešerše na téma finanční kontrola a interní audit</w:t>
            </w:r>
            <w:r>
              <w:rPr>
                <w:color w:val="000000"/>
                <w:szCs w:val="15"/>
                <w:shd w:val="clear" w:color="auto" w:fill="FFFFFF"/>
              </w:rPr>
              <w:t xml:space="preserve">; </w:t>
            </w:r>
            <w:r w:rsidRPr="002D2E06">
              <w:rPr>
                <w:color w:val="000000"/>
                <w:szCs w:val="15"/>
                <w:shd w:val="clear" w:color="auto" w:fill="FFFFFF"/>
              </w:rPr>
              <w:t>písemný úkol a jeho prezentace</w:t>
            </w:r>
            <w:r>
              <w:rPr>
                <w:color w:val="000000"/>
                <w:szCs w:val="15"/>
                <w:shd w:val="clear" w:color="auto" w:fill="FFFFFF"/>
              </w:rPr>
              <w:t xml:space="preserve">. </w:t>
            </w:r>
            <w:r w:rsidRPr="002D2E06">
              <w:rPr>
                <w:color w:val="000000"/>
                <w:szCs w:val="15"/>
                <w:shd w:val="clear" w:color="auto" w:fill="FFFFFF"/>
              </w:rPr>
              <w:t>Zpracování úkolu na zadané téma v oblasti kontroly a auditu:</w:t>
            </w:r>
            <w:r>
              <w:rPr>
                <w:color w:val="000000"/>
                <w:szCs w:val="15"/>
                <w:shd w:val="clear" w:color="auto" w:fill="FFFFFF"/>
              </w:rPr>
              <w:t xml:space="preserve"> </w:t>
            </w:r>
            <w:r w:rsidRPr="002D2E06">
              <w:rPr>
                <w:color w:val="000000"/>
                <w:szCs w:val="15"/>
                <w:shd w:val="clear" w:color="auto" w:fill="FFFFFF"/>
              </w:rPr>
              <w:t>studenti budou rozděleni do pracovních skupin, které budou úkol zpracovávat a následně prezentovat. Odevzdání v elektronické formě nejpozději v závěrečném týdnu výuky.</w:t>
            </w:r>
            <w:r w:rsidRPr="002D2E06">
              <w:rPr>
                <w:rFonts w:ascii="Tahoma" w:hAnsi="Tahoma" w:cs="Tahoma"/>
                <w:color w:val="000000"/>
                <w:szCs w:val="15"/>
                <w:shd w:val="clear" w:color="auto" w:fill="FFFFFF"/>
              </w:rPr>
              <w:t> </w:t>
            </w:r>
          </w:p>
          <w:p w:rsidR="00707C68" w:rsidRPr="00120490" w:rsidRDefault="002D2E06" w:rsidP="002D2E06">
            <w:pPr>
              <w:jc w:val="both"/>
            </w:pPr>
            <w:r w:rsidRPr="00120490">
              <w:t>Požadavky ke zkoušce:</w:t>
            </w:r>
            <w:r>
              <w:t xml:space="preserve"> z</w:t>
            </w:r>
            <w:r w:rsidRPr="00120490">
              <w:t xml:space="preserve">ískání zápočtu a úspěšné zvládnutí </w:t>
            </w:r>
            <w:r>
              <w:t>písemné</w:t>
            </w:r>
            <w:r w:rsidRPr="00120490">
              <w:t xml:space="preserve"> zkoušky z učiva alespoň na 60 %.</w:t>
            </w:r>
          </w:p>
        </w:tc>
      </w:tr>
      <w:tr w:rsidR="00707C68" w:rsidTr="00457A28">
        <w:trPr>
          <w:trHeight w:val="87"/>
        </w:trPr>
        <w:tc>
          <w:tcPr>
            <w:tcW w:w="9855" w:type="dxa"/>
            <w:gridSpan w:val="8"/>
            <w:tcBorders>
              <w:top w:val="nil"/>
            </w:tcBorders>
          </w:tcPr>
          <w:p w:rsidR="00707C68" w:rsidRPr="00120490" w:rsidRDefault="00707C68" w:rsidP="00457A28">
            <w:pPr>
              <w:jc w:val="both"/>
            </w:pPr>
          </w:p>
        </w:tc>
      </w:tr>
      <w:tr w:rsidR="00707C68" w:rsidTr="00457A28">
        <w:trPr>
          <w:trHeight w:val="197"/>
        </w:trPr>
        <w:tc>
          <w:tcPr>
            <w:tcW w:w="3086" w:type="dxa"/>
            <w:tcBorders>
              <w:top w:val="nil"/>
            </w:tcBorders>
            <w:shd w:val="clear" w:color="auto" w:fill="F7CAAC"/>
          </w:tcPr>
          <w:p w:rsidR="00707C68" w:rsidRPr="00120490" w:rsidRDefault="00707C68" w:rsidP="00457A28">
            <w:pPr>
              <w:jc w:val="both"/>
              <w:rPr>
                <w:b/>
              </w:rPr>
            </w:pPr>
            <w:r w:rsidRPr="00120490">
              <w:rPr>
                <w:b/>
              </w:rPr>
              <w:t>Garant předmětu</w:t>
            </w:r>
          </w:p>
        </w:tc>
        <w:tc>
          <w:tcPr>
            <w:tcW w:w="6769" w:type="dxa"/>
            <w:gridSpan w:val="7"/>
            <w:tcBorders>
              <w:top w:val="nil"/>
            </w:tcBorders>
          </w:tcPr>
          <w:p w:rsidR="00707C68" w:rsidRPr="00120490" w:rsidRDefault="002D2E06" w:rsidP="00457A28">
            <w:pPr>
              <w:jc w:val="both"/>
            </w:pPr>
            <w:r w:rsidRPr="000802C6">
              <w:t>Ing. Milana Otrusinová, Ph.D.</w:t>
            </w:r>
          </w:p>
        </w:tc>
      </w:tr>
      <w:tr w:rsidR="00707C68" w:rsidTr="00457A28">
        <w:trPr>
          <w:trHeight w:val="243"/>
        </w:trPr>
        <w:tc>
          <w:tcPr>
            <w:tcW w:w="3086" w:type="dxa"/>
            <w:tcBorders>
              <w:top w:val="nil"/>
            </w:tcBorders>
            <w:shd w:val="clear" w:color="auto" w:fill="F7CAAC"/>
          </w:tcPr>
          <w:p w:rsidR="00707C68" w:rsidRPr="00120490" w:rsidRDefault="00707C68" w:rsidP="00457A28">
            <w:pPr>
              <w:jc w:val="both"/>
              <w:rPr>
                <w:b/>
              </w:rPr>
            </w:pPr>
            <w:r w:rsidRPr="00120490">
              <w:rPr>
                <w:b/>
              </w:rPr>
              <w:t>Zapojení garanta do výuky předmětu</w:t>
            </w:r>
          </w:p>
        </w:tc>
        <w:tc>
          <w:tcPr>
            <w:tcW w:w="6769" w:type="dxa"/>
            <w:gridSpan w:val="7"/>
            <w:tcBorders>
              <w:top w:val="nil"/>
            </w:tcBorders>
          </w:tcPr>
          <w:p w:rsidR="00707C68" w:rsidRPr="00120490" w:rsidRDefault="00DB35A9" w:rsidP="00457A28">
            <w:pPr>
              <w:jc w:val="both"/>
            </w:pPr>
            <w:r w:rsidRPr="00120490">
              <w:t xml:space="preserve">Garant se podílí na přednášení v rozsahu 60 %, dále stanovuje koncepci </w:t>
            </w:r>
            <w:r>
              <w:t>seminářů</w:t>
            </w:r>
            <w:r w:rsidRPr="00120490">
              <w:t xml:space="preserve"> a dohlíží na jejich jednotné vedení.</w:t>
            </w:r>
          </w:p>
        </w:tc>
      </w:tr>
      <w:tr w:rsidR="00707C68" w:rsidTr="00457A28">
        <w:tc>
          <w:tcPr>
            <w:tcW w:w="3086" w:type="dxa"/>
            <w:shd w:val="clear" w:color="auto" w:fill="F7CAAC"/>
          </w:tcPr>
          <w:p w:rsidR="00707C68" w:rsidRPr="00120490" w:rsidRDefault="00707C68" w:rsidP="00457A28">
            <w:pPr>
              <w:jc w:val="both"/>
              <w:rPr>
                <w:b/>
              </w:rPr>
            </w:pPr>
            <w:r w:rsidRPr="00120490">
              <w:rPr>
                <w:b/>
              </w:rPr>
              <w:t>Vyučující</w:t>
            </w:r>
          </w:p>
        </w:tc>
        <w:tc>
          <w:tcPr>
            <w:tcW w:w="6769" w:type="dxa"/>
            <w:gridSpan w:val="7"/>
            <w:tcBorders>
              <w:bottom w:val="nil"/>
            </w:tcBorders>
          </w:tcPr>
          <w:p w:rsidR="00707C68" w:rsidRPr="004D1CD3" w:rsidRDefault="002D2E06" w:rsidP="004D1CD3">
            <w:pPr>
              <w:jc w:val="both"/>
              <w:rPr>
                <w:b/>
              </w:rPr>
            </w:pPr>
            <w:r w:rsidRPr="000802C6">
              <w:t>Ing. Milana Otrusinová, Ph.D.</w:t>
            </w:r>
            <w:r w:rsidR="004D1CD3">
              <w:t xml:space="preserve"> – přednášky (6</w:t>
            </w:r>
            <w:r w:rsidR="00707C68" w:rsidRPr="00DF0CDC">
              <w:t>0%)</w:t>
            </w:r>
            <w:r w:rsidR="004D1CD3">
              <w:t xml:space="preserve">, </w:t>
            </w:r>
            <w:r w:rsidR="004D1CD3" w:rsidRPr="00523606">
              <w:t>JUDr. Libor Šnédar, Ph.D.</w:t>
            </w:r>
            <w:r w:rsidR="004D1CD3">
              <w:t xml:space="preserve"> – přednášky (4</w:t>
            </w:r>
            <w:r w:rsidR="004D1CD3" w:rsidRPr="00DF0CDC">
              <w:t>0%)</w:t>
            </w:r>
          </w:p>
        </w:tc>
      </w:tr>
      <w:tr w:rsidR="00707C68" w:rsidTr="00457A28">
        <w:trPr>
          <w:trHeight w:val="76"/>
        </w:trPr>
        <w:tc>
          <w:tcPr>
            <w:tcW w:w="9855" w:type="dxa"/>
            <w:gridSpan w:val="8"/>
            <w:tcBorders>
              <w:top w:val="nil"/>
            </w:tcBorders>
          </w:tcPr>
          <w:p w:rsidR="00707C68" w:rsidRPr="00120490" w:rsidRDefault="00707C68" w:rsidP="00457A28">
            <w:pPr>
              <w:jc w:val="both"/>
            </w:pPr>
          </w:p>
        </w:tc>
      </w:tr>
      <w:tr w:rsidR="00707C68" w:rsidTr="00457A28">
        <w:tc>
          <w:tcPr>
            <w:tcW w:w="3086" w:type="dxa"/>
            <w:shd w:val="clear" w:color="auto" w:fill="F7CAAC"/>
          </w:tcPr>
          <w:p w:rsidR="00707C68" w:rsidRPr="00120490" w:rsidRDefault="00707C68" w:rsidP="00457A28">
            <w:pPr>
              <w:jc w:val="both"/>
              <w:rPr>
                <w:b/>
              </w:rPr>
            </w:pPr>
            <w:r w:rsidRPr="00120490">
              <w:rPr>
                <w:b/>
              </w:rPr>
              <w:t>Stručná anotace předmětu</w:t>
            </w:r>
          </w:p>
        </w:tc>
        <w:tc>
          <w:tcPr>
            <w:tcW w:w="6769" w:type="dxa"/>
            <w:gridSpan w:val="7"/>
            <w:tcBorders>
              <w:bottom w:val="nil"/>
            </w:tcBorders>
          </w:tcPr>
          <w:p w:rsidR="00707C68" w:rsidRPr="00120490" w:rsidRDefault="00707C68" w:rsidP="00457A28">
            <w:pPr>
              <w:jc w:val="both"/>
            </w:pPr>
          </w:p>
        </w:tc>
      </w:tr>
      <w:tr w:rsidR="00707C68" w:rsidTr="00457A28">
        <w:trPr>
          <w:trHeight w:val="1387"/>
        </w:trPr>
        <w:tc>
          <w:tcPr>
            <w:tcW w:w="9855" w:type="dxa"/>
            <w:gridSpan w:val="8"/>
            <w:tcBorders>
              <w:top w:val="nil"/>
              <w:bottom w:val="single" w:sz="12" w:space="0" w:color="auto"/>
            </w:tcBorders>
          </w:tcPr>
          <w:p w:rsidR="004D1CD3" w:rsidRPr="004D1CD3" w:rsidRDefault="004D1CD3" w:rsidP="00457A28">
            <w:pPr>
              <w:jc w:val="both"/>
              <w:rPr>
                <w:color w:val="000000"/>
                <w:shd w:val="clear" w:color="auto" w:fill="FFFFFF"/>
              </w:rPr>
            </w:pPr>
            <w:r w:rsidRPr="004D1CD3">
              <w:rPr>
                <w:color w:val="000000"/>
                <w:shd w:val="clear" w:color="auto" w:fill="FFFFFF"/>
              </w:rPr>
              <w:t>Cílem předmětu uvádí studenty do problematiky kontroly ve veřejné správě a jejího pochopení jako jednoho z nástrojů řízení. Formou metody výkladu a diskuse seznamuje s druhy kontrol, jejich základními funkcemi a výstupy. V rámci přednášek si na základě demonstrací a zpracování samostatného úkolu studenti osvojí kontrolní metody, kontrolní systémy ve veřejném sektoru v ČR, specifika kontroly územních samosprávných celků a vybraných veřejnoprávních institucí. Rozebrány budou především charakteristiky finanční kontroly a auditu ve veřejné správě včetně jejich legislativního rámce. V rámci kurzu studenti získají schopnost rozlišovat mezi jednotlivými prvky systému PIFC (Public Internal Financial Control), který byl vytvořen Evropskou komisí a doporučen k implementaci ve všech členských zemích EU.</w:t>
            </w:r>
          </w:p>
          <w:p w:rsidR="00707C68" w:rsidRPr="004D1CD3" w:rsidRDefault="00707C68" w:rsidP="00457A28">
            <w:pPr>
              <w:jc w:val="both"/>
              <w:rPr>
                <w:color w:val="000000"/>
                <w:shd w:val="clear" w:color="auto" w:fill="FFFFFF"/>
              </w:rPr>
            </w:pPr>
            <w:r w:rsidRPr="004D1CD3">
              <w:rPr>
                <w:color w:val="000000"/>
                <w:shd w:val="clear" w:color="auto" w:fill="FFFFFF"/>
              </w:rPr>
              <w:t>Obsah předmětu:</w:t>
            </w:r>
          </w:p>
          <w:p w:rsidR="004D1CD3" w:rsidRPr="004D1CD3" w:rsidRDefault="004D1CD3" w:rsidP="006C5A5E">
            <w:pPr>
              <w:pStyle w:val="Odstavecseseznamem"/>
              <w:numPr>
                <w:ilvl w:val="0"/>
                <w:numId w:val="109"/>
              </w:numPr>
              <w:spacing w:after="0" w:line="240" w:lineRule="auto"/>
              <w:ind w:left="249" w:hanging="249"/>
              <w:contextualSpacing w:val="0"/>
              <w:jc w:val="both"/>
              <w:rPr>
                <w:rFonts w:ascii="Times New Roman" w:hAnsi="Times New Roman"/>
                <w:szCs w:val="20"/>
              </w:rPr>
            </w:pPr>
            <w:r w:rsidRPr="004D1CD3">
              <w:rPr>
                <w:rFonts w:ascii="Times New Roman" w:hAnsi="Times New Roman"/>
                <w:color w:val="000000"/>
                <w:sz w:val="20"/>
                <w:szCs w:val="15"/>
                <w:shd w:val="clear" w:color="auto" w:fill="FFFFFF"/>
              </w:rPr>
              <w:t>Kontrola jako nástroj řízení (managementu). Druhy kontrol, jejich základní funkce, fáze kontrolního procesu.</w:t>
            </w:r>
          </w:p>
          <w:p w:rsidR="004D1CD3" w:rsidRPr="004D1CD3" w:rsidRDefault="004D1CD3" w:rsidP="006C5A5E">
            <w:pPr>
              <w:pStyle w:val="Odstavecseseznamem"/>
              <w:numPr>
                <w:ilvl w:val="0"/>
                <w:numId w:val="109"/>
              </w:numPr>
              <w:spacing w:after="0" w:line="240" w:lineRule="auto"/>
              <w:ind w:left="249" w:hanging="249"/>
              <w:contextualSpacing w:val="0"/>
              <w:jc w:val="both"/>
              <w:rPr>
                <w:rFonts w:ascii="Times New Roman" w:hAnsi="Times New Roman"/>
                <w:szCs w:val="20"/>
              </w:rPr>
            </w:pPr>
            <w:r w:rsidRPr="004D1CD3">
              <w:rPr>
                <w:rFonts w:ascii="Times New Roman" w:hAnsi="Times New Roman"/>
                <w:color w:val="000000"/>
                <w:sz w:val="20"/>
                <w:szCs w:val="15"/>
                <w:shd w:val="clear" w:color="auto" w:fill="FFFFFF"/>
              </w:rPr>
              <w:t>Kontrolní systém v ČR, legislativní zabezpečení kontroly. Příklady ústředních kontrolních orgánů ve vybraných zemích. </w:t>
            </w:r>
          </w:p>
          <w:p w:rsidR="004D1CD3" w:rsidRPr="004D1CD3" w:rsidRDefault="004D1CD3" w:rsidP="006C5A5E">
            <w:pPr>
              <w:pStyle w:val="Odstavecseseznamem"/>
              <w:numPr>
                <w:ilvl w:val="0"/>
                <w:numId w:val="109"/>
              </w:numPr>
              <w:spacing w:after="0" w:line="240" w:lineRule="auto"/>
              <w:ind w:left="249" w:hanging="249"/>
              <w:contextualSpacing w:val="0"/>
              <w:jc w:val="both"/>
              <w:rPr>
                <w:rFonts w:ascii="Times New Roman" w:hAnsi="Times New Roman"/>
                <w:szCs w:val="20"/>
              </w:rPr>
            </w:pPr>
            <w:r w:rsidRPr="004D1CD3">
              <w:rPr>
                <w:rFonts w:ascii="Times New Roman" w:hAnsi="Times New Roman"/>
                <w:color w:val="000000"/>
                <w:sz w:val="20"/>
                <w:szCs w:val="15"/>
              </w:rPr>
              <w:t>F</w:t>
            </w:r>
            <w:r w:rsidRPr="004D1CD3">
              <w:rPr>
                <w:rFonts w:ascii="Times New Roman" w:hAnsi="Times New Roman"/>
                <w:color w:val="000000"/>
                <w:sz w:val="20"/>
                <w:szCs w:val="15"/>
                <w:shd w:val="clear" w:color="auto" w:fill="FFFFFF"/>
              </w:rPr>
              <w:t>inanční kontrola ve veřejné správě, používané metody a postupy.</w:t>
            </w:r>
          </w:p>
          <w:p w:rsidR="004D1CD3" w:rsidRPr="004D1CD3" w:rsidRDefault="004D1CD3" w:rsidP="006C5A5E">
            <w:pPr>
              <w:pStyle w:val="Odstavecseseznamem"/>
              <w:numPr>
                <w:ilvl w:val="0"/>
                <w:numId w:val="109"/>
              </w:numPr>
              <w:spacing w:after="0" w:line="240" w:lineRule="auto"/>
              <w:ind w:left="249" w:hanging="249"/>
              <w:contextualSpacing w:val="0"/>
              <w:jc w:val="both"/>
              <w:rPr>
                <w:rFonts w:ascii="Times New Roman" w:hAnsi="Times New Roman"/>
                <w:szCs w:val="20"/>
              </w:rPr>
            </w:pPr>
            <w:r w:rsidRPr="004D1CD3">
              <w:rPr>
                <w:rFonts w:ascii="Times New Roman" w:hAnsi="Times New Roman"/>
                <w:color w:val="000000"/>
                <w:sz w:val="20"/>
                <w:szCs w:val="15"/>
                <w:shd w:val="clear" w:color="auto" w:fill="FFFFFF"/>
              </w:rPr>
              <w:t>Etapy práce kontrolní činnosti. Kontrolní dokumentace. </w:t>
            </w:r>
          </w:p>
          <w:p w:rsidR="004D1CD3" w:rsidRPr="004D1CD3" w:rsidRDefault="004D1CD3" w:rsidP="006C5A5E">
            <w:pPr>
              <w:pStyle w:val="Odstavecseseznamem"/>
              <w:numPr>
                <w:ilvl w:val="0"/>
                <w:numId w:val="109"/>
              </w:numPr>
              <w:spacing w:after="0" w:line="240" w:lineRule="auto"/>
              <w:ind w:left="249" w:hanging="249"/>
              <w:contextualSpacing w:val="0"/>
              <w:jc w:val="both"/>
              <w:rPr>
                <w:rFonts w:ascii="Times New Roman" w:hAnsi="Times New Roman"/>
                <w:szCs w:val="20"/>
              </w:rPr>
            </w:pPr>
            <w:r w:rsidRPr="004D1CD3">
              <w:rPr>
                <w:rFonts w:ascii="Times New Roman" w:hAnsi="Times New Roman"/>
                <w:color w:val="000000"/>
                <w:sz w:val="20"/>
                <w:szCs w:val="15"/>
                <w:shd w:val="clear" w:color="auto" w:fill="FFFFFF"/>
              </w:rPr>
              <w:t>Audit jako součást kontroly ve veřejném sektoru a veřejné správě. </w:t>
            </w:r>
          </w:p>
          <w:p w:rsidR="004D1CD3" w:rsidRPr="004D1CD3" w:rsidRDefault="004D1CD3" w:rsidP="006C5A5E">
            <w:pPr>
              <w:pStyle w:val="Odstavecseseznamem"/>
              <w:numPr>
                <w:ilvl w:val="0"/>
                <w:numId w:val="109"/>
              </w:numPr>
              <w:spacing w:after="0" w:line="240" w:lineRule="auto"/>
              <w:ind w:left="249" w:hanging="249"/>
              <w:contextualSpacing w:val="0"/>
              <w:jc w:val="both"/>
              <w:rPr>
                <w:rFonts w:ascii="Times New Roman" w:hAnsi="Times New Roman"/>
                <w:szCs w:val="20"/>
              </w:rPr>
            </w:pPr>
            <w:r w:rsidRPr="004D1CD3">
              <w:rPr>
                <w:rFonts w:ascii="Times New Roman" w:hAnsi="Times New Roman"/>
                <w:color w:val="000000"/>
                <w:sz w:val="20"/>
                <w:szCs w:val="15"/>
                <w:shd w:val="clear" w:color="auto" w:fill="FFFFFF"/>
              </w:rPr>
              <w:t>Finanční audit účetní závěrky územních samosprávných celků Přezkoumání hospodaření územních samosprávných celků. </w:t>
            </w:r>
          </w:p>
          <w:p w:rsidR="004D1CD3" w:rsidRPr="004D1CD3" w:rsidRDefault="004D1CD3" w:rsidP="006C5A5E">
            <w:pPr>
              <w:pStyle w:val="Odstavecseseznamem"/>
              <w:numPr>
                <w:ilvl w:val="0"/>
                <w:numId w:val="109"/>
              </w:numPr>
              <w:spacing w:after="0" w:line="240" w:lineRule="auto"/>
              <w:ind w:left="249" w:hanging="249"/>
              <w:contextualSpacing w:val="0"/>
              <w:jc w:val="both"/>
              <w:rPr>
                <w:rFonts w:ascii="Times New Roman" w:hAnsi="Times New Roman"/>
                <w:szCs w:val="20"/>
              </w:rPr>
            </w:pPr>
            <w:r w:rsidRPr="004D1CD3">
              <w:rPr>
                <w:rFonts w:ascii="Times New Roman" w:hAnsi="Times New Roman"/>
                <w:color w:val="000000"/>
                <w:sz w:val="20"/>
                <w:szCs w:val="15"/>
                <w:shd w:val="clear" w:color="auto" w:fill="FFFFFF"/>
              </w:rPr>
              <w:t>Finanční a výkonnostní audit neziskových organizací.</w:t>
            </w:r>
          </w:p>
          <w:p w:rsidR="004D1CD3" w:rsidRPr="004D1CD3" w:rsidRDefault="004D1CD3" w:rsidP="006C5A5E">
            <w:pPr>
              <w:pStyle w:val="Odstavecseseznamem"/>
              <w:numPr>
                <w:ilvl w:val="0"/>
                <w:numId w:val="109"/>
              </w:numPr>
              <w:spacing w:after="0" w:line="240" w:lineRule="auto"/>
              <w:ind w:left="249" w:hanging="249"/>
              <w:contextualSpacing w:val="0"/>
              <w:jc w:val="both"/>
              <w:rPr>
                <w:rFonts w:ascii="Times New Roman" w:hAnsi="Times New Roman"/>
                <w:szCs w:val="20"/>
              </w:rPr>
            </w:pPr>
            <w:r w:rsidRPr="004D1CD3">
              <w:rPr>
                <w:rFonts w:ascii="Times New Roman" w:hAnsi="Times New Roman"/>
                <w:color w:val="000000"/>
                <w:sz w:val="20"/>
                <w:szCs w:val="15"/>
                <w:shd w:val="clear" w:color="auto" w:fill="FFFFFF"/>
              </w:rPr>
              <w:t>Problematika metodologie PIFC. Pojmy, funkce. Prezentace úkolů. </w:t>
            </w:r>
          </w:p>
          <w:p w:rsidR="00707C68" w:rsidRPr="004D1CD3" w:rsidRDefault="004D1CD3" w:rsidP="006C5A5E">
            <w:pPr>
              <w:pStyle w:val="Odstavecseseznamem"/>
              <w:numPr>
                <w:ilvl w:val="0"/>
                <w:numId w:val="109"/>
              </w:numPr>
              <w:spacing w:after="0" w:line="240" w:lineRule="auto"/>
              <w:ind w:left="249" w:hanging="249"/>
              <w:contextualSpacing w:val="0"/>
              <w:rPr>
                <w:rFonts w:ascii="Times New Roman" w:hAnsi="Times New Roman"/>
                <w:szCs w:val="20"/>
              </w:rPr>
            </w:pPr>
            <w:r w:rsidRPr="004D1CD3">
              <w:rPr>
                <w:rFonts w:ascii="Times New Roman" w:hAnsi="Times New Roman"/>
                <w:color w:val="000000"/>
                <w:sz w:val="20"/>
                <w:szCs w:val="15"/>
                <w:shd w:val="clear" w:color="auto" w:fill="FFFFFF"/>
              </w:rPr>
              <w:t>Problematika korupce a etiky ve veřejné správě, prezentace úkolů</w:t>
            </w:r>
            <w:r>
              <w:rPr>
                <w:rFonts w:ascii="Times New Roman" w:hAnsi="Times New Roman"/>
                <w:color w:val="000000"/>
                <w:sz w:val="20"/>
                <w:szCs w:val="15"/>
                <w:shd w:val="clear" w:color="auto" w:fill="FFFFFF"/>
              </w:rPr>
              <w:t>.</w:t>
            </w:r>
          </w:p>
        </w:tc>
      </w:tr>
      <w:tr w:rsidR="00707C68" w:rsidTr="00457A28">
        <w:trPr>
          <w:trHeight w:val="265"/>
        </w:trPr>
        <w:tc>
          <w:tcPr>
            <w:tcW w:w="3653" w:type="dxa"/>
            <w:gridSpan w:val="2"/>
            <w:tcBorders>
              <w:top w:val="nil"/>
            </w:tcBorders>
            <w:shd w:val="clear" w:color="auto" w:fill="F7CAAC"/>
          </w:tcPr>
          <w:p w:rsidR="00707C68" w:rsidRPr="00120490" w:rsidRDefault="00707C68" w:rsidP="00457A28">
            <w:pPr>
              <w:jc w:val="both"/>
            </w:pPr>
            <w:r w:rsidRPr="00120490">
              <w:rPr>
                <w:b/>
              </w:rPr>
              <w:t>Studijní literatura a studijní pomůcky</w:t>
            </w:r>
          </w:p>
        </w:tc>
        <w:tc>
          <w:tcPr>
            <w:tcW w:w="6202" w:type="dxa"/>
            <w:gridSpan w:val="6"/>
            <w:tcBorders>
              <w:top w:val="nil"/>
              <w:bottom w:val="nil"/>
            </w:tcBorders>
          </w:tcPr>
          <w:p w:rsidR="00707C68" w:rsidRPr="00120490" w:rsidRDefault="00707C68" w:rsidP="00457A28">
            <w:pPr>
              <w:jc w:val="both"/>
            </w:pPr>
          </w:p>
        </w:tc>
      </w:tr>
      <w:tr w:rsidR="00707C68" w:rsidTr="00457A28">
        <w:trPr>
          <w:trHeight w:val="1497"/>
        </w:trPr>
        <w:tc>
          <w:tcPr>
            <w:tcW w:w="9855" w:type="dxa"/>
            <w:gridSpan w:val="8"/>
            <w:tcBorders>
              <w:top w:val="nil"/>
            </w:tcBorders>
          </w:tcPr>
          <w:p w:rsidR="00707C68" w:rsidRPr="00120490" w:rsidRDefault="00707C68" w:rsidP="00457A28">
            <w:pPr>
              <w:jc w:val="both"/>
              <w:rPr>
                <w:b/>
              </w:rPr>
            </w:pPr>
            <w:r w:rsidRPr="00120490">
              <w:rPr>
                <w:b/>
              </w:rPr>
              <w:t>Povinná literatura:</w:t>
            </w:r>
          </w:p>
          <w:p w:rsidR="004D1CD3" w:rsidRPr="006A7F7F" w:rsidRDefault="004D1CD3" w:rsidP="006A7F7F">
            <w:pPr>
              <w:shd w:val="clear" w:color="auto" w:fill="FFFFFF"/>
              <w:jc w:val="both"/>
            </w:pPr>
            <w:r w:rsidRPr="006A7F7F">
              <w:t>Auditorská směrnice Komory auditorů České republiky. </w:t>
            </w:r>
            <w:r w:rsidRPr="006A7F7F">
              <w:rPr>
                <w:i/>
                <w:iCs/>
              </w:rPr>
              <w:t>Auditorská směrnice č. 52</w:t>
            </w:r>
            <w:r w:rsidR="006A7F7F">
              <w:rPr>
                <w:i/>
                <w:iCs/>
              </w:rPr>
              <w:t xml:space="preserve"> - </w:t>
            </w:r>
            <w:r w:rsidRPr="006A7F7F">
              <w:rPr>
                <w:i/>
                <w:iCs/>
              </w:rPr>
              <w:t>Audit územních samosprávných celků</w:t>
            </w:r>
            <w:r w:rsidRPr="006A7F7F">
              <w:t>. </w:t>
            </w:r>
          </w:p>
          <w:p w:rsidR="004D1CD3" w:rsidRPr="006A7F7F" w:rsidRDefault="00A10833" w:rsidP="006A7F7F">
            <w:pPr>
              <w:shd w:val="clear" w:color="auto" w:fill="FFFFFF"/>
              <w:jc w:val="both"/>
            </w:pPr>
            <w:hyperlink r:id="rId24" w:tgtFrame="_blank" w:history="1">
              <w:r w:rsidR="004D1CD3" w:rsidRPr="006A7F7F">
                <w:rPr>
                  <w:rStyle w:val="Hypertextovodkaz"/>
                  <w:bCs/>
                  <w:color w:val="auto"/>
                  <w:u w:val="none"/>
                </w:rPr>
                <w:t>INTOSAI. </w:t>
              </w:r>
              <w:r w:rsidR="004D1CD3" w:rsidRPr="006A7F7F">
                <w:rPr>
                  <w:rStyle w:val="Hypertextovodkaz"/>
                  <w:bCs/>
                  <w:i/>
                  <w:iCs/>
                  <w:color w:val="auto"/>
                  <w:u w:val="none"/>
                </w:rPr>
                <w:t>Guidelines for Internal Control Standards for the Public Sector</w:t>
              </w:r>
              <w:r w:rsidR="004D1CD3" w:rsidRPr="006A7F7F">
                <w:rPr>
                  <w:rStyle w:val="Hypertextovodkaz"/>
                  <w:bCs/>
                  <w:color w:val="auto"/>
                  <w:u w:val="none"/>
                </w:rPr>
                <w:t>. 2004. </w:t>
              </w:r>
            </w:hyperlink>
          </w:p>
          <w:p w:rsidR="004D1CD3" w:rsidRPr="006A7F7F" w:rsidRDefault="004D1CD3" w:rsidP="006A7F7F">
            <w:pPr>
              <w:shd w:val="clear" w:color="auto" w:fill="FFFFFF"/>
              <w:jc w:val="both"/>
            </w:pPr>
            <w:r w:rsidRPr="006A7F7F">
              <w:t>DVOŘÁČEK, J., KAFKA, T. </w:t>
            </w:r>
            <w:r w:rsidRPr="006A7F7F">
              <w:rPr>
                <w:i/>
                <w:iCs/>
              </w:rPr>
              <w:t>Interní audit v praxi</w:t>
            </w:r>
            <w:r w:rsidRPr="006A7F7F">
              <w:t>. Brno, 2005. ISBN 80-251-0836-8. </w:t>
            </w:r>
          </w:p>
          <w:p w:rsidR="004D1CD3" w:rsidRPr="006A7F7F" w:rsidRDefault="004D1CD3" w:rsidP="006A7F7F">
            <w:pPr>
              <w:shd w:val="clear" w:color="auto" w:fill="FFFFFF"/>
              <w:jc w:val="both"/>
            </w:pPr>
            <w:r w:rsidRPr="006A7F7F">
              <w:t>REKTOŘÍK, J., ŠELEŠOVSKÝ, J. a kol. </w:t>
            </w:r>
            <w:r w:rsidRPr="006A7F7F">
              <w:rPr>
                <w:i/>
                <w:iCs/>
              </w:rPr>
              <w:t>Kontrolní systémy veřejné správy a veřejného sektoru</w:t>
            </w:r>
            <w:r w:rsidRPr="006A7F7F">
              <w:t>. Praha: Ekopress, 2003. ISBN 80-86119-72-6. </w:t>
            </w:r>
          </w:p>
          <w:p w:rsidR="004D1CD3" w:rsidRPr="006A7F7F" w:rsidRDefault="004D1CD3" w:rsidP="006A7F7F">
            <w:pPr>
              <w:shd w:val="clear" w:color="auto" w:fill="FFFFFF"/>
              <w:jc w:val="both"/>
            </w:pPr>
            <w:r w:rsidRPr="006A7F7F">
              <w:t>Zákon č. 320/2001 Sb. </w:t>
            </w:r>
            <w:r w:rsidRPr="006A7F7F">
              <w:rPr>
                <w:i/>
                <w:iCs/>
              </w:rPr>
              <w:t>o finanční kontrole ve veřejné správě</w:t>
            </w:r>
            <w:r w:rsidRPr="006A7F7F">
              <w:t>. </w:t>
            </w:r>
          </w:p>
          <w:p w:rsidR="004D1CD3" w:rsidRPr="006A7F7F" w:rsidRDefault="004D1CD3" w:rsidP="006A7F7F">
            <w:pPr>
              <w:shd w:val="clear" w:color="auto" w:fill="FFFFFF"/>
              <w:jc w:val="both"/>
            </w:pPr>
            <w:r w:rsidRPr="006A7F7F">
              <w:t>Zákon č. 420/2004 Sb. </w:t>
            </w:r>
            <w:r w:rsidRPr="006A7F7F">
              <w:rPr>
                <w:i/>
                <w:iCs/>
              </w:rPr>
              <w:t xml:space="preserve">o přezkoumávání hospodaření územních samosprávných </w:t>
            </w:r>
            <w:r w:rsidR="006A7F7F">
              <w:rPr>
                <w:i/>
                <w:iCs/>
              </w:rPr>
              <w:t>celků.</w:t>
            </w:r>
          </w:p>
          <w:p w:rsidR="004D1CD3" w:rsidRPr="006A7F7F" w:rsidRDefault="004D1CD3" w:rsidP="006A7F7F">
            <w:pPr>
              <w:shd w:val="clear" w:color="auto" w:fill="FFFFFF"/>
              <w:jc w:val="both"/>
            </w:pPr>
            <w:r w:rsidRPr="006A7F7F">
              <w:t>Zákon č. 552/1991 Sb. </w:t>
            </w:r>
            <w:r w:rsidRPr="006A7F7F">
              <w:rPr>
                <w:i/>
                <w:iCs/>
              </w:rPr>
              <w:t>o státní kontrole</w:t>
            </w:r>
            <w:r w:rsidRPr="006A7F7F">
              <w:t>. </w:t>
            </w:r>
          </w:p>
          <w:p w:rsidR="004D1CD3" w:rsidRPr="006A7F7F" w:rsidRDefault="004D1CD3" w:rsidP="006A7F7F">
            <w:pPr>
              <w:shd w:val="clear" w:color="auto" w:fill="FFFFFF"/>
              <w:jc w:val="both"/>
            </w:pPr>
            <w:r w:rsidRPr="006A7F7F">
              <w:t>Vyhláška MF č. 416/2004 Sb. </w:t>
            </w:r>
            <w:r w:rsidRPr="006A7F7F">
              <w:rPr>
                <w:i/>
                <w:iCs/>
              </w:rPr>
              <w:t>prováděcí vyhláška k zákonu o finanční kontrole</w:t>
            </w:r>
            <w:r w:rsidRPr="006A7F7F">
              <w:t>. </w:t>
            </w:r>
          </w:p>
          <w:p w:rsidR="004D1CD3" w:rsidRPr="006A7F7F" w:rsidRDefault="004D1CD3" w:rsidP="006A7F7F">
            <w:pPr>
              <w:shd w:val="clear" w:color="auto" w:fill="FFFFFF"/>
              <w:jc w:val="both"/>
            </w:pPr>
            <w:r w:rsidRPr="006A7F7F">
              <w:t>THE INSTITUTE OF INTERNAL AUDITORS. </w:t>
            </w:r>
            <w:r w:rsidRPr="006A7F7F">
              <w:rPr>
                <w:i/>
                <w:iCs/>
              </w:rPr>
              <w:t>The Role of Auditing in Public Sector Governance</w:t>
            </w:r>
            <w:r w:rsidRPr="006A7F7F">
              <w:t>. USA, 2006. </w:t>
            </w:r>
          </w:p>
          <w:p w:rsidR="004D1CD3" w:rsidRPr="006A7F7F" w:rsidRDefault="004D1CD3" w:rsidP="006A7F7F">
            <w:pPr>
              <w:shd w:val="clear" w:color="auto" w:fill="FFFFFF"/>
              <w:jc w:val="both"/>
            </w:pPr>
            <w:r w:rsidRPr="006A7F7F">
              <w:lastRenderedPageBreak/>
              <w:t>JURAJDOVÁ, H., ŠELEŠOVSKÝ, J. </w:t>
            </w:r>
            <w:r w:rsidRPr="006A7F7F">
              <w:rPr>
                <w:i/>
                <w:iCs/>
              </w:rPr>
              <w:t>Účetnictví, daně, audit a financování územních samosprávných celků a organizací neziskového sektoru.</w:t>
            </w:r>
            <w:r w:rsidRPr="006A7F7F">
              <w:t xml:space="preserve"> Brno, 2004. ISBN 8021035838. </w:t>
            </w:r>
          </w:p>
          <w:p w:rsidR="004D1CD3" w:rsidRPr="006A7F7F" w:rsidRDefault="00A10833" w:rsidP="006A7F7F">
            <w:pPr>
              <w:shd w:val="clear" w:color="auto" w:fill="FFFFFF"/>
              <w:jc w:val="both"/>
            </w:pPr>
            <w:hyperlink r:id="rId25" w:tgtFrame="_blank" w:history="1">
              <w:r w:rsidR="006A7F7F" w:rsidRPr="006A7F7F">
                <w:rPr>
                  <w:rStyle w:val="Hypertextovodkaz"/>
                  <w:bCs/>
                  <w:color w:val="auto"/>
                  <w:u w:val="none"/>
                </w:rPr>
                <w:t>HAMERNÍKOVÁ, B</w:t>
              </w:r>
              <w:r w:rsidR="004D1CD3" w:rsidRPr="006A7F7F">
                <w:rPr>
                  <w:rStyle w:val="Hypertextovodkaz"/>
                  <w:bCs/>
                  <w:color w:val="auto"/>
                  <w:u w:val="none"/>
                </w:rPr>
                <w:t>. </w:t>
              </w:r>
              <w:r w:rsidR="004D1CD3" w:rsidRPr="006A7F7F">
                <w:rPr>
                  <w:rStyle w:val="Hypertextovodkaz"/>
                  <w:bCs/>
                  <w:i/>
                  <w:iCs/>
                  <w:color w:val="auto"/>
                  <w:u w:val="none"/>
                </w:rPr>
                <w:t>Veřejné finance</w:t>
              </w:r>
              <w:r w:rsidR="004D1CD3" w:rsidRPr="006A7F7F">
                <w:rPr>
                  <w:rStyle w:val="Hypertextovodkaz"/>
                  <w:bCs/>
                  <w:color w:val="auto"/>
                  <w:u w:val="none"/>
                </w:rPr>
                <w:t>. Vyd. 3. Praha: ASPI, 2007. ISBN 978-80-7357-301-0. </w:t>
              </w:r>
            </w:hyperlink>
          </w:p>
          <w:p w:rsidR="004D1CD3" w:rsidRPr="006A7F7F" w:rsidRDefault="004D1CD3" w:rsidP="006A7F7F">
            <w:pPr>
              <w:shd w:val="clear" w:color="auto" w:fill="FFFFFF"/>
              <w:jc w:val="both"/>
            </w:pPr>
            <w:r w:rsidRPr="006A7F7F">
              <w:t>OCHRANA, F. </w:t>
            </w:r>
            <w:r w:rsidRPr="006A7F7F">
              <w:rPr>
                <w:i/>
                <w:iCs/>
              </w:rPr>
              <w:t>Veřejné zakázky. Metody a metodika efektivního hodnocení a výběru</w:t>
            </w:r>
            <w:r w:rsidRPr="006A7F7F">
              <w:t>. Praha, 2004. ISBN 80-86119-79-3. </w:t>
            </w:r>
          </w:p>
          <w:p w:rsidR="00707C68" w:rsidRPr="00120490" w:rsidRDefault="00707C68" w:rsidP="006A7F7F">
            <w:pPr>
              <w:jc w:val="both"/>
              <w:rPr>
                <w:b/>
              </w:rPr>
            </w:pPr>
            <w:r>
              <w:rPr>
                <w:b/>
              </w:rPr>
              <w:t>D</w:t>
            </w:r>
            <w:r w:rsidRPr="00120490">
              <w:rPr>
                <w:b/>
              </w:rPr>
              <w:t>oporučená literatura:</w:t>
            </w:r>
          </w:p>
          <w:p w:rsidR="004D1CD3" w:rsidRPr="006A7F7F" w:rsidRDefault="006A7F7F" w:rsidP="006A7F7F">
            <w:pPr>
              <w:shd w:val="clear" w:color="auto" w:fill="FFFFFF"/>
              <w:jc w:val="both"/>
            </w:pPr>
            <w:r w:rsidRPr="006A7F7F">
              <w:t>OCHRANA, F</w:t>
            </w:r>
            <w:r>
              <w:t>.</w:t>
            </w:r>
            <w:r w:rsidRPr="006A7F7F">
              <w:t>, PŮČEK</w:t>
            </w:r>
            <w:r>
              <w:t>, M</w:t>
            </w:r>
            <w:r w:rsidR="004D1CD3" w:rsidRPr="006A7F7F">
              <w:t>. </w:t>
            </w:r>
            <w:r w:rsidR="004D1CD3" w:rsidRPr="006A7F7F">
              <w:rPr>
                <w:i/>
                <w:iCs/>
              </w:rPr>
              <w:t>Dosahování úspor a omezování plýtvání ve veřejném sektoru</w:t>
            </w:r>
            <w:r w:rsidR="004D1CD3" w:rsidRPr="006A7F7F">
              <w:t>. ISBN 978-80-7357-909-8. </w:t>
            </w:r>
          </w:p>
          <w:p w:rsidR="004D1CD3" w:rsidRPr="006A7F7F" w:rsidRDefault="006A7F7F" w:rsidP="006A7F7F">
            <w:pPr>
              <w:shd w:val="clear" w:color="auto" w:fill="FFFFFF"/>
              <w:jc w:val="both"/>
            </w:pPr>
            <w:r w:rsidRPr="006A7F7F">
              <w:t>PASTUSZKOVÁ, E</w:t>
            </w:r>
            <w:r>
              <w:t>.</w:t>
            </w:r>
            <w:r w:rsidRPr="006A7F7F">
              <w:t> </w:t>
            </w:r>
            <w:r w:rsidR="004D1CD3" w:rsidRPr="006A7F7F">
              <w:rPr>
                <w:i/>
                <w:iCs/>
              </w:rPr>
              <w:t>Finanční vztahy a výkonnost veřejné správy</w:t>
            </w:r>
            <w:r w:rsidR="004D1CD3" w:rsidRPr="006A7F7F">
              <w:t>. ISBN 978-80-89401-65-9. </w:t>
            </w:r>
          </w:p>
          <w:p w:rsidR="004D1CD3" w:rsidRPr="006A7F7F" w:rsidRDefault="00A10833" w:rsidP="006A7F7F">
            <w:pPr>
              <w:shd w:val="clear" w:color="auto" w:fill="FFFFFF"/>
              <w:jc w:val="both"/>
            </w:pPr>
            <w:hyperlink r:id="rId26" w:tgtFrame="_blank" w:history="1">
              <w:r w:rsidR="006A7F7F" w:rsidRPr="006A7F7F">
                <w:rPr>
                  <w:rStyle w:val="Hypertextovodkaz"/>
                  <w:bCs/>
                  <w:color w:val="auto"/>
                  <w:u w:val="none"/>
                </w:rPr>
                <w:t>DVOŘÁČEK, J</w:t>
              </w:r>
              <w:r w:rsidR="004D1CD3" w:rsidRPr="006A7F7F">
                <w:rPr>
                  <w:rStyle w:val="Hypertextovodkaz"/>
                  <w:bCs/>
                  <w:color w:val="auto"/>
                  <w:u w:val="none"/>
                </w:rPr>
                <w:t>. </w:t>
              </w:r>
              <w:r w:rsidR="004D1CD3" w:rsidRPr="006A7F7F">
                <w:rPr>
                  <w:rStyle w:val="Hypertextovodkaz"/>
                  <w:bCs/>
                  <w:i/>
                  <w:iCs/>
                  <w:color w:val="auto"/>
                  <w:u w:val="none"/>
                </w:rPr>
                <w:t>Interní audit a kontrola</w:t>
              </w:r>
              <w:r w:rsidR="004D1CD3" w:rsidRPr="006A7F7F">
                <w:rPr>
                  <w:rStyle w:val="Hypertextovodkaz"/>
                  <w:bCs/>
                  <w:color w:val="auto"/>
                  <w:u w:val="none"/>
                </w:rPr>
                <w:t>. 1. vyd. Praha: C. H. Beck, 2000. ISBN 8071794104. </w:t>
              </w:r>
            </w:hyperlink>
          </w:p>
          <w:p w:rsidR="004D1CD3" w:rsidRPr="006A7F7F" w:rsidRDefault="00A10833" w:rsidP="006A7F7F">
            <w:pPr>
              <w:shd w:val="clear" w:color="auto" w:fill="FFFFFF"/>
              <w:jc w:val="both"/>
            </w:pPr>
            <w:hyperlink r:id="rId27" w:tgtFrame="_blank" w:history="1">
              <w:r w:rsidR="006A7F7F" w:rsidRPr="006A7F7F">
                <w:t>OCHRANA, F</w:t>
              </w:r>
              <w:r w:rsidR="004D1CD3" w:rsidRPr="006A7F7F">
                <w:rPr>
                  <w:rStyle w:val="Hypertextovodkaz"/>
                  <w:bCs/>
                  <w:color w:val="auto"/>
                  <w:u w:val="none"/>
                </w:rPr>
                <w:t>. </w:t>
              </w:r>
              <w:r w:rsidR="004D1CD3" w:rsidRPr="006A7F7F">
                <w:rPr>
                  <w:rStyle w:val="Hypertextovodkaz"/>
                  <w:bCs/>
                  <w:i/>
                  <w:iCs/>
                  <w:color w:val="auto"/>
                  <w:u w:val="none"/>
                </w:rPr>
                <w:t>Nákladově užitkové metody ve veřejném sektoru</w:t>
              </w:r>
              <w:r w:rsidR="004D1CD3" w:rsidRPr="006A7F7F">
                <w:rPr>
                  <w:rStyle w:val="Hypertextovodkaz"/>
                  <w:bCs/>
                  <w:color w:val="auto"/>
                  <w:u w:val="none"/>
                </w:rPr>
                <w:t>. Vyd. 1. Praha: Ekopress, 2005. ISBN 80-86119-96-3. </w:t>
              </w:r>
            </w:hyperlink>
          </w:p>
          <w:p w:rsidR="00707C68" w:rsidRPr="00707C68" w:rsidRDefault="006A7F7F" w:rsidP="006A7F7F">
            <w:pPr>
              <w:shd w:val="clear" w:color="auto" w:fill="FFFFFF"/>
              <w:jc w:val="both"/>
            </w:pPr>
            <w:r w:rsidRPr="006A7F7F">
              <w:t>VODÁKOVÁ</w:t>
            </w:r>
            <w:r>
              <w:t>,</w:t>
            </w:r>
            <w:r w:rsidRPr="006A7F7F">
              <w:t xml:space="preserve"> J</w:t>
            </w:r>
            <w:r>
              <w:t>.</w:t>
            </w:r>
            <w:r w:rsidRPr="006A7F7F">
              <w:t> </w:t>
            </w:r>
            <w:r w:rsidR="004D1CD3" w:rsidRPr="006A7F7F">
              <w:rPr>
                <w:i/>
                <w:iCs/>
              </w:rPr>
              <w:t>Nástroje ekonomického řízení ve veřejném sektoru</w:t>
            </w:r>
            <w:r w:rsidR="004D1CD3" w:rsidRPr="006A7F7F">
              <w:t>. 2013. ISBN 978-80-7478-324-1.</w:t>
            </w:r>
          </w:p>
        </w:tc>
      </w:tr>
      <w:tr w:rsidR="00707C68" w:rsidTr="00457A2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07C68" w:rsidRPr="00120490" w:rsidRDefault="00707C68" w:rsidP="00457A28">
            <w:pPr>
              <w:jc w:val="center"/>
              <w:rPr>
                <w:b/>
              </w:rPr>
            </w:pPr>
            <w:r w:rsidRPr="00120490">
              <w:rPr>
                <w:b/>
              </w:rPr>
              <w:lastRenderedPageBreak/>
              <w:t>Informace ke kombinované nebo distanční formě</w:t>
            </w:r>
          </w:p>
        </w:tc>
      </w:tr>
      <w:tr w:rsidR="00707C68" w:rsidTr="00457A28">
        <w:tc>
          <w:tcPr>
            <w:tcW w:w="4787" w:type="dxa"/>
            <w:gridSpan w:val="3"/>
            <w:tcBorders>
              <w:top w:val="single" w:sz="2" w:space="0" w:color="auto"/>
            </w:tcBorders>
            <w:shd w:val="clear" w:color="auto" w:fill="F7CAAC"/>
          </w:tcPr>
          <w:p w:rsidR="00707C68" w:rsidRPr="00120490" w:rsidRDefault="00707C68" w:rsidP="00457A28">
            <w:pPr>
              <w:jc w:val="both"/>
            </w:pPr>
            <w:r w:rsidRPr="00120490">
              <w:rPr>
                <w:b/>
              </w:rPr>
              <w:t>Rozsah konzultací (soustředění)</w:t>
            </w:r>
          </w:p>
        </w:tc>
        <w:tc>
          <w:tcPr>
            <w:tcW w:w="889" w:type="dxa"/>
            <w:tcBorders>
              <w:top w:val="single" w:sz="2" w:space="0" w:color="auto"/>
            </w:tcBorders>
          </w:tcPr>
          <w:p w:rsidR="00707C68" w:rsidRPr="00120490" w:rsidRDefault="00707C68" w:rsidP="00457A28">
            <w:pPr>
              <w:jc w:val="both"/>
            </w:pPr>
            <w:r w:rsidRPr="00120490">
              <w:t>10</w:t>
            </w:r>
          </w:p>
        </w:tc>
        <w:tc>
          <w:tcPr>
            <w:tcW w:w="4179" w:type="dxa"/>
            <w:gridSpan w:val="4"/>
            <w:tcBorders>
              <w:top w:val="single" w:sz="2" w:space="0" w:color="auto"/>
            </w:tcBorders>
            <w:shd w:val="clear" w:color="auto" w:fill="F7CAAC"/>
          </w:tcPr>
          <w:p w:rsidR="00707C68" w:rsidRPr="00120490" w:rsidRDefault="00707C68" w:rsidP="00457A28">
            <w:pPr>
              <w:jc w:val="both"/>
              <w:rPr>
                <w:b/>
              </w:rPr>
            </w:pPr>
            <w:r w:rsidRPr="00120490">
              <w:rPr>
                <w:b/>
              </w:rPr>
              <w:t xml:space="preserve">hodin </w:t>
            </w:r>
          </w:p>
        </w:tc>
      </w:tr>
      <w:tr w:rsidR="00707C68" w:rsidTr="00457A28">
        <w:tc>
          <w:tcPr>
            <w:tcW w:w="9855" w:type="dxa"/>
            <w:gridSpan w:val="8"/>
            <w:shd w:val="clear" w:color="auto" w:fill="F7CAAC"/>
          </w:tcPr>
          <w:p w:rsidR="00707C68" w:rsidRPr="00120490" w:rsidRDefault="00707C68" w:rsidP="00457A28">
            <w:pPr>
              <w:jc w:val="both"/>
              <w:rPr>
                <w:b/>
              </w:rPr>
            </w:pPr>
            <w:r w:rsidRPr="00120490">
              <w:rPr>
                <w:b/>
              </w:rPr>
              <w:t>Informace o způsobu kontaktu s vyučujícím</w:t>
            </w:r>
          </w:p>
        </w:tc>
      </w:tr>
      <w:tr w:rsidR="00707C68" w:rsidTr="00457A28">
        <w:trPr>
          <w:trHeight w:val="771"/>
        </w:trPr>
        <w:tc>
          <w:tcPr>
            <w:tcW w:w="9855" w:type="dxa"/>
            <w:gridSpan w:val="8"/>
          </w:tcPr>
          <w:p w:rsidR="00707C68" w:rsidRPr="00120490" w:rsidRDefault="00707C68" w:rsidP="00457A28">
            <w:pPr>
              <w:jc w:val="both"/>
            </w:pPr>
            <w:r w:rsidRPr="001204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707C68" w:rsidRDefault="00707C68"/>
    <w:p w:rsidR="00707C68" w:rsidRDefault="00707C68"/>
    <w:p w:rsidR="00707C68" w:rsidRDefault="00707C68"/>
    <w:p w:rsidR="00707C68" w:rsidRDefault="00707C68"/>
    <w:p w:rsidR="00707C68" w:rsidRDefault="00707C68"/>
    <w:p w:rsidR="00707C68" w:rsidRDefault="00707C6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D491E" w:rsidTr="00457A28">
        <w:tc>
          <w:tcPr>
            <w:tcW w:w="9855" w:type="dxa"/>
            <w:gridSpan w:val="8"/>
            <w:tcBorders>
              <w:bottom w:val="double" w:sz="4" w:space="0" w:color="auto"/>
            </w:tcBorders>
            <w:shd w:val="clear" w:color="auto" w:fill="BDD6EE"/>
          </w:tcPr>
          <w:p w:rsidR="003D491E" w:rsidRDefault="003D491E" w:rsidP="00457A28">
            <w:pPr>
              <w:jc w:val="both"/>
              <w:rPr>
                <w:b/>
                <w:sz w:val="28"/>
              </w:rPr>
            </w:pPr>
            <w:r>
              <w:lastRenderedPageBreak/>
              <w:br w:type="page"/>
            </w:r>
            <w:r>
              <w:rPr>
                <w:b/>
                <w:sz w:val="28"/>
              </w:rPr>
              <w:t>B-III – Charakteristika studijního předmětu</w:t>
            </w:r>
          </w:p>
        </w:tc>
      </w:tr>
      <w:tr w:rsidR="003D491E" w:rsidTr="00457A28">
        <w:tc>
          <w:tcPr>
            <w:tcW w:w="3086" w:type="dxa"/>
            <w:tcBorders>
              <w:top w:val="double" w:sz="4" w:space="0" w:color="auto"/>
            </w:tcBorders>
            <w:shd w:val="clear" w:color="auto" w:fill="F7CAAC"/>
          </w:tcPr>
          <w:p w:rsidR="003D491E" w:rsidRPr="00120490" w:rsidRDefault="003D491E" w:rsidP="00457A28">
            <w:pPr>
              <w:jc w:val="both"/>
              <w:rPr>
                <w:b/>
              </w:rPr>
            </w:pPr>
            <w:r w:rsidRPr="00120490">
              <w:rPr>
                <w:b/>
              </w:rPr>
              <w:t>Název studijního předmětu</w:t>
            </w:r>
          </w:p>
        </w:tc>
        <w:tc>
          <w:tcPr>
            <w:tcW w:w="6769" w:type="dxa"/>
            <w:gridSpan w:val="7"/>
            <w:tcBorders>
              <w:top w:val="double" w:sz="4" w:space="0" w:color="auto"/>
            </w:tcBorders>
          </w:tcPr>
          <w:p w:rsidR="003D491E" w:rsidRPr="00120490" w:rsidRDefault="003D491E" w:rsidP="00457A28">
            <w:pPr>
              <w:jc w:val="both"/>
            </w:pPr>
            <w:r>
              <w:t>Aplikace práva ve veřejné správě</w:t>
            </w:r>
          </w:p>
        </w:tc>
      </w:tr>
      <w:tr w:rsidR="003D491E" w:rsidTr="00457A28">
        <w:tc>
          <w:tcPr>
            <w:tcW w:w="3086" w:type="dxa"/>
            <w:shd w:val="clear" w:color="auto" w:fill="F7CAAC"/>
          </w:tcPr>
          <w:p w:rsidR="003D491E" w:rsidRPr="00120490" w:rsidRDefault="003D491E" w:rsidP="00457A28">
            <w:pPr>
              <w:jc w:val="both"/>
              <w:rPr>
                <w:b/>
              </w:rPr>
            </w:pPr>
            <w:r w:rsidRPr="00120490">
              <w:rPr>
                <w:b/>
              </w:rPr>
              <w:t>Typ předmětu</w:t>
            </w:r>
          </w:p>
        </w:tc>
        <w:tc>
          <w:tcPr>
            <w:tcW w:w="3406" w:type="dxa"/>
            <w:gridSpan w:val="4"/>
          </w:tcPr>
          <w:p w:rsidR="003D491E" w:rsidRPr="00120490" w:rsidRDefault="003D491E" w:rsidP="00457A28">
            <w:pPr>
              <w:jc w:val="both"/>
            </w:pPr>
            <w:r>
              <w:t>p</w:t>
            </w:r>
            <w:r w:rsidRPr="00120490">
              <w:t>ovinně volitelný „PV“</w:t>
            </w:r>
          </w:p>
        </w:tc>
        <w:tc>
          <w:tcPr>
            <w:tcW w:w="2695" w:type="dxa"/>
            <w:gridSpan w:val="2"/>
            <w:shd w:val="clear" w:color="auto" w:fill="F7CAAC"/>
          </w:tcPr>
          <w:p w:rsidR="003D491E" w:rsidRPr="00120490" w:rsidRDefault="003D491E" w:rsidP="00457A28">
            <w:pPr>
              <w:jc w:val="both"/>
            </w:pPr>
            <w:r w:rsidRPr="00120490">
              <w:rPr>
                <w:b/>
              </w:rPr>
              <w:t>doporučený ročník / semestr</w:t>
            </w:r>
          </w:p>
        </w:tc>
        <w:tc>
          <w:tcPr>
            <w:tcW w:w="668" w:type="dxa"/>
          </w:tcPr>
          <w:p w:rsidR="003D491E" w:rsidRPr="00120490" w:rsidRDefault="003D491E" w:rsidP="00457A28">
            <w:pPr>
              <w:jc w:val="both"/>
            </w:pPr>
            <w:r>
              <w:t>1,2/Z</w:t>
            </w:r>
          </w:p>
        </w:tc>
      </w:tr>
      <w:tr w:rsidR="003D491E" w:rsidTr="00457A28">
        <w:tc>
          <w:tcPr>
            <w:tcW w:w="3086" w:type="dxa"/>
            <w:shd w:val="clear" w:color="auto" w:fill="F7CAAC"/>
          </w:tcPr>
          <w:p w:rsidR="003D491E" w:rsidRPr="00120490" w:rsidRDefault="003D491E" w:rsidP="00457A28">
            <w:pPr>
              <w:jc w:val="both"/>
              <w:rPr>
                <w:b/>
              </w:rPr>
            </w:pPr>
            <w:r w:rsidRPr="00120490">
              <w:rPr>
                <w:b/>
              </w:rPr>
              <w:t>Rozsah studijního předmětu</w:t>
            </w:r>
          </w:p>
        </w:tc>
        <w:tc>
          <w:tcPr>
            <w:tcW w:w="1701" w:type="dxa"/>
            <w:gridSpan w:val="2"/>
          </w:tcPr>
          <w:p w:rsidR="003D491E" w:rsidRPr="00120490" w:rsidRDefault="003D491E" w:rsidP="00457A28">
            <w:pPr>
              <w:jc w:val="both"/>
            </w:pPr>
            <w:r>
              <w:t>26s</w:t>
            </w:r>
          </w:p>
        </w:tc>
        <w:tc>
          <w:tcPr>
            <w:tcW w:w="889" w:type="dxa"/>
            <w:shd w:val="clear" w:color="auto" w:fill="F7CAAC"/>
          </w:tcPr>
          <w:p w:rsidR="003D491E" w:rsidRPr="00120490" w:rsidRDefault="003D491E" w:rsidP="00457A28">
            <w:pPr>
              <w:jc w:val="both"/>
              <w:rPr>
                <w:b/>
              </w:rPr>
            </w:pPr>
            <w:r w:rsidRPr="00120490">
              <w:rPr>
                <w:b/>
              </w:rPr>
              <w:t xml:space="preserve">hod. </w:t>
            </w:r>
          </w:p>
        </w:tc>
        <w:tc>
          <w:tcPr>
            <w:tcW w:w="816" w:type="dxa"/>
          </w:tcPr>
          <w:p w:rsidR="003D491E" w:rsidRPr="00120490" w:rsidRDefault="003D491E" w:rsidP="00457A28">
            <w:pPr>
              <w:jc w:val="both"/>
            </w:pPr>
            <w:r>
              <w:t>26</w:t>
            </w:r>
          </w:p>
        </w:tc>
        <w:tc>
          <w:tcPr>
            <w:tcW w:w="2156" w:type="dxa"/>
            <w:shd w:val="clear" w:color="auto" w:fill="F7CAAC"/>
          </w:tcPr>
          <w:p w:rsidR="003D491E" w:rsidRPr="00120490" w:rsidRDefault="003D491E" w:rsidP="00457A28">
            <w:pPr>
              <w:jc w:val="both"/>
              <w:rPr>
                <w:b/>
              </w:rPr>
            </w:pPr>
            <w:r w:rsidRPr="00120490">
              <w:rPr>
                <w:b/>
              </w:rPr>
              <w:t>kreditů</w:t>
            </w:r>
          </w:p>
        </w:tc>
        <w:tc>
          <w:tcPr>
            <w:tcW w:w="1207" w:type="dxa"/>
            <w:gridSpan w:val="2"/>
          </w:tcPr>
          <w:p w:rsidR="003D491E" w:rsidRPr="00120490" w:rsidRDefault="003D491E" w:rsidP="00457A28">
            <w:pPr>
              <w:jc w:val="both"/>
            </w:pPr>
            <w:r>
              <w:t>3</w:t>
            </w:r>
          </w:p>
        </w:tc>
      </w:tr>
      <w:tr w:rsidR="003D491E" w:rsidTr="00457A28">
        <w:tc>
          <w:tcPr>
            <w:tcW w:w="3086" w:type="dxa"/>
            <w:shd w:val="clear" w:color="auto" w:fill="F7CAAC"/>
          </w:tcPr>
          <w:p w:rsidR="003D491E" w:rsidRPr="00120490" w:rsidRDefault="003D491E" w:rsidP="00457A28">
            <w:pPr>
              <w:jc w:val="both"/>
              <w:rPr>
                <w:b/>
              </w:rPr>
            </w:pPr>
            <w:r w:rsidRPr="00120490">
              <w:rPr>
                <w:b/>
              </w:rPr>
              <w:t>Prerekvizity, korekvizity, ekvivalence</w:t>
            </w:r>
          </w:p>
        </w:tc>
        <w:tc>
          <w:tcPr>
            <w:tcW w:w="6769" w:type="dxa"/>
            <w:gridSpan w:val="7"/>
          </w:tcPr>
          <w:p w:rsidR="003D491E" w:rsidRPr="00120490" w:rsidRDefault="003D491E" w:rsidP="00457A28">
            <w:pPr>
              <w:jc w:val="both"/>
            </w:pPr>
          </w:p>
        </w:tc>
      </w:tr>
      <w:tr w:rsidR="003D491E" w:rsidTr="00457A28">
        <w:tc>
          <w:tcPr>
            <w:tcW w:w="3086" w:type="dxa"/>
            <w:shd w:val="clear" w:color="auto" w:fill="F7CAAC"/>
          </w:tcPr>
          <w:p w:rsidR="003D491E" w:rsidRPr="00120490" w:rsidRDefault="003D491E" w:rsidP="00457A28">
            <w:pPr>
              <w:jc w:val="both"/>
              <w:rPr>
                <w:b/>
              </w:rPr>
            </w:pPr>
            <w:r w:rsidRPr="00120490">
              <w:rPr>
                <w:b/>
              </w:rPr>
              <w:t>Způsob ověření studijních výsledků</w:t>
            </w:r>
          </w:p>
        </w:tc>
        <w:tc>
          <w:tcPr>
            <w:tcW w:w="3406" w:type="dxa"/>
            <w:gridSpan w:val="4"/>
          </w:tcPr>
          <w:p w:rsidR="003D491E" w:rsidRPr="00120490" w:rsidRDefault="003D491E" w:rsidP="00457A28">
            <w:pPr>
              <w:jc w:val="both"/>
            </w:pPr>
            <w:r>
              <w:t>k</w:t>
            </w:r>
            <w:r w:rsidRPr="00120490">
              <w:t>lasifikovaný zápočet</w:t>
            </w:r>
          </w:p>
        </w:tc>
        <w:tc>
          <w:tcPr>
            <w:tcW w:w="2156" w:type="dxa"/>
            <w:shd w:val="clear" w:color="auto" w:fill="F7CAAC"/>
          </w:tcPr>
          <w:p w:rsidR="003D491E" w:rsidRPr="00120490" w:rsidRDefault="003D491E" w:rsidP="00457A28">
            <w:pPr>
              <w:jc w:val="both"/>
              <w:rPr>
                <w:b/>
              </w:rPr>
            </w:pPr>
            <w:r w:rsidRPr="00120490">
              <w:rPr>
                <w:b/>
              </w:rPr>
              <w:t>Forma výuky</w:t>
            </w:r>
          </w:p>
        </w:tc>
        <w:tc>
          <w:tcPr>
            <w:tcW w:w="1207" w:type="dxa"/>
            <w:gridSpan w:val="2"/>
          </w:tcPr>
          <w:p w:rsidR="003D491E" w:rsidRPr="00120490" w:rsidRDefault="003D491E" w:rsidP="00457A28">
            <w:pPr>
              <w:jc w:val="both"/>
            </w:pPr>
            <w:r>
              <w:t>semináře</w:t>
            </w:r>
          </w:p>
        </w:tc>
      </w:tr>
      <w:tr w:rsidR="003D491E" w:rsidTr="00457A28">
        <w:tc>
          <w:tcPr>
            <w:tcW w:w="3086" w:type="dxa"/>
            <w:shd w:val="clear" w:color="auto" w:fill="F7CAAC"/>
          </w:tcPr>
          <w:p w:rsidR="003D491E" w:rsidRPr="00120490" w:rsidRDefault="003D491E" w:rsidP="00457A28">
            <w:pPr>
              <w:jc w:val="both"/>
              <w:rPr>
                <w:b/>
              </w:rPr>
            </w:pPr>
            <w:r w:rsidRPr="00120490">
              <w:rPr>
                <w:b/>
              </w:rPr>
              <w:t>Forma způsobu ověření studijních výsledků a další požadavky na studenta</w:t>
            </w:r>
          </w:p>
        </w:tc>
        <w:tc>
          <w:tcPr>
            <w:tcW w:w="6769" w:type="dxa"/>
            <w:gridSpan w:val="7"/>
            <w:tcBorders>
              <w:bottom w:val="nil"/>
            </w:tcBorders>
          </w:tcPr>
          <w:p w:rsidR="003D491E" w:rsidRPr="00120490" w:rsidRDefault="003D491E" w:rsidP="00457A28">
            <w:pPr>
              <w:jc w:val="both"/>
            </w:pPr>
            <w:r w:rsidRPr="00120490">
              <w:t>Způsob zakončení předmětu - klasifikovaný zápočet</w:t>
            </w:r>
          </w:p>
          <w:p w:rsidR="003D491E" w:rsidRPr="00120490" w:rsidRDefault="003D491E" w:rsidP="003D491E">
            <w:pPr>
              <w:jc w:val="both"/>
            </w:pPr>
            <w:r w:rsidRPr="00120490">
              <w:t>Požadavky k </w:t>
            </w:r>
            <w:r>
              <w:t>získání klasifikovaného zápočtu -</w:t>
            </w:r>
            <w:r w:rsidRPr="003D491E">
              <w:rPr>
                <w:color w:val="000000"/>
                <w:shd w:val="clear" w:color="auto" w:fill="FFFFFF"/>
              </w:rPr>
              <w:t xml:space="preserve"> účast na seminářích z 80 %</w:t>
            </w:r>
            <w:r>
              <w:rPr>
                <w:color w:val="000000"/>
              </w:rPr>
              <w:t xml:space="preserve">; </w:t>
            </w:r>
            <w:r w:rsidRPr="003D491E">
              <w:rPr>
                <w:color w:val="000000"/>
                <w:shd w:val="clear" w:color="auto" w:fill="FFFFFF"/>
              </w:rPr>
              <w:t>aktivní příprava studentů na seminář</w:t>
            </w:r>
            <w:r>
              <w:rPr>
                <w:color w:val="000000"/>
                <w:shd w:val="clear" w:color="auto" w:fill="FFFFFF"/>
              </w:rPr>
              <w:t xml:space="preserve">; </w:t>
            </w:r>
            <w:r w:rsidRPr="003D491E">
              <w:rPr>
                <w:color w:val="000000"/>
                <w:shd w:val="clear" w:color="auto" w:fill="FFFFFF"/>
              </w:rPr>
              <w:t>písemné vypracování zadaného úkolu a jeho ústní prezentace před seminární skupinou</w:t>
            </w:r>
            <w:r>
              <w:rPr>
                <w:color w:val="000000"/>
                <w:shd w:val="clear" w:color="auto" w:fill="FFFFFF"/>
              </w:rPr>
              <w:t xml:space="preserve">; </w:t>
            </w:r>
            <w:r w:rsidRPr="003D491E">
              <w:rPr>
                <w:color w:val="000000"/>
                <w:shd w:val="clear" w:color="auto" w:fill="FFFFFF"/>
              </w:rPr>
              <w:t>písemný zápočtový test (min. 60 % správných odpovědí - klasifikace dle stupnice)</w:t>
            </w:r>
          </w:p>
        </w:tc>
      </w:tr>
      <w:tr w:rsidR="003D491E" w:rsidTr="00457A28">
        <w:trPr>
          <w:trHeight w:val="87"/>
        </w:trPr>
        <w:tc>
          <w:tcPr>
            <w:tcW w:w="9855" w:type="dxa"/>
            <w:gridSpan w:val="8"/>
            <w:tcBorders>
              <w:top w:val="nil"/>
            </w:tcBorders>
          </w:tcPr>
          <w:p w:rsidR="003D491E" w:rsidRPr="00120490" w:rsidRDefault="003D491E" w:rsidP="00457A28">
            <w:pPr>
              <w:jc w:val="both"/>
            </w:pPr>
          </w:p>
        </w:tc>
      </w:tr>
      <w:tr w:rsidR="003D491E" w:rsidTr="00457A28">
        <w:trPr>
          <w:trHeight w:val="197"/>
        </w:trPr>
        <w:tc>
          <w:tcPr>
            <w:tcW w:w="3086" w:type="dxa"/>
            <w:tcBorders>
              <w:top w:val="nil"/>
            </w:tcBorders>
            <w:shd w:val="clear" w:color="auto" w:fill="F7CAAC"/>
          </w:tcPr>
          <w:p w:rsidR="003D491E" w:rsidRPr="00120490" w:rsidRDefault="003D491E" w:rsidP="00457A28">
            <w:pPr>
              <w:jc w:val="both"/>
              <w:rPr>
                <w:b/>
              </w:rPr>
            </w:pPr>
            <w:r w:rsidRPr="00120490">
              <w:rPr>
                <w:b/>
              </w:rPr>
              <w:t>Garant předmětu</w:t>
            </w:r>
          </w:p>
        </w:tc>
        <w:tc>
          <w:tcPr>
            <w:tcW w:w="6769" w:type="dxa"/>
            <w:gridSpan w:val="7"/>
            <w:tcBorders>
              <w:top w:val="nil"/>
            </w:tcBorders>
          </w:tcPr>
          <w:p w:rsidR="003D491E" w:rsidRPr="00120490" w:rsidRDefault="00707C68" w:rsidP="00457A28">
            <w:pPr>
              <w:jc w:val="both"/>
            </w:pPr>
            <w:r w:rsidRPr="00DF0CDC">
              <w:t>JUDr. Miloš Matula, CSc.</w:t>
            </w:r>
          </w:p>
        </w:tc>
      </w:tr>
      <w:tr w:rsidR="003D491E" w:rsidTr="00457A28">
        <w:trPr>
          <w:trHeight w:val="243"/>
        </w:trPr>
        <w:tc>
          <w:tcPr>
            <w:tcW w:w="3086" w:type="dxa"/>
            <w:tcBorders>
              <w:top w:val="nil"/>
            </w:tcBorders>
            <w:shd w:val="clear" w:color="auto" w:fill="F7CAAC"/>
          </w:tcPr>
          <w:p w:rsidR="003D491E" w:rsidRPr="00120490" w:rsidRDefault="003D491E" w:rsidP="00457A28">
            <w:pPr>
              <w:jc w:val="both"/>
              <w:rPr>
                <w:b/>
              </w:rPr>
            </w:pPr>
            <w:r w:rsidRPr="00120490">
              <w:rPr>
                <w:b/>
              </w:rPr>
              <w:t>Zapojení garanta do výuky předmětu</w:t>
            </w:r>
          </w:p>
        </w:tc>
        <w:tc>
          <w:tcPr>
            <w:tcW w:w="6769" w:type="dxa"/>
            <w:gridSpan w:val="7"/>
            <w:tcBorders>
              <w:top w:val="nil"/>
            </w:tcBorders>
          </w:tcPr>
          <w:p w:rsidR="003D491E" w:rsidRPr="00120490" w:rsidRDefault="00707C68" w:rsidP="00457A28">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3D491E" w:rsidTr="00457A28">
        <w:tc>
          <w:tcPr>
            <w:tcW w:w="3086" w:type="dxa"/>
            <w:shd w:val="clear" w:color="auto" w:fill="F7CAAC"/>
          </w:tcPr>
          <w:p w:rsidR="003D491E" w:rsidRPr="00120490" w:rsidRDefault="003D491E" w:rsidP="00457A28">
            <w:pPr>
              <w:jc w:val="both"/>
              <w:rPr>
                <w:b/>
              </w:rPr>
            </w:pPr>
            <w:r w:rsidRPr="00120490">
              <w:rPr>
                <w:b/>
              </w:rPr>
              <w:t>Vyučující</w:t>
            </w:r>
          </w:p>
        </w:tc>
        <w:tc>
          <w:tcPr>
            <w:tcW w:w="6769" w:type="dxa"/>
            <w:gridSpan w:val="7"/>
            <w:tcBorders>
              <w:bottom w:val="nil"/>
            </w:tcBorders>
          </w:tcPr>
          <w:p w:rsidR="003D491E" w:rsidRPr="00120490" w:rsidRDefault="00707C68" w:rsidP="00457A28">
            <w:pPr>
              <w:jc w:val="both"/>
            </w:pPr>
            <w:r w:rsidRPr="00DF0CDC">
              <w:t>JUDr. Miloš Matula, CSc. – přednášky (100%)</w:t>
            </w:r>
          </w:p>
        </w:tc>
      </w:tr>
      <w:tr w:rsidR="003D491E" w:rsidTr="00457A28">
        <w:trPr>
          <w:trHeight w:val="76"/>
        </w:trPr>
        <w:tc>
          <w:tcPr>
            <w:tcW w:w="9855" w:type="dxa"/>
            <w:gridSpan w:val="8"/>
            <w:tcBorders>
              <w:top w:val="nil"/>
            </w:tcBorders>
          </w:tcPr>
          <w:p w:rsidR="003D491E" w:rsidRPr="00120490" w:rsidRDefault="003D491E" w:rsidP="00457A28">
            <w:pPr>
              <w:jc w:val="both"/>
            </w:pPr>
          </w:p>
        </w:tc>
      </w:tr>
      <w:tr w:rsidR="003D491E" w:rsidTr="00457A28">
        <w:tc>
          <w:tcPr>
            <w:tcW w:w="3086" w:type="dxa"/>
            <w:shd w:val="clear" w:color="auto" w:fill="F7CAAC"/>
          </w:tcPr>
          <w:p w:rsidR="003D491E" w:rsidRPr="00120490" w:rsidRDefault="003D491E" w:rsidP="00457A28">
            <w:pPr>
              <w:jc w:val="both"/>
              <w:rPr>
                <w:b/>
              </w:rPr>
            </w:pPr>
            <w:r w:rsidRPr="00120490">
              <w:rPr>
                <w:b/>
              </w:rPr>
              <w:t>Stručná anotace předmětu</w:t>
            </w:r>
          </w:p>
        </w:tc>
        <w:tc>
          <w:tcPr>
            <w:tcW w:w="6769" w:type="dxa"/>
            <w:gridSpan w:val="7"/>
            <w:tcBorders>
              <w:bottom w:val="nil"/>
            </w:tcBorders>
          </w:tcPr>
          <w:p w:rsidR="003D491E" w:rsidRPr="00120490" w:rsidRDefault="003D491E" w:rsidP="00457A28">
            <w:pPr>
              <w:jc w:val="both"/>
            </w:pPr>
          </w:p>
        </w:tc>
      </w:tr>
      <w:tr w:rsidR="003D491E" w:rsidTr="00707C68">
        <w:trPr>
          <w:trHeight w:val="1387"/>
        </w:trPr>
        <w:tc>
          <w:tcPr>
            <w:tcW w:w="9855" w:type="dxa"/>
            <w:gridSpan w:val="8"/>
            <w:tcBorders>
              <w:top w:val="nil"/>
              <w:bottom w:val="single" w:sz="12" w:space="0" w:color="auto"/>
            </w:tcBorders>
          </w:tcPr>
          <w:p w:rsidR="003D491E" w:rsidRDefault="00707C68" w:rsidP="00707C68">
            <w:pPr>
              <w:jc w:val="both"/>
              <w:rPr>
                <w:color w:val="000000"/>
                <w:shd w:val="clear" w:color="auto" w:fill="FFFFFF"/>
              </w:rPr>
            </w:pPr>
            <w:r w:rsidRPr="00707C68">
              <w:rPr>
                <w:color w:val="000000"/>
                <w:shd w:val="clear" w:color="auto" w:fill="FFFFFF"/>
              </w:rPr>
              <w:t>Cílem předmětu je seznámit studenty se specifickými otázkami interpretace a aplikace práva ve veřejném právu i se vztahem vnitrostátního, evropského a mezinárodního práva při této interpretaci a aplikaci. V rámci seminární výuky bude důraz položen na analýzu právních textů. Tímto směrem byly zaměřeny také práce na inovaci tohoto předmětu. Předmět prohlubuje teoretické znalosti z právních oborů získaných v bakalářském studiu a praktické znalosti interpretace a aplikace práva. </w:t>
            </w:r>
          </w:p>
          <w:p w:rsidR="00707C68" w:rsidRDefault="00707C68" w:rsidP="00707C68">
            <w:pPr>
              <w:jc w:val="both"/>
              <w:rPr>
                <w:color w:val="000000"/>
                <w:shd w:val="clear" w:color="auto" w:fill="FFFFFF"/>
              </w:rPr>
            </w:pPr>
            <w:r>
              <w:rPr>
                <w:color w:val="000000"/>
                <w:shd w:val="clear" w:color="auto" w:fill="FFFFFF"/>
              </w:rPr>
              <w:t>Obsah předmětu:</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Veřejná správa a právo</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Pojem a druhy pramenů práva</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Právní normy</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Pojem a význam interpretace</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Závaznost a významnost interpretačních závěrů</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Judikatura a právní argumentace obecně</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Judikatura a právní argumentace ve správním právu</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Realizace právních norem a aplikace práva</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Akty aplikace práva a jejich vlastnosti</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Vady správních aktů</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Shrnutí a opakování před závěrečným testem</w:t>
            </w:r>
          </w:p>
          <w:p w:rsidR="00707C68" w:rsidRPr="00707C68" w:rsidRDefault="00707C68" w:rsidP="006C5A5E">
            <w:pPr>
              <w:pStyle w:val="Odstavecseseznamem"/>
              <w:numPr>
                <w:ilvl w:val="0"/>
                <w:numId w:val="108"/>
              </w:numPr>
              <w:spacing w:after="0" w:line="240" w:lineRule="auto"/>
              <w:ind w:left="247" w:hanging="247"/>
              <w:contextualSpacing w:val="0"/>
              <w:jc w:val="both"/>
              <w:rPr>
                <w:szCs w:val="20"/>
              </w:rPr>
            </w:pPr>
            <w:r w:rsidRPr="00707C68">
              <w:rPr>
                <w:rFonts w:ascii="Times New Roman" w:hAnsi="Times New Roman"/>
                <w:color w:val="000000"/>
                <w:sz w:val="20"/>
                <w:szCs w:val="15"/>
                <w:shd w:val="clear" w:color="auto" w:fill="FFFFFF"/>
              </w:rPr>
              <w:t>Workshop s odborníkem z praxe</w:t>
            </w:r>
          </w:p>
        </w:tc>
      </w:tr>
      <w:tr w:rsidR="003D491E" w:rsidTr="00457A28">
        <w:trPr>
          <w:trHeight w:val="265"/>
        </w:trPr>
        <w:tc>
          <w:tcPr>
            <w:tcW w:w="3653" w:type="dxa"/>
            <w:gridSpan w:val="2"/>
            <w:tcBorders>
              <w:top w:val="nil"/>
            </w:tcBorders>
            <w:shd w:val="clear" w:color="auto" w:fill="F7CAAC"/>
          </w:tcPr>
          <w:p w:rsidR="003D491E" w:rsidRPr="00120490" w:rsidRDefault="003D491E" w:rsidP="00457A28">
            <w:pPr>
              <w:jc w:val="both"/>
            </w:pPr>
            <w:r w:rsidRPr="00120490">
              <w:rPr>
                <w:b/>
              </w:rPr>
              <w:t>Studijní literatura a studijní pomůcky</w:t>
            </w:r>
          </w:p>
        </w:tc>
        <w:tc>
          <w:tcPr>
            <w:tcW w:w="6202" w:type="dxa"/>
            <w:gridSpan w:val="6"/>
            <w:tcBorders>
              <w:top w:val="nil"/>
              <w:bottom w:val="nil"/>
            </w:tcBorders>
          </w:tcPr>
          <w:p w:rsidR="003D491E" w:rsidRPr="00120490" w:rsidRDefault="003D491E" w:rsidP="00457A28">
            <w:pPr>
              <w:jc w:val="both"/>
            </w:pPr>
          </w:p>
        </w:tc>
      </w:tr>
      <w:tr w:rsidR="003D491E" w:rsidTr="00457A28">
        <w:trPr>
          <w:trHeight w:val="1497"/>
        </w:trPr>
        <w:tc>
          <w:tcPr>
            <w:tcW w:w="9855" w:type="dxa"/>
            <w:gridSpan w:val="8"/>
            <w:tcBorders>
              <w:top w:val="nil"/>
            </w:tcBorders>
          </w:tcPr>
          <w:p w:rsidR="003D491E" w:rsidRPr="00120490" w:rsidRDefault="003D491E" w:rsidP="00457A28">
            <w:pPr>
              <w:jc w:val="both"/>
              <w:rPr>
                <w:b/>
              </w:rPr>
            </w:pPr>
            <w:r w:rsidRPr="00120490">
              <w:rPr>
                <w:b/>
              </w:rPr>
              <w:t>Povinná literatura:</w:t>
            </w:r>
          </w:p>
          <w:p w:rsidR="00707C68" w:rsidRPr="00707C68" w:rsidRDefault="00707C68" w:rsidP="00707C68">
            <w:pPr>
              <w:shd w:val="clear" w:color="auto" w:fill="FFFFFF"/>
              <w:jc w:val="both"/>
              <w:rPr>
                <w:color w:val="000000"/>
                <w:szCs w:val="15"/>
              </w:rPr>
            </w:pPr>
            <w:r w:rsidRPr="00707C68">
              <w:rPr>
                <w:color w:val="000000"/>
                <w:szCs w:val="15"/>
              </w:rPr>
              <w:t>KADEČKA, S., PRŮCHA, P. </w:t>
            </w:r>
            <w:r w:rsidRPr="00707C68">
              <w:rPr>
                <w:i/>
                <w:iCs/>
                <w:color w:val="000000"/>
                <w:szCs w:val="15"/>
              </w:rPr>
              <w:t>Správní právo - obecná část: multimediální učební text</w:t>
            </w:r>
            <w:r w:rsidRPr="00707C68">
              <w:rPr>
                <w:color w:val="000000"/>
                <w:szCs w:val="15"/>
              </w:rPr>
              <w:t>. Brno: Masarykova univerzita v Brně, 2008. ISBN 80-210-4588-0. </w:t>
            </w:r>
          </w:p>
          <w:p w:rsidR="00707C68" w:rsidRPr="00707C68" w:rsidRDefault="00707C68" w:rsidP="00707C68">
            <w:pPr>
              <w:shd w:val="clear" w:color="auto" w:fill="FFFFFF"/>
              <w:jc w:val="both"/>
              <w:rPr>
                <w:color w:val="000000"/>
                <w:szCs w:val="15"/>
              </w:rPr>
            </w:pPr>
            <w:r w:rsidRPr="00707C68">
              <w:rPr>
                <w:color w:val="000000"/>
                <w:szCs w:val="15"/>
              </w:rPr>
              <w:t>JURNÍKOVÁ, J. a kol. </w:t>
            </w:r>
            <w:r w:rsidRPr="00707C68">
              <w:rPr>
                <w:i/>
                <w:iCs/>
                <w:color w:val="000000"/>
                <w:szCs w:val="15"/>
              </w:rPr>
              <w:t>Správní právo: zvláštní část</w:t>
            </w:r>
            <w:r w:rsidRPr="00707C68">
              <w:rPr>
                <w:color w:val="000000"/>
                <w:szCs w:val="15"/>
              </w:rPr>
              <w:t>. Brno: Masarykova univerzita v Brně, 2009. ISBN 80-210-4847-8. </w:t>
            </w:r>
          </w:p>
          <w:p w:rsidR="00707C68" w:rsidRPr="00707C68" w:rsidRDefault="00707C68" w:rsidP="00707C68">
            <w:pPr>
              <w:shd w:val="clear" w:color="auto" w:fill="FFFFFF"/>
              <w:jc w:val="both"/>
              <w:rPr>
                <w:color w:val="000000"/>
                <w:szCs w:val="15"/>
              </w:rPr>
            </w:pPr>
            <w:r w:rsidRPr="00707C68">
              <w:rPr>
                <w:i/>
                <w:iCs/>
                <w:color w:val="000000"/>
                <w:szCs w:val="15"/>
              </w:rPr>
              <w:t>Studijní opora pro prezenční studium (Projekt OPVK Inovace výuky regionálního rozvoje)</w:t>
            </w:r>
            <w:r w:rsidRPr="00707C68">
              <w:rPr>
                <w:color w:val="000000"/>
                <w:szCs w:val="15"/>
              </w:rPr>
              <w:t>. </w:t>
            </w:r>
          </w:p>
          <w:p w:rsidR="00707C68" w:rsidRDefault="00707C68" w:rsidP="00707C68">
            <w:pPr>
              <w:shd w:val="clear" w:color="auto" w:fill="FFFFFF"/>
              <w:jc w:val="both"/>
              <w:rPr>
                <w:rFonts w:ascii="Tahoma" w:hAnsi="Tahoma" w:cs="Tahoma"/>
                <w:color w:val="000000"/>
                <w:sz w:val="15"/>
                <w:szCs w:val="15"/>
              </w:rPr>
            </w:pPr>
            <w:r w:rsidRPr="00707C68">
              <w:rPr>
                <w:color w:val="000000"/>
                <w:szCs w:val="15"/>
              </w:rPr>
              <w:t>FILIP, J. </w:t>
            </w:r>
            <w:r w:rsidRPr="00707C68">
              <w:rPr>
                <w:i/>
                <w:iCs/>
                <w:color w:val="000000"/>
                <w:szCs w:val="15"/>
              </w:rPr>
              <w:t>Ústavní právo: učební text pro bakalářské studium na PrF MU</w:t>
            </w:r>
            <w:r w:rsidRPr="00707C68">
              <w:rPr>
                <w:color w:val="000000"/>
                <w:szCs w:val="15"/>
              </w:rPr>
              <w:t>. Brno: Masarykova univerzita v Brně, 2010. ISBN 80-210-5153-9. </w:t>
            </w:r>
          </w:p>
          <w:p w:rsidR="003D491E" w:rsidRPr="00120490" w:rsidRDefault="00707C68" w:rsidP="00457A28">
            <w:pPr>
              <w:jc w:val="both"/>
              <w:rPr>
                <w:b/>
              </w:rPr>
            </w:pPr>
            <w:r>
              <w:rPr>
                <w:b/>
              </w:rPr>
              <w:t>D</w:t>
            </w:r>
            <w:r w:rsidR="003D491E" w:rsidRPr="00120490">
              <w:rPr>
                <w:b/>
              </w:rPr>
              <w:t>oporučená literatura:</w:t>
            </w:r>
          </w:p>
          <w:p w:rsidR="00707C68" w:rsidRPr="00707C68" w:rsidRDefault="00A10833" w:rsidP="00707C68">
            <w:pPr>
              <w:shd w:val="clear" w:color="auto" w:fill="FFFFFF"/>
            </w:pPr>
            <w:hyperlink r:id="rId28" w:tgtFrame="_blank" w:history="1">
              <w:r w:rsidR="00707C68" w:rsidRPr="00707C68">
                <w:rPr>
                  <w:rStyle w:val="Hypertextovodkaz"/>
                  <w:bCs/>
                  <w:i/>
                  <w:iCs/>
                  <w:color w:val="auto"/>
                  <w:u w:val="none"/>
                </w:rPr>
                <w:t>Anglicko-český terminologický slovník (Projekt OPVK Inovace výuky regionálního rozvoje)</w:t>
              </w:r>
            </w:hyperlink>
          </w:p>
          <w:p w:rsidR="00707C68" w:rsidRPr="00707C68" w:rsidRDefault="00707C68" w:rsidP="00707C68">
            <w:pPr>
              <w:shd w:val="clear" w:color="auto" w:fill="FFFFFF"/>
            </w:pPr>
            <w:r w:rsidRPr="00707C68">
              <w:rPr>
                <w:i/>
                <w:iCs/>
              </w:rPr>
              <w:t>Nálezy Ústavního soudu a rozhodnutí Nejvyššího správního soudu určené přednášejícím (podle aktuálního stavu)</w:t>
            </w:r>
            <w:r w:rsidRPr="00707C68">
              <w:t>. </w:t>
            </w:r>
          </w:p>
          <w:p w:rsidR="00707C68" w:rsidRPr="00707C68" w:rsidRDefault="00707C68" w:rsidP="00707C68">
            <w:pPr>
              <w:shd w:val="clear" w:color="auto" w:fill="FFFFFF"/>
            </w:pPr>
            <w:r w:rsidRPr="00707C68">
              <w:t>SLÁDEČEK, V. </w:t>
            </w:r>
            <w:r w:rsidRPr="00707C68">
              <w:rPr>
                <w:i/>
                <w:iCs/>
              </w:rPr>
              <w:t>Obecné správní právo</w:t>
            </w:r>
            <w:r w:rsidRPr="00707C68">
              <w:t>. Praha: Wolters Kluwer Česká republika, 2013. ISBN 978-80-7478-002-8. </w:t>
            </w:r>
          </w:p>
          <w:p w:rsidR="00707C68" w:rsidRPr="00707C68" w:rsidRDefault="00707C68" w:rsidP="00707C68">
            <w:pPr>
              <w:shd w:val="clear" w:color="auto" w:fill="FFFFFF"/>
            </w:pPr>
            <w:r w:rsidRPr="00707C68">
              <w:t>ŠROMOVÁ, E. </w:t>
            </w:r>
            <w:r w:rsidRPr="00707C68">
              <w:rPr>
                <w:i/>
                <w:iCs/>
              </w:rPr>
              <w:t>Správní řízení od A do Z</w:t>
            </w:r>
            <w:r w:rsidRPr="00707C68">
              <w:t>. Olomouc: ANAG, 2012. ISBN 978-80-7263-696-9. </w:t>
            </w:r>
          </w:p>
          <w:p w:rsidR="00707C68" w:rsidRPr="00707C68" w:rsidRDefault="00707C68" w:rsidP="00707C68">
            <w:pPr>
              <w:shd w:val="clear" w:color="auto" w:fill="FFFFFF"/>
            </w:pPr>
            <w:r w:rsidRPr="00707C68">
              <w:t>MACHÁČEK, J., ŠNÉDAR, L., BEDNÁŘ, P., ZICHA, J. </w:t>
            </w:r>
            <w:r w:rsidRPr="00707C68">
              <w:rPr>
                <w:i/>
                <w:iCs/>
              </w:rPr>
              <w:t>Veřejné politiky v České republice</w:t>
            </w:r>
            <w:r w:rsidRPr="00707C68">
              <w:t>. Zlín: UTB ve Zlíně, 2015. </w:t>
            </w:r>
          </w:p>
          <w:p w:rsidR="00707C68" w:rsidRPr="00707C68" w:rsidRDefault="00707C68" w:rsidP="00707C68">
            <w:pPr>
              <w:shd w:val="clear" w:color="auto" w:fill="FFFFFF"/>
            </w:pPr>
            <w:r w:rsidRPr="00707C68">
              <w:t>JANKŮ, M. </w:t>
            </w:r>
            <w:r w:rsidRPr="00707C68">
              <w:rPr>
                <w:i/>
                <w:iCs/>
              </w:rPr>
              <w:t>Základy práva pro posluchače neprávnických fakult</w:t>
            </w:r>
            <w:r w:rsidRPr="00707C68">
              <w:t>. Praha: C.H. Beck, 2013. ISBN 978-80-7400-494-0. </w:t>
            </w:r>
          </w:p>
          <w:p w:rsidR="003D491E" w:rsidRPr="00707C68" w:rsidRDefault="00707C68" w:rsidP="00707C68">
            <w:pPr>
              <w:shd w:val="clear" w:color="auto" w:fill="FFFFFF"/>
              <w:jc w:val="both"/>
            </w:pPr>
            <w:r w:rsidRPr="00707C68">
              <w:t>HAKLOVÁ, J., SAMKOVÁ, P., KUŠ, P. </w:t>
            </w:r>
            <w:r w:rsidRPr="00707C68">
              <w:rPr>
                <w:i/>
                <w:iCs/>
              </w:rPr>
              <w:t>333 cvičení z veřejné správy</w:t>
            </w:r>
            <w:r w:rsidRPr="00707C68">
              <w:t>. Praha: Institut pro veřejnou správu Praha, 2014. ISBN 978-80-86976-27-3.</w:t>
            </w:r>
          </w:p>
        </w:tc>
      </w:tr>
      <w:tr w:rsidR="003D491E" w:rsidTr="00457A2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D491E" w:rsidRPr="00120490" w:rsidRDefault="003D491E" w:rsidP="00457A28">
            <w:pPr>
              <w:jc w:val="center"/>
              <w:rPr>
                <w:b/>
              </w:rPr>
            </w:pPr>
            <w:r w:rsidRPr="00120490">
              <w:rPr>
                <w:b/>
              </w:rPr>
              <w:t>Informace ke kombinované nebo distanční formě</w:t>
            </w:r>
          </w:p>
        </w:tc>
      </w:tr>
      <w:tr w:rsidR="003D491E" w:rsidTr="00457A28">
        <w:tc>
          <w:tcPr>
            <w:tcW w:w="4787" w:type="dxa"/>
            <w:gridSpan w:val="3"/>
            <w:tcBorders>
              <w:top w:val="single" w:sz="2" w:space="0" w:color="auto"/>
            </w:tcBorders>
            <w:shd w:val="clear" w:color="auto" w:fill="F7CAAC"/>
          </w:tcPr>
          <w:p w:rsidR="003D491E" w:rsidRPr="00120490" w:rsidRDefault="003D491E" w:rsidP="00457A28">
            <w:pPr>
              <w:jc w:val="both"/>
            </w:pPr>
            <w:r w:rsidRPr="00120490">
              <w:rPr>
                <w:b/>
              </w:rPr>
              <w:t>Rozsah konzultací (soustředění)</w:t>
            </w:r>
          </w:p>
        </w:tc>
        <w:tc>
          <w:tcPr>
            <w:tcW w:w="889" w:type="dxa"/>
            <w:tcBorders>
              <w:top w:val="single" w:sz="2" w:space="0" w:color="auto"/>
            </w:tcBorders>
          </w:tcPr>
          <w:p w:rsidR="003D491E" w:rsidRPr="00120490" w:rsidRDefault="003D491E" w:rsidP="00457A28">
            <w:pPr>
              <w:jc w:val="both"/>
            </w:pPr>
            <w:r w:rsidRPr="00120490">
              <w:t>10</w:t>
            </w:r>
          </w:p>
        </w:tc>
        <w:tc>
          <w:tcPr>
            <w:tcW w:w="4179" w:type="dxa"/>
            <w:gridSpan w:val="4"/>
            <w:tcBorders>
              <w:top w:val="single" w:sz="2" w:space="0" w:color="auto"/>
            </w:tcBorders>
            <w:shd w:val="clear" w:color="auto" w:fill="F7CAAC"/>
          </w:tcPr>
          <w:p w:rsidR="003D491E" w:rsidRPr="00120490" w:rsidRDefault="003D491E" w:rsidP="00457A28">
            <w:pPr>
              <w:jc w:val="both"/>
              <w:rPr>
                <w:b/>
              </w:rPr>
            </w:pPr>
            <w:r w:rsidRPr="00120490">
              <w:rPr>
                <w:b/>
              </w:rPr>
              <w:t xml:space="preserve">hodin </w:t>
            </w:r>
          </w:p>
        </w:tc>
      </w:tr>
      <w:tr w:rsidR="003D491E" w:rsidTr="00457A28">
        <w:tc>
          <w:tcPr>
            <w:tcW w:w="9855" w:type="dxa"/>
            <w:gridSpan w:val="8"/>
            <w:shd w:val="clear" w:color="auto" w:fill="F7CAAC"/>
          </w:tcPr>
          <w:p w:rsidR="003D491E" w:rsidRPr="00120490" w:rsidRDefault="003D491E" w:rsidP="00457A28">
            <w:pPr>
              <w:jc w:val="both"/>
              <w:rPr>
                <w:b/>
              </w:rPr>
            </w:pPr>
            <w:r w:rsidRPr="00120490">
              <w:rPr>
                <w:b/>
              </w:rPr>
              <w:t>Informace o způsobu kontaktu s vyučujícím</w:t>
            </w:r>
          </w:p>
        </w:tc>
      </w:tr>
      <w:tr w:rsidR="003D491E" w:rsidTr="00457A28">
        <w:trPr>
          <w:trHeight w:val="771"/>
        </w:trPr>
        <w:tc>
          <w:tcPr>
            <w:tcW w:w="9855" w:type="dxa"/>
            <w:gridSpan w:val="8"/>
          </w:tcPr>
          <w:p w:rsidR="003D491E" w:rsidRPr="00120490" w:rsidRDefault="003D491E" w:rsidP="00457A28">
            <w:pPr>
              <w:jc w:val="both"/>
            </w:pPr>
            <w:r w:rsidRPr="00120490">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D491E" w:rsidRDefault="003D491E"/>
    <w:p w:rsidR="003D491E" w:rsidRDefault="003D491E"/>
    <w:p w:rsidR="003D491E" w:rsidRDefault="003D491E"/>
    <w:p w:rsidR="003D491E" w:rsidRDefault="003D491E"/>
    <w:p w:rsidR="003D491E" w:rsidRDefault="003D491E"/>
    <w:p w:rsidR="003D491E" w:rsidRDefault="003D491E"/>
    <w:p w:rsidR="00707C68" w:rsidRDefault="00707C6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20490" w:rsidTr="00120490">
        <w:tc>
          <w:tcPr>
            <w:tcW w:w="9855" w:type="dxa"/>
            <w:gridSpan w:val="8"/>
            <w:tcBorders>
              <w:bottom w:val="double" w:sz="4" w:space="0" w:color="auto"/>
            </w:tcBorders>
            <w:shd w:val="clear" w:color="auto" w:fill="BDD6EE"/>
          </w:tcPr>
          <w:p w:rsidR="00120490" w:rsidRDefault="00120490" w:rsidP="00120490">
            <w:pPr>
              <w:jc w:val="both"/>
              <w:rPr>
                <w:b/>
                <w:sz w:val="28"/>
              </w:rPr>
            </w:pPr>
            <w:r>
              <w:lastRenderedPageBreak/>
              <w:br w:type="page"/>
            </w:r>
            <w:r>
              <w:rPr>
                <w:b/>
                <w:sz w:val="28"/>
              </w:rPr>
              <w:t>B-III – Charakteristika studijního předmětu</w:t>
            </w:r>
          </w:p>
        </w:tc>
      </w:tr>
      <w:tr w:rsidR="00120490" w:rsidTr="00120490">
        <w:tc>
          <w:tcPr>
            <w:tcW w:w="3086" w:type="dxa"/>
            <w:tcBorders>
              <w:top w:val="double" w:sz="4" w:space="0" w:color="auto"/>
            </w:tcBorders>
            <w:shd w:val="clear" w:color="auto" w:fill="F7CAAC"/>
          </w:tcPr>
          <w:p w:rsidR="00120490" w:rsidRPr="00120490" w:rsidRDefault="00120490" w:rsidP="00120490">
            <w:pPr>
              <w:jc w:val="both"/>
              <w:rPr>
                <w:b/>
              </w:rPr>
            </w:pPr>
            <w:r w:rsidRPr="00120490">
              <w:rPr>
                <w:b/>
              </w:rPr>
              <w:t>Název studijního předmětu</w:t>
            </w:r>
          </w:p>
        </w:tc>
        <w:tc>
          <w:tcPr>
            <w:tcW w:w="6769" w:type="dxa"/>
            <w:gridSpan w:val="7"/>
            <w:tcBorders>
              <w:top w:val="double" w:sz="4" w:space="0" w:color="auto"/>
            </w:tcBorders>
          </w:tcPr>
          <w:p w:rsidR="00120490" w:rsidRPr="00120490" w:rsidRDefault="00120490" w:rsidP="00120490">
            <w:pPr>
              <w:jc w:val="both"/>
            </w:pPr>
            <w:r w:rsidRPr="00120490">
              <w:t>Kultura mluvené a psané komunikace</w:t>
            </w:r>
          </w:p>
        </w:tc>
      </w:tr>
      <w:tr w:rsidR="00120490" w:rsidTr="00120490">
        <w:tc>
          <w:tcPr>
            <w:tcW w:w="3086" w:type="dxa"/>
            <w:shd w:val="clear" w:color="auto" w:fill="F7CAAC"/>
          </w:tcPr>
          <w:p w:rsidR="00120490" w:rsidRPr="00120490" w:rsidRDefault="00120490" w:rsidP="00120490">
            <w:pPr>
              <w:jc w:val="both"/>
              <w:rPr>
                <w:b/>
              </w:rPr>
            </w:pPr>
            <w:r w:rsidRPr="00120490">
              <w:rPr>
                <w:b/>
              </w:rPr>
              <w:t>Typ předmětu</w:t>
            </w:r>
          </w:p>
        </w:tc>
        <w:tc>
          <w:tcPr>
            <w:tcW w:w="3406" w:type="dxa"/>
            <w:gridSpan w:val="4"/>
          </w:tcPr>
          <w:p w:rsidR="00120490" w:rsidRPr="00120490" w:rsidRDefault="00120490" w:rsidP="00120490">
            <w:pPr>
              <w:jc w:val="both"/>
            </w:pPr>
            <w:r>
              <w:t>p</w:t>
            </w:r>
            <w:r w:rsidRPr="00120490">
              <w:t>ovinně volitelný „PV“</w:t>
            </w:r>
          </w:p>
        </w:tc>
        <w:tc>
          <w:tcPr>
            <w:tcW w:w="2695" w:type="dxa"/>
            <w:gridSpan w:val="2"/>
            <w:shd w:val="clear" w:color="auto" w:fill="F7CAAC"/>
          </w:tcPr>
          <w:p w:rsidR="00120490" w:rsidRPr="00120490" w:rsidRDefault="00120490" w:rsidP="00120490">
            <w:pPr>
              <w:jc w:val="both"/>
            </w:pPr>
            <w:r w:rsidRPr="00120490">
              <w:rPr>
                <w:b/>
              </w:rPr>
              <w:t>doporučený ročník / semestr</w:t>
            </w:r>
          </w:p>
        </w:tc>
        <w:tc>
          <w:tcPr>
            <w:tcW w:w="668" w:type="dxa"/>
          </w:tcPr>
          <w:p w:rsidR="00120490" w:rsidRPr="00120490" w:rsidRDefault="00120490" w:rsidP="00120490">
            <w:pPr>
              <w:jc w:val="both"/>
            </w:pPr>
            <w:r w:rsidRPr="00120490">
              <w:t>1/L</w:t>
            </w:r>
          </w:p>
        </w:tc>
      </w:tr>
      <w:tr w:rsidR="00120490" w:rsidTr="00120490">
        <w:tc>
          <w:tcPr>
            <w:tcW w:w="3086" w:type="dxa"/>
            <w:shd w:val="clear" w:color="auto" w:fill="F7CAAC"/>
          </w:tcPr>
          <w:p w:rsidR="00120490" w:rsidRPr="00120490" w:rsidRDefault="00120490" w:rsidP="00120490">
            <w:pPr>
              <w:jc w:val="both"/>
              <w:rPr>
                <w:b/>
              </w:rPr>
            </w:pPr>
            <w:r w:rsidRPr="00120490">
              <w:rPr>
                <w:b/>
              </w:rPr>
              <w:t>Rozsah studijního předmětu</w:t>
            </w:r>
          </w:p>
        </w:tc>
        <w:tc>
          <w:tcPr>
            <w:tcW w:w="1701" w:type="dxa"/>
            <w:gridSpan w:val="2"/>
          </w:tcPr>
          <w:p w:rsidR="00120490" w:rsidRPr="00120490" w:rsidRDefault="00120490" w:rsidP="00120490">
            <w:pPr>
              <w:jc w:val="both"/>
            </w:pPr>
            <w:r w:rsidRPr="00120490">
              <w:t>13p + 13s</w:t>
            </w:r>
          </w:p>
        </w:tc>
        <w:tc>
          <w:tcPr>
            <w:tcW w:w="889" w:type="dxa"/>
            <w:shd w:val="clear" w:color="auto" w:fill="F7CAAC"/>
          </w:tcPr>
          <w:p w:rsidR="00120490" w:rsidRPr="00120490" w:rsidRDefault="00120490" w:rsidP="00120490">
            <w:pPr>
              <w:jc w:val="both"/>
              <w:rPr>
                <w:b/>
              </w:rPr>
            </w:pPr>
            <w:r w:rsidRPr="00120490">
              <w:rPr>
                <w:b/>
              </w:rPr>
              <w:t xml:space="preserve">hod. </w:t>
            </w:r>
          </w:p>
        </w:tc>
        <w:tc>
          <w:tcPr>
            <w:tcW w:w="816" w:type="dxa"/>
          </w:tcPr>
          <w:p w:rsidR="00120490" w:rsidRPr="00120490" w:rsidRDefault="00120490" w:rsidP="00120490">
            <w:pPr>
              <w:jc w:val="both"/>
            </w:pPr>
            <w:r w:rsidRPr="00120490">
              <w:t>26</w:t>
            </w:r>
          </w:p>
        </w:tc>
        <w:tc>
          <w:tcPr>
            <w:tcW w:w="2156" w:type="dxa"/>
            <w:shd w:val="clear" w:color="auto" w:fill="F7CAAC"/>
          </w:tcPr>
          <w:p w:rsidR="00120490" w:rsidRPr="00120490" w:rsidRDefault="00120490" w:rsidP="00120490">
            <w:pPr>
              <w:jc w:val="both"/>
              <w:rPr>
                <w:b/>
              </w:rPr>
            </w:pPr>
            <w:r w:rsidRPr="00120490">
              <w:rPr>
                <w:b/>
              </w:rPr>
              <w:t>kreditů</w:t>
            </w:r>
          </w:p>
        </w:tc>
        <w:tc>
          <w:tcPr>
            <w:tcW w:w="1207" w:type="dxa"/>
            <w:gridSpan w:val="2"/>
          </w:tcPr>
          <w:p w:rsidR="00120490" w:rsidRPr="00120490" w:rsidRDefault="00120490" w:rsidP="00120490">
            <w:pPr>
              <w:jc w:val="both"/>
            </w:pPr>
            <w:r w:rsidRPr="00120490">
              <w:t>3</w:t>
            </w:r>
          </w:p>
        </w:tc>
      </w:tr>
      <w:tr w:rsidR="00120490" w:rsidTr="00120490">
        <w:tc>
          <w:tcPr>
            <w:tcW w:w="3086" w:type="dxa"/>
            <w:shd w:val="clear" w:color="auto" w:fill="F7CAAC"/>
          </w:tcPr>
          <w:p w:rsidR="00120490" w:rsidRPr="00120490" w:rsidRDefault="00120490" w:rsidP="00120490">
            <w:pPr>
              <w:jc w:val="both"/>
              <w:rPr>
                <w:b/>
              </w:rPr>
            </w:pPr>
            <w:r w:rsidRPr="00120490">
              <w:rPr>
                <w:b/>
              </w:rPr>
              <w:t>Prerekvizity, korekvizity, ekvivalence</w:t>
            </w:r>
          </w:p>
        </w:tc>
        <w:tc>
          <w:tcPr>
            <w:tcW w:w="6769" w:type="dxa"/>
            <w:gridSpan w:val="7"/>
          </w:tcPr>
          <w:p w:rsidR="00120490" w:rsidRPr="00120490" w:rsidRDefault="00120490" w:rsidP="00120490">
            <w:pPr>
              <w:jc w:val="both"/>
            </w:pPr>
          </w:p>
        </w:tc>
      </w:tr>
      <w:tr w:rsidR="00120490" w:rsidTr="00120490">
        <w:tc>
          <w:tcPr>
            <w:tcW w:w="3086" w:type="dxa"/>
            <w:shd w:val="clear" w:color="auto" w:fill="F7CAAC"/>
          </w:tcPr>
          <w:p w:rsidR="00120490" w:rsidRPr="00120490" w:rsidRDefault="00120490" w:rsidP="00120490">
            <w:pPr>
              <w:jc w:val="both"/>
              <w:rPr>
                <w:b/>
              </w:rPr>
            </w:pPr>
            <w:r w:rsidRPr="00120490">
              <w:rPr>
                <w:b/>
              </w:rPr>
              <w:t>Způsob ověření studijních výsledků</w:t>
            </w:r>
          </w:p>
        </w:tc>
        <w:tc>
          <w:tcPr>
            <w:tcW w:w="3406" w:type="dxa"/>
            <w:gridSpan w:val="4"/>
          </w:tcPr>
          <w:p w:rsidR="00120490" w:rsidRPr="00120490" w:rsidRDefault="00120490" w:rsidP="00120490">
            <w:pPr>
              <w:jc w:val="both"/>
            </w:pPr>
            <w:r>
              <w:t>k</w:t>
            </w:r>
            <w:r w:rsidRPr="00120490">
              <w:t>lasifikovaný zápočet</w:t>
            </w:r>
          </w:p>
        </w:tc>
        <w:tc>
          <w:tcPr>
            <w:tcW w:w="2156" w:type="dxa"/>
            <w:shd w:val="clear" w:color="auto" w:fill="F7CAAC"/>
          </w:tcPr>
          <w:p w:rsidR="00120490" w:rsidRPr="00120490" w:rsidRDefault="00120490" w:rsidP="00120490">
            <w:pPr>
              <w:jc w:val="both"/>
              <w:rPr>
                <w:b/>
              </w:rPr>
            </w:pPr>
            <w:r w:rsidRPr="00120490">
              <w:rPr>
                <w:b/>
              </w:rPr>
              <w:t>Forma výuky</w:t>
            </w:r>
          </w:p>
        </w:tc>
        <w:tc>
          <w:tcPr>
            <w:tcW w:w="1207" w:type="dxa"/>
            <w:gridSpan w:val="2"/>
          </w:tcPr>
          <w:p w:rsidR="00120490" w:rsidRPr="00120490" w:rsidRDefault="00120490" w:rsidP="00120490">
            <w:pPr>
              <w:jc w:val="both"/>
            </w:pPr>
            <w:r>
              <w:t>p</w:t>
            </w:r>
            <w:r w:rsidRPr="00120490">
              <w:t>řednáška, seminář</w:t>
            </w:r>
          </w:p>
        </w:tc>
      </w:tr>
      <w:tr w:rsidR="00120490" w:rsidTr="00120490">
        <w:tc>
          <w:tcPr>
            <w:tcW w:w="3086" w:type="dxa"/>
            <w:shd w:val="clear" w:color="auto" w:fill="F7CAAC"/>
          </w:tcPr>
          <w:p w:rsidR="00120490" w:rsidRPr="00120490" w:rsidRDefault="00120490" w:rsidP="00120490">
            <w:pPr>
              <w:jc w:val="both"/>
              <w:rPr>
                <w:b/>
              </w:rPr>
            </w:pPr>
            <w:r w:rsidRPr="00120490">
              <w:rPr>
                <w:b/>
              </w:rPr>
              <w:t>Forma způsobu ověření studijních výsledků a další požadavky na studenta</w:t>
            </w:r>
          </w:p>
        </w:tc>
        <w:tc>
          <w:tcPr>
            <w:tcW w:w="6769" w:type="dxa"/>
            <w:gridSpan w:val="7"/>
            <w:tcBorders>
              <w:bottom w:val="nil"/>
            </w:tcBorders>
          </w:tcPr>
          <w:p w:rsidR="00120490" w:rsidRDefault="00120490" w:rsidP="00120490">
            <w:pPr>
              <w:jc w:val="both"/>
            </w:pPr>
            <w:r w:rsidRPr="00897246">
              <w:t xml:space="preserve">Způsob zakončení předmětu – </w:t>
            </w:r>
            <w:r>
              <w:t>klasifikovaný zápočet</w:t>
            </w:r>
          </w:p>
          <w:p w:rsidR="00120490" w:rsidRPr="00120490" w:rsidRDefault="002A382B" w:rsidP="006A5AE7">
            <w:pPr>
              <w:jc w:val="both"/>
            </w:pPr>
            <w:r>
              <w:t>Požadavky k získání klasifikovaného zápočtu:</w:t>
            </w:r>
            <w:r w:rsidR="006A5AE7">
              <w:t xml:space="preserve"> </w:t>
            </w:r>
            <w:r w:rsidR="00120490" w:rsidRPr="00120490">
              <w:t>docházka na seminářích minimálně n</w:t>
            </w:r>
            <w:r w:rsidR="006A5AE7">
              <w:t xml:space="preserve">a 80 %, aktivita na seminářích; </w:t>
            </w:r>
            <w:r w:rsidR="00120490" w:rsidRPr="00120490">
              <w:t>vypracování seminární práce a její prezentace v zadaném termínu a na zadané téma</w:t>
            </w:r>
            <w:r w:rsidR="006A5AE7">
              <w:t xml:space="preserve">; </w:t>
            </w:r>
            <w:r w:rsidR="00120490" w:rsidRPr="00120490">
              <w:t>odevzdání video-vizitky stu</w:t>
            </w:r>
            <w:r w:rsidR="006A5AE7">
              <w:t xml:space="preserve">denta vhodné k žádosti o práci; </w:t>
            </w:r>
            <w:r w:rsidR="00120490" w:rsidRPr="00120490">
              <w:t xml:space="preserve">písemný test z učiva zvládnutý minimálně na 60 %. </w:t>
            </w:r>
          </w:p>
          <w:p w:rsidR="00120490" w:rsidRPr="00120490" w:rsidRDefault="00120490" w:rsidP="00120490">
            <w:pPr>
              <w:jc w:val="both"/>
            </w:pPr>
            <w:r w:rsidRPr="00120490">
              <w:t>Rozsah učiva je dán přednáškami a studijními texty v LSM Moodle.</w:t>
            </w:r>
          </w:p>
        </w:tc>
      </w:tr>
      <w:tr w:rsidR="00120490" w:rsidTr="00120490">
        <w:trPr>
          <w:trHeight w:val="228"/>
        </w:trPr>
        <w:tc>
          <w:tcPr>
            <w:tcW w:w="9855" w:type="dxa"/>
            <w:gridSpan w:val="8"/>
            <w:tcBorders>
              <w:top w:val="nil"/>
            </w:tcBorders>
          </w:tcPr>
          <w:p w:rsidR="00120490" w:rsidRPr="00120490" w:rsidRDefault="00120490" w:rsidP="00120490">
            <w:pPr>
              <w:jc w:val="both"/>
            </w:pPr>
          </w:p>
        </w:tc>
      </w:tr>
      <w:tr w:rsidR="00120490" w:rsidTr="00120490">
        <w:trPr>
          <w:trHeight w:val="197"/>
        </w:trPr>
        <w:tc>
          <w:tcPr>
            <w:tcW w:w="3086" w:type="dxa"/>
            <w:tcBorders>
              <w:top w:val="nil"/>
            </w:tcBorders>
            <w:shd w:val="clear" w:color="auto" w:fill="F7CAAC"/>
          </w:tcPr>
          <w:p w:rsidR="00120490" w:rsidRPr="00120490" w:rsidRDefault="00120490" w:rsidP="00120490">
            <w:pPr>
              <w:jc w:val="both"/>
              <w:rPr>
                <w:b/>
              </w:rPr>
            </w:pPr>
            <w:r w:rsidRPr="00120490">
              <w:rPr>
                <w:b/>
              </w:rPr>
              <w:t>Garant předmětu</w:t>
            </w:r>
          </w:p>
        </w:tc>
        <w:tc>
          <w:tcPr>
            <w:tcW w:w="6769" w:type="dxa"/>
            <w:gridSpan w:val="7"/>
            <w:tcBorders>
              <w:top w:val="nil"/>
            </w:tcBorders>
          </w:tcPr>
          <w:p w:rsidR="00120490" w:rsidRPr="00120490" w:rsidRDefault="00120490" w:rsidP="00120490">
            <w:pPr>
              <w:jc w:val="both"/>
            </w:pPr>
            <w:r w:rsidRPr="00120490">
              <w:t>Ing. Petra Benyahya, Ph.D.</w:t>
            </w:r>
          </w:p>
        </w:tc>
      </w:tr>
      <w:tr w:rsidR="00120490" w:rsidTr="00120490">
        <w:trPr>
          <w:trHeight w:val="243"/>
        </w:trPr>
        <w:tc>
          <w:tcPr>
            <w:tcW w:w="3086" w:type="dxa"/>
            <w:tcBorders>
              <w:top w:val="nil"/>
            </w:tcBorders>
            <w:shd w:val="clear" w:color="auto" w:fill="F7CAAC"/>
          </w:tcPr>
          <w:p w:rsidR="00120490" w:rsidRPr="00120490" w:rsidRDefault="00120490" w:rsidP="00120490">
            <w:pPr>
              <w:jc w:val="both"/>
              <w:rPr>
                <w:b/>
              </w:rPr>
            </w:pPr>
            <w:r w:rsidRPr="00120490">
              <w:rPr>
                <w:b/>
              </w:rPr>
              <w:t>Zapojení garanta do výuky předmětu</w:t>
            </w:r>
          </w:p>
        </w:tc>
        <w:tc>
          <w:tcPr>
            <w:tcW w:w="6769" w:type="dxa"/>
            <w:gridSpan w:val="7"/>
            <w:tcBorders>
              <w:top w:val="nil"/>
            </w:tcBorders>
          </w:tcPr>
          <w:p w:rsidR="00120490" w:rsidRPr="00120490" w:rsidRDefault="00120490" w:rsidP="006A5AE7">
            <w:pPr>
              <w:jc w:val="both"/>
            </w:pPr>
            <w:r w:rsidRPr="00120490">
              <w:t xml:space="preserve">Garant se podílí na přednášení v rozsahu 100 %, dále stanovuje koncepci </w:t>
            </w:r>
            <w:r w:rsidR="006A5AE7">
              <w:t>seminářů</w:t>
            </w:r>
            <w:r w:rsidRPr="00120490">
              <w:t xml:space="preserve"> a dohlíží na jejich jednotné vedení.</w:t>
            </w:r>
          </w:p>
        </w:tc>
      </w:tr>
      <w:tr w:rsidR="00120490" w:rsidTr="00120490">
        <w:tc>
          <w:tcPr>
            <w:tcW w:w="3086" w:type="dxa"/>
            <w:shd w:val="clear" w:color="auto" w:fill="F7CAAC"/>
          </w:tcPr>
          <w:p w:rsidR="00120490" w:rsidRPr="00120490" w:rsidRDefault="00120490" w:rsidP="00120490">
            <w:pPr>
              <w:jc w:val="both"/>
              <w:rPr>
                <w:b/>
              </w:rPr>
            </w:pPr>
            <w:r w:rsidRPr="00120490">
              <w:rPr>
                <w:b/>
              </w:rPr>
              <w:t>Vyučující</w:t>
            </w:r>
          </w:p>
        </w:tc>
        <w:tc>
          <w:tcPr>
            <w:tcW w:w="6769" w:type="dxa"/>
            <w:gridSpan w:val="7"/>
            <w:tcBorders>
              <w:bottom w:val="nil"/>
            </w:tcBorders>
          </w:tcPr>
          <w:p w:rsidR="00120490" w:rsidRPr="00120490" w:rsidRDefault="00120490" w:rsidP="00120490">
            <w:pPr>
              <w:jc w:val="both"/>
            </w:pPr>
            <w:r w:rsidRPr="00120490">
              <w:t>Ing. Petra B</w:t>
            </w:r>
            <w:r w:rsidR="00F42360">
              <w:t>enyahya, Ph.D. – přednášky (100</w:t>
            </w:r>
            <w:r w:rsidRPr="00120490">
              <w:t>%)</w:t>
            </w:r>
          </w:p>
        </w:tc>
      </w:tr>
      <w:tr w:rsidR="00120490" w:rsidTr="006A5AE7">
        <w:trPr>
          <w:trHeight w:val="78"/>
        </w:trPr>
        <w:tc>
          <w:tcPr>
            <w:tcW w:w="9855" w:type="dxa"/>
            <w:gridSpan w:val="8"/>
            <w:tcBorders>
              <w:top w:val="nil"/>
            </w:tcBorders>
          </w:tcPr>
          <w:p w:rsidR="00120490" w:rsidRPr="00120490" w:rsidRDefault="00120490" w:rsidP="00120490">
            <w:pPr>
              <w:jc w:val="both"/>
            </w:pPr>
          </w:p>
        </w:tc>
      </w:tr>
      <w:tr w:rsidR="00120490" w:rsidTr="00120490">
        <w:tc>
          <w:tcPr>
            <w:tcW w:w="3086" w:type="dxa"/>
            <w:shd w:val="clear" w:color="auto" w:fill="F7CAAC"/>
          </w:tcPr>
          <w:p w:rsidR="00120490" w:rsidRPr="00120490" w:rsidRDefault="00120490" w:rsidP="00120490">
            <w:pPr>
              <w:jc w:val="both"/>
              <w:rPr>
                <w:b/>
              </w:rPr>
            </w:pPr>
            <w:r w:rsidRPr="00120490">
              <w:rPr>
                <w:b/>
              </w:rPr>
              <w:t>Stručná anotace předmětu</w:t>
            </w:r>
          </w:p>
        </w:tc>
        <w:tc>
          <w:tcPr>
            <w:tcW w:w="6769" w:type="dxa"/>
            <w:gridSpan w:val="7"/>
            <w:tcBorders>
              <w:bottom w:val="nil"/>
            </w:tcBorders>
          </w:tcPr>
          <w:p w:rsidR="00120490" w:rsidRPr="00120490" w:rsidRDefault="00120490" w:rsidP="00120490">
            <w:pPr>
              <w:jc w:val="both"/>
            </w:pPr>
          </w:p>
        </w:tc>
      </w:tr>
      <w:tr w:rsidR="00120490" w:rsidTr="00120490">
        <w:trPr>
          <w:trHeight w:val="3938"/>
        </w:trPr>
        <w:tc>
          <w:tcPr>
            <w:tcW w:w="9855" w:type="dxa"/>
            <w:gridSpan w:val="8"/>
            <w:tcBorders>
              <w:top w:val="nil"/>
              <w:bottom w:val="single" w:sz="12" w:space="0" w:color="auto"/>
            </w:tcBorders>
          </w:tcPr>
          <w:p w:rsidR="00120490" w:rsidRPr="00120490" w:rsidRDefault="00120490" w:rsidP="00120490">
            <w:pPr>
              <w:jc w:val="both"/>
            </w:pPr>
            <w:r w:rsidRPr="00120490">
              <w:t xml:space="preserve">Cílem předmětu je vést studenty ke zdokonalování kultury jejich mluvené a psané komunikace. Úspěch pracovníka v praxi závisí i na kultuře mluvených a psaných komunikátů a celkové kultuře jeho jednání. Po nezbytném teoretickém </w:t>
            </w:r>
            <w:r w:rsidRPr="00120490">
              <w:br/>
              <w:t>a metodickém výkladu bude dán prostor pro praktický nácvik těchto dovedností – vhodnou práci s hlasem při prezentování, spisovnou výslovnost, trénink jednotlivých druhů a forem řečnických vystoupení, psaní obchodní korespondence podle ČSN 01 6910, bezchybné psaní obtížných pravopisných jevů dle pravidel českého pravopisu, zvládnutí přijímacího pohovoru a celkové kultury společenského chování a jednání.</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Práce s hlasem, hlasová hygiena. </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Spisovná výslovnost domácích slov. </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Spisovná výslovnost přejatých slov. </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Příprava proslovu, řeči, prezentace, zvládání trémy, audiovizuální pomůcky. </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Neverbální komunikace v práci manažera.</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Formální úprava obchodní korespondence dle ČSN 01 6910.</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Psaní značek, zkratek, číslovek dle pravidel českého pravopisu.</w:t>
            </w:r>
          </w:p>
          <w:p w:rsidR="00120490" w:rsidRPr="00E06BB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E06BB0">
              <w:rPr>
                <w:rFonts w:ascii="Times New Roman" w:hAnsi="Times New Roman"/>
                <w:sz w:val="20"/>
                <w:szCs w:val="20"/>
              </w:rPr>
              <w:t>Vybrané problémy pravopisu</w:t>
            </w:r>
            <w:r w:rsidR="00E06BB0" w:rsidRPr="00E06BB0">
              <w:rPr>
                <w:rFonts w:ascii="Times New Roman" w:hAnsi="Times New Roman"/>
                <w:sz w:val="20"/>
                <w:szCs w:val="20"/>
              </w:rPr>
              <w:t> </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Manažerská etiketa. </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Přijímací pohovor, životopis, motivační dopis, video-vizitka.</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Formal Business Dress Code - etiketa oblékání a image manažera. </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Etiketa stolování a chování při společenských setkáních gastronomického charakteru.</w:t>
            </w:r>
          </w:p>
        </w:tc>
      </w:tr>
      <w:tr w:rsidR="00120490" w:rsidTr="00120490">
        <w:trPr>
          <w:trHeight w:val="265"/>
        </w:trPr>
        <w:tc>
          <w:tcPr>
            <w:tcW w:w="3653" w:type="dxa"/>
            <w:gridSpan w:val="2"/>
            <w:tcBorders>
              <w:top w:val="nil"/>
            </w:tcBorders>
            <w:shd w:val="clear" w:color="auto" w:fill="F7CAAC"/>
          </w:tcPr>
          <w:p w:rsidR="00120490" w:rsidRPr="00120490" w:rsidRDefault="00120490" w:rsidP="00120490">
            <w:pPr>
              <w:jc w:val="both"/>
            </w:pPr>
            <w:r w:rsidRPr="00120490">
              <w:rPr>
                <w:b/>
              </w:rPr>
              <w:t>Studijní literatura a studijní pomůcky</w:t>
            </w:r>
          </w:p>
        </w:tc>
        <w:tc>
          <w:tcPr>
            <w:tcW w:w="6202" w:type="dxa"/>
            <w:gridSpan w:val="6"/>
            <w:tcBorders>
              <w:top w:val="nil"/>
              <w:bottom w:val="nil"/>
            </w:tcBorders>
          </w:tcPr>
          <w:p w:rsidR="00120490" w:rsidRPr="00120490" w:rsidRDefault="00120490" w:rsidP="00120490">
            <w:pPr>
              <w:jc w:val="both"/>
            </w:pPr>
          </w:p>
        </w:tc>
      </w:tr>
      <w:tr w:rsidR="00120490" w:rsidTr="00E06BB0">
        <w:trPr>
          <w:trHeight w:val="411"/>
        </w:trPr>
        <w:tc>
          <w:tcPr>
            <w:tcW w:w="9855" w:type="dxa"/>
            <w:gridSpan w:val="8"/>
            <w:tcBorders>
              <w:top w:val="nil"/>
            </w:tcBorders>
          </w:tcPr>
          <w:p w:rsidR="00120490" w:rsidRDefault="00120490" w:rsidP="00120490">
            <w:pPr>
              <w:jc w:val="both"/>
              <w:rPr>
                <w:b/>
              </w:rPr>
            </w:pPr>
            <w:r w:rsidRPr="00120490">
              <w:rPr>
                <w:b/>
              </w:rPr>
              <w:t>Povinná literatura</w:t>
            </w:r>
          </w:p>
          <w:p w:rsidR="00120490" w:rsidRPr="00120490" w:rsidRDefault="002A382B" w:rsidP="006A5AE7">
            <w:pPr>
              <w:jc w:val="both"/>
            </w:pPr>
            <w:r w:rsidRPr="002A382B">
              <w:t xml:space="preserve">Kolektiv. </w:t>
            </w:r>
            <w:r w:rsidRPr="002A382B">
              <w:rPr>
                <w:i/>
              </w:rPr>
              <w:t>Slovník spisovné češtiny pro školu a veřejnost – studentské vydání.</w:t>
            </w:r>
            <w:r w:rsidRPr="002A382B">
              <w:t xml:space="preserve"> </w:t>
            </w:r>
            <w:r>
              <w:t xml:space="preserve">Praha: </w:t>
            </w:r>
            <w:r w:rsidRPr="002A382B">
              <w:t>Academia, 2007, 648 s. ISBN 978-80-200-1446-7.</w:t>
            </w:r>
          </w:p>
          <w:p w:rsidR="00120490" w:rsidRDefault="00120490" w:rsidP="006A5AE7">
            <w:pPr>
              <w:jc w:val="both"/>
            </w:pPr>
            <w:r w:rsidRPr="00120490">
              <w:rPr>
                <w:bCs/>
              </w:rPr>
              <w:t>Norma ČSN 01 6910</w:t>
            </w:r>
            <w:r w:rsidRPr="00120490">
              <w:t> </w:t>
            </w:r>
            <w:r w:rsidRPr="00120490">
              <w:rPr>
                <w:i/>
              </w:rPr>
              <w:t>Úprava písemností zpracovaných textovými editory nebo psaných strojem</w:t>
            </w:r>
            <w:r w:rsidR="00F42360">
              <w:t>. 2014</w:t>
            </w:r>
          </w:p>
          <w:p w:rsidR="002A382B" w:rsidRDefault="002A382B" w:rsidP="006A5AE7">
            <w:pPr>
              <w:jc w:val="both"/>
            </w:pPr>
            <w:r w:rsidRPr="002A382B">
              <w:t xml:space="preserve">Kolektiv. </w:t>
            </w:r>
            <w:r w:rsidRPr="002A382B">
              <w:rPr>
                <w:i/>
              </w:rPr>
              <w:t xml:space="preserve">Pravidla českého pravopisu. </w:t>
            </w:r>
            <w:r>
              <w:t>Universum, 2017, 472 s. ISBN 978-80-242-4609-3.</w:t>
            </w:r>
          </w:p>
          <w:p w:rsidR="00120490" w:rsidRPr="00120490" w:rsidRDefault="00A10833" w:rsidP="006A5AE7">
            <w:pPr>
              <w:jc w:val="both"/>
            </w:pPr>
            <w:hyperlink r:id="rId29" w:tgtFrame="_blank" w:history="1">
              <w:r w:rsidR="00120490" w:rsidRPr="00120490">
                <w:t>HIERHOLD, E. </w:t>
              </w:r>
              <w:r w:rsidR="00120490" w:rsidRPr="00120490">
                <w:rPr>
                  <w:i/>
                </w:rPr>
                <w:t xml:space="preserve">Rétorika a prezentace </w:t>
              </w:r>
              <w:r w:rsidR="00120490" w:rsidRPr="00120490">
                <w:t>7. aktualizované vydání. Praha: Grada, 2008, 400 s. ISBN 978-80-247-2423-2. </w:t>
              </w:r>
            </w:hyperlink>
          </w:p>
          <w:p w:rsidR="00120490" w:rsidRPr="00120490" w:rsidRDefault="00120490" w:rsidP="006A5AE7">
            <w:pPr>
              <w:jc w:val="both"/>
            </w:pPr>
            <w:r w:rsidRPr="00120490">
              <w:t>ŠPAČEK, L. </w:t>
            </w:r>
            <w:r w:rsidRPr="00120490">
              <w:rPr>
                <w:i/>
              </w:rPr>
              <w:t>Business etiketa a komunikace.</w:t>
            </w:r>
            <w:r w:rsidRPr="00120490">
              <w:t xml:space="preserve"> Ladislav Špaček, 2013, 343 s. ISBN 978-80-260-4347-8.</w:t>
            </w:r>
          </w:p>
          <w:p w:rsidR="00120490" w:rsidRPr="00120490" w:rsidRDefault="00120490" w:rsidP="006A5AE7">
            <w:pPr>
              <w:jc w:val="both"/>
              <w:rPr>
                <w:b/>
              </w:rPr>
            </w:pPr>
            <w:r w:rsidRPr="00120490">
              <w:rPr>
                <w:b/>
              </w:rPr>
              <w:t>Doporučená literatura</w:t>
            </w:r>
          </w:p>
          <w:p w:rsidR="00120490" w:rsidRPr="00120490" w:rsidRDefault="00120490" w:rsidP="006A5AE7">
            <w:pPr>
              <w:pStyle w:val="Nadpis1"/>
              <w:shd w:val="clear" w:color="auto" w:fill="FFFFFF"/>
              <w:spacing w:before="0" w:beforeAutospacing="0" w:after="0" w:afterAutospacing="0"/>
              <w:jc w:val="both"/>
              <w:textAlignment w:val="baseline"/>
              <w:rPr>
                <w:b w:val="0"/>
                <w:bCs w:val="0"/>
                <w:kern w:val="0"/>
                <w:sz w:val="20"/>
                <w:szCs w:val="20"/>
              </w:rPr>
            </w:pPr>
            <w:r w:rsidRPr="00120490">
              <w:rPr>
                <w:b w:val="0"/>
                <w:bCs w:val="0"/>
                <w:kern w:val="0"/>
                <w:sz w:val="20"/>
                <w:szCs w:val="20"/>
              </w:rPr>
              <w:t>BEHÚN, D., BEHÚN, P</w:t>
            </w:r>
            <w:r w:rsidRPr="00120490">
              <w:rPr>
                <w:b w:val="0"/>
                <w:bCs w:val="0"/>
                <w:i/>
                <w:kern w:val="0"/>
                <w:sz w:val="20"/>
                <w:szCs w:val="20"/>
              </w:rPr>
              <w:t>. Pište správně česky - Poradna šílených korektorů</w:t>
            </w:r>
            <w:r w:rsidR="00E06BB0">
              <w:rPr>
                <w:b w:val="0"/>
                <w:bCs w:val="0"/>
                <w:i/>
                <w:kern w:val="0"/>
                <w:sz w:val="20"/>
                <w:szCs w:val="20"/>
              </w:rPr>
              <w:t xml:space="preserve">. </w:t>
            </w:r>
            <w:r w:rsidRPr="00120490">
              <w:rPr>
                <w:b w:val="0"/>
                <w:bCs w:val="0"/>
                <w:kern w:val="0"/>
                <w:sz w:val="20"/>
                <w:szCs w:val="20"/>
              </w:rPr>
              <w:t>Zoner Press, 2015, 384 s. ISBN 978-80-7413-319-0.</w:t>
            </w:r>
          </w:p>
          <w:p w:rsidR="00120490" w:rsidRPr="00120490" w:rsidRDefault="00120490" w:rsidP="000E1096">
            <w:pPr>
              <w:numPr>
                <w:ilvl w:val="0"/>
                <w:numId w:val="34"/>
              </w:numPr>
              <w:shd w:val="clear" w:color="auto" w:fill="FFFFFF"/>
              <w:ind w:left="0"/>
              <w:jc w:val="both"/>
              <w:textAlignment w:val="baseline"/>
            </w:pPr>
            <w:r w:rsidRPr="00120490">
              <w:t xml:space="preserve">BUCHTOVÁ ŠMAJSOVÁ, B. </w:t>
            </w:r>
            <w:r w:rsidRPr="00120490">
              <w:rPr>
                <w:i/>
              </w:rPr>
              <w:t>Rétorika:</w:t>
            </w:r>
            <w:r w:rsidRPr="00120490">
              <w:t xml:space="preserve"> </w:t>
            </w:r>
            <w:r w:rsidRPr="00120490">
              <w:rPr>
                <w:i/>
              </w:rPr>
              <w:t>Vážnost mluveného slova</w:t>
            </w:r>
            <w:r w:rsidRPr="00120490">
              <w:t>. Praha, Grada, 2009, 232 s. ISBN 978-80-247-3031-8.</w:t>
            </w:r>
          </w:p>
          <w:p w:rsidR="00120490" w:rsidRPr="00120490" w:rsidRDefault="00120490" w:rsidP="006A5AE7">
            <w:pPr>
              <w:jc w:val="both"/>
            </w:pPr>
            <w:r w:rsidRPr="00120490">
              <w:t xml:space="preserve">KHELEROVÁ, V. </w:t>
            </w:r>
            <w:r w:rsidRPr="00120490">
              <w:rPr>
                <w:i/>
              </w:rPr>
              <w:t xml:space="preserve">Komunikační a obchodní dovednosti manažera, </w:t>
            </w:r>
            <w:r w:rsidRPr="00120490">
              <w:t>3. doplněné vydání. Praha: Grada, 2010, 144 s. ISBN 978-80-247-3566-6.</w:t>
            </w:r>
          </w:p>
          <w:p w:rsidR="00120490" w:rsidRPr="00120490" w:rsidRDefault="00120490" w:rsidP="006A5AE7">
            <w:pPr>
              <w:jc w:val="both"/>
            </w:pPr>
            <w:r w:rsidRPr="00120490">
              <w:t xml:space="preserve">KRAUS, J. </w:t>
            </w:r>
            <w:r w:rsidRPr="00120490">
              <w:rPr>
                <w:i/>
              </w:rPr>
              <w:t>Rétorika a řečová kultura</w:t>
            </w:r>
            <w:r w:rsidRPr="00120490">
              <w:t>. Karolinum. 2010, 192 s. ISBN 978-80-246-1829-6.</w:t>
            </w:r>
          </w:p>
          <w:p w:rsidR="00120490" w:rsidRPr="00120490" w:rsidRDefault="00120490" w:rsidP="006A5AE7">
            <w:pPr>
              <w:pStyle w:val="Nadpis1"/>
              <w:shd w:val="clear" w:color="auto" w:fill="FFFFFF"/>
              <w:spacing w:before="0" w:beforeAutospacing="0" w:after="0" w:afterAutospacing="0"/>
              <w:jc w:val="both"/>
              <w:textAlignment w:val="baseline"/>
              <w:rPr>
                <w:b w:val="0"/>
                <w:bCs w:val="0"/>
                <w:kern w:val="0"/>
                <w:sz w:val="20"/>
                <w:szCs w:val="20"/>
              </w:rPr>
            </w:pPr>
            <w:r w:rsidRPr="00120490">
              <w:rPr>
                <w:b w:val="0"/>
                <w:bCs w:val="0"/>
                <w:kern w:val="0"/>
                <w:sz w:val="20"/>
                <w:szCs w:val="20"/>
              </w:rPr>
              <w:t>POKORNÁ, J</w:t>
            </w:r>
            <w:r w:rsidR="00E06BB0">
              <w:rPr>
                <w:b w:val="0"/>
                <w:bCs w:val="0"/>
                <w:kern w:val="0"/>
                <w:sz w:val="20"/>
                <w:szCs w:val="20"/>
              </w:rPr>
              <w:t>.</w:t>
            </w:r>
            <w:r w:rsidRPr="00120490">
              <w:rPr>
                <w:b w:val="0"/>
                <w:bCs w:val="0"/>
                <w:kern w:val="0"/>
                <w:sz w:val="20"/>
                <w:szCs w:val="20"/>
              </w:rPr>
              <w:t xml:space="preserve">, VRÁNOVÁ, M. </w:t>
            </w:r>
            <w:r w:rsidRPr="00120490">
              <w:rPr>
                <w:b w:val="0"/>
                <w:bCs w:val="0"/>
                <w:i/>
                <w:kern w:val="0"/>
                <w:sz w:val="20"/>
                <w:szCs w:val="20"/>
              </w:rPr>
              <w:t>Přehled české výslovnosti</w:t>
            </w:r>
            <w:r w:rsidRPr="00120490">
              <w:rPr>
                <w:b w:val="0"/>
                <w:bCs w:val="0"/>
                <w:kern w:val="0"/>
                <w:sz w:val="20"/>
                <w:szCs w:val="20"/>
              </w:rPr>
              <w:t>. Portál, 2007, 928 s. ISBN 80-7367-169-7.</w:t>
            </w:r>
          </w:p>
          <w:p w:rsidR="00120490" w:rsidRPr="00120490" w:rsidRDefault="00120490" w:rsidP="006A5AE7">
            <w:pPr>
              <w:jc w:val="both"/>
            </w:pPr>
            <w:r w:rsidRPr="00120490">
              <w:t xml:space="preserve">ŽANTOVSKÁ, I. </w:t>
            </w:r>
            <w:r w:rsidRPr="00120490">
              <w:rPr>
                <w:i/>
              </w:rPr>
              <w:t>Rétorika a komunikace</w:t>
            </w:r>
            <w:r w:rsidRPr="00120490">
              <w:t>. Dokořán, 2015, 288 s. ISBN: 978-80-7363-712-5.</w:t>
            </w:r>
          </w:p>
        </w:tc>
      </w:tr>
      <w:tr w:rsidR="00120490"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20490" w:rsidRPr="00120490" w:rsidRDefault="00120490" w:rsidP="00120490">
            <w:pPr>
              <w:jc w:val="center"/>
              <w:rPr>
                <w:b/>
              </w:rPr>
            </w:pPr>
            <w:r w:rsidRPr="00120490">
              <w:rPr>
                <w:b/>
              </w:rPr>
              <w:t>Informace ke kombinované nebo distanční formě</w:t>
            </w:r>
          </w:p>
        </w:tc>
      </w:tr>
      <w:tr w:rsidR="00120490" w:rsidTr="00120490">
        <w:tc>
          <w:tcPr>
            <w:tcW w:w="4787" w:type="dxa"/>
            <w:gridSpan w:val="3"/>
            <w:tcBorders>
              <w:top w:val="single" w:sz="2" w:space="0" w:color="auto"/>
            </w:tcBorders>
            <w:shd w:val="clear" w:color="auto" w:fill="F7CAAC"/>
          </w:tcPr>
          <w:p w:rsidR="00120490" w:rsidRPr="00120490" w:rsidRDefault="00120490" w:rsidP="00120490">
            <w:pPr>
              <w:jc w:val="both"/>
            </w:pPr>
            <w:r w:rsidRPr="00120490">
              <w:rPr>
                <w:b/>
              </w:rPr>
              <w:t>Rozsah konzultací (soustředění)</w:t>
            </w:r>
          </w:p>
        </w:tc>
        <w:tc>
          <w:tcPr>
            <w:tcW w:w="889" w:type="dxa"/>
            <w:tcBorders>
              <w:top w:val="single" w:sz="2" w:space="0" w:color="auto"/>
            </w:tcBorders>
          </w:tcPr>
          <w:p w:rsidR="00120490" w:rsidRPr="00120490" w:rsidRDefault="00120490" w:rsidP="00120490">
            <w:pPr>
              <w:jc w:val="both"/>
            </w:pPr>
            <w:r w:rsidRPr="00120490">
              <w:t>10</w:t>
            </w:r>
          </w:p>
        </w:tc>
        <w:tc>
          <w:tcPr>
            <w:tcW w:w="4179" w:type="dxa"/>
            <w:gridSpan w:val="4"/>
            <w:tcBorders>
              <w:top w:val="single" w:sz="2" w:space="0" w:color="auto"/>
            </w:tcBorders>
            <w:shd w:val="clear" w:color="auto" w:fill="F7CAAC"/>
          </w:tcPr>
          <w:p w:rsidR="00120490" w:rsidRPr="00120490" w:rsidRDefault="00120490" w:rsidP="00120490">
            <w:pPr>
              <w:jc w:val="both"/>
              <w:rPr>
                <w:b/>
              </w:rPr>
            </w:pPr>
            <w:r w:rsidRPr="00120490">
              <w:rPr>
                <w:b/>
              </w:rPr>
              <w:t xml:space="preserve">hodin </w:t>
            </w:r>
          </w:p>
        </w:tc>
      </w:tr>
      <w:tr w:rsidR="00120490" w:rsidTr="00120490">
        <w:tc>
          <w:tcPr>
            <w:tcW w:w="9855" w:type="dxa"/>
            <w:gridSpan w:val="8"/>
            <w:shd w:val="clear" w:color="auto" w:fill="F7CAAC"/>
          </w:tcPr>
          <w:p w:rsidR="00120490" w:rsidRPr="00120490" w:rsidRDefault="00120490" w:rsidP="00120490">
            <w:pPr>
              <w:jc w:val="both"/>
              <w:rPr>
                <w:b/>
              </w:rPr>
            </w:pPr>
            <w:r w:rsidRPr="00120490">
              <w:rPr>
                <w:b/>
              </w:rPr>
              <w:lastRenderedPageBreak/>
              <w:t>Informace o způsobu kontaktu s vyučujícím</w:t>
            </w:r>
          </w:p>
        </w:tc>
      </w:tr>
      <w:tr w:rsidR="00120490" w:rsidTr="00E06BB0">
        <w:trPr>
          <w:trHeight w:val="782"/>
        </w:trPr>
        <w:tc>
          <w:tcPr>
            <w:tcW w:w="9855" w:type="dxa"/>
            <w:gridSpan w:val="8"/>
          </w:tcPr>
          <w:p w:rsidR="00120490" w:rsidRPr="00120490" w:rsidRDefault="00120490" w:rsidP="00120490">
            <w:pPr>
              <w:jc w:val="both"/>
            </w:pPr>
            <w:r w:rsidRPr="00120490">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rsidR="00120490" w:rsidRDefault="001204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B1306" w:rsidTr="00F805F7">
        <w:tc>
          <w:tcPr>
            <w:tcW w:w="9855" w:type="dxa"/>
            <w:gridSpan w:val="8"/>
            <w:tcBorders>
              <w:bottom w:val="double" w:sz="4" w:space="0" w:color="auto"/>
            </w:tcBorders>
            <w:shd w:val="clear" w:color="auto" w:fill="BDD6EE"/>
          </w:tcPr>
          <w:p w:rsidR="00AB1306" w:rsidRDefault="00AB1306" w:rsidP="00F805F7">
            <w:pPr>
              <w:jc w:val="both"/>
              <w:rPr>
                <w:b/>
                <w:sz w:val="28"/>
              </w:rPr>
            </w:pPr>
            <w:r>
              <w:lastRenderedPageBreak/>
              <w:br w:type="page"/>
            </w:r>
            <w:r>
              <w:rPr>
                <w:b/>
                <w:sz w:val="28"/>
              </w:rPr>
              <w:t>B-III – Charakteristika studijního předmětu</w:t>
            </w:r>
          </w:p>
        </w:tc>
      </w:tr>
      <w:tr w:rsidR="00AB1306" w:rsidTr="00F805F7">
        <w:tc>
          <w:tcPr>
            <w:tcW w:w="3086" w:type="dxa"/>
            <w:tcBorders>
              <w:top w:val="double" w:sz="4" w:space="0" w:color="auto"/>
            </w:tcBorders>
            <w:shd w:val="clear" w:color="auto" w:fill="F7CAAC"/>
          </w:tcPr>
          <w:p w:rsidR="00AB1306" w:rsidRPr="00AB1306" w:rsidRDefault="00AB1306" w:rsidP="00F805F7">
            <w:pPr>
              <w:jc w:val="both"/>
              <w:rPr>
                <w:b/>
              </w:rPr>
            </w:pPr>
            <w:r w:rsidRPr="00AB1306">
              <w:rPr>
                <w:b/>
              </w:rPr>
              <w:t>Název studijního předmětu</w:t>
            </w:r>
          </w:p>
        </w:tc>
        <w:tc>
          <w:tcPr>
            <w:tcW w:w="6769" w:type="dxa"/>
            <w:gridSpan w:val="7"/>
            <w:tcBorders>
              <w:top w:val="double" w:sz="4" w:space="0" w:color="auto"/>
            </w:tcBorders>
          </w:tcPr>
          <w:p w:rsidR="00AB1306" w:rsidRPr="00AB1306" w:rsidRDefault="00AB1306" w:rsidP="00F805F7">
            <w:pPr>
              <w:jc w:val="both"/>
            </w:pPr>
            <w:r w:rsidRPr="00AB1306">
              <w:t>Hospodaření nepodnikatelských organizací</w:t>
            </w:r>
          </w:p>
        </w:tc>
      </w:tr>
      <w:tr w:rsidR="00AB1306" w:rsidTr="00F805F7">
        <w:tc>
          <w:tcPr>
            <w:tcW w:w="3086" w:type="dxa"/>
            <w:shd w:val="clear" w:color="auto" w:fill="F7CAAC"/>
          </w:tcPr>
          <w:p w:rsidR="00AB1306" w:rsidRPr="00AB1306" w:rsidRDefault="00AB1306" w:rsidP="00F805F7">
            <w:pPr>
              <w:jc w:val="both"/>
              <w:rPr>
                <w:b/>
              </w:rPr>
            </w:pPr>
            <w:r w:rsidRPr="00AB1306">
              <w:rPr>
                <w:b/>
              </w:rPr>
              <w:t>Typ předmětu</w:t>
            </w:r>
          </w:p>
        </w:tc>
        <w:tc>
          <w:tcPr>
            <w:tcW w:w="3406" w:type="dxa"/>
            <w:gridSpan w:val="4"/>
          </w:tcPr>
          <w:p w:rsidR="00AB1306" w:rsidRPr="00AB1306" w:rsidRDefault="006A5AE7" w:rsidP="00F805F7">
            <w:pPr>
              <w:jc w:val="both"/>
            </w:pPr>
            <w:r>
              <w:t>p</w:t>
            </w:r>
            <w:r w:rsidR="00AB1306" w:rsidRPr="00AB1306">
              <w:t>ovinně volitelný „PV“</w:t>
            </w:r>
          </w:p>
        </w:tc>
        <w:tc>
          <w:tcPr>
            <w:tcW w:w="2695" w:type="dxa"/>
            <w:gridSpan w:val="2"/>
            <w:shd w:val="clear" w:color="auto" w:fill="F7CAAC"/>
          </w:tcPr>
          <w:p w:rsidR="00AB1306" w:rsidRPr="00AB1306" w:rsidRDefault="00AB1306" w:rsidP="00F805F7">
            <w:pPr>
              <w:jc w:val="both"/>
            </w:pPr>
            <w:r w:rsidRPr="00AB1306">
              <w:rPr>
                <w:b/>
              </w:rPr>
              <w:t>doporučený ročník / semestr</w:t>
            </w:r>
          </w:p>
        </w:tc>
        <w:tc>
          <w:tcPr>
            <w:tcW w:w="668" w:type="dxa"/>
          </w:tcPr>
          <w:p w:rsidR="00AB1306" w:rsidRPr="00AB1306" w:rsidRDefault="00AB1306" w:rsidP="00F805F7">
            <w:pPr>
              <w:jc w:val="both"/>
            </w:pPr>
            <w:r w:rsidRPr="00AB1306">
              <w:t>1/L</w:t>
            </w:r>
          </w:p>
        </w:tc>
      </w:tr>
      <w:tr w:rsidR="00AB1306" w:rsidTr="00F805F7">
        <w:tc>
          <w:tcPr>
            <w:tcW w:w="3086" w:type="dxa"/>
            <w:shd w:val="clear" w:color="auto" w:fill="F7CAAC"/>
          </w:tcPr>
          <w:p w:rsidR="00AB1306" w:rsidRPr="00AB1306" w:rsidRDefault="00AB1306" w:rsidP="00F805F7">
            <w:pPr>
              <w:jc w:val="both"/>
              <w:rPr>
                <w:b/>
              </w:rPr>
            </w:pPr>
            <w:r w:rsidRPr="00AB1306">
              <w:rPr>
                <w:b/>
              </w:rPr>
              <w:t>Rozsah studijního předmětu</w:t>
            </w:r>
          </w:p>
        </w:tc>
        <w:tc>
          <w:tcPr>
            <w:tcW w:w="1701" w:type="dxa"/>
            <w:gridSpan w:val="2"/>
          </w:tcPr>
          <w:p w:rsidR="00AB1306" w:rsidRPr="00AB1306" w:rsidRDefault="00AB1306" w:rsidP="00F805F7">
            <w:pPr>
              <w:jc w:val="both"/>
            </w:pPr>
            <w:r w:rsidRPr="00AB1306">
              <w:t>13p + 26s</w:t>
            </w:r>
          </w:p>
        </w:tc>
        <w:tc>
          <w:tcPr>
            <w:tcW w:w="889" w:type="dxa"/>
            <w:shd w:val="clear" w:color="auto" w:fill="F7CAAC"/>
          </w:tcPr>
          <w:p w:rsidR="00AB1306" w:rsidRPr="00AB1306" w:rsidRDefault="00AB1306" w:rsidP="00F805F7">
            <w:pPr>
              <w:jc w:val="both"/>
              <w:rPr>
                <w:b/>
              </w:rPr>
            </w:pPr>
            <w:r w:rsidRPr="00AB1306">
              <w:rPr>
                <w:b/>
              </w:rPr>
              <w:t xml:space="preserve">hod. </w:t>
            </w:r>
          </w:p>
        </w:tc>
        <w:tc>
          <w:tcPr>
            <w:tcW w:w="816" w:type="dxa"/>
          </w:tcPr>
          <w:p w:rsidR="00AB1306" w:rsidRPr="00AB1306" w:rsidRDefault="00AB1306" w:rsidP="00F805F7">
            <w:pPr>
              <w:jc w:val="both"/>
            </w:pPr>
            <w:r w:rsidRPr="00AB1306">
              <w:t>39</w:t>
            </w:r>
          </w:p>
        </w:tc>
        <w:tc>
          <w:tcPr>
            <w:tcW w:w="2156" w:type="dxa"/>
            <w:shd w:val="clear" w:color="auto" w:fill="F7CAAC"/>
          </w:tcPr>
          <w:p w:rsidR="00AB1306" w:rsidRPr="00AB1306" w:rsidRDefault="00AB1306" w:rsidP="00F805F7">
            <w:pPr>
              <w:jc w:val="both"/>
              <w:rPr>
                <w:b/>
              </w:rPr>
            </w:pPr>
            <w:r w:rsidRPr="00AB1306">
              <w:rPr>
                <w:b/>
              </w:rPr>
              <w:t>kreditů</w:t>
            </w:r>
          </w:p>
        </w:tc>
        <w:tc>
          <w:tcPr>
            <w:tcW w:w="1207" w:type="dxa"/>
            <w:gridSpan w:val="2"/>
          </w:tcPr>
          <w:p w:rsidR="00AB1306" w:rsidRPr="00AB1306" w:rsidRDefault="00AB1306" w:rsidP="00F805F7">
            <w:pPr>
              <w:jc w:val="both"/>
            </w:pPr>
            <w:r w:rsidRPr="00AB1306">
              <w:t>4</w:t>
            </w:r>
          </w:p>
        </w:tc>
      </w:tr>
      <w:tr w:rsidR="00AB1306" w:rsidTr="00F805F7">
        <w:tc>
          <w:tcPr>
            <w:tcW w:w="3086" w:type="dxa"/>
            <w:shd w:val="clear" w:color="auto" w:fill="F7CAAC"/>
          </w:tcPr>
          <w:p w:rsidR="00AB1306" w:rsidRPr="00AB1306" w:rsidRDefault="00AB1306" w:rsidP="00F805F7">
            <w:pPr>
              <w:jc w:val="both"/>
              <w:rPr>
                <w:b/>
              </w:rPr>
            </w:pPr>
            <w:r w:rsidRPr="00AB1306">
              <w:rPr>
                <w:b/>
              </w:rPr>
              <w:t>Prerekvizity, korekvizity, ekvivalence</w:t>
            </w:r>
          </w:p>
        </w:tc>
        <w:tc>
          <w:tcPr>
            <w:tcW w:w="6769" w:type="dxa"/>
            <w:gridSpan w:val="7"/>
          </w:tcPr>
          <w:p w:rsidR="00AB1306" w:rsidRPr="00AB1306" w:rsidRDefault="00AB1306" w:rsidP="00F805F7">
            <w:pPr>
              <w:jc w:val="both"/>
            </w:pPr>
          </w:p>
        </w:tc>
      </w:tr>
      <w:tr w:rsidR="00AB1306" w:rsidTr="00F805F7">
        <w:tc>
          <w:tcPr>
            <w:tcW w:w="3086" w:type="dxa"/>
            <w:shd w:val="clear" w:color="auto" w:fill="F7CAAC"/>
          </w:tcPr>
          <w:p w:rsidR="00AB1306" w:rsidRPr="00AB1306" w:rsidRDefault="00AB1306" w:rsidP="00F805F7">
            <w:pPr>
              <w:jc w:val="both"/>
              <w:rPr>
                <w:b/>
              </w:rPr>
            </w:pPr>
            <w:r w:rsidRPr="00AB1306">
              <w:rPr>
                <w:b/>
              </w:rPr>
              <w:t>Způsob ověření studijních výsledků</w:t>
            </w:r>
          </w:p>
        </w:tc>
        <w:tc>
          <w:tcPr>
            <w:tcW w:w="3406" w:type="dxa"/>
            <w:gridSpan w:val="4"/>
          </w:tcPr>
          <w:p w:rsidR="00AB1306" w:rsidRPr="00AB1306" w:rsidRDefault="00AB1306" w:rsidP="00F805F7">
            <w:pPr>
              <w:jc w:val="both"/>
            </w:pPr>
            <w:r>
              <w:t>z</w:t>
            </w:r>
            <w:r w:rsidRPr="00AB1306">
              <w:t>ápočet, zkouška</w:t>
            </w:r>
          </w:p>
        </w:tc>
        <w:tc>
          <w:tcPr>
            <w:tcW w:w="2156" w:type="dxa"/>
            <w:shd w:val="clear" w:color="auto" w:fill="F7CAAC"/>
          </w:tcPr>
          <w:p w:rsidR="00AB1306" w:rsidRPr="00AB1306" w:rsidRDefault="00AB1306" w:rsidP="00F805F7">
            <w:pPr>
              <w:jc w:val="both"/>
              <w:rPr>
                <w:b/>
              </w:rPr>
            </w:pPr>
            <w:r w:rsidRPr="00AB1306">
              <w:rPr>
                <w:b/>
              </w:rPr>
              <w:t>Forma výuky</w:t>
            </w:r>
          </w:p>
        </w:tc>
        <w:tc>
          <w:tcPr>
            <w:tcW w:w="1207" w:type="dxa"/>
            <w:gridSpan w:val="2"/>
          </w:tcPr>
          <w:p w:rsidR="00AB1306" w:rsidRPr="00AB1306" w:rsidRDefault="00AB1306" w:rsidP="00F805F7">
            <w:pPr>
              <w:jc w:val="both"/>
            </w:pPr>
            <w:r>
              <w:t>p</w:t>
            </w:r>
            <w:r w:rsidRPr="00AB1306">
              <w:t>řednáška, seminář</w:t>
            </w:r>
          </w:p>
        </w:tc>
      </w:tr>
      <w:tr w:rsidR="00AB1306" w:rsidTr="00F805F7">
        <w:tc>
          <w:tcPr>
            <w:tcW w:w="3086" w:type="dxa"/>
            <w:shd w:val="clear" w:color="auto" w:fill="F7CAAC"/>
          </w:tcPr>
          <w:p w:rsidR="00AB1306" w:rsidRPr="00AB1306" w:rsidRDefault="00AB1306" w:rsidP="00F805F7">
            <w:pPr>
              <w:jc w:val="both"/>
              <w:rPr>
                <w:b/>
              </w:rPr>
            </w:pPr>
            <w:r w:rsidRPr="00AB1306">
              <w:rPr>
                <w:b/>
              </w:rPr>
              <w:t>Forma způsobu ověření studijních výsledků a další požadavky na studenta</w:t>
            </w:r>
          </w:p>
        </w:tc>
        <w:tc>
          <w:tcPr>
            <w:tcW w:w="6769" w:type="dxa"/>
            <w:gridSpan w:val="7"/>
            <w:tcBorders>
              <w:bottom w:val="nil"/>
            </w:tcBorders>
          </w:tcPr>
          <w:p w:rsidR="00AB1306" w:rsidRDefault="00AB1306" w:rsidP="00F805F7">
            <w:pPr>
              <w:jc w:val="both"/>
            </w:pPr>
            <w:r w:rsidRPr="00897246">
              <w:t>Způsob zakončení předmětu</w:t>
            </w:r>
            <w:r>
              <w:t xml:space="preserve"> -  zápočet, zkouška</w:t>
            </w:r>
          </w:p>
          <w:p w:rsidR="00AB1306" w:rsidRPr="00AB1306" w:rsidRDefault="00AB1306" w:rsidP="00F805F7">
            <w:pPr>
              <w:jc w:val="both"/>
            </w:pPr>
            <w:r w:rsidRPr="00AB1306">
              <w:t>Požadavky na zápočet - vypracování seminární práce dle požadavků vyučujícího, 80% aktivní účast na seminářích.</w:t>
            </w:r>
          </w:p>
          <w:p w:rsidR="00AB1306" w:rsidRPr="00AB1306" w:rsidRDefault="00AB1306" w:rsidP="00F805F7">
            <w:pPr>
              <w:jc w:val="both"/>
            </w:pPr>
            <w:r w:rsidRPr="00AB1306">
              <w:t>Požadavky na zkoušku - písemný test musí být napsán alespoň na 60 %, následuje ústní zkouška v rozsahu znalostí přednášek a seminářů.</w:t>
            </w:r>
          </w:p>
        </w:tc>
      </w:tr>
      <w:tr w:rsidR="00AB1306" w:rsidTr="00AB1306">
        <w:trPr>
          <w:trHeight w:val="50"/>
        </w:trPr>
        <w:tc>
          <w:tcPr>
            <w:tcW w:w="9855" w:type="dxa"/>
            <w:gridSpan w:val="8"/>
            <w:tcBorders>
              <w:top w:val="nil"/>
            </w:tcBorders>
          </w:tcPr>
          <w:p w:rsidR="00AB1306" w:rsidRPr="00AB1306" w:rsidRDefault="00AB1306" w:rsidP="00F805F7">
            <w:pPr>
              <w:jc w:val="both"/>
            </w:pPr>
          </w:p>
        </w:tc>
      </w:tr>
      <w:tr w:rsidR="00AB1306" w:rsidTr="00F805F7">
        <w:trPr>
          <w:trHeight w:val="197"/>
        </w:trPr>
        <w:tc>
          <w:tcPr>
            <w:tcW w:w="3086" w:type="dxa"/>
            <w:tcBorders>
              <w:top w:val="nil"/>
            </w:tcBorders>
            <w:shd w:val="clear" w:color="auto" w:fill="F7CAAC"/>
          </w:tcPr>
          <w:p w:rsidR="00AB1306" w:rsidRPr="00AB1306" w:rsidRDefault="00AB1306" w:rsidP="00F805F7">
            <w:pPr>
              <w:jc w:val="both"/>
              <w:rPr>
                <w:b/>
              </w:rPr>
            </w:pPr>
            <w:r w:rsidRPr="00AB1306">
              <w:rPr>
                <w:b/>
              </w:rPr>
              <w:t>Garant předmětu</w:t>
            </w:r>
          </w:p>
        </w:tc>
        <w:tc>
          <w:tcPr>
            <w:tcW w:w="6769" w:type="dxa"/>
            <w:gridSpan w:val="7"/>
            <w:tcBorders>
              <w:top w:val="nil"/>
            </w:tcBorders>
          </w:tcPr>
          <w:p w:rsidR="00AB1306" w:rsidRPr="00AB1306" w:rsidRDefault="00AB1306" w:rsidP="00F805F7">
            <w:pPr>
              <w:jc w:val="both"/>
            </w:pPr>
            <w:r w:rsidRPr="00AB1306">
              <w:t>Ing. Milana Otrusinová, Ph.D.</w:t>
            </w:r>
          </w:p>
        </w:tc>
      </w:tr>
      <w:tr w:rsidR="00AB1306" w:rsidTr="00F805F7">
        <w:trPr>
          <w:trHeight w:val="243"/>
        </w:trPr>
        <w:tc>
          <w:tcPr>
            <w:tcW w:w="3086" w:type="dxa"/>
            <w:tcBorders>
              <w:top w:val="nil"/>
            </w:tcBorders>
            <w:shd w:val="clear" w:color="auto" w:fill="F7CAAC"/>
          </w:tcPr>
          <w:p w:rsidR="00AB1306" w:rsidRPr="00AB1306" w:rsidRDefault="00AB1306" w:rsidP="00F805F7">
            <w:pPr>
              <w:jc w:val="both"/>
              <w:rPr>
                <w:b/>
              </w:rPr>
            </w:pPr>
            <w:r w:rsidRPr="00AB1306">
              <w:rPr>
                <w:b/>
              </w:rPr>
              <w:t>Zapojení garanta do výuky předmětu</w:t>
            </w:r>
          </w:p>
        </w:tc>
        <w:tc>
          <w:tcPr>
            <w:tcW w:w="6769" w:type="dxa"/>
            <w:gridSpan w:val="7"/>
            <w:tcBorders>
              <w:top w:val="nil"/>
            </w:tcBorders>
          </w:tcPr>
          <w:p w:rsidR="00AB1306" w:rsidRPr="00AB1306" w:rsidRDefault="00AB1306" w:rsidP="006A5AE7">
            <w:pPr>
              <w:jc w:val="both"/>
            </w:pPr>
            <w:r w:rsidRPr="00AB1306">
              <w:t xml:space="preserve">Garant se podílí na přednášení v rozsahu 100%, dále stanovuje koncepci </w:t>
            </w:r>
            <w:r w:rsidR="006A5AE7">
              <w:t>seminářů</w:t>
            </w:r>
            <w:r w:rsidRPr="00AB1306">
              <w:t xml:space="preserve"> a dohlíží na jednotné vedení</w:t>
            </w:r>
          </w:p>
        </w:tc>
      </w:tr>
      <w:tr w:rsidR="00AB1306" w:rsidTr="00F805F7">
        <w:tc>
          <w:tcPr>
            <w:tcW w:w="3086" w:type="dxa"/>
            <w:shd w:val="clear" w:color="auto" w:fill="F7CAAC"/>
          </w:tcPr>
          <w:p w:rsidR="00AB1306" w:rsidRPr="00AB1306" w:rsidRDefault="00AB1306" w:rsidP="00F805F7">
            <w:pPr>
              <w:jc w:val="both"/>
              <w:rPr>
                <w:b/>
              </w:rPr>
            </w:pPr>
            <w:r w:rsidRPr="00AB1306">
              <w:rPr>
                <w:b/>
              </w:rPr>
              <w:t>Vyučující</w:t>
            </w:r>
          </w:p>
        </w:tc>
        <w:tc>
          <w:tcPr>
            <w:tcW w:w="6769" w:type="dxa"/>
            <w:gridSpan w:val="7"/>
            <w:tcBorders>
              <w:bottom w:val="nil"/>
            </w:tcBorders>
          </w:tcPr>
          <w:p w:rsidR="00AB1306" w:rsidRPr="00AB1306" w:rsidRDefault="00AB1306" w:rsidP="00F805F7">
            <w:pPr>
              <w:jc w:val="both"/>
            </w:pPr>
            <w:r w:rsidRPr="00AB1306">
              <w:t xml:space="preserve">Ing. Milana Otrusinová, Ph.D. – přednášky </w:t>
            </w:r>
            <w:r w:rsidR="006A5AE7">
              <w:t>(</w:t>
            </w:r>
            <w:r w:rsidRPr="00AB1306">
              <w:t>100%</w:t>
            </w:r>
            <w:r w:rsidR="006A5AE7">
              <w:t>)</w:t>
            </w:r>
          </w:p>
        </w:tc>
      </w:tr>
      <w:tr w:rsidR="00AB1306" w:rsidTr="00AB1306">
        <w:trPr>
          <w:trHeight w:val="50"/>
        </w:trPr>
        <w:tc>
          <w:tcPr>
            <w:tcW w:w="9855" w:type="dxa"/>
            <w:gridSpan w:val="8"/>
            <w:tcBorders>
              <w:top w:val="nil"/>
            </w:tcBorders>
          </w:tcPr>
          <w:p w:rsidR="00AB1306" w:rsidRPr="00AB1306" w:rsidRDefault="00AB1306" w:rsidP="00F805F7">
            <w:pPr>
              <w:jc w:val="both"/>
            </w:pPr>
          </w:p>
        </w:tc>
      </w:tr>
      <w:tr w:rsidR="00AB1306" w:rsidTr="00F805F7">
        <w:tc>
          <w:tcPr>
            <w:tcW w:w="3086" w:type="dxa"/>
            <w:shd w:val="clear" w:color="auto" w:fill="F7CAAC"/>
          </w:tcPr>
          <w:p w:rsidR="00AB1306" w:rsidRPr="00AB1306" w:rsidRDefault="00AB1306" w:rsidP="00F805F7">
            <w:pPr>
              <w:jc w:val="both"/>
              <w:rPr>
                <w:b/>
              </w:rPr>
            </w:pPr>
            <w:r w:rsidRPr="00AB1306">
              <w:rPr>
                <w:b/>
              </w:rPr>
              <w:t>Stručná anotace předmětu</w:t>
            </w:r>
          </w:p>
        </w:tc>
        <w:tc>
          <w:tcPr>
            <w:tcW w:w="6769" w:type="dxa"/>
            <w:gridSpan w:val="7"/>
            <w:tcBorders>
              <w:bottom w:val="nil"/>
            </w:tcBorders>
          </w:tcPr>
          <w:p w:rsidR="00AB1306" w:rsidRPr="00AB1306" w:rsidRDefault="00AB1306" w:rsidP="00F805F7">
            <w:pPr>
              <w:jc w:val="both"/>
            </w:pPr>
          </w:p>
        </w:tc>
      </w:tr>
      <w:tr w:rsidR="00AB1306" w:rsidTr="00F805F7">
        <w:trPr>
          <w:trHeight w:val="3938"/>
        </w:trPr>
        <w:tc>
          <w:tcPr>
            <w:tcW w:w="9855" w:type="dxa"/>
            <w:gridSpan w:val="8"/>
            <w:tcBorders>
              <w:top w:val="nil"/>
              <w:bottom w:val="single" w:sz="12" w:space="0" w:color="auto"/>
            </w:tcBorders>
          </w:tcPr>
          <w:p w:rsidR="00AB1306" w:rsidRPr="00AB1306" w:rsidRDefault="00AB1306" w:rsidP="00F805F7">
            <w:pPr>
              <w:jc w:val="both"/>
            </w:pPr>
            <w:r w:rsidRPr="00AB1306">
              <w:t xml:space="preserve">Předmět je zaměřen na specifika hospodaření a ekonomického řízení všech organizací, které působí na neziskových principech. Studenti budou v rámci výuky seznámeni zejména se specifiky hospodaření a finančního řízení neziskových organizací, příspěvkových organizací a územně samosprávných celků. Pozornost bude zaměřena na následující oblasti: výkaznictví, dotační politika, finanční zdroje, rozpočtová pravidla, finanční kontrola, specifika účtování se zaměřením na fondy, investice, specifika v oblasti daní a rozpočty mezd. Cílem kurzu je poskytnutí uceleného přehledu o ekonomické činnosti organizací veřejného a neziskového sektoru se zaměřením na efektivnost, účelnost a hospodárnost vynakládaných veřejných prostředků.  </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Rozdělení neziskového a veřejného sektoru v České republice.</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Základní legislativa nepodnikatelských organizací.</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 xml:space="preserve">Specifika účetnictví. </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Daně v neziskových organizacích.</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 xml:space="preserve">Hospodaření nepodnikatelských subjektů. </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Hlavní a vedlejší (hospodářská) činnost.</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Zdroje financování, fundraising.</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Rozpočtová pravidla.</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Rozpočet a finanční plány, investice.</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Rozbory hospodaření, finanční analýza, dluhová služba, CBA.</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 xml:space="preserve">Finanční kontrola, interní audit. </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Odměňování ve veřejných službách a správě.</w:t>
            </w:r>
          </w:p>
        </w:tc>
      </w:tr>
      <w:tr w:rsidR="00AB1306" w:rsidTr="00F805F7">
        <w:trPr>
          <w:trHeight w:val="265"/>
        </w:trPr>
        <w:tc>
          <w:tcPr>
            <w:tcW w:w="3653" w:type="dxa"/>
            <w:gridSpan w:val="2"/>
            <w:tcBorders>
              <w:top w:val="nil"/>
            </w:tcBorders>
            <w:shd w:val="clear" w:color="auto" w:fill="F7CAAC"/>
          </w:tcPr>
          <w:p w:rsidR="00AB1306" w:rsidRPr="00AB1306" w:rsidRDefault="00AB1306" w:rsidP="00F805F7">
            <w:pPr>
              <w:jc w:val="both"/>
            </w:pPr>
            <w:r w:rsidRPr="00AB1306">
              <w:rPr>
                <w:b/>
              </w:rPr>
              <w:t>Studijní literatura a studijní pomůcky</w:t>
            </w:r>
          </w:p>
        </w:tc>
        <w:tc>
          <w:tcPr>
            <w:tcW w:w="6202" w:type="dxa"/>
            <w:gridSpan w:val="6"/>
            <w:tcBorders>
              <w:top w:val="nil"/>
              <w:bottom w:val="nil"/>
            </w:tcBorders>
          </w:tcPr>
          <w:p w:rsidR="00AB1306" w:rsidRPr="00AB1306" w:rsidRDefault="00AB1306" w:rsidP="00F805F7">
            <w:pPr>
              <w:jc w:val="both"/>
            </w:pPr>
          </w:p>
        </w:tc>
      </w:tr>
      <w:tr w:rsidR="00AB1306" w:rsidTr="00F805F7">
        <w:trPr>
          <w:trHeight w:val="1497"/>
        </w:trPr>
        <w:tc>
          <w:tcPr>
            <w:tcW w:w="9855" w:type="dxa"/>
            <w:gridSpan w:val="8"/>
            <w:tcBorders>
              <w:top w:val="nil"/>
            </w:tcBorders>
          </w:tcPr>
          <w:p w:rsidR="00AB1306" w:rsidRPr="00AB1306" w:rsidRDefault="00AB1306" w:rsidP="00F805F7">
            <w:r w:rsidRPr="00AB1306">
              <w:rPr>
                <w:b/>
              </w:rPr>
              <w:t>Povinná literatura</w:t>
            </w:r>
          </w:p>
          <w:p w:rsidR="00AB1306" w:rsidRPr="00AB1306" w:rsidRDefault="00AB1306" w:rsidP="00AB1306">
            <w:pPr>
              <w:jc w:val="both"/>
            </w:pPr>
            <w:r w:rsidRPr="00AB1306">
              <w:t>OTRUSINOVÁ, M.</w:t>
            </w:r>
            <w:r>
              <w:t>,</w:t>
            </w:r>
            <w:r w:rsidRPr="00AB1306">
              <w:t xml:space="preserve"> KUBÍČKOVÁ</w:t>
            </w:r>
            <w:r>
              <w:t>, D.</w:t>
            </w:r>
            <w:r w:rsidRPr="00AB1306">
              <w:t xml:space="preserve"> </w:t>
            </w:r>
            <w:r w:rsidRPr="00AB1306">
              <w:rPr>
                <w:i/>
              </w:rPr>
              <w:t>Finanční hospodaření municipálních účetních jednotek: po novele zákona o účetnictví</w:t>
            </w:r>
            <w:r w:rsidRPr="00AB1306">
              <w:t>. Vyd. 1. v Praze: C. H. Beck,</w:t>
            </w:r>
            <w:r>
              <w:t xml:space="preserve"> 2011,</w:t>
            </w:r>
            <w:r w:rsidRPr="00AB1306">
              <w:t xml:space="preserve"> 178 s. ISBN 978-80-7400-342-4.</w:t>
            </w:r>
          </w:p>
          <w:p w:rsidR="00AB1306" w:rsidRPr="00AB1306" w:rsidRDefault="00AB1306" w:rsidP="00AB1306">
            <w:pPr>
              <w:jc w:val="both"/>
            </w:pPr>
            <w:r w:rsidRPr="00AB1306">
              <w:t xml:space="preserve">VODÁKOVÁ, J. </w:t>
            </w:r>
            <w:r w:rsidRPr="00AB1306">
              <w:rPr>
                <w:i/>
              </w:rPr>
              <w:t>Nástroje ekonomického řízení ve veřejném sektoru</w:t>
            </w:r>
            <w:r w:rsidRPr="00AB1306">
              <w:t>. Praha: Wolters Kluwer Č</w:t>
            </w:r>
            <w:r>
              <w:t>eská republika,</w:t>
            </w:r>
            <w:r w:rsidRPr="00AB1306">
              <w:t xml:space="preserve"> 2013. ISBN 978-80-7478-324-1.</w:t>
            </w:r>
          </w:p>
          <w:p w:rsidR="00AB1306" w:rsidRPr="00AB1306" w:rsidRDefault="00AB1306" w:rsidP="00AB1306">
            <w:pPr>
              <w:jc w:val="both"/>
            </w:pPr>
            <w:r w:rsidRPr="00AB1306">
              <w:rPr>
                <w:b/>
              </w:rPr>
              <w:t>Doporučená literatura</w:t>
            </w:r>
          </w:p>
          <w:p w:rsidR="00AB1306" w:rsidRPr="00AB1306" w:rsidRDefault="00AB1306" w:rsidP="00AB1306">
            <w:pPr>
              <w:jc w:val="both"/>
            </w:pPr>
            <w:r w:rsidRPr="00AB1306">
              <w:t xml:space="preserve">OCHRANA, F. </w:t>
            </w:r>
            <w:r w:rsidRPr="00AB1306">
              <w:rPr>
                <w:i/>
              </w:rPr>
              <w:t>Nákladově užitkové metody ve veřejném sektoru</w:t>
            </w:r>
            <w:r w:rsidRPr="00AB1306">
              <w:t xml:space="preserve">. Praha: Ekopress, s.r.o., </w:t>
            </w:r>
            <w:r>
              <w:t xml:space="preserve">2005, </w:t>
            </w:r>
            <w:r w:rsidRPr="00AB1306">
              <w:t>175 s. ISBN 80-86119-96-3.</w:t>
            </w:r>
          </w:p>
          <w:p w:rsidR="00AB1306" w:rsidRPr="00AB1306" w:rsidRDefault="00AB1306" w:rsidP="00AB1306">
            <w:pPr>
              <w:jc w:val="both"/>
            </w:pPr>
            <w:r w:rsidRPr="00AB1306">
              <w:t>OCHRANA, F.</w:t>
            </w:r>
            <w:r>
              <w:t>,</w:t>
            </w:r>
            <w:r w:rsidRPr="00AB1306">
              <w:t xml:space="preserve"> PŮČEK</w:t>
            </w:r>
            <w:r>
              <w:t>, M</w:t>
            </w:r>
            <w:r w:rsidRPr="00AB1306">
              <w:t xml:space="preserve">. </w:t>
            </w:r>
            <w:r w:rsidRPr="00AB1306">
              <w:rPr>
                <w:i/>
              </w:rPr>
              <w:t>Dosahování úspor a omezování plýtvání ve veřejném sektoru</w:t>
            </w:r>
            <w:r w:rsidRPr="00AB1306">
              <w:t>. Praha: Wolters Kluwer Česká republika, 2012. ISBN 978-80-7357-909-8.</w:t>
            </w:r>
          </w:p>
          <w:p w:rsidR="00AB1306" w:rsidRPr="00AB1306" w:rsidRDefault="00AB1306" w:rsidP="00AB1306">
            <w:pPr>
              <w:pStyle w:val="Prosttext"/>
              <w:jc w:val="both"/>
              <w:rPr>
                <w:rFonts w:ascii="Times New Roman" w:hAnsi="Times New Roman"/>
                <w:i/>
                <w:sz w:val="20"/>
                <w:szCs w:val="20"/>
              </w:rPr>
            </w:pPr>
            <w:r w:rsidRPr="00AB1306">
              <w:rPr>
                <w:rFonts w:ascii="Times New Roman" w:hAnsi="Times New Roman"/>
                <w:sz w:val="20"/>
                <w:szCs w:val="20"/>
              </w:rPr>
              <w:t>PROKUPKOVÁ, D.</w:t>
            </w:r>
            <w:r>
              <w:rPr>
                <w:rFonts w:ascii="Times New Roman" w:hAnsi="Times New Roman"/>
                <w:sz w:val="20"/>
                <w:szCs w:val="20"/>
              </w:rPr>
              <w:t>,</w:t>
            </w:r>
            <w:r w:rsidRPr="00AB1306">
              <w:rPr>
                <w:rFonts w:ascii="Times New Roman" w:hAnsi="Times New Roman"/>
                <w:sz w:val="20"/>
                <w:szCs w:val="20"/>
              </w:rPr>
              <w:t xml:space="preserve"> SVOBODA, M. </w:t>
            </w:r>
            <w:r w:rsidRPr="00AB1306">
              <w:rPr>
                <w:rFonts w:ascii="Times New Roman" w:hAnsi="Times New Roman"/>
                <w:i/>
                <w:sz w:val="20"/>
                <w:szCs w:val="20"/>
              </w:rPr>
              <w:t xml:space="preserve">Jak číst účetní výkazy vybraných účetních jednotek. </w:t>
            </w:r>
            <w:r>
              <w:rPr>
                <w:rFonts w:ascii="Times New Roman" w:hAnsi="Times New Roman"/>
                <w:sz w:val="20"/>
                <w:szCs w:val="20"/>
              </w:rPr>
              <w:t>Praha: Wolters Kluwer, 2010,</w:t>
            </w:r>
            <w:r w:rsidRPr="00AB1306">
              <w:rPr>
                <w:rFonts w:ascii="Times New Roman" w:hAnsi="Times New Roman"/>
                <w:sz w:val="20"/>
                <w:szCs w:val="20"/>
              </w:rPr>
              <w:t xml:space="preserve"> 152 s. ISBN 978-80-7478-522-1.</w:t>
            </w:r>
          </w:p>
          <w:p w:rsidR="00AB1306" w:rsidRPr="00AB1306" w:rsidRDefault="00AB1306" w:rsidP="00AB1306">
            <w:pPr>
              <w:jc w:val="both"/>
            </w:pPr>
            <w:r w:rsidRPr="00AB1306">
              <w:t>PELC, V</w:t>
            </w:r>
            <w:r w:rsidRPr="00AB1306">
              <w:rPr>
                <w:i/>
              </w:rPr>
              <w:t>. Daňové podmínky působení neziskových subjektů</w:t>
            </w:r>
            <w:r>
              <w:t>. Praha: C.H.Beck, 2010,</w:t>
            </w:r>
            <w:r w:rsidRPr="00AB1306">
              <w:t xml:space="preserve"> 162 s. ISBN 978-80-7400-190-1.</w:t>
            </w:r>
          </w:p>
          <w:p w:rsidR="00AB1306" w:rsidRPr="00AB1306" w:rsidRDefault="00AB1306" w:rsidP="00AB1306">
            <w:pPr>
              <w:jc w:val="both"/>
            </w:pPr>
            <w:r w:rsidRPr="00AB1306">
              <w:t xml:space="preserve">PELIKÁNOVÁ, A. </w:t>
            </w:r>
            <w:r w:rsidRPr="00AB1306">
              <w:rPr>
                <w:i/>
              </w:rPr>
              <w:t xml:space="preserve">Účetnictví, daně a financování pro nestátní neziskovky. </w:t>
            </w:r>
            <w:r w:rsidRPr="00AB1306">
              <w:t>1. vyd. Praha: Grada, 2016. ISBN 978-80-247-5699-8.</w:t>
            </w:r>
          </w:p>
        </w:tc>
      </w:tr>
      <w:tr w:rsidR="00AB1306" w:rsidTr="00F805F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B1306" w:rsidRPr="00AB1306" w:rsidRDefault="00AB1306" w:rsidP="00F805F7">
            <w:pPr>
              <w:jc w:val="center"/>
              <w:rPr>
                <w:b/>
              </w:rPr>
            </w:pPr>
            <w:r w:rsidRPr="00AB1306">
              <w:rPr>
                <w:b/>
              </w:rPr>
              <w:t>Informace ke kombinované nebo distanční formě</w:t>
            </w:r>
          </w:p>
        </w:tc>
      </w:tr>
      <w:tr w:rsidR="00AB1306" w:rsidTr="00F805F7">
        <w:tc>
          <w:tcPr>
            <w:tcW w:w="4787" w:type="dxa"/>
            <w:gridSpan w:val="3"/>
            <w:tcBorders>
              <w:top w:val="single" w:sz="2" w:space="0" w:color="auto"/>
            </w:tcBorders>
            <w:shd w:val="clear" w:color="auto" w:fill="F7CAAC"/>
          </w:tcPr>
          <w:p w:rsidR="00AB1306" w:rsidRPr="00AB1306" w:rsidRDefault="00AB1306" w:rsidP="00F805F7">
            <w:pPr>
              <w:jc w:val="both"/>
            </w:pPr>
            <w:r w:rsidRPr="00AB1306">
              <w:rPr>
                <w:b/>
              </w:rPr>
              <w:t>Rozsah konzultací (soustředění)</w:t>
            </w:r>
          </w:p>
        </w:tc>
        <w:tc>
          <w:tcPr>
            <w:tcW w:w="889" w:type="dxa"/>
            <w:tcBorders>
              <w:top w:val="single" w:sz="2" w:space="0" w:color="auto"/>
            </w:tcBorders>
          </w:tcPr>
          <w:p w:rsidR="00AB1306" w:rsidRPr="00AB1306" w:rsidRDefault="00AB1306" w:rsidP="00F805F7">
            <w:pPr>
              <w:jc w:val="both"/>
            </w:pPr>
            <w:r w:rsidRPr="00AB1306">
              <w:t>15</w:t>
            </w:r>
          </w:p>
        </w:tc>
        <w:tc>
          <w:tcPr>
            <w:tcW w:w="4179" w:type="dxa"/>
            <w:gridSpan w:val="4"/>
            <w:tcBorders>
              <w:top w:val="single" w:sz="2" w:space="0" w:color="auto"/>
            </w:tcBorders>
            <w:shd w:val="clear" w:color="auto" w:fill="F7CAAC"/>
          </w:tcPr>
          <w:p w:rsidR="00AB1306" w:rsidRPr="00AB1306" w:rsidRDefault="00AB1306" w:rsidP="00F805F7">
            <w:pPr>
              <w:jc w:val="both"/>
              <w:rPr>
                <w:b/>
              </w:rPr>
            </w:pPr>
            <w:r w:rsidRPr="00AB1306">
              <w:rPr>
                <w:b/>
              </w:rPr>
              <w:t xml:space="preserve">hodin </w:t>
            </w:r>
          </w:p>
        </w:tc>
      </w:tr>
      <w:tr w:rsidR="00AB1306" w:rsidTr="00F805F7">
        <w:tc>
          <w:tcPr>
            <w:tcW w:w="9855" w:type="dxa"/>
            <w:gridSpan w:val="8"/>
            <w:shd w:val="clear" w:color="auto" w:fill="F7CAAC"/>
          </w:tcPr>
          <w:p w:rsidR="00AB1306" w:rsidRPr="00AB1306" w:rsidRDefault="00AB1306" w:rsidP="00F805F7">
            <w:pPr>
              <w:jc w:val="both"/>
              <w:rPr>
                <w:b/>
              </w:rPr>
            </w:pPr>
            <w:r w:rsidRPr="00AB1306">
              <w:rPr>
                <w:b/>
              </w:rPr>
              <w:t>Informace o způsobu kontaktu s vyučujícím</w:t>
            </w:r>
          </w:p>
        </w:tc>
      </w:tr>
      <w:tr w:rsidR="00AB1306" w:rsidTr="00AB1306">
        <w:trPr>
          <w:trHeight w:val="658"/>
        </w:trPr>
        <w:tc>
          <w:tcPr>
            <w:tcW w:w="9855" w:type="dxa"/>
            <w:gridSpan w:val="8"/>
          </w:tcPr>
          <w:p w:rsidR="00AB1306" w:rsidRPr="00AB1306" w:rsidRDefault="00AB1306" w:rsidP="00F805F7">
            <w:pPr>
              <w:jc w:val="both"/>
            </w:pPr>
            <w:r w:rsidRPr="00AB1306">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120490" w:rsidRDefault="001204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B2A73" w:rsidTr="00F805F7">
        <w:tc>
          <w:tcPr>
            <w:tcW w:w="9855" w:type="dxa"/>
            <w:gridSpan w:val="8"/>
            <w:tcBorders>
              <w:bottom w:val="double" w:sz="4" w:space="0" w:color="auto"/>
            </w:tcBorders>
            <w:shd w:val="clear" w:color="auto" w:fill="BDD6EE"/>
          </w:tcPr>
          <w:p w:rsidR="00AB2A73" w:rsidRDefault="00AB2A73" w:rsidP="00F805F7">
            <w:pPr>
              <w:jc w:val="both"/>
              <w:rPr>
                <w:b/>
                <w:sz w:val="28"/>
              </w:rPr>
            </w:pPr>
            <w:r>
              <w:lastRenderedPageBreak/>
              <w:br w:type="page"/>
            </w:r>
            <w:r>
              <w:rPr>
                <w:b/>
                <w:sz w:val="28"/>
              </w:rPr>
              <w:t>B-III – Charakteristika studijního předmětu</w:t>
            </w:r>
          </w:p>
        </w:tc>
      </w:tr>
      <w:tr w:rsidR="00AB2A73" w:rsidTr="00F805F7">
        <w:tc>
          <w:tcPr>
            <w:tcW w:w="3086" w:type="dxa"/>
            <w:tcBorders>
              <w:top w:val="double" w:sz="4" w:space="0" w:color="auto"/>
            </w:tcBorders>
            <w:shd w:val="clear" w:color="auto" w:fill="F7CAAC"/>
          </w:tcPr>
          <w:p w:rsidR="00AB2A73" w:rsidRPr="00AB2A73" w:rsidRDefault="00AB2A73" w:rsidP="00F805F7">
            <w:pPr>
              <w:jc w:val="both"/>
              <w:rPr>
                <w:b/>
              </w:rPr>
            </w:pPr>
            <w:r w:rsidRPr="00AB2A73">
              <w:rPr>
                <w:b/>
              </w:rPr>
              <w:t>Název studijního předmětu</w:t>
            </w:r>
          </w:p>
        </w:tc>
        <w:tc>
          <w:tcPr>
            <w:tcW w:w="6769" w:type="dxa"/>
            <w:gridSpan w:val="7"/>
            <w:tcBorders>
              <w:top w:val="double" w:sz="4" w:space="0" w:color="auto"/>
            </w:tcBorders>
          </w:tcPr>
          <w:p w:rsidR="00AB2A73" w:rsidRPr="00AB2A73" w:rsidRDefault="00AB2A73" w:rsidP="00F805F7">
            <w:pPr>
              <w:jc w:val="both"/>
            </w:pPr>
            <w:r w:rsidRPr="00AB2A73">
              <w:t>Pracovní právo</w:t>
            </w:r>
          </w:p>
        </w:tc>
      </w:tr>
      <w:tr w:rsidR="00AB2A73" w:rsidTr="00F805F7">
        <w:tc>
          <w:tcPr>
            <w:tcW w:w="3086" w:type="dxa"/>
            <w:shd w:val="clear" w:color="auto" w:fill="F7CAAC"/>
          </w:tcPr>
          <w:p w:rsidR="00AB2A73" w:rsidRPr="00AB2A73" w:rsidRDefault="00AB2A73" w:rsidP="00F805F7">
            <w:pPr>
              <w:jc w:val="both"/>
              <w:rPr>
                <w:b/>
              </w:rPr>
            </w:pPr>
            <w:r w:rsidRPr="00AB2A73">
              <w:rPr>
                <w:b/>
              </w:rPr>
              <w:t>Typ předmětu</w:t>
            </w:r>
          </w:p>
        </w:tc>
        <w:tc>
          <w:tcPr>
            <w:tcW w:w="3406" w:type="dxa"/>
            <w:gridSpan w:val="4"/>
          </w:tcPr>
          <w:p w:rsidR="00AB2A73" w:rsidRPr="00AB2A73" w:rsidRDefault="00CB388C" w:rsidP="00F805F7">
            <w:pPr>
              <w:jc w:val="both"/>
            </w:pPr>
            <w:r>
              <w:t>p</w:t>
            </w:r>
            <w:r w:rsidR="00AB2A73" w:rsidRPr="00AB2A73">
              <w:t>ovinně volitelný „PV“</w:t>
            </w:r>
          </w:p>
        </w:tc>
        <w:tc>
          <w:tcPr>
            <w:tcW w:w="2695" w:type="dxa"/>
            <w:gridSpan w:val="2"/>
            <w:shd w:val="clear" w:color="auto" w:fill="F7CAAC"/>
          </w:tcPr>
          <w:p w:rsidR="00AB2A73" w:rsidRPr="00AB2A73" w:rsidRDefault="00AB2A73" w:rsidP="00F805F7">
            <w:pPr>
              <w:jc w:val="both"/>
            </w:pPr>
            <w:r w:rsidRPr="00AB2A73">
              <w:rPr>
                <w:b/>
              </w:rPr>
              <w:t>doporučený ročník / semestr</w:t>
            </w:r>
          </w:p>
        </w:tc>
        <w:tc>
          <w:tcPr>
            <w:tcW w:w="668" w:type="dxa"/>
          </w:tcPr>
          <w:p w:rsidR="00AB2A73" w:rsidRPr="00AB2A73" w:rsidRDefault="00AB2A73" w:rsidP="00F805F7">
            <w:pPr>
              <w:jc w:val="both"/>
            </w:pPr>
            <w:r w:rsidRPr="00AB2A73">
              <w:t>1/L</w:t>
            </w:r>
          </w:p>
        </w:tc>
      </w:tr>
      <w:tr w:rsidR="00AB2A73" w:rsidTr="00F805F7">
        <w:tc>
          <w:tcPr>
            <w:tcW w:w="3086" w:type="dxa"/>
            <w:shd w:val="clear" w:color="auto" w:fill="F7CAAC"/>
          </w:tcPr>
          <w:p w:rsidR="00AB2A73" w:rsidRPr="00AB2A73" w:rsidRDefault="00AB2A73" w:rsidP="00F805F7">
            <w:pPr>
              <w:jc w:val="both"/>
              <w:rPr>
                <w:b/>
              </w:rPr>
            </w:pPr>
            <w:r w:rsidRPr="00AB2A73">
              <w:rPr>
                <w:b/>
              </w:rPr>
              <w:t>Rozsah studijního předmětu</w:t>
            </w:r>
          </w:p>
        </w:tc>
        <w:tc>
          <w:tcPr>
            <w:tcW w:w="1701" w:type="dxa"/>
            <w:gridSpan w:val="2"/>
          </w:tcPr>
          <w:p w:rsidR="00AB2A73" w:rsidRPr="00AB2A73" w:rsidRDefault="00AB2A73" w:rsidP="00F805F7">
            <w:pPr>
              <w:jc w:val="both"/>
            </w:pPr>
            <w:r w:rsidRPr="00AB2A73">
              <w:t>26p + 13s</w:t>
            </w:r>
          </w:p>
        </w:tc>
        <w:tc>
          <w:tcPr>
            <w:tcW w:w="889" w:type="dxa"/>
            <w:shd w:val="clear" w:color="auto" w:fill="F7CAAC"/>
          </w:tcPr>
          <w:p w:rsidR="00AB2A73" w:rsidRPr="00AB2A73" w:rsidRDefault="00AB2A73" w:rsidP="00F805F7">
            <w:pPr>
              <w:jc w:val="both"/>
              <w:rPr>
                <w:b/>
              </w:rPr>
            </w:pPr>
            <w:r w:rsidRPr="00AB2A73">
              <w:rPr>
                <w:b/>
              </w:rPr>
              <w:t xml:space="preserve">hod. </w:t>
            </w:r>
          </w:p>
        </w:tc>
        <w:tc>
          <w:tcPr>
            <w:tcW w:w="816" w:type="dxa"/>
          </w:tcPr>
          <w:p w:rsidR="00AB2A73" w:rsidRPr="00AB2A73" w:rsidRDefault="00AB2A73" w:rsidP="00F805F7">
            <w:pPr>
              <w:jc w:val="both"/>
            </w:pPr>
            <w:r w:rsidRPr="00AB2A73">
              <w:t>39</w:t>
            </w:r>
          </w:p>
        </w:tc>
        <w:tc>
          <w:tcPr>
            <w:tcW w:w="2156" w:type="dxa"/>
            <w:shd w:val="clear" w:color="auto" w:fill="F7CAAC"/>
          </w:tcPr>
          <w:p w:rsidR="00AB2A73" w:rsidRPr="00AB2A73" w:rsidRDefault="00AB2A73" w:rsidP="00F805F7">
            <w:pPr>
              <w:jc w:val="both"/>
              <w:rPr>
                <w:b/>
              </w:rPr>
            </w:pPr>
            <w:r w:rsidRPr="00AB2A73">
              <w:rPr>
                <w:b/>
              </w:rPr>
              <w:t>kreditů</w:t>
            </w:r>
          </w:p>
        </w:tc>
        <w:tc>
          <w:tcPr>
            <w:tcW w:w="1207" w:type="dxa"/>
            <w:gridSpan w:val="2"/>
          </w:tcPr>
          <w:p w:rsidR="00AB2A73" w:rsidRPr="00AB2A73" w:rsidRDefault="00AB2A73" w:rsidP="00F805F7">
            <w:pPr>
              <w:jc w:val="both"/>
            </w:pPr>
            <w:r w:rsidRPr="00AB2A73">
              <w:t>3</w:t>
            </w:r>
          </w:p>
        </w:tc>
      </w:tr>
      <w:tr w:rsidR="00AB2A73" w:rsidTr="00F805F7">
        <w:tc>
          <w:tcPr>
            <w:tcW w:w="3086" w:type="dxa"/>
            <w:shd w:val="clear" w:color="auto" w:fill="F7CAAC"/>
          </w:tcPr>
          <w:p w:rsidR="00AB2A73" w:rsidRPr="00AB2A73" w:rsidRDefault="00AB2A73" w:rsidP="00F805F7">
            <w:pPr>
              <w:jc w:val="both"/>
              <w:rPr>
                <w:b/>
              </w:rPr>
            </w:pPr>
            <w:r w:rsidRPr="00AB2A73">
              <w:rPr>
                <w:b/>
              </w:rPr>
              <w:t>Prerekvizity, korekvizity, ekvivalence</w:t>
            </w:r>
          </w:p>
        </w:tc>
        <w:tc>
          <w:tcPr>
            <w:tcW w:w="6769" w:type="dxa"/>
            <w:gridSpan w:val="7"/>
          </w:tcPr>
          <w:p w:rsidR="00AB2A73" w:rsidRPr="00AB2A73" w:rsidRDefault="00AB2A73" w:rsidP="00F805F7">
            <w:pPr>
              <w:jc w:val="both"/>
            </w:pPr>
          </w:p>
        </w:tc>
      </w:tr>
      <w:tr w:rsidR="00AB2A73" w:rsidTr="00F805F7">
        <w:tc>
          <w:tcPr>
            <w:tcW w:w="3086" w:type="dxa"/>
            <w:shd w:val="clear" w:color="auto" w:fill="F7CAAC"/>
          </w:tcPr>
          <w:p w:rsidR="00AB2A73" w:rsidRPr="00AB2A73" w:rsidRDefault="00AB2A73" w:rsidP="00F805F7">
            <w:pPr>
              <w:jc w:val="both"/>
              <w:rPr>
                <w:b/>
              </w:rPr>
            </w:pPr>
            <w:r w:rsidRPr="00AB2A73">
              <w:rPr>
                <w:b/>
              </w:rPr>
              <w:t>Způsob ověření studijních výsledků</w:t>
            </w:r>
          </w:p>
        </w:tc>
        <w:tc>
          <w:tcPr>
            <w:tcW w:w="3406" w:type="dxa"/>
            <w:gridSpan w:val="4"/>
          </w:tcPr>
          <w:p w:rsidR="00AB2A73" w:rsidRPr="00AB2A73" w:rsidRDefault="00CB388C" w:rsidP="00F805F7">
            <w:pPr>
              <w:jc w:val="both"/>
            </w:pPr>
            <w:r>
              <w:t>k</w:t>
            </w:r>
            <w:r w:rsidR="00AB2A73" w:rsidRPr="00AB2A73">
              <w:t>lasifikovaný zápočet</w:t>
            </w:r>
          </w:p>
        </w:tc>
        <w:tc>
          <w:tcPr>
            <w:tcW w:w="2156" w:type="dxa"/>
            <w:shd w:val="clear" w:color="auto" w:fill="F7CAAC"/>
          </w:tcPr>
          <w:p w:rsidR="00AB2A73" w:rsidRPr="00AB2A73" w:rsidRDefault="00AB2A73" w:rsidP="00F805F7">
            <w:pPr>
              <w:jc w:val="both"/>
              <w:rPr>
                <w:b/>
              </w:rPr>
            </w:pPr>
            <w:r w:rsidRPr="00AB2A73">
              <w:rPr>
                <w:b/>
              </w:rPr>
              <w:t>Forma výuky</w:t>
            </w:r>
          </w:p>
        </w:tc>
        <w:tc>
          <w:tcPr>
            <w:tcW w:w="1207" w:type="dxa"/>
            <w:gridSpan w:val="2"/>
          </w:tcPr>
          <w:p w:rsidR="00AB2A73" w:rsidRPr="00AB2A73" w:rsidRDefault="00CB388C" w:rsidP="00CB388C">
            <w:pPr>
              <w:jc w:val="both"/>
            </w:pPr>
            <w:r>
              <w:t>p</w:t>
            </w:r>
            <w:r w:rsidR="00AB2A73" w:rsidRPr="00AB2A73">
              <w:t>řednáška, seminář</w:t>
            </w:r>
          </w:p>
        </w:tc>
      </w:tr>
      <w:tr w:rsidR="00AB2A73" w:rsidTr="00F805F7">
        <w:tc>
          <w:tcPr>
            <w:tcW w:w="3086" w:type="dxa"/>
            <w:shd w:val="clear" w:color="auto" w:fill="F7CAAC"/>
          </w:tcPr>
          <w:p w:rsidR="00AB2A73" w:rsidRPr="00AB2A73" w:rsidRDefault="00AB2A73" w:rsidP="00F805F7">
            <w:pPr>
              <w:jc w:val="both"/>
              <w:rPr>
                <w:b/>
              </w:rPr>
            </w:pPr>
            <w:r w:rsidRPr="00AB2A73">
              <w:rPr>
                <w:b/>
              </w:rPr>
              <w:t>Forma způsobu ověření studijních výsledků a další požadavky na studenta</w:t>
            </w:r>
          </w:p>
        </w:tc>
        <w:tc>
          <w:tcPr>
            <w:tcW w:w="6769" w:type="dxa"/>
            <w:gridSpan w:val="7"/>
            <w:tcBorders>
              <w:bottom w:val="nil"/>
            </w:tcBorders>
          </w:tcPr>
          <w:p w:rsidR="00CB388C" w:rsidRPr="00897246" w:rsidRDefault="00CB388C" w:rsidP="00CB388C">
            <w:pPr>
              <w:jc w:val="both"/>
            </w:pPr>
            <w:r w:rsidRPr="00897246">
              <w:t xml:space="preserve">Způsob zakončení předmětu – </w:t>
            </w:r>
            <w:r>
              <w:t>klasifikovaný zápočet</w:t>
            </w:r>
          </w:p>
          <w:p w:rsidR="00AB2A73" w:rsidRPr="00AB2A73" w:rsidRDefault="00AB2A73" w:rsidP="00F805F7">
            <w:pPr>
              <w:jc w:val="both"/>
            </w:pPr>
            <w:r w:rsidRPr="00AB2A73">
              <w:t>Ústní forma – kolokvium. Písemná forma</w:t>
            </w:r>
            <w:r w:rsidR="00CB388C">
              <w:t xml:space="preserve"> </w:t>
            </w:r>
            <w:r w:rsidRPr="00AB2A73">
              <w:t>-</w:t>
            </w:r>
            <w:r w:rsidR="00CB388C">
              <w:t xml:space="preserve"> </w:t>
            </w:r>
            <w:r w:rsidRPr="00AB2A73">
              <w:t xml:space="preserve">písemný test. Znalost základní problematiky v rozsahu zákona č. 262/2006 Sb. zákoníku práce </w:t>
            </w:r>
          </w:p>
        </w:tc>
      </w:tr>
      <w:tr w:rsidR="00AB2A73" w:rsidTr="00CB388C">
        <w:trPr>
          <w:trHeight w:val="109"/>
        </w:trPr>
        <w:tc>
          <w:tcPr>
            <w:tcW w:w="9855" w:type="dxa"/>
            <w:gridSpan w:val="8"/>
            <w:tcBorders>
              <w:top w:val="nil"/>
            </w:tcBorders>
          </w:tcPr>
          <w:p w:rsidR="00AB2A73" w:rsidRPr="00AB2A73" w:rsidRDefault="00AB2A73" w:rsidP="00F805F7">
            <w:pPr>
              <w:jc w:val="both"/>
            </w:pPr>
          </w:p>
        </w:tc>
      </w:tr>
      <w:tr w:rsidR="00AB2A73" w:rsidTr="00F805F7">
        <w:trPr>
          <w:trHeight w:val="197"/>
        </w:trPr>
        <w:tc>
          <w:tcPr>
            <w:tcW w:w="3086" w:type="dxa"/>
            <w:tcBorders>
              <w:top w:val="nil"/>
            </w:tcBorders>
            <w:shd w:val="clear" w:color="auto" w:fill="F7CAAC"/>
          </w:tcPr>
          <w:p w:rsidR="00AB2A73" w:rsidRPr="00AB2A73" w:rsidRDefault="00AB2A73" w:rsidP="00F805F7">
            <w:pPr>
              <w:jc w:val="both"/>
              <w:rPr>
                <w:b/>
              </w:rPr>
            </w:pPr>
            <w:r w:rsidRPr="00AB2A73">
              <w:rPr>
                <w:b/>
              </w:rPr>
              <w:t>Garant předmětu</w:t>
            </w:r>
          </w:p>
        </w:tc>
        <w:tc>
          <w:tcPr>
            <w:tcW w:w="6769" w:type="dxa"/>
            <w:gridSpan w:val="7"/>
            <w:tcBorders>
              <w:top w:val="nil"/>
            </w:tcBorders>
          </w:tcPr>
          <w:p w:rsidR="00AB2A73" w:rsidRPr="00AB2A73" w:rsidRDefault="00AB2A73" w:rsidP="00F805F7">
            <w:pPr>
              <w:jc w:val="both"/>
            </w:pPr>
            <w:r w:rsidRPr="00AB2A73">
              <w:t>JUDr. Libor Šnédar, Ph.D.</w:t>
            </w:r>
          </w:p>
        </w:tc>
      </w:tr>
      <w:tr w:rsidR="00AB2A73" w:rsidTr="00F805F7">
        <w:trPr>
          <w:trHeight w:val="243"/>
        </w:trPr>
        <w:tc>
          <w:tcPr>
            <w:tcW w:w="3086" w:type="dxa"/>
            <w:tcBorders>
              <w:top w:val="nil"/>
            </w:tcBorders>
            <w:shd w:val="clear" w:color="auto" w:fill="F7CAAC"/>
          </w:tcPr>
          <w:p w:rsidR="00AB2A73" w:rsidRPr="00AB2A73" w:rsidRDefault="00AB2A73" w:rsidP="00F805F7">
            <w:pPr>
              <w:jc w:val="both"/>
              <w:rPr>
                <w:b/>
              </w:rPr>
            </w:pPr>
            <w:r w:rsidRPr="00AB2A73">
              <w:rPr>
                <w:b/>
              </w:rPr>
              <w:t>Zapojení garanta do výuky předmětu</w:t>
            </w:r>
          </w:p>
        </w:tc>
        <w:tc>
          <w:tcPr>
            <w:tcW w:w="6769" w:type="dxa"/>
            <w:gridSpan w:val="7"/>
            <w:tcBorders>
              <w:top w:val="nil"/>
            </w:tcBorders>
          </w:tcPr>
          <w:p w:rsidR="00AB2A73" w:rsidRPr="00AB2A73" w:rsidRDefault="00F42360" w:rsidP="00F805F7">
            <w:pPr>
              <w:jc w:val="both"/>
            </w:pPr>
            <w:r w:rsidRPr="00AB1306">
              <w:t xml:space="preserve">Garant se podílí na přednášení v rozsahu 100%, dále stanovuje koncepci </w:t>
            </w:r>
            <w:r>
              <w:t>seminářů</w:t>
            </w:r>
            <w:r w:rsidRPr="00AB1306">
              <w:t xml:space="preserve"> a dohlíží na jednotné vedení</w:t>
            </w:r>
          </w:p>
        </w:tc>
      </w:tr>
      <w:tr w:rsidR="00AB2A73" w:rsidTr="00F805F7">
        <w:tc>
          <w:tcPr>
            <w:tcW w:w="3086" w:type="dxa"/>
            <w:shd w:val="clear" w:color="auto" w:fill="F7CAAC"/>
          </w:tcPr>
          <w:p w:rsidR="00AB2A73" w:rsidRPr="00AB2A73" w:rsidRDefault="00AB2A73" w:rsidP="00F805F7">
            <w:pPr>
              <w:jc w:val="both"/>
              <w:rPr>
                <w:b/>
              </w:rPr>
            </w:pPr>
            <w:r w:rsidRPr="00AB2A73">
              <w:rPr>
                <w:b/>
              </w:rPr>
              <w:t>Vyučující</w:t>
            </w:r>
          </w:p>
        </w:tc>
        <w:tc>
          <w:tcPr>
            <w:tcW w:w="6769" w:type="dxa"/>
            <w:gridSpan w:val="7"/>
            <w:tcBorders>
              <w:bottom w:val="nil"/>
            </w:tcBorders>
          </w:tcPr>
          <w:p w:rsidR="00AB2A73" w:rsidRPr="00AB2A73" w:rsidRDefault="00CB388C" w:rsidP="00F805F7">
            <w:pPr>
              <w:jc w:val="both"/>
            </w:pPr>
            <w:r w:rsidRPr="00AB2A73">
              <w:t xml:space="preserve">JUDr. Libor Šnédar, Ph.D. – přednášky </w:t>
            </w:r>
            <w:r w:rsidR="006A5AE7">
              <w:t>(</w:t>
            </w:r>
            <w:r w:rsidRPr="00AB2A73">
              <w:t>100%</w:t>
            </w:r>
            <w:r w:rsidR="006A5AE7">
              <w:t>)</w:t>
            </w:r>
          </w:p>
        </w:tc>
      </w:tr>
      <w:tr w:rsidR="00AB2A73" w:rsidTr="00CB388C">
        <w:trPr>
          <w:trHeight w:val="50"/>
        </w:trPr>
        <w:tc>
          <w:tcPr>
            <w:tcW w:w="9855" w:type="dxa"/>
            <w:gridSpan w:val="8"/>
            <w:tcBorders>
              <w:top w:val="nil"/>
            </w:tcBorders>
          </w:tcPr>
          <w:p w:rsidR="00AB2A73" w:rsidRPr="00AB2A73" w:rsidRDefault="00AB2A73" w:rsidP="00F805F7">
            <w:pPr>
              <w:jc w:val="both"/>
            </w:pPr>
          </w:p>
        </w:tc>
      </w:tr>
      <w:tr w:rsidR="00AB2A73" w:rsidTr="00F805F7">
        <w:tc>
          <w:tcPr>
            <w:tcW w:w="3086" w:type="dxa"/>
            <w:shd w:val="clear" w:color="auto" w:fill="F7CAAC"/>
          </w:tcPr>
          <w:p w:rsidR="00AB2A73" w:rsidRPr="00AB2A73" w:rsidRDefault="00AB2A73" w:rsidP="00F805F7">
            <w:pPr>
              <w:jc w:val="both"/>
              <w:rPr>
                <w:b/>
              </w:rPr>
            </w:pPr>
            <w:r w:rsidRPr="00AB2A73">
              <w:rPr>
                <w:b/>
              </w:rPr>
              <w:t>Stručná anotace předmětu</w:t>
            </w:r>
          </w:p>
        </w:tc>
        <w:tc>
          <w:tcPr>
            <w:tcW w:w="6769" w:type="dxa"/>
            <w:gridSpan w:val="7"/>
            <w:tcBorders>
              <w:bottom w:val="nil"/>
            </w:tcBorders>
          </w:tcPr>
          <w:p w:rsidR="00AB2A73" w:rsidRPr="00AB2A73" w:rsidRDefault="00AB2A73" w:rsidP="00F805F7">
            <w:pPr>
              <w:jc w:val="both"/>
            </w:pPr>
          </w:p>
        </w:tc>
      </w:tr>
      <w:tr w:rsidR="00AB2A73" w:rsidTr="00F805F7">
        <w:trPr>
          <w:trHeight w:val="3938"/>
        </w:trPr>
        <w:tc>
          <w:tcPr>
            <w:tcW w:w="9855" w:type="dxa"/>
            <w:gridSpan w:val="8"/>
            <w:tcBorders>
              <w:top w:val="nil"/>
              <w:bottom w:val="single" w:sz="12" w:space="0" w:color="auto"/>
            </w:tcBorders>
          </w:tcPr>
          <w:p w:rsidR="00AB2A73" w:rsidRPr="00AB2A73" w:rsidRDefault="00AB2A73" w:rsidP="00F805F7">
            <w:pPr>
              <w:jc w:val="both"/>
            </w:pPr>
            <w:r w:rsidRPr="00AB2A73">
              <w:t>Předmět seznámí studenty se základy českého pracovního práva a to zejména v rozsahu zákona č. 262/2006 Sb. zákoníku práce. Důraz je položen zejména na otázky mající přímý vztah ke studijnímu zaměření studentů a praktické schopnosti implementace získaných teoretických informací. Z tohoto pohledu budou studenti seznámeni zejména s problematikou:</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Historie a vývoje českého pracovního práva.</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 xml:space="preserve">Současné právní úpravy individuálního a kolektivního pracovního práva (zákon č. 262/2006 Sb. zákon č. 2/1991 Sb.). </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Problematikou zaměstnanosti (zákon č. 435/2004 Sb.).</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Druhy pracovněprávních vztahů.</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Vznik pracovního poměru (pracovní smlouva).</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Změny pracovního poměru.</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Zánik a skončení pracovního poměru.</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 xml:space="preserve">Nároky z neplatně skončeného pracovního poměru. </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Pracovní doba, práce přesčas, noční práce.</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Dovolená.</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 xml:space="preserve">Mzda a plat-odměňování závislé práce. </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Problematika BOZP.</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Péče o zaměstnance.</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Pracovní podmínky, žen, těhotných žen a mladistvých zaměstnanců.</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 xml:space="preserve">Odpovědnost a náhrada škody v pracovněprávních vztazích. </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Řešení pracovněprávních sporů.</w:t>
            </w:r>
          </w:p>
        </w:tc>
      </w:tr>
      <w:tr w:rsidR="00AB2A73" w:rsidTr="00F805F7">
        <w:trPr>
          <w:trHeight w:val="265"/>
        </w:trPr>
        <w:tc>
          <w:tcPr>
            <w:tcW w:w="3653" w:type="dxa"/>
            <w:gridSpan w:val="2"/>
            <w:tcBorders>
              <w:top w:val="nil"/>
            </w:tcBorders>
            <w:shd w:val="clear" w:color="auto" w:fill="F7CAAC"/>
          </w:tcPr>
          <w:p w:rsidR="00AB2A73" w:rsidRPr="00AB2A73" w:rsidRDefault="00AB2A73" w:rsidP="00F805F7">
            <w:pPr>
              <w:jc w:val="both"/>
            </w:pPr>
            <w:r w:rsidRPr="00AB2A73">
              <w:rPr>
                <w:b/>
              </w:rPr>
              <w:t>Studijní literatura a studijní pomůcky</w:t>
            </w:r>
          </w:p>
        </w:tc>
        <w:tc>
          <w:tcPr>
            <w:tcW w:w="6202" w:type="dxa"/>
            <w:gridSpan w:val="6"/>
            <w:tcBorders>
              <w:top w:val="nil"/>
              <w:bottom w:val="nil"/>
            </w:tcBorders>
          </w:tcPr>
          <w:p w:rsidR="00AB2A73" w:rsidRPr="00AB2A73" w:rsidRDefault="00AB2A73" w:rsidP="00F805F7">
            <w:pPr>
              <w:jc w:val="both"/>
            </w:pPr>
          </w:p>
        </w:tc>
      </w:tr>
      <w:tr w:rsidR="00AB2A73" w:rsidTr="00F805F7">
        <w:trPr>
          <w:trHeight w:val="1497"/>
        </w:trPr>
        <w:tc>
          <w:tcPr>
            <w:tcW w:w="9855" w:type="dxa"/>
            <w:gridSpan w:val="8"/>
            <w:tcBorders>
              <w:top w:val="nil"/>
            </w:tcBorders>
          </w:tcPr>
          <w:p w:rsidR="00AB2A73" w:rsidRPr="00AB2A73" w:rsidRDefault="00AB2A73" w:rsidP="00F805F7">
            <w:pPr>
              <w:jc w:val="both"/>
              <w:rPr>
                <w:b/>
              </w:rPr>
            </w:pPr>
            <w:r w:rsidRPr="00AB2A73">
              <w:rPr>
                <w:b/>
              </w:rPr>
              <w:t>Povinná literatura</w:t>
            </w:r>
          </w:p>
          <w:p w:rsidR="00AB2A73" w:rsidRPr="00AB2A73" w:rsidRDefault="00AB2A73" w:rsidP="00F805F7">
            <w:pPr>
              <w:jc w:val="both"/>
              <w:rPr>
                <w:b/>
              </w:rPr>
            </w:pPr>
            <w:r w:rsidRPr="00AB2A73">
              <w:t>Zákon č. 262/2006 Sb. zákoník práce (primární právní norma).</w:t>
            </w:r>
          </w:p>
          <w:p w:rsidR="00AB2A73" w:rsidRPr="00AB2A73" w:rsidRDefault="00AB2A73" w:rsidP="00F805F7">
            <w:pPr>
              <w:jc w:val="both"/>
            </w:pPr>
            <w:r w:rsidRPr="00AB2A73">
              <w:rPr>
                <w:caps/>
              </w:rPr>
              <w:t>Bělina, M.</w:t>
            </w:r>
            <w:r w:rsidRPr="00AB2A73">
              <w:t xml:space="preserve"> a kol. </w:t>
            </w:r>
            <w:r w:rsidRPr="00AB2A73">
              <w:rPr>
                <w:i/>
              </w:rPr>
              <w:t>Pracovní právo</w:t>
            </w:r>
            <w:r w:rsidR="00CB388C">
              <w:rPr>
                <w:i/>
              </w:rPr>
              <w:t>.</w:t>
            </w:r>
            <w:r w:rsidRPr="00AB2A73">
              <w:rPr>
                <w:i/>
              </w:rPr>
              <w:t xml:space="preserve"> </w:t>
            </w:r>
            <w:r w:rsidRPr="00AB2A73">
              <w:t xml:space="preserve">Praha: </w:t>
            </w:r>
            <w:r w:rsidR="00CB388C">
              <w:t>CH Beck, 2016.</w:t>
            </w:r>
            <w:r w:rsidRPr="00AB2A73">
              <w:t xml:space="preserve"> ISBN 978-80-7400-290-8.</w:t>
            </w:r>
          </w:p>
          <w:p w:rsidR="00AB2A73" w:rsidRPr="00AB2A73" w:rsidRDefault="00AB2A73" w:rsidP="00F805F7">
            <w:pPr>
              <w:jc w:val="both"/>
            </w:pPr>
            <w:r w:rsidRPr="00AB2A73">
              <w:rPr>
                <w:caps/>
              </w:rPr>
              <w:t>Kottnauer</w:t>
            </w:r>
            <w:r w:rsidRPr="00AB2A73">
              <w:t xml:space="preserve">, A. </w:t>
            </w:r>
            <w:r w:rsidRPr="00AB2A73">
              <w:rPr>
                <w:i/>
              </w:rPr>
              <w:t>Pracovní právo v</w:t>
            </w:r>
            <w:r w:rsidR="00CB388C">
              <w:rPr>
                <w:i/>
              </w:rPr>
              <w:t> </w:t>
            </w:r>
            <w:r w:rsidRPr="00AB2A73">
              <w:rPr>
                <w:i/>
              </w:rPr>
              <w:t>praxi</w:t>
            </w:r>
            <w:r w:rsidR="00CB388C">
              <w:rPr>
                <w:i/>
              </w:rPr>
              <w:t>.</w:t>
            </w:r>
            <w:r w:rsidRPr="00AB2A73">
              <w:rPr>
                <w:i/>
              </w:rPr>
              <w:t xml:space="preserve"> </w:t>
            </w:r>
            <w:r w:rsidRPr="00AB2A73">
              <w:t>Praha: Leges</w:t>
            </w:r>
            <w:r w:rsidR="00CB388C">
              <w:t>,</w:t>
            </w:r>
            <w:r w:rsidRPr="00AB2A73">
              <w:t xml:space="preserve"> 2016</w:t>
            </w:r>
            <w:r w:rsidR="00CB388C">
              <w:t>. ISBN</w:t>
            </w:r>
            <w:r w:rsidRPr="00AB2A73">
              <w:t xml:space="preserve"> 978-80-7502038-3. </w:t>
            </w:r>
          </w:p>
          <w:p w:rsidR="00AB2A73" w:rsidRPr="00AB2A73" w:rsidRDefault="00AB2A73" w:rsidP="00F805F7">
            <w:pPr>
              <w:jc w:val="both"/>
              <w:rPr>
                <w:b/>
              </w:rPr>
            </w:pPr>
            <w:r w:rsidRPr="00AB2A73">
              <w:rPr>
                <w:b/>
              </w:rPr>
              <w:t>Doporučená literatura</w:t>
            </w:r>
          </w:p>
          <w:p w:rsidR="00AB2A73" w:rsidRPr="00AB2A73" w:rsidRDefault="00AB2A73" w:rsidP="00F805F7">
            <w:pPr>
              <w:jc w:val="both"/>
            </w:pPr>
            <w:r w:rsidRPr="00AB2A73">
              <w:rPr>
                <w:caps/>
              </w:rPr>
              <w:t>Komendová</w:t>
            </w:r>
            <w:r w:rsidRPr="00AB2A73">
              <w:t xml:space="preserve">, J. a kol. </w:t>
            </w:r>
            <w:r w:rsidRPr="00AB2A73">
              <w:rPr>
                <w:i/>
              </w:rPr>
              <w:t>Základy pracovního práva EU</w:t>
            </w:r>
            <w:r w:rsidR="00CB388C">
              <w:rPr>
                <w:i/>
              </w:rPr>
              <w:t>.</w:t>
            </w:r>
            <w:r w:rsidRPr="00AB2A73">
              <w:rPr>
                <w:i/>
              </w:rPr>
              <w:t xml:space="preserve"> </w:t>
            </w:r>
            <w:r w:rsidRPr="00AB2A73">
              <w:t>Praha: Wolters Kluwer</w:t>
            </w:r>
            <w:r w:rsidR="00CB388C">
              <w:t>,</w:t>
            </w:r>
            <w:r w:rsidRPr="00AB2A73">
              <w:t xml:space="preserve"> 2017</w:t>
            </w:r>
            <w:r w:rsidR="00CB388C">
              <w:t>.</w:t>
            </w:r>
            <w:r w:rsidRPr="00AB2A73">
              <w:t xml:space="preserve"> ISBN 978-80-7552-286-3.</w:t>
            </w:r>
          </w:p>
          <w:p w:rsidR="00AB2A73" w:rsidRPr="00AB2A73" w:rsidRDefault="00AB2A73" w:rsidP="006A5AE7">
            <w:pPr>
              <w:jc w:val="both"/>
            </w:pPr>
            <w:r w:rsidRPr="00AB2A73">
              <w:rPr>
                <w:caps/>
              </w:rPr>
              <w:t>Neščásková</w:t>
            </w:r>
            <w:r w:rsidRPr="00AB2A73">
              <w:t xml:space="preserve">, L. </w:t>
            </w:r>
            <w:r w:rsidRPr="00AB2A73">
              <w:rPr>
                <w:i/>
              </w:rPr>
              <w:t xml:space="preserve">Pracovní právo pro </w:t>
            </w:r>
            <w:r w:rsidR="00CB388C">
              <w:rPr>
                <w:i/>
              </w:rPr>
              <w:t>neprávní</w:t>
            </w:r>
            <w:r w:rsidR="006A5AE7">
              <w:rPr>
                <w:i/>
              </w:rPr>
              <w:t>ky</w:t>
            </w:r>
            <w:r w:rsidR="00CB388C">
              <w:rPr>
                <w:i/>
              </w:rPr>
              <w:t>.</w:t>
            </w:r>
            <w:r w:rsidRPr="00AB2A73">
              <w:rPr>
                <w:i/>
              </w:rPr>
              <w:t xml:space="preserve"> </w:t>
            </w:r>
            <w:r w:rsidR="00CB388C">
              <w:t>Praha: Grada, 2017. ISBN</w:t>
            </w:r>
            <w:r w:rsidRPr="00AB2A73">
              <w:t xml:space="preserve"> 978-80-247-4091-1.</w:t>
            </w:r>
          </w:p>
        </w:tc>
      </w:tr>
      <w:tr w:rsidR="00AB2A73" w:rsidTr="00F805F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B2A73" w:rsidRPr="00AB2A73" w:rsidRDefault="00AB2A73" w:rsidP="00F805F7">
            <w:pPr>
              <w:jc w:val="center"/>
              <w:rPr>
                <w:b/>
              </w:rPr>
            </w:pPr>
          </w:p>
        </w:tc>
      </w:tr>
      <w:tr w:rsidR="00AB2A73" w:rsidTr="00F805F7">
        <w:tc>
          <w:tcPr>
            <w:tcW w:w="4787" w:type="dxa"/>
            <w:gridSpan w:val="3"/>
            <w:tcBorders>
              <w:top w:val="single" w:sz="2" w:space="0" w:color="auto"/>
            </w:tcBorders>
            <w:shd w:val="clear" w:color="auto" w:fill="F7CAAC"/>
          </w:tcPr>
          <w:p w:rsidR="00AB2A73" w:rsidRPr="00AB2A73" w:rsidRDefault="00AB2A73" w:rsidP="00F805F7">
            <w:pPr>
              <w:jc w:val="both"/>
            </w:pPr>
          </w:p>
        </w:tc>
        <w:tc>
          <w:tcPr>
            <w:tcW w:w="889" w:type="dxa"/>
            <w:tcBorders>
              <w:top w:val="single" w:sz="2" w:space="0" w:color="auto"/>
            </w:tcBorders>
          </w:tcPr>
          <w:p w:rsidR="00AB2A73" w:rsidRPr="00AB2A73" w:rsidRDefault="00AB2A73" w:rsidP="00F805F7">
            <w:pPr>
              <w:jc w:val="both"/>
            </w:pPr>
            <w:r w:rsidRPr="00AB2A73">
              <w:t>15</w:t>
            </w:r>
          </w:p>
        </w:tc>
        <w:tc>
          <w:tcPr>
            <w:tcW w:w="4179" w:type="dxa"/>
            <w:gridSpan w:val="4"/>
            <w:tcBorders>
              <w:top w:val="single" w:sz="2" w:space="0" w:color="auto"/>
            </w:tcBorders>
            <w:shd w:val="clear" w:color="auto" w:fill="F7CAAC"/>
          </w:tcPr>
          <w:p w:rsidR="00AB2A73" w:rsidRPr="00AB2A73" w:rsidRDefault="00AB2A73" w:rsidP="00F805F7">
            <w:pPr>
              <w:jc w:val="both"/>
              <w:rPr>
                <w:b/>
              </w:rPr>
            </w:pPr>
            <w:r w:rsidRPr="00AB2A73">
              <w:rPr>
                <w:b/>
              </w:rPr>
              <w:t xml:space="preserve">hodin </w:t>
            </w:r>
          </w:p>
        </w:tc>
      </w:tr>
      <w:tr w:rsidR="00AB2A73" w:rsidTr="00F805F7">
        <w:tc>
          <w:tcPr>
            <w:tcW w:w="9855" w:type="dxa"/>
            <w:gridSpan w:val="8"/>
            <w:shd w:val="clear" w:color="auto" w:fill="F7CAAC"/>
          </w:tcPr>
          <w:p w:rsidR="00AB2A73" w:rsidRPr="00AB2A73" w:rsidRDefault="00AB2A73" w:rsidP="00F805F7">
            <w:pPr>
              <w:jc w:val="both"/>
              <w:rPr>
                <w:b/>
              </w:rPr>
            </w:pPr>
            <w:r w:rsidRPr="00AB2A73">
              <w:rPr>
                <w:b/>
              </w:rPr>
              <w:t>Informace o způsobu kontaktu s vyučujícím</w:t>
            </w:r>
          </w:p>
        </w:tc>
      </w:tr>
      <w:tr w:rsidR="00AB2A73" w:rsidTr="00AB2A73">
        <w:trPr>
          <w:trHeight w:val="694"/>
        </w:trPr>
        <w:tc>
          <w:tcPr>
            <w:tcW w:w="9855" w:type="dxa"/>
            <w:gridSpan w:val="8"/>
          </w:tcPr>
          <w:p w:rsidR="00AB2A73" w:rsidRPr="00AB2A73" w:rsidRDefault="00AB2A73" w:rsidP="00F805F7">
            <w:pPr>
              <w:jc w:val="both"/>
            </w:pPr>
            <w:r w:rsidRPr="00AB2A7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120490" w:rsidRDefault="001204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E2385" w:rsidDel="0028287F" w:rsidTr="00F805F7">
        <w:tc>
          <w:tcPr>
            <w:tcW w:w="9855" w:type="dxa"/>
            <w:gridSpan w:val="8"/>
            <w:tcBorders>
              <w:bottom w:val="double" w:sz="4" w:space="0" w:color="auto"/>
            </w:tcBorders>
            <w:shd w:val="clear" w:color="auto" w:fill="BDD6EE"/>
          </w:tcPr>
          <w:p w:rsidR="006E2385" w:rsidDel="0028287F" w:rsidRDefault="006E2385" w:rsidP="00F805F7">
            <w:pPr>
              <w:jc w:val="both"/>
              <w:rPr>
                <w:moveFrom w:id="444" w:author="Michal Pilík" w:date="2018-09-15T11:34:00Z"/>
                <w:b/>
                <w:sz w:val="28"/>
              </w:rPr>
            </w:pPr>
            <w:moveFromRangeStart w:id="445" w:author="Michal Pilík" w:date="2018-09-15T11:34:00Z" w:name="move524774621"/>
            <w:moveFrom w:id="446" w:author="Michal Pilík" w:date="2018-09-15T11:34:00Z">
              <w:r w:rsidDel="0028287F">
                <w:lastRenderedPageBreak/>
                <w:br w:type="page"/>
              </w:r>
              <w:r w:rsidDel="0028287F">
                <w:rPr>
                  <w:b/>
                  <w:sz w:val="28"/>
                </w:rPr>
                <w:t>B-III – Charakteristika studijního předmětu</w:t>
              </w:r>
            </w:moveFrom>
          </w:p>
        </w:tc>
      </w:tr>
      <w:tr w:rsidR="006E2385" w:rsidDel="0028287F" w:rsidTr="00F805F7">
        <w:tc>
          <w:tcPr>
            <w:tcW w:w="3086" w:type="dxa"/>
            <w:tcBorders>
              <w:top w:val="double" w:sz="4" w:space="0" w:color="auto"/>
            </w:tcBorders>
            <w:shd w:val="clear" w:color="auto" w:fill="F7CAAC"/>
          </w:tcPr>
          <w:p w:rsidR="006E2385" w:rsidRPr="006E2385" w:rsidDel="0028287F" w:rsidRDefault="006E2385" w:rsidP="00F805F7">
            <w:pPr>
              <w:jc w:val="both"/>
              <w:rPr>
                <w:moveFrom w:id="447" w:author="Michal Pilík" w:date="2018-09-15T11:34:00Z"/>
                <w:b/>
              </w:rPr>
            </w:pPr>
            <w:moveFrom w:id="448" w:author="Michal Pilík" w:date="2018-09-15T11:34:00Z">
              <w:r w:rsidRPr="006E2385" w:rsidDel="0028287F">
                <w:rPr>
                  <w:b/>
                </w:rPr>
                <w:t>Název studijního předmětu</w:t>
              </w:r>
            </w:moveFrom>
          </w:p>
        </w:tc>
        <w:tc>
          <w:tcPr>
            <w:tcW w:w="6769" w:type="dxa"/>
            <w:gridSpan w:val="7"/>
            <w:tcBorders>
              <w:top w:val="double" w:sz="4" w:space="0" w:color="auto"/>
            </w:tcBorders>
          </w:tcPr>
          <w:p w:rsidR="006E2385" w:rsidRPr="006E2385" w:rsidDel="0028287F" w:rsidRDefault="006E2385" w:rsidP="00F805F7">
            <w:pPr>
              <w:jc w:val="both"/>
              <w:rPr>
                <w:moveFrom w:id="449" w:author="Michal Pilík" w:date="2018-09-15T11:34:00Z"/>
              </w:rPr>
            </w:pPr>
            <w:moveFrom w:id="450" w:author="Michal Pilík" w:date="2018-09-15T11:34:00Z">
              <w:r w:rsidRPr="006E2385" w:rsidDel="0028287F">
                <w:t>Business English</w:t>
              </w:r>
            </w:moveFrom>
          </w:p>
        </w:tc>
      </w:tr>
      <w:tr w:rsidR="006E2385" w:rsidDel="0028287F" w:rsidTr="00F805F7">
        <w:tc>
          <w:tcPr>
            <w:tcW w:w="3086" w:type="dxa"/>
            <w:shd w:val="clear" w:color="auto" w:fill="F7CAAC"/>
          </w:tcPr>
          <w:p w:rsidR="006E2385" w:rsidRPr="006E2385" w:rsidDel="0028287F" w:rsidRDefault="006E2385" w:rsidP="00F805F7">
            <w:pPr>
              <w:jc w:val="both"/>
              <w:rPr>
                <w:moveFrom w:id="451" w:author="Michal Pilík" w:date="2018-09-15T11:34:00Z"/>
                <w:b/>
              </w:rPr>
            </w:pPr>
            <w:moveFrom w:id="452" w:author="Michal Pilík" w:date="2018-09-15T11:34:00Z">
              <w:r w:rsidRPr="006E2385" w:rsidDel="0028287F">
                <w:rPr>
                  <w:b/>
                </w:rPr>
                <w:t>Typ předmětu</w:t>
              </w:r>
            </w:moveFrom>
          </w:p>
        </w:tc>
        <w:tc>
          <w:tcPr>
            <w:tcW w:w="3406" w:type="dxa"/>
            <w:gridSpan w:val="4"/>
          </w:tcPr>
          <w:p w:rsidR="006E2385" w:rsidRPr="006E2385" w:rsidDel="0028287F" w:rsidRDefault="006E2385" w:rsidP="00F805F7">
            <w:pPr>
              <w:jc w:val="both"/>
              <w:rPr>
                <w:moveFrom w:id="453" w:author="Michal Pilík" w:date="2018-09-15T11:34:00Z"/>
              </w:rPr>
            </w:pPr>
            <w:moveFrom w:id="454" w:author="Michal Pilík" w:date="2018-09-15T11:34:00Z">
              <w:r w:rsidDel="0028287F">
                <w:t>p</w:t>
              </w:r>
              <w:r w:rsidRPr="006E2385" w:rsidDel="0028287F">
                <w:t>ovinně volitelný „PV“</w:t>
              </w:r>
            </w:moveFrom>
          </w:p>
        </w:tc>
        <w:tc>
          <w:tcPr>
            <w:tcW w:w="2695" w:type="dxa"/>
            <w:gridSpan w:val="2"/>
            <w:shd w:val="clear" w:color="auto" w:fill="F7CAAC"/>
          </w:tcPr>
          <w:p w:rsidR="006E2385" w:rsidRPr="006E2385" w:rsidDel="0028287F" w:rsidRDefault="006E2385" w:rsidP="00F805F7">
            <w:pPr>
              <w:jc w:val="both"/>
              <w:rPr>
                <w:moveFrom w:id="455" w:author="Michal Pilík" w:date="2018-09-15T11:34:00Z"/>
              </w:rPr>
            </w:pPr>
            <w:moveFrom w:id="456" w:author="Michal Pilík" w:date="2018-09-15T11:34:00Z">
              <w:r w:rsidRPr="006E2385" w:rsidDel="0028287F">
                <w:rPr>
                  <w:b/>
                </w:rPr>
                <w:t>doporučený ročník / semestr</w:t>
              </w:r>
            </w:moveFrom>
          </w:p>
        </w:tc>
        <w:tc>
          <w:tcPr>
            <w:tcW w:w="668" w:type="dxa"/>
          </w:tcPr>
          <w:p w:rsidR="006E2385" w:rsidRPr="006E2385" w:rsidDel="0028287F" w:rsidRDefault="006E2385" w:rsidP="00F805F7">
            <w:pPr>
              <w:jc w:val="both"/>
              <w:rPr>
                <w:moveFrom w:id="457" w:author="Michal Pilík" w:date="2018-09-15T11:34:00Z"/>
              </w:rPr>
            </w:pPr>
            <w:moveFrom w:id="458" w:author="Michal Pilík" w:date="2018-09-15T11:34:00Z">
              <w:r w:rsidRPr="006E2385" w:rsidDel="0028287F">
                <w:t>1/L</w:t>
              </w:r>
            </w:moveFrom>
          </w:p>
        </w:tc>
      </w:tr>
      <w:tr w:rsidR="006E2385" w:rsidDel="0028287F" w:rsidTr="00F805F7">
        <w:tc>
          <w:tcPr>
            <w:tcW w:w="3086" w:type="dxa"/>
            <w:shd w:val="clear" w:color="auto" w:fill="F7CAAC"/>
          </w:tcPr>
          <w:p w:rsidR="006E2385" w:rsidRPr="006E2385" w:rsidDel="0028287F" w:rsidRDefault="006E2385" w:rsidP="00F805F7">
            <w:pPr>
              <w:jc w:val="both"/>
              <w:rPr>
                <w:moveFrom w:id="459" w:author="Michal Pilík" w:date="2018-09-15T11:34:00Z"/>
                <w:b/>
              </w:rPr>
            </w:pPr>
            <w:moveFrom w:id="460" w:author="Michal Pilík" w:date="2018-09-15T11:34:00Z">
              <w:r w:rsidRPr="006E2385" w:rsidDel="0028287F">
                <w:rPr>
                  <w:b/>
                </w:rPr>
                <w:t>Rozsah studijního předmětu</w:t>
              </w:r>
            </w:moveFrom>
          </w:p>
        </w:tc>
        <w:tc>
          <w:tcPr>
            <w:tcW w:w="1701" w:type="dxa"/>
            <w:gridSpan w:val="2"/>
          </w:tcPr>
          <w:p w:rsidR="006E2385" w:rsidRPr="006E2385" w:rsidDel="0028287F" w:rsidRDefault="006E2385" w:rsidP="00F805F7">
            <w:pPr>
              <w:jc w:val="both"/>
              <w:rPr>
                <w:moveFrom w:id="461" w:author="Michal Pilík" w:date="2018-09-15T11:34:00Z"/>
              </w:rPr>
            </w:pPr>
            <w:moveFrom w:id="462" w:author="Michal Pilík" w:date="2018-09-15T11:34:00Z">
              <w:r w:rsidRPr="006E2385" w:rsidDel="0028287F">
                <w:t>26s</w:t>
              </w:r>
            </w:moveFrom>
          </w:p>
        </w:tc>
        <w:tc>
          <w:tcPr>
            <w:tcW w:w="889" w:type="dxa"/>
            <w:shd w:val="clear" w:color="auto" w:fill="F7CAAC"/>
          </w:tcPr>
          <w:p w:rsidR="006E2385" w:rsidRPr="006E2385" w:rsidDel="0028287F" w:rsidRDefault="006E2385" w:rsidP="00F805F7">
            <w:pPr>
              <w:jc w:val="both"/>
              <w:rPr>
                <w:moveFrom w:id="463" w:author="Michal Pilík" w:date="2018-09-15T11:34:00Z"/>
                <w:b/>
              </w:rPr>
            </w:pPr>
            <w:moveFrom w:id="464" w:author="Michal Pilík" w:date="2018-09-15T11:34:00Z">
              <w:r w:rsidRPr="006E2385" w:rsidDel="0028287F">
                <w:rPr>
                  <w:b/>
                </w:rPr>
                <w:t xml:space="preserve">hod. </w:t>
              </w:r>
            </w:moveFrom>
          </w:p>
        </w:tc>
        <w:tc>
          <w:tcPr>
            <w:tcW w:w="816" w:type="dxa"/>
          </w:tcPr>
          <w:p w:rsidR="006E2385" w:rsidRPr="006E2385" w:rsidDel="0028287F" w:rsidRDefault="006E2385" w:rsidP="00F805F7">
            <w:pPr>
              <w:jc w:val="both"/>
              <w:rPr>
                <w:moveFrom w:id="465" w:author="Michal Pilík" w:date="2018-09-15T11:34:00Z"/>
              </w:rPr>
            </w:pPr>
            <w:moveFrom w:id="466" w:author="Michal Pilík" w:date="2018-09-15T11:34:00Z">
              <w:r w:rsidRPr="006E2385" w:rsidDel="0028287F">
                <w:t>26</w:t>
              </w:r>
            </w:moveFrom>
          </w:p>
        </w:tc>
        <w:tc>
          <w:tcPr>
            <w:tcW w:w="2156" w:type="dxa"/>
            <w:shd w:val="clear" w:color="auto" w:fill="F7CAAC"/>
          </w:tcPr>
          <w:p w:rsidR="006E2385" w:rsidRPr="006E2385" w:rsidDel="0028287F" w:rsidRDefault="006E2385" w:rsidP="00F805F7">
            <w:pPr>
              <w:jc w:val="both"/>
              <w:rPr>
                <w:moveFrom w:id="467" w:author="Michal Pilík" w:date="2018-09-15T11:34:00Z"/>
                <w:b/>
              </w:rPr>
            </w:pPr>
            <w:moveFrom w:id="468" w:author="Michal Pilík" w:date="2018-09-15T11:34:00Z">
              <w:r w:rsidRPr="006E2385" w:rsidDel="0028287F">
                <w:rPr>
                  <w:b/>
                </w:rPr>
                <w:t>kreditů</w:t>
              </w:r>
            </w:moveFrom>
          </w:p>
        </w:tc>
        <w:tc>
          <w:tcPr>
            <w:tcW w:w="1207" w:type="dxa"/>
            <w:gridSpan w:val="2"/>
          </w:tcPr>
          <w:p w:rsidR="006E2385" w:rsidRPr="006E2385" w:rsidDel="0028287F" w:rsidRDefault="006E2385" w:rsidP="00F805F7">
            <w:pPr>
              <w:jc w:val="both"/>
              <w:rPr>
                <w:moveFrom w:id="469" w:author="Michal Pilík" w:date="2018-09-15T11:34:00Z"/>
              </w:rPr>
            </w:pPr>
            <w:moveFrom w:id="470" w:author="Michal Pilík" w:date="2018-09-15T11:34:00Z">
              <w:r w:rsidRPr="006E2385" w:rsidDel="0028287F">
                <w:t>3</w:t>
              </w:r>
            </w:moveFrom>
          </w:p>
        </w:tc>
      </w:tr>
      <w:tr w:rsidR="006E2385" w:rsidDel="0028287F" w:rsidTr="00F805F7">
        <w:tc>
          <w:tcPr>
            <w:tcW w:w="3086" w:type="dxa"/>
            <w:shd w:val="clear" w:color="auto" w:fill="F7CAAC"/>
          </w:tcPr>
          <w:p w:rsidR="006E2385" w:rsidRPr="006E2385" w:rsidDel="0028287F" w:rsidRDefault="006E2385" w:rsidP="00F805F7">
            <w:pPr>
              <w:jc w:val="both"/>
              <w:rPr>
                <w:moveFrom w:id="471" w:author="Michal Pilík" w:date="2018-09-15T11:34:00Z"/>
                <w:b/>
              </w:rPr>
            </w:pPr>
            <w:moveFrom w:id="472" w:author="Michal Pilík" w:date="2018-09-15T11:34:00Z">
              <w:r w:rsidRPr="006E2385" w:rsidDel="0028287F">
                <w:rPr>
                  <w:b/>
                </w:rPr>
                <w:t>Prerekvizity, korekvizity, ekvivalence</w:t>
              </w:r>
            </w:moveFrom>
          </w:p>
        </w:tc>
        <w:tc>
          <w:tcPr>
            <w:tcW w:w="6769" w:type="dxa"/>
            <w:gridSpan w:val="7"/>
          </w:tcPr>
          <w:p w:rsidR="006E2385" w:rsidRPr="006E2385" w:rsidDel="0028287F" w:rsidRDefault="006E2385" w:rsidP="00F805F7">
            <w:pPr>
              <w:jc w:val="both"/>
              <w:rPr>
                <w:moveFrom w:id="473" w:author="Michal Pilík" w:date="2018-09-15T11:34:00Z"/>
              </w:rPr>
            </w:pPr>
          </w:p>
        </w:tc>
      </w:tr>
      <w:tr w:rsidR="006E2385" w:rsidDel="0028287F" w:rsidTr="00F805F7">
        <w:tc>
          <w:tcPr>
            <w:tcW w:w="3086" w:type="dxa"/>
            <w:shd w:val="clear" w:color="auto" w:fill="F7CAAC"/>
          </w:tcPr>
          <w:p w:rsidR="006E2385" w:rsidRPr="006E2385" w:rsidDel="0028287F" w:rsidRDefault="006E2385" w:rsidP="00F805F7">
            <w:pPr>
              <w:jc w:val="both"/>
              <w:rPr>
                <w:moveFrom w:id="474" w:author="Michal Pilík" w:date="2018-09-15T11:34:00Z"/>
                <w:b/>
              </w:rPr>
            </w:pPr>
            <w:moveFrom w:id="475" w:author="Michal Pilík" w:date="2018-09-15T11:34:00Z">
              <w:r w:rsidRPr="006E2385" w:rsidDel="0028287F">
                <w:rPr>
                  <w:b/>
                </w:rPr>
                <w:t>Způsob ověření studijních výsledků</w:t>
              </w:r>
            </w:moveFrom>
          </w:p>
        </w:tc>
        <w:tc>
          <w:tcPr>
            <w:tcW w:w="3406" w:type="dxa"/>
            <w:gridSpan w:val="4"/>
          </w:tcPr>
          <w:p w:rsidR="006E2385" w:rsidRPr="006E2385" w:rsidDel="0028287F" w:rsidRDefault="006E2385" w:rsidP="00F805F7">
            <w:pPr>
              <w:jc w:val="both"/>
              <w:rPr>
                <w:moveFrom w:id="476" w:author="Michal Pilík" w:date="2018-09-15T11:34:00Z"/>
              </w:rPr>
            </w:pPr>
            <w:moveFrom w:id="477" w:author="Michal Pilík" w:date="2018-09-15T11:34:00Z">
              <w:r w:rsidDel="0028287F">
                <w:t>k</w:t>
              </w:r>
              <w:r w:rsidRPr="006E2385" w:rsidDel="0028287F">
                <w:t>lasifikovaný zápočet</w:t>
              </w:r>
            </w:moveFrom>
          </w:p>
        </w:tc>
        <w:tc>
          <w:tcPr>
            <w:tcW w:w="2156" w:type="dxa"/>
            <w:shd w:val="clear" w:color="auto" w:fill="F7CAAC"/>
          </w:tcPr>
          <w:p w:rsidR="006E2385" w:rsidRPr="006E2385" w:rsidDel="0028287F" w:rsidRDefault="006E2385" w:rsidP="00F805F7">
            <w:pPr>
              <w:jc w:val="both"/>
              <w:rPr>
                <w:moveFrom w:id="478" w:author="Michal Pilík" w:date="2018-09-15T11:34:00Z"/>
                <w:b/>
              </w:rPr>
            </w:pPr>
            <w:moveFrom w:id="479" w:author="Michal Pilík" w:date="2018-09-15T11:34:00Z">
              <w:r w:rsidRPr="006E2385" w:rsidDel="0028287F">
                <w:rPr>
                  <w:b/>
                </w:rPr>
                <w:t>Forma výuky</w:t>
              </w:r>
            </w:moveFrom>
          </w:p>
        </w:tc>
        <w:tc>
          <w:tcPr>
            <w:tcW w:w="1207" w:type="dxa"/>
            <w:gridSpan w:val="2"/>
          </w:tcPr>
          <w:p w:rsidR="006E2385" w:rsidRPr="006E2385" w:rsidDel="0028287F" w:rsidRDefault="006E2385" w:rsidP="00F805F7">
            <w:pPr>
              <w:jc w:val="both"/>
              <w:rPr>
                <w:moveFrom w:id="480" w:author="Michal Pilík" w:date="2018-09-15T11:34:00Z"/>
              </w:rPr>
            </w:pPr>
            <w:moveFrom w:id="481" w:author="Michal Pilík" w:date="2018-09-15T11:34:00Z">
              <w:r w:rsidDel="0028287F">
                <w:t>s</w:t>
              </w:r>
              <w:r w:rsidRPr="006E2385" w:rsidDel="0028287F">
                <w:t>eminář</w:t>
              </w:r>
            </w:moveFrom>
          </w:p>
        </w:tc>
      </w:tr>
      <w:tr w:rsidR="006E2385" w:rsidDel="0028287F" w:rsidTr="00F805F7">
        <w:tc>
          <w:tcPr>
            <w:tcW w:w="3086" w:type="dxa"/>
            <w:shd w:val="clear" w:color="auto" w:fill="F7CAAC"/>
          </w:tcPr>
          <w:p w:rsidR="006E2385" w:rsidRPr="006E2385" w:rsidDel="0028287F" w:rsidRDefault="006E2385" w:rsidP="00F805F7">
            <w:pPr>
              <w:jc w:val="both"/>
              <w:rPr>
                <w:moveFrom w:id="482" w:author="Michal Pilík" w:date="2018-09-15T11:34:00Z"/>
                <w:b/>
              </w:rPr>
            </w:pPr>
            <w:moveFrom w:id="483" w:author="Michal Pilík" w:date="2018-09-15T11:34:00Z">
              <w:r w:rsidRPr="006E2385" w:rsidDel="0028287F">
                <w:rPr>
                  <w:b/>
                </w:rPr>
                <w:t>Forma způsobu ověření studijních výsledků a další požadavky na studenta</w:t>
              </w:r>
            </w:moveFrom>
          </w:p>
        </w:tc>
        <w:tc>
          <w:tcPr>
            <w:tcW w:w="6769" w:type="dxa"/>
            <w:gridSpan w:val="7"/>
            <w:tcBorders>
              <w:bottom w:val="nil"/>
            </w:tcBorders>
          </w:tcPr>
          <w:p w:rsidR="006E2385" w:rsidRPr="006E2385" w:rsidDel="0028287F" w:rsidRDefault="006E2385" w:rsidP="00F805F7">
            <w:pPr>
              <w:jc w:val="both"/>
              <w:rPr>
                <w:moveFrom w:id="484" w:author="Michal Pilík" w:date="2018-09-15T11:34:00Z"/>
              </w:rPr>
            </w:pPr>
            <w:moveFrom w:id="485" w:author="Michal Pilík" w:date="2018-09-15T11:34:00Z">
              <w:r w:rsidRPr="006E2385" w:rsidDel="0028287F">
                <w:t>Způsob zakončení předmětu: klasifikovaný zápočet</w:t>
              </w:r>
            </w:moveFrom>
          </w:p>
          <w:p w:rsidR="006E2385" w:rsidRPr="006E2385" w:rsidDel="0028287F" w:rsidRDefault="006E2385" w:rsidP="00F805F7">
            <w:pPr>
              <w:jc w:val="both"/>
              <w:rPr>
                <w:moveFrom w:id="486" w:author="Michal Pilík" w:date="2018-09-15T11:34:00Z"/>
              </w:rPr>
            </w:pPr>
            <w:moveFrom w:id="487" w:author="Michal Pilík" w:date="2018-09-15T11:34:00Z">
              <w:r w:rsidRPr="006E2385" w:rsidDel="0028287F">
                <w:t xml:space="preserve">Požadavky na klasifikovaný zápočet: aktivní účast na seminářích, 80% povinná docházka, zvládnutí odborné slovní zásoby v oblasti mluveného a písemného projevu daných tématických okruhů, poslechu a práce s textem, písemný test s maximálním možným počtem dosažitelných bodů 72 musí být napsán alespoň na 60%. </w:t>
              </w:r>
            </w:moveFrom>
          </w:p>
        </w:tc>
      </w:tr>
      <w:tr w:rsidR="006E2385" w:rsidDel="0028287F" w:rsidTr="00F805F7">
        <w:trPr>
          <w:trHeight w:val="274"/>
        </w:trPr>
        <w:tc>
          <w:tcPr>
            <w:tcW w:w="9855" w:type="dxa"/>
            <w:gridSpan w:val="8"/>
            <w:tcBorders>
              <w:top w:val="nil"/>
            </w:tcBorders>
          </w:tcPr>
          <w:p w:rsidR="006E2385" w:rsidRPr="006E2385" w:rsidDel="0028287F" w:rsidRDefault="006E2385" w:rsidP="00F805F7">
            <w:pPr>
              <w:jc w:val="both"/>
              <w:rPr>
                <w:moveFrom w:id="488" w:author="Michal Pilík" w:date="2018-09-15T11:34:00Z"/>
              </w:rPr>
            </w:pPr>
          </w:p>
        </w:tc>
      </w:tr>
      <w:tr w:rsidR="006E2385" w:rsidDel="0028287F" w:rsidTr="00F805F7">
        <w:trPr>
          <w:trHeight w:val="197"/>
        </w:trPr>
        <w:tc>
          <w:tcPr>
            <w:tcW w:w="3086" w:type="dxa"/>
            <w:tcBorders>
              <w:top w:val="nil"/>
            </w:tcBorders>
            <w:shd w:val="clear" w:color="auto" w:fill="F7CAAC"/>
          </w:tcPr>
          <w:p w:rsidR="006E2385" w:rsidRPr="006E2385" w:rsidDel="0028287F" w:rsidRDefault="006E2385" w:rsidP="00F805F7">
            <w:pPr>
              <w:jc w:val="both"/>
              <w:rPr>
                <w:moveFrom w:id="489" w:author="Michal Pilík" w:date="2018-09-15T11:34:00Z"/>
                <w:b/>
              </w:rPr>
            </w:pPr>
            <w:moveFrom w:id="490" w:author="Michal Pilík" w:date="2018-09-15T11:34:00Z">
              <w:r w:rsidRPr="006E2385" w:rsidDel="0028287F">
                <w:rPr>
                  <w:b/>
                </w:rPr>
                <w:t>Garant předmětu</w:t>
              </w:r>
            </w:moveFrom>
          </w:p>
        </w:tc>
        <w:tc>
          <w:tcPr>
            <w:tcW w:w="6769" w:type="dxa"/>
            <w:gridSpan w:val="7"/>
            <w:tcBorders>
              <w:top w:val="nil"/>
            </w:tcBorders>
          </w:tcPr>
          <w:p w:rsidR="006E2385" w:rsidRPr="006E2385" w:rsidDel="0028287F" w:rsidRDefault="006E2385" w:rsidP="00F805F7">
            <w:pPr>
              <w:jc w:val="both"/>
              <w:rPr>
                <w:moveFrom w:id="491" w:author="Michal Pilík" w:date="2018-09-15T11:34:00Z"/>
              </w:rPr>
            </w:pPr>
            <w:moveFrom w:id="492" w:author="Michal Pilík" w:date="2018-09-15T11:34:00Z">
              <w:r w:rsidRPr="006E2385" w:rsidDel="0028287F">
                <w:t>Mgr. Marcela Krumpolcová</w:t>
              </w:r>
            </w:moveFrom>
          </w:p>
        </w:tc>
      </w:tr>
      <w:tr w:rsidR="00E02CF9" w:rsidDel="0028287F" w:rsidTr="00F805F7">
        <w:trPr>
          <w:trHeight w:val="243"/>
        </w:trPr>
        <w:tc>
          <w:tcPr>
            <w:tcW w:w="3086" w:type="dxa"/>
            <w:tcBorders>
              <w:top w:val="nil"/>
            </w:tcBorders>
            <w:shd w:val="clear" w:color="auto" w:fill="F7CAAC"/>
          </w:tcPr>
          <w:p w:rsidR="00E02CF9" w:rsidRPr="006E2385" w:rsidDel="0028287F" w:rsidRDefault="00E02CF9" w:rsidP="00E02CF9">
            <w:pPr>
              <w:jc w:val="both"/>
              <w:rPr>
                <w:moveFrom w:id="493" w:author="Michal Pilík" w:date="2018-09-15T11:34:00Z"/>
                <w:b/>
              </w:rPr>
            </w:pPr>
            <w:moveFrom w:id="494" w:author="Michal Pilík" w:date="2018-09-15T11:34:00Z">
              <w:r w:rsidRPr="006E2385" w:rsidDel="0028287F">
                <w:rPr>
                  <w:b/>
                </w:rPr>
                <w:t>Zapojení garanta do výuky předmětu</w:t>
              </w:r>
            </w:moveFrom>
          </w:p>
        </w:tc>
        <w:tc>
          <w:tcPr>
            <w:tcW w:w="6769" w:type="dxa"/>
            <w:gridSpan w:val="7"/>
            <w:tcBorders>
              <w:top w:val="nil"/>
            </w:tcBorders>
          </w:tcPr>
          <w:p w:rsidR="00E02CF9" w:rsidRPr="00F805F7" w:rsidDel="0028287F" w:rsidRDefault="00F42360" w:rsidP="00F42360">
            <w:pPr>
              <w:jc w:val="both"/>
              <w:rPr>
                <w:moveFrom w:id="495" w:author="Michal Pilík" w:date="2018-09-15T11:34:00Z"/>
              </w:rPr>
            </w:pPr>
            <w:moveFrom w:id="496" w:author="Michal Pilík" w:date="2018-09-15T11:34:00Z">
              <w:r w:rsidRPr="00AB1306" w:rsidDel="0028287F">
                <w:t xml:space="preserve">Garant se podílí na </w:t>
              </w:r>
              <w:r w:rsidDel="0028287F">
                <w:t>seminářích</w:t>
              </w:r>
              <w:r w:rsidRPr="00AB1306" w:rsidDel="0028287F">
                <w:t xml:space="preserve"> v rozsahu 100%, dále stanovuje koncepci a dohlíží na jednotné vedení</w:t>
              </w:r>
            </w:moveFrom>
          </w:p>
        </w:tc>
      </w:tr>
      <w:tr w:rsidR="00E02CF9" w:rsidDel="0028287F" w:rsidTr="00F805F7">
        <w:tc>
          <w:tcPr>
            <w:tcW w:w="3086" w:type="dxa"/>
            <w:shd w:val="clear" w:color="auto" w:fill="F7CAAC"/>
          </w:tcPr>
          <w:p w:rsidR="00E02CF9" w:rsidRPr="006E2385" w:rsidDel="0028287F" w:rsidRDefault="00E02CF9" w:rsidP="00E02CF9">
            <w:pPr>
              <w:jc w:val="both"/>
              <w:rPr>
                <w:moveFrom w:id="497" w:author="Michal Pilík" w:date="2018-09-15T11:34:00Z"/>
                <w:b/>
              </w:rPr>
            </w:pPr>
            <w:moveFrom w:id="498" w:author="Michal Pilík" w:date="2018-09-15T11:34:00Z">
              <w:r w:rsidRPr="006E2385" w:rsidDel="0028287F">
                <w:rPr>
                  <w:b/>
                </w:rPr>
                <w:t>Vyučující</w:t>
              </w:r>
            </w:moveFrom>
          </w:p>
        </w:tc>
        <w:tc>
          <w:tcPr>
            <w:tcW w:w="6769" w:type="dxa"/>
            <w:gridSpan w:val="7"/>
            <w:tcBorders>
              <w:bottom w:val="nil"/>
            </w:tcBorders>
          </w:tcPr>
          <w:p w:rsidR="00E02CF9" w:rsidRPr="006E2385" w:rsidDel="0028287F" w:rsidRDefault="00E02CF9" w:rsidP="00E02CF9">
            <w:pPr>
              <w:jc w:val="both"/>
              <w:rPr>
                <w:moveFrom w:id="499" w:author="Michal Pilík" w:date="2018-09-15T11:34:00Z"/>
              </w:rPr>
            </w:pPr>
            <w:moveFrom w:id="500" w:author="Michal Pilík" w:date="2018-09-15T11:34:00Z">
              <w:r w:rsidRPr="006E2385" w:rsidDel="0028287F">
                <w:t>Mgr. Marcela Krumpolcová – semináře (100%)</w:t>
              </w:r>
            </w:moveFrom>
          </w:p>
        </w:tc>
      </w:tr>
      <w:tr w:rsidR="00E02CF9" w:rsidDel="0028287F" w:rsidTr="006E2385">
        <w:trPr>
          <w:trHeight w:val="50"/>
        </w:trPr>
        <w:tc>
          <w:tcPr>
            <w:tcW w:w="9855" w:type="dxa"/>
            <w:gridSpan w:val="8"/>
            <w:tcBorders>
              <w:top w:val="nil"/>
            </w:tcBorders>
          </w:tcPr>
          <w:p w:rsidR="00E02CF9" w:rsidRPr="006E2385" w:rsidDel="0028287F" w:rsidRDefault="00E02CF9" w:rsidP="00E02CF9">
            <w:pPr>
              <w:jc w:val="both"/>
              <w:rPr>
                <w:moveFrom w:id="501" w:author="Michal Pilík" w:date="2018-09-15T11:34:00Z"/>
              </w:rPr>
            </w:pPr>
          </w:p>
        </w:tc>
      </w:tr>
      <w:tr w:rsidR="00E02CF9" w:rsidDel="0028287F" w:rsidTr="00F805F7">
        <w:tc>
          <w:tcPr>
            <w:tcW w:w="3086" w:type="dxa"/>
            <w:shd w:val="clear" w:color="auto" w:fill="F7CAAC"/>
          </w:tcPr>
          <w:p w:rsidR="00E02CF9" w:rsidRPr="006E2385" w:rsidDel="0028287F" w:rsidRDefault="00E02CF9" w:rsidP="00E02CF9">
            <w:pPr>
              <w:jc w:val="both"/>
              <w:rPr>
                <w:moveFrom w:id="502" w:author="Michal Pilík" w:date="2018-09-15T11:34:00Z"/>
                <w:b/>
              </w:rPr>
            </w:pPr>
            <w:moveFrom w:id="503" w:author="Michal Pilík" w:date="2018-09-15T11:34:00Z">
              <w:r w:rsidRPr="006E2385" w:rsidDel="0028287F">
                <w:rPr>
                  <w:b/>
                </w:rPr>
                <w:t>Stručná anotace předmětu</w:t>
              </w:r>
            </w:moveFrom>
          </w:p>
        </w:tc>
        <w:tc>
          <w:tcPr>
            <w:tcW w:w="6769" w:type="dxa"/>
            <w:gridSpan w:val="7"/>
            <w:tcBorders>
              <w:bottom w:val="nil"/>
            </w:tcBorders>
          </w:tcPr>
          <w:p w:rsidR="00E02CF9" w:rsidRPr="006E2385" w:rsidDel="0028287F" w:rsidRDefault="00E02CF9" w:rsidP="00E02CF9">
            <w:pPr>
              <w:jc w:val="both"/>
              <w:rPr>
                <w:moveFrom w:id="504" w:author="Michal Pilík" w:date="2018-09-15T11:34:00Z"/>
              </w:rPr>
            </w:pPr>
          </w:p>
        </w:tc>
      </w:tr>
      <w:tr w:rsidR="00E02CF9" w:rsidDel="0028287F" w:rsidTr="006E2385">
        <w:trPr>
          <w:trHeight w:val="3247"/>
        </w:trPr>
        <w:tc>
          <w:tcPr>
            <w:tcW w:w="9855" w:type="dxa"/>
            <w:gridSpan w:val="8"/>
            <w:tcBorders>
              <w:top w:val="nil"/>
              <w:bottom w:val="single" w:sz="12" w:space="0" w:color="auto"/>
            </w:tcBorders>
          </w:tcPr>
          <w:p w:rsidR="00E02CF9" w:rsidDel="0028287F" w:rsidRDefault="00E02CF9" w:rsidP="00E02CF9">
            <w:pPr>
              <w:jc w:val="both"/>
              <w:rPr>
                <w:moveFrom w:id="505" w:author="Michal Pilík" w:date="2018-09-15T11:34:00Z"/>
              </w:rPr>
            </w:pPr>
            <w:moveFrom w:id="506" w:author="Michal Pilík" w:date="2018-09-15T11:34:00Z">
              <w:r w:rsidRPr="006E2385" w:rsidDel="0028287F">
                <w:t>Cílem předmětu je rozvíjet a upevňovat jazykové dovednosti v oblasti mluveného a písemného projevu daných tématických okruhů, poslechu a práce s textem, které jsou nezbytné při podnikatelské a obchodní činnosti se zahraničním partnerem. Důraz je kladen především na správnou frazeologii v obchodním kontextu v rámci stanovených výukových okruhů. Předmět navazuje na obchodní angličtinu prvního a druhého ročníku bakalářského a je rozdělen do čtyř tematických celků: 1. Interpersonální dovednosti: budování vztahu a navazování kontaktů. 2. Problémy v telefonické komunikaci 3. Email 4. Business English Certificate Vantage.</w:t>
              </w:r>
            </w:moveFrom>
          </w:p>
          <w:p w:rsidR="00E0430C" w:rsidRPr="00E0430C" w:rsidDel="0028287F" w:rsidRDefault="00E0430C" w:rsidP="000E1096">
            <w:pPr>
              <w:pStyle w:val="Odstavecseseznamem"/>
              <w:numPr>
                <w:ilvl w:val="0"/>
                <w:numId w:val="66"/>
              </w:numPr>
              <w:spacing w:after="0" w:line="240" w:lineRule="auto"/>
              <w:ind w:left="249" w:hanging="249"/>
              <w:contextualSpacing w:val="0"/>
              <w:jc w:val="both"/>
              <w:rPr>
                <w:moveFrom w:id="507" w:author="Michal Pilík" w:date="2018-09-15T11:34:00Z"/>
                <w:rFonts w:ascii="Times New Roman" w:hAnsi="Times New Roman"/>
                <w:sz w:val="20"/>
              </w:rPr>
            </w:pPr>
            <w:moveFrom w:id="508" w:author="Michal Pilík" w:date="2018-09-15T11:34:00Z">
              <w:r w:rsidRPr="00E0430C" w:rsidDel="0028287F">
                <w:rPr>
                  <w:rFonts w:ascii="Times New Roman" w:hAnsi="Times New Roman"/>
                  <w:sz w:val="20"/>
                </w:rPr>
                <w:t>Strategie a techniky pro budování vztahu s kolegou nebo klientem.</w:t>
              </w:r>
            </w:moveFrom>
          </w:p>
          <w:p w:rsidR="00E0430C" w:rsidRPr="00E0430C" w:rsidDel="0028287F" w:rsidRDefault="00E0430C" w:rsidP="000E1096">
            <w:pPr>
              <w:pStyle w:val="Odstavecseseznamem"/>
              <w:numPr>
                <w:ilvl w:val="0"/>
                <w:numId w:val="66"/>
              </w:numPr>
              <w:spacing w:after="0" w:line="240" w:lineRule="auto"/>
              <w:ind w:left="249" w:hanging="249"/>
              <w:contextualSpacing w:val="0"/>
              <w:jc w:val="both"/>
              <w:rPr>
                <w:moveFrom w:id="509" w:author="Michal Pilík" w:date="2018-09-15T11:34:00Z"/>
                <w:rFonts w:ascii="Times New Roman" w:hAnsi="Times New Roman"/>
                <w:sz w:val="20"/>
              </w:rPr>
            </w:pPr>
            <w:moveFrom w:id="510" w:author="Michal Pilík" w:date="2018-09-15T11:34:00Z">
              <w:r w:rsidRPr="00E0430C" w:rsidDel="0028287F">
                <w:rPr>
                  <w:rFonts w:ascii="Times New Roman" w:hAnsi="Times New Roman"/>
                  <w:sz w:val="20"/>
                </w:rPr>
                <w:t>Identifikace potenciálních kulturních odlišností.</w:t>
              </w:r>
            </w:moveFrom>
          </w:p>
          <w:p w:rsidR="00E0430C" w:rsidRPr="00E0430C" w:rsidDel="0028287F" w:rsidRDefault="00E0430C" w:rsidP="000E1096">
            <w:pPr>
              <w:pStyle w:val="Odstavecseseznamem"/>
              <w:numPr>
                <w:ilvl w:val="0"/>
                <w:numId w:val="66"/>
              </w:numPr>
              <w:spacing w:after="0" w:line="240" w:lineRule="auto"/>
              <w:ind w:left="249" w:hanging="249"/>
              <w:contextualSpacing w:val="0"/>
              <w:jc w:val="both"/>
              <w:rPr>
                <w:moveFrom w:id="511" w:author="Michal Pilík" w:date="2018-09-15T11:34:00Z"/>
                <w:rFonts w:ascii="Times New Roman" w:hAnsi="Times New Roman"/>
                <w:sz w:val="20"/>
              </w:rPr>
            </w:pPr>
            <w:moveFrom w:id="512" w:author="Michal Pilík" w:date="2018-09-15T11:34:00Z">
              <w:r w:rsidRPr="00E0430C" w:rsidDel="0028287F">
                <w:rPr>
                  <w:rFonts w:ascii="Times New Roman" w:hAnsi="Times New Roman"/>
                  <w:sz w:val="20"/>
                </w:rPr>
                <w:t>Navazování kontaktů a malá společenská konverzace.</w:t>
              </w:r>
            </w:moveFrom>
          </w:p>
          <w:p w:rsidR="00E0430C" w:rsidRPr="00E0430C" w:rsidDel="0028287F" w:rsidRDefault="00E0430C" w:rsidP="000E1096">
            <w:pPr>
              <w:pStyle w:val="Odstavecseseznamem"/>
              <w:numPr>
                <w:ilvl w:val="0"/>
                <w:numId w:val="66"/>
              </w:numPr>
              <w:spacing w:after="0" w:line="240" w:lineRule="auto"/>
              <w:ind w:left="249" w:hanging="249"/>
              <w:contextualSpacing w:val="0"/>
              <w:jc w:val="both"/>
              <w:rPr>
                <w:moveFrom w:id="513" w:author="Michal Pilík" w:date="2018-09-15T11:34:00Z"/>
                <w:rFonts w:ascii="Times New Roman" w:hAnsi="Times New Roman"/>
                <w:sz w:val="20"/>
              </w:rPr>
            </w:pPr>
            <w:moveFrom w:id="514" w:author="Michal Pilík" w:date="2018-09-15T11:34:00Z">
              <w:r w:rsidRPr="00E0430C" w:rsidDel="0028287F">
                <w:rPr>
                  <w:rFonts w:ascii="Times New Roman" w:hAnsi="Times New Roman"/>
                  <w:sz w:val="20"/>
                </w:rPr>
                <w:t>Využití telefonu v obchodní komunikaci.</w:t>
              </w:r>
            </w:moveFrom>
          </w:p>
          <w:p w:rsidR="00E0430C" w:rsidRPr="00E0430C" w:rsidDel="0028287F" w:rsidRDefault="00E0430C" w:rsidP="000E1096">
            <w:pPr>
              <w:pStyle w:val="Odstavecseseznamem"/>
              <w:numPr>
                <w:ilvl w:val="0"/>
                <w:numId w:val="66"/>
              </w:numPr>
              <w:spacing w:after="0" w:line="240" w:lineRule="auto"/>
              <w:ind w:left="249" w:hanging="249"/>
              <w:contextualSpacing w:val="0"/>
              <w:jc w:val="both"/>
              <w:rPr>
                <w:moveFrom w:id="515" w:author="Michal Pilík" w:date="2018-09-15T11:34:00Z"/>
                <w:rFonts w:ascii="Times New Roman" w:hAnsi="Times New Roman"/>
                <w:sz w:val="20"/>
              </w:rPr>
            </w:pPr>
            <w:moveFrom w:id="516" w:author="Michal Pilík" w:date="2018-09-15T11:34:00Z">
              <w:r w:rsidRPr="00E0430C" w:rsidDel="0028287F">
                <w:rPr>
                  <w:rFonts w:ascii="Times New Roman" w:hAnsi="Times New Roman"/>
                  <w:sz w:val="20"/>
                </w:rPr>
                <w:t>Řešení problémů a stížností prostřednictvím telefonu.</w:t>
              </w:r>
            </w:moveFrom>
          </w:p>
          <w:p w:rsidR="00E0430C" w:rsidRPr="00E0430C" w:rsidDel="0028287F" w:rsidRDefault="00E0430C" w:rsidP="000E1096">
            <w:pPr>
              <w:pStyle w:val="Odstavecseseznamem"/>
              <w:numPr>
                <w:ilvl w:val="0"/>
                <w:numId w:val="66"/>
              </w:numPr>
              <w:spacing w:after="0" w:line="240" w:lineRule="auto"/>
              <w:ind w:left="249" w:hanging="249"/>
              <w:contextualSpacing w:val="0"/>
              <w:jc w:val="both"/>
              <w:rPr>
                <w:moveFrom w:id="517" w:author="Michal Pilík" w:date="2018-09-15T11:34:00Z"/>
                <w:rFonts w:ascii="Times New Roman" w:hAnsi="Times New Roman"/>
                <w:sz w:val="20"/>
              </w:rPr>
            </w:pPr>
            <w:moveFrom w:id="518" w:author="Michal Pilík" w:date="2018-09-15T11:34:00Z">
              <w:r w:rsidRPr="00E0430C" w:rsidDel="0028287F">
                <w:rPr>
                  <w:rFonts w:ascii="Times New Roman" w:hAnsi="Times New Roman"/>
                  <w:sz w:val="20"/>
                </w:rPr>
                <w:t>Emailová korespondence.</w:t>
              </w:r>
            </w:moveFrom>
          </w:p>
          <w:p w:rsidR="00E0430C" w:rsidRPr="00E0430C" w:rsidDel="0028287F" w:rsidRDefault="00E0430C" w:rsidP="000E1096">
            <w:pPr>
              <w:pStyle w:val="Odstavecseseznamem"/>
              <w:numPr>
                <w:ilvl w:val="0"/>
                <w:numId w:val="66"/>
              </w:numPr>
              <w:spacing w:after="0" w:line="240" w:lineRule="auto"/>
              <w:ind w:left="249" w:hanging="249"/>
              <w:contextualSpacing w:val="0"/>
              <w:jc w:val="both"/>
              <w:rPr>
                <w:moveFrom w:id="519" w:author="Michal Pilík" w:date="2018-09-15T11:34:00Z"/>
                <w:rFonts w:ascii="Times New Roman" w:hAnsi="Times New Roman"/>
                <w:sz w:val="20"/>
              </w:rPr>
            </w:pPr>
            <w:moveFrom w:id="520" w:author="Michal Pilík" w:date="2018-09-15T11:34:00Z">
              <w:r w:rsidRPr="00E0430C" w:rsidDel="0028287F">
                <w:rPr>
                  <w:rFonts w:ascii="Times New Roman" w:hAnsi="Times New Roman"/>
                  <w:sz w:val="20"/>
                </w:rPr>
                <w:t>Formální a neformální email.</w:t>
              </w:r>
            </w:moveFrom>
          </w:p>
          <w:p w:rsidR="00E02CF9" w:rsidRPr="00E0430C" w:rsidDel="0028287F" w:rsidRDefault="00E0430C" w:rsidP="000E1096">
            <w:pPr>
              <w:pStyle w:val="Odstavecseseznamem"/>
              <w:numPr>
                <w:ilvl w:val="0"/>
                <w:numId w:val="66"/>
              </w:numPr>
              <w:spacing w:after="0" w:line="240" w:lineRule="auto"/>
              <w:ind w:left="249" w:hanging="249"/>
              <w:contextualSpacing w:val="0"/>
              <w:jc w:val="both"/>
              <w:rPr>
                <w:moveFrom w:id="521" w:author="Michal Pilík" w:date="2018-09-15T11:34:00Z"/>
                <w:rFonts w:ascii="Times New Roman" w:hAnsi="Times New Roman"/>
                <w:sz w:val="20"/>
              </w:rPr>
            </w:pPr>
            <w:moveFrom w:id="522" w:author="Michal Pilík" w:date="2018-09-15T11:34:00Z">
              <w:r w:rsidRPr="00E0430C" w:rsidDel="0028287F">
                <w:rPr>
                  <w:rFonts w:ascii="Times New Roman" w:hAnsi="Times New Roman"/>
                  <w:sz w:val="20"/>
                </w:rPr>
                <w:t>Formát zkoušky Business English Certificate Vantage.</w:t>
              </w:r>
            </w:moveFrom>
          </w:p>
        </w:tc>
      </w:tr>
      <w:tr w:rsidR="00E02CF9" w:rsidDel="0028287F" w:rsidTr="00F805F7">
        <w:trPr>
          <w:trHeight w:val="265"/>
        </w:trPr>
        <w:tc>
          <w:tcPr>
            <w:tcW w:w="3653" w:type="dxa"/>
            <w:gridSpan w:val="2"/>
            <w:tcBorders>
              <w:top w:val="nil"/>
            </w:tcBorders>
            <w:shd w:val="clear" w:color="auto" w:fill="F7CAAC"/>
          </w:tcPr>
          <w:p w:rsidR="00E02CF9" w:rsidRPr="006E2385" w:rsidDel="0028287F" w:rsidRDefault="00E02CF9" w:rsidP="00E02CF9">
            <w:pPr>
              <w:jc w:val="both"/>
              <w:rPr>
                <w:moveFrom w:id="523" w:author="Michal Pilík" w:date="2018-09-15T11:34:00Z"/>
              </w:rPr>
            </w:pPr>
            <w:moveFrom w:id="524" w:author="Michal Pilík" w:date="2018-09-15T11:34:00Z">
              <w:r w:rsidRPr="006E2385" w:rsidDel="0028287F">
                <w:rPr>
                  <w:b/>
                </w:rPr>
                <w:t>Studijní literatura a studijní pomůcky</w:t>
              </w:r>
            </w:moveFrom>
          </w:p>
        </w:tc>
        <w:tc>
          <w:tcPr>
            <w:tcW w:w="6202" w:type="dxa"/>
            <w:gridSpan w:val="6"/>
            <w:tcBorders>
              <w:top w:val="nil"/>
              <w:bottom w:val="nil"/>
            </w:tcBorders>
          </w:tcPr>
          <w:p w:rsidR="00E02CF9" w:rsidRPr="006E2385" w:rsidDel="0028287F" w:rsidRDefault="00E02CF9" w:rsidP="00E02CF9">
            <w:pPr>
              <w:jc w:val="both"/>
              <w:rPr>
                <w:moveFrom w:id="525" w:author="Michal Pilík" w:date="2018-09-15T11:34:00Z"/>
              </w:rPr>
            </w:pPr>
          </w:p>
        </w:tc>
      </w:tr>
      <w:tr w:rsidR="00E02CF9" w:rsidDel="0028287F" w:rsidTr="00F805F7">
        <w:trPr>
          <w:trHeight w:val="1497"/>
        </w:trPr>
        <w:tc>
          <w:tcPr>
            <w:tcW w:w="9855" w:type="dxa"/>
            <w:gridSpan w:val="8"/>
            <w:tcBorders>
              <w:top w:val="nil"/>
            </w:tcBorders>
          </w:tcPr>
          <w:p w:rsidR="00E02CF9" w:rsidRPr="006E2385" w:rsidDel="0028287F" w:rsidRDefault="00E02CF9" w:rsidP="00E02CF9">
            <w:pPr>
              <w:jc w:val="both"/>
              <w:rPr>
                <w:moveFrom w:id="526" w:author="Michal Pilík" w:date="2018-09-15T11:34:00Z"/>
                <w:b/>
              </w:rPr>
            </w:pPr>
            <w:moveFrom w:id="527" w:author="Michal Pilík" w:date="2018-09-15T11:34:00Z">
              <w:r w:rsidRPr="006E2385" w:rsidDel="0028287F">
                <w:rPr>
                  <w:b/>
                </w:rPr>
                <w:t xml:space="preserve">Povinná </w:t>
              </w:r>
            </w:moveFrom>
          </w:p>
          <w:p w:rsidR="00E02CF9" w:rsidRPr="006E2385" w:rsidDel="0028287F" w:rsidRDefault="00E02CF9" w:rsidP="00E02CF9">
            <w:pPr>
              <w:jc w:val="both"/>
              <w:rPr>
                <w:moveFrom w:id="528" w:author="Michal Pilík" w:date="2018-09-15T11:34:00Z"/>
              </w:rPr>
            </w:pPr>
            <w:moveFrom w:id="529" w:author="Michal Pilík" w:date="2018-09-15T11:34:00Z">
              <w:r w:rsidRPr="006E2385" w:rsidDel="0028287F">
                <w:t xml:space="preserve">POWELL, M. </w:t>
              </w:r>
              <w:r w:rsidRPr="006E2385" w:rsidDel="0028287F">
                <w:rPr>
                  <w:i/>
                </w:rPr>
                <w:t>In Company 3.0 Upper-intermediate</w:t>
              </w:r>
              <w:r w:rsidRPr="006E2385" w:rsidDel="0028287F">
                <w:t>. Macmillan Publishers Limited, 2014. ISBN 978-0-230-45532-0.</w:t>
              </w:r>
            </w:moveFrom>
          </w:p>
          <w:p w:rsidR="00E02CF9" w:rsidRPr="006E2385" w:rsidDel="0028287F" w:rsidRDefault="00E02CF9" w:rsidP="00E02CF9">
            <w:pPr>
              <w:jc w:val="both"/>
              <w:rPr>
                <w:moveFrom w:id="530" w:author="Michal Pilík" w:date="2018-09-15T11:34:00Z"/>
                <w:b/>
              </w:rPr>
            </w:pPr>
            <w:moveFrom w:id="531" w:author="Michal Pilík" w:date="2018-09-15T11:34:00Z">
              <w:r w:rsidRPr="006E2385" w:rsidDel="0028287F">
                <w:rPr>
                  <w:b/>
                </w:rPr>
                <w:t xml:space="preserve">Doporučená </w:t>
              </w:r>
            </w:moveFrom>
          </w:p>
          <w:p w:rsidR="00E02CF9" w:rsidRPr="006E2385" w:rsidDel="0028287F" w:rsidRDefault="00E02CF9" w:rsidP="00E02CF9">
            <w:pPr>
              <w:jc w:val="both"/>
              <w:rPr>
                <w:moveFrom w:id="532" w:author="Michal Pilík" w:date="2018-09-15T11:34:00Z"/>
              </w:rPr>
            </w:pPr>
            <w:moveFrom w:id="533" w:author="Michal Pilík" w:date="2018-09-15T11:34:00Z">
              <w:r w:rsidRPr="006E2385" w:rsidDel="0028287F">
                <w:t>EMMERSON, P</w:t>
              </w:r>
              <w:r w:rsidRPr="006E2385" w:rsidDel="0028287F">
                <w:rPr>
                  <w:i/>
                </w:rPr>
                <w:t>. Email English 2nd Edition</w:t>
              </w:r>
              <w:r w:rsidRPr="006E2385" w:rsidDel="0028287F">
                <w:t>. Macmillan Publishers Limited, 2013. ISBN 9780230448551.</w:t>
              </w:r>
            </w:moveFrom>
          </w:p>
          <w:p w:rsidR="00E02CF9" w:rsidRPr="006E2385" w:rsidDel="0028287F" w:rsidRDefault="00E02CF9" w:rsidP="00E02CF9">
            <w:pPr>
              <w:jc w:val="both"/>
              <w:rPr>
                <w:moveFrom w:id="534" w:author="Michal Pilík" w:date="2018-09-15T11:34:00Z"/>
              </w:rPr>
            </w:pPr>
            <w:moveFrom w:id="535" w:author="Michal Pilík" w:date="2018-09-15T11:34:00Z">
              <w:r w:rsidRPr="006E2385" w:rsidDel="0028287F">
                <w:t xml:space="preserve">EMMERSON, P. </w:t>
              </w:r>
              <w:r w:rsidRPr="006E2385" w:rsidDel="0028287F">
                <w:rPr>
                  <w:i/>
                </w:rPr>
                <w:t>Business Grammar Builder Intermediate to Upper-intermediate</w:t>
              </w:r>
              <w:r w:rsidRPr="006E2385" w:rsidDel="0028287F">
                <w:t>. Macmillan Publishers Limited, 2010. ISBN 978-0-230-73252-0.</w:t>
              </w:r>
            </w:moveFrom>
          </w:p>
          <w:p w:rsidR="00E02CF9" w:rsidRPr="006E2385" w:rsidDel="0028287F" w:rsidRDefault="00E02CF9" w:rsidP="00E02CF9">
            <w:pPr>
              <w:jc w:val="both"/>
              <w:rPr>
                <w:moveFrom w:id="536" w:author="Michal Pilík" w:date="2018-09-15T11:34:00Z"/>
              </w:rPr>
            </w:pPr>
            <w:moveFrom w:id="537" w:author="Michal Pilík" w:date="2018-09-15T11:34:00Z">
              <w:r w:rsidRPr="006E2385" w:rsidDel="0028287F">
                <w:t xml:space="preserve">EMMERSON, P. </w:t>
              </w:r>
              <w:r w:rsidRPr="006E2385" w:rsidDel="0028287F">
                <w:rPr>
                  <w:i/>
                </w:rPr>
                <w:t>Networking in English</w:t>
              </w:r>
              <w:r w:rsidRPr="006E2385" w:rsidDel="0028287F">
                <w:t>, Macmillan Publishers Limited, 2010. ISBN 9780230732506.</w:t>
              </w:r>
            </w:moveFrom>
          </w:p>
          <w:p w:rsidR="00E02CF9" w:rsidRPr="006E2385" w:rsidDel="0028287F" w:rsidRDefault="00E02CF9" w:rsidP="00E02CF9">
            <w:pPr>
              <w:jc w:val="both"/>
              <w:rPr>
                <w:moveFrom w:id="538" w:author="Michal Pilík" w:date="2018-09-15T11:34:00Z"/>
              </w:rPr>
            </w:pPr>
            <w:moveFrom w:id="539" w:author="Michal Pilík" w:date="2018-09-15T11:34:00Z">
              <w:r w:rsidRPr="006E2385" w:rsidDel="0028287F">
                <w:t xml:space="preserve">EMMERSON, P. </w:t>
              </w:r>
              <w:r w:rsidRPr="006E2385" w:rsidDel="0028287F">
                <w:rPr>
                  <w:i/>
                </w:rPr>
                <w:t>Business Vocabulary Builder Intermediate to Upper-intermediate</w:t>
              </w:r>
              <w:r w:rsidRPr="006E2385" w:rsidDel="0028287F">
                <w:t>. Macmillan Publishers Limited, 2009. ISBN 978-0-230-71682-7.</w:t>
              </w:r>
            </w:moveFrom>
          </w:p>
          <w:p w:rsidR="00E02CF9" w:rsidRPr="006E2385" w:rsidDel="0028287F" w:rsidRDefault="00E02CF9" w:rsidP="00E02CF9">
            <w:pPr>
              <w:jc w:val="both"/>
              <w:rPr>
                <w:moveFrom w:id="540" w:author="Michal Pilík" w:date="2018-09-15T11:34:00Z"/>
              </w:rPr>
            </w:pPr>
            <w:moveFrom w:id="541" w:author="Michal Pilík" w:date="2018-09-15T11:34:00Z">
              <w:r w:rsidRPr="006E2385" w:rsidDel="0028287F">
                <w:t>SHARMA, P.</w:t>
              </w:r>
              <w:r w:rsidDel="0028287F">
                <w:t>,</w:t>
              </w:r>
              <w:r w:rsidRPr="006E2385" w:rsidDel="0028287F">
                <w:t xml:space="preserve"> BARRETT</w:t>
              </w:r>
              <w:r w:rsidDel="0028287F">
                <w:t>, B</w:t>
              </w:r>
              <w:r w:rsidRPr="006E2385" w:rsidDel="0028287F">
                <w:t xml:space="preserve">. </w:t>
              </w:r>
              <w:r w:rsidRPr="006E2385" w:rsidDel="0028287F">
                <w:rPr>
                  <w:i/>
                </w:rPr>
                <w:t>Networking in English.</w:t>
              </w:r>
              <w:r w:rsidRPr="006E2385" w:rsidDel="0028287F">
                <w:t xml:space="preserve"> Macmillan Publishers Limited, 2010. ISBN 97 802 307 32 506</w:t>
              </w:r>
            </w:moveFrom>
          </w:p>
          <w:p w:rsidR="00E02CF9" w:rsidRPr="006E2385" w:rsidDel="0028287F" w:rsidRDefault="00E02CF9" w:rsidP="00E02CF9">
            <w:pPr>
              <w:jc w:val="both"/>
              <w:rPr>
                <w:moveFrom w:id="542" w:author="Michal Pilík" w:date="2018-09-15T11:34:00Z"/>
              </w:rPr>
            </w:pPr>
            <w:moveFrom w:id="543" w:author="Michal Pilík" w:date="2018-09-15T11:34:00Z">
              <w:r w:rsidRPr="006E2385" w:rsidDel="0028287F">
                <w:t>Vlastní doplňující materiály v e-learningové podobě.</w:t>
              </w:r>
            </w:moveFrom>
          </w:p>
        </w:tc>
      </w:tr>
      <w:tr w:rsidR="00E02CF9" w:rsidDel="0028287F" w:rsidTr="00F805F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02CF9" w:rsidRPr="006E2385" w:rsidDel="0028287F" w:rsidRDefault="00E02CF9" w:rsidP="00E02CF9">
            <w:pPr>
              <w:jc w:val="center"/>
              <w:rPr>
                <w:moveFrom w:id="544" w:author="Michal Pilík" w:date="2018-09-15T11:34:00Z"/>
                <w:b/>
              </w:rPr>
            </w:pPr>
            <w:moveFrom w:id="545" w:author="Michal Pilík" w:date="2018-09-15T11:34:00Z">
              <w:r w:rsidRPr="006E2385" w:rsidDel="0028287F">
                <w:rPr>
                  <w:b/>
                </w:rPr>
                <w:t>Informace ke kombinované nebo distanční formě</w:t>
              </w:r>
            </w:moveFrom>
          </w:p>
        </w:tc>
      </w:tr>
      <w:tr w:rsidR="00E02CF9" w:rsidDel="0028287F" w:rsidTr="00F805F7">
        <w:tc>
          <w:tcPr>
            <w:tcW w:w="4787" w:type="dxa"/>
            <w:gridSpan w:val="3"/>
            <w:tcBorders>
              <w:top w:val="single" w:sz="2" w:space="0" w:color="auto"/>
            </w:tcBorders>
            <w:shd w:val="clear" w:color="auto" w:fill="F7CAAC"/>
          </w:tcPr>
          <w:p w:rsidR="00E02CF9" w:rsidRPr="006E2385" w:rsidDel="0028287F" w:rsidRDefault="00E02CF9" w:rsidP="00E02CF9">
            <w:pPr>
              <w:jc w:val="both"/>
              <w:rPr>
                <w:moveFrom w:id="546" w:author="Michal Pilík" w:date="2018-09-15T11:34:00Z"/>
              </w:rPr>
            </w:pPr>
            <w:moveFrom w:id="547" w:author="Michal Pilík" w:date="2018-09-15T11:34:00Z">
              <w:r w:rsidRPr="006E2385" w:rsidDel="0028287F">
                <w:rPr>
                  <w:b/>
                </w:rPr>
                <w:t>Rozsah konzultací (soustředění)</w:t>
              </w:r>
            </w:moveFrom>
          </w:p>
        </w:tc>
        <w:tc>
          <w:tcPr>
            <w:tcW w:w="889" w:type="dxa"/>
            <w:tcBorders>
              <w:top w:val="single" w:sz="2" w:space="0" w:color="auto"/>
            </w:tcBorders>
          </w:tcPr>
          <w:p w:rsidR="00E02CF9" w:rsidRPr="006E2385" w:rsidDel="0028287F" w:rsidRDefault="00E02CF9" w:rsidP="00E02CF9">
            <w:pPr>
              <w:jc w:val="both"/>
              <w:rPr>
                <w:moveFrom w:id="548" w:author="Michal Pilík" w:date="2018-09-15T11:34:00Z"/>
              </w:rPr>
            </w:pPr>
            <w:moveFrom w:id="549" w:author="Michal Pilík" w:date="2018-09-15T11:34:00Z">
              <w:r w:rsidRPr="006E2385" w:rsidDel="0028287F">
                <w:t>10</w:t>
              </w:r>
            </w:moveFrom>
          </w:p>
        </w:tc>
        <w:tc>
          <w:tcPr>
            <w:tcW w:w="4179" w:type="dxa"/>
            <w:gridSpan w:val="4"/>
            <w:tcBorders>
              <w:top w:val="single" w:sz="2" w:space="0" w:color="auto"/>
            </w:tcBorders>
            <w:shd w:val="clear" w:color="auto" w:fill="F7CAAC"/>
          </w:tcPr>
          <w:p w:rsidR="00E02CF9" w:rsidRPr="006E2385" w:rsidDel="0028287F" w:rsidRDefault="00E02CF9" w:rsidP="00E02CF9">
            <w:pPr>
              <w:jc w:val="both"/>
              <w:rPr>
                <w:moveFrom w:id="550" w:author="Michal Pilík" w:date="2018-09-15T11:34:00Z"/>
                <w:b/>
              </w:rPr>
            </w:pPr>
            <w:moveFrom w:id="551" w:author="Michal Pilík" w:date="2018-09-15T11:34:00Z">
              <w:r w:rsidRPr="006E2385" w:rsidDel="0028287F">
                <w:rPr>
                  <w:b/>
                </w:rPr>
                <w:t xml:space="preserve">hodin </w:t>
              </w:r>
            </w:moveFrom>
          </w:p>
        </w:tc>
      </w:tr>
      <w:tr w:rsidR="00E02CF9" w:rsidDel="0028287F" w:rsidTr="00F805F7">
        <w:tc>
          <w:tcPr>
            <w:tcW w:w="9855" w:type="dxa"/>
            <w:gridSpan w:val="8"/>
            <w:shd w:val="clear" w:color="auto" w:fill="F7CAAC"/>
          </w:tcPr>
          <w:p w:rsidR="00E02CF9" w:rsidRPr="006E2385" w:rsidDel="0028287F" w:rsidRDefault="00E02CF9" w:rsidP="00E02CF9">
            <w:pPr>
              <w:jc w:val="both"/>
              <w:rPr>
                <w:moveFrom w:id="552" w:author="Michal Pilík" w:date="2018-09-15T11:34:00Z"/>
                <w:b/>
              </w:rPr>
            </w:pPr>
            <w:moveFrom w:id="553" w:author="Michal Pilík" w:date="2018-09-15T11:34:00Z">
              <w:r w:rsidRPr="006E2385" w:rsidDel="0028287F">
                <w:rPr>
                  <w:b/>
                </w:rPr>
                <w:t>Informace o způsobu kontaktu s vyučujícím</w:t>
              </w:r>
            </w:moveFrom>
          </w:p>
        </w:tc>
      </w:tr>
      <w:tr w:rsidR="00E02CF9" w:rsidDel="0028287F" w:rsidTr="006E2385">
        <w:trPr>
          <w:trHeight w:val="637"/>
        </w:trPr>
        <w:tc>
          <w:tcPr>
            <w:tcW w:w="9855" w:type="dxa"/>
            <w:gridSpan w:val="8"/>
          </w:tcPr>
          <w:p w:rsidR="00E02CF9" w:rsidRPr="006E2385" w:rsidDel="0028287F" w:rsidRDefault="00E02CF9" w:rsidP="00E02CF9">
            <w:pPr>
              <w:jc w:val="both"/>
              <w:rPr>
                <w:moveFrom w:id="554" w:author="Michal Pilík" w:date="2018-09-15T11:34:00Z"/>
              </w:rPr>
            </w:pPr>
            <w:moveFrom w:id="555" w:author="Michal Pilík" w:date="2018-09-15T11:34:00Z">
              <w:r w:rsidRPr="006E2385" w:rsidDel="0028287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moveFrom>
          </w:p>
        </w:tc>
      </w:tr>
      <w:moveFromRangeEnd w:id="445"/>
    </w:tbl>
    <w:p w:rsidR="006E2385" w:rsidRDefault="006E2385"/>
    <w:p w:rsidR="006E2385" w:rsidRDefault="006E238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E7A" w:rsidTr="00F805F7">
        <w:tc>
          <w:tcPr>
            <w:tcW w:w="9855" w:type="dxa"/>
            <w:gridSpan w:val="8"/>
            <w:tcBorders>
              <w:bottom w:val="double" w:sz="4" w:space="0" w:color="auto"/>
            </w:tcBorders>
            <w:shd w:val="clear" w:color="auto" w:fill="BDD6EE"/>
          </w:tcPr>
          <w:p w:rsidR="00A15E7A" w:rsidRDefault="00A15E7A" w:rsidP="00F805F7">
            <w:pPr>
              <w:jc w:val="both"/>
              <w:rPr>
                <w:b/>
                <w:sz w:val="28"/>
              </w:rPr>
            </w:pPr>
            <w:r>
              <w:lastRenderedPageBreak/>
              <w:br w:type="page"/>
            </w:r>
            <w:r>
              <w:rPr>
                <w:b/>
                <w:sz w:val="28"/>
              </w:rPr>
              <w:t>B-III – Charakteristika studijního předmětu</w:t>
            </w:r>
          </w:p>
        </w:tc>
      </w:tr>
      <w:tr w:rsidR="00A15E7A" w:rsidTr="00F805F7">
        <w:tc>
          <w:tcPr>
            <w:tcW w:w="3086" w:type="dxa"/>
            <w:tcBorders>
              <w:top w:val="double" w:sz="4" w:space="0" w:color="auto"/>
            </w:tcBorders>
            <w:shd w:val="clear" w:color="auto" w:fill="F7CAAC"/>
          </w:tcPr>
          <w:p w:rsidR="00A15E7A" w:rsidRPr="00A15E7A" w:rsidRDefault="00A15E7A" w:rsidP="00F805F7">
            <w:pPr>
              <w:jc w:val="both"/>
              <w:rPr>
                <w:b/>
              </w:rPr>
            </w:pPr>
            <w:r w:rsidRPr="00A15E7A">
              <w:rPr>
                <w:b/>
              </w:rPr>
              <w:t>Název studijního předmětu</w:t>
            </w:r>
          </w:p>
        </w:tc>
        <w:tc>
          <w:tcPr>
            <w:tcW w:w="6769" w:type="dxa"/>
            <w:gridSpan w:val="7"/>
            <w:tcBorders>
              <w:top w:val="double" w:sz="4" w:space="0" w:color="auto"/>
            </w:tcBorders>
          </w:tcPr>
          <w:p w:rsidR="00A15E7A" w:rsidRPr="00A15E7A" w:rsidRDefault="00A15E7A" w:rsidP="00F805F7">
            <w:pPr>
              <w:jc w:val="both"/>
            </w:pPr>
            <w:r w:rsidRPr="00A15E7A">
              <w:t>Psychohygiena pro nelékařské zdravotnické pracovníky</w:t>
            </w:r>
          </w:p>
        </w:tc>
      </w:tr>
      <w:tr w:rsidR="00A15E7A" w:rsidTr="00F805F7">
        <w:tc>
          <w:tcPr>
            <w:tcW w:w="3086" w:type="dxa"/>
            <w:shd w:val="clear" w:color="auto" w:fill="F7CAAC"/>
          </w:tcPr>
          <w:p w:rsidR="00A15E7A" w:rsidRPr="00A15E7A" w:rsidRDefault="00A15E7A" w:rsidP="00F805F7">
            <w:pPr>
              <w:jc w:val="both"/>
              <w:rPr>
                <w:b/>
              </w:rPr>
            </w:pPr>
            <w:r w:rsidRPr="00A15E7A">
              <w:rPr>
                <w:b/>
              </w:rPr>
              <w:t>Typ předmětu</w:t>
            </w:r>
          </w:p>
        </w:tc>
        <w:tc>
          <w:tcPr>
            <w:tcW w:w="3406" w:type="dxa"/>
            <w:gridSpan w:val="4"/>
          </w:tcPr>
          <w:p w:rsidR="00A15E7A" w:rsidRPr="00A15E7A" w:rsidRDefault="00A15E7A" w:rsidP="00F805F7">
            <w:pPr>
              <w:jc w:val="both"/>
            </w:pPr>
            <w:r>
              <w:t>p</w:t>
            </w:r>
            <w:r w:rsidRPr="00A15E7A">
              <w:t>ovinně volitelný „PV“</w:t>
            </w:r>
          </w:p>
        </w:tc>
        <w:tc>
          <w:tcPr>
            <w:tcW w:w="2695" w:type="dxa"/>
            <w:gridSpan w:val="2"/>
            <w:shd w:val="clear" w:color="auto" w:fill="F7CAAC"/>
          </w:tcPr>
          <w:p w:rsidR="00A15E7A" w:rsidRPr="00A15E7A" w:rsidRDefault="00A15E7A" w:rsidP="00F805F7">
            <w:pPr>
              <w:jc w:val="both"/>
            </w:pPr>
            <w:r w:rsidRPr="00A15E7A">
              <w:rPr>
                <w:b/>
              </w:rPr>
              <w:t>doporučený ročník / semestr</w:t>
            </w:r>
          </w:p>
        </w:tc>
        <w:tc>
          <w:tcPr>
            <w:tcW w:w="668" w:type="dxa"/>
          </w:tcPr>
          <w:p w:rsidR="00A15E7A" w:rsidRPr="00A15E7A" w:rsidRDefault="00A15E7A" w:rsidP="00F805F7">
            <w:pPr>
              <w:jc w:val="both"/>
            </w:pPr>
            <w:r w:rsidRPr="00A15E7A">
              <w:t>1/L</w:t>
            </w:r>
          </w:p>
        </w:tc>
      </w:tr>
      <w:tr w:rsidR="00A15E7A" w:rsidTr="00F805F7">
        <w:tc>
          <w:tcPr>
            <w:tcW w:w="3086" w:type="dxa"/>
            <w:shd w:val="clear" w:color="auto" w:fill="F7CAAC"/>
          </w:tcPr>
          <w:p w:rsidR="00A15E7A" w:rsidRPr="00A15E7A" w:rsidRDefault="00A15E7A" w:rsidP="00F805F7">
            <w:pPr>
              <w:jc w:val="both"/>
              <w:rPr>
                <w:b/>
              </w:rPr>
            </w:pPr>
            <w:r w:rsidRPr="00A15E7A">
              <w:rPr>
                <w:b/>
              </w:rPr>
              <w:t>Rozsah studijního předmětu</w:t>
            </w:r>
          </w:p>
        </w:tc>
        <w:tc>
          <w:tcPr>
            <w:tcW w:w="1701" w:type="dxa"/>
            <w:gridSpan w:val="2"/>
          </w:tcPr>
          <w:p w:rsidR="00A15E7A" w:rsidRPr="00A15E7A" w:rsidRDefault="00A15E7A" w:rsidP="00F805F7">
            <w:pPr>
              <w:jc w:val="both"/>
            </w:pPr>
            <w:r w:rsidRPr="00A15E7A">
              <w:t>10c</w:t>
            </w:r>
          </w:p>
        </w:tc>
        <w:tc>
          <w:tcPr>
            <w:tcW w:w="889" w:type="dxa"/>
            <w:shd w:val="clear" w:color="auto" w:fill="F7CAAC"/>
          </w:tcPr>
          <w:p w:rsidR="00A15E7A" w:rsidRPr="00A15E7A" w:rsidRDefault="00A15E7A" w:rsidP="00F805F7">
            <w:pPr>
              <w:jc w:val="both"/>
              <w:rPr>
                <w:b/>
              </w:rPr>
            </w:pPr>
            <w:r w:rsidRPr="00A15E7A">
              <w:rPr>
                <w:b/>
              </w:rPr>
              <w:t xml:space="preserve">hod. </w:t>
            </w:r>
          </w:p>
        </w:tc>
        <w:tc>
          <w:tcPr>
            <w:tcW w:w="816" w:type="dxa"/>
          </w:tcPr>
          <w:p w:rsidR="00A15E7A" w:rsidRPr="00A15E7A" w:rsidRDefault="00A15E7A" w:rsidP="00F805F7">
            <w:pPr>
              <w:jc w:val="both"/>
            </w:pPr>
            <w:r w:rsidRPr="00A15E7A">
              <w:t>10</w:t>
            </w:r>
          </w:p>
        </w:tc>
        <w:tc>
          <w:tcPr>
            <w:tcW w:w="2156" w:type="dxa"/>
            <w:shd w:val="clear" w:color="auto" w:fill="F7CAAC"/>
          </w:tcPr>
          <w:p w:rsidR="00A15E7A" w:rsidRPr="00A15E7A" w:rsidRDefault="00A15E7A" w:rsidP="00F805F7">
            <w:pPr>
              <w:jc w:val="both"/>
              <w:rPr>
                <w:b/>
              </w:rPr>
            </w:pPr>
            <w:r w:rsidRPr="00A15E7A">
              <w:rPr>
                <w:b/>
              </w:rPr>
              <w:t>kreditů</w:t>
            </w:r>
          </w:p>
        </w:tc>
        <w:tc>
          <w:tcPr>
            <w:tcW w:w="1207" w:type="dxa"/>
            <w:gridSpan w:val="2"/>
          </w:tcPr>
          <w:p w:rsidR="00A15E7A" w:rsidRPr="00A15E7A" w:rsidRDefault="00A15E7A" w:rsidP="00F805F7">
            <w:pPr>
              <w:jc w:val="both"/>
            </w:pPr>
            <w:r w:rsidRPr="00A15E7A">
              <w:t>2</w:t>
            </w:r>
          </w:p>
        </w:tc>
      </w:tr>
      <w:tr w:rsidR="00A15E7A" w:rsidTr="00F805F7">
        <w:tc>
          <w:tcPr>
            <w:tcW w:w="3086" w:type="dxa"/>
            <w:shd w:val="clear" w:color="auto" w:fill="F7CAAC"/>
          </w:tcPr>
          <w:p w:rsidR="00A15E7A" w:rsidRPr="00A15E7A" w:rsidRDefault="00A15E7A" w:rsidP="00F805F7">
            <w:pPr>
              <w:jc w:val="both"/>
              <w:rPr>
                <w:b/>
              </w:rPr>
            </w:pPr>
            <w:r w:rsidRPr="00A15E7A">
              <w:rPr>
                <w:b/>
              </w:rPr>
              <w:t>Prerekvizity, korekvizity, ekvivalence</w:t>
            </w:r>
          </w:p>
        </w:tc>
        <w:tc>
          <w:tcPr>
            <w:tcW w:w="6769" w:type="dxa"/>
            <w:gridSpan w:val="7"/>
          </w:tcPr>
          <w:p w:rsidR="00A15E7A" w:rsidRPr="00A15E7A" w:rsidRDefault="00A15E7A" w:rsidP="00F805F7">
            <w:pPr>
              <w:jc w:val="both"/>
            </w:pPr>
          </w:p>
        </w:tc>
      </w:tr>
      <w:tr w:rsidR="00A15E7A" w:rsidTr="00F805F7">
        <w:tc>
          <w:tcPr>
            <w:tcW w:w="3086" w:type="dxa"/>
            <w:shd w:val="clear" w:color="auto" w:fill="F7CAAC"/>
          </w:tcPr>
          <w:p w:rsidR="00A15E7A" w:rsidRPr="00A15E7A" w:rsidRDefault="00A15E7A" w:rsidP="00F805F7">
            <w:pPr>
              <w:jc w:val="both"/>
              <w:rPr>
                <w:b/>
              </w:rPr>
            </w:pPr>
            <w:r w:rsidRPr="00A15E7A">
              <w:rPr>
                <w:b/>
              </w:rPr>
              <w:t>Způsob ověření studijních výsledků</w:t>
            </w:r>
          </w:p>
        </w:tc>
        <w:tc>
          <w:tcPr>
            <w:tcW w:w="3406" w:type="dxa"/>
            <w:gridSpan w:val="4"/>
          </w:tcPr>
          <w:p w:rsidR="00A15E7A" w:rsidRPr="00A15E7A" w:rsidRDefault="00A15E7A" w:rsidP="00F805F7">
            <w:pPr>
              <w:jc w:val="both"/>
            </w:pPr>
            <w:r>
              <w:t>z</w:t>
            </w:r>
            <w:r w:rsidRPr="00A15E7A">
              <w:t>ápočet</w:t>
            </w:r>
          </w:p>
        </w:tc>
        <w:tc>
          <w:tcPr>
            <w:tcW w:w="2156" w:type="dxa"/>
            <w:shd w:val="clear" w:color="auto" w:fill="F7CAAC"/>
          </w:tcPr>
          <w:p w:rsidR="00A15E7A" w:rsidRPr="00A15E7A" w:rsidRDefault="00A15E7A" w:rsidP="00F805F7">
            <w:pPr>
              <w:jc w:val="both"/>
              <w:rPr>
                <w:b/>
              </w:rPr>
            </w:pPr>
            <w:r w:rsidRPr="00A15E7A">
              <w:rPr>
                <w:b/>
              </w:rPr>
              <w:t>Forma výuky</w:t>
            </w:r>
          </w:p>
        </w:tc>
        <w:tc>
          <w:tcPr>
            <w:tcW w:w="1207" w:type="dxa"/>
            <w:gridSpan w:val="2"/>
          </w:tcPr>
          <w:p w:rsidR="00A15E7A" w:rsidRPr="00A15E7A" w:rsidRDefault="00A15E7A" w:rsidP="00F805F7">
            <w:pPr>
              <w:jc w:val="both"/>
            </w:pPr>
            <w:r>
              <w:t>c</w:t>
            </w:r>
            <w:r w:rsidRPr="00A15E7A">
              <w:t>vičení</w:t>
            </w:r>
          </w:p>
        </w:tc>
      </w:tr>
      <w:tr w:rsidR="00A15E7A" w:rsidTr="00F805F7">
        <w:tc>
          <w:tcPr>
            <w:tcW w:w="3086" w:type="dxa"/>
            <w:shd w:val="clear" w:color="auto" w:fill="F7CAAC"/>
          </w:tcPr>
          <w:p w:rsidR="00A15E7A" w:rsidRPr="00A15E7A" w:rsidRDefault="00A15E7A" w:rsidP="00F805F7">
            <w:pPr>
              <w:jc w:val="both"/>
              <w:rPr>
                <w:b/>
              </w:rPr>
            </w:pPr>
            <w:r w:rsidRPr="00A15E7A">
              <w:rPr>
                <w:b/>
              </w:rPr>
              <w:t>Forma způsobu ověření studijních výsledků a další požadavky na studenta</w:t>
            </w:r>
          </w:p>
        </w:tc>
        <w:tc>
          <w:tcPr>
            <w:tcW w:w="6769" w:type="dxa"/>
            <w:gridSpan w:val="7"/>
            <w:tcBorders>
              <w:bottom w:val="nil"/>
            </w:tcBorders>
          </w:tcPr>
          <w:p w:rsidR="00A15E7A" w:rsidRDefault="00A15E7A" w:rsidP="00F805F7">
            <w:pPr>
              <w:jc w:val="both"/>
            </w:pPr>
            <w:r w:rsidRPr="00897246">
              <w:t xml:space="preserve">Způsob zakončení předmětu – </w:t>
            </w:r>
            <w:r>
              <w:t>zápočet</w:t>
            </w:r>
            <w:r w:rsidRPr="00A15E7A">
              <w:t xml:space="preserve"> </w:t>
            </w:r>
          </w:p>
          <w:p w:rsidR="00A15E7A" w:rsidRPr="00A15E7A" w:rsidRDefault="00A15E7A" w:rsidP="00F805F7">
            <w:pPr>
              <w:jc w:val="both"/>
            </w:pPr>
            <w:r w:rsidRPr="00A15E7A">
              <w:t>Seminární práce vycházející ze shrnutí vlastních zkušeností a prožitků z oblasti relaxačních a meditačních technik, které si studenti osvojili během výcviku</w:t>
            </w:r>
            <w:r>
              <w:t>.</w:t>
            </w:r>
          </w:p>
        </w:tc>
      </w:tr>
      <w:tr w:rsidR="00A15E7A" w:rsidTr="00F805F7">
        <w:trPr>
          <w:trHeight w:val="123"/>
        </w:trPr>
        <w:tc>
          <w:tcPr>
            <w:tcW w:w="9855" w:type="dxa"/>
            <w:gridSpan w:val="8"/>
            <w:tcBorders>
              <w:top w:val="nil"/>
            </w:tcBorders>
          </w:tcPr>
          <w:p w:rsidR="00A15E7A" w:rsidRPr="00A15E7A" w:rsidRDefault="00A15E7A" w:rsidP="00F805F7">
            <w:pPr>
              <w:jc w:val="both"/>
            </w:pPr>
          </w:p>
        </w:tc>
      </w:tr>
      <w:tr w:rsidR="00A15E7A" w:rsidTr="00F805F7">
        <w:trPr>
          <w:trHeight w:val="197"/>
        </w:trPr>
        <w:tc>
          <w:tcPr>
            <w:tcW w:w="3086" w:type="dxa"/>
            <w:tcBorders>
              <w:top w:val="nil"/>
            </w:tcBorders>
            <w:shd w:val="clear" w:color="auto" w:fill="F7CAAC"/>
          </w:tcPr>
          <w:p w:rsidR="00A15E7A" w:rsidRPr="00A15E7A" w:rsidRDefault="00A15E7A" w:rsidP="00F805F7">
            <w:pPr>
              <w:jc w:val="both"/>
              <w:rPr>
                <w:b/>
              </w:rPr>
            </w:pPr>
            <w:r w:rsidRPr="00A15E7A">
              <w:rPr>
                <w:b/>
              </w:rPr>
              <w:t>Garant předmětu</w:t>
            </w:r>
          </w:p>
        </w:tc>
        <w:tc>
          <w:tcPr>
            <w:tcW w:w="6769" w:type="dxa"/>
            <w:gridSpan w:val="7"/>
            <w:tcBorders>
              <w:top w:val="nil"/>
            </w:tcBorders>
          </w:tcPr>
          <w:p w:rsidR="00A15E7A" w:rsidRPr="00A15E7A" w:rsidRDefault="00A15E7A" w:rsidP="00F805F7">
            <w:pPr>
              <w:jc w:val="both"/>
            </w:pPr>
            <w:r w:rsidRPr="00A15E7A">
              <w:t>doc. PhDr. et Mgr. Pavel Hlavinka, CSc.</w:t>
            </w:r>
          </w:p>
        </w:tc>
      </w:tr>
      <w:tr w:rsidR="00A15E7A" w:rsidTr="00F805F7">
        <w:trPr>
          <w:trHeight w:val="243"/>
        </w:trPr>
        <w:tc>
          <w:tcPr>
            <w:tcW w:w="3086" w:type="dxa"/>
            <w:tcBorders>
              <w:top w:val="nil"/>
            </w:tcBorders>
            <w:shd w:val="clear" w:color="auto" w:fill="F7CAAC"/>
          </w:tcPr>
          <w:p w:rsidR="00A15E7A" w:rsidRPr="00A15E7A" w:rsidRDefault="00A15E7A" w:rsidP="00F805F7">
            <w:pPr>
              <w:jc w:val="both"/>
              <w:rPr>
                <w:b/>
              </w:rPr>
            </w:pPr>
            <w:r w:rsidRPr="00A15E7A">
              <w:rPr>
                <w:b/>
              </w:rPr>
              <w:t>Zapojení garanta do výuky předmětu</w:t>
            </w:r>
          </w:p>
        </w:tc>
        <w:tc>
          <w:tcPr>
            <w:tcW w:w="6769" w:type="dxa"/>
            <w:gridSpan w:val="7"/>
            <w:tcBorders>
              <w:top w:val="nil"/>
            </w:tcBorders>
          </w:tcPr>
          <w:p w:rsidR="00A15E7A" w:rsidRPr="00A15E7A" w:rsidRDefault="00F42360" w:rsidP="00F42360">
            <w:pPr>
              <w:jc w:val="both"/>
            </w:pPr>
            <w:r w:rsidRPr="00AB1306">
              <w:t xml:space="preserve">Garant se podílí na </w:t>
            </w:r>
            <w:r>
              <w:t>cvičení</w:t>
            </w:r>
            <w:r w:rsidRPr="00AB1306">
              <w:t xml:space="preserve"> v rozsahu 100%, dále stanovuje koncepci </w:t>
            </w:r>
            <w:r>
              <w:t>cvičení</w:t>
            </w:r>
            <w:r w:rsidRPr="00AB1306">
              <w:t xml:space="preserve"> a dohlíží na jednotné vedení</w:t>
            </w:r>
          </w:p>
        </w:tc>
      </w:tr>
      <w:tr w:rsidR="00A15E7A" w:rsidTr="00F805F7">
        <w:tc>
          <w:tcPr>
            <w:tcW w:w="3086" w:type="dxa"/>
            <w:shd w:val="clear" w:color="auto" w:fill="F7CAAC"/>
          </w:tcPr>
          <w:p w:rsidR="00A15E7A" w:rsidRPr="00A15E7A" w:rsidRDefault="00A15E7A" w:rsidP="00F805F7">
            <w:pPr>
              <w:jc w:val="both"/>
              <w:rPr>
                <w:b/>
              </w:rPr>
            </w:pPr>
            <w:r w:rsidRPr="00A15E7A">
              <w:rPr>
                <w:b/>
              </w:rPr>
              <w:t>Vyučující</w:t>
            </w:r>
          </w:p>
        </w:tc>
        <w:tc>
          <w:tcPr>
            <w:tcW w:w="6769" w:type="dxa"/>
            <w:gridSpan w:val="7"/>
            <w:tcBorders>
              <w:bottom w:val="nil"/>
            </w:tcBorders>
          </w:tcPr>
          <w:p w:rsidR="00A15E7A" w:rsidRPr="00A15E7A" w:rsidRDefault="00A15E7A" w:rsidP="008E5AFF">
            <w:pPr>
              <w:jc w:val="both"/>
            </w:pPr>
            <w:r w:rsidRPr="00A15E7A">
              <w:t>doc. PhDr. et Mgr. Pavel Hlavinka, CSc.</w:t>
            </w:r>
            <w:r w:rsidR="00043B0E">
              <w:t xml:space="preserve"> </w:t>
            </w:r>
            <w:r w:rsidR="008E5AFF" w:rsidRPr="0065394C">
              <w:t xml:space="preserve">– </w:t>
            </w:r>
            <w:r w:rsidR="008E5AFF">
              <w:t>cvičení (100%)</w:t>
            </w:r>
          </w:p>
        </w:tc>
      </w:tr>
      <w:tr w:rsidR="00A15E7A" w:rsidTr="00F805F7">
        <w:trPr>
          <w:trHeight w:val="70"/>
        </w:trPr>
        <w:tc>
          <w:tcPr>
            <w:tcW w:w="9855" w:type="dxa"/>
            <w:gridSpan w:val="8"/>
            <w:tcBorders>
              <w:top w:val="nil"/>
            </w:tcBorders>
          </w:tcPr>
          <w:p w:rsidR="00A15E7A" w:rsidRPr="00A15E7A" w:rsidRDefault="00A15E7A" w:rsidP="00F805F7">
            <w:pPr>
              <w:jc w:val="both"/>
            </w:pPr>
          </w:p>
        </w:tc>
      </w:tr>
      <w:tr w:rsidR="00A15E7A" w:rsidTr="00F805F7">
        <w:tc>
          <w:tcPr>
            <w:tcW w:w="3086" w:type="dxa"/>
            <w:shd w:val="clear" w:color="auto" w:fill="F7CAAC"/>
          </w:tcPr>
          <w:p w:rsidR="00A15E7A" w:rsidRPr="00A15E7A" w:rsidRDefault="00A15E7A" w:rsidP="00F805F7">
            <w:pPr>
              <w:jc w:val="both"/>
              <w:rPr>
                <w:b/>
              </w:rPr>
            </w:pPr>
            <w:r w:rsidRPr="00A15E7A">
              <w:rPr>
                <w:b/>
              </w:rPr>
              <w:t>Stručná anotace předmětu</w:t>
            </w:r>
          </w:p>
        </w:tc>
        <w:tc>
          <w:tcPr>
            <w:tcW w:w="6769" w:type="dxa"/>
            <w:gridSpan w:val="7"/>
            <w:tcBorders>
              <w:bottom w:val="nil"/>
            </w:tcBorders>
          </w:tcPr>
          <w:p w:rsidR="00A15E7A" w:rsidRPr="00A15E7A" w:rsidRDefault="00A15E7A" w:rsidP="00F805F7">
            <w:pPr>
              <w:jc w:val="both"/>
            </w:pPr>
          </w:p>
        </w:tc>
      </w:tr>
      <w:tr w:rsidR="00A15E7A" w:rsidTr="00F805F7">
        <w:trPr>
          <w:trHeight w:val="3938"/>
        </w:trPr>
        <w:tc>
          <w:tcPr>
            <w:tcW w:w="9855" w:type="dxa"/>
            <w:gridSpan w:val="8"/>
            <w:tcBorders>
              <w:top w:val="nil"/>
              <w:bottom w:val="single" w:sz="12" w:space="0" w:color="auto"/>
            </w:tcBorders>
          </w:tcPr>
          <w:p w:rsidR="00185BC5" w:rsidRDefault="00A15E7A" w:rsidP="00F805F7">
            <w:pPr>
              <w:jc w:val="both"/>
            </w:pPr>
            <w:r w:rsidRPr="00A15E7A">
              <w:t xml:space="preserve">Výuka předmětu Psychohygiena pro nelékařské zdravotnické pracovníky vychází z praktické potřeby osvojení si základní kompetencí týkající se schopnosti zvládání jejich psychicky náročného povolání. Studenti se seznámí jednak s vědeckými základy duševní hygieny souvisejícími s teorií stresu jakožto rizikovým faktorem ohrožujícím duševní rovnováhu a jednak si osvojí při praktických cvičeních jeho zvládání. Důležitým nástrojem výuky předmětu bude nácvik jednoduchých relaxačních, imaginačních a meditačních technik. </w:t>
            </w:r>
          </w:p>
          <w:p w:rsidR="00185BC5" w:rsidRPr="000B37B1" w:rsidRDefault="00185BC5" w:rsidP="00185BC5">
            <w:pPr>
              <w:jc w:val="both"/>
              <w:rPr>
                <w:color w:val="FF0000"/>
              </w:rPr>
            </w:pPr>
            <w:r w:rsidRPr="00185BC5">
              <w:t>Výuka předmětu bude probíhat formou blokové praktické výuky.</w:t>
            </w:r>
          </w:p>
          <w:p w:rsidR="00A15E7A" w:rsidRPr="00A15E7A" w:rsidRDefault="00A15E7A" w:rsidP="00F805F7">
            <w:pPr>
              <w:jc w:val="both"/>
            </w:pPr>
            <w:r w:rsidRPr="00A15E7A">
              <w:t>Cílem předmětu je předat studentům základní informace</w:t>
            </w:r>
            <w:r w:rsidR="00185BC5">
              <w:t xml:space="preserve"> </w:t>
            </w:r>
            <w:r w:rsidRPr="00A15E7A">
              <w:t>o psychohygieně a nácvik psychoterapeutických technik určených ke zvládání stresových situací.</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 xml:space="preserve">Význam duševní hygieny, vymezení pojmu duševní zdraví, obecné předpoklady duševní rovnováhy. </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 xml:space="preserve">Sebepoznání a sebevýchova, metody sebepoznávání. </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 xml:space="preserve">Stres jako rizikový faktor ohrožující duševní rovnováhu a jeho projevy. </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 xml:space="preserve">Příčiny a následky stresu. </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 xml:space="preserve">Zvládání stresu akutního a chronického. </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 xml:space="preserve">Životospráva z hlediska duševní hygieny. </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Metody imaginativni psychoterapie.</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Metody hypnotické a autohypnotické.</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 xml:space="preserve">Denní režim, hospodaření s časem, spánek a odpočinek. </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Metody meditační.</w:t>
            </w:r>
          </w:p>
          <w:p w:rsidR="00A15E7A" w:rsidRPr="00A15E7A" w:rsidRDefault="00A15E7A" w:rsidP="000E1096">
            <w:pPr>
              <w:pStyle w:val="Odstavecseseznamem"/>
              <w:numPr>
                <w:ilvl w:val="1"/>
                <w:numId w:val="38"/>
              </w:numPr>
              <w:spacing w:after="0" w:line="240" w:lineRule="auto"/>
              <w:ind w:left="322" w:hanging="284"/>
              <w:contextualSpacing w:val="0"/>
              <w:jc w:val="both"/>
            </w:pPr>
            <w:r w:rsidRPr="00A15E7A">
              <w:rPr>
                <w:rFonts w:ascii="Times New Roman" w:hAnsi="Times New Roman"/>
                <w:sz w:val="20"/>
              </w:rPr>
              <w:t xml:space="preserve">Metody </w:t>
            </w:r>
            <w:r w:rsidRPr="00A15E7A">
              <w:t>relaxační.</w:t>
            </w:r>
          </w:p>
          <w:p w:rsidR="00A15E7A" w:rsidRPr="00A15E7A" w:rsidRDefault="00A15E7A" w:rsidP="00F805F7">
            <w:pPr>
              <w:jc w:val="both"/>
              <w:rPr>
                <w:b/>
              </w:rPr>
            </w:pPr>
            <w:r w:rsidRPr="00A15E7A">
              <w:rPr>
                <w:b/>
              </w:rPr>
              <w:t xml:space="preserve">Výstupní kompetence studenta </w:t>
            </w:r>
          </w:p>
          <w:p w:rsidR="00A15E7A" w:rsidRPr="00A15E7A" w:rsidRDefault="00A15E7A" w:rsidP="00A15E7A">
            <w:pPr>
              <w:jc w:val="both"/>
            </w:pPr>
            <w:r w:rsidRPr="00A15E7A">
              <w:t>Orientuje se v základní problematice péče o duševní zdraví. Má schopnost rychlého a efektivního zvládání rizikových situací zapříčiňujících stresovou reakci organismu. Osvojení si psychologických dovedností spojených se zvládáním náročných životních situací. Zvládání konkrétních postupů založených na vedených relaxačních, imaginativních a meditačních technikách.</w:t>
            </w:r>
          </w:p>
        </w:tc>
      </w:tr>
      <w:tr w:rsidR="00A15E7A" w:rsidTr="00F805F7">
        <w:trPr>
          <w:trHeight w:val="265"/>
        </w:trPr>
        <w:tc>
          <w:tcPr>
            <w:tcW w:w="3653" w:type="dxa"/>
            <w:gridSpan w:val="2"/>
            <w:tcBorders>
              <w:top w:val="nil"/>
            </w:tcBorders>
            <w:shd w:val="clear" w:color="auto" w:fill="F7CAAC"/>
          </w:tcPr>
          <w:p w:rsidR="00A15E7A" w:rsidRPr="00A15E7A" w:rsidRDefault="00A15E7A" w:rsidP="00F805F7">
            <w:pPr>
              <w:jc w:val="both"/>
            </w:pPr>
            <w:r w:rsidRPr="00A15E7A">
              <w:rPr>
                <w:b/>
              </w:rPr>
              <w:t>Studijní literatura a studijní pomůcky</w:t>
            </w:r>
          </w:p>
        </w:tc>
        <w:tc>
          <w:tcPr>
            <w:tcW w:w="6202" w:type="dxa"/>
            <w:gridSpan w:val="6"/>
            <w:tcBorders>
              <w:top w:val="nil"/>
              <w:bottom w:val="nil"/>
            </w:tcBorders>
          </w:tcPr>
          <w:p w:rsidR="00A15E7A" w:rsidRPr="00A15E7A" w:rsidRDefault="00A15E7A" w:rsidP="00F805F7">
            <w:pPr>
              <w:jc w:val="both"/>
            </w:pPr>
          </w:p>
        </w:tc>
      </w:tr>
      <w:tr w:rsidR="00A15E7A" w:rsidTr="00F805F7">
        <w:trPr>
          <w:trHeight w:val="1497"/>
        </w:trPr>
        <w:tc>
          <w:tcPr>
            <w:tcW w:w="9855" w:type="dxa"/>
            <w:gridSpan w:val="8"/>
            <w:tcBorders>
              <w:top w:val="nil"/>
            </w:tcBorders>
          </w:tcPr>
          <w:p w:rsidR="00A15E7A" w:rsidRPr="00A15E7A" w:rsidRDefault="00A15E7A" w:rsidP="00F805F7">
            <w:pPr>
              <w:jc w:val="both"/>
              <w:rPr>
                <w:b/>
              </w:rPr>
            </w:pPr>
            <w:r w:rsidRPr="00A15E7A">
              <w:rPr>
                <w:b/>
              </w:rPr>
              <w:t>Povinná literatura</w:t>
            </w:r>
          </w:p>
          <w:p w:rsidR="00A15E7A" w:rsidRPr="00A15E7A" w:rsidRDefault="00A15E7A" w:rsidP="00F805F7">
            <w:pPr>
              <w:jc w:val="both"/>
            </w:pPr>
            <w:r w:rsidRPr="00A15E7A">
              <w:t xml:space="preserve">FRANKL, V. E. </w:t>
            </w:r>
            <w:r w:rsidRPr="00A15E7A">
              <w:rPr>
                <w:i/>
              </w:rPr>
              <w:t>Lékařská péče o duši.</w:t>
            </w:r>
            <w:r>
              <w:t xml:space="preserve"> Brno: Cesta, </w:t>
            </w:r>
            <w:r w:rsidRPr="00A15E7A">
              <w:t xml:space="preserve">2006. ISBN 80-7295-085-1. Dostupné také z: http://toc.nkp.cz/NKC/200705/contents/nkc20061691198_1.pdf </w:t>
            </w:r>
          </w:p>
          <w:p w:rsidR="00A15E7A" w:rsidRPr="00A15E7A" w:rsidRDefault="00A15E7A" w:rsidP="00F805F7">
            <w:pPr>
              <w:jc w:val="both"/>
            </w:pPr>
            <w:r w:rsidRPr="00A15E7A">
              <w:t xml:space="preserve">KŘIVOHLAVÝ, J. </w:t>
            </w:r>
            <w:r w:rsidRPr="00A15E7A">
              <w:rPr>
                <w:i/>
              </w:rPr>
              <w:t>Psychologie zdraví.</w:t>
            </w:r>
            <w:r w:rsidRPr="00A15E7A">
              <w:t xml:space="preserve"> Vyd. 2. Praha: Portál, 2003, 279 s. ISBN 80-7178-774-4.</w:t>
            </w:r>
          </w:p>
          <w:p w:rsidR="00A15E7A" w:rsidRPr="00A15E7A" w:rsidRDefault="00A15E7A" w:rsidP="00F805F7">
            <w:pPr>
              <w:jc w:val="both"/>
            </w:pPr>
            <w:r w:rsidRPr="00A15E7A">
              <w:t xml:space="preserve">KŘIVOHLAVÝ, J. </w:t>
            </w:r>
            <w:r w:rsidRPr="00A15E7A">
              <w:rPr>
                <w:i/>
              </w:rPr>
              <w:t>Psychologie nemoci.</w:t>
            </w:r>
            <w:r w:rsidRPr="00A15E7A">
              <w:t xml:space="preserve"> Praha: Grada, 2002. ISBN 80-247-0179-0. </w:t>
            </w:r>
          </w:p>
          <w:p w:rsidR="00A15E7A" w:rsidRPr="00A15E7A" w:rsidRDefault="00A15E7A" w:rsidP="00F805F7">
            <w:pPr>
              <w:jc w:val="both"/>
            </w:pPr>
            <w:r w:rsidRPr="00A15E7A">
              <w:t xml:space="preserve">FRANKL, V. E. </w:t>
            </w:r>
            <w:r w:rsidRPr="00A15E7A">
              <w:rPr>
                <w:i/>
              </w:rPr>
              <w:t>Vůle ke smyslu</w:t>
            </w:r>
            <w:r w:rsidRPr="00A15E7A">
              <w:t>. Brno: Cesta, 2006. ISBN 80-7295-084-3.</w:t>
            </w:r>
          </w:p>
          <w:p w:rsidR="00A15E7A" w:rsidRPr="00A15E7A" w:rsidRDefault="00A15E7A" w:rsidP="00F805F7">
            <w:pPr>
              <w:jc w:val="both"/>
              <w:rPr>
                <w:b/>
              </w:rPr>
            </w:pPr>
            <w:r w:rsidRPr="00A15E7A">
              <w:rPr>
                <w:b/>
              </w:rPr>
              <w:t xml:space="preserve">Doporučená literatura </w:t>
            </w:r>
          </w:p>
          <w:p w:rsidR="00A15E7A" w:rsidRPr="00A15E7A" w:rsidRDefault="00A15E7A" w:rsidP="00F805F7">
            <w:pPr>
              <w:jc w:val="both"/>
            </w:pPr>
            <w:r w:rsidRPr="00A15E7A">
              <w:t xml:space="preserve">SARAFINO, E. P. </w:t>
            </w:r>
            <w:r w:rsidRPr="00A15E7A">
              <w:rPr>
                <w:i/>
              </w:rPr>
              <w:t>Health psychology</w:t>
            </w:r>
            <w:r w:rsidRPr="00A15E7A">
              <w:t>. New York: John Wiley and Sons, 2006. ISBN 0-471-69100-3.</w:t>
            </w:r>
          </w:p>
        </w:tc>
      </w:tr>
      <w:tr w:rsidR="00A15E7A" w:rsidTr="00F805F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E7A" w:rsidRPr="00A15E7A" w:rsidRDefault="00A15E7A" w:rsidP="00F805F7">
            <w:pPr>
              <w:jc w:val="center"/>
              <w:rPr>
                <w:b/>
              </w:rPr>
            </w:pPr>
            <w:r w:rsidRPr="00A15E7A">
              <w:rPr>
                <w:b/>
              </w:rPr>
              <w:t>Informace ke kombinované nebo distanční formě</w:t>
            </w:r>
          </w:p>
        </w:tc>
      </w:tr>
      <w:tr w:rsidR="00A15E7A" w:rsidTr="00F805F7">
        <w:tc>
          <w:tcPr>
            <w:tcW w:w="4787" w:type="dxa"/>
            <w:gridSpan w:val="3"/>
            <w:tcBorders>
              <w:top w:val="single" w:sz="2" w:space="0" w:color="auto"/>
            </w:tcBorders>
            <w:shd w:val="clear" w:color="auto" w:fill="F7CAAC"/>
          </w:tcPr>
          <w:p w:rsidR="00A15E7A" w:rsidRPr="00A15E7A" w:rsidRDefault="00A15E7A" w:rsidP="00F805F7">
            <w:pPr>
              <w:jc w:val="both"/>
            </w:pPr>
            <w:r w:rsidRPr="00A15E7A">
              <w:rPr>
                <w:b/>
              </w:rPr>
              <w:t>Rozsah konzultací (soustředění)</w:t>
            </w:r>
          </w:p>
        </w:tc>
        <w:tc>
          <w:tcPr>
            <w:tcW w:w="889" w:type="dxa"/>
            <w:tcBorders>
              <w:top w:val="single" w:sz="2" w:space="0" w:color="auto"/>
            </w:tcBorders>
          </w:tcPr>
          <w:p w:rsidR="00A15E7A" w:rsidRPr="00A15E7A" w:rsidRDefault="00A15E7A" w:rsidP="00F805F7">
            <w:pPr>
              <w:jc w:val="both"/>
            </w:pPr>
            <w:r w:rsidRPr="00A15E7A">
              <w:t>10</w:t>
            </w:r>
          </w:p>
        </w:tc>
        <w:tc>
          <w:tcPr>
            <w:tcW w:w="4179" w:type="dxa"/>
            <w:gridSpan w:val="4"/>
            <w:tcBorders>
              <w:top w:val="single" w:sz="2" w:space="0" w:color="auto"/>
            </w:tcBorders>
            <w:shd w:val="clear" w:color="auto" w:fill="F7CAAC"/>
          </w:tcPr>
          <w:p w:rsidR="00A15E7A" w:rsidRPr="00A15E7A" w:rsidRDefault="00A15E7A" w:rsidP="00F805F7">
            <w:pPr>
              <w:jc w:val="both"/>
              <w:rPr>
                <w:b/>
              </w:rPr>
            </w:pPr>
            <w:r w:rsidRPr="00A15E7A">
              <w:rPr>
                <w:b/>
              </w:rPr>
              <w:t xml:space="preserve">hodin </w:t>
            </w:r>
          </w:p>
        </w:tc>
      </w:tr>
      <w:tr w:rsidR="00A15E7A" w:rsidTr="00F805F7">
        <w:tc>
          <w:tcPr>
            <w:tcW w:w="9855" w:type="dxa"/>
            <w:gridSpan w:val="8"/>
            <w:shd w:val="clear" w:color="auto" w:fill="F7CAAC"/>
          </w:tcPr>
          <w:p w:rsidR="00A15E7A" w:rsidRPr="00A15E7A" w:rsidRDefault="00A15E7A" w:rsidP="00F805F7">
            <w:pPr>
              <w:jc w:val="both"/>
              <w:rPr>
                <w:b/>
              </w:rPr>
            </w:pPr>
            <w:r w:rsidRPr="00A15E7A">
              <w:rPr>
                <w:b/>
              </w:rPr>
              <w:t>Informace o způsobu kontaktu s vyučujícím</w:t>
            </w:r>
          </w:p>
        </w:tc>
      </w:tr>
      <w:tr w:rsidR="00A15E7A" w:rsidTr="00F805F7">
        <w:trPr>
          <w:trHeight w:val="723"/>
        </w:trPr>
        <w:tc>
          <w:tcPr>
            <w:tcW w:w="9855" w:type="dxa"/>
            <w:gridSpan w:val="8"/>
          </w:tcPr>
          <w:p w:rsidR="00A15E7A" w:rsidRPr="00A15E7A" w:rsidRDefault="00A15E7A" w:rsidP="00F805F7">
            <w:pPr>
              <w:jc w:val="both"/>
            </w:pPr>
            <w:r w:rsidRPr="00A15E7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15E7A" w:rsidRDefault="00A15E7A"/>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805F7" w:rsidTr="00F805F7">
        <w:tc>
          <w:tcPr>
            <w:tcW w:w="9855" w:type="dxa"/>
            <w:gridSpan w:val="8"/>
            <w:tcBorders>
              <w:bottom w:val="double" w:sz="4" w:space="0" w:color="auto"/>
            </w:tcBorders>
            <w:shd w:val="clear" w:color="auto" w:fill="BDD6EE"/>
          </w:tcPr>
          <w:p w:rsidR="00F805F7" w:rsidRDefault="00F805F7" w:rsidP="00F805F7">
            <w:pPr>
              <w:jc w:val="both"/>
              <w:rPr>
                <w:b/>
                <w:sz w:val="28"/>
              </w:rPr>
            </w:pPr>
            <w:r>
              <w:lastRenderedPageBreak/>
              <w:br w:type="page"/>
            </w:r>
            <w:r>
              <w:rPr>
                <w:b/>
                <w:sz w:val="28"/>
              </w:rPr>
              <w:t>B-III – Charakteristika studijního předmětu</w:t>
            </w:r>
          </w:p>
        </w:tc>
      </w:tr>
      <w:tr w:rsidR="00F805F7" w:rsidTr="00F805F7">
        <w:tc>
          <w:tcPr>
            <w:tcW w:w="3086" w:type="dxa"/>
            <w:tcBorders>
              <w:top w:val="double" w:sz="4" w:space="0" w:color="auto"/>
            </w:tcBorders>
            <w:shd w:val="clear" w:color="auto" w:fill="F7CAAC"/>
          </w:tcPr>
          <w:p w:rsidR="00F805F7" w:rsidRPr="00F805F7" w:rsidRDefault="00F805F7" w:rsidP="00F805F7">
            <w:pPr>
              <w:jc w:val="both"/>
              <w:rPr>
                <w:b/>
              </w:rPr>
            </w:pPr>
            <w:r w:rsidRPr="00F805F7">
              <w:rPr>
                <w:b/>
              </w:rPr>
              <w:t>Název studijního předmětu</w:t>
            </w:r>
          </w:p>
        </w:tc>
        <w:tc>
          <w:tcPr>
            <w:tcW w:w="6769" w:type="dxa"/>
            <w:gridSpan w:val="7"/>
            <w:tcBorders>
              <w:top w:val="double" w:sz="4" w:space="0" w:color="auto"/>
            </w:tcBorders>
          </w:tcPr>
          <w:p w:rsidR="00F805F7" w:rsidRPr="00F805F7" w:rsidRDefault="00F805F7" w:rsidP="00F805F7">
            <w:pPr>
              <w:jc w:val="both"/>
            </w:pPr>
            <w:r w:rsidRPr="00F805F7">
              <w:t>Základy podnikatelství</w:t>
            </w:r>
          </w:p>
        </w:tc>
      </w:tr>
      <w:tr w:rsidR="00F805F7" w:rsidTr="00F805F7">
        <w:tc>
          <w:tcPr>
            <w:tcW w:w="3086" w:type="dxa"/>
            <w:shd w:val="clear" w:color="auto" w:fill="F7CAAC"/>
          </w:tcPr>
          <w:p w:rsidR="00F805F7" w:rsidRPr="00F805F7" w:rsidRDefault="00F805F7" w:rsidP="00F805F7">
            <w:pPr>
              <w:jc w:val="both"/>
              <w:rPr>
                <w:b/>
              </w:rPr>
            </w:pPr>
            <w:r w:rsidRPr="00F805F7">
              <w:rPr>
                <w:b/>
              </w:rPr>
              <w:t>Typ předmětu</w:t>
            </w:r>
          </w:p>
        </w:tc>
        <w:tc>
          <w:tcPr>
            <w:tcW w:w="3406" w:type="dxa"/>
            <w:gridSpan w:val="4"/>
          </w:tcPr>
          <w:p w:rsidR="00F805F7" w:rsidRPr="00F805F7" w:rsidRDefault="00F805F7" w:rsidP="00F805F7">
            <w:pPr>
              <w:jc w:val="both"/>
            </w:pPr>
            <w:r>
              <w:t>p</w:t>
            </w:r>
            <w:r w:rsidRPr="00F805F7">
              <w:t>ovinně volitelný „PV“</w:t>
            </w:r>
          </w:p>
        </w:tc>
        <w:tc>
          <w:tcPr>
            <w:tcW w:w="2695" w:type="dxa"/>
            <w:gridSpan w:val="2"/>
            <w:shd w:val="clear" w:color="auto" w:fill="F7CAAC"/>
          </w:tcPr>
          <w:p w:rsidR="00F805F7" w:rsidRPr="00F805F7" w:rsidRDefault="00F805F7" w:rsidP="00F805F7">
            <w:pPr>
              <w:jc w:val="both"/>
            </w:pPr>
            <w:r w:rsidRPr="00F805F7">
              <w:rPr>
                <w:b/>
              </w:rPr>
              <w:t>doporučený ročník / semestr</w:t>
            </w:r>
          </w:p>
        </w:tc>
        <w:tc>
          <w:tcPr>
            <w:tcW w:w="668" w:type="dxa"/>
          </w:tcPr>
          <w:p w:rsidR="00F805F7" w:rsidRPr="00F805F7" w:rsidRDefault="00F805F7" w:rsidP="00F805F7">
            <w:pPr>
              <w:jc w:val="both"/>
            </w:pPr>
            <w:r w:rsidRPr="00F805F7">
              <w:t>1</w:t>
            </w:r>
            <w:r w:rsidR="00963303">
              <w:t>/L</w:t>
            </w:r>
          </w:p>
        </w:tc>
      </w:tr>
      <w:tr w:rsidR="00F805F7" w:rsidTr="00F805F7">
        <w:tc>
          <w:tcPr>
            <w:tcW w:w="3086" w:type="dxa"/>
            <w:shd w:val="clear" w:color="auto" w:fill="F7CAAC"/>
          </w:tcPr>
          <w:p w:rsidR="00F805F7" w:rsidRPr="00F805F7" w:rsidRDefault="00F805F7" w:rsidP="00F805F7">
            <w:pPr>
              <w:jc w:val="both"/>
              <w:rPr>
                <w:b/>
              </w:rPr>
            </w:pPr>
            <w:r w:rsidRPr="00F805F7">
              <w:rPr>
                <w:b/>
              </w:rPr>
              <w:t>Rozsah studijního předmětu</w:t>
            </w:r>
          </w:p>
        </w:tc>
        <w:tc>
          <w:tcPr>
            <w:tcW w:w="1701" w:type="dxa"/>
            <w:gridSpan w:val="2"/>
          </w:tcPr>
          <w:p w:rsidR="00F805F7" w:rsidRPr="00F805F7" w:rsidRDefault="00DB78C8" w:rsidP="00F805F7">
            <w:pPr>
              <w:jc w:val="both"/>
            </w:pPr>
            <w:r>
              <w:t>26p + 13s</w:t>
            </w:r>
          </w:p>
        </w:tc>
        <w:tc>
          <w:tcPr>
            <w:tcW w:w="889" w:type="dxa"/>
            <w:shd w:val="clear" w:color="auto" w:fill="F7CAAC"/>
          </w:tcPr>
          <w:p w:rsidR="00F805F7" w:rsidRPr="00F805F7" w:rsidRDefault="00F805F7" w:rsidP="00F805F7">
            <w:pPr>
              <w:jc w:val="both"/>
              <w:rPr>
                <w:b/>
              </w:rPr>
            </w:pPr>
            <w:r w:rsidRPr="00F805F7">
              <w:rPr>
                <w:b/>
              </w:rPr>
              <w:t xml:space="preserve">hod. </w:t>
            </w:r>
          </w:p>
        </w:tc>
        <w:tc>
          <w:tcPr>
            <w:tcW w:w="816" w:type="dxa"/>
          </w:tcPr>
          <w:p w:rsidR="00F805F7" w:rsidRPr="00F805F7" w:rsidRDefault="00DB78C8" w:rsidP="00F805F7">
            <w:pPr>
              <w:jc w:val="both"/>
            </w:pPr>
            <w:r>
              <w:t>39</w:t>
            </w:r>
          </w:p>
        </w:tc>
        <w:tc>
          <w:tcPr>
            <w:tcW w:w="2156" w:type="dxa"/>
            <w:shd w:val="clear" w:color="auto" w:fill="F7CAAC"/>
          </w:tcPr>
          <w:p w:rsidR="00F805F7" w:rsidRPr="00F805F7" w:rsidRDefault="00F805F7" w:rsidP="00F805F7">
            <w:pPr>
              <w:jc w:val="both"/>
              <w:rPr>
                <w:b/>
              </w:rPr>
            </w:pPr>
            <w:r w:rsidRPr="00F805F7">
              <w:rPr>
                <w:b/>
              </w:rPr>
              <w:t>kreditů</w:t>
            </w:r>
          </w:p>
        </w:tc>
        <w:tc>
          <w:tcPr>
            <w:tcW w:w="1207" w:type="dxa"/>
            <w:gridSpan w:val="2"/>
          </w:tcPr>
          <w:p w:rsidR="00F805F7" w:rsidRPr="00F805F7" w:rsidRDefault="00F805F7" w:rsidP="00F805F7">
            <w:pPr>
              <w:jc w:val="both"/>
            </w:pPr>
            <w:r w:rsidRPr="00F805F7">
              <w:t>4</w:t>
            </w:r>
          </w:p>
        </w:tc>
      </w:tr>
      <w:tr w:rsidR="00F805F7" w:rsidTr="00F805F7">
        <w:tc>
          <w:tcPr>
            <w:tcW w:w="3086" w:type="dxa"/>
            <w:shd w:val="clear" w:color="auto" w:fill="F7CAAC"/>
          </w:tcPr>
          <w:p w:rsidR="00F805F7" w:rsidRPr="00F805F7" w:rsidRDefault="00F805F7" w:rsidP="00F805F7">
            <w:pPr>
              <w:jc w:val="both"/>
              <w:rPr>
                <w:b/>
              </w:rPr>
            </w:pPr>
            <w:r w:rsidRPr="00F805F7">
              <w:rPr>
                <w:b/>
              </w:rPr>
              <w:t>Prerekvizity, korekvizity, ekvivalence</w:t>
            </w:r>
          </w:p>
        </w:tc>
        <w:tc>
          <w:tcPr>
            <w:tcW w:w="6769" w:type="dxa"/>
            <w:gridSpan w:val="7"/>
          </w:tcPr>
          <w:p w:rsidR="00F805F7" w:rsidRPr="00F805F7" w:rsidRDefault="00F805F7" w:rsidP="00F805F7">
            <w:pPr>
              <w:jc w:val="both"/>
            </w:pPr>
          </w:p>
        </w:tc>
      </w:tr>
      <w:tr w:rsidR="00F805F7" w:rsidTr="00F805F7">
        <w:tc>
          <w:tcPr>
            <w:tcW w:w="3086" w:type="dxa"/>
            <w:shd w:val="clear" w:color="auto" w:fill="F7CAAC"/>
          </w:tcPr>
          <w:p w:rsidR="00F805F7" w:rsidRPr="00F805F7" w:rsidRDefault="00F805F7" w:rsidP="00F805F7">
            <w:pPr>
              <w:jc w:val="both"/>
              <w:rPr>
                <w:b/>
              </w:rPr>
            </w:pPr>
            <w:r w:rsidRPr="00F805F7">
              <w:rPr>
                <w:b/>
              </w:rPr>
              <w:t>Způsob ověření studijních výsledků</w:t>
            </w:r>
          </w:p>
        </w:tc>
        <w:tc>
          <w:tcPr>
            <w:tcW w:w="3406" w:type="dxa"/>
            <w:gridSpan w:val="4"/>
          </w:tcPr>
          <w:p w:rsidR="00F805F7" w:rsidRPr="00F805F7" w:rsidRDefault="00F805F7" w:rsidP="00F805F7">
            <w:pPr>
              <w:jc w:val="both"/>
            </w:pPr>
            <w:r>
              <w:t>k</w:t>
            </w:r>
            <w:r w:rsidRPr="00F805F7">
              <w:t>lasifikovaný zápočet</w:t>
            </w:r>
          </w:p>
        </w:tc>
        <w:tc>
          <w:tcPr>
            <w:tcW w:w="2156" w:type="dxa"/>
            <w:shd w:val="clear" w:color="auto" w:fill="F7CAAC"/>
          </w:tcPr>
          <w:p w:rsidR="00F805F7" w:rsidRPr="00F805F7" w:rsidRDefault="00F805F7" w:rsidP="00F805F7">
            <w:pPr>
              <w:jc w:val="both"/>
              <w:rPr>
                <w:b/>
              </w:rPr>
            </w:pPr>
            <w:r w:rsidRPr="00F805F7">
              <w:rPr>
                <w:b/>
              </w:rPr>
              <w:t>Forma výuky</w:t>
            </w:r>
          </w:p>
        </w:tc>
        <w:tc>
          <w:tcPr>
            <w:tcW w:w="1207" w:type="dxa"/>
            <w:gridSpan w:val="2"/>
          </w:tcPr>
          <w:p w:rsidR="00F805F7" w:rsidRPr="00F805F7" w:rsidRDefault="00DB78C8" w:rsidP="00DB78C8">
            <w:pPr>
              <w:jc w:val="both"/>
            </w:pPr>
            <w:r>
              <w:t>p</w:t>
            </w:r>
            <w:r w:rsidR="00F805F7" w:rsidRPr="00F805F7">
              <w:t>řednáška</w:t>
            </w:r>
            <w:r>
              <w:t>, seminář</w:t>
            </w:r>
          </w:p>
        </w:tc>
      </w:tr>
      <w:tr w:rsidR="00F805F7" w:rsidTr="00F805F7">
        <w:tc>
          <w:tcPr>
            <w:tcW w:w="3086" w:type="dxa"/>
            <w:shd w:val="clear" w:color="auto" w:fill="F7CAAC"/>
          </w:tcPr>
          <w:p w:rsidR="00F805F7" w:rsidRPr="00F805F7" w:rsidRDefault="00F805F7" w:rsidP="00F805F7">
            <w:pPr>
              <w:jc w:val="both"/>
              <w:rPr>
                <w:b/>
              </w:rPr>
            </w:pPr>
            <w:r w:rsidRPr="00F805F7">
              <w:rPr>
                <w:b/>
              </w:rPr>
              <w:t>Forma způsobu ověření studijních výsledků a další požadavky na studenta</w:t>
            </w:r>
          </w:p>
        </w:tc>
        <w:tc>
          <w:tcPr>
            <w:tcW w:w="6769" w:type="dxa"/>
            <w:gridSpan w:val="7"/>
            <w:tcBorders>
              <w:bottom w:val="nil"/>
            </w:tcBorders>
          </w:tcPr>
          <w:p w:rsidR="00963303" w:rsidRPr="00897246" w:rsidRDefault="00963303" w:rsidP="00963303">
            <w:pPr>
              <w:jc w:val="both"/>
            </w:pPr>
            <w:r w:rsidRPr="00897246">
              <w:t>Způsob zakončení předmětu</w:t>
            </w:r>
            <w:r>
              <w:t xml:space="preserve"> – klasifikovaný zápočet </w:t>
            </w:r>
          </w:p>
          <w:p w:rsidR="00F805F7" w:rsidRPr="00963303" w:rsidRDefault="00963303" w:rsidP="00963303">
            <w:pPr>
              <w:jc w:val="both"/>
            </w:pPr>
            <w:r w:rsidRPr="00897246">
              <w:t>Požadavky na zápočet - vypracování seminární práce dle požadavků vyučujícího</w:t>
            </w:r>
            <w:r>
              <w:t xml:space="preserve">; </w:t>
            </w:r>
            <w:r w:rsidRPr="00963303">
              <w:t xml:space="preserve">zápočtová písemná práce </w:t>
            </w:r>
          </w:p>
        </w:tc>
      </w:tr>
      <w:tr w:rsidR="00F805F7" w:rsidTr="00043B0E">
        <w:trPr>
          <w:trHeight w:val="50"/>
        </w:trPr>
        <w:tc>
          <w:tcPr>
            <w:tcW w:w="9855" w:type="dxa"/>
            <w:gridSpan w:val="8"/>
            <w:tcBorders>
              <w:top w:val="nil"/>
            </w:tcBorders>
          </w:tcPr>
          <w:p w:rsidR="00F805F7" w:rsidRPr="00F805F7" w:rsidRDefault="00F805F7" w:rsidP="00F805F7">
            <w:pPr>
              <w:jc w:val="both"/>
            </w:pPr>
          </w:p>
        </w:tc>
      </w:tr>
      <w:tr w:rsidR="00F805F7" w:rsidTr="00F805F7">
        <w:trPr>
          <w:trHeight w:val="197"/>
        </w:trPr>
        <w:tc>
          <w:tcPr>
            <w:tcW w:w="3086" w:type="dxa"/>
            <w:tcBorders>
              <w:top w:val="nil"/>
            </w:tcBorders>
            <w:shd w:val="clear" w:color="auto" w:fill="F7CAAC"/>
          </w:tcPr>
          <w:p w:rsidR="00F805F7" w:rsidRPr="00F805F7" w:rsidRDefault="00F805F7" w:rsidP="00F805F7">
            <w:pPr>
              <w:jc w:val="both"/>
              <w:rPr>
                <w:b/>
              </w:rPr>
            </w:pPr>
            <w:r w:rsidRPr="00F805F7">
              <w:rPr>
                <w:b/>
              </w:rPr>
              <w:t>Garant předmětu</w:t>
            </w:r>
          </w:p>
        </w:tc>
        <w:tc>
          <w:tcPr>
            <w:tcW w:w="6769" w:type="dxa"/>
            <w:gridSpan w:val="7"/>
            <w:tcBorders>
              <w:top w:val="nil"/>
            </w:tcBorders>
          </w:tcPr>
          <w:p w:rsidR="00F805F7" w:rsidRPr="00F805F7" w:rsidRDefault="00F805F7" w:rsidP="00F805F7">
            <w:pPr>
              <w:jc w:val="both"/>
            </w:pPr>
            <w:r w:rsidRPr="00F805F7">
              <w:t>Ing. Ludmila Kozubíková, Ph.D.</w:t>
            </w:r>
          </w:p>
        </w:tc>
      </w:tr>
      <w:tr w:rsidR="00F805F7" w:rsidTr="00F805F7">
        <w:trPr>
          <w:trHeight w:val="243"/>
        </w:trPr>
        <w:tc>
          <w:tcPr>
            <w:tcW w:w="3086" w:type="dxa"/>
            <w:tcBorders>
              <w:top w:val="nil"/>
            </w:tcBorders>
            <w:shd w:val="clear" w:color="auto" w:fill="F7CAAC"/>
          </w:tcPr>
          <w:p w:rsidR="00F805F7" w:rsidRPr="00F805F7" w:rsidRDefault="00F805F7" w:rsidP="00F805F7">
            <w:pPr>
              <w:jc w:val="both"/>
              <w:rPr>
                <w:b/>
              </w:rPr>
            </w:pPr>
            <w:r w:rsidRPr="00F805F7">
              <w:rPr>
                <w:b/>
              </w:rPr>
              <w:t>Zapojení garanta do výuky předmětu</w:t>
            </w:r>
          </w:p>
        </w:tc>
        <w:tc>
          <w:tcPr>
            <w:tcW w:w="6769" w:type="dxa"/>
            <w:gridSpan w:val="7"/>
            <w:tcBorders>
              <w:top w:val="nil"/>
            </w:tcBorders>
          </w:tcPr>
          <w:p w:rsidR="00F805F7" w:rsidRPr="00F805F7" w:rsidRDefault="00F805F7" w:rsidP="00F805F7">
            <w:pPr>
              <w:jc w:val="both"/>
            </w:pPr>
            <w:r w:rsidRPr="00F805F7">
              <w:t xml:space="preserve">Garant se </w:t>
            </w:r>
            <w:r w:rsidR="00982D06">
              <w:t>podílí na přednášení v rozsahu 9</w:t>
            </w:r>
            <w:r w:rsidRPr="00F805F7">
              <w:t>0 %, dále stanovuje koncepci předmětu.</w:t>
            </w:r>
          </w:p>
        </w:tc>
      </w:tr>
      <w:tr w:rsidR="00F805F7" w:rsidTr="00F805F7">
        <w:tc>
          <w:tcPr>
            <w:tcW w:w="3086" w:type="dxa"/>
            <w:shd w:val="clear" w:color="auto" w:fill="F7CAAC"/>
          </w:tcPr>
          <w:p w:rsidR="00F805F7" w:rsidRPr="00F805F7" w:rsidRDefault="00F805F7" w:rsidP="00F805F7">
            <w:pPr>
              <w:jc w:val="both"/>
              <w:rPr>
                <w:b/>
              </w:rPr>
            </w:pPr>
            <w:r w:rsidRPr="00F805F7">
              <w:rPr>
                <w:b/>
              </w:rPr>
              <w:t>Vyučující</w:t>
            </w:r>
          </w:p>
        </w:tc>
        <w:tc>
          <w:tcPr>
            <w:tcW w:w="6769" w:type="dxa"/>
            <w:gridSpan w:val="7"/>
            <w:tcBorders>
              <w:bottom w:val="nil"/>
            </w:tcBorders>
          </w:tcPr>
          <w:p w:rsidR="00F805F7" w:rsidRPr="00F805F7" w:rsidRDefault="00F805F7" w:rsidP="00F42360">
            <w:pPr>
              <w:jc w:val="both"/>
            </w:pPr>
            <w:r w:rsidRPr="00F805F7">
              <w:t xml:space="preserve">Ing. Ludmila Kozubíková, Ph.D. – </w:t>
            </w:r>
            <w:r w:rsidR="008E5AFF">
              <w:t>přednášky</w:t>
            </w:r>
            <w:r w:rsidR="00043B0E">
              <w:t xml:space="preserve"> (</w:t>
            </w:r>
            <w:r w:rsidR="007C2998">
              <w:t>90</w:t>
            </w:r>
            <w:r w:rsidRPr="00F805F7">
              <w:t>%</w:t>
            </w:r>
            <w:r w:rsidR="00043B0E">
              <w:t>)</w:t>
            </w:r>
            <w:r>
              <w:t xml:space="preserve">; </w:t>
            </w:r>
            <w:r w:rsidRPr="00F805F7">
              <w:t xml:space="preserve">doc. Ing. Pavla Staňková, Ph.D. – </w:t>
            </w:r>
            <w:r w:rsidR="00043B0E">
              <w:t>přednáš</w:t>
            </w:r>
            <w:r w:rsidR="008E5AFF">
              <w:t>ky</w:t>
            </w:r>
            <w:r w:rsidR="00043B0E">
              <w:t xml:space="preserve"> (</w:t>
            </w:r>
            <w:r w:rsidR="007C2998">
              <w:t>10</w:t>
            </w:r>
            <w:r w:rsidRPr="00F805F7">
              <w:t>%</w:t>
            </w:r>
            <w:r w:rsidR="00043B0E">
              <w:t>)</w:t>
            </w:r>
          </w:p>
        </w:tc>
      </w:tr>
      <w:tr w:rsidR="00F805F7" w:rsidTr="00F805F7">
        <w:trPr>
          <w:trHeight w:val="50"/>
        </w:trPr>
        <w:tc>
          <w:tcPr>
            <w:tcW w:w="9855" w:type="dxa"/>
            <w:gridSpan w:val="8"/>
            <w:tcBorders>
              <w:top w:val="nil"/>
            </w:tcBorders>
          </w:tcPr>
          <w:p w:rsidR="00F805F7" w:rsidRPr="00F805F7" w:rsidRDefault="00F805F7" w:rsidP="00F805F7">
            <w:pPr>
              <w:jc w:val="both"/>
            </w:pPr>
          </w:p>
        </w:tc>
      </w:tr>
      <w:tr w:rsidR="00F805F7" w:rsidTr="00F805F7">
        <w:tc>
          <w:tcPr>
            <w:tcW w:w="3086" w:type="dxa"/>
            <w:shd w:val="clear" w:color="auto" w:fill="F7CAAC"/>
          </w:tcPr>
          <w:p w:rsidR="00F805F7" w:rsidRPr="00F805F7" w:rsidRDefault="00F805F7" w:rsidP="00F805F7">
            <w:pPr>
              <w:jc w:val="both"/>
              <w:rPr>
                <w:b/>
              </w:rPr>
            </w:pPr>
            <w:r w:rsidRPr="00F805F7">
              <w:rPr>
                <w:b/>
              </w:rPr>
              <w:t>Stručná anotace předmětu</w:t>
            </w:r>
          </w:p>
        </w:tc>
        <w:tc>
          <w:tcPr>
            <w:tcW w:w="6769" w:type="dxa"/>
            <w:gridSpan w:val="7"/>
            <w:tcBorders>
              <w:bottom w:val="nil"/>
            </w:tcBorders>
          </w:tcPr>
          <w:p w:rsidR="00F805F7" w:rsidRPr="00F805F7" w:rsidRDefault="00F805F7" w:rsidP="00F805F7">
            <w:pPr>
              <w:jc w:val="both"/>
            </w:pPr>
          </w:p>
        </w:tc>
      </w:tr>
      <w:tr w:rsidR="00F805F7" w:rsidTr="00F805F7">
        <w:trPr>
          <w:trHeight w:val="3938"/>
        </w:trPr>
        <w:tc>
          <w:tcPr>
            <w:tcW w:w="9855" w:type="dxa"/>
            <w:gridSpan w:val="8"/>
            <w:tcBorders>
              <w:top w:val="nil"/>
              <w:bottom w:val="single" w:sz="12" w:space="0" w:color="auto"/>
            </w:tcBorders>
          </w:tcPr>
          <w:p w:rsidR="00F805F7" w:rsidRPr="00F805F7" w:rsidRDefault="00F805F7" w:rsidP="00F805F7">
            <w:pPr>
              <w:jc w:val="both"/>
            </w:pPr>
            <w:r w:rsidRPr="00F805F7">
              <w:t xml:space="preserve">Předmět je zaměřen na podnikání a zvládnutí ekonomické stránky založení a chodu podniku, tj. na založení podnikatelského subjektu a souhrn hospodářských rozhodnutí o využívání výrobních faktorů vedoucího k optimální realizaci cílů vlastníků podniku. Disciplína popisuje a analyzuje podnikové ekonomické procesy a jevy v jejich vazbách </w:t>
            </w:r>
          </w:p>
          <w:p w:rsidR="00F805F7" w:rsidRPr="00F805F7" w:rsidRDefault="00F805F7" w:rsidP="00F805F7">
            <w:pPr>
              <w:jc w:val="both"/>
              <w:rPr>
                <w:b/>
              </w:rPr>
            </w:pPr>
            <w:r w:rsidRPr="00F805F7">
              <w:t>a souvislostech. Cílem je předávat a vytvářet znalosti vedoucí k samostatnému řešení základních otázek založení, vzniku a rozvoje vlastního podnikání, dále umožňuje formovat základní znalosti o hospodaření podniku s důrazem na majetkovou a kapitálovou strukturu podniku; výnosy, náklady a výsledek hospodaření; kalkulaci a zároveň zabezpečit komplexní systémový pohled na podnikové hospodářství; přispívat k formování etického profilu manažera a podnikatele opírajícího se o znalosti aktuální právní úpravy vybraných forem podnikání v České republice. Student kriticky hodnotí informace v souvislosti s podnikáním a startem vlastního podnikatelského projektu, zná základní údaje o podnikatelském prostředí, právních formách podnikání a ekonomickém řízení podniku, kriticky hodnotí podnikatelské možnosti a příležitosti, ovládá postupy vedoucí k založení a startu vlastního podnikání.</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Úvod do problematiky ekonomiky podniku.</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Podnikatelské prostředí v ČR a EU.</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Právní aspekty podnikání a zakládaní právních forem podnikání v ČR.</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Založení fyzické osoby.</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Založení právnické osoby.</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 xml:space="preserve">Specifika podnikání ve zdravotnictví. </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Zdravotní pojištění ve vztahu k podnikatelským subjektům ve zdravotnictví.</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Řízení majetku a kapitálu podnikatelského subjektu.</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Řízení nákladů a výnosů podnikatelského subjektu.</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Finanční řízení podniku, zdroje financí pro začínající podnikatele.</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Základy kalkulací a cenotvorby.</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Podnikatelský plán a rozpočet začínajícího podnikatele, Canvas nástroj pro návrh business modelu v podnikatelském plánu.</w:t>
            </w:r>
          </w:p>
        </w:tc>
      </w:tr>
      <w:tr w:rsidR="00F805F7" w:rsidTr="00F805F7">
        <w:trPr>
          <w:trHeight w:val="265"/>
        </w:trPr>
        <w:tc>
          <w:tcPr>
            <w:tcW w:w="3653" w:type="dxa"/>
            <w:gridSpan w:val="2"/>
            <w:tcBorders>
              <w:top w:val="nil"/>
            </w:tcBorders>
            <w:shd w:val="clear" w:color="auto" w:fill="F7CAAC"/>
          </w:tcPr>
          <w:p w:rsidR="00F805F7" w:rsidRPr="00F805F7" w:rsidRDefault="00F805F7" w:rsidP="00F805F7">
            <w:pPr>
              <w:jc w:val="both"/>
            </w:pPr>
            <w:r w:rsidRPr="00F805F7">
              <w:rPr>
                <w:b/>
              </w:rPr>
              <w:t>Studijní literatura a studijní pomůcky</w:t>
            </w:r>
          </w:p>
        </w:tc>
        <w:tc>
          <w:tcPr>
            <w:tcW w:w="6202" w:type="dxa"/>
            <w:gridSpan w:val="6"/>
            <w:tcBorders>
              <w:top w:val="nil"/>
              <w:bottom w:val="nil"/>
            </w:tcBorders>
          </w:tcPr>
          <w:p w:rsidR="00F805F7" w:rsidRPr="00F805F7" w:rsidRDefault="00F805F7" w:rsidP="00F805F7">
            <w:pPr>
              <w:jc w:val="both"/>
            </w:pPr>
          </w:p>
        </w:tc>
      </w:tr>
      <w:tr w:rsidR="00F805F7" w:rsidTr="00F805F7">
        <w:trPr>
          <w:trHeight w:val="1497"/>
        </w:trPr>
        <w:tc>
          <w:tcPr>
            <w:tcW w:w="9855" w:type="dxa"/>
            <w:gridSpan w:val="8"/>
            <w:tcBorders>
              <w:top w:val="nil"/>
            </w:tcBorders>
          </w:tcPr>
          <w:p w:rsidR="00F805F7" w:rsidRPr="00F805F7" w:rsidRDefault="00F805F7" w:rsidP="00F805F7">
            <w:pPr>
              <w:jc w:val="both"/>
              <w:rPr>
                <w:b/>
              </w:rPr>
            </w:pPr>
            <w:r w:rsidRPr="00F805F7">
              <w:rPr>
                <w:b/>
              </w:rPr>
              <w:t>Povinná literatura</w:t>
            </w:r>
          </w:p>
          <w:p w:rsidR="00F805F7" w:rsidRPr="00F805F7" w:rsidRDefault="00F805F7" w:rsidP="00F805F7">
            <w:pPr>
              <w:jc w:val="both"/>
            </w:pPr>
            <w:r w:rsidRPr="00F805F7">
              <w:t>MARTINOVIČOVÁ, D., KONEČNÝ</w:t>
            </w:r>
            <w:r>
              <w:t>, M.,</w:t>
            </w:r>
            <w:r w:rsidRPr="00F805F7">
              <w:t xml:space="preserve"> VAVŘINA</w:t>
            </w:r>
            <w:r>
              <w:t>, J</w:t>
            </w:r>
            <w:r w:rsidRPr="00F805F7">
              <w:t xml:space="preserve">. </w:t>
            </w:r>
            <w:r w:rsidRPr="00F805F7">
              <w:rPr>
                <w:i/>
                <w:iCs/>
              </w:rPr>
              <w:t>Úvod do podnikové ekonomiky</w:t>
            </w:r>
            <w:r w:rsidRPr="00F805F7">
              <w:t>. Praha: Grada, 2014, 208 s. ISBN 978-80-247-5316-4.</w:t>
            </w:r>
          </w:p>
          <w:p w:rsidR="00F805F7" w:rsidRPr="00F805F7" w:rsidRDefault="00F805F7" w:rsidP="00F805F7">
            <w:pPr>
              <w:jc w:val="both"/>
            </w:pPr>
            <w:r w:rsidRPr="00F805F7">
              <w:t>SYNEK, M.</w:t>
            </w:r>
            <w:r>
              <w:t xml:space="preserve">, </w:t>
            </w:r>
            <w:r w:rsidRPr="00F805F7">
              <w:t>KISLINGEROVÁ</w:t>
            </w:r>
            <w:r>
              <w:t>, E</w:t>
            </w:r>
            <w:r w:rsidRPr="00F805F7">
              <w:t xml:space="preserve">. </w:t>
            </w:r>
            <w:r w:rsidRPr="00F805F7">
              <w:rPr>
                <w:i/>
                <w:iCs/>
              </w:rPr>
              <w:t>Podniková ekonomika</w:t>
            </w:r>
            <w:r w:rsidRPr="00F805F7">
              <w:t xml:space="preserve">. 6., přeprac. a dopl. vyd. V Praze: C.H. Beck, 2015, 526 s. ISBN 978-80-7400-274-8. </w:t>
            </w:r>
          </w:p>
          <w:p w:rsidR="00F805F7" w:rsidRPr="00F805F7" w:rsidRDefault="00F805F7" w:rsidP="00F805F7">
            <w:pPr>
              <w:jc w:val="both"/>
            </w:pPr>
            <w:r w:rsidRPr="00F805F7">
              <w:t xml:space="preserve">SYNEK, M. </w:t>
            </w:r>
            <w:r w:rsidRPr="00F805F7">
              <w:rPr>
                <w:i/>
                <w:iCs/>
              </w:rPr>
              <w:t>Manažerská ekonomika</w:t>
            </w:r>
            <w:r w:rsidRPr="00F805F7">
              <w:t>. 5. aktualiz. a dopl. vyd. Praha: Grada, 2011, 471 s. ISBN 978-80-247-3494-1.</w:t>
            </w:r>
          </w:p>
          <w:p w:rsidR="00F805F7" w:rsidRPr="00F805F7" w:rsidRDefault="00F805F7" w:rsidP="00F805F7">
            <w:pPr>
              <w:jc w:val="both"/>
            </w:pPr>
            <w:r w:rsidRPr="00F805F7">
              <w:t>VEBER, J.</w:t>
            </w:r>
            <w:r>
              <w:t>,</w:t>
            </w:r>
            <w:r w:rsidRPr="00F805F7">
              <w:t xml:space="preserve"> SRPOVÁ</w:t>
            </w:r>
            <w:r>
              <w:t>, J</w:t>
            </w:r>
            <w:r w:rsidRPr="00F805F7">
              <w:t xml:space="preserve">. </w:t>
            </w:r>
            <w:r w:rsidRPr="00F805F7">
              <w:rPr>
                <w:i/>
                <w:iCs/>
              </w:rPr>
              <w:t>Podnikání malé a střední firmy</w:t>
            </w:r>
            <w:r w:rsidRPr="00F805F7">
              <w:t>. 3. aktualiz. a dopl. vyd. Praha: Grada, 2012, 332 s. ISBN 978-80-247-4520-6.</w:t>
            </w:r>
          </w:p>
          <w:p w:rsidR="00F805F7" w:rsidRPr="00F805F7" w:rsidRDefault="00F805F7" w:rsidP="00F805F7">
            <w:pPr>
              <w:jc w:val="both"/>
            </w:pPr>
            <w:r w:rsidRPr="00F805F7">
              <w:t>VOCHOZKA, M.</w:t>
            </w:r>
            <w:r>
              <w:t>,</w:t>
            </w:r>
            <w:r w:rsidRPr="00F805F7">
              <w:t xml:space="preserve"> MULAČ</w:t>
            </w:r>
            <w:r>
              <w:t>, P</w:t>
            </w:r>
            <w:r w:rsidRPr="00F805F7">
              <w:t xml:space="preserve">. </w:t>
            </w:r>
            <w:r w:rsidRPr="00F805F7">
              <w:rPr>
                <w:i/>
                <w:iCs/>
              </w:rPr>
              <w:t>Podniková ekonomika</w:t>
            </w:r>
            <w:r w:rsidRPr="00F805F7">
              <w:t>. Prah</w:t>
            </w:r>
            <w:r>
              <w:t xml:space="preserve">a: Grada, 2012, 570 s. </w:t>
            </w:r>
            <w:r w:rsidRPr="00F805F7">
              <w:t>ISBN 978-80-247-4372-1.</w:t>
            </w:r>
          </w:p>
          <w:p w:rsidR="00F805F7" w:rsidRPr="00F805F7" w:rsidRDefault="00F805F7" w:rsidP="00F805F7">
            <w:pPr>
              <w:jc w:val="both"/>
            </w:pPr>
            <w:r w:rsidRPr="00F805F7">
              <w:t>Zákon č. 455/1991 Sb., o živnostenském podnikání v platném znění.</w:t>
            </w:r>
          </w:p>
          <w:p w:rsidR="00F805F7" w:rsidRPr="00F805F7" w:rsidRDefault="00F805F7" w:rsidP="00F805F7">
            <w:pPr>
              <w:pStyle w:val="Literatura"/>
              <w:spacing w:before="0" w:after="0" w:line="240" w:lineRule="auto"/>
              <w:rPr>
                <w:sz w:val="20"/>
                <w:szCs w:val="20"/>
              </w:rPr>
            </w:pPr>
            <w:r w:rsidRPr="00F805F7">
              <w:rPr>
                <w:sz w:val="20"/>
                <w:szCs w:val="20"/>
              </w:rPr>
              <w:t>Vyhláška 234/2011 Sb., Vyhláška o požadavcích na věcné a technické vybavení zdravotnických zařízení.</w:t>
            </w:r>
          </w:p>
          <w:p w:rsidR="00F805F7" w:rsidRPr="00F805F7" w:rsidRDefault="00F805F7" w:rsidP="00F805F7">
            <w:pPr>
              <w:pStyle w:val="Literatura"/>
              <w:tabs>
                <w:tab w:val="clear" w:pos="709"/>
                <w:tab w:val="clear" w:pos="851"/>
              </w:tabs>
              <w:spacing w:before="0" w:after="0" w:line="240" w:lineRule="auto"/>
              <w:ind w:left="0" w:firstLine="0"/>
              <w:rPr>
                <w:bCs/>
                <w:sz w:val="20"/>
                <w:szCs w:val="20"/>
              </w:rPr>
            </w:pPr>
            <w:r w:rsidRPr="00F805F7">
              <w:rPr>
                <w:bCs/>
                <w:sz w:val="20"/>
                <w:szCs w:val="20"/>
              </w:rPr>
              <w:t>Zákon č. 96/2004 Sb., Zákon o podmínkách získávání a uznávání způsobilosti k výkonu činnosti souvisejících s poskytováním zdravotní péče a o změně některých souvisejících zákonů (zákon o nelékařských zdravotních povoláních) (autorský zákon).</w:t>
            </w:r>
          </w:p>
          <w:p w:rsidR="00F805F7" w:rsidRPr="00F805F7" w:rsidRDefault="00F805F7" w:rsidP="00F805F7">
            <w:pPr>
              <w:pStyle w:val="Literatura"/>
              <w:spacing w:before="0" w:after="0" w:line="240" w:lineRule="auto"/>
              <w:ind w:left="0" w:firstLine="0"/>
              <w:rPr>
                <w:sz w:val="20"/>
                <w:szCs w:val="20"/>
              </w:rPr>
            </w:pPr>
            <w:r w:rsidRPr="00F805F7">
              <w:rPr>
                <w:sz w:val="20"/>
                <w:szCs w:val="20"/>
              </w:rPr>
              <w:t>Zákon č</w:t>
            </w:r>
            <w:r>
              <w:rPr>
                <w:sz w:val="20"/>
                <w:szCs w:val="20"/>
              </w:rPr>
              <w:t>.</w:t>
            </w:r>
            <w:r w:rsidRPr="00F805F7">
              <w:rPr>
                <w:sz w:val="20"/>
                <w:szCs w:val="20"/>
              </w:rPr>
              <w:t xml:space="preserve"> 160/1992 Sb., Zákon České národní rady o zdravotní péči v nestátních zdravotnických zařízeních.</w:t>
            </w:r>
          </w:p>
          <w:p w:rsidR="00F805F7" w:rsidRPr="00F805F7" w:rsidRDefault="00F805F7" w:rsidP="00F805F7">
            <w:pPr>
              <w:jc w:val="both"/>
              <w:rPr>
                <w:b/>
              </w:rPr>
            </w:pPr>
            <w:r w:rsidRPr="00F805F7">
              <w:rPr>
                <w:b/>
              </w:rPr>
              <w:lastRenderedPageBreak/>
              <w:t>Doporučená literatura</w:t>
            </w:r>
          </w:p>
          <w:p w:rsidR="00F805F7" w:rsidRPr="00F805F7" w:rsidRDefault="00F805F7" w:rsidP="00F805F7">
            <w:pPr>
              <w:jc w:val="both"/>
            </w:pPr>
            <w:r w:rsidRPr="00F805F7">
              <w:t xml:space="preserve">JANATKA, F. </w:t>
            </w:r>
            <w:r w:rsidRPr="00F805F7">
              <w:rPr>
                <w:i/>
                <w:iCs/>
              </w:rPr>
              <w:t>Podnikání v globalizovaném světě</w:t>
            </w:r>
            <w:r w:rsidRPr="00F805F7">
              <w:t>. Praha: Wolters Kluwer, 2017, 336 s. ISBN 978-80-7552-754-7.</w:t>
            </w:r>
          </w:p>
          <w:p w:rsidR="00F805F7" w:rsidRPr="00F805F7" w:rsidRDefault="00F805F7" w:rsidP="00F805F7">
            <w:pPr>
              <w:jc w:val="both"/>
            </w:pPr>
            <w:r w:rsidRPr="00F805F7">
              <w:t>VÁCHAL, J.</w:t>
            </w:r>
            <w:r>
              <w:t>,</w:t>
            </w:r>
            <w:r w:rsidRPr="00F805F7">
              <w:t xml:space="preserve"> VOCHOZKA</w:t>
            </w:r>
            <w:r>
              <w:t>, M</w:t>
            </w:r>
            <w:r w:rsidRPr="00F805F7">
              <w:t xml:space="preserve">. </w:t>
            </w:r>
            <w:r w:rsidRPr="00F805F7">
              <w:rPr>
                <w:i/>
                <w:iCs/>
              </w:rPr>
              <w:t>Podnikové řízení</w:t>
            </w:r>
            <w:r w:rsidRPr="00F805F7">
              <w:t xml:space="preserve">. Praha: Grada, 2013, 685 s. ISBN 978-80-247-4642-5. </w:t>
            </w:r>
          </w:p>
          <w:p w:rsidR="00F805F7" w:rsidRPr="00F805F7" w:rsidRDefault="00F805F7" w:rsidP="00F805F7">
            <w:pPr>
              <w:jc w:val="both"/>
            </w:pPr>
            <w:r w:rsidRPr="00F805F7">
              <w:t>WÖHE, G.</w:t>
            </w:r>
            <w:r>
              <w:t>,</w:t>
            </w:r>
            <w:r w:rsidRPr="00F805F7">
              <w:t xml:space="preserve"> KISLINGEROVÁ</w:t>
            </w:r>
            <w:r>
              <w:t>, E</w:t>
            </w:r>
            <w:r w:rsidRPr="00F805F7">
              <w:t xml:space="preserve">. </w:t>
            </w:r>
            <w:r w:rsidRPr="00F805F7">
              <w:rPr>
                <w:i/>
                <w:iCs/>
              </w:rPr>
              <w:t>Úvod do podnikového hospodářství</w:t>
            </w:r>
            <w:r w:rsidRPr="00F805F7">
              <w:t>. 2. přeprac. a dopl. vyd. Praha: C.H. Beck, 2007</w:t>
            </w:r>
            <w:r>
              <w:t>, 928 s</w:t>
            </w:r>
            <w:r w:rsidRPr="00F805F7">
              <w:t xml:space="preserve">. ISBN 978-80-7179-897-2. </w:t>
            </w:r>
          </w:p>
          <w:p w:rsidR="00F805F7" w:rsidRPr="00F805F7" w:rsidRDefault="00F805F7" w:rsidP="00F805F7">
            <w:pPr>
              <w:jc w:val="both"/>
            </w:pPr>
            <w:r w:rsidRPr="00F805F7">
              <w:t>Zákon č. 89/2012 Sb., Občanský zákoník v platném znění.</w:t>
            </w:r>
          </w:p>
          <w:p w:rsidR="00F805F7" w:rsidRPr="00F805F7" w:rsidRDefault="00F805F7" w:rsidP="00F805F7">
            <w:pPr>
              <w:jc w:val="both"/>
            </w:pPr>
            <w:r w:rsidRPr="00F805F7">
              <w:t>Zákon č. 90/2012 Sb., Zákon o obchodních společnostech a družstvech (zákon o obchodních korporacích) v platném znění.</w:t>
            </w:r>
          </w:p>
        </w:tc>
      </w:tr>
      <w:tr w:rsidR="00F805F7" w:rsidTr="00F805F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805F7" w:rsidRPr="00F805F7" w:rsidRDefault="00F805F7" w:rsidP="00F805F7">
            <w:pPr>
              <w:jc w:val="center"/>
              <w:rPr>
                <w:b/>
              </w:rPr>
            </w:pPr>
            <w:r w:rsidRPr="00F805F7">
              <w:rPr>
                <w:b/>
              </w:rPr>
              <w:lastRenderedPageBreak/>
              <w:t>Informace ke kombinované nebo distanční formě</w:t>
            </w:r>
          </w:p>
        </w:tc>
      </w:tr>
      <w:tr w:rsidR="00F805F7" w:rsidTr="00F805F7">
        <w:tc>
          <w:tcPr>
            <w:tcW w:w="4787" w:type="dxa"/>
            <w:gridSpan w:val="3"/>
            <w:tcBorders>
              <w:top w:val="single" w:sz="2" w:space="0" w:color="auto"/>
            </w:tcBorders>
            <w:shd w:val="clear" w:color="auto" w:fill="F7CAAC"/>
          </w:tcPr>
          <w:p w:rsidR="00F805F7" w:rsidRPr="00F805F7" w:rsidRDefault="00F805F7" w:rsidP="00F805F7">
            <w:pPr>
              <w:jc w:val="both"/>
            </w:pPr>
            <w:r w:rsidRPr="00F805F7">
              <w:rPr>
                <w:b/>
              </w:rPr>
              <w:t>Rozsah konzultací (soustředění)</w:t>
            </w:r>
          </w:p>
        </w:tc>
        <w:tc>
          <w:tcPr>
            <w:tcW w:w="889" w:type="dxa"/>
            <w:tcBorders>
              <w:top w:val="single" w:sz="2" w:space="0" w:color="auto"/>
            </w:tcBorders>
          </w:tcPr>
          <w:p w:rsidR="00F805F7" w:rsidRPr="00F805F7" w:rsidRDefault="00043B0E" w:rsidP="00F805F7">
            <w:pPr>
              <w:jc w:val="both"/>
            </w:pPr>
            <w:r>
              <w:t>15</w:t>
            </w:r>
          </w:p>
        </w:tc>
        <w:tc>
          <w:tcPr>
            <w:tcW w:w="4179" w:type="dxa"/>
            <w:gridSpan w:val="4"/>
            <w:tcBorders>
              <w:top w:val="single" w:sz="2" w:space="0" w:color="auto"/>
            </w:tcBorders>
            <w:shd w:val="clear" w:color="auto" w:fill="F7CAAC"/>
          </w:tcPr>
          <w:p w:rsidR="00F805F7" w:rsidRPr="00F805F7" w:rsidRDefault="00F805F7" w:rsidP="00F805F7">
            <w:pPr>
              <w:jc w:val="both"/>
              <w:rPr>
                <w:b/>
              </w:rPr>
            </w:pPr>
            <w:r w:rsidRPr="00F805F7">
              <w:rPr>
                <w:b/>
              </w:rPr>
              <w:t xml:space="preserve">hodin </w:t>
            </w:r>
          </w:p>
        </w:tc>
      </w:tr>
      <w:tr w:rsidR="00F805F7" w:rsidTr="00F805F7">
        <w:tc>
          <w:tcPr>
            <w:tcW w:w="9855" w:type="dxa"/>
            <w:gridSpan w:val="8"/>
            <w:shd w:val="clear" w:color="auto" w:fill="F7CAAC"/>
          </w:tcPr>
          <w:p w:rsidR="00F805F7" w:rsidRPr="00F805F7" w:rsidRDefault="00F805F7" w:rsidP="00F805F7">
            <w:pPr>
              <w:jc w:val="both"/>
              <w:rPr>
                <w:b/>
              </w:rPr>
            </w:pPr>
            <w:r w:rsidRPr="00F805F7">
              <w:rPr>
                <w:b/>
              </w:rPr>
              <w:t>Informace o způsobu kontaktu s vyučujícím</w:t>
            </w:r>
          </w:p>
        </w:tc>
      </w:tr>
      <w:tr w:rsidR="00F805F7" w:rsidTr="00AF1D4D">
        <w:trPr>
          <w:trHeight w:val="674"/>
        </w:trPr>
        <w:tc>
          <w:tcPr>
            <w:tcW w:w="9855" w:type="dxa"/>
            <w:gridSpan w:val="8"/>
          </w:tcPr>
          <w:p w:rsidR="00F805F7" w:rsidRPr="00F805F7" w:rsidRDefault="00F805F7" w:rsidP="00F805F7">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F1D4D" w:rsidRDefault="00AF1D4D"/>
    <w:p w:rsidR="00AF1D4D" w:rsidRDefault="00AF1D4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F1D4D" w:rsidTr="00453E88">
        <w:tc>
          <w:tcPr>
            <w:tcW w:w="9855" w:type="dxa"/>
            <w:gridSpan w:val="8"/>
            <w:tcBorders>
              <w:bottom w:val="double" w:sz="4" w:space="0" w:color="auto"/>
            </w:tcBorders>
            <w:shd w:val="clear" w:color="auto" w:fill="BDD6EE"/>
          </w:tcPr>
          <w:p w:rsidR="00AF1D4D" w:rsidRDefault="00AF1D4D" w:rsidP="00453E88">
            <w:pPr>
              <w:jc w:val="both"/>
              <w:rPr>
                <w:b/>
                <w:sz w:val="28"/>
              </w:rPr>
            </w:pPr>
            <w:r>
              <w:lastRenderedPageBreak/>
              <w:br w:type="page"/>
            </w:r>
            <w:r>
              <w:rPr>
                <w:b/>
                <w:sz w:val="28"/>
              </w:rPr>
              <w:t>B-III – Charakteristika studijního předmětu</w:t>
            </w:r>
          </w:p>
        </w:tc>
      </w:tr>
      <w:tr w:rsidR="00AF1D4D" w:rsidTr="00453E88">
        <w:tc>
          <w:tcPr>
            <w:tcW w:w="3086" w:type="dxa"/>
            <w:tcBorders>
              <w:top w:val="double" w:sz="4" w:space="0" w:color="auto"/>
            </w:tcBorders>
            <w:shd w:val="clear" w:color="auto" w:fill="F7CAAC"/>
          </w:tcPr>
          <w:p w:rsidR="00AF1D4D" w:rsidRDefault="00AF1D4D" w:rsidP="00453E88">
            <w:pPr>
              <w:jc w:val="both"/>
              <w:rPr>
                <w:b/>
              </w:rPr>
            </w:pPr>
            <w:r>
              <w:rPr>
                <w:b/>
              </w:rPr>
              <w:t>Název studijního předmětu</w:t>
            </w:r>
          </w:p>
        </w:tc>
        <w:tc>
          <w:tcPr>
            <w:tcW w:w="6769" w:type="dxa"/>
            <w:gridSpan w:val="7"/>
            <w:tcBorders>
              <w:top w:val="double" w:sz="4" w:space="0" w:color="auto"/>
            </w:tcBorders>
          </w:tcPr>
          <w:p w:rsidR="00AF1D4D" w:rsidRDefault="00AF1D4D" w:rsidP="00453E88">
            <w:pPr>
              <w:jc w:val="both"/>
            </w:pPr>
            <w:r>
              <w:t>Odborná angličtina ve zdravotnictví</w:t>
            </w:r>
          </w:p>
        </w:tc>
      </w:tr>
      <w:tr w:rsidR="00AF1D4D" w:rsidTr="00453E88">
        <w:tc>
          <w:tcPr>
            <w:tcW w:w="3086" w:type="dxa"/>
            <w:shd w:val="clear" w:color="auto" w:fill="F7CAAC"/>
          </w:tcPr>
          <w:p w:rsidR="00AF1D4D" w:rsidRDefault="00AF1D4D" w:rsidP="00453E88">
            <w:pPr>
              <w:jc w:val="both"/>
              <w:rPr>
                <w:b/>
              </w:rPr>
            </w:pPr>
            <w:r>
              <w:rPr>
                <w:b/>
              </w:rPr>
              <w:t>Typ předmětu</w:t>
            </w:r>
          </w:p>
        </w:tc>
        <w:tc>
          <w:tcPr>
            <w:tcW w:w="3406" w:type="dxa"/>
            <w:gridSpan w:val="4"/>
          </w:tcPr>
          <w:p w:rsidR="00AF1D4D" w:rsidRDefault="00AF1D4D" w:rsidP="00453E88">
            <w:pPr>
              <w:jc w:val="both"/>
            </w:pPr>
            <w:r>
              <w:t>povinně volitelný „PV“</w:t>
            </w:r>
          </w:p>
        </w:tc>
        <w:tc>
          <w:tcPr>
            <w:tcW w:w="2695" w:type="dxa"/>
            <w:gridSpan w:val="2"/>
            <w:shd w:val="clear" w:color="auto" w:fill="F7CAAC"/>
          </w:tcPr>
          <w:p w:rsidR="00AF1D4D" w:rsidRDefault="00AF1D4D" w:rsidP="00453E88">
            <w:pPr>
              <w:jc w:val="both"/>
            </w:pPr>
            <w:r>
              <w:rPr>
                <w:b/>
              </w:rPr>
              <w:t>doporučený ročník / semestr</w:t>
            </w:r>
          </w:p>
        </w:tc>
        <w:tc>
          <w:tcPr>
            <w:tcW w:w="668" w:type="dxa"/>
          </w:tcPr>
          <w:p w:rsidR="00AF1D4D" w:rsidRDefault="00AF1D4D" w:rsidP="00453E88">
            <w:pPr>
              <w:jc w:val="both"/>
            </w:pPr>
            <w:r>
              <w:t>1/Z</w:t>
            </w:r>
          </w:p>
        </w:tc>
      </w:tr>
      <w:tr w:rsidR="00AF1D4D" w:rsidTr="00453E88">
        <w:tc>
          <w:tcPr>
            <w:tcW w:w="3086" w:type="dxa"/>
            <w:shd w:val="clear" w:color="auto" w:fill="F7CAAC"/>
          </w:tcPr>
          <w:p w:rsidR="00AF1D4D" w:rsidRDefault="00AF1D4D" w:rsidP="00453E88">
            <w:pPr>
              <w:jc w:val="both"/>
              <w:rPr>
                <w:b/>
              </w:rPr>
            </w:pPr>
            <w:r>
              <w:rPr>
                <w:b/>
              </w:rPr>
              <w:t>Rozsah studijního předmětu</w:t>
            </w:r>
          </w:p>
        </w:tc>
        <w:tc>
          <w:tcPr>
            <w:tcW w:w="1701" w:type="dxa"/>
            <w:gridSpan w:val="2"/>
          </w:tcPr>
          <w:p w:rsidR="00AF1D4D" w:rsidRDefault="00AF1D4D" w:rsidP="00453E88">
            <w:pPr>
              <w:jc w:val="both"/>
            </w:pPr>
            <w:r>
              <w:t>26c</w:t>
            </w:r>
          </w:p>
        </w:tc>
        <w:tc>
          <w:tcPr>
            <w:tcW w:w="889" w:type="dxa"/>
            <w:shd w:val="clear" w:color="auto" w:fill="F7CAAC"/>
          </w:tcPr>
          <w:p w:rsidR="00AF1D4D" w:rsidRDefault="00AF1D4D" w:rsidP="00453E88">
            <w:pPr>
              <w:jc w:val="both"/>
              <w:rPr>
                <w:b/>
              </w:rPr>
            </w:pPr>
            <w:r>
              <w:rPr>
                <w:b/>
              </w:rPr>
              <w:t xml:space="preserve">hod. </w:t>
            </w:r>
          </w:p>
        </w:tc>
        <w:tc>
          <w:tcPr>
            <w:tcW w:w="816" w:type="dxa"/>
          </w:tcPr>
          <w:p w:rsidR="00AF1D4D" w:rsidRDefault="00AF1D4D" w:rsidP="00453E88">
            <w:pPr>
              <w:jc w:val="both"/>
            </w:pPr>
            <w:r>
              <w:t>26</w:t>
            </w:r>
          </w:p>
        </w:tc>
        <w:tc>
          <w:tcPr>
            <w:tcW w:w="2156" w:type="dxa"/>
            <w:shd w:val="clear" w:color="auto" w:fill="F7CAAC"/>
          </w:tcPr>
          <w:p w:rsidR="00AF1D4D" w:rsidRDefault="00AF1D4D" w:rsidP="00453E88">
            <w:pPr>
              <w:jc w:val="both"/>
              <w:rPr>
                <w:b/>
              </w:rPr>
            </w:pPr>
            <w:r>
              <w:rPr>
                <w:b/>
              </w:rPr>
              <w:t>kreditů</w:t>
            </w:r>
          </w:p>
        </w:tc>
        <w:tc>
          <w:tcPr>
            <w:tcW w:w="1207" w:type="dxa"/>
            <w:gridSpan w:val="2"/>
          </w:tcPr>
          <w:p w:rsidR="00AF1D4D" w:rsidRDefault="00AF1D4D" w:rsidP="00453E88">
            <w:pPr>
              <w:jc w:val="both"/>
            </w:pPr>
            <w:r>
              <w:t>2</w:t>
            </w:r>
          </w:p>
        </w:tc>
      </w:tr>
      <w:tr w:rsidR="00AF1D4D" w:rsidTr="00453E88">
        <w:tc>
          <w:tcPr>
            <w:tcW w:w="3086" w:type="dxa"/>
            <w:shd w:val="clear" w:color="auto" w:fill="F7CAAC"/>
          </w:tcPr>
          <w:p w:rsidR="00AF1D4D" w:rsidRDefault="00AF1D4D" w:rsidP="00453E88">
            <w:pPr>
              <w:jc w:val="both"/>
              <w:rPr>
                <w:b/>
                <w:sz w:val="22"/>
              </w:rPr>
            </w:pPr>
            <w:r>
              <w:rPr>
                <w:b/>
              </w:rPr>
              <w:t>Prerekvizity, korekvizity, ekvivalence</w:t>
            </w:r>
          </w:p>
        </w:tc>
        <w:tc>
          <w:tcPr>
            <w:tcW w:w="6769" w:type="dxa"/>
            <w:gridSpan w:val="7"/>
          </w:tcPr>
          <w:p w:rsidR="00AF1D4D" w:rsidRDefault="00AF1D4D" w:rsidP="00453E88">
            <w:pPr>
              <w:jc w:val="both"/>
            </w:pPr>
          </w:p>
        </w:tc>
      </w:tr>
      <w:tr w:rsidR="00AF1D4D" w:rsidTr="00453E88">
        <w:tc>
          <w:tcPr>
            <w:tcW w:w="3086" w:type="dxa"/>
            <w:shd w:val="clear" w:color="auto" w:fill="F7CAAC"/>
          </w:tcPr>
          <w:p w:rsidR="00AF1D4D" w:rsidRDefault="00AF1D4D" w:rsidP="00453E88">
            <w:pPr>
              <w:jc w:val="both"/>
              <w:rPr>
                <w:b/>
              </w:rPr>
            </w:pPr>
            <w:r>
              <w:rPr>
                <w:b/>
              </w:rPr>
              <w:t>Způsob ověření studijních výsledků</w:t>
            </w:r>
          </w:p>
        </w:tc>
        <w:tc>
          <w:tcPr>
            <w:tcW w:w="3406" w:type="dxa"/>
            <w:gridSpan w:val="4"/>
          </w:tcPr>
          <w:p w:rsidR="00AF1D4D" w:rsidRDefault="00AF1D4D" w:rsidP="00453E88">
            <w:pPr>
              <w:jc w:val="both"/>
            </w:pPr>
            <w:r>
              <w:t>klasifikovaný zápočet</w:t>
            </w:r>
          </w:p>
        </w:tc>
        <w:tc>
          <w:tcPr>
            <w:tcW w:w="2156" w:type="dxa"/>
            <w:shd w:val="clear" w:color="auto" w:fill="F7CAAC"/>
          </w:tcPr>
          <w:p w:rsidR="00AF1D4D" w:rsidRDefault="00AF1D4D" w:rsidP="00453E88">
            <w:pPr>
              <w:jc w:val="both"/>
              <w:rPr>
                <w:b/>
              </w:rPr>
            </w:pPr>
            <w:r>
              <w:rPr>
                <w:b/>
              </w:rPr>
              <w:t>Forma výuky</w:t>
            </w:r>
          </w:p>
        </w:tc>
        <w:tc>
          <w:tcPr>
            <w:tcW w:w="1207" w:type="dxa"/>
            <w:gridSpan w:val="2"/>
          </w:tcPr>
          <w:p w:rsidR="00AF1D4D" w:rsidRDefault="00AF1D4D" w:rsidP="00453E88">
            <w:pPr>
              <w:jc w:val="both"/>
            </w:pPr>
            <w:r>
              <w:t>cvičení</w:t>
            </w:r>
          </w:p>
          <w:p w:rsidR="00AF1D4D" w:rsidRDefault="00AF1D4D" w:rsidP="00453E88">
            <w:pPr>
              <w:jc w:val="both"/>
            </w:pPr>
          </w:p>
        </w:tc>
      </w:tr>
      <w:tr w:rsidR="00AF1D4D" w:rsidTr="00453E88">
        <w:tc>
          <w:tcPr>
            <w:tcW w:w="3086" w:type="dxa"/>
            <w:shd w:val="clear" w:color="auto" w:fill="F7CAAC"/>
          </w:tcPr>
          <w:p w:rsidR="00AF1D4D" w:rsidRDefault="00AF1D4D" w:rsidP="00453E88">
            <w:pPr>
              <w:jc w:val="both"/>
              <w:rPr>
                <w:b/>
              </w:rPr>
            </w:pPr>
            <w:r>
              <w:rPr>
                <w:b/>
              </w:rPr>
              <w:t>Forma způsobu ověření studijních výsledků a další požadavky na studenta</w:t>
            </w:r>
          </w:p>
        </w:tc>
        <w:tc>
          <w:tcPr>
            <w:tcW w:w="6769" w:type="dxa"/>
            <w:gridSpan w:val="7"/>
            <w:tcBorders>
              <w:bottom w:val="nil"/>
            </w:tcBorders>
          </w:tcPr>
          <w:p w:rsidR="006C5AC6" w:rsidRPr="00AF1D4D" w:rsidRDefault="006C5AC6" w:rsidP="006C5AC6">
            <w:pPr>
              <w:jc w:val="both"/>
            </w:pPr>
            <w:r w:rsidRPr="00AF1D4D">
              <w:t>Způsob zakončení předmětu – klasifikovaný zápočet</w:t>
            </w:r>
          </w:p>
          <w:p w:rsidR="006C5AC6" w:rsidRDefault="006C5AC6" w:rsidP="006C5AC6">
            <w:pPr>
              <w:jc w:val="both"/>
            </w:pPr>
            <w:r w:rsidRPr="00AF1D4D">
              <w:t>Požadavky na klasifikovaný zápočet</w:t>
            </w:r>
            <w:r>
              <w:t xml:space="preserve"> – 80% účast na cvičení. Hodnocení individuálních úkolů studentů a korekce informací získaných samostudiem na skupinových a individuálních konzultacích, prostřednictvím elektronické pošty nebo portálu UTB, výběrově též v systému MOODLE. Úkoly studentů k individuálnímu řešení či zpracování: studijní texty či power-pointové prezentace. </w:t>
            </w:r>
          </w:p>
          <w:p w:rsidR="006C5AC6" w:rsidRDefault="006C5AC6" w:rsidP="006C5AC6">
            <w:pPr>
              <w:jc w:val="both"/>
            </w:pPr>
            <w:r>
              <w:t>Zápočet bude udělen na základě splněných úkolů.</w:t>
            </w:r>
          </w:p>
        </w:tc>
      </w:tr>
      <w:tr w:rsidR="00AF1D4D" w:rsidTr="006C5AC6">
        <w:trPr>
          <w:trHeight w:val="70"/>
        </w:trPr>
        <w:tc>
          <w:tcPr>
            <w:tcW w:w="9855" w:type="dxa"/>
            <w:gridSpan w:val="8"/>
            <w:tcBorders>
              <w:top w:val="nil"/>
            </w:tcBorders>
          </w:tcPr>
          <w:p w:rsidR="00AF1D4D" w:rsidRDefault="00AF1D4D" w:rsidP="00453E88">
            <w:pPr>
              <w:jc w:val="both"/>
            </w:pPr>
          </w:p>
        </w:tc>
      </w:tr>
      <w:tr w:rsidR="00AF1D4D" w:rsidTr="00453E88">
        <w:trPr>
          <w:trHeight w:val="197"/>
        </w:trPr>
        <w:tc>
          <w:tcPr>
            <w:tcW w:w="3086" w:type="dxa"/>
            <w:tcBorders>
              <w:top w:val="nil"/>
            </w:tcBorders>
            <w:shd w:val="clear" w:color="auto" w:fill="F7CAAC"/>
          </w:tcPr>
          <w:p w:rsidR="00AF1D4D" w:rsidRDefault="00AF1D4D" w:rsidP="00453E88">
            <w:pPr>
              <w:jc w:val="both"/>
              <w:rPr>
                <w:b/>
              </w:rPr>
            </w:pPr>
            <w:r>
              <w:rPr>
                <w:b/>
              </w:rPr>
              <w:t>Garant předmětu</w:t>
            </w:r>
          </w:p>
        </w:tc>
        <w:tc>
          <w:tcPr>
            <w:tcW w:w="6769" w:type="dxa"/>
            <w:gridSpan w:val="7"/>
            <w:tcBorders>
              <w:top w:val="nil"/>
            </w:tcBorders>
          </w:tcPr>
          <w:p w:rsidR="00AF1D4D" w:rsidRDefault="00AF1D4D" w:rsidP="00453E88">
            <w:pPr>
              <w:jc w:val="both"/>
            </w:pPr>
            <w:r>
              <w:t>PhDr. Jana Semotamová</w:t>
            </w:r>
          </w:p>
        </w:tc>
      </w:tr>
      <w:tr w:rsidR="00AF1D4D" w:rsidTr="00453E88">
        <w:trPr>
          <w:trHeight w:val="243"/>
        </w:trPr>
        <w:tc>
          <w:tcPr>
            <w:tcW w:w="3086" w:type="dxa"/>
            <w:tcBorders>
              <w:top w:val="nil"/>
            </w:tcBorders>
            <w:shd w:val="clear" w:color="auto" w:fill="F7CAAC"/>
          </w:tcPr>
          <w:p w:rsidR="00AF1D4D" w:rsidRDefault="00AF1D4D" w:rsidP="00453E88">
            <w:pPr>
              <w:jc w:val="both"/>
              <w:rPr>
                <w:b/>
              </w:rPr>
            </w:pPr>
            <w:r>
              <w:rPr>
                <w:b/>
              </w:rPr>
              <w:t>Zapojení garanta do výuky předmětu</w:t>
            </w:r>
          </w:p>
        </w:tc>
        <w:tc>
          <w:tcPr>
            <w:tcW w:w="6769" w:type="dxa"/>
            <w:gridSpan w:val="7"/>
            <w:tcBorders>
              <w:top w:val="nil"/>
            </w:tcBorders>
          </w:tcPr>
          <w:p w:rsidR="00AF1D4D" w:rsidRDefault="00F42360" w:rsidP="00DB35A9">
            <w:pPr>
              <w:jc w:val="both"/>
            </w:pPr>
            <w:r w:rsidRPr="00AB1306">
              <w:t xml:space="preserve">Garant stanovuje koncepci </w:t>
            </w:r>
            <w:r w:rsidR="00DB35A9">
              <w:t>cvičení</w:t>
            </w:r>
            <w:r w:rsidRPr="00AB1306">
              <w:t xml:space="preserve"> a dohlíží na jednotné vedení</w:t>
            </w:r>
          </w:p>
        </w:tc>
      </w:tr>
      <w:tr w:rsidR="00AF1D4D" w:rsidTr="00453E88">
        <w:tc>
          <w:tcPr>
            <w:tcW w:w="3086" w:type="dxa"/>
            <w:shd w:val="clear" w:color="auto" w:fill="F7CAAC"/>
          </w:tcPr>
          <w:p w:rsidR="00AF1D4D" w:rsidRDefault="00AF1D4D" w:rsidP="00453E88">
            <w:pPr>
              <w:jc w:val="both"/>
              <w:rPr>
                <w:b/>
              </w:rPr>
            </w:pPr>
            <w:r>
              <w:rPr>
                <w:b/>
              </w:rPr>
              <w:t>Vyučující</w:t>
            </w:r>
          </w:p>
        </w:tc>
        <w:tc>
          <w:tcPr>
            <w:tcW w:w="6769" w:type="dxa"/>
            <w:gridSpan w:val="7"/>
            <w:tcBorders>
              <w:bottom w:val="nil"/>
            </w:tcBorders>
          </w:tcPr>
          <w:p w:rsidR="00AF1D4D" w:rsidRDefault="006C5AC6" w:rsidP="006C5AC6">
            <w:pPr>
              <w:jc w:val="both"/>
            </w:pPr>
            <w:r>
              <w:t xml:space="preserve">Mgr. Romana Divošová </w:t>
            </w:r>
            <w:r w:rsidR="008E5AFF">
              <w:t>– cvičení (100%)</w:t>
            </w:r>
          </w:p>
        </w:tc>
      </w:tr>
      <w:tr w:rsidR="00AF1D4D" w:rsidTr="006C5AC6">
        <w:trPr>
          <w:trHeight w:val="70"/>
        </w:trPr>
        <w:tc>
          <w:tcPr>
            <w:tcW w:w="9855" w:type="dxa"/>
            <w:gridSpan w:val="8"/>
            <w:tcBorders>
              <w:top w:val="nil"/>
            </w:tcBorders>
          </w:tcPr>
          <w:p w:rsidR="00AF1D4D" w:rsidRDefault="00AF1D4D" w:rsidP="00453E88">
            <w:pPr>
              <w:jc w:val="both"/>
            </w:pPr>
          </w:p>
        </w:tc>
      </w:tr>
      <w:tr w:rsidR="00AF1D4D" w:rsidTr="00453E88">
        <w:tc>
          <w:tcPr>
            <w:tcW w:w="3086" w:type="dxa"/>
            <w:shd w:val="clear" w:color="auto" w:fill="F7CAAC"/>
          </w:tcPr>
          <w:p w:rsidR="00AF1D4D" w:rsidRDefault="00AF1D4D" w:rsidP="00453E88">
            <w:pPr>
              <w:jc w:val="both"/>
              <w:rPr>
                <w:b/>
              </w:rPr>
            </w:pPr>
            <w:r>
              <w:rPr>
                <w:b/>
              </w:rPr>
              <w:t>Stručná anotace předmětu</w:t>
            </w:r>
          </w:p>
        </w:tc>
        <w:tc>
          <w:tcPr>
            <w:tcW w:w="6769" w:type="dxa"/>
            <w:gridSpan w:val="7"/>
            <w:tcBorders>
              <w:bottom w:val="nil"/>
            </w:tcBorders>
          </w:tcPr>
          <w:p w:rsidR="00AF1D4D" w:rsidRDefault="00AF1D4D" w:rsidP="00453E88">
            <w:pPr>
              <w:jc w:val="both"/>
            </w:pPr>
          </w:p>
        </w:tc>
      </w:tr>
      <w:tr w:rsidR="00AF1D4D" w:rsidTr="00453E88">
        <w:trPr>
          <w:trHeight w:val="3938"/>
        </w:trPr>
        <w:tc>
          <w:tcPr>
            <w:tcW w:w="9855" w:type="dxa"/>
            <w:gridSpan w:val="8"/>
            <w:tcBorders>
              <w:top w:val="nil"/>
              <w:bottom w:val="single" w:sz="12" w:space="0" w:color="auto"/>
            </w:tcBorders>
          </w:tcPr>
          <w:p w:rsidR="00E0430C" w:rsidRPr="00E0430C" w:rsidRDefault="00E0430C" w:rsidP="00E0430C">
            <w:pPr>
              <w:shd w:val="clear" w:color="auto" w:fill="FFFFFF"/>
              <w:jc w:val="both"/>
              <w:rPr>
                <w:color w:val="000000"/>
              </w:rPr>
            </w:pPr>
            <w:r>
              <w:rPr>
                <w:color w:val="000000"/>
              </w:rPr>
              <w:t xml:space="preserve">Cílem tohoto předmětu je rozšířit oblast znalostí gramatiky, výslovnosti a jazykových dovedností a zaměřit se na lékařskou </w:t>
            </w:r>
            <w:r w:rsidRPr="00E0430C">
              <w:rPr>
                <w:color w:val="000000"/>
              </w:rPr>
              <w:t>angličtinu. Studenti, kteří vycházejí ze svých dosavadních jazykových znalostí angličtiny, si osvojí důležitá slova a slovní spojení potřebná při komunikaci s anglicky mluvícími pacienty. Budou rozvíjet své schopnosti při četbě odborných anglických textů a osvojí si slovní zásobu z této oblasti.</w:t>
            </w:r>
          </w:p>
          <w:p w:rsidR="00E0430C" w:rsidRPr="00E0430C" w:rsidRDefault="00E0430C" w:rsidP="00E0430C">
            <w:pPr>
              <w:shd w:val="clear" w:color="auto" w:fill="FFFFFF"/>
              <w:rPr>
                <w:color w:val="000000"/>
              </w:rPr>
            </w:pPr>
            <w:r w:rsidRPr="00E0430C">
              <w:rPr>
                <w:color w:val="000000"/>
              </w:rPr>
              <w:t xml:space="preserve">Obsah předmětu </w:t>
            </w:r>
          </w:p>
          <w:p w:rsidR="00E0430C" w:rsidRPr="00E0430C" w:rsidRDefault="00E0430C" w:rsidP="00E0430C">
            <w:pPr>
              <w:shd w:val="clear" w:color="auto" w:fill="FFFFFF"/>
              <w:rPr>
                <w:color w:val="000000"/>
              </w:rPr>
            </w:pPr>
            <w:r w:rsidRPr="00E0430C">
              <w:rPr>
                <w:color w:val="000000"/>
              </w:rPr>
              <w:t xml:space="preserve">- Nemocniční tým </w:t>
            </w:r>
          </w:p>
          <w:p w:rsidR="00E0430C" w:rsidRPr="00E0430C" w:rsidRDefault="00E0430C" w:rsidP="00E0430C">
            <w:pPr>
              <w:shd w:val="clear" w:color="auto" w:fill="FFFFFF"/>
              <w:rPr>
                <w:color w:val="000000"/>
              </w:rPr>
            </w:pPr>
            <w:r w:rsidRPr="00E0430C">
              <w:rPr>
                <w:color w:val="000000"/>
              </w:rPr>
              <w:t xml:space="preserve">- Oddělení v nemocnici </w:t>
            </w:r>
          </w:p>
          <w:p w:rsidR="00E0430C" w:rsidRPr="00E0430C" w:rsidRDefault="00E0430C" w:rsidP="00E0430C">
            <w:pPr>
              <w:shd w:val="clear" w:color="auto" w:fill="FFFFFF"/>
              <w:rPr>
                <w:color w:val="000000"/>
              </w:rPr>
            </w:pPr>
            <w:r w:rsidRPr="00E0430C">
              <w:rPr>
                <w:color w:val="000000"/>
              </w:rPr>
              <w:t>- Pokoje a vybavení</w:t>
            </w:r>
          </w:p>
          <w:p w:rsidR="00E0430C" w:rsidRPr="00E0430C" w:rsidRDefault="00E0430C" w:rsidP="00E0430C">
            <w:pPr>
              <w:shd w:val="clear" w:color="auto" w:fill="FFFFFF"/>
              <w:rPr>
                <w:color w:val="000000"/>
              </w:rPr>
            </w:pPr>
            <w:r w:rsidRPr="00E0430C">
              <w:rPr>
                <w:color w:val="000000"/>
              </w:rPr>
              <w:t>- Tělo</w:t>
            </w:r>
          </w:p>
          <w:p w:rsidR="00E0430C" w:rsidRPr="00E0430C" w:rsidRDefault="00E0430C" w:rsidP="00E0430C">
            <w:pPr>
              <w:shd w:val="clear" w:color="auto" w:fill="FFFFFF"/>
              <w:rPr>
                <w:color w:val="000000"/>
              </w:rPr>
            </w:pPr>
            <w:r w:rsidRPr="00E0430C">
              <w:rPr>
                <w:color w:val="000000"/>
              </w:rPr>
              <w:t xml:space="preserve">- Krev </w:t>
            </w:r>
          </w:p>
          <w:p w:rsidR="00E0430C" w:rsidRPr="00E0430C" w:rsidRDefault="00E0430C" w:rsidP="00E0430C">
            <w:pPr>
              <w:shd w:val="clear" w:color="auto" w:fill="FFFFFF"/>
              <w:rPr>
                <w:color w:val="000000"/>
              </w:rPr>
            </w:pPr>
            <w:r w:rsidRPr="00E0430C">
              <w:rPr>
                <w:color w:val="000000"/>
              </w:rPr>
              <w:t>- Tělní systémy</w:t>
            </w:r>
          </w:p>
          <w:p w:rsidR="00E0430C" w:rsidRPr="00E0430C" w:rsidRDefault="00E0430C" w:rsidP="00E0430C">
            <w:pPr>
              <w:shd w:val="clear" w:color="auto" w:fill="FFFFFF"/>
              <w:rPr>
                <w:color w:val="000000"/>
              </w:rPr>
            </w:pPr>
            <w:r w:rsidRPr="00E0430C">
              <w:rPr>
                <w:color w:val="000000"/>
              </w:rPr>
              <w:t>- Bolest, symptomy nemoci</w:t>
            </w:r>
          </w:p>
          <w:p w:rsidR="00E0430C" w:rsidRPr="00E0430C" w:rsidRDefault="00E0430C" w:rsidP="00E0430C">
            <w:pPr>
              <w:shd w:val="clear" w:color="auto" w:fill="FFFFFF"/>
              <w:rPr>
                <w:color w:val="000000"/>
              </w:rPr>
            </w:pPr>
            <w:r w:rsidRPr="00E0430C">
              <w:rPr>
                <w:color w:val="000000"/>
              </w:rPr>
              <w:t>- Medikace</w:t>
            </w:r>
          </w:p>
          <w:p w:rsidR="00E0430C" w:rsidRPr="00E0430C" w:rsidRDefault="00E0430C" w:rsidP="00E0430C">
            <w:pPr>
              <w:shd w:val="clear" w:color="auto" w:fill="FFFFFF"/>
              <w:rPr>
                <w:color w:val="000000"/>
              </w:rPr>
            </w:pPr>
            <w:r w:rsidRPr="00E0430C">
              <w:rPr>
                <w:color w:val="000000"/>
              </w:rPr>
              <w:t>Gramatika: Přehled časů v angličtině (Swan).</w:t>
            </w:r>
          </w:p>
          <w:p w:rsidR="00E0430C" w:rsidRPr="00E0430C" w:rsidRDefault="00E0430C" w:rsidP="00E0430C">
            <w:pPr>
              <w:shd w:val="clear" w:color="auto" w:fill="FFFFFF"/>
              <w:rPr>
                <w:color w:val="000000"/>
              </w:rPr>
            </w:pPr>
            <w:r w:rsidRPr="00E0430C">
              <w:rPr>
                <w:color w:val="000000"/>
              </w:rPr>
              <w:t xml:space="preserve">Výstupní kompetence studenta </w:t>
            </w:r>
          </w:p>
          <w:p w:rsidR="00AF1D4D" w:rsidRPr="00E0430C" w:rsidRDefault="00E0430C" w:rsidP="00E0430C">
            <w:pPr>
              <w:shd w:val="clear" w:color="auto" w:fill="FFFFFF"/>
              <w:rPr>
                <w:color w:val="000000"/>
              </w:rPr>
            </w:pPr>
            <w:r w:rsidRPr="00E0430C">
              <w:rPr>
                <w:color w:val="000000"/>
              </w:rPr>
              <w:t>Student si uvědomuje koexistenci řeckých a latinských výrazů při tvoření anglické lékařské terminologie. Umí popsat a pojmenovat části lidského těla, uvést přehled tělních systémů, popsat zdravotnická povolání a pohovořit o moderním zdravotnictví.</w:t>
            </w:r>
            <w:r>
              <w:rPr>
                <w:color w:val="000000"/>
              </w:rPr>
              <w:t xml:space="preserve"> </w:t>
            </w:r>
          </w:p>
        </w:tc>
      </w:tr>
      <w:tr w:rsidR="00AF1D4D" w:rsidTr="00453E88">
        <w:trPr>
          <w:trHeight w:val="265"/>
        </w:trPr>
        <w:tc>
          <w:tcPr>
            <w:tcW w:w="3653" w:type="dxa"/>
            <w:gridSpan w:val="2"/>
            <w:tcBorders>
              <w:top w:val="nil"/>
            </w:tcBorders>
            <w:shd w:val="clear" w:color="auto" w:fill="F7CAAC"/>
          </w:tcPr>
          <w:p w:rsidR="00AF1D4D" w:rsidRDefault="00AF1D4D" w:rsidP="00453E88">
            <w:pPr>
              <w:jc w:val="both"/>
            </w:pPr>
            <w:r>
              <w:rPr>
                <w:b/>
              </w:rPr>
              <w:t>Studijní literatura a studijní pomůcky</w:t>
            </w:r>
          </w:p>
        </w:tc>
        <w:tc>
          <w:tcPr>
            <w:tcW w:w="6202" w:type="dxa"/>
            <w:gridSpan w:val="6"/>
            <w:tcBorders>
              <w:top w:val="nil"/>
              <w:bottom w:val="nil"/>
            </w:tcBorders>
          </w:tcPr>
          <w:p w:rsidR="00AF1D4D" w:rsidRDefault="00AF1D4D" w:rsidP="00453E88">
            <w:pPr>
              <w:jc w:val="both"/>
            </w:pPr>
          </w:p>
        </w:tc>
      </w:tr>
      <w:tr w:rsidR="00AF1D4D" w:rsidTr="00453E88">
        <w:trPr>
          <w:trHeight w:val="1497"/>
        </w:trPr>
        <w:tc>
          <w:tcPr>
            <w:tcW w:w="9855" w:type="dxa"/>
            <w:gridSpan w:val="8"/>
            <w:tcBorders>
              <w:top w:val="nil"/>
            </w:tcBorders>
          </w:tcPr>
          <w:p w:rsidR="00AF1D4D" w:rsidRPr="006C5AC6" w:rsidRDefault="006C5AC6" w:rsidP="00453E88">
            <w:pPr>
              <w:jc w:val="both"/>
              <w:rPr>
                <w:b/>
              </w:rPr>
            </w:pPr>
            <w:r w:rsidRPr="006C5AC6">
              <w:rPr>
                <w:b/>
              </w:rPr>
              <w:t>Povinná literatura</w:t>
            </w:r>
          </w:p>
          <w:p w:rsidR="006C5AC6" w:rsidRDefault="006C5AC6" w:rsidP="00453E88">
            <w:pPr>
              <w:jc w:val="both"/>
            </w:pPr>
            <w:r w:rsidRPr="006C5AC6">
              <w:t>EVANS, V</w:t>
            </w:r>
            <w:r>
              <w:t>.,</w:t>
            </w:r>
            <w:r w:rsidRPr="006C5AC6">
              <w:t xml:space="preserve"> SALCIDO</w:t>
            </w:r>
            <w:r>
              <w:t>, K</w:t>
            </w:r>
            <w:r w:rsidRPr="006C5AC6">
              <w:t xml:space="preserve">. </w:t>
            </w:r>
            <w:r w:rsidRPr="006C5AC6">
              <w:rPr>
                <w:i/>
              </w:rPr>
              <w:t>Nursing</w:t>
            </w:r>
            <w:r w:rsidRPr="006C5AC6">
              <w:t>. Newbury: Express Publishing, 2011, 40, 40, 39. Career paths. ISBN 978-0-85777-838-3.</w:t>
            </w:r>
          </w:p>
          <w:p w:rsidR="006C5AC6" w:rsidRDefault="006C5AC6" w:rsidP="006C5AC6">
            <w:pPr>
              <w:jc w:val="both"/>
            </w:pPr>
            <w:r w:rsidRPr="006C5AC6">
              <w:t>SWAN, M</w:t>
            </w:r>
            <w:r>
              <w:t>.,</w:t>
            </w:r>
            <w:r w:rsidRPr="006C5AC6">
              <w:t xml:space="preserve"> WALTER</w:t>
            </w:r>
            <w:r>
              <w:t>, C</w:t>
            </w:r>
            <w:r w:rsidRPr="006C5AC6">
              <w:t xml:space="preserve">. </w:t>
            </w:r>
            <w:r w:rsidRPr="006C5AC6">
              <w:rPr>
                <w:i/>
              </w:rPr>
              <w:t>Oxford English grammar course: intermediate : a grammar practice book for intermediate and upper-intermediate students of English with answers</w:t>
            </w:r>
            <w:r w:rsidRPr="006C5AC6">
              <w:t xml:space="preserve">. Oxford: Oxford University Press, 2011, 386 </w:t>
            </w:r>
            <w:r>
              <w:t>s</w:t>
            </w:r>
            <w:r w:rsidRPr="006C5AC6">
              <w:t>. ISBN 978-0-19-442082-2.</w:t>
            </w:r>
          </w:p>
          <w:p w:rsidR="006C5AC6" w:rsidRDefault="006C5AC6" w:rsidP="006C5AC6">
            <w:pPr>
              <w:jc w:val="both"/>
              <w:rPr>
                <w:b/>
              </w:rPr>
            </w:pPr>
            <w:r>
              <w:rPr>
                <w:b/>
              </w:rPr>
              <w:t>Doporučená literatura</w:t>
            </w:r>
          </w:p>
          <w:p w:rsidR="006C5AC6" w:rsidRDefault="006C5AC6" w:rsidP="006C5AC6">
            <w:pPr>
              <w:jc w:val="both"/>
            </w:pPr>
            <w:r w:rsidRPr="006C5AC6">
              <w:t xml:space="preserve">TOPILOVÁ, V. </w:t>
            </w:r>
            <w:r w:rsidRPr="006C5AC6">
              <w:rPr>
                <w:i/>
              </w:rPr>
              <w:t>Anglicko-český, česko-anglický lékařský slovník</w:t>
            </w:r>
            <w:r w:rsidRPr="006C5AC6">
              <w:t>. Praha: Grada, 1999, 878 s. ISBN 80-7169-284-0.</w:t>
            </w:r>
          </w:p>
        </w:tc>
      </w:tr>
      <w:tr w:rsidR="00AF1D4D"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F1D4D" w:rsidRDefault="00AF1D4D" w:rsidP="00453E88">
            <w:pPr>
              <w:jc w:val="center"/>
              <w:rPr>
                <w:b/>
              </w:rPr>
            </w:pPr>
            <w:r>
              <w:rPr>
                <w:b/>
              </w:rPr>
              <w:t>Informace ke kombinované nebo distanční formě</w:t>
            </w:r>
          </w:p>
        </w:tc>
      </w:tr>
      <w:tr w:rsidR="00AF1D4D" w:rsidTr="00453E88">
        <w:tc>
          <w:tcPr>
            <w:tcW w:w="4787" w:type="dxa"/>
            <w:gridSpan w:val="3"/>
            <w:tcBorders>
              <w:top w:val="single" w:sz="2" w:space="0" w:color="auto"/>
            </w:tcBorders>
            <w:shd w:val="clear" w:color="auto" w:fill="F7CAAC"/>
          </w:tcPr>
          <w:p w:rsidR="00AF1D4D" w:rsidRDefault="00AF1D4D" w:rsidP="00453E88">
            <w:pPr>
              <w:jc w:val="both"/>
            </w:pPr>
            <w:r>
              <w:rPr>
                <w:b/>
              </w:rPr>
              <w:t>Rozsah konzultací (soustředění)</w:t>
            </w:r>
          </w:p>
        </w:tc>
        <w:tc>
          <w:tcPr>
            <w:tcW w:w="889" w:type="dxa"/>
            <w:tcBorders>
              <w:top w:val="single" w:sz="2" w:space="0" w:color="auto"/>
            </w:tcBorders>
          </w:tcPr>
          <w:p w:rsidR="00AF1D4D" w:rsidRDefault="00AF1D4D" w:rsidP="00453E88">
            <w:pPr>
              <w:jc w:val="both"/>
            </w:pPr>
            <w:r>
              <w:t>10</w:t>
            </w:r>
          </w:p>
        </w:tc>
        <w:tc>
          <w:tcPr>
            <w:tcW w:w="4179" w:type="dxa"/>
            <w:gridSpan w:val="4"/>
            <w:tcBorders>
              <w:top w:val="single" w:sz="2" w:space="0" w:color="auto"/>
            </w:tcBorders>
            <w:shd w:val="clear" w:color="auto" w:fill="F7CAAC"/>
          </w:tcPr>
          <w:p w:rsidR="00AF1D4D" w:rsidRDefault="00AF1D4D" w:rsidP="00453E88">
            <w:pPr>
              <w:jc w:val="both"/>
              <w:rPr>
                <w:b/>
              </w:rPr>
            </w:pPr>
            <w:r>
              <w:rPr>
                <w:b/>
              </w:rPr>
              <w:t xml:space="preserve">hodin </w:t>
            </w:r>
          </w:p>
        </w:tc>
      </w:tr>
      <w:tr w:rsidR="00AF1D4D" w:rsidTr="00453E88">
        <w:tc>
          <w:tcPr>
            <w:tcW w:w="9855" w:type="dxa"/>
            <w:gridSpan w:val="8"/>
            <w:shd w:val="clear" w:color="auto" w:fill="F7CAAC"/>
          </w:tcPr>
          <w:p w:rsidR="00AF1D4D" w:rsidRDefault="00AF1D4D" w:rsidP="00453E88">
            <w:pPr>
              <w:jc w:val="both"/>
              <w:rPr>
                <w:b/>
              </w:rPr>
            </w:pPr>
            <w:r>
              <w:rPr>
                <w:b/>
              </w:rPr>
              <w:t>Informace o způsobu kontaktu s vyučujícím</w:t>
            </w:r>
          </w:p>
        </w:tc>
      </w:tr>
      <w:tr w:rsidR="00AF1D4D" w:rsidTr="00043B0E">
        <w:trPr>
          <w:trHeight w:val="673"/>
        </w:trPr>
        <w:tc>
          <w:tcPr>
            <w:tcW w:w="9855" w:type="dxa"/>
            <w:gridSpan w:val="8"/>
          </w:tcPr>
          <w:p w:rsidR="00AF1D4D" w:rsidRDefault="006C5AC6" w:rsidP="00E0430C">
            <w:pPr>
              <w:jc w:val="both"/>
            </w:pPr>
            <w:r w:rsidRPr="00043B0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F1D4D" w:rsidRDefault="00AF1D4D"/>
    <w:p w:rsidR="00AF1D4D" w:rsidRDefault="00AF1D4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F1D4D" w:rsidTr="00453E88">
        <w:tc>
          <w:tcPr>
            <w:tcW w:w="9855" w:type="dxa"/>
            <w:gridSpan w:val="8"/>
            <w:tcBorders>
              <w:bottom w:val="double" w:sz="4" w:space="0" w:color="auto"/>
            </w:tcBorders>
            <w:shd w:val="clear" w:color="auto" w:fill="BDD6EE"/>
          </w:tcPr>
          <w:p w:rsidR="00AF1D4D" w:rsidRDefault="00AF1D4D" w:rsidP="00453E88">
            <w:pPr>
              <w:jc w:val="both"/>
              <w:rPr>
                <w:b/>
                <w:sz w:val="28"/>
              </w:rPr>
            </w:pPr>
            <w:r>
              <w:lastRenderedPageBreak/>
              <w:br w:type="page"/>
            </w:r>
            <w:r>
              <w:rPr>
                <w:b/>
                <w:sz w:val="28"/>
              </w:rPr>
              <w:t>B-III – Charakteristika studijního předmětu</w:t>
            </w:r>
          </w:p>
        </w:tc>
      </w:tr>
      <w:tr w:rsidR="00AF1D4D" w:rsidTr="00453E88">
        <w:tc>
          <w:tcPr>
            <w:tcW w:w="3086" w:type="dxa"/>
            <w:tcBorders>
              <w:top w:val="double" w:sz="4" w:space="0" w:color="auto"/>
            </w:tcBorders>
            <w:shd w:val="clear" w:color="auto" w:fill="F7CAAC"/>
          </w:tcPr>
          <w:p w:rsidR="00AF1D4D" w:rsidRPr="00AF1D4D" w:rsidRDefault="00AF1D4D" w:rsidP="00453E88">
            <w:pPr>
              <w:jc w:val="both"/>
              <w:rPr>
                <w:b/>
              </w:rPr>
            </w:pPr>
            <w:r w:rsidRPr="00AF1D4D">
              <w:rPr>
                <w:b/>
              </w:rPr>
              <w:t>Název studijního předmětu</w:t>
            </w:r>
          </w:p>
        </w:tc>
        <w:tc>
          <w:tcPr>
            <w:tcW w:w="6769" w:type="dxa"/>
            <w:gridSpan w:val="7"/>
            <w:tcBorders>
              <w:top w:val="double" w:sz="4" w:space="0" w:color="auto"/>
            </w:tcBorders>
          </w:tcPr>
          <w:p w:rsidR="00AF1D4D" w:rsidRPr="00AF1D4D" w:rsidRDefault="00AF1D4D" w:rsidP="00453E88">
            <w:pPr>
              <w:jc w:val="both"/>
            </w:pPr>
            <w:r w:rsidRPr="00AF1D4D">
              <w:t>Odborná němčina ve zdravotnictví</w:t>
            </w:r>
          </w:p>
        </w:tc>
      </w:tr>
      <w:tr w:rsidR="00AF1D4D" w:rsidTr="00453E88">
        <w:tc>
          <w:tcPr>
            <w:tcW w:w="3086" w:type="dxa"/>
            <w:shd w:val="clear" w:color="auto" w:fill="F7CAAC"/>
          </w:tcPr>
          <w:p w:rsidR="00AF1D4D" w:rsidRPr="00AF1D4D" w:rsidRDefault="00AF1D4D" w:rsidP="00453E88">
            <w:pPr>
              <w:jc w:val="both"/>
              <w:rPr>
                <w:b/>
              </w:rPr>
            </w:pPr>
            <w:r w:rsidRPr="00AF1D4D">
              <w:rPr>
                <w:b/>
              </w:rPr>
              <w:t>Typ předmětu</w:t>
            </w:r>
          </w:p>
        </w:tc>
        <w:tc>
          <w:tcPr>
            <w:tcW w:w="3406" w:type="dxa"/>
            <w:gridSpan w:val="4"/>
          </w:tcPr>
          <w:p w:rsidR="00AF1D4D" w:rsidRPr="00AF1D4D" w:rsidRDefault="00AF1D4D" w:rsidP="00453E88">
            <w:pPr>
              <w:jc w:val="both"/>
            </w:pPr>
            <w:r>
              <w:t>p</w:t>
            </w:r>
            <w:r w:rsidRPr="00AF1D4D">
              <w:t>ovinně volitelný „PV“</w:t>
            </w:r>
          </w:p>
        </w:tc>
        <w:tc>
          <w:tcPr>
            <w:tcW w:w="2695" w:type="dxa"/>
            <w:gridSpan w:val="2"/>
            <w:shd w:val="clear" w:color="auto" w:fill="F7CAAC"/>
          </w:tcPr>
          <w:p w:rsidR="00AF1D4D" w:rsidRDefault="00AF1D4D" w:rsidP="00453E88">
            <w:pPr>
              <w:jc w:val="both"/>
            </w:pPr>
            <w:r>
              <w:rPr>
                <w:b/>
              </w:rPr>
              <w:t>doporučený ročník / semestr</w:t>
            </w:r>
          </w:p>
        </w:tc>
        <w:tc>
          <w:tcPr>
            <w:tcW w:w="668" w:type="dxa"/>
          </w:tcPr>
          <w:p w:rsidR="00AF1D4D" w:rsidRDefault="00AF1D4D" w:rsidP="00453E88">
            <w:pPr>
              <w:jc w:val="both"/>
            </w:pPr>
            <w:r>
              <w:t>1/Z</w:t>
            </w:r>
          </w:p>
        </w:tc>
      </w:tr>
      <w:tr w:rsidR="00AF1D4D" w:rsidTr="00453E88">
        <w:tc>
          <w:tcPr>
            <w:tcW w:w="3086" w:type="dxa"/>
            <w:shd w:val="clear" w:color="auto" w:fill="F7CAAC"/>
          </w:tcPr>
          <w:p w:rsidR="00AF1D4D" w:rsidRPr="00AF1D4D" w:rsidRDefault="00AF1D4D" w:rsidP="00453E88">
            <w:pPr>
              <w:jc w:val="both"/>
              <w:rPr>
                <w:b/>
              </w:rPr>
            </w:pPr>
            <w:r w:rsidRPr="00AF1D4D">
              <w:rPr>
                <w:b/>
              </w:rPr>
              <w:t>Rozsah studijního předmětu</w:t>
            </w:r>
          </w:p>
        </w:tc>
        <w:tc>
          <w:tcPr>
            <w:tcW w:w="1701" w:type="dxa"/>
            <w:gridSpan w:val="2"/>
          </w:tcPr>
          <w:p w:rsidR="00AF1D4D" w:rsidRPr="00AF1D4D" w:rsidRDefault="00AF1D4D" w:rsidP="00453E88">
            <w:pPr>
              <w:jc w:val="both"/>
            </w:pPr>
            <w:r w:rsidRPr="00AF1D4D">
              <w:t>26c</w:t>
            </w:r>
          </w:p>
        </w:tc>
        <w:tc>
          <w:tcPr>
            <w:tcW w:w="889" w:type="dxa"/>
            <w:shd w:val="clear" w:color="auto" w:fill="F7CAAC"/>
          </w:tcPr>
          <w:p w:rsidR="00AF1D4D" w:rsidRPr="00AF1D4D" w:rsidRDefault="00AF1D4D" w:rsidP="00453E88">
            <w:pPr>
              <w:jc w:val="both"/>
              <w:rPr>
                <w:b/>
              </w:rPr>
            </w:pPr>
            <w:r w:rsidRPr="00AF1D4D">
              <w:rPr>
                <w:b/>
              </w:rPr>
              <w:t xml:space="preserve">hod. </w:t>
            </w:r>
          </w:p>
        </w:tc>
        <w:tc>
          <w:tcPr>
            <w:tcW w:w="816" w:type="dxa"/>
          </w:tcPr>
          <w:p w:rsidR="00AF1D4D" w:rsidRDefault="00AF1D4D" w:rsidP="00453E88">
            <w:pPr>
              <w:jc w:val="both"/>
            </w:pPr>
            <w:r>
              <w:t>26</w:t>
            </w:r>
          </w:p>
        </w:tc>
        <w:tc>
          <w:tcPr>
            <w:tcW w:w="2156" w:type="dxa"/>
            <w:shd w:val="clear" w:color="auto" w:fill="F7CAAC"/>
          </w:tcPr>
          <w:p w:rsidR="00AF1D4D" w:rsidRDefault="00AF1D4D" w:rsidP="00453E88">
            <w:pPr>
              <w:jc w:val="both"/>
              <w:rPr>
                <w:b/>
              </w:rPr>
            </w:pPr>
            <w:r>
              <w:rPr>
                <w:b/>
              </w:rPr>
              <w:t>kreditů</w:t>
            </w:r>
          </w:p>
        </w:tc>
        <w:tc>
          <w:tcPr>
            <w:tcW w:w="1207" w:type="dxa"/>
            <w:gridSpan w:val="2"/>
          </w:tcPr>
          <w:p w:rsidR="00AF1D4D" w:rsidRDefault="00AF1D4D" w:rsidP="00453E88">
            <w:pPr>
              <w:jc w:val="both"/>
            </w:pPr>
            <w:r>
              <w:t>2</w:t>
            </w:r>
          </w:p>
        </w:tc>
      </w:tr>
      <w:tr w:rsidR="00AF1D4D" w:rsidTr="00453E88">
        <w:tc>
          <w:tcPr>
            <w:tcW w:w="3086" w:type="dxa"/>
            <w:shd w:val="clear" w:color="auto" w:fill="F7CAAC"/>
          </w:tcPr>
          <w:p w:rsidR="00AF1D4D" w:rsidRPr="00AF1D4D" w:rsidRDefault="00AF1D4D" w:rsidP="00453E88">
            <w:pPr>
              <w:jc w:val="both"/>
              <w:rPr>
                <w:b/>
              </w:rPr>
            </w:pPr>
            <w:r w:rsidRPr="00AF1D4D">
              <w:rPr>
                <w:b/>
              </w:rPr>
              <w:t>Prerekvizity, korekvizity, ekvivalence</w:t>
            </w:r>
          </w:p>
        </w:tc>
        <w:tc>
          <w:tcPr>
            <w:tcW w:w="6769" w:type="dxa"/>
            <w:gridSpan w:val="7"/>
          </w:tcPr>
          <w:p w:rsidR="00AF1D4D" w:rsidRPr="00AF1D4D" w:rsidRDefault="00AF1D4D" w:rsidP="00453E88">
            <w:pPr>
              <w:jc w:val="both"/>
            </w:pPr>
          </w:p>
        </w:tc>
      </w:tr>
      <w:tr w:rsidR="00AF1D4D" w:rsidTr="00AF1D4D">
        <w:trPr>
          <w:trHeight w:val="432"/>
        </w:trPr>
        <w:tc>
          <w:tcPr>
            <w:tcW w:w="3086" w:type="dxa"/>
            <w:shd w:val="clear" w:color="auto" w:fill="F7CAAC"/>
          </w:tcPr>
          <w:p w:rsidR="00AF1D4D" w:rsidRPr="00AF1D4D" w:rsidRDefault="00AF1D4D" w:rsidP="00453E88">
            <w:pPr>
              <w:jc w:val="both"/>
              <w:rPr>
                <w:b/>
              </w:rPr>
            </w:pPr>
            <w:r w:rsidRPr="00AF1D4D">
              <w:rPr>
                <w:b/>
              </w:rPr>
              <w:t>Způsob ověření studijních výsledků</w:t>
            </w:r>
          </w:p>
        </w:tc>
        <w:tc>
          <w:tcPr>
            <w:tcW w:w="3406" w:type="dxa"/>
            <w:gridSpan w:val="4"/>
          </w:tcPr>
          <w:p w:rsidR="00AF1D4D" w:rsidRPr="00AF1D4D" w:rsidRDefault="00AF1D4D" w:rsidP="00453E88">
            <w:pPr>
              <w:jc w:val="both"/>
            </w:pPr>
            <w:r>
              <w:t>k</w:t>
            </w:r>
            <w:r w:rsidRPr="00AF1D4D">
              <w:t>lasifikovaný zápočet</w:t>
            </w:r>
          </w:p>
        </w:tc>
        <w:tc>
          <w:tcPr>
            <w:tcW w:w="2156" w:type="dxa"/>
            <w:shd w:val="clear" w:color="auto" w:fill="F7CAAC"/>
          </w:tcPr>
          <w:p w:rsidR="00AF1D4D" w:rsidRDefault="00AF1D4D" w:rsidP="00453E88">
            <w:pPr>
              <w:jc w:val="both"/>
              <w:rPr>
                <w:b/>
              </w:rPr>
            </w:pPr>
            <w:r>
              <w:rPr>
                <w:b/>
              </w:rPr>
              <w:t>Forma výuky</w:t>
            </w:r>
          </w:p>
        </w:tc>
        <w:tc>
          <w:tcPr>
            <w:tcW w:w="1207" w:type="dxa"/>
            <w:gridSpan w:val="2"/>
          </w:tcPr>
          <w:p w:rsidR="00AF1D4D" w:rsidRDefault="00AF1D4D" w:rsidP="00453E88">
            <w:pPr>
              <w:jc w:val="both"/>
            </w:pPr>
            <w:r>
              <w:t>cvičení</w:t>
            </w:r>
          </w:p>
        </w:tc>
      </w:tr>
      <w:tr w:rsidR="00AF1D4D" w:rsidTr="00453E88">
        <w:tc>
          <w:tcPr>
            <w:tcW w:w="3086" w:type="dxa"/>
            <w:shd w:val="clear" w:color="auto" w:fill="F7CAAC"/>
          </w:tcPr>
          <w:p w:rsidR="00AF1D4D" w:rsidRPr="00AF1D4D" w:rsidRDefault="00AF1D4D" w:rsidP="00453E88">
            <w:pPr>
              <w:jc w:val="both"/>
              <w:rPr>
                <w:b/>
              </w:rPr>
            </w:pPr>
            <w:r w:rsidRPr="00AF1D4D">
              <w:rPr>
                <w:b/>
              </w:rPr>
              <w:t>Forma způsobu ověření studijních výsledků a další požadavky na studenta</w:t>
            </w:r>
          </w:p>
        </w:tc>
        <w:tc>
          <w:tcPr>
            <w:tcW w:w="6769" w:type="dxa"/>
            <w:gridSpan w:val="7"/>
            <w:tcBorders>
              <w:bottom w:val="nil"/>
            </w:tcBorders>
          </w:tcPr>
          <w:p w:rsidR="00AF1D4D" w:rsidRPr="00AF1D4D" w:rsidRDefault="00AF1D4D" w:rsidP="00453E88">
            <w:pPr>
              <w:jc w:val="both"/>
            </w:pPr>
            <w:r w:rsidRPr="00AF1D4D">
              <w:t>Způsob zakončení předmětu – klasifikovaný zápočet</w:t>
            </w:r>
          </w:p>
          <w:p w:rsidR="00AF1D4D" w:rsidRPr="00AF1D4D" w:rsidRDefault="00AF1D4D" w:rsidP="00E02CF9">
            <w:pPr>
              <w:jc w:val="both"/>
            </w:pPr>
            <w:r w:rsidRPr="00AF1D4D">
              <w:t xml:space="preserve">Požadavky na klasifikovaný zápočet - 80% účast na </w:t>
            </w:r>
            <w:r w:rsidR="00E02CF9">
              <w:t>cvičení,</w:t>
            </w:r>
            <w:r w:rsidRPr="00AF1D4D">
              <w:t xml:space="preserve"> práce studentů je sledována komunikačními aktivitami v hodinách. V průběhu semestru přednesou studenti prezentaci k problematice studovaného oboru. Absolvují závěrečný test, který musí splnit na 60%. Vstupní znalost se předpokládá na úrovni B1 Společného evropského referenčního rámce pro jazyk (SERR).</w:t>
            </w:r>
          </w:p>
        </w:tc>
      </w:tr>
      <w:tr w:rsidR="00AF1D4D" w:rsidTr="00AF1D4D">
        <w:trPr>
          <w:trHeight w:val="50"/>
        </w:trPr>
        <w:tc>
          <w:tcPr>
            <w:tcW w:w="9855" w:type="dxa"/>
            <w:gridSpan w:val="8"/>
            <w:tcBorders>
              <w:top w:val="nil"/>
            </w:tcBorders>
          </w:tcPr>
          <w:p w:rsidR="00AF1D4D" w:rsidRPr="00AF1D4D" w:rsidRDefault="00AF1D4D" w:rsidP="00453E88">
            <w:pPr>
              <w:jc w:val="both"/>
            </w:pPr>
          </w:p>
        </w:tc>
      </w:tr>
      <w:tr w:rsidR="00AF1D4D" w:rsidTr="00453E88">
        <w:trPr>
          <w:trHeight w:val="197"/>
        </w:trPr>
        <w:tc>
          <w:tcPr>
            <w:tcW w:w="3086" w:type="dxa"/>
            <w:tcBorders>
              <w:top w:val="nil"/>
            </w:tcBorders>
            <w:shd w:val="clear" w:color="auto" w:fill="F7CAAC"/>
          </w:tcPr>
          <w:p w:rsidR="00AF1D4D" w:rsidRPr="00AF1D4D" w:rsidRDefault="00AF1D4D" w:rsidP="00453E88">
            <w:pPr>
              <w:jc w:val="both"/>
              <w:rPr>
                <w:b/>
              </w:rPr>
            </w:pPr>
            <w:r w:rsidRPr="00AF1D4D">
              <w:rPr>
                <w:b/>
              </w:rPr>
              <w:t>Garant předmětu</w:t>
            </w:r>
          </w:p>
        </w:tc>
        <w:tc>
          <w:tcPr>
            <w:tcW w:w="6769" w:type="dxa"/>
            <w:gridSpan w:val="7"/>
            <w:tcBorders>
              <w:top w:val="nil"/>
            </w:tcBorders>
          </w:tcPr>
          <w:p w:rsidR="00AF1D4D" w:rsidRPr="00AF1D4D" w:rsidRDefault="00AF1D4D" w:rsidP="00453E88">
            <w:pPr>
              <w:jc w:val="both"/>
            </w:pPr>
            <w:r w:rsidRPr="00AF1D4D">
              <w:t>Mgr. Věra Kozáková, Ph.D.</w:t>
            </w:r>
          </w:p>
        </w:tc>
      </w:tr>
      <w:tr w:rsidR="00AF1D4D" w:rsidTr="00453E88">
        <w:trPr>
          <w:trHeight w:val="243"/>
        </w:trPr>
        <w:tc>
          <w:tcPr>
            <w:tcW w:w="3086" w:type="dxa"/>
            <w:tcBorders>
              <w:top w:val="nil"/>
            </w:tcBorders>
            <w:shd w:val="clear" w:color="auto" w:fill="F7CAAC"/>
          </w:tcPr>
          <w:p w:rsidR="00AF1D4D" w:rsidRPr="00AF1D4D" w:rsidRDefault="00AF1D4D" w:rsidP="00453E88">
            <w:pPr>
              <w:jc w:val="both"/>
              <w:rPr>
                <w:b/>
              </w:rPr>
            </w:pPr>
            <w:r w:rsidRPr="00AF1D4D">
              <w:rPr>
                <w:b/>
              </w:rPr>
              <w:t>Zapojení garanta do výuky předmětu</w:t>
            </w:r>
          </w:p>
        </w:tc>
        <w:tc>
          <w:tcPr>
            <w:tcW w:w="6769" w:type="dxa"/>
            <w:gridSpan w:val="7"/>
            <w:tcBorders>
              <w:top w:val="nil"/>
            </w:tcBorders>
          </w:tcPr>
          <w:p w:rsidR="00AF1D4D" w:rsidRPr="00AF1D4D" w:rsidRDefault="00F42360" w:rsidP="002035C4">
            <w:pPr>
              <w:jc w:val="both"/>
            </w:pPr>
            <w:r>
              <w:t>Garant se podílí na cvičení</w:t>
            </w:r>
            <w:r w:rsidR="002035C4">
              <w:t xml:space="preserve"> v rozsahu 100% a</w:t>
            </w:r>
            <w:r w:rsidRPr="00AB1306">
              <w:t xml:space="preserve"> dále stanovuje koncepci </w:t>
            </w:r>
            <w:r>
              <w:t>cvičení</w:t>
            </w:r>
            <w:r w:rsidR="002035C4">
              <w:t>.</w:t>
            </w:r>
          </w:p>
        </w:tc>
      </w:tr>
      <w:tr w:rsidR="00AF1D4D" w:rsidTr="00453E88">
        <w:tc>
          <w:tcPr>
            <w:tcW w:w="3086" w:type="dxa"/>
            <w:shd w:val="clear" w:color="auto" w:fill="F7CAAC"/>
          </w:tcPr>
          <w:p w:rsidR="00AF1D4D" w:rsidRPr="00AF1D4D" w:rsidRDefault="00AF1D4D" w:rsidP="00453E88">
            <w:pPr>
              <w:jc w:val="both"/>
              <w:rPr>
                <w:b/>
              </w:rPr>
            </w:pPr>
            <w:r w:rsidRPr="00AF1D4D">
              <w:rPr>
                <w:b/>
              </w:rPr>
              <w:t>Vyučující</w:t>
            </w:r>
          </w:p>
        </w:tc>
        <w:tc>
          <w:tcPr>
            <w:tcW w:w="6769" w:type="dxa"/>
            <w:gridSpan w:val="7"/>
            <w:tcBorders>
              <w:bottom w:val="nil"/>
            </w:tcBorders>
          </w:tcPr>
          <w:p w:rsidR="00AF1D4D" w:rsidRPr="00AF1D4D" w:rsidRDefault="00AF1D4D" w:rsidP="008E5AFF">
            <w:pPr>
              <w:jc w:val="both"/>
            </w:pPr>
            <w:r w:rsidRPr="00AF1D4D">
              <w:t>Mgr. Věra Kozáková, Ph.D.</w:t>
            </w:r>
            <w:r w:rsidR="008E5AFF">
              <w:t xml:space="preserve"> </w:t>
            </w:r>
            <w:r w:rsidR="008E5AFF" w:rsidRPr="0065394C">
              <w:t xml:space="preserve">– </w:t>
            </w:r>
            <w:r w:rsidR="008E5AFF">
              <w:t>cvičení (100%)</w:t>
            </w:r>
          </w:p>
        </w:tc>
      </w:tr>
      <w:tr w:rsidR="00AF1D4D" w:rsidTr="00AF1D4D">
        <w:trPr>
          <w:trHeight w:val="78"/>
        </w:trPr>
        <w:tc>
          <w:tcPr>
            <w:tcW w:w="9855" w:type="dxa"/>
            <w:gridSpan w:val="8"/>
            <w:tcBorders>
              <w:top w:val="nil"/>
            </w:tcBorders>
          </w:tcPr>
          <w:p w:rsidR="00AF1D4D" w:rsidRPr="00AF1D4D" w:rsidRDefault="00AF1D4D" w:rsidP="00453E88">
            <w:pPr>
              <w:jc w:val="both"/>
            </w:pPr>
          </w:p>
        </w:tc>
      </w:tr>
      <w:tr w:rsidR="00AF1D4D" w:rsidTr="00453E88">
        <w:tc>
          <w:tcPr>
            <w:tcW w:w="3086" w:type="dxa"/>
            <w:shd w:val="clear" w:color="auto" w:fill="F7CAAC"/>
          </w:tcPr>
          <w:p w:rsidR="00AF1D4D" w:rsidRPr="00AF1D4D" w:rsidRDefault="00AF1D4D" w:rsidP="00453E88">
            <w:pPr>
              <w:jc w:val="both"/>
              <w:rPr>
                <w:b/>
              </w:rPr>
            </w:pPr>
            <w:r w:rsidRPr="00AF1D4D">
              <w:rPr>
                <w:b/>
              </w:rPr>
              <w:t>Stručná anotace předmětu</w:t>
            </w:r>
          </w:p>
        </w:tc>
        <w:tc>
          <w:tcPr>
            <w:tcW w:w="6769" w:type="dxa"/>
            <w:gridSpan w:val="7"/>
            <w:tcBorders>
              <w:bottom w:val="nil"/>
            </w:tcBorders>
          </w:tcPr>
          <w:p w:rsidR="00AF1D4D" w:rsidRPr="00AF1D4D" w:rsidRDefault="00AF1D4D" w:rsidP="00453E88">
            <w:pPr>
              <w:jc w:val="both"/>
            </w:pPr>
          </w:p>
        </w:tc>
      </w:tr>
      <w:tr w:rsidR="00AF1D4D" w:rsidTr="00AF1D4D">
        <w:trPr>
          <w:trHeight w:val="3842"/>
        </w:trPr>
        <w:tc>
          <w:tcPr>
            <w:tcW w:w="9855" w:type="dxa"/>
            <w:gridSpan w:val="8"/>
            <w:tcBorders>
              <w:top w:val="nil"/>
              <w:bottom w:val="single" w:sz="12" w:space="0" w:color="auto"/>
            </w:tcBorders>
          </w:tcPr>
          <w:p w:rsidR="00AF1D4D" w:rsidRPr="00AF1D4D" w:rsidRDefault="00AF1D4D" w:rsidP="00453E88">
            <w:pPr>
              <w:jc w:val="both"/>
            </w:pPr>
            <w:r w:rsidRPr="00AF1D4D">
              <w:t>Cílem předmětu je podpořit znalost odborného jazyka a rozvinout orientaci v problematice němčina ve zdravotnictví. Rozvíjeny jsou všechny jazykové dovednosti: čtení s porozuměním, psaní, poslech s porozuměním, mluvení. Důraz je kladen na odbornou slovní zásobu a komunikaci, která je potřebná pro uplatnění na evropském trhu práce. Dosažená jazyková úroveň po absolvování předmětu je B1+ dle SERR.</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Navazování kontaktů, první kontakt</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Informace o své osobě, kdo co dělá, co dělám já, vlastnosti</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 xml:space="preserve">Sdělit o sobě základní údaje, informace o studovaném oboru </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Představení povolání a činnosti</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Pracoviště, kolegyně, kolegové</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Orientace v nemocnici</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Předměty a pomůcky</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Vnější a vnitřní stavba lidského těla</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Komunikace s pacienty</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Rozbor a rozhovor o příznacích nemoci</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Jak dát najevo zájem o člověka</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Reakce na stížnosti a potíže</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Testování</w:t>
            </w:r>
          </w:p>
        </w:tc>
      </w:tr>
      <w:tr w:rsidR="00AF1D4D" w:rsidTr="00453E88">
        <w:trPr>
          <w:trHeight w:val="265"/>
        </w:trPr>
        <w:tc>
          <w:tcPr>
            <w:tcW w:w="3653" w:type="dxa"/>
            <w:gridSpan w:val="2"/>
            <w:tcBorders>
              <w:top w:val="nil"/>
            </w:tcBorders>
            <w:shd w:val="clear" w:color="auto" w:fill="F7CAAC"/>
          </w:tcPr>
          <w:p w:rsidR="00AF1D4D" w:rsidRPr="00AF1D4D" w:rsidRDefault="00AF1D4D" w:rsidP="00453E88">
            <w:pPr>
              <w:jc w:val="both"/>
            </w:pPr>
            <w:r w:rsidRPr="00AF1D4D">
              <w:rPr>
                <w:b/>
              </w:rPr>
              <w:t>Studijní literatura a studijní pomůcky</w:t>
            </w:r>
          </w:p>
        </w:tc>
        <w:tc>
          <w:tcPr>
            <w:tcW w:w="6202" w:type="dxa"/>
            <w:gridSpan w:val="6"/>
            <w:tcBorders>
              <w:top w:val="nil"/>
              <w:bottom w:val="nil"/>
            </w:tcBorders>
          </w:tcPr>
          <w:p w:rsidR="00AF1D4D" w:rsidRPr="00AF1D4D" w:rsidRDefault="00AF1D4D" w:rsidP="00453E88">
            <w:pPr>
              <w:jc w:val="both"/>
            </w:pPr>
          </w:p>
        </w:tc>
      </w:tr>
      <w:tr w:rsidR="00AF1D4D" w:rsidTr="00453E88">
        <w:trPr>
          <w:trHeight w:val="1497"/>
        </w:trPr>
        <w:tc>
          <w:tcPr>
            <w:tcW w:w="9855" w:type="dxa"/>
            <w:gridSpan w:val="8"/>
            <w:tcBorders>
              <w:top w:val="nil"/>
            </w:tcBorders>
          </w:tcPr>
          <w:p w:rsidR="002035C4" w:rsidRPr="006C5AC6" w:rsidRDefault="002035C4" w:rsidP="002035C4">
            <w:pPr>
              <w:jc w:val="both"/>
              <w:rPr>
                <w:b/>
              </w:rPr>
            </w:pPr>
            <w:r w:rsidRPr="006C5AC6">
              <w:rPr>
                <w:b/>
              </w:rPr>
              <w:t>Povinná literatura</w:t>
            </w:r>
          </w:p>
          <w:p w:rsidR="00AF1D4D" w:rsidRPr="00AF1D4D" w:rsidRDefault="00AF1D4D" w:rsidP="00453E88">
            <w:pPr>
              <w:jc w:val="both"/>
            </w:pPr>
            <w:r w:rsidRPr="00AF1D4D">
              <w:t xml:space="preserve">HÖPPNEROVÁ, V. </w:t>
            </w:r>
            <w:r w:rsidRPr="00AF1D4D">
              <w:rPr>
                <w:i/>
              </w:rPr>
              <w:t xml:space="preserve">Němčina pro jazykové školy nově 1. </w:t>
            </w:r>
            <w:r w:rsidRPr="00AF1D4D">
              <w:t>Plzeň: Fraus, 2010. ISBN 978-80-7238-912-4.</w:t>
            </w:r>
          </w:p>
          <w:p w:rsidR="00AF1D4D" w:rsidRPr="00AF1D4D" w:rsidRDefault="00AF1D4D" w:rsidP="00453E88">
            <w:pPr>
              <w:jc w:val="both"/>
            </w:pPr>
            <w:r w:rsidRPr="00AF1D4D">
              <w:t xml:space="preserve">HÖPPNEROVÁ, V. </w:t>
            </w:r>
            <w:r w:rsidRPr="00AF1D4D">
              <w:rPr>
                <w:i/>
              </w:rPr>
              <w:t xml:space="preserve">Němčina pro jazykové školy nově 2. </w:t>
            </w:r>
            <w:r w:rsidRPr="00AF1D4D">
              <w:t>Plzeň: Fraus, 2010. ISBN 978-80-7238-958-2.</w:t>
            </w:r>
          </w:p>
          <w:p w:rsidR="00AF1D4D" w:rsidRPr="00AF1D4D" w:rsidRDefault="00AF1D4D" w:rsidP="00453E88">
            <w:pPr>
              <w:jc w:val="both"/>
            </w:pPr>
            <w:r w:rsidRPr="00AF1D4D">
              <w:t xml:space="preserve">JUN Li a kol. </w:t>
            </w:r>
            <w:r w:rsidRPr="00AF1D4D">
              <w:rPr>
                <w:i/>
              </w:rPr>
              <w:t>Učebnice němčiny pro práci ve zdravotnictví</w:t>
            </w:r>
            <w:r w:rsidRPr="00AF1D4D">
              <w:t>. Brno: Edika, 2013. ISBN 978-80-266-0167-8.</w:t>
            </w:r>
          </w:p>
          <w:p w:rsidR="00AF1D4D" w:rsidRPr="00AF1D4D" w:rsidRDefault="00AF1D4D" w:rsidP="00453E88">
            <w:pPr>
              <w:jc w:val="both"/>
            </w:pPr>
            <w:r w:rsidRPr="00AF1D4D">
              <w:t xml:space="preserve">KARASOVÁ, E. </w:t>
            </w:r>
            <w:r w:rsidRPr="00AF1D4D">
              <w:rPr>
                <w:i/>
              </w:rPr>
              <w:t xml:space="preserve">Němčina pro zdravotní sestry. </w:t>
            </w:r>
            <w:r w:rsidRPr="00AF1D4D">
              <w:t>Praha: Informatorium, 2004. ISBN 80-7333-027-X.</w:t>
            </w:r>
          </w:p>
          <w:p w:rsidR="00AF1D4D" w:rsidRPr="00AF1D4D" w:rsidRDefault="00AF1D4D" w:rsidP="00453E88">
            <w:pPr>
              <w:jc w:val="both"/>
              <w:rPr>
                <w:b/>
              </w:rPr>
            </w:pPr>
            <w:r w:rsidRPr="00AF1D4D">
              <w:rPr>
                <w:b/>
              </w:rPr>
              <w:t>Doporučená literatura</w:t>
            </w:r>
          </w:p>
          <w:p w:rsidR="00AF1D4D" w:rsidRPr="00AF1D4D" w:rsidRDefault="00AF1D4D" w:rsidP="00453E88">
            <w:pPr>
              <w:jc w:val="both"/>
            </w:pPr>
            <w:r w:rsidRPr="00AF1D4D">
              <w:t xml:space="preserve">MICHŇOVÁ, I. </w:t>
            </w:r>
            <w:r w:rsidRPr="00AF1D4D">
              <w:rPr>
                <w:i/>
              </w:rPr>
              <w:t xml:space="preserve">Deutsch im Beruf 1. </w:t>
            </w:r>
            <w:r w:rsidRPr="00AF1D4D">
              <w:t>Praha: Grada, 2008. ISBN 978-80-247-2408-9.</w:t>
            </w:r>
          </w:p>
          <w:p w:rsidR="00AF1D4D" w:rsidRPr="00AF1D4D" w:rsidRDefault="00AF1D4D" w:rsidP="00453E88">
            <w:pPr>
              <w:jc w:val="both"/>
            </w:pPr>
            <w:r w:rsidRPr="00AF1D4D">
              <w:t xml:space="preserve">SOJÁK, K. </w:t>
            </w:r>
            <w:r w:rsidRPr="00AF1D4D">
              <w:rPr>
                <w:i/>
              </w:rPr>
              <w:t>Němčina pro vyšší zdravotní školy a bakalářské studium.</w:t>
            </w:r>
            <w:r w:rsidRPr="00AF1D4D">
              <w:t xml:space="preserve"> Praha: Eurolex Bohemia, 2014. ISBN 80-86432-84-X.</w:t>
            </w:r>
          </w:p>
          <w:p w:rsidR="00AF1D4D" w:rsidRPr="00AF1D4D" w:rsidRDefault="00AF1D4D" w:rsidP="00453E88">
            <w:pPr>
              <w:jc w:val="both"/>
            </w:pPr>
            <w:r w:rsidRPr="00AF1D4D">
              <w:t xml:space="preserve">GOTTSTEIN-SCHRAMM, B. </w:t>
            </w:r>
            <w:r w:rsidRPr="00AF1D4D">
              <w:rPr>
                <w:i/>
              </w:rPr>
              <w:t xml:space="preserve">Grammatik – ganz klar! </w:t>
            </w:r>
            <w:r w:rsidRPr="00AF1D4D">
              <w:t>Ismaning: Hueber Verlag, 2011. ISBN 978-3-19- 051555-4.</w:t>
            </w:r>
          </w:p>
          <w:p w:rsidR="00AF1D4D" w:rsidRPr="002035C4" w:rsidRDefault="002035C4" w:rsidP="00453E88">
            <w:pPr>
              <w:jc w:val="both"/>
              <w:rPr>
                <w:b/>
              </w:rPr>
            </w:pPr>
            <w:r>
              <w:rPr>
                <w:b/>
              </w:rPr>
              <w:t>Doplňující materiály</w:t>
            </w:r>
          </w:p>
          <w:p w:rsidR="00AF1D4D" w:rsidRPr="00AF1D4D" w:rsidRDefault="00A10833" w:rsidP="00453E88">
            <w:pPr>
              <w:jc w:val="both"/>
            </w:pPr>
            <w:hyperlink r:id="rId30" w:history="1">
              <w:r w:rsidR="00AF1D4D" w:rsidRPr="00AF1D4D">
                <w:rPr>
                  <w:rStyle w:val="Hypertextovodkaz"/>
                </w:rPr>
                <w:t>https://www.schule.at/portale/deutsch-als-zweitsprache-und-ikl/sachthemen/oeffentlichkeit/arzt-krankenhaus.html</w:t>
              </w:r>
            </w:hyperlink>
          </w:p>
          <w:p w:rsidR="00AF1D4D" w:rsidRPr="00AF1D4D" w:rsidRDefault="00A10833" w:rsidP="00453E88">
            <w:pPr>
              <w:jc w:val="both"/>
            </w:pPr>
            <w:hyperlink r:id="rId31" w:history="1">
              <w:r w:rsidR="00AF1D4D" w:rsidRPr="00AF1D4D">
                <w:rPr>
                  <w:rStyle w:val="Hypertextovodkaz"/>
                </w:rPr>
                <w:t>https://www.ordensklinikum.at/fileadmin/old/bhslinz/media/pdf_bhslinz/Kapitel_3_Arbeitsbltter_fr_den_Unterricht.pdf</w:t>
              </w:r>
            </w:hyperlink>
          </w:p>
          <w:p w:rsidR="00AF1D4D" w:rsidRPr="00AF1D4D" w:rsidRDefault="00A10833" w:rsidP="00453E88">
            <w:pPr>
              <w:jc w:val="both"/>
              <w:rPr>
                <w:color w:val="0000FF" w:themeColor="hyperlink"/>
                <w:u w:val="single"/>
              </w:rPr>
            </w:pPr>
            <w:hyperlink r:id="rId32" w:history="1">
              <w:r w:rsidR="00AF1D4D" w:rsidRPr="00AF1D4D">
                <w:rPr>
                  <w:rStyle w:val="Hypertextovodkaz"/>
                </w:rPr>
                <w:t>https://www.ordensklinikum.at/fileadmin/old/bhslinz/media/pdf_bhslinz/Kapitel_3_Arbeitsbltter_fr_den_Unterricht.pdf</w:t>
              </w:r>
            </w:hyperlink>
          </w:p>
        </w:tc>
      </w:tr>
      <w:tr w:rsidR="00AF1D4D"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F1D4D" w:rsidRPr="00AF1D4D" w:rsidRDefault="00AF1D4D" w:rsidP="00453E88">
            <w:pPr>
              <w:jc w:val="center"/>
              <w:rPr>
                <w:b/>
              </w:rPr>
            </w:pPr>
            <w:r w:rsidRPr="00AF1D4D">
              <w:rPr>
                <w:b/>
              </w:rPr>
              <w:t>Informace ke kombinované nebo distanční formě</w:t>
            </w:r>
          </w:p>
        </w:tc>
      </w:tr>
      <w:tr w:rsidR="00AF1D4D" w:rsidTr="00453E88">
        <w:tc>
          <w:tcPr>
            <w:tcW w:w="4787" w:type="dxa"/>
            <w:gridSpan w:val="3"/>
            <w:tcBorders>
              <w:top w:val="single" w:sz="2" w:space="0" w:color="auto"/>
            </w:tcBorders>
            <w:shd w:val="clear" w:color="auto" w:fill="F7CAAC"/>
          </w:tcPr>
          <w:p w:rsidR="00AF1D4D" w:rsidRPr="00AF1D4D" w:rsidRDefault="00AF1D4D" w:rsidP="00453E88">
            <w:pPr>
              <w:jc w:val="both"/>
            </w:pPr>
            <w:r w:rsidRPr="00AF1D4D">
              <w:rPr>
                <w:b/>
              </w:rPr>
              <w:t>Rozsah konzultací (soustředění)</w:t>
            </w:r>
          </w:p>
        </w:tc>
        <w:tc>
          <w:tcPr>
            <w:tcW w:w="889" w:type="dxa"/>
            <w:tcBorders>
              <w:top w:val="single" w:sz="2" w:space="0" w:color="auto"/>
            </w:tcBorders>
          </w:tcPr>
          <w:p w:rsidR="00AF1D4D" w:rsidRPr="00AF1D4D" w:rsidRDefault="00AF1D4D" w:rsidP="00453E88">
            <w:pPr>
              <w:jc w:val="both"/>
            </w:pPr>
            <w:r w:rsidRPr="00AF1D4D">
              <w:t>10</w:t>
            </w:r>
          </w:p>
        </w:tc>
        <w:tc>
          <w:tcPr>
            <w:tcW w:w="4179" w:type="dxa"/>
            <w:gridSpan w:val="4"/>
            <w:tcBorders>
              <w:top w:val="single" w:sz="2" w:space="0" w:color="auto"/>
            </w:tcBorders>
            <w:shd w:val="clear" w:color="auto" w:fill="F7CAAC"/>
          </w:tcPr>
          <w:p w:rsidR="00AF1D4D" w:rsidRDefault="00AF1D4D" w:rsidP="00453E88">
            <w:pPr>
              <w:jc w:val="both"/>
              <w:rPr>
                <w:b/>
              </w:rPr>
            </w:pPr>
            <w:r>
              <w:rPr>
                <w:b/>
              </w:rPr>
              <w:t xml:space="preserve">hodin </w:t>
            </w:r>
          </w:p>
        </w:tc>
      </w:tr>
      <w:tr w:rsidR="00AF1D4D" w:rsidTr="00453E88">
        <w:tc>
          <w:tcPr>
            <w:tcW w:w="9855" w:type="dxa"/>
            <w:gridSpan w:val="8"/>
            <w:shd w:val="clear" w:color="auto" w:fill="F7CAAC"/>
          </w:tcPr>
          <w:p w:rsidR="00AF1D4D" w:rsidRPr="00AF1D4D" w:rsidRDefault="00AF1D4D" w:rsidP="00453E88">
            <w:pPr>
              <w:jc w:val="both"/>
              <w:rPr>
                <w:b/>
              </w:rPr>
            </w:pPr>
            <w:r w:rsidRPr="00AF1D4D">
              <w:rPr>
                <w:b/>
              </w:rPr>
              <w:t>Informace o způsobu kontaktu s vyučujícím</w:t>
            </w:r>
          </w:p>
        </w:tc>
      </w:tr>
      <w:tr w:rsidR="00AF1D4D" w:rsidRPr="00F0696A" w:rsidTr="00AF1D4D">
        <w:trPr>
          <w:trHeight w:val="411"/>
        </w:trPr>
        <w:tc>
          <w:tcPr>
            <w:tcW w:w="9855" w:type="dxa"/>
            <w:gridSpan w:val="8"/>
          </w:tcPr>
          <w:p w:rsidR="00AF1D4D" w:rsidRPr="00043B0E" w:rsidRDefault="00043B0E" w:rsidP="00AF1D4D">
            <w:pPr>
              <w:pStyle w:val="Normlnweb"/>
              <w:jc w:val="both"/>
              <w:rPr>
                <w:color w:val="000000"/>
                <w:sz w:val="20"/>
                <w:szCs w:val="20"/>
              </w:rPr>
            </w:pPr>
            <w:r w:rsidRPr="00043B0E">
              <w:rPr>
                <w:sz w:val="20"/>
                <w:szCs w:val="20"/>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DB2C33" w:rsidTr="00453E88">
        <w:tc>
          <w:tcPr>
            <w:tcW w:w="9855" w:type="dxa"/>
            <w:gridSpan w:val="8"/>
            <w:tcBorders>
              <w:bottom w:val="double" w:sz="4" w:space="0" w:color="auto"/>
            </w:tcBorders>
            <w:shd w:val="clear" w:color="auto" w:fill="BDD6EE"/>
          </w:tcPr>
          <w:p w:rsidR="00DB2C33" w:rsidRDefault="00DB2C33" w:rsidP="00453E88">
            <w:pPr>
              <w:jc w:val="both"/>
              <w:rPr>
                <w:b/>
                <w:sz w:val="28"/>
              </w:rPr>
            </w:pPr>
            <w:r>
              <w:lastRenderedPageBreak/>
              <w:br w:type="page"/>
            </w:r>
            <w:r>
              <w:rPr>
                <w:b/>
                <w:sz w:val="28"/>
              </w:rPr>
              <w:t>B-III – Charakteristika studijního předmětu</w:t>
            </w:r>
          </w:p>
        </w:tc>
      </w:tr>
      <w:tr w:rsidR="00DB2C33" w:rsidTr="00453E88">
        <w:tc>
          <w:tcPr>
            <w:tcW w:w="3086" w:type="dxa"/>
            <w:tcBorders>
              <w:top w:val="double" w:sz="4" w:space="0" w:color="auto"/>
            </w:tcBorders>
            <w:shd w:val="clear" w:color="auto" w:fill="F7CAAC"/>
          </w:tcPr>
          <w:p w:rsidR="00DB2C33" w:rsidRPr="00DB2C33" w:rsidRDefault="00DB2C33" w:rsidP="00453E88">
            <w:pPr>
              <w:jc w:val="both"/>
              <w:rPr>
                <w:b/>
              </w:rPr>
            </w:pPr>
            <w:r w:rsidRPr="00DB2C33">
              <w:rPr>
                <w:b/>
              </w:rPr>
              <w:t>Název studijního předmětu</w:t>
            </w:r>
          </w:p>
        </w:tc>
        <w:tc>
          <w:tcPr>
            <w:tcW w:w="6769" w:type="dxa"/>
            <w:gridSpan w:val="7"/>
            <w:tcBorders>
              <w:top w:val="double" w:sz="4" w:space="0" w:color="auto"/>
            </w:tcBorders>
          </w:tcPr>
          <w:p w:rsidR="00DB2C33" w:rsidRPr="00DB2C33" w:rsidRDefault="00F42360" w:rsidP="00453E88">
            <w:pPr>
              <w:jc w:val="both"/>
              <w:rPr>
                <w:lang w:val="en-GB"/>
              </w:rPr>
            </w:pPr>
            <w:r>
              <w:rPr>
                <w:lang w:val="en-GB"/>
              </w:rPr>
              <w:t>Aspects of Project M</w:t>
            </w:r>
            <w:r w:rsidR="00DB2C33" w:rsidRPr="00DB2C33">
              <w:rPr>
                <w:lang w:val="en-GB"/>
              </w:rPr>
              <w:t>anagement</w:t>
            </w:r>
          </w:p>
        </w:tc>
      </w:tr>
      <w:tr w:rsidR="00DB2C33" w:rsidTr="00453E88">
        <w:tc>
          <w:tcPr>
            <w:tcW w:w="3086" w:type="dxa"/>
            <w:shd w:val="clear" w:color="auto" w:fill="F7CAAC"/>
          </w:tcPr>
          <w:p w:rsidR="00DB2C33" w:rsidRPr="00DB2C33" w:rsidRDefault="00DB2C33" w:rsidP="00453E88">
            <w:pPr>
              <w:jc w:val="both"/>
              <w:rPr>
                <w:b/>
              </w:rPr>
            </w:pPr>
            <w:r w:rsidRPr="00DB2C33">
              <w:rPr>
                <w:b/>
              </w:rPr>
              <w:t>Typ předmětu</w:t>
            </w:r>
          </w:p>
        </w:tc>
        <w:tc>
          <w:tcPr>
            <w:tcW w:w="3406" w:type="dxa"/>
            <w:gridSpan w:val="4"/>
          </w:tcPr>
          <w:p w:rsidR="00DB2C33" w:rsidRPr="00DB2C33" w:rsidRDefault="00B711A9" w:rsidP="00453E88">
            <w:pPr>
              <w:jc w:val="both"/>
            </w:pPr>
            <w:r w:rsidRPr="00265E45">
              <w:t>volitelný „V“</w:t>
            </w:r>
          </w:p>
        </w:tc>
        <w:tc>
          <w:tcPr>
            <w:tcW w:w="2695" w:type="dxa"/>
            <w:gridSpan w:val="2"/>
            <w:shd w:val="clear" w:color="auto" w:fill="F7CAAC"/>
          </w:tcPr>
          <w:p w:rsidR="00DB2C33" w:rsidRPr="00DB2C33" w:rsidRDefault="00DB2C33" w:rsidP="00453E88">
            <w:pPr>
              <w:jc w:val="both"/>
            </w:pPr>
            <w:r w:rsidRPr="00DB2C33">
              <w:rPr>
                <w:b/>
              </w:rPr>
              <w:t>doporučený ročník / semestr</w:t>
            </w:r>
          </w:p>
        </w:tc>
        <w:tc>
          <w:tcPr>
            <w:tcW w:w="668" w:type="dxa"/>
          </w:tcPr>
          <w:p w:rsidR="00DB2C33" w:rsidRPr="00DB2C33" w:rsidRDefault="00DB2C33" w:rsidP="00453E88">
            <w:pPr>
              <w:jc w:val="both"/>
            </w:pPr>
            <w:r w:rsidRPr="00DB2C33">
              <w:t>L</w:t>
            </w:r>
          </w:p>
        </w:tc>
      </w:tr>
      <w:tr w:rsidR="00DB2C33" w:rsidTr="00453E88">
        <w:tc>
          <w:tcPr>
            <w:tcW w:w="3086" w:type="dxa"/>
            <w:shd w:val="clear" w:color="auto" w:fill="F7CAAC"/>
          </w:tcPr>
          <w:p w:rsidR="00DB2C33" w:rsidRPr="00DB2C33" w:rsidRDefault="00DB2C33" w:rsidP="00453E88">
            <w:pPr>
              <w:jc w:val="both"/>
              <w:rPr>
                <w:b/>
              </w:rPr>
            </w:pPr>
            <w:r w:rsidRPr="00DB2C33">
              <w:rPr>
                <w:b/>
              </w:rPr>
              <w:t>Rozsah studijního předmětu</w:t>
            </w:r>
          </w:p>
        </w:tc>
        <w:tc>
          <w:tcPr>
            <w:tcW w:w="1701" w:type="dxa"/>
            <w:gridSpan w:val="2"/>
          </w:tcPr>
          <w:p w:rsidR="00DB2C33" w:rsidRPr="00DB2C33" w:rsidRDefault="00DB2C33" w:rsidP="00453E88">
            <w:pPr>
              <w:jc w:val="both"/>
            </w:pPr>
            <w:r w:rsidRPr="00DB2C33">
              <w:t>26p + 13s</w:t>
            </w:r>
          </w:p>
        </w:tc>
        <w:tc>
          <w:tcPr>
            <w:tcW w:w="889" w:type="dxa"/>
            <w:shd w:val="clear" w:color="auto" w:fill="F7CAAC"/>
          </w:tcPr>
          <w:p w:rsidR="00DB2C33" w:rsidRPr="00DB2C33" w:rsidRDefault="00DB2C33" w:rsidP="00453E88">
            <w:pPr>
              <w:jc w:val="both"/>
              <w:rPr>
                <w:b/>
              </w:rPr>
            </w:pPr>
            <w:r w:rsidRPr="00DB2C33">
              <w:rPr>
                <w:b/>
              </w:rPr>
              <w:t xml:space="preserve">hod. </w:t>
            </w:r>
          </w:p>
        </w:tc>
        <w:tc>
          <w:tcPr>
            <w:tcW w:w="816" w:type="dxa"/>
          </w:tcPr>
          <w:p w:rsidR="00DB2C33" w:rsidRPr="00DB2C33" w:rsidRDefault="00DB2C33" w:rsidP="00453E88">
            <w:pPr>
              <w:jc w:val="both"/>
            </w:pPr>
            <w:r w:rsidRPr="00DB2C33">
              <w:t>39</w:t>
            </w:r>
          </w:p>
        </w:tc>
        <w:tc>
          <w:tcPr>
            <w:tcW w:w="2156" w:type="dxa"/>
            <w:shd w:val="clear" w:color="auto" w:fill="F7CAAC"/>
          </w:tcPr>
          <w:p w:rsidR="00DB2C33" w:rsidRPr="00DB2C33" w:rsidRDefault="00DB2C33" w:rsidP="00453E88">
            <w:pPr>
              <w:jc w:val="both"/>
              <w:rPr>
                <w:b/>
              </w:rPr>
            </w:pPr>
            <w:r w:rsidRPr="00DB2C33">
              <w:rPr>
                <w:b/>
              </w:rPr>
              <w:t>kreditů</w:t>
            </w:r>
          </w:p>
        </w:tc>
        <w:tc>
          <w:tcPr>
            <w:tcW w:w="1207" w:type="dxa"/>
            <w:gridSpan w:val="2"/>
          </w:tcPr>
          <w:p w:rsidR="00DB2C33" w:rsidRPr="00DB2C33" w:rsidRDefault="00DB2C33" w:rsidP="00453E88">
            <w:pPr>
              <w:jc w:val="both"/>
            </w:pPr>
            <w:r w:rsidRPr="00DB2C33">
              <w:t>3</w:t>
            </w:r>
          </w:p>
        </w:tc>
      </w:tr>
      <w:tr w:rsidR="00DB2C33" w:rsidTr="00453E88">
        <w:tc>
          <w:tcPr>
            <w:tcW w:w="3086" w:type="dxa"/>
            <w:shd w:val="clear" w:color="auto" w:fill="F7CAAC"/>
          </w:tcPr>
          <w:p w:rsidR="00DB2C33" w:rsidRPr="00DB2C33" w:rsidRDefault="00DB2C33" w:rsidP="00453E88">
            <w:pPr>
              <w:jc w:val="both"/>
              <w:rPr>
                <w:b/>
              </w:rPr>
            </w:pPr>
            <w:r w:rsidRPr="00DB2C33">
              <w:rPr>
                <w:b/>
              </w:rPr>
              <w:t>Prerekvizity, korekvizity, ekvivalence</w:t>
            </w:r>
          </w:p>
        </w:tc>
        <w:tc>
          <w:tcPr>
            <w:tcW w:w="6769" w:type="dxa"/>
            <w:gridSpan w:val="7"/>
          </w:tcPr>
          <w:p w:rsidR="00DB2C33" w:rsidRPr="00DB2C33" w:rsidRDefault="00DB2C33" w:rsidP="00453E88">
            <w:pPr>
              <w:jc w:val="both"/>
            </w:pPr>
          </w:p>
        </w:tc>
      </w:tr>
      <w:tr w:rsidR="00DB2C33" w:rsidTr="00453E88">
        <w:tc>
          <w:tcPr>
            <w:tcW w:w="3086" w:type="dxa"/>
            <w:shd w:val="clear" w:color="auto" w:fill="F7CAAC"/>
          </w:tcPr>
          <w:p w:rsidR="00DB2C33" w:rsidRPr="00DB2C33" w:rsidRDefault="00DB2C33" w:rsidP="00453E88">
            <w:pPr>
              <w:jc w:val="both"/>
              <w:rPr>
                <w:b/>
              </w:rPr>
            </w:pPr>
            <w:r w:rsidRPr="00DB2C33">
              <w:rPr>
                <w:b/>
              </w:rPr>
              <w:t>Způsob ověření studijních výsledků</w:t>
            </w:r>
          </w:p>
        </w:tc>
        <w:tc>
          <w:tcPr>
            <w:tcW w:w="3406" w:type="dxa"/>
            <w:gridSpan w:val="4"/>
          </w:tcPr>
          <w:p w:rsidR="00DB2C33" w:rsidRPr="00DB2C33" w:rsidRDefault="00DB2C33" w:rsidP="00453E88">
            <w:pPr>
              <w:jc w:val="both"/>
            </w:pPr>
            <w:r>
              <w:t>k</w:t>
            </w:r>
            <w:r w:rsidRPr="00DB2C33">
              <w:t>lasifikovaný zápočet</w:t>
            </w:r>
          </w:p>
        </w:tc>
        <w:tc>
          <w:tcPr>
            <w:tcW w:w="2156" w:type="dxa"/>
            <w:shd w:val="clear" w:color="auto" w:fill="F7CAAC"/>
          </w:tcPr>
          <w:p w:rsidR="00DB2C33" w:rsidRPr="00DB2C33" w:rsidRDefault="00DB2C33" w:rsidP="00453E88">
            <w:pPr>
              <w:jc w:val="both"/>
              <w:rPr>
                <w:b/>
              </w:rPr>
            </w:pPr>
            <w:r w:rsidRPr="00DB2C33">
              <w:rPr>
                <w:b/>
              </w:rPr>
              <w:t>Forma výuky</w:t>
            </w:r>
          </w:p>
        </w:tc>
        <w:tc>
          <w:tcPr>
            <w:tcW w:w="1207" w:type="dxa"/>
            <w:gridSpan w:val="2"/>
          </w:tcPr>
          <w:p w:rsidR="00DB2C33" w:rsidRPr="00DB2C33" w:rsidRDefault="00DB2C33" w:rsidP="00453E88">
            <w:pPr>
              <w:jc w:val="both"/>
            </w:pPr>
            <w:r>
              <w:t>p</w:t>
            </w:r>
            <w:r w:rsidRPr="00DB2C33">
              <w:t>řednáška, seminář</w:t>
            </w:r>
          </w:p>
        </w:tc>
      </w:tr>
      <w:tr w:rsidR="00DB2C33" w:rsidTr="00453E88">
        <w:tc>
          <w:tcPr>
            <w:tcW w:w="3086" w:type="dxa"/>
            <w:shd w:val="clear" w:color="auto" w:fill="F7CAAC"/>
          </w:tcPr>
          <w:p w:rsidR="00DB2C33" w:rsidRPr="00DB2C33" w:rsidRDefault="00DB2C33" w:rsidP="00453E88">
            <w:pPr>
              <w:jc w:val="both"/>
              <w:rPr>
                <w:b/>
              </w:rPr>
            </w:pPr>
            <w:r w:rsidRPr="00DB2C33">
              <w:rPr>
                <w:b/>
              </w:rPr>
              <w:t>Forma způsobu ověření studijních výsledků a další požadavky na studenta</w:t>
            </w:r>
          </w:p>
        </w:tc>
        <w:tc>
          <w:tcPr>
            <w:tcW w:w="6769" w:type="dxa"/>
            <w:gridSpan w:val="7"/>
            <w:tcBorders>
              <w:bottom w:val="nil"/>
            </w:tcBorders>
          </w:tcPr>
          <w:p w:rsidR="00DB2C33" w:rsidRPr="00DB2C33" w:rsidRDefault="00DB2C33" w:rsidP="00453E88">
            <w:pPr>
              <w:jc w:val="both"/>
            </w:pPr>
            <w:r w:rsidRPr="00DB2C33">
              <w:t>Způsob zakončení předmětu – klasifikovaný zápočet</w:t>
            </w:r>
          </w:p>
          <w:p w:rsidR="00DB2C33" w:rsidRPr="00DB2C33" w:rsidRDefault="00DB2C33" w:rsidP="00453E88">
            <w:pPr>
              <w:jc w:val="both"/>
            </w:pPr>
            <w:r w:rsidRPr="00DB2C33">
              <w:t>Požadavky k udělení zápočtu - aktivní účast na seminářích spojená s minimální 80% účastí (max. 2 absence), zpracování případových studií, zpracování semestrální práce na zadané téma dle požadovaných instrukcí, prezentace semestrální práce, zvládnutí znalostí z tematického okruhu přednášek prověřených písemným testem.</w:t>
            </w:r>
          </w:p>
        </w:tc>
      </w:tr>
      <w:tr w:rsidR="00DB2C33" w:rsidTr="00453E88">
        <w:trPr>
          <w:trHeight w:val="229"/>
        </w:trPr>
        <w:tc>
          <w:tcPr>
            <w:tcW w:w="9855" w:type="dxa"/>
            <w:gridSpan w:val="8"/>
            <w:tcBorders>
              <w:top w:val="nil"/>
            </w:tcBorders>
          </w:tcPr>
          <w:p w:rsidR="00DB2C33" w:rsidRPr="00DB2C33" w:rsidRDefault="00DB2C33" w:rsidP="00453E88">
            <w:pPr>
              <w:jc w:val="both"/>
            </w:pPr>
          </w:p>
        </w:tc>
      </w:tr>
      <w:tr w:rsidR="00DB2C33" w:rsidTr="00453E88">
        <w:trPr>
          <w:trHeight w:val="197"/>
        </w:trPr>
        <w:tc>
          <w:tcPr>
            <w:tcW w:w="3086" w:type="dxa"/>
            <w:tcBorders>
              <w:top w:val="nil"/>
            </w:tcBorders>
            <w:shd w:val="clear" w:color="auto" w:fill="F7CAAC"/>
          </w:tcPr>
          <w:p w:rsidR="00DB2C33" w:rsidRPr="00DB2C33" w:rsidRDefault="00DB2C33" w:rsidP="00453E88">
            <w:pPr>
              <w:jc w:val="both"/>
              <w:rPr>
                <w:b/>
              </w:rPr>
            </w:pPr>
            <w:r w:rsidRPr="00DB2C33">
              <w:rPr>
                <w:b/>
              </w:rPr>
              <w:t>Garant předmětu</w:t>
            </w:r>
          </w:p>
        </w:tc>
        <w:tc>
          <w:tcPr>
            <w:tcW w:w="6769" w:type="dxa"/>
            <w:gridSpan w:val="7"/>
            <w:tcBorders>
              <w:top w:val="nil"/>
            </w:tcBorders>
          </w:tcPr>
          <w:p w:rsidR="00DB2C33" w:rsidRPr="00DB2C33" w:rsidRDefault="00DB2C33" w:rsidP="00453E88">
            <w:pPr>
              <w:jc w:val="both"/>
            </w:pPr>
            <w:r w:rsidRPr="00DB2C33">
              <w:t>Ing. Eva Juřičková, Ph.D.</w:t>
            </w:r>
          </w:p>
        </w:tc>
      </w:tr>
      <w:tr w:rsidR="00DB2C33" w:rsidTr="00453E88">
        <w:trPr>
          <w:trHeight w:val="243"/>
        </w:trPr>
        <w:tc>
          <w:tcPr>
            <w:tcW w:w="3086" w:type="dxa"/>
            <w:tcBorders>
              <w:top w:val="nil"/>
            </w:tcBorders>
            <w:shd w:val="clear" w:color="auto" w:fill="F7CAAC"/>
          </w:tcPr>
          <w:p w:rsidR="00DB2C33" w:rsidRPr="00DB2C33" w:rsidRDefault="00DB2C33" w:rsidP="00453E88">
            <w:pPr>
              <w:jc w:val="both"/>
              <w:rPr>
                <w:b/>
              </w:rPr>
            </w:pPr>
            <w:r w:rsidRPr="00DB2C33">
              <w:rPr>
                <w:b/>
              </w:rPr>
              <w:t>Zapojení garanta do výuky předmětu</w:t>
            </w:r>
          </w:p>
        </w:tc>
        <w:tc>
          <w:tcPr>
            <w:tcW w:w="6769" w:type="dxa"/>
            <w:gridSpan w:val="7"/>
            <w:tcBorders>
              <w:top w:val="nil"/>
            </w:tcBorders>
          </w:tcPr>
          <w:p w:rsidR="00DB2C33" w:rsidRPr="00DB2C33" w:rsidRDefault="00F42360" w:rsidP="00F42360">
            <w:pPr>
              <w:jc w:val="both"/>
            </w:pPr>
            <w:r w:rsidRPr="00106C26">
              <w:t xml:space="preserve">Garant se </w:t>
            </w:r>
            <w:r>
              <w:t>podílí na přednášení v rozsahu 10</w:t>
            </w:r>
            <w:r w:rsidRPr="00106C26">
              <w:t>0 %, dále stanovuje koncepci seminářů a dohlíží na jejich jednotné vedení</w:t>
            </w:r>
            <w:r w:rsidR="00DB2C33" w:rsidRPr="00DB2C33">
              <w:t>.</w:t>
            </w:r>
          </w:p>
        </w:tc>
      </w:tr>
      <w:tr w:rsidR="00DB2C33" w:rsidTr="00453E88">
        <w:tc>
          <w:tcPr>
            <w:tcW w:w="3086" w:type="dxa"/>
            <w:shd w:val="clear" w:color="auto" w:fill="F7CAAC"/>
          </w:tcPr>
          <w:p w:rsidR="00DB2C33" w:rsidRPr="00DB2C33" w:rsidRDefault="00DB2C33" w:rsidP="00453E88">
            <w:pPr>
              <w:jc w:val="both"/>
              <w:rPr>
                <w:b/>
              </w:rPr>
            </w:pPr>
            <w:r w:rsidRPr="00DB2C33">
              <w:rPr>
                <w:b/>
              </w:rPr>
              <w:t>Vyučující</w:t>
            </w:r>
          </w:p>
        </w:tc>
        <w:tc>
          <w:tcPr>
            <w:tcW w:w="6769" w:type="dxa"/>
            <w:gridSpan w:val="7"/>
            <w:tcBorders>
              <w:bottom w:val="nil"/>
            </w:tcBorders>
          </w:tcPr>
          <w:p w:rsidR="00DB2C33" w:rsidRPr="00DB2C33" w:rsidRDefault="00DB2C33" w:rsidP="00453E88">
            <w:pPr>
              <w:jc w:val="both"/>
            </w:pPr>
            <w:r w:rsidRPr="00DB2C33">
              <w:t xml:space="preserve">Ing. Eva Juřičková, Ph.D. – přednášky </w:t>
            </w:r>
            <w:r w:rsidR="00043B0E">
              <w:t>(</w:t>
            </w:r>
            <w:r w:rsidRPr="00DB2C33">
              <w:t>100%</w:t>
            </w:r>
            <w:r w:rsidR="00043B0E">
              <w:t>)</w:t>
            </w:r>
          </w:p>
        </w:tc>
      </w:tr>
      <w:tr w:rsidR="00DB2C33" w:rsidTr="00453E88">
        <w:trPr>
          <w:trHeight w:val="316"/>
        </w:trPr>
        <w:tc>
          <w:tcPr>
            <w:tcW w:w="9855" w:type="dxa"/>
            <w:gridSpan w:val="8"/>
            <w:tcBorders>
              <w:top w:val="nil"/>
            </w:tcBorders>
          </w:tcPr>
          <w:p w:rsidR="00DB2C33" w:rsidRPr="00DB2C33" w:rsidRDefault="00DB2C33" w:rsidP="00453E88">
            <w:pPr>
              <w:jc w:val="both"/>
            </w:pPr>
          </w:p>
        </w:tc>
      </w:tr>
      <w:tr w:rsidR="00DB2C33" w:rsidTr="00453E88">
        <w:tc>
          <w:tcPr>
            <w:tcW w:w="3086" w:type="dxa"/>
            <w:shd w:val="clear" w:color="auto" w:fill="F7CAAC"/>
          </w:tcPr>
          <w:p w:rsidR="00DB2C33" w:rsidRPr="00DB2C33" w:rsidRDefault="00DB2C33" w:rsidP="00453E88">
            <w:pPr>
              <w:jc w:val="both"/>
              <w:rPr>
                <w:b/>
              </w:rPr>
            </w:pPr>
            <w:r w:rsidRPr="00DB2C33">
              <w:rPr>
                <w:b/>
              </w:rPr>
              <w:t>Stručná anotace předmětu</w:t>
            </w:r>
          </w:p>
        </w:tc>
        <w:tc>
          <w:tcPr>
            <w:tcW w:w="6769" w:type="dxa"/>
            <w:gridSpan w:val="7"/>
            <w:tcBorders>
              <w:bottom w:val="nil"/>
            </w:tcBorders>
          </w:tcPr>
          <w:p w:rsidR="00DB2C33" w:rsidRPr="00DB2C33" w:rsidRDefault="00DB2C33" w:rsidP="00453E88">
            <w:pPr>
              <w:jc w:val="both"/>
            </w:pPr>
          </w:p>
        </w:tc>
      </w:tr>
      <w:tr w:rsidR="00DB2C33" w:rsidTr="00043B0E">
        <w:trPr>
          <w:trHeight w:val="3488"/>
        </w:trPr>
        <w:tc>
          <w:tcPr>
            <w:tcW w:w="9855" w:type="dxa"/>
            <w:gridSpan w:val="8"/>
            <w:tcBorders>
              <w:top w:val="nil"/>
              <w:bottom w:val="single" w:sz="12" w:space="0" w:color="auto"/>
            </w:tcBorders>
          </w:tcPr>
          <w:p w:rsidR="00DB2C33" w:rsidRPr="00DB2C33" w:rsidRDefault="00DB2C33" w:rsidP="00453E88">
            <w:pPr>
              <w:jc w:val="both"/>
            </w:pPr>
            <w:r w:rsidRPr="00DB2C33">
              <w:t xml:space="preserve">Cílem kurzu Aspects of Project management je seznámit posluchače se základy projektového řízení a naučit je uplatňovat vybrané metody v praxi. Studenti se naučí základní techniky projektového managementu v kontextu mezinárodních standardů PMI a Prince2, součástí výuky je také zpracování projektové charty integrující základní dokumenty projektu. Ve výuce budou probírány praktické případové studie změřené na příslušná témata a posluchači se dále seznámí s MS Project ve verzi 2016 a s možnostmi, které při plánování projektu tento nástroj nabízí. </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 xml:space="preserve">Historie projektového managementu. </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Úvod do projektového řízení.</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Projekty a procesy.</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 xml:space="preserve">Životní cyklus projektu. </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 xml:space="preserve">Hierarchická struktura prací.  </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Tvorba časového plánu.</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Plánování a odhad nákladů.</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Projektový manažer.</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 xml:space="preserve">Projektový tým. </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Řízení rizik v projektu.</w:t>
            </w:r>
          </w:p>
        </w:tc>
      </w:tr>
      <w:tr w:rsidR="00DB2C33" w:rsidTr="00453E88">
        <w:trPr>
          <w:trHeight w:val="265"/>
        </w:trPr>
        <w:tc>
          <w:tcPr>
            <w:tcW w:w="3653" w:type="dxa"/>
            <w:gridSpan w:val="2"/>
            <w:tcBorders>
              <w:top w:val="nil"/>
            </w:tcBorders>
            <w:shd w:val="clear" w:color="auto" w:fill="F7CAAC"/>
          </w:tcPr>
          <w:p w:rsidR="00DB2C33" w:rsidRPr="00DB2C33" w:rsidRDefault="00DB2C33" w:rsidP="00453E88">
            <w:pPr>
              <w:jc w:val="both"/>
            </w:pPr>
            <w:r w:rsidRPr="00DB2C33">
              <w:rPr>
                <w:b/>
              </w:rPr>
              <w:t>Studijní literatura a studijní pomůcky</w:t>
            </w:r>
          </w:p>
        </w:tc>
        <w:tc>
          <w:tcPr>
            <w:tcW w:w="6202" w:type="dxa"/>
            <w:gridSpan w:val="6"/>
            <w:tcBorders>
              <w:top w:val="nil"/>
              <w:bottom w:val="nil"/>
            </w:tcBorders>
          </w:tcPr>
          <w:p w:rsidR="00DB2C33" w:rsidRPr="00DB2C33" w:rsidRDefault="00DB2C33" w:rsidP="00453E88">
            <w:pPr>
              <w:jc w:val="both"/>
            </w:pPr>
          </w:p>
        </w:tc>
      </w:tr>
      <w:tr w:rsidR="00DB2C33" w:rsidTr="00453E88">
        <w:trPr>
          <w:trHeight w:val="1497"/>
        </w:trPr>
        <w:tc>
          <w:tcPr>
            <w:tcW w:w="9855" w:type="dxa"/>
            <w:gridSpan w:val="8"/>
            <w:tcBorders>
              <w:top w:val="nil"/>
            </w:tcBorders>
          </w:tcPr>
          <w:p w:rsidR="00DB2C33" w:rsidRPr="00DB2C33" w:rsidRDefault="00DB2C33" w:rsidP="00453E88">
            <w:pPr>
              <w:jc w:val="both"/>
              <w:rPr>
                <w:b/>
              </w:rPr>
            </w:pPr>
            <w:r w:rsidRPr="00DB2C33">
              <w:rPr>
                <w:b/>
              </w:rPr>
              <w:t>Povinná literatura</w:t>
            </w:r>
          </w:p>
          <w:p w:rsidR="00DB2C33" w:rsidRPr="00DB2C33" w:rsidRDefault="00DB2C33" w:rsidP="00453E88">
            <w:pPr>
              <w:jc w:val="both"/>
            </w:pPr>
            <w:r w:rsidRPr="00DB2C33">
              <w:t xml:space="preserve">PROJECT MANAGEMENT INSTITUTE. </w:t>
            </w:r>
            <w:r w:rsidRPr="00DB2C33">
              <w:rPr>
                <w:i/>
              </w:rPr>
              <w:t>Guide to the Project Management Body of Knowledge</w:t>
            </w:r>
            <w:r w:rsidRPr="00DB2C33">
              <w:t xml:space="preserve">. PMBOK® Guide. 6th Edition. Pennsylvania: Project Management Institute, 2017. ISBN 978-1-935589-67-9. </w:t>
            </w:r>
          </w:p>
          <w:p w:rsidR="00DB2C33" w:rsidRPr="00DB2C33" w:rsidRDefault="00DB2C33" w:rsidP="00453E88">
            <w:pPr>
              <w:jc w:val="both"/>
            </w:pPr>
            <w:r w:rsidRPr="00DB2C33">
              <w:t xml:space="preserve">KERZNER, H. </w:t>
            </w:r>
            <w:r w:rsidRPr="00DB2C33">
              <w:rPr>
                <w:i/>
              </w:rPr>
              <w:t>Project Management - A Systems Approach to Planning, Scheduling, and Controlling</w:t>
            </w:r>
            <w:r w:rsidRPr="00DB2C33">
              <w:t>. 12th Edition. New Jersey: John Wiley &amp; Sons, 2017. ISBN 978-1-119-16535-4.</w:t>
            </w:r>
          </w:p>
          <w:p w:rsidR="00DB2C33" w:rsidRPr="00DB2C33" w:rsidRDefault="00DB2C33" w:rsidP="00453E88">
            <w:pPr>
              <w:jc w:val="both"/>
            </w:pPr>
            <w:r w:rsidRPr="00DB2C33">
              <w:t>DINSMORE, P.C.</w:t>
            </w:r>
            <w:r w:rsidR="00F42360">
              <w:t>,</w:t>
            </w:r>
            <w:r w:rsidRPr="00DB2C33">
              <w:t xml:space="preserve"> CABANIS-BREWIN</w:t>
            </w:r>
            <w:r w:rsidR="00F42360">
              <w:t>,</w:t>
            </w:r>
            <w:r w:rsidR="00F42360" w:rsidRPr="00DB2C33">
              <w:t xml:space="preserve"> J</w:t>
            </w:r>
            <w:r w:rsidRPr="00DB2C33">
              <w:t xml:space="preserve">. </w:t>
            </w:r>
            <w:r w:rsidRPr="00DB2C33">
              <w:rPr>
                <w:i/>
              </w:rPr>
              <w:t>AMA Handbook of Project Management</w:t>
            </w:r>
            <w:r w:rsidRPr="00DB2C33">
              <w:t>. 4th Edition. New York: AMACOM Books, 2014. ISBN 978-0-8144-3339-3.</w:t>
            </w:r>
          </w:p>
          <w:p w:rsidR="00DB2C33" w:rsidRPr="00DB2C33" w:rsidRDefault="00DB2C33" w:rsidP="00453E88">
            <w:pPr>
              <w:jc w:val="both"/>
            </w:pPr>
            <w:r w:rsidRPr="00DB2C33">
              <w:t xml:space="preserve">BENTLEY, C. </w:t>
            </w:r>
            <w:r w:rsidRPr="00DB2C33">
              <w:rPr>
                <w:i/>
              </w:rPr>
              <w:t>Základy metody projektového řízení/The Essence of the Project Management Method</w:t>
            </w:r>
            <w:r w:rsidRPr="00DB2C33">
              <w:t>. Prince2. Bratislava, Inbox SK, 2013. 312 s. ISBN 978-0-9576076-2-0.</w:t>
            </w:r>
          </w:p>
          <w:p w:rsidR="00DB2C33" w:rsidRPr="00DB2C33" w:rsidRDefault="00DB2C33" w:rsidP="00453E88">
            <w:pPr>
              <w:jc w:val="both"/>
              <w:rPr>
                <w:b/>
              </w:rPr>
            </w:pPr>
            <w:r w:rsidRPr="00DB2C33">
              <w:rPr>
                <w:b/>
              </w:rPr>
              <w:t>Doporučená literatura</w:t>
            </w:r>
          </w:p>
          <w:p w:rsidR="00DB2C33" w:rsidRPr="00DB2C33" w:rsidRDefault="00DB2C33" w:rsidP="00453E88">
            <w:pPr>
              <w:jc w:val="both"/>
            </w:pPr>
            <w:r w:rsidRPr="00DB2C33">
              <w:t xml:space="preserve">LESTER, A. </w:t>
            </w:r>
            <w:r w:rsidRPr="00DB2C33">
              <w:rPr>
                <w:i/>
              </w:rPr>
              <w:t>Project Management, Planning and Control - Managing Engineering, Construction and Manufacturing Projects to PMI, APM and BSI Standards</w:t>
            </w:r>
            <w:r w:rsidRPr="00DB2C33">
              <w:t xml:space="preserve"> (7th Edition). Elsevier: 2017. 650 pp. ISBN 97808-102020-3. </w:t>
            </w:r>
          </w:p>
        </w:tc>
      </w:tr>
      <w:tr w:rsidR="00DB2C33"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B2C33" w:rsidRPr="00DB2C33" w:rsidRDefault="00DB2C33" w:rsidP="00453E88">
            <w:pPr>
              <w:jc w:val="center"/>
              <w:rPr>
                <w:b/>
              </w:rPr>
            </w:pPr>
            <w:r w:rsidRPr="00DB2C33">
              <w:rPr>
                <w:b/>
              </w:rPr>
              <w:t>Informace ke kombinované nebo distanční formě</w:t>
            </w:r>
          </w:p>
        </w:tc>
      </w:tr>
      <w:tr w:rsidR="00DB2C33" w:rsidTr="00453E88">
        <w:tc>
          <w:tcPr>
            <w:tcW w:w="4787" w:type="dxa"/>
            <w:gridSpan w:val="3"/>
            <w:tcBorders>
              <w:top w:val="single" w:sz="2" w:space="0" w:color="auto"/>
            </w:tcBorders>
            <w:shd w:val="clear" w:color="auto" w:fill="F7CAAC"/>
          </w:tcPr>
          <w:p w:rsidR="00DB2C33" w:rsidRPr="00DB2C33" w:rsidRDefault="00DB2C33" w:rsidP="00453E88">
            <w:pPr>
              <w:jc w:val="both"/>
            </w:pPr>
            <w:r w:rsidRPr="00DB2C33">
              <w:rPr>
                <w:b/>
              </w:rPr>
              <w:t>Rozsah konzultací (soustředění)</w:t>
            </w:r>
          </w:p>
        </w:tc>
        <w:tc>
          <w:tcPr>
            <w:tcW w:w="889" w:type="dxa"/>
            <w:tcBorders>
              <w:top w:val="single" w:sz="2" w:space="0" w:color="auto"/>
            </w:tcBorders>
          </w:tcPr>
          <w:p w:rsidR="00DB2C33" w:rsidRPr="00DB2C33" w:rsidRDefault="00DB2C33" w:rsidP="00453E88">
            <w:pPr>
              <w:jc w:val="both"/>
            </w:pPr>
          </w:p>
        </w:tc>
        <w:tc>
          <w:tcPr>
            <w:tcW w:w="4179" w:type="dxa"/>
            <w:gridSpan w:val="4"/>
            <w:tcBorders>
              <w:top w:val="single" w:sz="2" w:space="0" w:color="auto"/>
            </w:tcBorders>
            <w:shd w:val="clear" w:color="auto" w:fill="F7CAAC"/>
          </w:tcPr>
          <w:p w:rsidR="00DB2C33" w:rsidRPr="00DB2C33" w:rsidRDefault="00DB2C33" w:rsidP="00453E88">
            <w:pPr>
              <w:jc w:val="both"/>
              <w:rPr>
                <w:b/>
              </w:rPr>
            </w:pPr>
            <w:r w:rsidRPr="00DB2C33">
              <w:rPr>
                <w:b/>
              </w:rPr>
              <w:t xml:space="preserve">hodin </w:t>
            </w:r>
          </w:p>
        </w:tc>
      </w:tr>
      <w:tr w:rsidR="00DB2C33" w:rsidTr="00453E88">
        <w:tc>
          <w:tcPr>
            <w:tcW w:w="9855" w:type="dxa"/>
            <w:gridSpan w:val="8"/>
            <w:shd w:val="clear" w:color="auto" w:fill="F7CAAC"/>
          </w:tcPr>
          <w:p w:rsidR="00DB2C33" w:rsidRPr="00DB2C33" w:rsidRDefault="00DB2C33" w:rsidP="00453E88">
            <w:pPr>
              <w:jc w:val="both"/>
              <w:rPr>
                <w:b/>
              </w:rPr>
            </w:pPr>
            <w:r w:rsidRPr="00DB2C33">
              <w:rPr>
                <w:b/>
              </w:rPr>
              <w:t>Informace o způsobu kontaktu s vyučujícím</w:t>
            </w:r>
          </w:p>
        </w:tc>
      </w:tr>
      <w:tr w:rsidR="00DB2C33" w:rsidTr="00DB2C33">
        <w:trPr>
          <w:trHeight w:val="745"/>
        </w:trPr>
        <w:tc>
          <w:tcPr>
            <w:tcW w:w="9855" w:type="dxa"/>
            <w:gridSpan w:val="8"/>
          </w:tcPr>
          <w:p w:rsidR="00DB2C33" w:rsidRPr="00DB2C33" w:rsidRDefault="00DB2C33" w:rsidP="00453E88">
            <w:pPr>
              <w:jc w:val="both"/>
            </w:pPr>
            <w:r w:rsidRPr="00DB2C3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B2C33" w:rsidRDefault="00DB2C33"/>
    <w:p w:rsidR="00DB2C33" w:rsidRDefault="00DB2C3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B2C33" w:rsidTr="00453E88">
        <w:tc>
          <w:tcPr>
            <w:tcW w:w="9855" w:type="dxa"/>
            <w:gridSpan w:val="8"/>
            <w:tcBorders>
              <w:bottom w:val="double" w:sz="4" w:space="0" w:color="auto"/>
            </w:tcBorders>
            <w:shd w:val="clear" w:color="auto" w:fill="BDD6EE"/>
          </w:tcPr>
          <w:p w:rsidR="00DB2C33" w:rsidRDefault="00DB2C33" w:rsidP="00453E88">
            <w:pPr>
              <w:jc w:val="both"/>
              <w:rPr>
                <w:b/>
                <w:sz w:val="28"/>
              </w:rPr>
            </w:pPr>
            <w:r>
              <w:lastRenderedPageBreak/>
              <w:br w:type="page"/>
            </w:r>
            <w:r>
              <w:rPr>
                <w:b/>
                <w:sz w:val="28"/>
              </w:rPr>
              <w:t>B-III – Charakteristika studijního předmětu</w:t>
            </w:r>
          </w:p>
        </w:tc>
      </w:tr>
      <w:tr w:rsidR="00DB2C33" w:rsidTr="00453E88">
        <w:tc>
          <w:tcPr>
            <w:tcW w:w="3086" w:type="dxa"/>
            <w:tcBorders>
              <w:top w:val="double" w:sz="4" w:space="0" w:color="auto"/>
            </w:tcBorders>
            <w:shd w:val="clear" w:color="auto" w:fill="F7CAAC"/>
          </w:tcPr>
          <w:p w:rsidR="00DB2C33" w:rsidRPr="00DB2C33" w:rsidRDefault="00DB2C33" w:rsidP="00453E88">
            <w:pPr>
              <w:jc w:val="both"/>
              <w:rPr>
                <w:b/>
              </w:rPr>
            </w:pPr>
            <w:r w:rsidRPr="00DB2C33">
              <w:rPr>
                <w:b/>
              </w:rPr>
              <w:t>Název studijního předmětu</w:t>
            </w:r>
          </w:p>
        </w:tc>
        <w:tc>
          <w:tcPr>
            <w:tcW w:w="6769" w:type="dxa"/>
            <w:gridSpan w:val="7"/>
            <w:tcBorders>
              <w:top w:val="double" w:sz="4" w:space="0" w:color="auto"/>
            </w:tcBorders>
          </w:tcPr>
          <w:p w:rsidR="00DB2C33" w:rsidRPr="00DB2C33" w:rsidRDefault="00DB2C33" w:rsidP="00453E88">
            <w:pPr>
              <w:jc w:val="both"/>
            </w:pPr>
            <w:r w:rsidRPr="00DB2C33">
              <w:t>Francouzština 1</w:t>
            </w:r>
          </w:p>
        </w:tc>
      </w:tr>
      <w:tr w:rsidR="00DB2C33" w:rsidTr="00453E88">
        <w:trPr>
          <w:trHeight w:val="249"/>
        </w:trPr>
        <w:tc>
          <w:tcPr>
            <w:tcW w:w="3086" w:type="dxa"/>
            <w:shd w:val="clear" w:color="auto" w:fill="F7CAAC"/>
          </w:tcPr>
          <w:p w:rsidR="00DB2C33" w:rsidRPr="00DB2C33" w:rsidRDefault="00DB2C33" w:rsidP="00453E88">
            <w:pPr>
              <w:jc w:val="both"/>
              <w:rPr>
                <w:b/>
              </w:rPr>
            </w:pPr>
            <w:r w:rsidRPr="00DB2C33">
              <w:rPr>
                <w:b/>
              </w:rPr>
              <w:t>Typ předmětu</w:t>
            </w:r>
          </w:p>
        </w:tc>
        <w:tc>
          <w:tcPr>
            <w:tcW w:w="3406" w:type="dxa"/>
            <w:gridSpan w:val="4"/>
          </w:tcPr>
          <w:p w:rsidR="00DB2C33" w:rsidRPr="00DB2C33" w:rsidRDefault="00B711A9" w:rsidP="00453E88">
            <w:pPr>
              <w:jc w:val="both"/>
            </w:pPr>
            <w:r w:rsidRPr="00265E45">
              <w:t>volitelný „V“</w:t>
            </w:r>
          </w:p>
        </w:tc>
        <w:tc>
          <w:tcPr>
            <w:tcW w:w="2695" w:type="dxa"/>
            <w:gridSpan w:val="2"/>
            <w:shd w:val="clear" w:color="auto" w:fill="F7CAAC"/>
          </w:tcPr>
          <w:p w:rsidR="00DB2C33" w:rsidRPr="00DB2C33" w:rsidRDefault="00DB2C33" w:rsidP="00453E88">
            <w:pPr>
              <w:jc w:val="both"/>
            </w:pPr>
            <w:r w:rsidRPr="00DB2C33">
              <w:rPr>
                <w:b/>
              </w:rPr>
              <w:t>doporučený ročník / semestr</w:t>
            </w:r>
          </w:p>
        </w:tc>
        <w:tc>
          <w:tcPr>
            <w:tcW w:w="668" w:type="dxa"/>
          </w:tcPr>
          <w:p w:rsidR="00DB2C33" w:rsidRPr="00DB2C33" w:rsidRDefault="00DB2C33" w:rsidP="00453E88">
            <w:pPr>
              <w:jc w:val="both"/>
            </w:pPr>
            <w:r w:rsidRPr="00DB2C33">
              <w:t>Z</w:t>
            </w:r>
          </w:p>
        </w:tc>
      </w:tr>
      <w:tr w:rsidR="00DB2C33" w:rsidTr="00453E88">
        <w:tc>
          <w:tcPr>
            <w:tcW w:w="3086" w:type="dxa"/>
            <w:shd w:val="clear" w:color="auto" w:fill="F7CAAC"/>
          </w:tcPr>
          <w:p w:rsidR="00DB2C33" w:rsidRPr="00DB2C33" w:rsidRDefault="00DB2C33" w:rsidP="00453E88">
            <w:pPr>
              <w:jc w:val="both"/>
              <w:rPr>
                <w:b/>
              </w:rPr>
            </w:pPr>
            <w:r w:rsidRPr="00DB2C33">
              <w:rPr>
                <w:b/>
              </w:rPr>
              <w:t>Rozsah studijního předmětu</w:t>
            </w:r>
          </w:p>
        </w:tc>
        <w:tc>
          <w:tcPr>
            <w:tcW w:w="1701" w:type="dxa"/>
            <w:gridSpan w:val="2"/>
          </w:tcPr>
          <w:p w:rsidR="00DB2C33" w:rsidRPr="00DB2C33" w:rsidRDefault="00DB2C33" w:rsidP="00453E88">
            <w:pPr>
              <w:jc w:val="both"/>
            </w:pPr>
            <w:r w:rsidRPr="00DB2C33">
              <w:t>26s</w:t>
            </w:r>
          </w:p>
        </w:tc>
        <w:tc>
          <w:tcPr>
            <w:tcW w:w="889" w:type="dxa"/>
            <w:shd w:val="clear" w:color="auto" w:fill="F7CAAC"/>
          </w:tcPr>
          <w:p w:rsidR="00DB2C33" w:rsidRPr="00DB2C33" w:rsidRDefault="00DB2C33" w:rsidP="00453E88">
            <w:pPr>
              <w:jc w:val="both"/>
              <w:rPr>
                <w:b/>
              </w:rPr>
            </w:pPr>
            <w:r w:rsidRPr="00DB2C33">
              <w:rPr>
                <w:b/>
              </w:rPr>
              <w:t xml:space="preserve">hod. </w:t>
            </w:r>
          </w:p>
        </w:tc>
        <w:tc>
          <w:tcPr>
            <w:tcW w:w="816" w:type="dxa"/>
          </w:tcPr>
          <w:p w:rsidR="00DB2C33" w:rsidRPr="00DB2C33" w:rsidRDefault="00DB2C33" w:rsidP="00453E88">
            <w:pPr>
              <w:jc w:val="both"/>
            </w:pPr>
            <w:r w:rsidRPr="00DB2C33">
              <w:t>26</w:t>
            </w:r>
          </w:p>
        </w:tc>
        <w:tc>
          <w:tcPr>
            <w:tcW w:w="2156" w:type="dxa"/>
            <w:shd w:val="clear" w:color="auto" w:fill="F7CAAC"/>
          </w:tcPr>
          <w:p w:rsidR="00DB2C33" w:rsidRPr="00DB2C33" w:rsidRDefault="00DB2C33" w:rsidP="00453E88">
            <w:pPr>
              <w:jc w:val="both"/>
              <w:rPr>
                <w:b/>
              </w:rPr>
            </w:pPr>
            <w:r w:rsidRPr="00DB2C33">
              <w:rPr>
                <w:b/>
              </w:rPr>
              <w:t>kreditů</w:t>
            </w:r>
          </w:p>
        </w:tc>
        <w:tc>
          <w:tcPr>
            <w:tcW w:w="1207" w:type="dxa"/>
            <w:gridSpan w:val="2"/>
          </w:tcPr>
          <w:p w:rsidR="00DB2C33" w:rsidRPr="00DB2C33" w:rsidRDefault="00DB2C33" w:rsidP="00453E88">
            <w:pPr>
              <w:jc w:val="both"/>
            </w:pPr>
            <w:r w:rsidRPr="00DB2C33">
              <w:t>3</w:t>
            </w:r>
          </w:p>
        </w:tc>
      </w:tr>
      <w:tr w:rsidR="00DB2C33" w:rsidTr="00453E88">
        <w:tc>
          <w:tcPr>
            <w:tcW w:w="3086" w:type="dxa"/>
            <w:shd w:val="clear" w:color="auto" w:fill="F7CAAC"/>
          </w:tcPr>
          <w:p w:rsidR="00DB2C33" w:rsidRPr="00DB2C33" w:rsidRDefault="00DB2C33" w:rsidP="00453E88">
            <w:pPr>
              <w:jc w:val="both"/>
              <w:rPr>
                <w:b/>
              </w:rPr>
            </w:pPr>
            <w:r w:rsidRPr="00DB2C33">
              <w:rPr>
                <w:b/>
              </w:rPr>
              <w:t>Prerekvizity, korekvizity, ekvivalence</w:t>
            </w:r>
          </w:p>
        </w:tc>
        <w:tc>
          <w:tcPr>
            <w:tcW w:w="6769" w:type="dxa"/>
            <w:gridSpan w:val="7"/>
          </w:tcPr>
          <w:p w:rsidR="00DB2C33" w:rsidRPr="00DB2C33" w:rsidRDefault="00DB2C33" w:rsidP="00453E88">
            <w:pPr>
              <w:jc w:val="both"/>
            </w:pPr>
          </w:p>
        </w:tc>
      </w:tr>
      <w:tr w:rsidR="00DB2C33" w:rsidTr="00453E88">
        <w:tc>
          <w:tcPr>
            <w:tcW w:w="3086" w:type="dxa"/>
            <w:shd w:val="clear" w:color="auto" w:fill="F7CAAC"/>
          </w:tcPr>
          <w:p w:rsidR="00DB2C33" w:rsidRPr="00DB2C33" w:rsidRDefault="00DB2C33" w:rsidP="00453E88">
            <w:pPr>
              <w:jc w:val="both"/>
              <w:rPr>
                <w:b/>
              </w:rPr>
            </w:pPr>
            <w:r w:rsidRPr="00DB2C33">
              <w:rPr>
                <w:b/>
              </w:rPr>
              <w:t>Způsob ověření studijních výsledků</w:t>
            </w:r>
          </w:p>
        </w:tc>
        <w:tc>
          <w:tcPr>
            <w:tcW w:w="3406" w:type="dxa"/>
            <w:gridSpan w:val="4"/>
          </w:tcPr>
          <w:p w:rsidR="00DB2C33" w:rsidRPr="00DB2C33" w:rsidRDefault="00DB2C33" w:rsidP="00453E88">
            <w:pPr>
              <w:jc w:val="both"/>
            </w:pPr>
            <w:r w:rsidRPr="00DB2C33">
              <w:t>zápočet</w:t>
            </w:r>
          </w:p>
        </w:tc>
        <w:tc>
          <w:tcPr>
            <w:tcW w:w="2156" w:type="dxa"/>
            <w:shd w:val="clear" w:color="auto" w:fill="F7CAAC"/>
          </w:tcPr>
          <w:p w:rsidR="00DB2C33" w:rsidRPr="00DB2C33" w:rsidRDefault="00DB2C33" w:rsidP="00453E88">
            <w:pPr>
              <w:jc w:val="both"/>
              <w:rPr>
                <w:b/>
              </w:rPr>
            </w:pPr>
            <w:r w:rsidRPr="00DB2C33">
              <w:rPr>
                <w:b/>
              </w:rPr>
              <w:t>Forma výuky</w:t>
            </w:r>
          </w:p>
        </w:tc>
        <w:tc>
          <w:tcPr>
            <w:tcW w:w="1207" w:type="dxa"/>
            <w:gridSpan w:val="2"/>
          </w:tcPr>
          <w:p w:rsidR="00DB2C33" w:rsidRPr="00DB2C33" w:rsidRDefault="00DB2C33" w:rsidP="00453E88">
            <w:pPr>
              <w:jc w:val="both"/>
            </w:pPr>
            <w:r w:rsidRPr="00DB2C33">
              <w:t>seminář</w:t>
            </w:r>
          </w:p>
        </w:tc>
      </w:tr>
      <w:tr w:rsidR="00DB2C33" w:rsidTr="00453E88">
        <w:tc>
          <w:tcPr>
            <w:tcW w:w="3086" w:type="dxa"/>
            <w:shd w:val="clear" w:color="auto" w:fill="F7CAAC"/>
          </w:tcPr>
          <w:p w:rsidR="00DB2C33" w:rsidRPr="00DB2C33" w:rsidRDefault="00DB2C33" w:rsidP="00453E88">
            <w:pPr>
              <w:jc w:val="both"/>
              <w:rPr>
                <w:b/>
              </w:rPr>
            </w:pPr>
            <w:r w:rsidRPr="00DB2C33">
              <w:rPr>
                <w:b/>
              </w:rPr>
              <w:t>Forma způsobu ověření studijních výsledků a další požadavky na studenta</w:t>
            </w:r>
          </w:p>
        </w:tc>
        <w:tc>
          <w:tcPr>
            <w:tcW w:w="6769" w:type="dxa"/>
            <w:gridSpan w:val="7"/>
            <w:tcBorders>
              <w:bottom w:val="nil"/>
            </w:tcBorders>
          </w:tcPr>
          <w:p w:rsidR="00DB2C33" w:rsidRDefault="00DB2C33" w:rsidP="00453E88">
            <w:pPr>
              <w:jc w:val="both"/>
            </w:pPr>
            <w:r w:rsidRPr="00DB2C33">
              <w:t>Způsob zakončení předmětu – zápočet</w:t>
            </w:r>
          </w:p>
          <w:p w:rsidR="00DB2C33" w:rsidRPr="00DB2C33" w:rsidRDefault="00DB35A9" w:rsidP="00DB35A9">
            <w:pPr>
              <w:jc w:val="both"/>
            </w:pPr>
            <w:r w:rsidRPr="00DB2C33">
              <w:t>Požadavky k udělení zápočtu</w:t>
            </w:r>
            <w:r>
              <w:t xml:space="preserve">: </w:t>
            </w:r>
            <w:r w:rsidR="00DB2C33" w:rsidRPr="00DB2C33">
              <w:t>80% aktivní účast na seminářích</w:t>
            </w:r>
            <w:r>
              <w:t xml:space="preserve">; </w:t>
            </w:r>
            <w:r w:rsidR="00DB2C33" w:rsidRPr="00DB2C33">
              <w:t>písemný test s maximálním možným počtem dosažitelných bodů 100 musí být napsán alespoň na 60 %.</w:t>
            </w:r>
          </w:p>
        </w:tc>
      </w:tr>
      <w:tr w:rsidR="00DB2C33" w:rsidTr="00453E88">
        <w:trPr>
          <w:trHeight w:val="154"/>
        </w:trPr>
        <w:tc>
          <w:tcPr>
            <w:tcW w:w="9855" w:type="dxa"/>
            <w:gridSpan w:val="8"/>
            <w:tcBorders>
              <w:top w:val="nil"/>
            </w:tcBorders>
          </w:tcPr>
          <w:p w:rsidR="00DB2C33" w:rsidRPr="00DB2C33" w:rsidRDefault="00DB2C33" w:rsidP="00453E88">
            <w:pPr>
              <w:jc w:val="both"/>
            </w:pPr>
          </w:p>
        </w:tc>
      </w:tr>
      <w:tr w:rsidR="00DB2C33" w:rsidTr="00453E88">
        <w:trPr>
          <w:trHeight w:val="197"/>
        </w:trPr>
        <w:tc>
          <w:tcPr>
            <w:tcW w:w="3086" w:type="dxa"/>
            <w:tcBorders>
              <w:top w:val="nil"/>
            </w:tcBorders>
            <w:shd w:val="clear" w:color="auto" w:fill="F7CAAC"/>
          </w:tcPr>
          <w:p w:rsidR="00DB2C33" w:rsidRPr="00DB2C33" w:rsidRDefault="00DB2C33" w:rsidP="00453E88">
            <w:pPr>
              <w:jc w:val="both"/>
              <w:rPr>
                <w:b/>
              </w:rPr>
            </w:pPr>
            <w:r w:rsidRPr="00DB2C33">
              <w:rPr>
                <w:b/>
              </w:rPr>
              <w:t>Garant předmětu</w:t>
            </w:r>
          </w:p>
        </w:tc>
        <w:tc>
          <w:tcPr>
            <w:tcW w:w="6769" w:type="dxa"/>
            <w:gridSpan w:val="7"/>
            <w:tcBorders>
              <w:top w:val="nil"/>
            </w:tcBorders>
          </w:tcPr>
          <w:p w:rsidR="00DB2C33" w:rsidRPr="00DB2C33" w:rsidRDefault="00DB2C33" w:rsidP="00453E88">
            <w:pPr>
              <w:shd w:val="clear" w:color="auto" w:fill="FFFFFF"/>
              <w:spacing w:after="100" w:afterAutospacing="1"/>
              <w:outlineLvl w:val="3"/>
              <w:rPr>
                <w:bCs/>
                <w:color w:val="222222"/>
              </w:rPr>
            </w:pPr>
            <w:r w:rsidRPr="00DB2C33">
              <w:rPr>
                <w:bCs/>
              </w:rPr>
              <w:t>Mgr. Magda Zálešáková</w:t>
            </w:r>
          </w:p>
        </w:tc>
      </w:tr>
      <w:tr w:rsidR="00DB2C33" w:rsidTr="00453E88">
        <w:trPr>
          <w:trHeight w:val="243"/>
        </w:trPr>
        <w:tc>
          <w:tcPr>
            <w:tcW w:w="3086" w:type="dxa"/>
            <w:tcBorders>
              <w:top w:val="nil"/>
            </w:tcBorders>
            <w:shd w:val="clear" w:color="auto" w:fill="F7CAAC"/>
          </w:tcPr>
          <w:p w:rsidR="00DB2C33" w:rsidRPr="00DB2C33" w:rsidRDefault="00DB2C33" w:rsidP="00453E88">
            <w:pPr>
              <w:jc w:val="both"/>
              <w:rPr>
                <w:b/>
              </w:rPr>
            </w:pPr>
            <w:r w:rsidRPr="00DB2C33">
              <w:rPr>
                <w:b/>
              </w:rPr>
              <w:t>Zapojení garanta do výuky předmětu</w:t>
            </w:r>
          </w:p>
        </w:tc>
        <w:tc>
          <w:tcPr>
            <w:tcW w:w="6769" w:type="dxa"/>
            <w:gridSpan w:val="7"/>
            <w:tcBorders>
              <w:top w:val="nil"/>
            </w:tcBorders>
          </w:tcPr>
          <w:p w:rsidR="00DB2C33" w:rsidRPr="00DB2C33" w:rsidRDefault="00F42360" w:rsidP="002035C4">
            <w:pPr>
              <w:jc w:val="both"/>
            </w:pPr>
            <w:r w:rsidRPr="00106C26">
              <w:t xml:space="preserve">Garant se </w:t>
            </w:r>
            <w:r>
              <w:t xml:space="preserve">podílí na seminářích v rozsahu </w:t>
            </w:r>
            <w:r w:rsidR="00847BD9">
              <w:t>10</w:t>
            </w:r>
            <w:r w:rsidRPr="00106C26">
              <w:t>0 %</w:t>
            </w:r>
            <w:r w:rsidR="002035C4">
              <w:t xml:space="preserve"> a </w:t>
            </w:r>
            <w:r w:rsidRPr="00106C26">
              <w:t>dále stanovuje koncepci seminářů.</w:t>
            </w:r>
          </w:p>
        </w:tc>
      </w:tr>
      <w:tr w:rsidR="00DB2C33" w:rsidTr="00453E88">
        <w:tc>
          <w:tcPr>
            <w:tcW w:w="3086" w:type="dxa"/>
            <w:shd w:val="clear" w:color="auto" w:fill="F7CAAC"/>
          </w:tcPr>
          <w:p w:rsidR="00DB2C33" w:rsidRPr="00DB2C33" w:rsidRDefault="00DB2C33" w:rsidP="00453E88">
            <w:pPr>
              <w:jc w:val="both"/>
              <w:rPr>
                <w:b/>
              </w:rPr>
            </w:pPr>
            <w:r w:rsidRPr="00DB2C33">
              <w:rPr>
                <w:b/>
              </w:rPr>
              <w:t>Vyučující</w:t>
            </w:r>
          </w:p>
        </w:tc>
        <w:tc>
          <w:tcPr>
            <w:tcW w:w="6769" w:type="dxa"/>
            <w:gridSpan w:val="7"/>
            <w:tcBorders>
              <w:bottom w:val="nil"/>
            </w:tcBorders>
          </w:tcPr>
          <w:p w:rsidR="00DB2C33" w:rsidRPr="00DB2C33" w:rsidRDefault="00DB2C33" w:rsidP="008E5AFF">
            <w:pPr>
              <w:jc w:val="both"/>
            </w:pPr>
            <w:r w:rsidRPr="00DB2C33">
              <w:rPr>
                <w:bCs/>
              </w:rPr>
              <w:t>Mgr. Magda Zálešáková</w:t>
            </w:r>
            <w:r w:rsidR="008E5AFF">
              <w:t xml:space="preserve"> - semináře (100%)</w:t>
            </w:r>
          </w:p>
        </w:tc>
      </w:tr>
      <w:tr w:rsidR="00DB2C33" w:rsidTr="00453E88">
        <w:trPr>
          <w:trHeight w:val="70"/>
        </w:trPr>
        <w:tc>
          <w:tcPr>
            <w:tcW w:w="9855" w:type="dxa"/>
            <w:gridSpan w:val="8"/>
            <w:tcBorders>
              <w:top w:val="nil"/>
            </w:tcBorders>
          </w:tcPr>
          <w:p w:rsidR="00DB2C33" w:rsidRPr="00DB2C33" w:rsidRDefault="00DB2C33" w:rsidP="00453E88">
            <w:pPr>
              <w:jc w:val="both"/>
            </w:pPr>
          </w:p>
        </w:tc>
      </w:tr>
      <w:tr w:rsidR="00DB2C33" w:rsidTr="00453E88">
        <w:tc>
          <w:tcPr>
            <w:tcW w:w="3086" w:type="dxa"/>
            <w:shd w:val="clear" w:color="auto" w:fill="F7CAAC"/>
          </w:tcPr>
          <w:p w:rsidR="00DB2C33" w:rsidRPr="00DB2C33" w:rsidRDefault="00DB2C33" w:rsidP="00453E88">
            <w:pPr>
              <w:jc w:val="both"/>
              <w:rPr>
                <w:b/>
              </w:rPr>
            </w:pPr>
            <w:r w:rsidRPr="00DB2C33">
              <w:rPr>
                <w:b/>
              </w:rPr>
              <w:t>Stručná anotace předmětu</w:t>
            </w:r>
          </w:p>
        </w:tc>
        <w:tc>
          <w:tcPr>
            <w:tcW w:w="6769" w:type="dxa"/>
            <w:gridSpan w:val="7"/>
            <w:tcBorders>
              <w:bottom w:val="nil"/>
            </w:tcBorders>
          </w:tcPr>
          <w:p w:rsidR="00DB2C33" w:rsidRPr="00DB2C33" w:rsidRDefault="00DB2C33" w:rsidP="00453E88">
            <w:pPr>
              <w:jc w:val="both"/>
            </w:pPr>
          </w:p>
        </w:tc>
      </w:tr>
      <w:tr w:rsidR="00DB2C33" w:rsidTr="00453E88">
        <w:trPr>
          <w:trHeight w:val="3938"/>
        </w:trPr>
        <w:tc>
          <w:tcPr>
            <w:tcW w:w="9855" w:type="dxa"/>
            <w:gridSpan w:val="8"/>
            <w:tcBorders>
              <w:top w:val="nil"/>
              <w:bottom w:val="single" w:sz="12" w:space="0" w:color="auto"/>
            </w:tcBorders>
          </w:tcPr>
          <w:p w:rsidR="00DB2C33" w:rsidRPr="00DB2C33" w:rsidRDefault="00DB2C33" w:rsidP="00453E88">
            <w:pPr>
              <w:jc w:val="both"/>
              <w:rPr>
                <w:b/>
              </w:rPr>
            </w:pPr>
            <w:r w:rsidRPr="00DB2C33">
              <w:rPr>
                <w:b/>
              </w:rPr>
              <w:t>Cíl předmětu</w:t>
            </w:r>
          </w:p>
          <w:p w:rsidR="00DB2C33" w:rsidRPr="00DB2C33" w:rsidRDefault="00DB2C33" w:rsidP="00453E88">
            <w:r w:rsidRPr="00DB2C33">
              <w:t xml:space="preserve">Cílem kurzu je porozumět základním pravidlům francouzské výslovnosti. Student by měl dosáhnout takové úrovně jazyka, která mu umožní porozumět jednoduchým textům a poslechovým cvičením. </w:t>
            </w:r>
          </w:p>
          <w:p w:rsidR="00DB2C33" w:rsidRPr="00DB2C33" w:rsidRDefault="00DB2C33" w:rsidP="00453E88">
            <w:pPr>
              <w:jc w:val="both"/>
              <w:rPr>
                <w:b/>
              </w:rPr>
            </w:pPr>
            <w:r w:rsidRPr="00DB2C33">
              <w:rPr>
                <w:b/>
              </w:rPr>
              <w:t>Obsah předmětu</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Člen určitý a neurčitý. </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Podstatné jméno - rod a číslo podstatných jmen.</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Skloňování podstatných jmen. </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Přídavné jméno - číslo u přídavných jmen.</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Číslovky základní.</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Zájmena osobní nesamostatná.</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Sloveso - slovesa I. třídy.</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Vybraná nepravidelná slovesa. </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Zápor ve francouzštině. </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Otázka ve francouzštině.</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Základní pravidla francouzské výslovnosti</w:t>
            </w:r>
          </w:p>
          <w:p w:rsidR="00DB2C33" w:rsidRPr="00DB2C33" w:rsidRDefault="00DB2C33" w:rsidP="00453E88">
            <w:pPr>
              <w:jc w:val="both"/>
              <w:rPr>
                <w:b/>
              </w:rPr>
            </w:pPr>
            <w:r w:rsidRPr="00DB2C33">
              <w:rPr>
                <w:b/>
              </w:rPr>
              <w:t>Výstupní kompetence</w:t>
            </w:r>
          </w:p>
          <w:p w:rsidR="00DB2C33" w:rsidRPr="00DB2C33" w:rsidRDefault="00DB2C33" w:rsidP="00453E88">
            <w:r w:rsidRPr="00DB2C33">
              <w:t>Student se orientuje v časování pravidelných sloves I. třídy a je schopen pracovat i s omezenou skupinou nepravidelných sloves. Umí vyjádřit pádové vztahy. Dokáže používat člen určitý a neurčitý u podstatných jmen, tvořit množné číslo a je schopen porozumět některým zvláštním případům. Orientuje se v systému základních číslovek.</w:t>
            </w:r>
          </w:p>
          <w:p w:rsidR="00DB2C33" w:rsidRPr="00DB2C33" w:rsidRDefault="00DB2C33" w:rsidP="00453E88">
            <w:pPr>
              <w:jc w:val="both"/>
            </w:pPr>
          </w:p>
        </w:tc>
      </w:tr>
      <w:tr w:rsidR="00DB2C33" w:rsidTr="00453E88">
        <w:trPr>
          <w:trHeight w:val="265"/>
        </w:trPr>
        <w:tc>
          <w:tcPr>
            <w:tcW w:w="3653" w:type="dxa"/>
            <w:gridSpan w:val="2"/>
            <w:tcBorders>
              <w:top w:val="nil"/>
            </w:tcBorders>
            <w:shd w:val="clear" w:color="auto" w:fill="F7CAAC"/>
          </w:tcPr>
          <w:p w:rsidR="00DB2C33" w:rsidRPr="00DB2C33" w:rsidRDefault="00DB2C33" w:rsidP="00453E88">
            <w:pPr>
              <w:jc w:val="both"/>
            </w:pPr>
            <w:r w:rsidRPr="00DB2C33">
              <w:rPr>
                <w:b/>
              </w:rPr>
              <w:t>Studijní literatura a studijní pomůcky</w:t>
            </w:r>
          </w:p>
        </w:tc>
        <w:tc>
          <w:tcPr>
            <w:tcW w:w="6202" w:type="dxa"/>
            <w:gridSpan w:val="6"/>
            <w:tcBorders>
              <w:top w:val="nil"/>
              <w:bottom w:val="nil"/>
            </w:tcBorders>
          </w:tcPr>
          <w:p w:rsidR="00DB2C33" w:rsidRPr="00DB2C33" w:rsidRDefault="00DB2C33" w:rsidP="00453E88">
            <w:pPr>
              <w:jc w:val="both"/>
            </w:pPr>
          </w:p>
        </w:tc>
      </w:tr>
      <w:tr w:rsidR="00DB2C33" w:rsidTr="00453E88">
        <w:trPr>
          <w:trHeight w:val="1497"/>
        </w:trPr>
        <w:tc>
          <w:tcPr>
            <w:tcW w:w="9855" w:type="dxa"/>
            <w:gridSpan w:val="8"/>
            <w:tcBorders>
              <w:top w:val="nil"/>
            </w:tcBorders>
          </w:tcPr>
          <w:p w:rsidR="00DB2C33" w:rsidRPr="00DB2C33" w:rsidRDefault="00DB2C33" w:rsidP="00453E88">
            <w:pPr>
              <w:jc w:val="both"/>
              <w:rPr>
                <w:b/>
              </w:rPr>
            </w:pPr>
            <w:r w:rsidRPr="00DB2C33">
              <w:rPr>
                <w:b/>
              </w:rPr>
              <w:t>Povinná literatura</w:t>
            </w:r>
          </w:p>
          <w:p w:rsidR="00DB2C33" w:rsidRPr="00DB2C33" w:rsidRDefault="00DB2C33" w:rsidP="00453E88">
            <w:pPr>
              <w:jc w:val="both"/>
            </w:pPr>
            <w:r w:rsidRPr="00DB2C33">
              <w:t xml:space="preserve">GIRARDET, J. </w:t>
            </w:r>
            <w:r w:rsidRPr="00DB2C33">
              <w:rPr>
                <w:i/>
              </w:rPr>
              <w:t xml:space="preserve">Campus 1: méthode de </w:t>
            </w:r>
            <w:r w:rsidRPr="00DB2C33">
              <w:t>français. Paris: CLE International, 2002, 205 s. ISBN 2-09-033308-1.</w:t>
            </w:r>
          </w:p>
          <w:p w:rsidR="00DB2C33" w:rsidRPr="00DB2C33" w:rsidRDefault="00DB2C33" w:rsidP="00453E88">
            <w:pPr>
              <w:jc w:val="both"/>
              <w:rPr>
                <w:b/>
              </w:rPr>
            </w:pPr>
            <w:r w:rsidRPr="00DB2C33">
              <w:t xml:space="preserve">STEELE R., ZEMIRO J. </w:t>
            </w:r>
            <w:r w:rsidRPr="00DB2C33">
              <w:rPr>
                <w:i/>
                <w:iCs/>
              </w:rPr>
              <w:t>Exercons - nous 1</w:t>
            </w:r>
            <w:r w:rsidRPr="00DB2C33">
              <w:t xml:space="preserve">. Paris: Hachette, 1992. </w:t>
            </w:r>
          </w:p>
          <w:p w:rsidR="00DB2C33" w:rsidRPr="00DB2C33" w:rsidRDefault="00DB2C33" w:rsidP="00453E88">
            <w:pPr>
              <w:jc w:val="both"/>
              <w:rPr>
                <w:b/>
              </w:rPr>
            </w:pPr>
            <w:r w:rsidRPr="00DB2C33">
              <w:rPr>
                <w:b/>
              </w:rPr>
              <w:t>Doporučená literatura</w:t>
            </w:r>
          </w:p>
          <w:p w:rsidR="00DB2C33" w:rsidRPr="00DB2C33" w:rsidRDefault="00DB2C33" w:rsidP="00453E88">
            <w:pPr>
              <w:jc w:val="both"/>
              <w:rPr>
                <w:iCs/>
              </w:rPr>
            </w:pPr>
            <w:r w:rsidRPr="00DB2C33">
              <w:t xml:space="preserve">BÁRTA J. </w:t>
            </w:r>
            <w:r w:rsidRPr="00DB2C33">
              <w:rPr>
                <w:i/>
                <w:iCs/>
              </w:rPr>
              <w:t>Průvodce francouzskou gramatikou</w:t>
            </w:r>
            <w:r w:rsidRPr="00DB2C33">
              <w:rPr>
                <w:iCs/>
              </w:rPr>
              <w:t>. Praha: J. Bárta. 1992, 358 s. ISBN 80-900017-9-3.</w:t>
            </w:r>
          </w:p>
          <w:p w:rsidR="00DB2C33" w:rsidRPr="00DB2C33" w:rsidRDefault="00DB2C33" w:rsidP="00453E88">
            <w:pPr>
              <w:jc w:val="both"/>
            </w:pPr>
            <w:r w:rsidRPr="00DB2C33">
              <w:rPr>
                <w:i/>
                <w:iCs/>
              </w:rPr>
              <w:t>Pravdová M. Francouzština pro začátečníky. Praha: LEDA, 1995.</w:t>
            </w:r>
          </w:p>
        </w:tc>
      </w:tr>
      <w:tr w:rsidR="00DB2C33"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B2C33" w:rsidRPr="00DB2C33" w:rsidRDefault="00DB2C33" w:rsidP="00453E88">
            <w:pPr>
              <w:jc w:val="center"/>
              <w:rPr>
                <w:b/>
              </w:rPr>
            </w:pPr>
            <w:r w:rsidRPr="00DB2C33">
              <w:rPr>
                <w:b/>
              </w:rPr>
              <w:t>Informace ke kombinované nebo distanční formě</w:t>
            </w:r>
          </w:p>
        </w:tc>
      </w:tr>
      <w:tr w:rsidR="00DB2C33" w:rsidTr="00453E88">
        <w:tc>
          <w:tcPr>
            <w:tcW w:w="4787" w:type="dxa"/>
            <w:gridSpan w:val="3"/>
            <w:tcBorders>
              <w:top w:val="single" w:sz="2" w:space="0" w:color="auto"/>
            </w:tcBorders>
            <w:shd w:val="clear" w:color="auto" w:fill="F7CAAC"/>
          </w:tcPr>
          <w:p w:rsidR="00DB2C33" w:rsidRPr="00DB2C33" w:rsidRDefault="00DB2C33" w:rsidP="00453E88">
            <w:pPr>
              <w:jc w:val="both"/>
            </w:pPr>
            <w:r w:rsidRPr="00DB2C33">
              <w:rPr>
                <w:b/>
              </w:rPr>
              <w:t>Rozsah konzultací (soustředění)</w:t>
            </w:r>
          </w:p>
        </w:tc>
        <w:tc>
          <w:tcPr>
            <w:tcW w:w="889" w:type="dxa"/>
            <w:tcBorders>
              <w:top w:val="single" w:sz="2" w:space="0" w:color="auto"/>
            </w:tcBorders>
          </w:tcPr>
          <w:p w:rsidR="00DB2C33" w:rsidRPr="00DB2C33" w:rsidRDefault="00DB2C33" w:rsidP="00453E88">
            <w:pPr>
              <w:jc w:val="both"/>
            </w:pPr>
            <w:r w:rsidRPr="00DB2C33">
              <w:t>10</w:t>
            </w:r>
          </w:p>
        </w:tc>
        <w:tc>
          <w:tcPr>
            <w:tcW w:w="4179" w:type="dxa"/>
            <w:gridSpan w:val="4"/>
            <w:tcBorders>
              <w:top w:val="single" w:sz="2" w:space="0" w:color="auto"/>
            </w:tcBorders>
            <w:shd w:val="clear" w:color="auto" w:fill="F7CAAC"/>
          </w:tcPr>
          <w:p w:rsidR="00DB2C33" w:rsidRPr="00DB2C33" w:rsidRDefault="00DB2C33" w:rsidP="00453E88">
            <w:pPr>
              <w:jc w:val="both"/>
              <w:rPr>
                <w:b/>
              </w:rPr>
            </w:pPr>
            <w:r w:rsidRPr="00DB2C33">
              <w:rPr>
                <w:b/>
              </w:rPr>
              <w:t xml:space="preserve">hodin </w:t>
            </w:r>
          </w:p>
        </w:tc>
      </w:tr>
      <w:tr w:rsidR="00DB2C33" w:rsidTr="00453E88">
        <w:tc>
          <w:tcPr>
            <w:tcW w:w="9855" w:type="dxa"/>
            <w:gridSpan w:val="8"/>
            <w:shd w:val="clear" w:color="auto" w:fill="F7CAAC"/>
          </w:tcPr>
          <w:p w:rsidR="00DB2C33" w:rsidRPr="00DB2C33" w:rsidRDefault="00DB2C33" w:rsidP="00453E88">
            <w:pPr>
              <w:jc w:val="both"/>
              <w:rPr>
                <w:b/>
              </w:rPr>
            </w:pPr>
            <w:r w:rsidRPr="00DB2C33">
              <w:rPr>
                <w:b/>
              </w:rPr>
              <w:t>Informace o způsobu kontaktu s vyučujícím</w:t>
            </w:r>
          </w:p>
        </w:tc>
      </w:tr>
      <w:tr w:rsidR="00DB2C33" w:rsidTr="00453E88">
        <w:trPr>
          <w:trHeight w:val="408"/>
        </w:trPr>
        <w:tc>
          <w:tcPr>
            <w:tcW w:w="9855" w:type="dxa"/>
            <w:gridSpan w:val="8"/>
          </w:tcPr>
          <w:p w:rsidR="00DB2C33" w:rsidRPr="00DB2C33" w:rsidRDefault="00043B0E" w:rsidP="00453E88">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B2C33" w:rsidRDefault="00DB2C33"/>
    <w:p w:rsidR="00DB2C33" w:rsidRDefault="00DB2C3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B2C33" w:rsidTr="00453E88">
        <w:tc>
          <w:tcPr>
            <w:tcW w:w="9855" w:type="dxa"/>
            <w:gridSpan w:val="8"/>
            <w:tcBorders>
              <w:bottom w:val="double" w:sz="4" w:space="0" w:color="auto"/>
            </w:tcBorders>
            <w:shd w:val="clear" w:color="auto" w:fill="BDD6EE"/>
          </w:tcPr>
          <w:p w:rsidR="00DB2C33" w:rsidRDefault="00DB2C33" w:rsidP="00453E88">
            <w:pPr>
              <w:jc w:val="both"/>
              <w:rPr>
                <w:b/>
                <w:sz w:val="28"/>
              </w:rPr>
            </w:pPr>
            <w:r>
              <w:lastRenderedPageBreak/>
              <w:br w:type="page"/>
            </w:r>
            <w:r>
              <w:rPr>
                <w:b/>
                <w:sz w:val="28"/>
              </w:rPr>
              <w:t>B-III – Charakteristika studijního předmětu</w:t>
            </w:r>
          </w:p>
        </w:tc>
      </w:tr>
      <w:tr w:rsidR="00DB2C33" w:rsidTr="00453E88">
        <w:tc>
          <w:tcPr>
            <w:tcW w:w="3086" w:type="dxa"/>
            <w:tcBorders>
              <w:top w:val="double" w:sz="4" w:space="0" w:color="auto"/>
            </w:tcBorders>
            <w:shd w:val="clear" w:color="auto" w:fill="F7CAAC"/>
          </w:tcPr>
          <w:p w:rsidR="00DB2C33" w:rsidRPr="00DB2C33" w:rsidRDefault="00DB2C33" w:rsidP="00453E88">
            <w:pPr>
              <w:jc w:val="both"/>
              <w:rPr>
                <w:b/>
              </w:rPr>
            </w:pPr>
            <w:r w:rsidRPr="00DB2C33">
              <w:rPr>
                <w:b/>
              </w:rPr>
              <w:t>Název studijního předmětu</w:t>
            </w:r>
          </w:p>
        </w:tc>
        <w:tc>
          <w:tcPr>
            <w:tcW w:w="6769" w:type="dxa"/>
            <w:gridSpan w:val="7"/>
            <w:tcBorders>
              <w:top w:val="double" w:sz="4" w:space="0" w:color="auto"/>
            </w:tcBorders>
          </w:tcPr>
          <w:p w:rsidR="00DB2C33" w:rsidRPr="00DB2C33" w:rsidRDefault="00DB2C33" w:rsidP="00453E88">
            <w:pPr>
              <w:jc w:val="both"/>
            </w:pPr>
            <w:r w:rsidRPr="00DB2C33">
              <w:t>Francouzština 2</w:t>
            </w:r>
          </w:p>
        </w:tc>
      </w:tr>
      <w:tr w:rsidR="00DB2C33" w:rsidTr="00453E88">
        <w:trPr>
          <w:trHeight w:val="249"/>
        </w:trPr>
        <w:tc>
          <w:tcPr>
            <w:tcW w:w="3086" w:type="dxa"/>
            <w:shd w:val="clear" w:color="auto" w:fill="F7CAAC"/>
          </w:tcPr>
          <w:p w:rsidR="00DB2C33" w:rsidRPr="00DB2C33" w:rsidRDefault="00DB2C33" w:rsidP="00453E88">
            <w:pPr>
              <w:jc w:val="both"/>
              <w:rPr>
                <w:b/>
              </w:rPr>
            </w:pPr>
            <w:r w:rsidRPr="00DB2C33">
              <w:rPr>
                <w:b/>
              </w:rPr>
              <w:t>Typ předmětu</w:t>
            </w:r>
          </w:p>
        </w:tc>
        <w:tc>
          <w:tcPr>
            <w:tcW w:w="3406" w:type="dxa"/>
            <w:gridSpan w:val="4"/>
          </w:tcPr>
          <w:p w:rsidR="00DB2C33" w:rsidRPr="00DB2C33" w:rsidRDefault="00B711A9" w:rsidP="00453E88">
            <w:pPr>
              <w:jc w:val="both"/>
            </w:pPr>
            <w:r w:rsidRPr="00265E45">
              <w:t>volitelný „V“</w:t>
            </w:r>
          </w:p>
        </w:tc>
        <w:tc>
          <w:tcPr>
            <w:tcW w:w="2695" w:type="dxa"/>
            <w:gridSpan w:val="2"/>
            <w:shd w:val="clear" w:color="auto" w:fill="F7CAAC"/>
          </w:tcPr>
          <w:p w:rsidR="00DB2C33" w:rsidRPr="00DB2C33" w:rsidRDefault="00DB2C33" w:rsidP="00453E88">
            <w:pPr>
              <w:jc w:val="both"/>
            </w:pPr>
            <w:r w:rsidRPr="00DB2C33">
              <w:rPr>
                <w:b/>
              </w:rPr>
              <w:t>doporučený ročník / semestr</w:t>
            </w:r>
          </w:p>
        </w:tc>
        <w:tc>
          <w:tcPr>
            <w:tcW w:w="668" w:type="dxa"/>
          </w:tcPr>
          <w:p w:rsidR="00DB2C33" w:rsidRPr="00DB2C33" w:rsidRDefault="00DB2C33" w:rsidP="00453E88">
            <w:pPr>
              <w:jc w:val="both"/>
            </w:pPr>
            <w:r w:rsidRPr="00DB2C33">
              <w:t>L</w:t>
            </w:r>
          </w:p>
        </w:tc>
      </w:tr>
      <w:tr w:rsidR="00DB2C33" w:rsidTr="00453E88">
        <w:tc>
          <w:tcPr>
            <w:tcW w:w="3086" w:type="dxa"/>
            <w:shd w:val="clear" w:color="auto" w:fill="F7CAAC"/>
          </w:tcPr>
          <w:p w:rsidR="00DB2C33" w:rsidRPr="00DB2C33" w:rsidRDefault="00DB2C33" w:rsidP="00453E88">
            <w:pPr>
              <w:jc w:val="both"/>
              <w:rPr>
                <w:b/>
              </w:rPr>
            </w:pPr>
            <w:r w:rsidRPr="00DB2C33">
              <w:rPr>
                <w:b/>
              </w:rPr>
              <w:t>Rozsah studijního předmětu</w:t>
            </w:r>
          </w:p>
        </w:tc>
        <w:tc>
          <w:tcPr>
            <w:tcW w:w="1701" w:type="dxa"/>
            <w:gridSpan w:val="2"/>
          </w:tcPr>
          <w:p w:rsidR="00DB2C33" w:rsidRPr="00DB2C33" w:rsidRDefault="00DB2C33" w:rsidP="00453E88">
            <w:pPr>
              <w:jc w:val="both"/>
            </w:pPr>
            <w:r w:rsidRPr="00DB2C33">
              <w:t>26s</w:t>
            </w:r>
          </w:p>
        </w:tc>
        <w:tc>
          <w:tcPr>
            <w:tcW w:w="889" w:type="dxa"/>
            <w:shd w:val="clear" w:color="auto" w:fill="F7CAAC"/>
          </w:tcPr>
          <w:p w:rsidR="00DB2C33" w:rsidRPr="00DB2C33" w:rsidRDefault="00DB2C33" w:rsidP="00453E88">
            <w:pPr>
              <w:jc w:val="both"/>
              <w:rPr>
                <w:b/>
              </w:rPr>
            </w:pPr>
            <w:r w:rsidRPr="00DB2C33">
              <w:rPr>
                <w:b/>
              </w:rPr>
              <w:t xml:space="preserve">hod. </w:t>
            </w:r>
          </w:p>
        </w:tc>
        <w:tc>
          <w:tcPr>
            <w:tcW w:w="816" w:type="dxa"/>
          </w:tcPr>
          <w:p w:rsidR="00DB2C33" w:rsidRPr="00DB2C33" w:rsidRDefault="00DB2C33" w:rsidP="00453E88">
            <w:pPr>
              <w:jc w:val="both"/>
            </w:pPr>
            <w:r w:rsidRPr="00DB2C33">
              <w:t>26</w:t>
            </w:r>
          </w:p>
        </w:tc>
        <w:tc>
          <w:tcPr>
            <w:tcW w:w="2156" w:type="dxa"/>
            <w:shd w:val="clear" w:color="auto" w:fill="F7CAAC"/>
          </w:tcPr>
          <w:p w:rsidR="00DB2C33" w:rsidRPr="00DB2C33" w:rsidRDefault="00DB2C33" w:rsidP="00453E88">
            <w:pPr>
              <w:jc w:val="both"/>
              <w:rPr>
                <w:b/>
              </w:rPr>
            </w:pPr>
            <w:r w:rsidRPr="00DB2C33">
              <w:rPr>
                <w:b/>
              </w:rPr>
              <w:t>kreditů</w:t>
            </w:r>
          </w:p>
        </w:tc>
        <w:tc>
          <w:tcPr>
            <w:tcW w:w="1207" w:type="dxa"/>
            <w:gridSpan w:val="2"/>
          </w:tcPr>
          <w:p w:rsidR="00DB2C33" w:rsidRPr="00DB2C33" w:rsidRDefault="00DB2C33" w:rsidP="00453E88">
            <w:pPr>
              <w:jc w:val="both"/>
            </w:pPr>
            <w:r w:rsidRPr="00DB2C33">
              <w:t>3</w:t>
            </w:r>
          </w:p>
        </w:tc>
      </w:tr>
      <w:tr w:rsidR="00DB2C33" w:rsidTr="00453E88">
        <w:tc>
          <w:tcPr>
            <w:tcW w:w="3086" w:type="dxa"/>
            <w:shd w:val="clear" w:color="auto" w:fill="F7CAAC"/>
          </w:tcPr>
          <w:p w:rsidR="00DB2C33" w:rsidRPr="00DB2C33" w:rsidRDefault="00DB2C33" w:rsidP="00453E88">
            <w:pPr>
              <w:jc w:val="both"/>
              <w:rPr>
                <w:b/>
              </w:rPr>
            </w:pPr>
            <w:r w:rsidRPr="00DB2C33">
              <w:rPr>
                <w:b/>
              </w:rPr>
              <w:t>Prerekvizity, korekvizity, ekvivalence</w:t>
            </w:r>
          </w:p>
        </w:tc>
        <w:tc>
          <w:tcPr>
            <w:tcW w:w="6769" w:type="dxa"/>
            <w:gridSpan w:val="7"/>
          </w:tcPr>
          <w:p w:rsidR="00DB2C33" w:rsidRPr="00DB2C33" w:rsidRDefault="00DB2C33" w:rsidP="00453E88">
            <w:pPr>
              <w:jc w:val="both"/>
            </w:pPr>
          </w:p>
        </w:tc>
      </w:tr>
      <w:tr w:rsidR="00DB2C33" w:rsidTr="00453E88">
        <w:tc>
          <w:tcPr>
            <w:tcW w:w="3086" w:type="dxa"/>
            <w:shd w:val="clear" w:color="auto" w:fill="F7CAAC"/>
          </w:tcPr>
          <w:p w:rsidR="00DB2C33" w:rsidRPr="00DB2C33" w:rsidRDefault="00DB2C33" w:rsidP="00453E88">
            <w:pPr>
              <w:jc w:val="both"/>
              <w:rPr>
                <w:b/>
              </w:rPr>
            </w:pPr>
            <w:r w:rsidRPr="00DB2C33">
              <w:rPr>
                <w:b/>
              </w:rPr>
              <w:t>Způsob ověření studijních výsledků</w:t>
            </w:r>
          </w:p>
        </w:tc>
        <w:tc>
          <w:tcPr>
            <w:tcW w:w="3406" w:type="dxa"/>
            <w:gridSpan w:val="4"/>
          </w:tcPr>
          <w:p w:rsidR="00DB2C33" w:rsidRPr="00DB2C33" w:rsidRDefault="00DB2C33" w:rsidP="00453E88">
            <w:pPr>
              <w:jc w:val="both"/>
            </w:pPr>
            <w:r w:rsidRPr="00DB2C33">
              <w:t>klasifikovaný zápočet</w:t>
            </w:r>
          </w:p>
        </w:tc>
        <w:tc>
          <w:tcPr>
            <w:tcW w:w="2156" w:type="dxa"/>
            <w:shd w:val="clear" w:color="auto" w:fill="F7CAAC"/>
          </w:tcPr>
          <w:p w:rsidR="00DB2C33" w:rsidRPr="00DB2C33" w:rsidRDefault="00DB2C33" w:rsidP="00453E88">
            <w:pPr>
              <w:jc w:val="both"/>
              <w:rPr>
                <w:b/>
              </w:rPr>
            </w:pPr>
            <w:r w:rsidRPr="00DB2C33">
              <w:rPr>
                <w:b/>
              </w:rPr>
              <w:t>Forma výuky</w:t>
            </w:r>
          </w:p>
        </w:tc>
        <w:tc>
          <w:tcPr>
            <w:tcW w:w="1207" w:type="dxa"/>
            <w:gridSpan w:val="2"/>
          </w:tcPr>
          <w:p w:rsidR="00DB2C33" w:rsidRPr="00DB2C33" w:rsidRDefault="00DB2C33" w:rsidP="00453E88">
            <w:pPr>
              <w:jc w:val="both"/>
            </w:pPr>
            <w:r w:rsidRPr="00DB2C33">
              <w:t>seminář</w:t>
            </w:r>
          </w:p>
        </w:tc>
      </w:tr>
      <w:tr w:rsidR="00DB2C33" w:rsidTr="00453E88">
        <w:tc>
          <w:tcPr>
            <w:tcW w:w="3086" w:type="dxa"/>
            <w:shd w:val="clear" w:color="auto" w:fill="F7CAAC"/>
          </w:tcPr>
          <w:p w:rsidR="00DB2C33" w:rsidRPr="00DB2C33" w:rsidRDefault="00DB2C33" w:rsidP="00453E88">
            <w:pPr>
              <w:jc w:val="both"/>
              <w:rPr>
                <w:b/>
              </w:rPr>
            </w:pPr>
            <w:r w:rsidRPr="00DB2C33">
              <w:rPr>
                <w:b/>
              </w:rPr>
              <w:t>Forma způsobu ověření studijních výsledků a další požadavky na studenta</w:t>
            </w:r>
          </w:p>
        </w:tc>
        <w:tc>
          <w:tcPr>
            <w:tcW w:w="6769" w:type="dxa"/>
            <w:gridSpan w:val="7"/>
            <w:tcBorders>
              <w:bottom w:val="nil"/>
            </w:tcBorders>
          </w:tcPr>
          <w:p w:rsidR="00DB2C33" w:rsidRDefault="00DB2C33" w:rsidP="00453E88">
            <w:pPr>
              <w:jc w:val="both"/>
            </w:pPr>
            <w:r w:rsidRPr="00DB2C33">
              <w:t>Způsob zakončení předmětu – klasifikovaný zápočet</w:t>
            </w:r>
          </w:p>
          <w:p w:rsidR="00DB2C33" w:rsidRPr="00DB2C33" w:rsidRDefault="00E02CF9" w:rsidP="00DB35A9">
            <w:pPr>
              <w:jc w:val="both"/>
            </w:pPr>
            <w:r>
              <w:t>Požadavek ke klasifikovanému zápočtu:</w:t>
            </w:r>
            <w:r w:rsidR="00DB35A9">
              <w:t xml:space="preserve"> </w:t>
            </w:r>
            <w:r w:rsidR="00DB2C33" w:rsidRPr="00DB2C33">
              <w:t>80% aktivní účast na seminářích</w:t>
            </w:r>
            <w:r w:rsidR="00DB35A9">
              <w:t xml:space="preserve">; </w:t>
            </w:r>
            <w:r w:rsidR="00DB2C33" w:rsidRPr="00DB2C33">
              <w:t xml:space="preserve">písemný test s maximálním možným počtem dosažitelných bodů 100 musí být napsán alespoň na 60 %. </w:t>
            </w:r>
          </w:p>
        </w:tc>
      </w:tr>
      <w:tr w:rsidR="00DB2C33" w:rsidTr="00453E88">
        <w:trPr>
          <w:trHeight w:val="154"/>
        </w:trPr>
        <w:tc>
          <w:tcPr>
            <w:tcW w:w="9855" w:type="dxa"/>
            <w:gridSpan w:val="8"/>
            <w:tcBorders>
              <w:top w:val="nil"/>
            </w:tcBorders>
          </w:tcPr>
          <w:p w:rsidR="00DB2C33" w:rsidRPr="00DB2C33" w:rsidRDefault="00DB2C33" w:rsidP="00453E88">
            <w:pPr>
              <w:jc w:val="both"/>
            </w:pPr>
          </w:p>
        </w:tc>
      </w:tr>
      <w:tr w:rsidR="00DB2C33" w:rsidTr="00453E88">
        <w:trPr>
          <w:trHeight w:val="197"/>
        </w:trPr>
        <w:tc>
          <w:tcPr>
            <w:tcW w:w="3086" w:type="dxa"/>
            <w:tcBorders>
              <w:top w:val="nil"/>
            </w:tcBorders>
            <w:shd w:val="clear" w:color="auto" w:fill="F7CAAC"/>
          </w:tcPr>
          <w:p w:rsidR="00DB2C33" w:rsidRPr="00DB2C33" w:rsidRDefault="00DB2C33" w:rsidP="00453E88">
            <w:pPr>
              <w:jc w:val="both"/>
              <w:rPr>
                <w:b/>
              </w:rPr>
            </w:pPr>
            <w:r w:rsidRPr="00DB2C33">
              <w:rPr>
                <w:b/>
              </w:rPr>
              <w:t>Garant předmětu</w:t>
            </w:r>
          </w:p>
        </w:tc>
        <w:tc>
          <w:tcPr>
            <w:tcW w:w="6769" w:type="dxa"/>
            <w:gridSpan w:val="7"/>
            <w:tcBorders>
              <w:top w:val="nil"/>
            </w:tcBorders>
          </w:tcPr>
          <w:p w:rsidR="00DB2C33" w:rsidRPr="00DB2C33" w:rsidRDefault="00DB2C33" w:rsidP="00453E88">
            <w:pPr>
              <w:shd w:val="clear" w:color="auto" w:fill="FFFFFF"/>
              <w:spacing w:after="100" w:afterAutospacing="1"/>
              <w:outlineLvl w:val="3"/>
              <w:rPr>
                <w:bCs/>
                <w:color w:val="222222"/>
              </w:rPr>
            </w:pPr>
            <w:r w:rsidRPr="00DB2C33">
              <w:rPr>
                <w:bCs/>
              </w:rPr>
              <w:t>Mgr. Magda Zálešáková</w:t>
            </w:r>
          </w:p>
        </w:tc>
      </w:tr>
      <w:tr w:rsidR="00DB2C33" w:rsidTr="00453E88">
        <w:trPr>
          <w:trHeight w:val="243"/>
        </w:trPr>
        <w:tc>
          <w:tcPr>
            <w:tcW w:w="3086" w:type="dxa"/>
            <w:tcBorders>
              <w:top w:val="nil"/>
            </w:tcBorders>
            <w:shd w:val="clear" w:color="auto" w:fill="F7CAAC"/>
          </w:tcPr>
          <w:p w:rsidR="00DB2C33" w:rsidRPr="00DB2C33" w:rsidRDefault="00DB2C33" w:rsidP="00453E88">
            <w:pPr>
              <w:jc w:val="both"/>
              <w:rPr>
                <w:b/>
              </w:rPr>
            </w:pPr>
            <w:r w:rsidRPr="00DB2C33">
              <w:rPr>
                <w:b/>
              </w:rPr>
              <w:t>Zapojení garanta do výuky předmětu</w:t>
            </w:r>
          </w:p>
        </w:tc>
        <w:tc>
          <w:tcPr>
            <w:tcW w:w="6769" w:type="dxa"/>
            <w:gridSpan w:val="7"/>
            <w:tcBorders>
              <w:top w:val="nil"/>
            </w:tcBorders>
          </w:tcPr>
          <w:p w:rsidR="00DB2C33" w:rsidRPr="00DB2C33" w:rsidRDefault="002035C4" w:rsidP="00847BD9">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DB2C33" w:rsidTr="00453E88">
        <w:tc>
          <w:tcPr>
            <w:tcW w:w="3086" w:type="dxa"/>
            <w:shd w:val="clear" w:color="auto" w:fill="F7CAAC"/>
          </w:tcPr>
          <w:p w:rsidR="00DB2C33" w:rsidRPr="00DB2C33" w:rsidRDefault="00DB2C33" w:rsidP="00453E88">
            <w:pPr>
              <w:jc w:val="both"/>
              <w:rPr>
                <w:b/>
              </w:rPr>
            </w:pPr>
            <w:r w:rsidRPr="00DB2C33">
              <w:rPr>
                <w:b/>
              </w:rPr>
              <w:t>Vyučující</w:t>
            </w:r>
          </w:p>
        </w:tc>
        <w:tc>
          <w:tcPr>
            <w:tcW w:w="6769" w:type="dxa"/>
            <w:gridSpan w:val="7"/>
            <w:tcBorders>
              <w:bottom w:val="nil"/>
            </w:tcBorders>
          </w:tcPr>
          <w:p w:rsidR="00DB2C33" w:rsidRPr="00DB2C33" w:rsidRDefault="00DB2C33" w:rsidP="00453E88">
            <w:pPr>
              <w:jc w:val="both"/>
            </w:pPr>
            <w:r w:rsidRPr="00DB2C33">
              <w:rPr>
                <w:bCs/>
              </w:rPr>
              <w:t>Mgr. Magda Zálešáková</w:t>
            </w:r>
            <w:r w:rsidR="008E5AFF">
              <w:rPr>
                <w:bCs/>
              </w:rPr>
              <w:t xml:space="preserve"> - </w:t>
            </w:r>
            <w:r w:rsidR="008E5AFF">
              <w:t>semináře (100%)</w:t>
            </w:r>
          </w:p>
        </w:tc>
      </w:tr>
      <w:tr w:rsidR="00DB2C33" w:rsidTr="00453E88">
        <w:trPr>
          <w:trHeight w:val="172"/>
        </w:trPr>
        <w:tc>
          <w:tcPr>
            <w:tcW w:w="9855" w:type="dxa"/>
            <w:gridSpan w:val="8"/>
            <w:tcBorders>
              <w:top w:val="nil"/>
            </w:tcBorders>
          </w:tcPr>
          <w:p w:rsidR="00DB2C33" w:rsidRPr="00DB2C33" w:rsidRDefault="00DB2C33" w:rsidP="00453E88">
            <w:pPr>
              <w:jc w:val="both"/>
            </w:pPr>
          </w:p>
        </w:tc>
      </w:tr>
      <w:tr w:rsidR="00DB2C33" w:rsidTr="00453E88">
        <w:tc>
          <w:tcPr>
            <w:tcW w:w="3086" w:type="dxa"/>
            <w:shd w:val="clear" w:color="auto" w:fill="F7CAAC"/>
          </w:tcPr>
          <w:p w:rsidR="00DB2C33" w:rsidRPr="00DB2C33" w:rsidRDefault="00DB2C33" w:rsidP="00453E88">
            <w:pPr>
              <w:jc w:val="both"/>
              <w:rPr>
                <w:b/>
              </w:rPr>
            </w:pPr>
            <w:r w:rsidRPr="00DB2C33">
              <w:rPr>
                <w:b/>
              </w:rPr>
              <w:t>Stručná anotace předmětu</w:t>
            </w:r>
          </w:p>
        </w:tc>
        <w:tc>
          <w:tcPr>
            <w:tcW w:w="6769" w:type="dxa"/>
            <w:gridSpan w:val="7"/>
            <w:tcBorders>
              <w:bottom w:val="nil"/>
            </w:tcBorders>
          </w:tcPr>
          <w:p w:rsidR="00DB2C33" w:rsidRPr="00DB2C33" w:rsidRDefault="00DB2C33" w:rsidP="00453E88">
            <w:pPr>
              <w:jc w:val="both"/>
            </w:pPr>
          </w:p>
        </w:tc>
      </w:tr>
      <w:tr w:rsidR="00DB2C33" w:rsidTr="00453E88">
        <w:trPr>
          <w:trHeight w:val="3938"/>
        </w:trPr>
        <w:tc>
          <w:tcPr>
            <w:tcW w:w="9855" w:type="dxa"/>
            <w:gridSpan w:val="8"/>
            <w:tcBorders>
              <w:top w:val="nil"/>
              <w:bottom w:val="single" w:sz="12" w:space="0" w:color="auto"/>
            </w:tcBorders>
          </w:tcPr>
          <w:p w:rsidR="00DB2C33" w:rsidRPr="00DB2C33" w:rsidRDefault="00DB2C33" w:rsidP="00453E88">
            <w:pPr>
              <w:jc w:val="both"/>
              <w:rPr>
                <w:b/>
              </w:rPr>
            </w:pPr>
            <w:r w:rsidRPr="00DB2C33">
              <w:rPr>
                <w:b/>
              </w:rPr>
              <w:t>Cíl předmětu</w:t>
            </w:r>
          </w:p>
          <w:p w:rsidR="00DB2C33" w:rsidRPr="00DB2C33" w:rsidRDefault="00DB2C33" w:rsidP="00453E88">
            <w:pPr>
              <w:jc w:val="both"/>
            </w:pPr>
            <w:r w:rsidRPr="00DB2C33">
              <w:t xml:space="preserve">Jedná se o studium francouzštiny v magisterském studiu. Předmět naváže na znalosti osvojené v zimním semestru. </w:t>
            </w:r>
            <w:r w:rsidRPr="00DB2C33">
              <w:br/>
              <w:t>Cílem výuky je dosáhnout takové úrovně francouzštiny, která umožní porozumět jednoduchému textu a vyjádřit se ústně i písemně v jednoduchých srozumitelných větách.</w:t>
            </w:r>
          </w:p>
          <w:p w:rsidR="00DB2C33" w:rsidRPr="00DB2C33" w:rsidRDefault="00DB2C33" w:rsidP="00453E88">
            <w:pPr>
              <w:jc w:val="both"/>
            </w:pPr>
            <w:r w:rsidRPr="00DB2C33">
              <w:rPr>
                <w:b/>
              </w:rPr>
              <w:t>Obsah předmětu</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Člen a předložky u jmen měst a zemí.</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Vynechání členu.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Ženský rod u podstatných jmen označujících některá povolání.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Tvoření množného čísla u podstatných jmen na -s, -x, - z.</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Přídavná jména s jedním tvarem pro oba rody.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Postavení přídavného jména.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Příslovce tázací.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Číslovky základní - pokračování, skládání číslovek základních.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Výslovnost a čtení některých nových číslovek základních.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Číslovky řadové – úvod.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Slovesa nepravidelná.</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b/>
                <w:sz w:val="20"/>
                <w:szCs w:val="20"/>
              </w:rPr>
            </w:pPr>
            <w:r w:rsidRPr="00DB2C33">
              <w:rPr>
                <w:rFonts w:ascii="Times New Roman" w:hAnsi="Times New Roman"/>
                <w:sz w:val="20"/>
                <w:szCs w:val="20"/>
              </w:rPr>
              <w:t xml:space="preserve">Popis města, ve kterém žiju.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b/>
                <w:sz w:val="20"/>
                <w:szCs w:val="20"/>
              </w:rPr>
            </w:pPr>
            <w:r w:rsidRPr="00DB2C33">
              <w:rPr>
                <w:rFonts w:ascii="Times New Roman" w:hAnsi="Times New Roman"/>
                <w:sz w:val="20"/>
                <w:szCs w:val="20"/>
              </w:rPr>
              <w:t>Popis osoby.</w:t>
            </w:r>
          </w:p>
          <w:p w:rsidR="00DB2C33" w:rsidRPr="00DB2C33" w:rsidRDefault="00DB2C33" w:rsidP="00453E88">
            <w:pPr>
              <w:rPr>
                <w:b/>
              </w:rPr>
            </w:pPr>
            <w:r w:rsidRPr="00DB2C33">
              <w:rPr>
                <w:b/>
              </w:rPr>
              <w:t>Výstupní kompetence</w:t>
            </w:r>
          </w:p>
          <w:p w:rsidR="00DB2C33" w:rsidRPr="00DB2C33" w:rsidRDefault="00DB2C33" w:rsidP="00453E88">
            <w:pPr>
              <w:jc w:val="both"/>
            </w:pPr>
            <w:r w:rsidRPr="00DB2C33">
              <w:t>Student se orientuje v systému francouzské výslovnosti. Je způsobilý využívat nabyté vědomosti k samostatnému vyjadřování v každodenních životních situacích. Aplikuje základní gramatické struktury v ústním i jednoduchém písemném projevu.</w:t>
            </w:r>
          </w:p>
        </w:tc>
      </w:tr>
      <w:tr w:rsidR="00DB2C33" w:rsidTr="00453E88">
        <w:trPr>
          <w:trHeight w:val="265"/>
        </w:trPr>
        <w:tc>
          <w:tcPr>
            <w:tcW w:w="3653" w:type="dxa"/>
            <w:gridSpan w:val="2"/>
            <w:tcBorders>
              <w:top w:val="nil"/>
            </w:tcBorders>
            <w:shd w:val="clear" w:color="auto" w:fill="F7CAAC"/>
          </w:tcPr>
          <w:p w:rsidR="00DB2C33" w:rsidRPr="00DB2C33" w:rsidRDefault="00DB2C33" w:rsidP="00453E88">
            <w:pPr>
              <w:jc w:val="both"/>
            </w:pPr>
            <w:r w:rsidRPr="00DB2C33">
              <w:rPr>
                <w:b/>
              </w:rPr>
              <w:t>Studijní literatura a studijní pomůcky</w:t>
            </w:r>
          </w:p>
        </w:tc>
        <w:tc>
          <w:tcPr>
            <w:tcW w:w="6202" w:type="dxa"/>
            <w:gridSpan w:val="6"/>
            <w:tcBorders>
              <w:top w:val="nil"/>
              <w:bottom w:val="nil"/>
            </w:tcBorders>
          </w:tcPr>
          <w:p w:rsidR="00DB2C33" w:rsidRPr="00DB2C33" w:rsidRDefault="00DB2C33" w:rsidP="00453E88">
            <w:pPr>
              <w:jc w:val="both"/>
            </w:pPr>
          </w:p>
        </w:tc>
      </w:tr>
      <w:tr w:rsidR="00DB2C33" w:rsidTr="00453E88">
        <w:trPr>
          <w:trHeight w:val="1497"/>
        </w:trPr>
        <w:tc>
          <w:tcPr>
            <w:tcW w:w="9855" w:type="dxa"/>
            <w:gridSpan w:val="8"/>
            <w:tcBorders>
              <w:top w:val="nil"/>
            </w:tcBorders>
          </w:tcPr>
          <w:p w:rsidR="00DB2C33" w:rsidRPr="00DB2C33" w:rsidRDefault="00DB2C33" w:rsidP="00453E88">
            <w:pPr>
              <w:jc w:val="both"/>
              <w:rPr>
                <w:b/>
              </w:rPr>
            </w:pPr>
            <w:r w:rsidRPr="00DB2C33">
              <w:rPr>
                <w:b/>
              </w:rPr>
              <w:t>Povinná literatura</w:t>
            </w:r>
          </w:p>
          <w:p w:rsidR="00DB2C33" w:rsidRPr="00DB2C33" w:rsidRDefault="00DB2C33" w:rsidP="00453E88">
            <w:pPr>
              <w:jc w:val="both"/>
            </w:pPr>
            <w:r w:rsidRPr="00DB2C33">
              <w:t xml:space="preserve">GIRARDET, J. </w:t>
            </w:r>
            <w:r w:rsidRPr="00DB2C33">
              <w:rPr>
                <w:i/>
              </w:rPr>
              <w:t xml:space="preserve">Campus 1: méthode de </w:t>
            </w:r>
            <w:r w:rsidRPr="00DB2C33">
              <w:t>français. Paris: CLE International, 2002, 205 s. ISBN 2-09-033308-1.</w:t>
            </w:r>
          </w:p>
          <w:p w:rsidR="00DB2C33" w:rsidRPr="00DB2C33" w:rsidRDefault="00DB2C33" w:rsidP="00453E88">
            <w:pPr>
              <w:jc w:val="both"/>
              <w:rPr>
                <w:b/>
              </w:rPr>
            </w:pPr>
            <w:r w:rsidRPr="00DB2C33">
              <w:t xml:space="preserve">STEELE R., ZEMIRO J. </w:t>
            </w:r>
            <w:r w:rsidRPr="00DB2C33">
              <w:rPr>
                <w:i/>
                <w:iCs/>
              </w:rPr>
              <w:t>Exercons - nous 1</w:t>
            </w:r>
            <w:r w:rsidRPr="00DB2C33">
              <w:t xml:space="preserve">. Paris: Hachette, 1992. </w:t>
            </w:r>
          </w:p>
          <w:p w:rsidR="00DB2C33" w:rsidRPr="00DB2C33" w:rsidRDefault="00DB2C33" w:rsidP="00453E88">
            <w:pPr>
              <w:jc w:val="both"/>
              <w:rPr>
                <w:b/>
              </w:rPr>
            </w:pPr>
            <w:r w:rsidRPr="00DB2C33">
              <w:rPr>
                <w:b/>
              </w:rPr>
              <w:t>Doporučená literatura</w:t>
            </w:r>
          </w:p>
          <w:p w:rsidR="00DB2C33" w:rsidRPr="00DB2C33" w:rsidRDefault="00DB2C33" w:rsidP="00453E88">
            <w:pPr>
              <w:jc w:val="both"/>
              <w:rPr>
                <w:iCs/>
              </w:rPr>
            </w:pPr>
            <w:r w:rsidRPr="00DB2C33">
              <w:t xml:space="preserve">BÁRTA J. </w:t>
            </w:r>
            <w:r w:rsidRPr="00DB2C33">
              <w:rPr>
                <w:i/>
                <w:iCs/>
              </w:rPr>
              <w:t>Průvodce francouzskou gramatikou</w:t>
            </w:r>
            <w:r w:rsidRPr="00DB2C33">
              <w:rPr>
                <w:iCs/>
              </w:rPr>
              <w:t>. Praha: J. Bárta. 1992, 358 s. ISBN 80-900017-9-3.</w:t>
            </w:r>
          </w:p>
          <w:p w:rsidR="00DB2C33" w:rsidRPr="00DB2C33" w:rsidRDefault="00DB2C33" w:rsidP="00453E88">
            <w:pPr>
              <w:jc w:val="both"/>
            </w:pPr>
            <w:r w:rsidRPr="00DB2C33">
              <w:rPr>
                <w:i/>
                <w:iCs/>
              </w:rPr>
              <w:t>Pravdová M. Francouzština pro začátečníky. Praha: LEDA, 1995.</w:t>
            </w:r>
          </w:p>
        </w:tc>
      </w:tr>
      <w:tr w:rsidR="00DB2C33"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B2C33" w:rsidRPr="00DB2C33" w:rsidRDefault="00DB2C33" w:rsidP="00453E88">
            <w:pPr>
              <w:jc w:val="center"/>
              <w:rPr>
                <w:b/>
              </w:rPr>
            </w:pPr>
            <w:r w:rsidRPr="00DB2C33">
              <w:rPr>
                <w:b/>
              </w:rPr>
              <w:t>Informace ke kombinované nebo distanční formě</w:t>
            </w:r>
          </w:p>
        </w:tc>
      </w:tr>
      <w:tr w:rsidR="00DB2C33" w:rsidTr="00453E88">
        <w:tc>
          <w:tcPr>
            <w:tcW w:w="4787" w:type="dxa"/>
            <w:gridSpan w:val="3"/>
            <w:tcBorders>
              <w:top w:val="single" w:sz="2" w:space="0" w:color="auto"/>
            </w:tcBorders>
            <w:shd w:val="clear" w:color="auto" w:fill="F7CAAC"/>
          </w:tcPr>
          <w:p w:rsidR="00DB2C33" w:rsidRPr="00DB2C33" w:rsidRDefault="00DB2C33" w:rsidP="00453E88">
            <w:pPr>
              <w:jc w:val="both"/>
            </w:pPr>
            <w:r w:rsidRPr="00DB2C33">
              <w:rPr>
                <w:b/>
              </w:rPr>
              <w:t>Rozsah konzultací (soustředění)</w:t>
            </w:r>
          </w:p>
        </w:tc>
        <w:tc>
          <w:tcPr>
            <w:tcW w:w="889" w:type="dxa"/>
            <w:tcBorders>
              <w:top w:val="single" w:sz="2" w:space="0" w:color="auto"/>
            </w:tcBorders>
          </w:tcPr>
          <w:p w:rsidR="00DB2C33" w:rsidRPr="00DB2C33" w:rsidRDefault="00DB2C33" w:rsidP="00453E88">
            <w:pPr>
              <w:jc w:val="both"/>
            </w:pPr>
            <w:r w:rsidRPr="00DB2C33">
              <w:t>10</w:t>
            </w:r>
          </w:p>
        </w:tc>
        <w:tc>
          <w:tcPr>
            <w:tcW w:w="4179" w:type="dxa"/>
            <w:gridSpan w:val="4"/>
            <w:tcBorders>
              <w:top w:val="single" w:sz="2" w:space="0" w:color="auto"/>
            </w:tcBorders>
            <w:shd w:val="clear" w:color="auto" w:fill="F7CAAC"/>
          </w:tcPr>
          <w:p w:rsidR="00DB2C33" w:rsidRPr="00DB2C33" w:rsidRDefault="00DB2C33" w:rsidP="00453E88">
            <w:pPr>
              <w:jc w:val="both"/>
              <w:rPr>
                <w:b/>
              </w:rPr>
            </w:pPr>
            <w:r w:rsidRPr="00DB2C33">
              <w:rPr>
                <w:b/>
              </w:rPr>
              <w:t xml:space="preserve">hodin </w:t>
            </w:r>
          </w:p>
        </w:tc>
      </w:tr>
      <w:tr w:rsidR="00DB2C33" w:rsidTr="00453E88">
        <w:tc>
          <w:tcPr>
            <w:tcW w:w="9855" w:type="dxa"/>
            <w:gridSpan w:val="8"/>
            <w:shd w:val="clear" w:color="auto" w:fill="F7CAAC"/>
          </w:tcPr>
          <w:p w:rsidR="00DB2C33" w:rsidRPr="00DB2C33" w:rsidRDefault="00DB2C33" w:rsidP="00453E88">
            <w:pPr>
              <w:jc w:val="both"/>
              <w:rPr>
                <w:b/>
              </w:rPr>
            </w:pPr>
            <w:r w:rsidRPr="00DB2C33">
              <w:rPr>
                <w:b/>
              </w:rPr>
              <w:t>Informace o způsobu kontaktu s vyučujícím</w:t>
            </w:r>
          </w:p>
        </w:tc>
      </w:tr>
      <w:tr w:rsidR="00DB2C33" w:rsidTr="00043B0E">
        <w:trPr>
          <w:trHeight w:val="628"/>
        </w:trPr>
        <w:tc>
          <w:tcPr>
            <w:tcW w:w="9855" w:type="dxa"/>
            <w:gridSpan w:val="8"/>
          </w:tcPr>
          <w:p w:rsidR="00DB2C33" w:rsidRPr="00DB2C33" w:rsidRDefault="00043B0E" w:rsidP="00453E88">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F1D4D" w:rsidRDefault="00AF1D4D">
      <w:r>
        <w:br w:type="page"/>
      </w:r>
    </w:p>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27"/>
      </w:tblGrid>
      <w:tr w:rsidR="00274C2A" w:rsidTr="002035C4">
        <w:tc>
          <w:tcPr>
            <w:tcW w:w="9814" w:type="dxa"/>
            <w:gridSpan w:val="8"/>
            <w:tcBorders>
              <w:top w:val="single" w:sz="4" w:space="0" w:color="auto"/>
              <w:left w:val="single" w:sz="4" w:space="0" w:color="auto"/>
              <w:bottom w:val="double" w:sz="4" w:space="0" w:color="auto"/>
              <w:right w:val="single" w:sz="4" w:space="0" w:color="auto"/>
            </w:tcBorders>
            <w:shd w:val="clear" w:color="auto" w:fill="BDD6EE"/>
          </w:tcPr>
          <w:p w:rsidR="00274C2A" w:rsidRDefault="00274C2A" w:rsidP="00453E88">
            <w:pPr>
              <w:jc w:val="both"/>
              <w:rPr>
                <w:b/>
                <w:sz w:val="28"/>
              </w:rPr>
            </w:pPr>
            <w:r w:rsidRPr="00274C2A">
              <w:rPr>
                <w:b/>
                <w:sz w:val="28"/>
              </w:rPr>
              <w:lastRenderedPageBreak/>
              <w:br w:type="page"/>
            </w:r>
            <w:r>
              <w:rPr>
                <w:b/>
                <w:sz w:val="28"/>
              </w:rPr>
              <w:t>B-III – Charakteristika studijního předmětu</w:t>
            </w:r>
          </w:p>
        </w:tc>
      </w:tr>
      <w:tr w:rsidR="00274C2A" w:rsidTr="002035C4">
        <w:tc>
          <w:tcPr>
            <w:tcW w:w="3086" w:type="dxa"/>
            <w:tcBorders>
              <w:top w:val="double" w:sz="4" w:space="0" w:color="auto"/>
            </w:tcBorders>
            <w:shd w:val="clear" w:color="auto" w:fill="F7CAAC"/>
          </w:tcPr>
          <w:p w:rsidR="00274C2A" w:rsidRPr="00274C2A" w:rsidRDefault="00274C2A" w:rsidP="00453E88">
            <w:pPr>
              <w:jc w:val="both"/>
              <w:rPr>
                <w:b/>
              </w:rPr>
            </w:pPr>
            <w:r w:rsidRPr="00274C2A">
              <w:rPr>
                <w:b/>
              </w:rPr>
              <w:t>Název studijního předmětu</w:t>
            </w:r>
          </w:p>
        </w:tc>
        <w:tc>
          <w:tcPr>
            <w:tcW w:w="6728" w:type="dxa"/>
            <w:gridSpan w:val="7"/>
            <w:tcBorders>
              <w:top w:val="double" w:sz="4" w:space="0" w:color="auto"/>
            </w:tcBorders>
          </w:tcPr>
          <w:p w:rsidR="00274C2A" w:rsidRPr="00274C2A" w:rsidRDefault="00274C2A" w:rsidP="00274C2A">
            <w:pPr>
              <w:jc w:val="both"/>
            </w:pPr>
            <w:r>
              <w:t>Německá k</w:t>
            </w:r>
            <w:r w:rsidRPr="00274C2A">
              <w:t>onverzace 1</w:t>
            </w:r>
          </w:p>
        </w:tc>
      </w:tr>
      <w:tr w:rsidR="00274C2A" w:rsidTr="002035C4">
        <w:trPr>
          <w:trHeight w:val="249"/>
        </w:trPr>
        <w:tc>
          <w:tcPr>
            <w:tcW w:w="3086" w:type="dxa"/>
            <w:shd w:val="clear" w:color="auto" w:fill="F7CAAC"/>
          </w:tcPr>
          <w:p w:rsidR="00274C2A" w:rsidRPr="00274C2A" w:rsidRDefault="00274C2A" w:rsidP="00453E88">
            <w:pPr>
              <w:jc w:val="both"/>
              <w:rPr>
                <w:b/>
              </w:rPr>
            </w:pPr>
            <w:r w:rsidRPr="00274C2A">
              <w:rPr>
                <w:b/>
              </w:rPr>
              <w:t>Typ předmětu</w:t>
            </w:r>
          </w:p>
        </w:tc>
        <w:tc>
          <w:tcPr>
            <w:tcW w:w="3406" w:type="dxa"/>
            <w:gridSpan w:val="4"/>
          </w:tcPr>
          <w:p w:rsidR="00274C2A" w:rsidRPr="00274C2A" w:rsidRDefault="00B711A9" w:rsidP="00453E88">
            <w:pPr>
              <w:jc w:val="both"/>
            </w:pPr>
            <w:r w:rsidRPr="00265E45">
              <w:t>volitelný „V“</w:t>
            </w:r>
          </w:p>
        </w:tc>
        <w:tc>
          <w:tcPr>
            <w:tcW w:w="2695" w:type="dxa"/>
            <w:gridSpan w:val="2"/>
            <w:shd w:val="clear" w:color="auto" w:fill="F7CAAC"/>
          </w:tcPr>
          <w:p w:rsidR="00274C2A" w:rsidRPr="00274C2A" w:rsidRDefault="00274C2A" w:rsidP="00453E88">
            <w:pPr>
              <w:jc w:val="both"/>
            </w:pPr>
            <w:r w:rsidRPr="00274C2A">
              <w:rPr>
                <w:b/>
              </w:rPr>
              <w:t>doporučený ročník / semestr</w:t>
            </w:r>
          </w:p>
        </w:tc>
        <w:tc>
          <w:tcPr>
            <w:tcW w:w="627" w:type="dxa"/>
          </w:tcPr>
          <w:p w:rsidR="00274C2A" w:rsidRPr="00274C2A" w:rsidRDefault="00274C2A" w:rsidP="00453E88">
            <w:pPr>
              <w:jc w:val="both"/>
            </w:pPr>
            <w:r w:rsidRPr="00274C2A">
              <w:t>Z</w:t>
            </w:r>
          </w:p>
        </w:tc>
      </w:tr>
      <w:tr w:rsidR="00274C2A" w:rsidTr="002035C4">
        <w:tc>
          <w:tcPr>
            <w:tcW w:w="3086" w:type="dxa"/>
            <w:shd w:val="clear" w:color="auto" w:fill="F7CAAC"/>
          </w:tcPr>
          <w:p w:rsidR="00274C2A" w:rsidRPr="00274C2A" w:rsidRDefault="00274C2A" w:rsidP="00453E88">
            <w:pPr>
              <w:jc w:val="both"/>
              <w:rPr>
                <w:b/>
              </w:rPr>
            </w:pPr>
            <w:r w:rsidRPr="00274C2A">
              <w:rPr>
                <w:b/>
              </w:rPr>
              <w:t>Rozsah studijního předmětu</w:t>
            </w:r>
          </w:p>
        </w:tc>
        <w:tc>
          <w:tcPr>
            <w:tcW w:w="1701" w:type="dxa"/>
            <w:gridSpan w:val="2"/>
          </w:tcPr>
          <w:p w:rsidR="00274C2A" w:rsidRPr="00274C2A" w:rsidRDefault="00274C2A" w:rsidP="00453E88">
            <w:pPr>
              <w:jc w:val="both"/>
            </w:pPr>
            <w:r w:rsidRPr="00274C2A">
              <w:t>26s</w:t>
            </w:r>
          </w:p>
        </w:tc>
        <w:tc>
          <w:tcPr>
            <w:tcW w:w="889" w:type="dxa"/>
            <w:shd w:val="clear" w:color="auto" w:fill="F7CAAC"/>
          </w:tcPr>
          <w:p w:rsidR="00274C2A" w:rsidRPr="00274C2A" w:rsidRDefault="00274C2A" w:rsidP="00453E88">
            <w:pPr>
              <w:jc w:val="both"/>
              <w:rPr>
                <w:b/>
              </w:rPr>
            </w:pPr>
            <w:r w:rsidRPr="00274C2A">
              <w:rPr>
                <w:b/>
              </w:rPr>
              <w:t xml:space="preserve">hod. </w:t>
            </w:r>
          </w:p>
        </w:tc>
        <w:tc>
          <w:tcPr>
            <w:tcW w:w="816" w:type="dxa"/>
          </w:tcPr>
          <w:p w:rsidR="00274C2A" w:rsidRPr="00274C2A" w:rsidRDefault="00274C2A" w:rsidP="00453E88">
            <w:pPr>
              <w:jc w:val="both"/>
            </w:pPr>
            <w:r w:rsidRPr="00274C2A">
              <w:t>26</w:t>
            </w:r>
          </w:p>
        </w:tc>
        <w:tc>
          <w:tcPr>
            <w:tcW w:w="2156" w:type="dxa"/>
            <w:shd w:val="clear" w:color="auto" w:fill="F7CAAC"/>
          </w:tcPr>
          <w:p w:rsidR="00274C2A" w:rsidRPr="00274C2A" w:rsidRDefault="00274C2A" w:rsidP="00453E88">
            <w:pPr>
              <w:jc w:val="both"/>
              <w:rPr>
                <w:b/>
              </w:rPr>
            </w:pPr>
            <w:r w:rsidRPr="00274C2A">
              <w:rPr>
                <w:b/>
              </w:rPr>
              <w:t>kreditů</w:t>
            </w:r>
          </w:p>
        </w:tc>
        <w:tc>
          <w:tcPr>
            <w:tcW w:w="1166" w:type="dxa"/>
            <w:gridSpan w:val="2"/>
          </w:tcPr>
          <w:p w:rsidR="00274C2A" w:rsidRPr="00274C2A" w:rsidRDefault="00274C2A" w:rsidP="00453E88">
            <w:pPr>
              <w:jc w:val="both"/>
            </w:pPr>
            <w:r w:rsidRPr="00274C2A">
              <w:t>3</w:t>
            </w:r>
          </w:p>
        </w:tc>
      </w:tr>
      <w:tr w:rsidR="00274C2A" w:rsidTr="002035C4">
        <w:tc>
          <w:tcPr>
            <w:tcW w:w="3086" w:type="dxa"/>
            <w:shd w:val="clear" w:color="auto" w:fill="F7CAAC"/>
          </w:tcPr>
          <w:p w:rsidR="00274C2A" w:rsidRPr="00274C2A" w:rsidRDefault="00274C2A" w:rsidP="00453E88">
            <w:pPr>
              <w:jc w:val="both"/>
              <w:rPr>
                <w:b/>
              </w:rPr>
            </w:pPr>
            <w:r w:rsidRPr="00274C2A">
              <w:rPr>
                <w:b/>
              </w:rPr>
              <w:t>Prerekvizity, korekvizity, ekvivalence</w:t>
            </w:r>
          </w:p>
        </w:tc>
        <w:tc>
          <w:tcPr>
            <w:tcW w:w="6728" w:type="dxa"/>
            <w:gridSpan w:val="7"/>
          </w:tcPr>
          <w:p w:rsidR="00274C2A" w:rsidRPr="00274C2A" w:rsidRDefault="00274C2A" w:rsidP="00453E88">
            <w:pPr>
              <w:jc w:val="both"/>
            </w:pPr>
          </w:p>
        </w:tc>
      </w:tr>
      <w:tr w:rsidR="00274C2A" w:rsidTr="002035C4">
        <w:tc>
          <w:tcPr>
            <w:tcW w:w="3086" w:type="dxa"/>
            <w:shd w:val="clear" w:color="auto" w:fill="F7CAAC"/>
          </w:tcPr>
          <w:p w:rsidR="00274C2A" w:rsidRPr="00274C2A" w:rsidRDefault="00274C2A" w:rsidP="00453E88">
            <w:pPr>
              <w:jc w:val="both"/>
              <w:rPr>
                <w:b/>
              </w:rPr>
            </w:pPr>
            <w:r w:rsidRPr="00274C2A">
              <w:rPr>
                <w:b/>
              </w:rPr>
              <w:t>Způsob ověření studijních výsledků</w:t>
            </w:r>
          </w:p>
        </w:tc>
        <w:tc>
          <w:tcPr>
            <w:tcW w:w="3406" w:type="dxa"/>
            <w:gridSpan w:val="4"/>
          </w:tcPr>
          <w:p w:rsidR="00274C2A" w:rsidRPr="00274C2A" w:rsidRDefault="00274C2A" w:rsidP="00453E88">
            <w:pPr>
              <w:jc w:val="both"/>
            </w:pPr>
            <w:r w:rsidRPr="00274C2A">
              <w:t>zápočet</w:t>
            </w:r>
          </w:p>
        </w:tc>
        <w:tc>
          <w:tcPr>
            <w:tcW w:w="2156" w:type="dxa"/>
            <w:shd w:val="clear" w:color="auto" w:fill="F7CAAC"/>
          </w:tcPr>
          <w:p w:rsidR="00274C2A" w:rsidRPr="00274C2A" w:rsidRDefault="00274C2A" w:rsidP="00453E88">
            <w:pPr>
              <w:jc w:val="both"/>
              <w:rPr>
                <w:b/>
              </w:rPr>
            </w:pPr>
            <w:r w:rsidRPr="00274C2A">
              <w:rPr>
                <w:b/>
              </w:rPr>
              <w:t>Forma výuky</w:t>
            </w:r>
          </w:p>
        </w:tc>
        <w:tc>
          <w:tcPr>
            <w:tcW w:w="1166" w:type="dxa"/>
            <w:gridSpan w:val="2"/>
          </w:tcPr>
          <w:p w:rsidR="00274C2A" w:rsidRPr="00274C2A" w:rsidRDefault="00274C2A" w:rsidP="00453E88">
            <w:pPr>
              <w:jc w:val="both"/>
            </w:pPr>
            <w:r w:rsidRPr="00274C2A">
              <w:t>seminář</w:t>
            </w:r>
          </w:p>
        </w:tc>
      </w:tr>
      <w:tr w:rsidR="00274C2A" w:rsidTr="002035C4">
        <w:tc>
          <w:tcPr>
            <w:tcW w:w="3086" w:type="dxa"/>
            <w:shd w:val="clear" w:color="auto" w:fill="F7CAAC"/>
          </w:tcPr>
          <w:p w:rsidR="00274C2A" w:rsidRPr="00274C2A" w:rsidRDefault="00274C2A" w:rsidP="00453E88">
            <w:pPr>
              <w:jc w:val="both"/>
              <w:rPr>
                <w:b/>
              </w:rPr>
            </w:pPr>
            <w:r w:rsidRPr="00274C2A">
              <w:rPr>
                <w:b/>
              </w:rPr>
              <w:t>Forma způsobu ověření studijních výsledků a další požadavky na studenta</w:t>
            </w:r>
          </w:p>
        </w:tc>
        <w:tc>
          <w:tcPr>
            <w:tcW w:w="6728" w:type="dxa"/>
            <w:gridSpan w:val="7"/>
            <w:tcBorders>
              <w:bottom w:val="nil"/>
            </w:tcBorders>
          </w:tcPr>
          <w:p w:rsidR="00274C2A" w:rsidRPr="00274C2A" w:rsidRDefault="00274C2A" w:rsidP="00453E88">
            <w:pPr>
              <w:jc w:val="both"/>
            </w:pPr>
            <w:r w:rsidRPr="00274C2A">
              <w:t>Způsob zakončení předmětu – zápočet</w:t>
            </w:r>
          </w:p>
          <w:p w:rsidR="00274C2A" w:rsidRPr="00274C2A" w:rsidRDefault="00DB35A9" w:rsidP="00DB35A9">
            <w:pPr>
              <w:jc w:val="both"/>
            </w:pPr>
            <w:r>
              <w:t xml:space="preserve">Požadavky k zápočtu: </w:t>
            </w:r>
            <w:r w:rsidR="00274C2A" w:rsidRPr="00274C2A">
              <w:t>Práce studentů je sledována komunikačními aktivitami v hodinách. Na konci semestru absolvují studenti prezentaci na zvolené téma. Student musí splnit 80% účast na seminářích. Vstupní znalost studentů je na úrovni B1.</w:t>
            </w:r>
          </w:p>
        </w:tc>
      </w:tr>
      <w:tr w:rsidR="00274C2A" w:rsidTr="002035C4">
        <w:trPr>
          <w:trHeight w:val="59"/>
        </w:trPr>
        <w:tc>
          <w:tcPr>
            <w:tcW w:w="9814" w:type="dxa"/>
            <w:gridSpan w:val="8"/>
            <w:tcBorders>
              <w:top w:val="nil"/>
            </w:tcBorders>
          </w:tcPr>
          <w:p w:rsidR="00274C2A" w:rsidRPr="00274C2A" w:rsidRDefault="00274C2A" w:rsidP="00453E88">
            <w:pPr>
              <w:jc w:val="both"/>
            </w:pPr>
          </w:p>
        </w:tc>
      </w:tr>
      <w:tr w:rsidR="00274C2A" w:rsidTr="002035C4">
        <w:trPr>
          <w:trHeight w:val="197"/>
        </w:trPr>
        <w:tc>
          <w:tcPr>
            <w:tcW w:w="3086" w:type="dxa"/>
            <w:tcBorders>
              <w:top w:val="nil"/>
            </w:tcBorders>
            <w:shd w:val="clear" w:color="auto" w:fill="F7CAAC"/>
          </w:tcPr>
          <w:p w:rsidR="00274C2A" w:rsidRPr="00274C2A" w:rsidRDefault="00274C2A" w:rsidP="00453E88">
            <w:pPr>
              <w:jc w:val="both"/>
              <w:rPr>
                <w:b/>
              </w:rPr>
            </w:pPr>
            <w:r w:rsidRPr="00274C2A">
              <w:rPr>
                <w:b/>
              </w:rPr>
              <w:t>Garant předmětu</w:t>
            </w:r>
          </w:p>
        </w:tc>
        <w:tc>
          <w:tcPr>
            <w:tcW w:w="6728" w:type="dxa"/>
            <w:gridSpan w:val="7"/>
            <w:tcBorders>
              <w:top w:val="nil"/>
            </w:tcBorders>
          </w:tcPr>
          <w:p w:rsidR="00274C2A" w:rsidRPr="00274C2A" w:rsidRDefault="00274C2A" w:rsidP="00453E88">
            <w:pPr>
              <w:jc w:val="both"/>
            </w:pPr>
            <w:r w:rsidRPr="00274C2A">
              <w:t>Mgr. Věra Kozáková, Ph.D.</w:t>
            </w:r>
          </w:p>
        </w:tc>
      </w:tr>
      <w:tr w:rsidR="00274C2A" w:rsidTr="002035C4">
        <w:trPr>
          <w:trHeight w:val="243"/>
        </w:trPr>
        <w:tc>
          <w:tcPr>
            <w:tcW w:w="3086" w:type="dxa"/>
            <w:tcBorders>
              <w:top w:val="nil"/>
            </w:tcBorders>
            <w:shd w:val="clear" w:color="auto" w:fill="F7CAAC"/>
          </w:tcPr>
          <w:p w:rsidR="00274C2A" w:rsidRPr="00274C2A" w:rsidRDefault="00274C2A" w:rsidP="00453E88">
            <w:pPr>
              <w:jc w:val="both"/>
              <w:rPr>
                <w:b/>
              </w:rPr>
            </w:pPr>
            <w:r w:rsidRPr="00274C2A">
              <w:rPr>
                <w:b/>
              </w:rPr>
              <w:t>Zapojení garanta do výuky předmětu</w:t>
            </w:r>
          </w:p>
        </w:tc>
        <w:tc>
          <w:tcPr>
            <w:tcW w:w="6728" w:type="dxa"/>
            <w:gridSpan w:val="7"/>
            <w:tcBorders>
              <w:top w:val="nil"/>
            </w:tcBorders>
          </w:tcPr>
          <w:p w:rsidR="00274C2A" w:rsidRPr="00274C2A" w:rsidRDefault="002035C4" w:rsidP="00847BD9">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274C2A" w:rsidTr="002035C4">
        <w:tc>
          <w:tcPr>
            <w:tcW w:w="3086" w:type="dxa"/>
            <w:shd w:val="clear" w:color="auto" w:fill="F7CAAC"/>
          </w:tcPr>
          <w:p w:rsidR="00274C2A" w:rsidRPr="00274C2A" w:rsidRDefault="00274C2A" w:rsidP="00453E88">
            <w:pPr>
              <w:jc w:val="both"/>
              <w:rPr>
                <w:b/>
              </w:rPr>
            </w:pPr>
            <w:r w:rsidRPr="00274C2A">
              <w:rPr>
                <w:b/>
              </w:rPr>
              <w:t>Vyučující</w:t>
            </w:r>
          </w:p>
        </w:tc>
        <w:tc>
          <w:tcPr>
            <w:tcW w:w="6728" w:type="dxa"/>
            <w:gridSpan w:val="7"/>
            <w:tcBorders>
              <w:bottom w:val="nil"/>
            </w:tcBorders>
          </w:tcPr>
          <w:p w:rsidR="00274C2A" w:rsidRPr="00274C2A" w:rsidRDefault="00274C2A" w:rsidP="00453E88">
            <w:pPr>
              <w:jc w:val="both"/>
            </w:pPr>
            <w:r w:rsidRPr="00274C2A">
              <w:t>Mgr. Věra Kozáková, Ph.D.</w:t>
            </w:r>
            <w:r w:rsidR="008E5AFF">
              <w:t xml:space="preserve"> - semináře (100%)</w:t>
            </w:r>
          </w:p>
        </w:tc>
      </w:tr>
      <w:tr w:rsidR="00274C2A" w:rsidTr="002035C4">
        <w:trPr>
          <w:trHeight w:val="50"/>
        </w:trPr>
        <w:tc>
          <w:tcPr>
            <w:tcW w:w="9814" w:type="dxa"/>
            <w:gridSpan w:val="8"/>
            <w:tcBorders>
              <w:top w:val="nil"/>
            </w:tcBorders>
          </w:tcPr>
          <w:p w:rsidR="00274C2A" w:rsidRPr="00274C2A" w:rsidRDefault="008E5AFF" w:rsidP="00453E88">
            <w:pPr>
              <w:jc w:val="both"/>
            </w:pPr>
            <w:r>
              <w:t xml:space="preserve"> </w:t>
            </w:r>
          </w:p>
        </w:tc>
      </w:tr>
      <w:tr w:rsidR="00274C2A" w:rsidTr="002035C4">
        <w:tc>
          <w:tcPr>
            <w:tcW w:w="3086" w:type="dxa"/>
            <w:shd w:val="clear" w:color="auto" w:fill="F7CAAC"/>
          </w:tcPr>
          <w:p w:rsidR="00274C2A" w:rsidRPr="00274C2A" w:rsidRDefault="00274C2A" w:rsidP="00453E88">
            <w:pPr>
              <w:jc w:val="both"/>
              <w:rPr>
                <w:b/>
              </w:rPr>
            </w:pPr>
            <w:r w:rsidRPr="00274C2A">
              <w:rPr>
                <w:b/>
              </w:rPr>
              <w:t>Stručná anotace předmětu</w:t>
            </w:r>
          </w:p>
        </w:tc>
        <w:tc>
          <w:tcPr>
            <w:tcW w:w="6728" w:type="dxa"/>
            <w:gridSpan w:val="7"/>
            <w:tcBorders>
              <w:bottom w:val="nil"/>
            </w:tcBorders>
          </w:tcPr>
          <w:p w:rsidR="00274C2A" w:rsidRPr="00274C2A" w:rsidRDefault="00274C2A" w:rsidP="00453E88">
            <w:pPr>
              <w:jc w:val="both"/>
            </w:pPr>
          </w:p>
        </w:tc>
      </w:tr>
      <w:tr w:rsidR="00274C2A" w:rsidTr="002035C4">
        <w:trPr>
          <w:trHeight w:val="3938"/>
        </w:trPr>
        <w:tc>
          <w:tcPr>
            <w:tcW w:w="9814" w:type="dxa"/>
            <w:gridSpan w:val="8"/>
            <w:tcBorders>
              <w:top w:val="nil"/>
              <w:bottom w:val="single" w:sz="12" w:space="0" w:color="auto"/>
            </w:tcBorders>
          </w:tcPr>
          <w:p w:rsidR="00274C2A" w:rsidRPr="00274C2A" w:rsidRDefault="00274C2A" w:rsidP="00453E88">
            <w:pPr>
              <w:jc w:val="both"/>
            </w:pPr>
            <w:r w:rsidRPr="00274C2A">
              <w:t>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semestrů bude výstupní úroveň B2 SERR.</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Pozdravit, představit sebe i ostatní</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Uvítat někoho, navázat kontakt</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Říci o sobě základní údaje, poprosit, poděkovat</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Orientovat se ve městě, zeptat se na cestu</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Představit členy své rodiny, jejich práci, záliby</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Popsat různé typy bydlení, jejich výhody a nevýhody</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Zeptat se na restauraci, objednat si oběd</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Popsat různé stravovací návyky</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Přítomný čas slabých sloves</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Slovosled věty oznamovací, tázací</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Přítomný čas vybraných silných sloves, rozkazovací způsob</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Předložky se 3. a 4. pádem</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Testování</w:t>
            </w:r>
          </w:p>
        </w:tc>
      </w:tr>
      <w:tr w:rsidR="00274C2A" w:rsidTr="002035C4">
        <w:trPr>
          <w:trHeight w:val="265"/>
        </w:trPr>
        <w:tc>
          <w:tcPr>
            <w:tcW w:w="3653" w:type="dxa"/>
            <w:gridSpan w:val="2"/>
            <w:tcBorders>
              <w:top w:val="nil"/>
            </w:tcBorders>
            <w:shd w:val="clear" w:color="auto" w:fill="F7CAAC"/>
          </w:tcPr>
          <w:p w:rsidR="00274C2A" w:rsidRPr="00274C2A" w:rsidRDefault="00274C2A" w:rsidP="00453E88">
            <w:pPr>
              <w:jc w:val="both"/>
            </w:pPr>
            <w:r w:rsidRPr="00274C2A">
              <w:rPr>
                <w:b/>
              </w:rPr>
              <w:t>Studijní literatura a studijní pomůcky</w:t>
            </w:r>
          </w:p>
        </w:tc>
        <w:tc>
          <w:tcPr>
            <w:tcW w:w="6161" w:type="dxa"/>
            <w:gridSpan w:val="6"/>
            <w:tcBorders>
              <w:top w:val="nil"/>
              <w:bottom w:val="nil"/>
            </w:tcBorders>
          </w:tcPr>
          <w:p w:rsidR="00274C2A" w:rsidRPr="00274C2A" w:rsidRDefault="00274C2A" w:rsidP="00453E88">
            <w:pPr>
              <w:jc w:val="both"/>
            </w:pPr>
          </w:p>
        </w:tc>
      </w:tr>
      <w:tr w:rsidR="00274C2A" w:rsidTr="002035C4">
        <w:trPr>
          <w:trHeight w:val="1497"/>
        </w:trPr>
        <w:tc>
          <w:tcPr>
            <w:tcW w:w="9814" w:type="dxa"/>
            <w:gridSpan w:val="8"/>
            <w:tcBorders>
              <w:top w:val="nil"/>
            </w:tcBorders>
          </w:tcPr>
          <w:p w:rsidR="00274C2A" w:rsidRPr="00274C2A" w:rsidRDefault="00274C2A" w:rsidP="00453E88">
            <w:pPr>
              <w:jc w:val="both"/>
              <w:rPr>
                <w:b/>
              </w:rPr>
            </w:pPr>
            <w:r w:rsidRPr="00274C2A">
              <w:rPr>
                <w:b/>
              </w:rPr>
              <w:t>Povinná literatura</w:t>
            </w:r>
          </w:p>
          <w:p w:rsidR="00274C2A" w:rsidRPr="00274C2A" w:rsidRDefault="00274C2A" w:rsidP="00453E88">
            <w:pPr>
              <w:jc w:val="both"/>
            </w:pPr>
            <w:r w:rsidRPr="00274C2A">
              <w:t xml:space="preserve">HÖPPNEROVÁ, V. </w:t>
            </w:r>
            <w:r w:rsidRPr="00274C2A">
              <w:rPr>
                <w:i/>
              </w:rPr>
              <w:t xml:space="preserve">Němčina pro jazykové školy nově 1. </w:t>
            </w:r>
            <w:r w:rsidRPr="00274C2A">
              <w:t>1. vyd. Plzeň: Fraus, 2010, 232 s. ISBN 978-80-7238-912-4.</w:t>
            </w:r>
          </w:p>
          <w:p w:rsidR="00274C2A" w:rsidRPr="00274C2A" w:rsidRDefault="00274C2A" w:rsidP="00453E88">
            <w:pPr>
              <w:jc w:val="both"/>
              <w:rPr>
                <w:i/>
              </w:rPr>
            </w:pPr>
            <w:r w:rsidRPr="00274C2A">
              <w:t xml:space="preserve">HÖPPNEROVÁ, V. </w:t>
            </w:r>
            <w:r w:rsidRPr="00274C2A">
              <w:rPr>
                <w:i/>
              </w:rPr>
              <w:t xml:space="preserve">Němčina pro jazykové školy nově 2. </w:t>
            </w:r>
            <w:r w:rsidRPr="00274C2A">
              <w:t>1. vyd. Plzeň: Fraus, 2010, 232 s. ISBN 978-80-7238-958-2.</w:t>
            </w:r>
          </w:p>
          <w:p w:rsidR="00274C2A" w:rsidRPr="00274C2A" w:rsidRDefault="00274C2A" w:rsidP="00453E88">
            <w:pPr>
              <w:jc w:val="both"/>
              <w:rPr>
                <w:b/>
              </w:rPr>
            </w:pPr>
            <w:r w:rsidRPr="00274C2A">
              <w:rPr>
                <w:b/>
              </w:rPr>
              <w:t>Doporučená literatura</w:t>
            </w:r>
          </w:p>
          <w:p w:rsidR="00274C2A" w:rsidRPr="00274C2A" w:rsidRDefault="00274C2A" w:rsidP="00453E88">
            <w:pPr>
              <w:jc w:val="both"/>
              <w:rPr>
                <w:b/>
              </w:rPr>
            </w:pPr>
            <w:r w:rsidRPr="00274C2A">
              <w:t xml:space="preserve">MICHŇOVÁ, I. </w:t>
            </w:r>
            <w:r w:rsidRPr="00274C2A">
              <w:rPr>
                <w:i/>
              </w:rPr>
              <w:t>Deutsch im Beruf.</w:t>
            </w:r>
            <w:r w:rsidRPr="00274C2A">
              <w:t xml:space="preserve"> 1. vyd. Praha: Grada, 2008, 128 s. ISBN 978-80-247-2408-9.</w:t>
            </w:r>
          </w:p>
          <w:p w:rsidR="00274C2A" w:rsidRPr="00274C2A" w:rsidRDefault="00274C2A" w:rsidP="00453E88">
            <w:pPr>
              <w:jc w:val="both"/>
            </w:pPr>
            <w:r w:rsidRPr="00274C2A">
              <w:t xml:space="preserve">KRENN, W., PUCHTA, H. </w:t>
            </w:r>
            <w:r w:rsidRPr="00274C2A">
              <w:rPr>
                <w:i/>
              </w:rPr>
              <w:t>Motive</w:t>
            </w:r>
            <w:r w:rsidRPr="00274C2A">
              <w:t>. München: Hueber Verlag, 2016, 260 s. ISBN 978-3-19-001878-9.</w:t>
            </w:r>
          </w:p>
          <w:p w:rsidR="00274C2A" w:rsidRPr="00274C2A" w:rsidRDefault="00274C2A" w:rsidP="00453E88">
            <w:pPr>
              <w:jc w:val="both"/>
            </w:pPr>
            <w:r w:rsidRPr="00274C2A">
              <w:t xml:space="preserve">Doplňující materiály: </w:t>
            </w:r>
            <w:hyperlink r:id="rId33" w:history="1">
              <w:r w:rsidRPr="00274C2A">
                <w:rPr>
                  <w:rStyle w:val="Hypertextovodkaz"/>
                </w:rPr>
                <w:t>https://www.hueber.de/seite/pg_lehren_unterrichtsplan_mot</w:t>
              </w:r>
            </w:hyperlink>
          </w:p>
          <w:p w:rsidR="00274C2A" w:rsidRPr="00274C2A" w:rsidRDefault="00A10833" w:rsidP="00453E88">
            <w:pPr>
              <w:jc w:val="both"/>
            </w:pPr>
            <w:hyperlink r:id="rId34" w:history="1">
              <w:r w:rsidR="00274C2A" w:rsidRPr="00274C2A">
                <w:rPr>
                  <w:rStyle w:val="Hypertextovodkaz"/>
                </w:rPr>
                <w:t>https://www.schubert-verlag.de/aufgaben/arbeitsblaetter_a1_z/a1_arbeitsblaetter_index_z.htm</w:t>
              </w:r>
            </w:hyperlink>
          </w:p>
          <w:p w:rsidR="00274C2A" w:rsidRPr="00274C2A" w:rsidRDefault="00A10833" w:rsidP="00453E88">
            <w:pPr>
              <w:jc w:val="both"/>
            </w:pPr>
            <w:hyperlink r:id="rId35" w:history="1">
              <w:r w:rsidR="00274C2A" w:rsidRPr="00274C2A">
                <w:rPr>
                  <w:rStyle w:val="Hypertextovodkaz"/>
                </w:rPr>
                <w:t>http://www.deutschunddeutlich.de/</w:t>
              </w:r>
            </w:hyperlink>
          </w:p>
        </w:tc>
      </w:tr>
      <w:tr w:rsidR="00274C2A" w:rsidTr="002035C4">
        <w:tc>
          <w:tcPr>
            <w:tcW w:w="9814" w:type="dxa"/>
            <w:gridSpan w:val="8"/>
            <w:tcBorders>
              <w:top w:val="single" w:sz="12" w:space="0" w:color="auto"/>
              <w:left w:val="single" w:sz="2" w:space="0" w:color="auto"/>
              <w:bottom w:val="single" w:sz="2" w:space="0" w:color="auto"/>
              <w:right w:val="single" w:sz="2" w:space="0" w:color="auto"/>
            </w:tcBorders>
            <w:shd w:val="clear" w:color="auto" w:fill="F7CAAC"/>
          </w:tcPr>
          <w:p w:rsidR="00274C2A" w:rsidRPr="00274C2A" w:rsidRDefault="00274C2A" w:rsidP="00453E88">
            <w:pPr>
              <w:jc w:val="center"/>
              <w:rPr>
                <w:b/>
              </w:rPr>
            </w:pPr>
            <w:r w:rsidRPr="00274C2A">
              <w:rPr>
                <w:b/>
              </w:rPr>
              <w:t>Informace ke kombinované nebo distanční formě</w:t>
            </w:r>
          </w:p>
        </w:tc>
      </w:tr>
      <w:tr w:rsidR="00274C2A" w:rsidTr="002035C4">
        <w:tc>
          <w:tcPr>
            <w:tcW w:w="4787" w:type="dxa"/>
            <w:gridSpan w:val="3"/>
            <w:tcBorders>
              <w:top w:val="single" w:sz="2" w:space="0" w:color="auto"/>
            </w:tcBorders>
            <w:shd w:val="clear" w:color="auto" w:fill="F7CAAC"/>
          </w:tcPr>
          <w:p w:rsidR="00274C2A" w:rsidRPr="00274C2A" w:rsidRDefault="00274C2A" w:rsidP="00453E88">
            <w:pPr>
              <w:jc w:val="both"/>
            </w:pPr>
            <w:r w:rsidRPr="00274C2A">
              <w:rPr>
                <w:b/>
              </w:rPr>
              <w:t>Rozsah konzultací (soustředění)</w:t>
            </w:r>
          </w:p>
        </w:tc>
        <w:tc>
          <w:tcPr>
            <w:tcW w:w="889" w:type="dxa"/>
            <w:tcBorders>
              <w:top w:val="single" w:sz="2" w:space="0" w:color="auto"/>
            </w:tcBorders>
          </w:tcPr>
          <w:p w:rsidR="00274C2A" w:rsidRPr="00274C2A" w:rsidRDefault="00274C2A" w:rsidP="00453E88">
            <w:pPr>
              <w:jc w:val="both"/>
            </w:pPr>
          </w:p>
        </w:tc>
        <w:tc>
          <w:tcPr>
            <w:tcW w:w="4138" w:type="dxa"/>
            <w:gridSpan w:val="4"/>
            <w:tcBorders>
              <w:top w:val="single" w:sz="2" w:space="0" w:color="auto"/>
            </w:tcBorders>
            <w:shd w:val="clear" w:color="auto" w:fill="F7CAAC"/>
          </w:tcPr>
          <w:p w:rsidR="00274C2A" w:rsidRPr="00274C2A" w:rsidRDefault="00274C2A" w:rsidP="00453E88">
            <w:pPr>
              <w:jc w:val="both"/>
              <w:rPr>
                <w:b/>
              </w:rPr>
            </w:pPr>
            <w:r w:rsidRPr="00274C2A">
              <w:rPr>
                <w:b/>
              </w:rPr>
              <w:t xml:space="preserve">hodin </w:t>
            </w:r>
          </w:p>
        </w:tc>
      </w:tr>
      <w:tr w:rsidR="00274C2A" w:rsidTr="002035C4">
        <w:tc>
          <w:tcPr>
            <w:tcW w:w="9814" w:type="dxa"/>
            <w:gridSpan w:val="8"/>
            <w:shd w:val="clear" w:color="auto" w:fill="F7CAAC"/>
          </w:tcPr>
          <w:p w:rsidR="00274C2A" w:rsidRPr="00274C2A" w:rsidRDefault="00274C2A" w:rsidP="00453E88">
            <w:pPr>
              <w:jc w:val="both"/>
              <w:rPr>
                <w:b/>
              </w:rPr>
            </w:pPr>
            <w:r w:rsidRPr="00274C2A">
              <w:rPr>
                <w:b/>
              </w:rPr>
              <w:t>Informace o způsobu kontaktu s vyučujícím</w:t>
            </w:r>
          </w:p>
        </w:tc>
      </w:tr>
      <w:tr w:rsidR="00274C2A" w:rsidTr="002035C4">
        <w:trPr>
          <w:trHeight w:val="394"/>
        </w:trPr>
        <w:tc>
          <w:tcPr>
            <w:tcW w:w="9814" w:type="dxa"/>
            <w:gridSpan w:val="8"/>
          </w:tcPr>
          <w:p w:rsidR="00274C2A" w:rsidRPr="00274C2A" w:rsidRDefault="00043B0E" w:rsidP="00453E88">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74C2A" w:rsidRDefault="00274C2A"/>
    <w:p w:rsidR="00274C2A" w:rsidRDefault="00274C2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74C2A" w:rsidTr="00453E88">
        <w:tc>
          <w:tcPr>
            <w:tcW w:w="9855" w:type="dxa"/>
            <w:gridSpan w:val="8"/>
            <w:tcBorders>
              <w:bottom w:val="double" w:sz="4" w:space="0" w:color="auto"/>
            </w:tcBorders>
            <w:shd w:val="clear" w:color="auto" w:fill="BDD6EE"/>
          </w:tcPr>
          <w:p w:rsidR="00274C2A" w:rsidRDefault="00274C2A" w:rsidP="00453E88">
            <w:pPr>
              <w:jc w:val="both"/>
              <w:rPr>
                <w:b/>
                <w:sz w:val="28"/>
              </w:rPr>
            </w:pPr>
            <w:r>
              <w:lastRenderedPageBreak/>
              <w:br w:type="page"/>
            </w:r>
            <w:r>
              <w:rPr>
                <w:b/>
                <w:sz w:val="28"/>
              </w:rPr>
              <w:t>B-III – Charakteristika studijního předmětu</w:t>
            </w:r>
          </w:p>
        </w:tc>
      </w:tr>
      <w:tr w:rsidR="00274C2A" w:rsidTr="00453E88">
        <w:tc>
          <w:tcPr>
            <w:tcW w:w="3086" w:type="dxa"/>
            <w:tcBorders>
              <w:top w:val="double" w:sz="4" w:space="0" w:color="auto"/>
            </w:tcBorders>
            <w:shd w:val="clear" w:color="auto" w:fill="F7CAAC"/>
          </w:tcPr>
          <w:p w:rsidR="00274C2A" w:rsidRPr="00274C2A" w:rsidRDefault="00274C2A" w:rsidP="00453E88">
            <w:pPr>
              <w:jc w:val="both"/>
              <w:rPr>
                <w:b/>
              </w:rPr>
            </w:pPr>
            <w:r w:rsidRPr="00274C2A">
              <w:rPr>
                <w:b/>
              </w:rPr>
              <w:t>Název studijního předmětu</w:t>
            </w:r>
          </w:p>
        </w:tc>
        <w:tc>
          <w:tcPr>
            <w:tcW w:w="6769" w:type="dxa"/>
            <w:gridSpan w:val="7"/>
            <w:tcBorders>
              <w:top w:val="double" w:sz="4" w:space="0" w:color="auto"/>
            </w:tcBorders>
          </w:tcPr>
          <w:p w:rsidR="00274C2A" w:rsidRPr="00274C2A" w:rsidRDefault="00274C2A" w:rsidP="00274C2A">
            <w:pPr>
              <w:jc w:val="both"/>
            </w:pPr>
            <w:r>
              <w:t>Německá k</w:t>
            </w:r>
            <w:r w:rsidRPr="00274C2A">
              <w:t>onverzace 2</w:t>
            </w:r>
          </w:p>
        </w:tc>
      </w:tr>
      <w:tr w:rsidR="00274C2A" w:rsidTr="00453E88">
        <w:trPr>
          <w:trHeight w:val="249"/>
        </w:trPr>
        <w:tc>
          <w:tcPr>
            <w:tcW w:w="3086" w:type="dxa"/>
            <w:shd w:val="clear" w:color="auto" w:fill="F7CAAC"/>
          </w:tcPr>
          <w:p w:rsidR="00274C2A" w:rsidRPr="00274C2A" w:rsidRDefault="00274C2A" w:rsidP="00453E88">
            <w:pPr>
              <w:jc w:val="both"/>
              <w:rPr>
                <w:b/>
              </w:rPr>
            </w:pPr>
            <w:r w:rsidRPr="00274C2A">
              <w:rPr>
                <w:b/>
              </w:rPr>
              <w:t>Typ předmětu</w:t>
            </w:r>
          </w:p>
        </w:tc>
        <w:tc>
          <w:tcPr>
            <w:tcW w:w="3406" w:type="dxa"/>
            <w:gridSpan w:val="4"/>
          </w:tcPr>
          <w:p w:rsidR="00274C2A" w:rsidRPr="00274C2A" w:rsidRDefault="00B711A9" w:rsidP="00453E88">
            <w:pPr>
              <w:jc w:val="both"/>
            </w:pPr>
            <w:r w:rsidRPr="00265E45">
              <w:t>volitelný „V“</w:t>
            </w:r>
          </w:p>
        </w:tc>
        <w:tc>
          <w:tcPr>
            <w:tcW w:w="2695" w:type="dxa"/>
            <w:gridSpan w:val="2"/>
            <w:shd w:val="clear" w:color="auto" w:fill="F7CAAC"/>
          </w:tcPr>
          <w:p w:rsidR="00274C2A" w:rsidRPr="00274C2A" w:rsidRDefault="00274C2A" w:rsidP="00453E88">
            <w:pPr>
              <w:jc w:val="both"/>
            </w:pPr>
            <w:r w:rsidRPr="00274C2A">
              <w:rPr>
                <w:b/>
              </w:rPr>
              <w:t>doporučený ročník / semestr</w:t>
            </w:r>
          </w:p>
        </w:tc>
        <w:tc>
          <w:tcPr>
            <w:tcW w:w="668" w:type="dxa"/>
          </w:tcPr>
          <w:p w:rsidR="00274C2A" w:rsidRPr="00274C2A" w:rsidRDefault="00274C2A" w:rsidP="00453E88">
            <w:pPr>
              <w:jc w:val="both"/>
            </w:pPr>
            <w:r w:rsidRPr="00274C2A">
              <w:t>L</w:t>
            </w:r>
          </w:p>
        </w:tc>
      </w:tr>
      <w:tr w:rsidR="00274C2A" w:rsidTr="00453E88">
        <w:tc>
          <w:tcPr>
            <w:tcW w:w="3086" w:type="dxa"/>
            <w:shd w:val="clear" w:color="auto" w:fill="F7CAAC"/>
          </w:tcPr>
          <w:p w:rsidR="00274C2A" w:rsidRPr="00274C2A" w:rsidRDefault="00274C2A" w:rsidP="00453E88">
            <w:pPr>
              <w:jc w:val="both"/>
              <w:rPr>
                <w:b/>
              </w:rPr>
            </w:pPr>
            <w:r w:rsidRPr="00274C2A">
              <w:rPr>
                <w:b/>
              </w:rPr>
              <w:t>Rozsah studijního předmětu</w:t>
            </w:r>
          </w:p>
        </w:tc>
        <w:tc>
          <w:tcPr>
            <w:tcW w:w="1701" w:type="dxa"/>
            <w:gridSpan w:val="2"/>
          </w:tcPr>
          <w:p w:rsidR="00274C2A" w:rsidRPr="00274C2A" w:rsidRDefault="00274C2A" w:rsidP="00453E88">
            <w:pPr>
              <w:jc w:val="both"/>
            </w:pPr>
            <w:r w:rsidRPr="00274C2A">
              <w:t>26s</w:t>
            </w:r>
          </w:p>
        </w:tc>
        <w:tc>
          <w:tcPr>
            <w:tcW w:w="889" w:type="dxa"/>
            <w:shd w:val="clear" w:color="auto" w:fill="F7CAAC"/>
          </w:tcPr>
          <w:p w:rsidR="00274C2A" w:rsidRPr="00274C2A" w:rsidRDefault="00274C2A" w:rsidP="00453E88">
            <w:pPr>
              <w:jc w:val="both"/>
              <w:rPr>
                <w:b/>
              </w:rPr>
            </w:pPr>
            <w:r w:rsidRPr="00274C2A">
              <w:rPr>
                <w:b/>
              </w:rPr>
              <w:t xml:space="preserve">hod. </w:t>
            </w:r>
          </w:p>
        </w:tc>
        <w:tc>
          <w:tcPr>
            <w:tcW w:w="816" w:type="dxa"/>
          </w:tcPr>
          <w:p w:rsidR="00274C2A" w:rsidRPr="00274C2A" w:rsidRDefault="00274C2A" w:rsidP="00453E88">
            <w:pPr>
              <w:jc w:val="both"/>
            </w:pPr>
            <w:r w:rsidRPr="00274C2A">
              <w:t>26</w:t>
            </w:r>
          </w:p>
        </w:tc>
        <w:tc>
          <w:tcPr>
            <w:tcW w:w="2156" w:type="dxa"/>
            <w:shd w:val="clear" w:color="auto" w:fill="F7CAAC"/>
          </w:tcPr>
          <w:p w:rsidR="00274C2A" w:rsidRPr="00274C2A" w:rsidRDefault="00274C2A" w:rsidP="00453E88">
            <w:pPr>
              <w:jc w:val="both"/>
              <w:rPr>
                <w:b/>
              </w:rPr>
            </w:pPr>
            <w:r w:rsidRPr="00274C2A">
              <w:rPr>
                <w:b/>
              </w:rPr>
              <w:t>kreditů</w:t>
            </w:r>
          </w:p>
        </w:tc>
        <w:tc>
          <w:tcPr>
            <w:tcW w:w="1207" w:type="dxa"/>
            <w:gridSpan w:val="2"/>
          </w:tcPr>
          <w:p w:rsidR="00274C2A" w:rsidRPr="00274C2A" w:rsidRDefault="00274C2A" w:rsidP="00453E88">
            <w:pPr>
              <w:jc w:val="both"/>
            </w:pPr>
            <w:r w:rsidRPr="00274C2A">
              <w:t>3</w:t>
            </w:r>
          </w:p>
        </w:tc>
      </w:tr>
      <w:tr w:rsidR="00274C2A" w:rsidTr="00453E88">
        <w:tc>
          <w:tcPr>
            <w:tcW w:w="3086" w:type="dxa"/>
            <w:shd w:val="clear" w:color="auto" w:fill="F7CAAC"/>
          </w:tcPr>
          <w:p w:rsidR="00274C2A" w:rsidRPr="00274C2A" w:rsidRDefault="00274C2A" w:rsidP="00453E88">
            <w:pPr>
              <w:jc w:val="both"/>
              <w:rPr>
                <w:b/>
              </w:rPr>
            </w:pPr>
            <w:r w:rsidRPr="00274C2A">
              <w:rPr>
                <w:b/>
              </w:rPr>
              <w:t>Prerekvizity, korekvizity, ekvivalence</w:t>
            </w:r>
          </w:p>
        </w:tc>
        <w:tc>
          <w:tcPr>
            <w:tcW w:w="6769" w:type="dxa"/>
            <w:gridSpan w:val="7"/>
          </w:tcPr>
          <w:p w:rsidR="00274C2A" w:rsidRPr="00274C2A" w:rsidRDefault="00274C2A" w:rsidP="00453E88">
            <w:pPr>
              <w:jc w:val="both"/>
            </w:pPr>
          </w:p>
        </w:tc>
      </w:tr>
      <w:tr w:rsidR="00274C2A" w:rsidTr="00453E88">
        <w:tc>
          <w:tcPr>
            <w:tcW w:w="3086" w:type="dxa"/>
            <w:shd w:val="clear" w:color="auto" w:fill="F7CAAC"/>
          </w:tcPr>
          <w:p w:rsidR="00274C2A" w:rsidRPr="00274C2A" w:rsidRDefault="00274C2A" w:rsidP="00453E88">
            <w:pPr>
              <w:jc w:val="both"/>
              <w:rPr>
                <w:b/>
              </w:rPr>
            </w:pPr>
            <w:r w:rsidRPr="00274C2A">
              <w:rPr>
                <w:b/>
              </w:rPr>
              <w:t>Způsob ověření studijních výsledků</w:t>
            </w:r>
          </w:p>
        </w:tc>
        <w:tc>
          <w:tcPr>
            <w:tcW w:w="3406" w:type="dxa"/>
            <w:gridSpan w:val="4"/>
          </w:tcPr>
          <w:p w:rsidR="00274C2A" w:rsidRPr="00274C2A" w:rsidRDefault="00274C2A" w:rsidP="00453E88">
            <w:pPr>
              <w:jc w:val="both"/>
            </w:pPr>
            <w:r w:rsidRPr="00274C2A">
              <w:t>klasifikovaný zápočet</w:t>
            </w:r>
          </w:p>
        </w:tc>
        <w:tc>
          <w:tcPr>
            <w:tcW w:w="2156" w:type="dxa"/>
            <w:shd w:val="clear" w:color="auto" w:fill="F7CAAC"/>
          </w:tcPr>
          <w:p w:rsidR="00274C2A" w:rsidRPr="00274C2A" w:rsidRDefault="00274C2A" w:rsidP="00453E88">
            <w:pPr>
              <w:jc w:val="both"/>
              <w:rPr>
                <w:b/>
              </w:rPr>
            </w:pPr>
            <w:r w:rsidRPr="00274C2A">
              <w:rPr>
                <w:b/>
              </w:rPr>
              <w:t>Forma výuky</w:t>
            </w:r>
          </w:p>
        </w:tc>
        <w:tc>
          <w:tcPr>
            <w:tcW w:w="1207" w:type="dxa"/>
            <w:gridSpan w:val="2"/>
          </w:tcPr>
          <w:p w:rsidR="00274C2A" w:rsidRPr="00274C2A" w:rsidRDefault="00274C2A" w:rsidP="00453E88">
            <w:pPr>
              <w:jc w:val="both"/>
            </w:pPr>
            <w:r w:rsidRPr="00274C2A">
              <w:t>seminář</w:t>
            </w:r>
          </w:p>
        </w:tc>
      </w:tr>
      <w:tr w:rsidR="00274C2A" w:rsidTr="00453E88">
        <w:tc>
          <w:tcPr>
            <w:tcW w:w="3086" w:type="dxa"/>
            <w:shd w:val="clear" w:color="auto" w:fill="F7CAAC"/>
          </w:tcPr>
          <w:p w:rsidR="00274C2A" w:rsidRPr="00274C2A" w:rsidRDefault="00274C2A" w:rsidP="00453E88">
            <w:pPr>
              <w:jc w:val="both"/>
              <w:rPr>
                <w:b/>
              </w:rPr>
            </w:pPr>
            <w:r w:rsidRPr="00274C2A">
              <w:rPr>
                <w:b/>
              </w:rPr>
              <w:t>Forma způsobu ověření studijních výsledků a další požadavky na studenta</w:t>
            </w:r>
          </w:p>
        </w:tc>
        <w:tc>
          <w:tcPr>
            <w:tcW w:w="6769" w:type="dxa"/>
            <w:gridSpan w:val="7"/>
            <w:tcBorders>
              <w:bottom w:val="nil"/>
            </w:tcBorders>
          </w:tcPr>
          <w:p w:rsidR="00274C2A" w:rsidRPr="00274C2A" w:rsidRDefault="00274C2A" w:rsidP="00453E88">
            <w:pPr>
              <w:jc w:val="both"/>
            </w:pPr>
            <w:r w:rsidRPr="00274C2A">
              <w:t>Způsob zakončení předmětu - klasifikovaný zápočet</w:t>
            </w:r>
          </w:p>
          <w:p w:rsidR="00274C2A" w:rsidRPr="00274C2A" w:rsidRDefault="00274C2A" w:rsidP="00DB35A9">
            <w:pPr>
              <w:jc w:val="both"/>
            </w:pPr>
            <w:r w:rsidRPr="00274C2A">
              <w:t>Požadavky k</w:t>
            </w:r>
            <w:r w:rsidR="00DB35A9">
              <w:t>e klasifikovanému</w:t>
            </w:r>
            <w:r w:rsidRPr="00274C2A">
              <w:t> zápočtu</w:t>
            </w:r>
            <w:r w:rsidR="00DB35A9">
              <w:t>:</w:t>
            </w:r>
            <w:r w:rsidRPr="00274C2A">
              <w:t xml:space="preserve"> Práce studentů je sledována komunikačními aktivitami v hodinách. Na konci semestru absolvují studenti prezentaci na zvolené téma a test, který musí splnit na 60%. Student musí splnit 80% účast na seminářích. Vstupní znalost němčiny je na úrovni B1+.</w:t>
            </w:r>
          </w:p>
        </w:tc>
      </w:tr>
      <w:tr w:rsidR="00274C2A" w:rsidTr="00043B0E">
        <w:trPr>
          <w:trHeight w:val="50"/>
        </w:trPr>
        <w:tc>
          <w:tcPr>
            <w:tcW w:w="9855" w:type="dxa"/>
            <w:gridSpan w:val="8"/>
            <w:tcBorders>
              <w:top w:val="nil"/>
            </w:tcBorders>
          </w:tcPr>
          <w:p w:rsidR="00274C2A" w:rsidRPr="00274C2A" w:rsidRDefault="00274C2A" w:rsidP="00453E88">
            <w:pPr>
              <w:jc w:val="both"/>
            </w:pPr>
          </w:p>
        </w:tc>
      </w:tr>
      <w:tr w:rsidR="00274C2A" w:rsidTr="00453E88">
        <w:trPr>
          <w:trHeight w:val="197"/>
        </w:trPr>
        <w:tc>
          <w:tcPr>
            <w:tcW w:w="3086" w:type="dxa"/>
            <w:tcBorders>
              <w:top w:val="nil"/>
            </w:tcBorders>
            <w:shd w:val="clear" w:color="auto" w:fill="F7CAAC"/>
          </w:tcPr>
          <w:p w:rsidR="00274C2A" w:rsidRPr="00274C2A" w:rsidRDefault="00274C2A" w:rsidP="00453E88">
            <w:pPr>
              <w:jc w:val="both"/>
              <w:rPr>
                <w:b/>
              </w:rPr>
            </w:pPr>
            <w:r w:rsidRPr="00274C2A">
              <w:rPr>
                <w:b/>
              </w:rPr>
              <w:t>Garant předmětu</w:t>
            </w:r>
          </w:p>
        </w:tc>
        <w:tc>
          <w:tcPr>
            <w:tcW w:w="6769" w:type="dxa"/>
            <w:gridSpan w:val="7"/>
            <w:tcBorders>
              <w:top w:val="nil"/>
            </w:tcBorders>
          </w:tcPr>
          <w:p w:rsidR="00274C2A" w:rsidRPr="00274C2A" w:rsidRDefault="00274C2A" w:rsidP="00453E88">
            <w:pPr>
              <w:jc w:val="both"/>
            </w:pPr>
            <w:r w:rsidRPr="00274C2A">
              <w:t>Mgr. Věra Kozáková, Ph.D.</w:t>
            </w:r>
          </w:p>
        </w:tc>
      </w:tr>
      <w:tr w:rsidR="00274C2A" w:rsidTr="00453E88">
        <w:trPr>
          <w:trHeight w:val="243"/>
        </w:trPr>
        <w:tc>
          <w:tcPr>
            <w:tcW w:w="3086" w:type="dxa"/>
            <w:tcBorders>
              <w:top w:val="nil"/>
            </w:tcBorders>
            <w:shd w:val="clear" w:color="auto" w:fill="F7CAAC"/>
          </w:tcPr>
          <w:p w:rsidR="00274C2A" w:rsidRPr="00274C2A" w:rsidRDefault="00274C2A" w:rsidP="00453E88">
            <w:pPr>
              <w:jc w:val="both"/>
              <w:rPr>
                <w:b/>
              </w:rPr>
            </w:pPr>
            <w:r w:rsidRPr="00274C2A">
              <w:rPr>
                <w:b/>
              </w:rPr>
              <w:t>Zapojení garanta do výuky předmětu</w:t>
            </w:r>
          </w:p>
        </w:tc>
        <w:tc>
          <w:tcPr>
            <w:tcW w:w="6769" w:type="dxa"/>
            <w:gridSpan w:val="7"/>
            <w:tcBorders>
              <w:top w:val="nil"/>
            </w:tcBorders>
          </w:tcPr>
          <w:p w:rsidR="00274C2A" w:rsidRPr="00274C2A" w:rsidRDefault="002035C4" w:rsidP="00453E88">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274C2A" w:rsidTr="00453E88">
        <w:tc>
          <w:tcPr>
            <w:tcW w:w="3086" w:type="dxa"/>
            <w:shd w:val="clear" w:color="auto" w:fill="F7CAAC"/>
          </w:tcPr>
          <w:p w:rsidR="00274C2A" w:rsidRPr="00274C2A" w:rsidRDefault="00274C2A" w:rsidP="00453E88">
            <w:pPr>
              <w:jc w:val="both"/>
              <w:rPr>
                <w:b/>
              </w:rPr>
            </w:pPr>
            <w:r w:rsidRPr="00274C2A">
              <w:rPr>
                <w:b/>
              </w:rPr>
              <w:t>Vyučující</w:t>
            </w:r>
          </w:p>
        </w:tc>
        <w:tc>
          <w:tcPr>
            <w:tcW w:w="6769" w:type="dxa"/>
            <w:gridSpan w:val="7"/>
            <w:tcBorders>
              <w:bottom w:val="nil"/>
            </w:tcBorders>
          </w:tcPr>
          <w:p w:rsidR="00274C2A" w:rsidRPr="00274C2A" w:rsidRDefault="00274C2A" w:rsidP="00453E88">
            <w:pPr>
              <w:jc w:val="both"/>
            </w:pPr>
            <w:r w:rsidRPr="00274C2A">
              <w:t>Mgr. Věra Kozáková, Ph.D.</w:t>
            </w:r>
            <w:r w:rsidR="008E5AFF">
              <w:t xml:space="preserve"> - semináře (100%)</w:t>
            </w:r>
          </w:p>
        </w:tc>
      </w:tr>
      <w:tr w:rsidR="00274C2A" w:rsidTr="00043B0E">
        <w:trPr>
          <w:trHeight w:val="50"/>
        </w:trPr>
        <w:tc>
          <w:tcPr>
            <w:tcW w:w="9855" w:type="dxa"/>
            <w:gridSpan w:val="8"/>
            <w:tcBorders>
              <w:top w:val="nil"/>
            </w:tcBorders>
          </w:tcPr>
          <w:p w:rsidR="00274C2A" w:rsidRPr="00274C2A" w:rsidRDefault="00274C2A" w:rsidP="00453E88">
            <w:pPr>
              <w:jc w:val="both"/>
            </w:pPr>
          </w:p>
        </w:tc>
      </w:tr>
      <w:tr w:rsidR="00274C2A" w:rsidTr="00453E88">
        <w:tc>
          <w:tcPr>
            <w:tcW w:w="3086" w:type="dxa"/>
            <w:shd w:val="clear" w:color="auto" w:fill="F7CAAC"/>
          </w:tcPr>
          <w:p w:rsidR="00274C2A" w:rsidRPr="00274C2A" w:rsidRDefault="00274C2A" w:rsidP="00453E88">
            <w:pPr>
              <w:jc w:val="both"/>
              <w:rPr>
                <w:b/>
              </w:rPr>
            </w:pPr>
            <w:r w:rsidRPr="00274C2A">
              <w:rPr>
                <w:b/>
              </w:rPr>
              <w:t>Stručná anotace předmětu</w:t>
            </w:r>
          </w:p>
        </w:tc>
        <w:tc>
          <w:tcPr>
            <w:tcW w:w="6769" w:type="dxa"/>
            <w:gridSpan w:val="7"/>
            <w:tcBorders>
              <w:bottom w:val="nil"/>
            </w:tcBorders>
          </w:tcPr>
          <w:p w:rsidR="00274C2A" w:rsidRPr="00274C2A" w:rsidRDefault="00274C2A" w:rsidP="00453E88">
            <w:pPr>
              <w:jc w:val="both"/>
            </w:pPr>
          </w:p>
        </w:tc>
      </w:tr>
      <w:tr w:rsidR="00274C2A" w:rsidTr="00453E88">
        <w:trPr>
          <w:trHeight w:val="3938"/>
        </w:trPr>
        <w:tc>
          <w:tcPr>
            <w:tcW w:w="9855" w:type="dxa"/>
            <w:gridSpan w:val="8"/>
            <w:tcBorders>
              <w:top w:val="nil"/>
              <w:bottom w:val="single" w:sz="12" w:space="0" w:color="auto"/>
            </w:tcBorders>
          </w:tcPr>
          <w:p w:rsidR="00274C2A" w:rsidRPr="00274C2A" w:rsidRDefault="00274C2A" w:rsidP="00453E88">
            <w:pPr>
              <w:jc w:val="both"/>
            </w:pPr>
            <w:r w:rsidRPr="00274C2A">
              <w:t>Cílem předmětu je rozvíjení schopnosti používat německý jazyk v běžných životních situacích, diskutovat na vybrané téma, vyjadřovat se ústně i písemně v jednoduchých a srozumitelných větách, hovořit o základních oblastech života.  Předpokládají se receptivní i produktivní řečové dovednosti na výchozí úrovni B1+ Společného evropského referenčního rámce pro jazyky. Po absolvování dvou semestrů bude výstupní úroveň B2 SERR.</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Schopnost popsat svou životosprávu a své sportovní aktivity</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Rozhovory o práci</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Komunikace o různých možnostech podnikání</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Nákupy potravin</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Nakupování v supermarketu</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Popsat měsíční výdaje, hovořit o svých finančních problémech</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Informovat se na zimní ubytování v Alpách</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Umět popsat zimní dovolenou</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Perfektum vybraných slabých a silných sloves</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Slovosled věty vedlejší</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Préteritum vybraných slabých a silných sloves</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Údaje míry, hmotnosti a množství</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Vazby sloves, zájmenná příslovce</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Prezentace</w:t>
            </w:r>
          </w:p>
        </w:tc>
      </w:tr>
      <w:tr w:rsidR="00274C2A" w:rsidTr="00453E88">
        <w:trPr>
          <w:trHeight w:val="265"/>
        </w:trPr>
        <w:tc>
          <w:tcPr>
            <w:tcW w:w="3653" w:type="dxa"/>
            <w:gridSpan w:val="2"/>
            <w:tcBorders>
              <w:top w:val="nil"/>
            </w:tcBorders>
            <w:shd w:val="clear" w:color="auto" w:fill="F7CAAC"/>
          </w:tcPr>
          <w:p w:rsidR="00274C2A" w:rsidRPr="00274C2A" w:rsidRDefault="00274C2A" w:rsidP="00453E88">
            <w:pPr>
              <w:jc w:val="both"/>
            </w:pPr>
            <w:r w:rsidRPr="00274C2A">
              <w:rPr>
                <w:b/>
              </w:rPr>
              <w:t>Studijní literatura a studijní pomůcky</w:t>
            </w:r>
          </w:p>
        </w:tc>
        <w:tc>
          <w:tcPr>
            <w:tcW w:w="6202" w:type="dxa"/>
            <w:gridSpan w:val="6"/>
            <w:tcBorders>
              <w:top w:val="nil"/>
              <w:bottom w:val="nil"/>
            </w:tcBorders>
          </w:tcPr>
          <w:p w:rsidR="00274C2A" w:rsidRPr="00274C2A" w:rsidRDefault="00274C2A" w:rsidP="00453E88">
            <w:pPr>
              <w:jc w:val="both"/>
            </w:pPr>
          </w:p>
        </w:tc>
      </w:tr>
      <w:tr w:rsidR="00274C2A" w:rsidTr="00453E88">
        <w:trPr>
          <w:trHeight w:val="1497"/>
        </w:trPr>
        <w:tc>
          <w:tcPr>
            <w:tcW w:w="9855" w:type="dxa"/>
            <w:gridSpan w:val="8"/>
            <w:tcBorders>
              <w:top w:val="nil"/>
            </w:tcBorders>
          </w:tcPr>
          <w:p w:rsidR="00274C2A" w:rsidRPr="00274C2A" w:rsidRDefault="00274C2A" w:rsidP="00453E88">
            <w:pPr>
              <w:jc w:val="both"/>
              <w:rPr>
                <w:b/>
              </w:rPr>
            </w:pPr>
            <w:r w:rsidRPr="00274C2A">
              <w:rPr>
                <w:b/>
              </w:rPr>
              <w:t>Povinná literatura</w:t>
            </w:r>
          </w:p>
          <w:p w:rsidR="00274C2A" w:rsidRPr="00274C2A" w:rsidRDefault="00274C2A" w:rsidP="00453E88">
            <w:pPr>
              <w:jc w:val="both"/>
            </w:pPr>
            <w:r w:rsidRPr="00274C2A">
              <w:t xml:space="preserve">HÖPPNEROVÁ, V. </w:t>
            </w:r>
            <w:r w:rsidRPr="00274C2A">
              <w:rPr>
                <w:i/>
              </w:rPr>
              <w:t xml:space="preserve">Němčina pro jazykové školy nově 1. </w:t>
            </w:r>
            <w:r w:rsidRPr="00274C2A">
              <w:t>1. vyd. Plzeň: Fraus, 2010, 232 s. ISBN 978-80-7238-912-4.</w:t>
            </w:r>
          </w:p>
          <w:p w:rsidR="00274C2A" w:rsidRPr="00274C2A" w:rsidRDefault="00274C2A" w:rsidP="00453E88">
            <w:pPr>
              <w:jc w:val="both"/>
              <w:rPr>
                <w:i/>
              </w:rPr>
            </w:pPr>
            <w:r w:rsidRPr="00274C2A">
              <w:t xml:space="preserve">HÖPPNEROVÁ, V. </w:t>
            </w:r>
            <w:r w:rsidRPr="00274C2A">
              <w:rPr>
                <w:i/>
              </w:rPr>
              <w:t xml:space="preserve">Němčina pro jazykové školy nově 2. </w:t>
            </w:r>
            <w:r w:rsidRPr="00274C2A">
              <w:t>1. vyd. Plzeň: Fraus, 2010, 232 s. ISBN 978-80-7238-958-2.</w:t>
            </w:r>
          </w:p>
          <w:p w:rsidR="00274C2A" w:rsidRPr="00274C2A" w:rsidRDefault="00274C2A" w:rsidP="00453E88">
            <w:pPr>
              <w:jc w:val="both"/>
              <w:rPr>
                <w:b/>
              </w:rPr>
            </w:pPr>
            <w:r w:rsidRPr="00274C2A">
              <w:rPr>
                <w:b/>
              </w:rPr>
              <w:t>Doporučená literatura</w:t>
            </w:r>
          </w:p>
          <w:p w:rsidR="00274C2A" w:rsidRPr="00274C2A" w:rsidRDefault="00274C2A" w:rsidP="00453E88">
            <w:pPr>
              <w:jc w:val="both"/>
              <w:rPr>
                <w:b/>
              </w:rPr>
            </w:pPr>
            <w:r w:rsidRPr="00274C2A">
              <w:t xml:space="preserve">MICHŇOVÁ, I. </w:t>
            </w:r>
            <w:r w:rsidRPr="00274C2A">
              <w:rPr>
                <w:i/>
              </w:rPr>
              <w:t>Deutsch im Beruf.</w:t>
            </w:r>
            <w:r w:rsidRPr="00274C2A">
              <w:t xml:space="preserve"> 1. vyd. Praha: Grada, 2008, 128 s. ISBN 978-80-247-2408-9.</w:t>
            </w:r>
          </w:p>
          <w:p w:rsidR="00274C2A" w:rsidRPr="00274C2A" w:rsidRDefault="00274C2A" w:rsidP="00453E88">
            <w:pPr>
              <w:jc w:val="both"/>
            </w:pPr>
            <w:r w:rsidRPr="00274C2A">
              <w:t xml:space="preserve">KRENN, W., PUCHTA, H. </w:t>
            </w:r>
            <w:r w:rsidRPr="00274C2A">
              <w:rPr>
                <w:i/>
              </w:rPr>
              <w:t>Motive</w:t>
            </w:r>
            <w:r w:rsidRPr="00274C2A">
              <w:t>. München: Hueber Verlag, 2016, 260 s. ISBN 978-3-19-001878-9.</w:t>
            </w:r>
          </w:p>
          <w:p w:rsidR="00274C2A" w:rsidRPr="00274C2A" w:rsidRDefault="00274C2A" w:rsidP="00453E88">
            <w:pPr>
              <w:jc w:val="both"/>
            </w:pPr>
            <w:r w:rsidRPr="00274C2A">
              <w:t xml:space="preserve">Doplňující materiály: </w:t>
            </w:r>
            <w:hyperlink r:id="rId36" w:history="1">
              <w:r w:rsidRPr="00274C2A">
                <w:rPr>
                  <w:rStyle w:val="Hypertextovodkaz"/>
                </w:rPr>
                <w:t>https://www.hueber.de/seite/pg_lehren_unterrichtsplan_mot</w:t>
              </w:r>
            </w:hyperlink>
          </w:p>
          <w:p w:rsidR="00274C2A" w:rsidRPr="00274C2A" w:rsidRDefault="00A10833" w:rsidP="00453E88">
            <w:pPr>
              <w:jc w:val="both"/>
            </w:pPr>
            <w:hyperlink r:id="rId37" w:history="1">
              <w:r w:rsidR="00274C2A" w:rsidRPr="00274C2A">
                <w:rPr>
                  <w:rStyle w:val="Hypertextovodkaz"/>
                </w:rPr>
                <w:t>https://www.schubert-verlag.de/aufgaben/arbeitsblaetter_a1_z/a1_arbeitsblaetter_index_z.htm</w:t>
              </w:r>
            </w:hyperlink>
          </w:p>
          <w:p w:rsidR="00274C2A" w:rsidRPr="00274C2A" w:rsidRDefault="00A10833" w:rsidP="00453E88">
            <w:pPr>
              <w:jc w:val="both"/>
            </w:pPr>
            <w:hyperlink r:id="rId38" w:history="1">
              <w:r w:rsidR="00274C2A" w:rsidRPr="00274C2A">
                <w:rPr>
                  <w:rStyle w:val="Hypertextovodkaz"/>
                </w:rPr>
                <w:t>http://www.deutschunddeutlich.de/</w:t>
              </w:r>
            </w:hyperlink>
          </w:p>
        </w:tc>
      </w:tr>
      <w:tr w:rsidR="00274C2A"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74C2A" w:rsidRPr="00274C2A" w:rsidRDefault="00274C2A" w:rsidP="00453E88">
            <w:pPr>
              <w:jc w:val="center"/>
              <w:rPr>
                <w:b/>
              </w:rPr>
            </w:pPr>
            <w:r w:rsidRPr="00274C2A">
              <w:rPr>
                <w:b/>
              </w:rPr>
              <w:t>Informace ke kombinované nebo distanční formě</w:t>
            </w:r>
          </w:p>
        </w:tc>
      </w:tr>
      <w:tr w:rsidR="00274C2A" w:rsidTr="00453E88">
        <w:tc>
          <w:tcPr>
            <w:tcW w:w="4787" w:type="dxa"/>
            <w:gridSpan w:val="3"/>
            <w:tcBorders>
              <w:top w:val="single" w:sz="2" w:space="0" w:color="auto"/>
            </w:tcBorders>
            <w:shd w:val="clear" w:color="auto" w:fill="F7CAAC"/>
          </w:tcPr>
          <w:p w:rsidR="00274C2A" w:rsidRPr="00274C2A" w:rsidRDefault="00274C2A" w:rsidP="00453E88">
            <w:pPr>
              <w:jc w:val="both"/>
            </w:pPr>
            <w:r w:rsidRPr="00274C2A">
              <w:rPr>
                <w:b/>
              </w:rPr>
              <w:t>Rozsah konzultací (soustředění)</w:t>
            </w:r>
          </w:p>
        </w:tc>
        <w:tc>
          <w:tcPr>
            <w:tcW w:w="889" w:type="dxa"/>
            <w:tcBorders>
              <w:top w:val="single" w:sz="2" w:space="0" w:color="auto"/>
            </w:tcBorders>
          </w:tcPr>
          <w:p w:rsidR="00274C2A" w:rsidRPr="00274C2A" w:rsidRDefault="00274C2A" w:rsidP="00453E88">
            <w:pPr>
              <w:jc w:val="both"/>
            </w:pPr>
          </w:p>
        </w:tc>
        <w:tc>
          <w:tcPr>
            <w:tcW w:w="4179" w:type="dxa"/>
            <w:gridSpan w:val="4"/>
            <w:tcBorders>
              <w:top w:val="single" w:sz="2" w:space="0" w:color="auto"/>
            </w:tcBorders>
            <w:shd w:val="clear" w:color="auto" w:fill="F7CAAC"/>
          </w:tcPr>
          <w:p w:rsidR="00274C2A" w:rsidRPr="00274C2A" w:rsidRDefault="00274C2A" w:rsidP="00453E88">
            <w:pPr>
              <w:jc w:val="both"/>
              <w:rPr>
                <w:b/>
              </w:rPr>
            </w:pPr>
            <w:r w:rsidRPr="00274C2A">
              <w:rPr>
                <w:b/>
              </w:rPr>
              <w:t xml:space="preserve">hodin </w:t>
            </w:r>
          </w:p>
        </w:tc>
      </w:tr>
      <w:tr w:rsidR="00274C2A" w:rsidTr="00453E88">
        <w:tc>
          <w:tcPr>
            <w:tcW w:w="9855" w:type="dxa"/>
            <w:gridSpan w:val="8"/>
            <w:shd w:val="clear" w:color="auto" w:fill="F7CAAC"/>
          </w:tcPr>
          <w:p w:rsidR="00274C2A" w:rsidRPr="00274C2A" w:rsidRDefault="00274C2A" w:rsidP="00453E88">
            <w:pPr>
              <w:jc w:val="both"/>
              <w:rPr>
                <w:b/>
              </w:rPr>
            </w:pPr>
            <w:r w:rsidRPr="00274C2A">
              <w:rPr>
                <w:b/>
              </w:rPr>
              <w:t>Informace o způsobu kontaktu s vyučujícím</w:t>
            </w:r>
          </w:p>
        </w:tc>
      </w:tr>
      <w:tr w:rsidR="00274C2A" w:rsidTr="00274C2A">
        <w:trPr>
          <w:trHeight w:val="656"/>
        </w:trPr>
        <w:tc>
          <w:tcPr>
            <w:tcW w:w="9855" w:type="dxa"/>
            <w:gridSpan w:val="8"/>
          </w:tcPr>
          <w:p w:rsidR="00274C2A" w:rsidRPr="00274C2A" w:rsidRDefault="00043B0E" w:rsidP="00453E88">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74C2A" w:rsidRDefault="00274C2A"/>
    <w:p w:rsidR="00274C2A" w:rsidRDefault="00274C2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74C2A" w:rsidTr="00453E88">
        <w:tc>
          <w:tcPr>
            <w:tcW w:w="9855" w:type="dxa"/>
            <w:gridSpan w:val="8"/>
            <w:tcBorders>
              <w:bottom w:val="double" w:sz="4" w:space="0" w:color="auto"/>
            </w:tcBorders>
            <w:shd w:val="clear" w:color="auto" w:fill="BDD6EE"/>
          </w:tcPr>
          <w:p w:rsidR="00274C2A" w:rsidRDefault="00274C2A" w:rsidP="00453E88">
            <w:pPr>
              <w:jc w:val="both"/>
              <w:rPr>
                <w:b/>
                <w:sz w:val="28"/>
              </w:rPr>
            </w:pPr>
            <w:r>
              <w:lastRenderedPageBreak/>
              <w:br w:type="page"/>
            </w:r>
            <w:r>
              <w:rPr>
                <w:b/>
                <w:sz w:val="28"/>
              </w:rPr>
              <w:t>B-III – Charakteristika studijního předmětu</w:t>
            </w:r>
          </w:p>
        </w:tc>
      </w:tr>
      <w:tr w:rsidR="00274C2A" w:rsidTr="00453E88">
        <w:tc>
          <w:tcPr>
            <w:tcW w:w="3086" w:type="dxa"/>
            <w:tcBorders>
              <w:top w:val="double" w:sz="4" w:space="0" w:color="auto"/>
            </w:tcBorders>
            <w:shd w:val="clear" w:color="auto" w:fill="F7CAAC"/>
          </w:tcPr>
          <w:p w:rsidR="00274C2A" w:rsidRPr="00274C2A" w:rsidRDefault="00274C2A" w:rsidP="00453E88">
            <w:pPr>
              <w:jc w:val="both"/>
              <w:rPr>
                <w:b/>
              </w:rPr>
            </w:pPr>
            <w:r w:rsidRPr="00274C2A">
              <w:rPr>
                <w:b/>
              </w:rPr>
              <w:t>Název studijního předmětu</w:t>
            </w:r>
          </w:p>
        </w:tc>
        <w:tc>
          <w:tcPr>
            <w:tcW w:w="6769" w:type="dxa"/>
            <w:gridSpan w:val="7"/>
            <w:tcBorders>
              <w:top w:val="double" w:sz="4" w:space="0" w:color="auto"/>
            </w:tcBorders>
          </w:tcPr>
          <w:p w:rsidR="00274C2A" w:rsidRPr="00274C2A" w:rsidRDefault="00274C2A" w:rsidP="00453E88">
            <w:pPr>
              <w:jc w:val="both"/>
            </w:pPr>
            <w:r w:rsidRPr="00274C2A">
              <w:t>Korespondence v angličtině</w:t>
            </w:r>
          </w:p>
        </w:tc>
      </w:tr>
      <w:tr w:rsidR="00274C2A" w:rsidTr="00453E88">
        <w:trPr>
          <w:trHeight w:val="249"/>
        </w:trPr>
        <w:tc>
          <w:tcPr>
            <w:tcW w:w="3086" w:type="dxa"/>
            <w:shd w:val="clear" w:color="auto" w:fill="F7CAAC"/>
          </w:tcPr>
          <w:p w:rsidR="00274C2A" w:rsidRPr="00274C2A" w:rsidRDefault="00274C2A" w:rsidP="00453E88">
            <w:pPr>
              <w:jc w:val="both"/>
              <w:rPr>
                <w:b/>
              </w:rPr>
            </w:pPr>
            <w:r w:rsidRPr="00274C2A">
              <w:rPr>
                <w:b/>
              </w:rPr>
              <w:t>Typ předmětu</w:t>
            </w:r>
          </w:p>
        </w:tc>
        <w:tc>
          <w:tcPr>
            <w:tcW w:w="3406" w:type="dxa"/>
            <w:gridSpan w:val="4"/>
          </w:tcPr>
          <w:p w:rsidR="00274C2A" w:rsidRPr="00274C2A" w:rsidRDefault="00B711A9" w:rsidP="00453E88">
            <w:pPr>
              <w:jc w:val="both"/>
            </w:pPr>
            <w:r w:rsidRPr="00265E45">
              <w:t>volitelný „V“</w:t>
            </w:r>
          </w:p>
        </w:tc>
        <w:tc>
          <w:tcPr>
            <w:tcW w:w="2695" w:type="dxa"/>
            <w:gridSpan w:val="2"/>
            <w:shd w:val="clear" w:color="auto" w:fill="F7CAAC"/>
          </w:tcPr>
          <w:p w:rsidR="00274C2A" w:rsidRPr="00274C2A" w:rsidRDefault="00274C2A" w:rsidP="00453E88">
            <w:pPr>
              <w:jc w:val="both"/>
            </w:pPr>
            <w:r w:rsidRPr="00274C2A">
              <w:rPr>
                <w:b/>
              </w:rPr>
              <w:t>doporučený ročník / semestr</w:t>
            </w:r>
          </w:p>
        </w:tc>
        <w:tc>
          <w:tcPr>
            <w:tcW w:w="668" w:type="dxa"/>
          </w:tcPr>
          <w:p w:rsidR="00274C2A" w:rsidRPr="00274C2A" w:rsidRDefault="00274C2A" w:rsidP="00453E88">
            <w:pPr>
              <w:jc w:val="both"/>
            </w:pPr>
            <w:r w:rsidRPr="00274C2A">
              <w:t>L</w:t>
            </w:r>
          </w:p>
        </w:tc>
      </w:tr>
      <w:tr w:rsidR="00274C2A" w:rsidTr="00453E88">
        <w:tc>
          <w:tcPr>
            <w:tcW w:w="3086" w:type="dxa"/>
            <w:shd w:val="clear" w:color="auto" w:fill="F7CAAC"/>
          </w:tcPr>
          <w:p w:rsidR="00274C2A" w:rsidRPr="00274C2A" w:rsidRDefault="00274C2A" w:rsidP="00453E88">
            <w:pPr>
              <w:jc w:val="both"/>
              <w:rPr>
                <w:b/>
              </w:rPr>
            </w:pPr>
            <w:r w:rsidRPr="00274C2A">
              <w:rPr>
                <w:b/>
              </w:rPr>
              <w:t>Rozsah studijního předmětu</w:t>
            </w:r>
          </w:p>
        </w:tc>
        <w:tc>
          <w:tcPr>
            <w:tcW w:w="1701" w:type="dxa"/>
            <w:gridSpan w:val="2"/>
          </w:tcPr>
          <w:p w:rsidR="00274C2A" w:rsidRPr="00274C2A" w:rsidRDefault="00274C2A" w:rsidP="00453E88">
            <w:pPr>
              <w:jc w:val="both"/>
            </w:pPr>
            <w:r w:rsidRPr="00274C2A">
              <w:t>26s</w:t>
            </w:r>
          </w:p>
        </w:tc>
        <w:tc>
          <w:tcPr>
            <w:tcW w:w="889" w:type="dxa"/>
            <w:shd w:val="clear" w:color="auto" w:fill="F7CAAC"/>
          </w:tcPr>
          <w:p w:rsidR="00274C2A" w:rsidRPr="00274C2A" w:rsidRDefault="00274C2A" w:rsidP="00453E88">
            <w:pPr>
              <w:jc w:val="both"/>
              <w:rPr>
                <w:b/>
              </w:rPr>
            </w:pPr>
            <w:r w:rsidRPr="00274C2A">
              <w:rPr>
                <w:b/>
              </w:rPr>
              <w:t xml:space="preserve">hod. </w:t>
            </w:r>
          </w:p>
        </w:tc>
        <w:tc>
          <w:tcPr>
            <w:tcW w:w="816" w:type="dxa"/>
          </w:tcPr>
          <w:p w:rsidR="00274C2A" w:rsidRPr="00274C2A" w:rsidRDefault="00274C2A" w:rsidP="00453E88">
            <w:pPr>
              <w:jc w:val="both"/>
            </w:pPr>
            <w:r w:rsidRPr="00274C2A">
              <w:t>26</w:t>
            </w:r>
          </w:p>
        </w:tc>
        <w:tc>
          <w:tcPr>
            <w:tcW w:w="2156" w:type="dxa"/>
            <w:shd w:val="clear" w:color="auto" w:fill="F7CAAC"/>
          </w:tcPr>
          <w:p w:rsidR="00274C2A" w:rsidRPr="00274C2A" w:rsidRDefault="00274C2A" w:rsidP="00453E88">
            <w:pPr>
              <w:jc w:val="both"/>
              <w:rPr>
                <w:b/>
              </w:rPr>
            </w:pPr>
            <w:r w:rsidRPr="00274C2A">
              <w:rPr>
                <w:b/>
              </w:rPr>
              <w:t>kreditů</w:t>
            </w:r>
          </w:p>
        </w:tc>
        <w:tc>
          <w:tcPr>
            <w:tcW w:w="1207" w:type="dxa"/>
            <w:gridSpan w:val="2"/>
          </w:tcPr>
          <w:p w:rsidR="00274C2A" w:rsidRPr="00274C2A" w:rsidRDefault="00274C2A" w:rsidP="00453E88">
            <w:pPr>
              <w:jc w:val="both"/>
            </w:pPr>
            <w:r w:rsidRPr="00274C2A">
              <w:t>3</w:t>
            </w:r>
          </w:p>
        </w:tc>
      </w:tr>
      <w:tr w:rsidR="00274C2A" w:rsidTr="00453E88">
        <w:tc>
          <w:tcPr>
            <w:tcW w:w="3086" w:type="dxa"/>
            <w:shd w:val="clear" w:color="auto" w:fill="F7CAAC"/>
          </w:tcPr>
          <w:p w:rsidR="00274C2A" w:rsidRPr="00274C2A" w:rsidRDefault="00274C2A" w:rsidP="00453E88">
            <w:pPr>
              <w:jc w:val="both"/>
              <w:rPr>
                <w:b/>
              </w:rPr>
            </w:pPr>
            <w:r w:rsidRPr="00274C2A">
              <w:rPr>
                <w:b/>
              </w:rPr>
              <w:t>Prerekvizity, korekvizity, ekvivalence</w:t>
            </w:r>
          </w:p>
        </w:tc>
        <w:tc>
          <w:tcPr>
            <w:tcW w:w="6769" w:type="dxa"/>
            <w:gridSpan w:val="7"/>
          </w:tcPr>
          <w:p w:rsidR="00274C2A" w:rsidRPr="00274C2A" w:rsidRDefault="00274C2A" w:rsidP="00453E88">
            <w:pPr>
              <w:jc w:val="both"/>
            </w:pPr>
          </w:p>
        </w:tc>
      </w:tr>
      <w:tr w:rsidR="00274C2A" w:rsidTr="00453E88">
        <w:tc>
          <w:tcPr>
            <w:tcW w:w="3086" w:type="dxa"/>
            <w:shd w:val="clear" w:color="auto" w:fill="F7CAAC"/>
          </w:tcPr>
          <w:p w:rsidR="00274C2A" w:rsidRPr="00274C2A" w:rsidRDefault="00274C2A" w:rsidP="00453E88">
            <w:pPr>
              <w:jc w:val="both"/>
              <w:rPr>
                <w:b/>
              </w:rPr>
            </w:pPr>
            <w:r w:rsidRPr="00274C2A">
              <w:rPr>
                <w:b/>
              </w:rPr>
              <w:t>Způsob ověření studijních výsledků</w:t>
            </w:r>
          </w:p>
        </w:tc>
        <w:tc>
          <w:tcPr>
            <w:tcW w:w="3406" w:type="dxa"/>
            <w:gridSpan w:val="4"/>
          </w:tcPr>
          <w:p w:rsidR="00274C2A" w:rsidRPr="00274C2A" w:rsidRDefault="00274C2A" w:rsidP="00453E88">
            <w:pPr>
              <w:jc w:val="both"/>
            </w:pPr>
            <w:r w:rsidRPr="00274C2A">
              <w:t>zápočet</w:t>
            </w:r>
          </w:p>
        </w:tc>
        <w:tc>
          <w:tcPr>
            <w:tcW w:w="2156" w:type="dxa"/>
            <w:shd w:val="clear" w:color="auto" w:fill="F7CAAC"/>
          </w:tcPr>
          <w:p w:rsidR="00274C2A" w:rsidRPr="00274C2A" w:rsidRDefault="00274C2A" w:rsidP="00453E88">
            <w:pPr>
              <w:jc w:val="both"/>
              <w:rPr>
                <w:b/>
              </w:rPr>
            </w:pPr>
            <w:r w:rsidRPr="00274C2A">
              <w:rPr>
                <w:b/>
              </w:rPr>
              <w:t>Forma výuky</w:t>
            </w:r>
          </w:p>
        </w:tc>
        <w:tc>
          <w:tcPr>
            <w:tcW w:w="1207" w:type="dxa"/>
            <w:gridSpan w:val="2"/>
          </w:tcPr>
          <w:p w:rsidR="00274C2A" w:rsidRPr="00274C2A" w:rsidRDefault="00274C2A" w:rsidP="00453E88">
            <w:pPr>
              <w:jc w:val="both"/>
            </w:pPr>
            <w:r w:rsidRPr="00274C2A">
              <w:t>seminář</w:t>
            </w:r>
          </w:p>
        </w:tc>
      </w:tr>
      <w:tr w:rsidR="00274C2A" w:rsidTr="00453E88">
        <w:tc>
          <w:tcPr>
            <w:tcW w:w="3086" w:type="dxa"/>
            <w:shd w:val="clear" w:color="auto" w:fill="F7CAAC"/>
          </w:tcPr>
          <w:p w:rsidR="00274C2A" w:rsidRPr="00274C2A" w:rsidRDefault="00274C2A" w:rsidP="00453E88">
            <w:pPr>
              <w:jc w:val="both"/>
              <w:rPr>
                <w:b/>
              </w:rPr>
            </w:pPr>
            <w:r w:rsidRPr="00274C2A">
              <w:rPr>
                <w:b/>
              </w:rPr>
              <w:t>Forma způsobu ověření studijních výsledků a další požadavky na studenta</w:t>
            </w:r>
          </w:p>
        </w:tc>
        <w:tc>
          <w:tcPr>
            <w:tcW w:w="6769" w:type="dxa"/>
            <w:gridSpan w:val="7"/>
            <w:tcBorders>
              <w:bottom w:val="nil"/>
            </w:tcBorders>
          </w:tcPr>
          <w:p w:rsidR="00274C2A" w:rsidRDefault="00274C2A" w:rsidP="00453E88">
            <w:pPr>
              <w:jc w:val="both"/>
            </w:pPr>
            <w:r w:rsidRPr="00274C2A">
              <w:t>Způsob zakončení předmětu – zápočet</w:t>
            </w:r>
          </w:p>
          <w:p w:rsidR="00043B0E" w:rsidRDefault="00DB35A9" w:rsidP="00043B0E">
            <w:pPr>
              <w:jc w:val="both"/>
            </w:pPr>
            <w:r w:rsidRPr="00DB2C33">
              <w:t>Požadavky k udělení zápočtu</w:t>
            </w:r>
            <w:r>
              <w:t xml:space="preserve">: </w:t>
            </w:r>
            <w:r w:rsidR="00274C2A" w:rsidRPr="00274C2A">
              <w:t>70% aktivní účast ve vyučování. Každý týden studenti doplní cvičení v příslušném pracovním listu. Během každé lekce jsou diskutovány informace v pracovním listu. (30% celkového hodnocení na základě aktivní účasti)</w:t>
            </w:r>
            <w:r>
              <w:t xml:space="preserve">. </w:t>
            </w:r>
            <w:r w:rsidR="00274C2A" w:rsidRPr="00274C2A">
              <w:t xml:space="preserve">4 písemné úkoly v průběhu semestru se budou shromažďovat pro vyhodnocení. Vhodný styl s přesnou gramatikou a slovní zásobou budou primárními kritérii pro vyhodnocení. (70% celkového hodnocení) </w:t>
            </w:r>
          </w:p>
          <w:p w:rsidR="00274C2A" w:rsidRPr="00274C2A" w:rsidRDefault="00274C2A" w:rsidP="00043B0E">
            <w:pPr>
              <w:jc w:val="both"/>
            </w:pPr>
            <w:r w:rsidRPr="00274C2A">
              <w:t xml:space="preserve">- Životopis </w:t>
            </w:r>
          </w:p>
          <w:p w:rsidR="00274C2A" w:rsidRPr="00274C2A" w:rsidRDefault="00274C2A" w:rsidP="00453E88">
            <w:r w:rsidRPr="00274C2A">
              <w:t>- Interní zpráva</w:t>
            </w:r>
            <w:r w:rsidRPr="00274C2A">
              <w:br/>
              <w:t xml:space="preserve">- Obchodní návrh </w:t>
            </w:r>
            <w:r w:rsidRPr="00274C2A">
              <w:br/>
              <w:t>- Formální koordinační dohoda / schvalovací dopis</w:t>
            </w:r>
          </w:p>
        </w:tc>
      </w:tr>
      <w:tr w:rsidR="00274C2A" w:rsidTr="00453E88">
        <w:trPr>
          <w:trHeight w:val="92"/>
        </w:trPr>
        <w:tc>
          <w:tcPr>
            <w:tcW w:w="9855" w:type="dxa"/>
            <w:gridSpan w:val="8"/>
            <w:tcBorders>
              <w:top w:val="nil"/>
            </w:tcBorders>
          </w:tcPr>
          <w:p w:rsidR="00274C2A" w:rsidRPr="00274C2A" w:rsidRDefault="00274C2A" w:rsidP="00453E88">
            <w:pPr>
              <w:jc w:val="both"/>
            </w:pPr>
          </w:p>
        </w:tc>
      </w:tr>
      <w:tr w:rsidR="00274C2A" w:rsidTr="00453E88">
        <w:trPr>
          <w:trHeight w:val="197"/>
        </w:trPr>
        <w:tc>
          <w:tcPr>
            <w:tcW w:w="3086" w:type="dxa"/>
            <w:tcBorders>
              <w:top w:val="nil"/>
            </w:tcBorders>
            <w:shd w:val="clear" w:color="auto" w:fill="F7CAAC"/>
          </w:tcPr>
          <w:p w:rsidR="00274C2A" w:rsidRPr="00274C2A" w:rsidRDefault="00274C2A" w:rsidP="00453E88">
            <w:pPr>
              <w:jc w:val="both"/>
              <w:rPr>
                <w:b/>
              </w:rPr>
            </w:pPr>
            <w:r w:rsidRPr="00274C2A">
              <w:rPr>
                <w:b/>
              </w:rPr>
              <w:t>Garant předmětu</w:t>
            </w:r>
          </w:p>
        </w:tc>
        <w:tc>
          <w:tcPr>
            <w:tcW w:w="6769" w:type="dxa"/>
            <w:gridSpan w:val="7"/>
            <w:tcBorders>
              <w:top w:val="nil"/>
            </w:tcBorders>
          </w:tcPr>
          <w:p w:rsidR="00274C2A" w:rsidRPr="00274C2A" w:rsidRDefault="00274C2A" w:rsidP="00453E88">
            <w:r w:rsidRPr="00274C2A">
              <w:t>Daniel Paul Sampey, MFA</w:t>
            </w:r>
          </w:p>
        </w:tc>
      </w:tr>
      <w:tr w:rsidR="00274C2A" w:rsidTr="00453E88">
        <w:trPr>
          <w:trHeight w:val="243"/>
        </w:trPr>
        <w:tc>
          <w:tcPr>
            <w:tcW w:w="3086" w:type="dxa"/>
            <w:tcBorders>
              <w:top w:val="nil"/>
            </w:tcBorders>
            <w:shd w:val="clear" w:color="auto" w:fill="F7CAAC"/>
          </w:tcPr>
          <w:p w:rsidR="00274C2A" w:rsidRPr="00274C2A" w:rsidRDefault="00274C2A" w:rsidP="00453E88">
            <w:pPr>
              <w:jc w:val="both"/>
              <w:rPr>
                <w:b/>
              </w:rPr>
            </w:pPr>
            <w:r w:rsidRPr="00274C2A">
              <w:rPr>
                <w:b/>
              </w:rPr>
              <w:t>Zapojení garanta do výuky předmětu</w:t>
            </w:r>
          </w:p>
        </w:tc>
        <w:tc>
          <w:tcPr>
            <w:tcW w:w="6769" w:type="dxa"/>
            <w:gridSpan w:val="7"/>
            <w:tcBorders>
              <w:top w:val="nil"/>
            </w:tcBorders>
          </w:tcPr>
          <w:p w:rsidR="00274C2A" w:rsidRPr="00274C2A" w:rsidRDefault="002035C4" w:rsidP="00847BD9">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274C2A" w:rsidTr="00453E88">
        <w:tc>
          <w:tcPr>
            <w:tcW w:w="3086" w:type="dxa"/>
            <w:shd w:val="clear" w:color="auto" w:fill="F7CAAC"/>
          </w:tcPr>
          <w:p w:rsidR="00274C2A" w:rsidRPr="00274C2A" w:rsidRDefault="00274C2A" w:rsidP="00453E88">
            <w:pPr>
              <w:jc w:val="both"/>
              <w:rPr>
                <w:b/>
              </w:rPr>
            </w:pPr>
            <w:r w:rsidRPr="00274C2A">
              <w:rPr>
                <w:b/>
              </w:rPr>
              <w:t>Vyučující</w:t>
            </w:r>
          </w:p>
        </w:tc>
        <w:tc>
          <w:tcPr>
            <w:tcW w:w="6769" w:type="dxa"/>
            <w:gridSpan w:val="7"/>
            <w:tcBorders>
              <w:bottom w:val="nil"/>
            </w:tcBorders>
          </w:tcPr>
          <w:p w:rsidR="00274C2A" w:rsidRPr="00274C2A" w:rsidRDefault="00274C2A" w:rsidP="00453E88">
            <w:pPr>
              <w:jc w:val="both"/>
            </w:pPr>
            <w:r w:rsidRPr="00274C2A">
              <w:t>Daniel Paul Sampey, MFA</w:t>
            </w:r>
            <w:r w:rsidR="008E5AFF">
              <w:t xml:space="preserve"> - semináře (100%)</w:t>
            </w:r>
          </w:p>
        </w:tc>
      </w:tr>
      <w:tr w:rsidR="00274C2A" w:rsidTr="00043B0E">
        <w:trPr>
          <w:trHeight w:val="50"/>
        </w:trPr>
        <w:tc>
          <w:tcPr>
            <w:tcW w:w="9855" w:type="dxa"/>
            <w:gridSpan w:val="8"/>
            <w:tcBorders>
              <w:top w:val="nil"/>
            </w:tcBorders>
          </w:tcPr>
          <w:p w:rsidR="00274C2A" w:rsidRPr="00274C2A" w:rsidRDefault="00274C2A" w:rsidP="00453E88">
            <w:pPr>
              <w:jc w:val="both"/>
            </w:pPr>
          </w:p>
        </w:tc>
      </w:tr>
      <w:tr w:rsidR="00274C2A" w:rsidTr="00453E88">
        <w:tc>
          <w:tcPr>
            <w:tcW w:w="3086" w:type="dxa"/>
            <w:shd w:val="clear" w:color="auto" w:fill="F7CAAC"/>
          </w:tcPr>
          <w:p w:rsidR="00274C2A" w:rsidRPr="00274C2A" w:rsidRDefault="00274C2A" w:rsidP="00453E88">
            <w:pPr>
              <w:jc w:val="both"/>
              <w:rPr>
                <w:b/>
              </w:rPr>
            </w:pPr>
            <w:r w:rsidRPr="00274C2A">
              <w:rPr>
                <w:b/>
              </w:rPr>
              <w:t>Stručná anotace předmětu</w:t>
            </w:r>
          </w:p>
        </w:tc>
        <w:tc>
          <w:tcPr>
            <w:tcW w:w="6769" w:type="dxa"/>
            <w:gridSpan w:val="7"/>
            <w:tcBorders>
              <w:bottom w:val="nil"/>
            </w:tcBorders>
          </w:tcPr>
          <w:p w:rsidR="00274C2A" w:rsidRPr="00274C2A" w:rsidRDefault="00274C2A" w:rsidP="00453E88">
            <w:pPr>
              <w:jc w:val="both"/>
            </w:pPr>
          </w:p>
        </w:tc>
      </w:tr>
      <w:tr w:rsidR="00274C2A" w:rsidTr="00453E88">
        <w:trPr>
          <w:trHeight w:val="3938"/>
        </w:trPr>
        <w:tc>
          <w:tcPr>
            <w:tcW w:w="9855" w:type="dxa"/>
            <w:gridSpan w:val="8"/>
            <w:tcBorders>
              <w:top w:val="nil"/>
              <w:bottom w:val="single" w:sz="12" w:space="0" w:color="auto"/>
            </w:tcBorders>
          </w:tcPr>
          <w:p w:rsidR="00274C2A" w:rsidRPr="00274C2A" w:rsidRDefault="00274C2A" w:rsidP="00453E88">
            <w:pPr>
              <w:jc w:val="both"/>
            </w:pPr>
            <w:r w:rsidRPr="00274C2A">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274C2A">
              <w:rPr>
                <w:rStyle w:val="shorttext"/>
              </w:rPr>
              <w:t xml:space="preserve">Dalším důležitým aspektem vzdělávání je důraz </w:t>
            </w:r>
            <w:r w:rsidRPr="00274C2A">
              <w:t xml:space="preserve">na vhodnou gramatiku, slovní zásobu a styl vzhledem ke </w:t>
            </w:r>
            <w:r w:rsidRPr="00274C2A">
              <w:rPr>
                <w:rStyle w:val="shorttext"/>
              </w:rPr>
              <w:t>různé</w:t>
            </w:r>
            <w:r w:rsidRPr="00274C2A">
              <w:t>mu žánru obchodní korespondence. Výuka probíhá v angličtině.</w:t>
            </w:r>
          </w:p>
          <w:p w:rsidR="00274C2A" w:rsidRPr="00274C2A" w:rsidRDefault="00274C2A" w:rsidP="000E1096">
            <w:pPr>
              <w:pStyle w:val="Odstavecseseznamem"/>
              <w:numPr>
                <w:ilvl w:val="0"/>
                <w:numId w:val="48"/>
              </w:numPr>
              <w:tabs>
                <w:tab w:val="left" w:pos="1540"/>
              </w:tabs>
              <w:spacing w:after="0" w:line="240" w:lineRule="auto"/>
              <w:ind w:left="247" w:hanging="247"/>
              <w:rPr>
                <w:rFonts w:ascii="Times New Roman" w:hAnsi="Times New Roman"/>
                <w:sz w:val="20"/>
                <w:szCs w:val="20"/>
              </w:rPr>
            </w:pPr>
            <w:r w:rsidRPr="00274C2A">
              <w:rPr>
                <w:rFonts w:ascii="Times New Roman" w:hAnsi="Times New Roman"/>
                <w:sz w:val="20"/>
                <w:szCs w:val="20"/>
              </w:rPr>
              <w:t>Témata probíraná v semináři:</w:t>
            </w:r>
            <w:r w:rsidRPr="00274C2A">
              <w:rPr>
                <w:rFonts w:ascii="Times New Roman" w:hAnsi="Times New Roman"/>
                <w:sz w:val="20"/>
                <w:szCs w:val="20"/>
              </w:rPr>
              <w:tab/>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Formální i neformální styly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Zápis z porady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Životopis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Interní zpráva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Prohlášení o misi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Styl e-mailů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Formální koordinační dohoda / schvalovací dopis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E-maily klientům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Obchodní návrh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Finanční zpráva </w:t>
            </w:r>
          </w:p>
          <w:p w:rsidR="00274C2A" w:rsidRPr="00274C2A" w:rsidRDefault="00274C2A" w:rsidP="00453E88">
            <w:pPr>
              <w:jc w:val="both"/>
            </w:pPr>
            <w:r w:rsidRPr="00274C2A">
              <w:t>Na seminářích budou probírány konkrétní texty.</w:t>
            </w:r>
          </w:p>
        </w:tc>
      </w:tr>
      <w:tr w:rsidR="00274C2A" w:rsidTr="00453E88">
        <w:trPr>
          <w:trHeight w:val="265"/>
        </w:trPr>
        <w:tc>
          <w:tcPr>
            <w:tcW w:w="3653" w:type="dxa"/>
            <w:gridSpan w:val="2"/>
            <w:tcBorders>
              <w:top w:val="nil"/>
            </w:tcBorders>
            <w:shd w:val="clear" w:color="auto" w:fill="F7CAAC"/>
          </w:tcPr>
          <w:p w:rsidR="00274C2A" w:rsidRPr="00274C2A" w:rsidRDefault="00274C2A" w:rsidP="00453E88">
            <w:pPr>
              <w:jc w:val="both"/>
            </w:pPr>
            <w:r w:rsidRPr="00274C2A">
              <w:rPr>
                <w:b/>
              </w:rPr>
              <w:t>Studijní literatura a studijní pomůcky</w:t>
            </w:r>
          </w:p>
        </w:tc>
        <w:tc>
          <w:tcPr>
            <w:tcW w:w="6202" w:type="dxa"/>
            <w:gridSpan w:val="6"/>
            <w:tcBorders>
              <w:top w:val="nil"/>
              <w:bottom w:val="nil"/>
            </w:tcBorders>
          </w:tcPr>
          <w:p w:rsidR="00274C2A" w:rsidRPr="00274C2A" w:rsidRDefault="00274C2A" w:rsidP="00453E88">
            <w:pPr>
              <w:jc w:val="both"/>
            </w:pPr>
          </w:p>
        </w:tc>
      </w:tr>
      <w:tr w:rsidR="00274C2A" w:rsidTr="00453E88">
        <w:trPr>
          <w:trHeight w:val="1497"/>
        </w:trPr>
        <w:tc>
          <w:tcPr>
            <w:tcW w:w="9855" w:type="dxa"/>
            <w:gridSpan w:val="8"/>
            <w:tcBorders>
              <w:top w:val="nil"/>
            </w:tcBorders>
          </w:tcPr>
          <w:p w:rsidR="00274C2A" w:rsidRPr="00274C2A" w:rsidRDefault="00274C2A" w:rsidP="00453E88">
            <w:pPr>
              <w:rPr>
                <w:b/>
              </w:rPr>
            </w:pPr>
            <w:r w:rsidRPr="00274C2A">
              <w:rPr>
                <w:b/>
              </w:rPr>
              <w:t>Povinná literatura</w:t>
            </w:r>
          </w:p>
          <w:p w:rsidR="00274C2A" w:rsidRPr="00274C2A" w:rsidRDefault="00274C2A" w:rsidP="00453E88">
            <w:pPr>
              <w:rPr>
                <w:lang w:val="en-US"/>
              </w:rPr>
            </w:pPr>
            <w:r w:rsidRPr="00274C2A">
              <w:rPr>
                <w:lang w:val="en-US"/>
              </w:rPr>
              <w:t xml:space="preserve">DUMMETT, P. </w:t>
            </w:r>
            <w:r w:rsidRPr="00274C2A">
              <w:rPr>
                <w:i/>
                <w:lang w:val="en-US"/>
              </w:rPr>
              <w:t>Advanced Business Writing</w:t>
            </w:r>
            <w:r w:rsidRPr="00274C2A">
              <w:rPr>
                <w:lang w:val="en-US"/>
              </w:rPr>
              <w:t>. Boston: Cengage, 2017. http://www.ngllife.com/content/business-writing-worksheets</w:t>
            </w:r>
          </w:p>
          <w:p w:rsidR="00274C2A" w:rsidRPr="00274C2A" w:rsidRDefault="00274C2A" w:rsidP="00453E88">
            <w:pPr>
              <w:rPr>
                <w:b/>
                <w:color w:val="000000"/>
              </w:rPr>
            </w:pPr>
            <w:r w:rsidRPr="00274C2A">
              <w:rPr>
                <w:b/>
                <w:color w:val="000000"/>
              </w:rPr>
              <w:t>Doporučená literatura</w:t>
            </w:r>
          </w:p>
          <w:p w:rsidR="00274C2A" w:rsidRPr="00274C2A" w:rsidRDefault="00274C2A" w:rsidP="00453E88">
            <w:pPr>
              <w:outlineLvl w:val="0"/>
              <w:rPr>
                <w:lang w:val="en-US"/>
              </w:rPr>
            </w:pPr>
            <w:r w:rsidRPr="00274C2A">
              <w:rPr>
                <w:lang w:val="en-US"/>
              </w:rPr>
              <w:t xml:space="preserve">GARNER, P.A. </w:t>
            </w:r>
            <w:r w:rsidRPr="00274C2A">
              <w:rPr>
                <w:i/>
                <w:lang w:val="en-US"/>
              </w:rPr>
              <w:t>The HBR Guide to Better Business Writing</w:t>
            </w:r>
            <w:r w:rsidRPr="00274C2A">
              <w:rPr>
                <w:lang w:val="en-US"/>
              </w:rPr>
              <w:t>. Cambridge: Harvard Business Review Press, 2013, pp. 240. ISBN 978-1422184035.</w:t>
            </w:r>
          </w:p>
          <w:p w:rsidR="00274C2A" w:rsidRPr="00274C2A" w:rsidRDefault="00274C2A" w:rsidP="00453E88">
            <w:pPr>
              <w:jc w:val="both"/>
            </w:pPr>
            <w:r w:rsidRPr="00274C2A">
              <w:rPr>
                <w:lang w:val="en-US"/>
              </w:rPr>
              <w:t xml:space="preserve">LAMB, S. </w:t>
            </w:r>
            <w:r w:rsidRPr="00274C2A">
              <w:rPr>
                <w:i/>
                <w:lang w:val="en-US"/>
              </w:rPr>
              <w:t>Writing Well for Business Success</w:t>
            </w:r>
            <w:r w:rsidRPr="00274C2A">
              <w:rPr>
                <w:lang w:val="en-US"/>
              </w:rPr>
              <w:t xml:space="preserve">: </w:t>
            </w:r>
            <w:r w:rsidRPr="00274C2A">
              <w:rPr>
                <w:i/>
                <w:lang w:val="en-US"/>
              </w:rPr>
              <w:t>A Complete Guide to Style, Grammar and Usage at Work</w:t>
            </w:r>
            <w:r w:rsidRPr="00274C2A">
              <w:rPr>
                <w:lang w:val="en-US"/>
              </w:rPr>
              <w:t xml:space="preserve">. New York: St. Martin's Griffin, 2015, pp. 272. ISBN </w:t>
            </w:r>
            <w:r w:rsidRPr="00274C2A">
              <w:rPr>
                <w:color w:val="333333"/>
                <w:shd w:val="clear" w:color="auto" w:fill="FFFFFF"/>
              </w:rPr>
              <w:t>978-1250064516.</w:t>
            </w:r>
          </w:p>
        </w:tc>
      </w:tr>
      <w:tr w:rsidR="00274C2A"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74C2A" w:rsidRPr="00274C2A" w:rsidRDefault="00274C2A" w:rsidP="00453E88">
            <w:pPr>
              <w:jc w:val="center"/>
              <w:rPr>
                <w:b/>
              </w:rPr>
            </w:pPr>
            <w:r w:rsidRPr="00274C2A">
              <w:rPr>
                <w:b/>
              </w:rPr>
              <w:t>Informace ke kombinované nebo distanční formě</w:t>
            </w:r>
          </w:p>
        </w:tc>
      </w:tr>
      <w:tr w:rsidR="00274C2A" w:rsidTr="00453E88">
        <w:tc>
          <w:tcPr>
            <w:tcW w:w="4787" w:type="dxa"/>
            <w:gridSpan w:val="3"/>
            <w:tcBorders>
              <w:top w:val="single" w:sz="2" w:space="0" w:color="auto"/>
            </w:tcBorders>
            <w:shd w:val="clear" w:color="auto" w:fill="F7CAAC"/>
          </w:tcPr>
          <w:p w:rsidR="00274C2A" w:rsidRPr="00274C2A" w:rsidRDefault="00274C2A" w:rsidP="00453E88">
            <w:pPr>
              <w:jc w:val="both"/>
            </w:pPr>
            <w:r w:rsidRPr="00274C2A">
              <w:rPr>
                <w:b/>
              </w:rPr>
              <w:t>Rozsah konzultací (soustředění)</w:t>
            </w:r>
          </w:p>
        </w:tc>
        <w:tc>
          <w:tcPr>
            <w:tcW w:w="889" w:type="dxa"/>
            <w:tcBorders>
              <w:top w:val="single" w:sz="2" w:space="0" w:color="auto"/>
            </w:tcBorders>
          </w:tcPr>
          <w:p w:rsidR="00274C2A" w:rsidRPr="00274C2A" w:rsidRDefault="00274C2A" w:rsidP="00453E88">
            <w:pPr>
              <w:jc w:val="both"/>
            </w:pPr>
          </w:p>
        </w:tc>
        <w:tc>
          <w:tcPr>
            <w:tcW w:w="4179" w:type="dxa"/>
            <w:gridSpan w:val="4"/>
            <w:tcBorders>
              <w:top w:val="single" w:sz="2" w:space="0" w:color="auto"/>
            </w:tcBorders>
            <w:shd w:val="clear" w:color="auto" w:fill="F7CAAC"/>
          </w:tcPr>
          <w:p w:rsidR="00274C2A" w:rsidRPr="00274C2A" w:rsidRDefault="00274C2A" w:rsidP="00453E88">
            <w:pPr>
              <w:jc w:val="both"/>
              <w:rPr>
                <w:b/>
              </w:rPr>
            </w:pPr>
            <w:r w:rsidRPr="00274C2A">
              <w:rPr>
                <w:b/>
              </w:rPr>
              <w:t xml:space="preserve">hodin </w:t>
            </w:r>
          </w:p>
        </w:tc>
      </w:tr>
      <w:tr w:rsidR="00274C2A" w:rsidTr="00453E88">
        <w:tc>
          <w:tcPr>
            <w:tcW w:w="9855" w:type="dxa"/>
            <w:gridSpan w:val="8"/>
            <w:shd w:val="clear" w:color="auto" w:fill="F7CAAC"/>
          </w:tcPr>
          <w:p w:rsidR="00274C2A" w:rsidRPr="00274C2A" w:rsidRDefault="00274C2A" w:rsidP="00453E88">
            <w:pPr>
              <w:jc w:val="both"/>
              <w:rPr>
                <w:b/>
              </w:rPr>
            </w:pPr>
            <w:r w:rsidRPr="00274C2A">
              <w:rPr>
                <w:b/>
              </w:rPr>
              <w:t>Informace o způsobu kontaktu s vyučujícím</w:t>
            </w:r>
          </w:p>
        </w:tc>
      </w:tr>
      <w:tr w:rsidR="00274C2A" w:rsidTr="00453E88">
        <w:trPr>
          <w:trHeight w:val="553"/>
        </w:trPr>
        <w:tc>
          <w:tcPr>
            <w:tcW w:w="9855" w:type="dxa"/>
            <w:gridSpan w:val="8"/>
          </w:tcPr>
          <w:p w:rsidR="00274C2A" w:rsidRPr="00274C2A" w:rsidRDefault="00043B0E" w:rsidP="00453E88">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274C2A" w:rsidTr="00453E88">
        <w:tc>
          <w:tcPr>
            <w:tcW w:w="9855" w:type="dxa"/>
            <w:gridSpan w:val="8"/>
            <w:tcBorders>
              <w:bottom w:val="double" w:sz="4" w:space="0" w:color="auto"/>
            </w:tcBorders>
            <w:shd w:val="clear" w:color="auto" w:fill="BDD6EE"/>
          </w:tcPr>
          <w:p w:rsidR="00274C2A" w:rsidRDefault="00274C2A" w:rsidP="00453E88">
            <w:pPr>
              <w:jc w:val="both"/>
              <w:rPr>
                <w:b/>
                <w:sz w:val="28"/>
              </w:rPr>
            </w:pPr>
            <w:r>
              <w:lastRenderedPageBreak/>
              <w:br w:type="page"/>
            </w:r>
            <w:r>
              <w:rPr>
                <w:b/>
                <w:sz w:val="28"/>
              </w:rPr>
              <w:t>B-III – Charakteristika studijního předmětu</w:t>
            </w:r>
          </w:p>
        </w:tc>
      </w:tr>
      <w:tr w:rsidR="00274C2A" w:rsidTr="00453E88">
        <w:tc>
          <w:tcPr>
            <w:tcW w:w="3086" w:type="dxa"/>
            <w:tcBorders>
              <w:top w:val="double" w:sz="4" w:space="0" w:color="auto"/>
            </w:tcBorders>
            <w:shd w:val="clear" w:color="auto" w:fill="F7CAAC"/>
          </w:tcPr>
          <w:p w:rsidR="00274C2A" w:rsidRPr="00274C2A" w:rsidRDefault="00274C2A" w:rsidP="00453E88">
            <w:pPr>
              <w:jc w:val="both"/>
              <w:rPr>
                <w:b/>
              </w:rPr>
            </w:pPr>
            <w:r w:rsidRPr="00274C2A">
              <w:rPr>
                <w:b/>
              </w:rPr>
              <w:t>Název studijního předmětu</w:t>
            </w:r>
          </w:p>
        </w:tc>
        <w:tc>
          <w:tcPr>
            <w:tcW w:w="6769" w:type="dxa"/>
            <w:gridSpan w:val="7"/>
            <w:tcBorders>
              <w:top w:val="double" w:sz="4" w:space="0" w:color="auto"/>
            </w:tcBorders>
          </w:tcPr>
          <w:p w:rsidR="00274C2A" w:rsidRPr="00274C2A" w:rsidRDefault="00274C2A" w:rsidP="00453E88">
            <w:pPr>
              <w:jc w:val="both"/>
            </w:pPr>
            <w:r w:rsidRPr="00274C2A">
              <w:t>Korespondence v němčině</w:t>
            </w:r>
          </w:p>
        </w:tc>
      </w:tr>
      <w:tr w:rsidR="00274C2A" w:rsidTr="00453E88">
        <w:tc>
          <w:tcPr>
            <w:tcW w:w="3086" w:type="dxa"/>
            <w:shd w:val="clear" w:color="auto" w:fill="F7CAAC"/>
          </w:tcPr>
          <w:p w:rsidR="00274C2A" w:rsidRPr="00274C2A" w:rsidRDefault="00274C2A" w:rsidP="00453E88">
            <w:pPr>
              <w:jc w:val="both"/>
              <w:rPr>
                <w:b/>
              </w:rPr>
            </w:pPr>
            <w:r w:rsidRPr="00274C2A">
              <w:rPr>
                <w:b/>
              </w:rPr>
              <w:t>Typ předmětu</w:t>
            </w:r>
          </w:p>
        </w:tc>
        <w:tc>
          <w:tcPr>
            <w:tcW w:w="3406" w:type="dxa"/>
            <w:gridSpan w:val="4"/>
          </w:tcPr>
          <w:p w:rsidR="00274C2A" w:rsidRPr="00274C2A" w:rsidRDefault="00B711A9" w:rsidP="00453E88">
            <w:pPr>
              <w:jc w:val="both"/>
            </w:pPr>
            <w:r w:rsidRPr="00265E45">
              <w:t>volitelný „V“</w:t>
            </w:r>
          </w:p>
        </w:tc>
        <w:tc>
          <w:tcPr>
            <w:tcW w:w="2695" w:type="dxa"/>
            <w:gridSpan w:val="2"/>
            <w:shd w:val="clear" w:color="auto" w:fill="F7CAAC"/>
          </w:tcPr>
          <w:p w:rsidR="00274C2A" w:rsidRPr="00274C2A" w:rsidRDefault="00274C2A" w:rsidP="00453E88">
            <w:pPr>
              <w:jc w:val="both"/>
            </w:pPr>
            <w:r w:rsidRPr="00274C2A">
              <w:rPr>
                <w:b/>
              </w:rPr>
              <w:t>doporučený ročník / semestr</w:t>
            </w:r>
          </w:p>
        </w:tc>
        <w:tc>
          <w:tcPr>
            <w:tcW w:w="668" w:type="dxa"/>
          </w:tcPr>
          <w:p w:rsidR="00274C2A" w:rsidRPr="00274C2A" w:rsidRDefault="007F0B86" w:rsidP="00E02CF9">
            <w:pPr>
              <w:jc w:val="both"/>
            </w:pPr>
            <w:r>
              <w:t>L</w:t>
            </w:r>
          </w:p>
        </w:tc>
      </w:tr>
      <w:tr w:rsidR="00274C2A" w:rsidTr="00453E88">
        <w:tc>
          <w:tcPr>
            <w:tcW w:w="3086" w:type="dxa"/>
            <w:shd w:val="clear" w:color="auto" w:fill="F7CAAC"/>
          </w:tcPr>
          <w:p w:rsidR="00274C2A" w:rsidRPr="00274C2A" w:rsidRDefault="00274C2A" w:rsidP="00453E88">
            <w:pPr>
              <w:jc w:val="both"/>
              <w:rPr>
                <w:b/>
              </w:rPr>
            </w:pPr>
            <w:r w:rsidRPr="00274C2A">
              <w:rPr>
                <w:b/>
              </w:rPr>
              <w:t>Rozsah studijního předmětu</w:t>
            </w:r>
          </w:p>
        </w:tc>
        <w:tc>
          <w:tcPr>
            <w:tcW w:w="1701" w:type="dxa"/>
            <w:gridSpan w:val="2"/>
          </w:tcPr>
          <w:p w:rsidR="00274C2A" w:rsidRPr="00274C2A" w:rsidRDefault="008E5AFF" w:rsidP="00453E88">
            <w:pPr>
              <w:jc w:val="both"/>
            </w:pPr>
            <w:r>
              <w:t>26</w:t>
            </w:r>
            <w:r w:rsidR="00274C2A" w:rsidRPr="00274C2A">
              <w:t>s</w:t>
            </w:r>
          </w:p>
        </w:tc>
        <w:tc>
          <w:tcPr>
            <w:tcW w:w="889" w:type="dxa"/>
            <w:shd w:val="clear" w:color="auto" w:fill="F7CAAC"/>
          </w:tcPr>
          <w:p w:rsidR="00274C2A" w:rsidRPr="00274C2A" w:rsidRDefault="00274C2A" w:rsidP="00453E88">
            <w:pPr>
              <w:jc w:val="both"/>
              <w:rPr>
                <w:b/>
              </w:rPr>
            </w:pPr>
            <w:r w:rsidRPr="00274C2A">
              <w:rPr>
                <w:b/>
              </w:rPr>
              <w:t xml:space="preserve">hod. </w:t>
            </w:r>
          </w:p>
        </w:tc>
        <w:tc>
          <w:tcPr>
            <w:tcW w:w="816" w:type="dxa"/>
          </w:tcPr>
          <w:p w:rsidR="00274C2A" w:rsidRPr="00274C2A" w:rsidRDefault="008E5AFF" w:rsidP="00453E88">
            <w:pPr>
              <w:jc w:val="both"/>
            </w:pPr>
            <w:r>
              <w:t>26</w:t>
            </w:r>
          </w:p>
        </w:tc>
        <w:tc>
          <w:tcPr>
            <w:tcW w:w="2156" w:type="dxa"/>
            <w:shd w:val="clear" w:color="auto" w:fill="F7CAAC"/>
          </w:tcPr>
          <w:p w:rsidR="00274C2A" w:rsidRPr="00274C2A" w:rsidRDefault="00274C2A" w:rsidP="00453E88">
            <w:pPr>
              <w:jc w:val="both"/>
              <w:rPr>
                <w:b/>
              </w:rPr>
            </w:pPr>
            <w:r w:rsidRPr="00274C2A">
              <w:rPr>
                <w:b/>
              </w:rPr>
              <w:t>kreditů</w:t>
            </w:r>
          </w:p>
        </w:tc>
        <w:tc>
          <w:tcPr>
            <w:tcW w:w="1207" w:type="dxa"/>
            <w:gridSpan w:val="2"/>
          </w:tcPr>
          <w:p w:rsidR="00274C2A" w:rsidRPr="00274C2A" w:rsidRDefault="00274C2A" w:rsidP="00453E88">
            <w:pPr>
              <w:jc w:val="both"/>
            </w:pPr>
            <w:r w:rsidRPr="00274C2A">
              <w:t>3</w:t>
            </w:r>
          </w:p>
        </w:tc>
      </w:tr>
      <w:tr w:rsidR="00274C2A" w:rsidTr="00453E88">
        <w:tc>
          <w:tcPr>
            <w:tcW w:w="3086" w:type="dxa"/>
            <w:shd w:val="clear" w:color="auto" w:fill="F7CAAC"/>
          </w:tcPr>
          <w:p w:rsidR="00274C2A" w:rsidRPr="00274C2A" w:rsidRDefault="00274C2A" w:rsidP="00453E88">
            <w:pPr>
              <w:rPr>
                <w:b/>
              </w:rPr>
            </w:pPr>
            <w:r w:rsidRPr="00274C2A">
              <w:rPr>
                <w:b/>
              </w:rPr>
              <w:t>Prerekvizity, korekvizity, ekvivalence</w:t>
            </w:r>
          </w:p>
        </w:tc>
        <w:tc>
          <w:tcPr>
            <w:tcW w:w="6769" w:type="dxa"/>
            <w:gridSpan w:val="7"/>
          </w:tcPr>
          <w:p w:rsidR="00274C2A" w:rsidRPr="00274C2A" w:rsidRDefault="00274C2A" w:rsidP="00453E88">
            <w:pPr>
              <w:jc w:val="both"/>
            </w:pPr>
          </w:p>
        </w:tc>
      </w:tr>
      <w:tr w:rsidR="00274C2A" w:rsidTr="00453E88">
        <w:tc>
          <w:tcPr>
            <w:tcW w:w="3086" w:type="dxa"/>
            <w:shd w:val="clear" w:color="auto" w:fill="F7CAAC"/>
          </w:tcPr>
          <w:p w:rsidR="00274C2A" w:rsidRPr="00274C2A" w:rsidRDefault="00274C2A" w:rsidP="00453E88">
            <w:pPr>
              <w:rPr>
                <w:b/>
              </w:rPr>
            </w:pPr>
            <w:r w:rsidRPr="00274C2A">
              <w:rPr>
                <w:b/>
              </w:rPr>
              <w:t>Způsob ověření studijních výsledků</w:t>
            </w:r>
          </w:p>
        </w:tc>
        <w:tc>
          <w:tcPr>
            <w:tcW w:w="3406" w:type="dxa"/>
            <w:gridSpan w:val="4"/>
          </w:tcPr>
          <w:p w:rsidR="00274C2A" w:rsidRPr="00274C2A" w:rsidRDefault="00274C2A" w:rsidP="00E02CF9">
            <w:pPr>
              <w:jc w:val="both"/>
            </w:pPr>
            <w:r w:rsidRPr="00274C2A">
              <w:t>zápočet</w:t>
            </w:r>
          </w:p>
        </w:tc>
        <w:tc>
          <w:tcPr>
            <w:tcW w:w="2156" w:type="dxa"/>
            <w:shd w:val="clear" w:color="auto" w:fill="F7CAAC"/>
          </w:tcPr>
          <w:p w:rsidR="00274C2A" w:rsidRPr="00274C2A" w:rsidRDefault="00274C2A" w:rsidP="00453E88">
            <w:pPr>
              <w:jc w:val="both"/>
              <w:rPr>
                <w:b/>
              </w:rPr>
            </w:pPr>
            <w:r w:rsidRPr="00274C2A">
              <w:rPr>
                <w:b/>
              </w:rPr>
              <w:t>Forma výuky</w:t>
            </w:r>
          </w:p>
        </w:tc>
        <w:tc>
          <w:tcPr>
            <w:tcW w:w="1207" w:type="dxa"/>
            <w:gridSpan w:val="2"/>
          </w:tcPr>
          <w:p w:rsidR="00274C2A" w:rsidRPr="00274C2A" w:rsidRDefault="00274C2A" w:rsidP="00453E88">
            <w:pPr>
              <w:jc w:val="both"/>
            </w:pPr>
            <w:r w:rsidRPr="00274C2A">
              <w:t>seminář</w:t>
            </w:r>
          </w:p>
        </w:tc>
      </w:tr>
      <w:tr w:rsidR="00274C2A" w:rsidTr="00453E88">
        <w:tc>
          <w:tcPr>
            <w:tcW w:w="3086" w:type="dxa"/>
            <w:shd w:val="clear" w:color="auto" w:fill="F7CAAC"/>
          </w:tcPr>
          <w:p w:rsidR="00274C2A" w:rsidRPr="00274C2A" w:rsidRDefault="00274C2A" w:rsidP="00453E88">
            <w:pPr>
              <w:rPr>
                <w:b/>
              </w:rPr>
            </w:pPr>
            <w:r w:rsidRPr="00274C2A">
              <w:rPr>
                <w:b/>
              </w:rPr>
              <w:t>Forma způsobu ověření studijních výsledků a další požadavky na studenta</w:t>
            </w:r>
          </w:p>
        </w:tc>
        <w:tc>
          <w:tcPr>
            <w:tcW w:w="6769" w:type="dxa"/>
            <w:gridSpan w:val="7"/>
            <w:tcBorders>
              <w:bottom w:val="nil"/>
            </w:tcBorders>
          </w:tcPr>
          <w:p w:rsidR="00274C2A" w:rsidRPr="00274C2A" w:rsidRDefault="00274C2A" w:rsidP="00453E88">
            <w:pPr>
              <w:jc w:val="both"/>
              <w:rPr>
                <w:rFonts w:eastAsia="Calibri"/>
                <w:bCs/>
                <w:lang w:eastAsia="en-US"/>
              </w:rPr>
            </w:pPr>
            <w:r w:rsidRPr="00274C2A">
              <w:t>Způsob zakončení předmětu –</w:t>
            </w:r>
            <w:r w:rsidR="00E02CF9">
              <w:t xml:space="preserve"> </w:t>
            </w:r>
            <w:r w:rsidRPr="00274C2A">
              <w:t>zápočet</w:t>
            </w:r>
          </w:p>
          <w:p w:rsidR="00274C2A" w:rsidRPr="00274C2A" w:rsidRDefault="00274C2A" w:rsidP="00043B0E">
            <w:pPr>
              <w:jc w:val="both"/>
            </w:pPr>
            <w:r w:rsidRPr="00274C2A">
              <w:rPr>
                <w:rFonts w:eastAsia="Calibri"/>
                <w:bCs/>
                <w:lang w:eastAsia="en-US"/>
              </w:rPr>
              <w:t xml:space="preserve">Požadavky k zápočtu: </w:t>
            </w:r>
            <w:r w:rsidRPr="00274C2A">
              <w:t>Aktivní účast na seminářích (min. 80%).</w:t>
            </w:r>
            <w:r w:rsidR="00043B0E">
              <w:t xml:space="preserve"> </w:t>
            </w:r>
            <w:r w:rsidRPr="00274C2A">
              <w:t>Seminární práce ve formě vyhotovení 4 obchodních dopisů dle zadání. Absolvování zápočtového testu s minimální úspěšností 60%.</w:t>
            </w:r>
          </w:p>
        </w:tc>
      </w:tr>
      <w:tr w:rsidR="00274C2A" w:rsidTr="00274C2A">
        <w:trPr>
          <w:trHeight w:val="50"/>
        </w:trPr>
        <w:tc>
          <w:tcPr>
            <w:tcW w:w="9855" w:type="dxa"/>
            <w:gridSpan w:val="8"/>
            <w:tcBorders>
              <w:top w:val="nil"/>
            </w:tcBorders>
          </w:tcPr>
          <w:p w:rsidR="00274C2A" w:rsidRPr="00274C2A" w:rsidRDefault="00274C2A" w:rsidP="00274C2A">
            <w:pPr>
              <w:jc w:val="both"/>
              <w:rPr>
                <w:rFonts w:eastAsia="Calibri"/>
              </w:rPr>
            </w:pPr>
          </w:p>
        </w:tc>
      </w:tr>
      <w:tr w:rsidR="00274C2A" w:rsidTr="00453E88">
        <w:trPr>
          <w:trHeight w:val="197"/>
        </w:trPr>
        <w:tc>
          <w:tcPr>
            <w:tcW w:w="3086" w:type="dxa"/>
            <w:tcBorders>
              <w:top w:val="nil"/>
            </w:tcBorders>
            <w:shd w:val="clear" w:color="auto" w:fill="F7CAAC"/>
          </w:tcPr>
          <w:p w:rsidR="00274C2A" w:rsidRPr="00274C2A" w:rsidRDefault="00274C2A" w:rsidP="00453E88">
            <w:pPr>
              <w:jc w:val="both"/>
              <w:rPr>
                <w:b/>
              </w:rPr>
            </w:pPr>
            <w:r w:rsidRPr="00274C2A">
              <w:rPr>
                <w:b/>
              </w:rPr>
              <w:t>Garant předmětu</w:t>
            </w:r>
          </w:p>
        </w:tc>
        <w:tc>
          <w:tcPr>
            <w:tcW w:w="6769" w:type="dxa"/>
            <w:gridSpan w:val="7"/>
            <w:tcBorders>
              <w:top w:val="nil"/>
            </w:tcBorders>
          </w:tcPr>
          <w:p w:rsidR="00274C2A" w:rsidRPr="00274C2A" w:rsidRDefault="00274C2A" w:rsidP="00453E88">
            <w:pPr>
              <w:jc w:val="both"/>
            </w:pPr>
            <w:r w:rsidRPr="00274C2A">
              <w:t>Mgr. Renata Šilhánová, Ph.D.</w:t>
            </w:r>
          </w:p>
        </w:tc>
      </w:tr>
      <w:tr w:rsidR="00274C2A" w:rsidTr="00453E88">
        <w:trPr>
          <w:trHeight w:val="243"/>
        </w:trPr>
        <w:tc>
          <w:tcPr>
            <w:tcW w:w="3086" w:type="dxa"/>
            <w:tcBorders>
              <w:top w:val="nil"/>
            </w:tcBorders>
            <w:shd w:val="clear" w:color="auto" w:fill="F7CAAC"/>
          </w:tcPr>
          <w:p w:rsidR="00274C2A" w:rsidRPr="00274C2A" w:rsidRDefault="00274C2A" w:rsidP="00453E88">
            <w:pPr>
              <w:jc w:val="both"/>
              <w:rPr>
                <w:b/>
              </w:rPr>
            </w:pPr>
            <w:r w:rsidRPr="00274C2A">
              <w:rPr>
                <w:b/>
              </w:rPr>
              <w:t>Zapojení garanta do výuky předmětu</w:t>
            </w:r>
          </w:p>
        </w:tc>
        <w:tc>
          <w:tcPr>
            <w:tcW w:w="6769" w:type="dxa"/>
            <w:gridSpan w:val="7"/>
            <w:tcBorders>
              <w:top w:val="nil"/>
            </w:tcBorders>
          </w:tcPr>
          <w:p w:rsidR="00274C2A" w:rsidRPr="00274C2A" w:rsidRDefault="006C5A5E" w:rsidP="00453E88">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274C2A" w:rsidTr="00453E88">
        <w:tc>
          <w:tcPr>
            <w:tcW w:w="3086" w:type="dxa"/>
            <w:shd w:val="clear" w:color="auto" w:fill="F7CAAC"/>
          </w:tcPr>
          <w:p w:rsidR="00274C2A" w:rsidRPr="00274C2A" w:rsidRDefault="00274C2A" w:rsidP="00453E88">
            <w:pPr>
              <w:jc w:val="both"/>
              <w:rPr>
                <w:b/>
              </w:rPr>
            </w:pPr>
            <w:r w:rsidRPr="00274C2A">
              <w:rPr>
                <w:b/>
              </w:rPr>
              <w:t>Vyučující</w:t>
            </w:r>
          </w:p>
        </w:tc>
        <w:tc>
          <w:tcPr>
            <w:tcW w:w="6769" w:type="dxa"/>
            <w:gridSpan w:val="7"/>
            <w:tcBorders>
              <w:bottom w:val="nil"/>
            </w:tcBorders>
          </w:tcPr>
          <w:p w:rsidR="00274C2A" w:rsidRPr="00274C2A" w:rsidRDefault="00274C2A" w:rsidP="00453E88">
            <w:pPr>
              <w:jc w:val="both"/>
            </w:pPr>
            <w:r w:rsidRPr="00274C2A">
              <w:t>Mgr. Renata Šilhánová, Ph.D.</w:t>
            </w:r>
            <w:r w:rsidR="008E5AFF">
              <w:t xml:space="preserve"> - semináře (100%)</w:t>
            </w:r>
          </w:p>
        </w:tc>
      </w:tr>
      <w:tr w:rsidR="00274C2A" w:rsidTr="00274C2A">
        <w:trPr>
          <w:trHeight w:val="50"/>
        </w:trPr>
        <w:tc>
          <w:tcPr>
            <w:tcW w:w="9855" w:type="dxa"/>
            <w:gridSpan w:val="8"/>
            <w:tcBorders>
              <w:top w:val="nil"/>
            </w:tcBorders>
          </w:tcPr>
          <w:p w:rsidR="00274C2A" w:rsidRPr="00274C2A" w:rsidRDefault="00274C2A" w:rsidP="00453E88">
            <w:pPr>
              <w:jc w:val="both"/>
            </w:pPr>
          </w:p>
        </w:tc>
      </w:tr>
      <w:tr w:rsidR="00274C2A" w:rsidTr="00453E88">
        <w:tc>
          <w:tcPr>
            <w:tcW w:w="3086" w:type="dxa"/>
            <w:shd w:val="clear" w:color="auto" w:fill="F7CAAC"/>
          </w:tcPr>
          <w:p w:rsidR="00274C2A" w:rsidRPr="00274C2A" w:rsidRDefault="00274C2A" w:rsidP="00453E88">
            <w:pPr>
              <w:jc w:val="both"/>
              <w:rPr>
                <w:b/>
              </w:rPr>
            </w:pPr>
            <w:r w:rsidRPr="00274C2A">
              <w:rPr>
                <w:b/>
              </w:rPr>
              <w:t>Stručná anotace předmětu</w:t>
            </w:r>
          </w:p>
        </w:tc>
        <w:tc>
          <w:tcPr>
            <w:tcW w:w="6769" w:type="dxa"/>
            <w:gridSpan w:val="7"/>
            <w:tcBorders>
              <w:bottom w:val="nil"/>
            </w:tcBorders>
          </w:tcPr>
          <w:p w:rsidR="00274C2A" w:rsidRPr="00274C2A" w:rsidRDefault="00274C2A" w:rsidP="00453E88">
            <w:pPr>
              <w:jc w:val="both"/>
            </w:pPr>
          </w:p>
        </w:tc>
      </w:tr>
      <w:tr w:rsidR="00274C2A" w:rsidTr="00453E88">
        <w:trPr>
          <w:trHeight w:val="3938"/>
        </w:trPr>
        <w:tc>
          <w:tcPr>
            <w:tcW w:w="9855" w:type="dxa"/>
            <w:gridSpan w:val="8"/>
            <w:tcBorders>
              <w:top w:val="nil"/>
              <w:bottom w:val="single" w:sz="12" w:space="0" w:color="auto"/>
            </w:tcBorders>
          </w:tcPr>
          <w:p w:rsidR="00274C2A" w:rsidRPr="00274C2A" w:rsidRDefault="00274C2A" w:rsidP="00453E88">
            <w:pPr>
              <w:pStyle w:val="Default"/>
              <w:jc w:val="both"/>
              <w:rPr>
                <w:sz w:val="20"/>
                <w:szCs w:val="20"/>
              </w:rPr>
            </w:pPr>
            <w:r w:rsidRPr="00274C2A">
              <w:rPr>
                <w:bCs/>
                <w:sz w:val="20"/>
                <w:szCs w:val="20"/>
              </w:rPr>
              <w:t>Cílem předmětu</w:t>
            </w:r>
            <w:r w:rsidRPr="00274C2A">
              <w:rPr>
                <w:b/>
                <w:bCs/>
                <w:sz w:val="20"/>
                <w:szCs w:val="20"/>
              </w:rPr>
              <w:t xml:space="preserve"> </w:t>
            </w:r>
            <w:r w:rsidRPr="00274C2A">
              <w:rPr>
                <w:sz w:val="20"/>
                <w:szCs w:val="20"/>
              </w:rPr>
              <w:t xml:space="preserve">je poskytnout studentům metodologickou a odbornou erudici při nácviku psaní obchodních dopisů a různých administrativních sdělení podle aktuálních vzorů a platných norem s ohledem na současný evropský standard. Studenti si osvojí zásady německé obchodní korespondence a širší písemné komunikace s institucemi a úřady v návaznosti na již získanou odbornou slovní zásobu. Na základě úvodních informací, předložených vzorů i autentických aktuálních dopisů budou schopni sestavit německý obchodní dopis, přičemž zohlední požadavky kladené na jeho strukturu, formální úpravu, stylistická pravidla, obsah a jazykovou správnost. </w:t>
            </w:r>
          </w:p>
          <w:p w:rsidR="00274C2A" w:rsidRPr="00274C2A" w:rsidRDefault="00274C2A" w:rsidP="00453E88">
            <w:pPr>
              <w:pStyle w:val="Default"/>
              <w:jc w:val="both"/>
              <w:rPr>
                <w:sz w:val="20"/>
                <w:szCs w:val="20"/>
              </w:rPr>
            </w:pPr>
            <w:r w:rsidRPr="00274C2A">
              <w:rPr>
                <w:bCs/>
                <w:sz w:val="20"/>
                <w:szCs w:val="20"/>
              </w:rPr>
              <w:t>Obsah předmětu</w:t>
            </w:r>
            <w:r w:rsidRPr="00274C2A">
              <w:rPr>
                <w:sz w:val="20"/>
                <w:szCs w:val="20"/>
              </w:rPr>
              <w:t xml:space="preserve"> </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Písemné komunikáty a jejich charakteristiky.</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Formální úprava německých dopisů.</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 xml:space="preserve">Normy a standardy německy psaných obchodních dopisů, kultura firemní komunikace. </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 xml:space="preserve">Stylistická pravidla pro psaní německých dopisů. </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 xml:space="preserve">Struktura a vnější forma obchodního dopisu a obchodního e-mailu. </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Obchodní dopisy v soukromé sféře (zaměření na komunikaci studenta se zahraniční univerzitou, institucemi a úřady).</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Obchodní korespondence v podnikové sféře (poptávka, nabídka, objednávka, dodací list, reklamace, upomínka atd.).</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Korespondence v procesu ucházení se o práci.</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Osobní dopisy (elektronická komunikace).</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Specifické lexikální a stylistické prostředky elektronické komunikace.</w:t>
            </w:r>
          </w:p>
        </w:tc>
      </w:tr>
      <w:tr w:rsidR="00274C2A" w:rsidTr="00453E88">
        <w:trPr>
          <w:trHeight w:val="265"/>
        </w:trPr>
        <w:tc>
          <w:tcPr>
            <w:tcW w:w="3653" w:type="dxa"/>
            <w:gridSpan w:val="2"/>
            <w:tcBorders>
              <w:top w:val="nil"/>
            </w:tcBorders>
            <w:shd w:val="clear" w:color="auto" w:fill="F7CAAC"/>
          </w:tcPr>
          <w:p w:rsidR="00274C2A" w:rsidRPr="00274C2A" w:rsidRDefault="00274C2A" w:rsidP="00453E88">
            <w:pPr>
              <w:jc w:val="both"/>
            </w:pPr>
            <w:r w:rsidRPr="00274C2A">
              <w:rPr>
                <w:b/>
              </w:rPr>
              <w:t>Studijní literatura a studijní pomůcky</w:t>
            </w:r>
          </w:p>
        </w:tc>
        <w:tc>
          <w:tcPr>
            <w:tcW w:w="6202" w:type="dxa"/>
            <w:gridSpan w:val="6"/>
            <w:tcBorders>
              <w:top w:val="nil"/>
              <w:bottom w:val="nil"/>
            </w:tcBorders>
          </w:tcPr>
          <w:p w:rsidR="00274C2A" w:rsidRPr="00274C2A" w:rsidRDefault="00274C2A" w:rsidP="00453E88">
            <w:pPr>
              <w:jc w:val="both"/>
            </w:pPr>
          </w:p>
        </w:tc>
      </w:tr>
      <w:tr w:rsidR="00274C2A" w:rsidTr="00453E88">
        <w:trPr>
          <w:trHeight w:val="1497"/>
        </w:trPr>
        <w:tc>
          <w:tcPr>
            <w:tcW w:w="9855" w:type="dxa"/>
            <w:gridSpan w:val="8"/>
            <w:tcBorders>
              <w:top w:val="nil"/>
            </w:tcBorders>
          </w:tcPr>
          <w:p w:rsidR="00274C2A" w:rsidRPr="00274C2A" w:rsidRDefault="00274C2A" w:rsidP="00453E88">
            <w:pPr>
              <w:rPr>
                <w:rFonts w:eastAsia="Calibri"/>
                <w:b/>
                <w:bCs/>
                <w:i/>
                <w:lang w:eastAsia="en-US"/>
              </w:rPr>
            </w:pPr>
            <w:r w:rsidRPr="00274C2A">
              <w:rPr>
                <w:rFonts w:eastAsia="Calibri"/>
                <w:b/>
                <w:bCs/>
                <w:lang w:eastAsia="en-US"/>
              </w:rPr>
              <w:t>Povinná literatura</w:t>
            </w:r>
          </w:p>
          <w:p w:rsidR="00274C2A" w:rsidRPr="00274C2A" w:rsidRDefault="00274C2A" w:rsidP="00453E88">
            <w:pPr>
              <w:jc w:val="both"/>
              <w:rPr>
                <w:rFonts w:eastAsia="Calibri"/>
                <w:bCs/>
                <w:i/>
                <w:lang w:val="de-DE" w:eastAsia="en-US"/>
              </w:rPr>
            </w:pPr>
            <w:r w:rsidRPr="00274C2A">
              <w:rPr>
                <w:rFonts w:eastAsia="Calibri"/>
                <w:i/>
                <w:lang w:val="de-DE" w:eastAsia="en-US"/>
              </w:rPr>
              <w:t xml:space="preserve">DUDEN </w:t>
            </w:r>
            <w:r w:rsidRPr="00274C2A">
              <w:rPr>
                <w:rFonts w:eastAsia="Calibri"/>
                <w:i/>
                <w:iCs/>
                <w:lang w:val="de-DE" w:eastAsia="en-US"/>
              </w:rPr>
              <w:t>Briefe und E-Mails gut und richtig schreiben</w:t>
            </w:r>
            <w:r w:rsidRPr="00274C2A">
              <w:rPr>
                <w:rFonts w:eastAsia="Calibri"/>
                <w:i/>
                <w:lang w:val="de-DE" w:eastAsia="en-US"/>
              </w:rPr>
              <w:t xml:space="preserve">. </w:t>
            </w:r>
            <w:r w:rsidRPr="00274C2A">
              <w:rPr>
                <w:rFonts w:eastAsia="Calibri"/>
                <w:bCs/>
                <w:i/>
                <w:lang w:val="de-DE" w:eastAsia="en-US"/>
              </w:rPr>
              <w:t xml:space="preserve">Geschäfts- und Privatkorrespondenz verständlich und korrekt formulieren. </w:t>
            </w:r>
            <w:r w:rsidRPr="00274C2A">
              <w:rPr>
                <w:rFonts w:eastAsia="Calibri"/>
                <w:lang w:val="de-DE" w:eastAsia="en-US"/>
              </w:rPr>
              <w:t>Mannheim: Bibliographisches Institut. 2014, 608 s, ISBN 3411743034.</w:t>
            </w:r>
          </w:p>
          <w:p w:rsidR="00274C2A" w:rsidRPr="00274C2A" w:rsidRDefault="00274C2A" w:rsidP="00453E88">
            <w:pPr>
              <w:jc w:val="both"/>
              <w:rPr>
                <w:rFonts w:eastAsia="Calibri"/>
                <w:lang w:val="de-DE" w:eastAsia="en-US"/>
              </w:rPr>
            </w:pPr>
            <w:r w:rsidRPr="00274C2A">
              <w:rPr>
                <w:rFonts w:eastAsia="Calibri"/>
                <w:lang w:val="de-DE" w:eastAsia="en-US"/>
              </w:rPr>
              <w:t xml:space="preserve">DUDEN </w:t>
            </w:r>
            <w:r w:rsidRPr="00274C2A">
              <w:rPr>
                <w:rFonts w:eastAsia="Calibri"/>
                <w:i/>
                <w:iCs/>
                <w:lang w:val="de-DE" w:eastAsia="en-US"/>
              </w:rPr>
              <w:t>Geschäftskorrespondenz.</w:t>
            </w:r>
            <w:r w:rsidRPr="00274C2A">
              <w:rPr>
                <w:rFonts w:eastAsia="Calibri"/>
                <w:lang w:val="de-DE" w:eastAsia="en-US"/>
              </w:rPr>
              <w:t xml:space="preserve"> Mannheim: Bibliographisches Institut. 2014, 320 s.</w:t>
            </w:r>
            <w:r w:rsidRPr="00274C2A">
              <w:t xml:space="preserve"> ISBN </w:t>
            </w:r>
            <w:r w:rsidRPr="00274C2A">
              <w:rPr>
                <w:rFonts w:eastAsia="Calibri"/>
                <w:lang w:val="de-DE" w:eastAsia="en-US"/>
              </w:rPr>
              <w:t>978-3-411-74212-7.</w:t>
            </w:r>
          </w:p>
          <w:p w:rsidR="00274C2A" w:rsidRPr="00274C2A" w:rsidRDefault="00274C2A" w:rsidP="00453E88">
            <w:pPr>
              <w:jc w:val="both"/>
              <w:rPr>
                <w:rFonts w:eastAsia="Calibri"/>
                <w:lang w:val="de-DE" w:eastAsia="en-US"/>
              </w:rPr>
            </w:pPr>
            <w:r w:rsidRPr="00274C2A">
              <w:rPr>
                <w:rFonts w:eastAsia="Calibri"/>
                <w:lang w:val="de-DE" w:eastAsia="en-US"/>
              </w:rPr>
              <w:t xml:space="preserve">JONAS, R. </w:t>
            </w:r>
            <w:r w:rsidRPr="00274C2A">
              <w:rPr>
                <w:rFonts w:eastAsia="Calibri"/>
                <w:i/>
                <w:lang w:val="de-DE" w:eastAsia="en-US"/>
              </w:rPr>
              <w:t xml:space="preserve">Persönliche Korrespondenz im Beruf: Taktvoll, angemessen und stilgerecht (Praxiswissen Wirtschaft). </w:t>
            </w:r>
            <w:r w:rsidRPr="00274C2A">
              <w:rPr>
                <w:rFonts w:eastAsia="Calibri"/>
                <w:lang w:val="de-DE" w:eastAsia="en-US"/>
              </w:rPr>
              <w:t xml:space="preserve"> Renningen: Expert-Verlag. 2017, 193 s. ISBN</w:t>
            </w:r>
            <w:r w:rsidRPr="00274C2A">
              <w:t xml:space="preserve"> </w:t>
            </w:r>
            <w:r w:rsidRPr="00274C2A">
              <w:rPr>
                <w:rFonts w:eastAsia="Calibri"/>
                <w:lang w:val="de-DE" w:eastAsia="en-US"/>
              </w:rPr>
              <w:t xml:space="preserve">3816933955. </w:t>
            </w:r>
          </w:p>
          <w:p w:rsidR="00274C2A" w:rsidRPr="00274C2A" w:rsidRDefault="00274C2A" w:rsidP="00453E88">
            <w:pPr>
              <w:jc w:val="both"/>
              <w:rPr>
                <w:rFonts w:eastAsia="Calibri"/>
                <w:lang w:val="de-DE" w:eastAsia="en-US"/>
              </w:rPr>
            </w:pPr>
            <w:r w:rsidRPr="00274C2A">
              <w:rPr>
                <w:rFonts w:eastAsia="Calibri"/>
                <w:lang w:val="de-DE" w:eastAsia="en-US"/>
              </w:rPr>
              <w:t xml:space="preserve">WEDMANN-TOSUNER, B. </w:t>
            </w:r>
            <w:r w:rsidRPr="00274C2A">
              <w:rPr>
                <w:rFonts w:eastAsia="Calibri"/>
                <w:i/>
                <w:iCs/>
                <w:lang w:val="de-DE" w:eastAsia="en-US"/>
              </w:rPr>
              <w:t xml:space="preserve">Geschäftsbriefe geschickt formulieren: Freundlich und gewinnend, aber bestimmt; Briefe für schwierige Fälle. </w:t>
            </w:r>
            <w:r w:rsidRPr="00274C2A">
              <w:rPr>
                <w:rFonts w:eastAsia="Calibri"/>
                <w:lang w:val="de-DE" w:eastAsia="en-US"/>
              </w:rPr>
              <w:t xml:space="preserve">Regensburg: Walhalla Fachverlag. 2012, 152 s. ISBN 3802933788. </w:t>
            </w:r>
          </w:p>
          <w:p w:rsidR="00274C2A" w:rsidRPr="00274C2A" w:rsidRDefault="00274C2A" w:rsidP="00453E88">
            <w:pPr>
              <w:tabs>
                <w:tab w:val="num" w:pos="1068"/>
              </w:tabs>
              <w:rPr>
                <w:rFonts w:eastAsia="Calibri"/>
                <w:b/>
                <w:bCs/>
                <w:lang w:eastAsia="en-US"/>
              </w:rPr>
            </w:pPr>
            <w:r w:rsidRPr="00274C2A">
              <w:rPr>
                <w:rFonts w:eastAsia="Calibri"/>
                <w:b/>
                <w:bCs/>
                <w:lang w:eastAsia="en-US"/>
              </w:rPr>
              <w:t>Doporučená literatura</w:t>
            </w:r>
          </w:p>
          <w:p w:rsidR="00274C2A" w:rsidRPr="00274C2A" w:rsidRDefault="00274C2A" w:rsidP="00453E88">
            <w:pPr>
              <w:jc w:val="both"/>
              <w:rPr>
                <w:rFonts w:eastAsia="Calibri"/>
                <w:kern w:val="36"/>
                <w:lang w:val="de-DE" w:eastAsia="en-US"/>
              </w:rPr>
            </w:pPr>
            <w:r w:rsidRPr="00274C2A">
              <w:rPr>
                <w:rFonts w:eastAsia="Calibri"/>
                <w:kern w:val="36"/>
                <w:lang w:val="de-DE" w:eastAsia="en-US"/>
              </w:rPr>
              <w:t xml:space="preserve">GRÜN, K. </w:t>
            </w:r>
            <w:r w:rsidRPr="00274C2A">
              <w:rPr>
                <w:rFonts w:eastAsia="Calibri"/>
                <w:i/>
                <w:iCs/>
                <w:kern w:val="36"/>
                <w:lang w:val="de-DE" w:eastAsia="en-US"/>
              </w:rPr>
              <w:t>Der Geschäftsbrief. Gestaltung von Schriftstücken nach DIN 5008</w:t>
            </w:r>
            <w:r w:rsidRPr="00274C2A">
              <w:rPr>
                <w:rFonts w:eastAsia="Calibri"/>
                <w:kern w:val="36"/>
                <w:lang w:val="de-DE" w:eastAsia="en-US"/>
              </w:rPr>
              <w:t xml:space="preserve">. Berlin-Wien-Zürich: Beuth Verlag. 2013, 133 s. ISBN 978-3-410-23356-5 </w:t>
            </w:r>
          </w:p>
          <w:p w:rsidR="00274C2A" w:rsidRPr="00274C2A" w:rsidRDefault="00274C2A" w:rsidP="00453E88">
            <w:pPr>
              <w:jc w:val="both"/>
              <w:rPr>
                <w:rFonts w:eastAsia="Calibri"/>
                <w:color w:val="000000"/>
                <w:lang w:val="de-DE" w:eastAsia="en-US"/>
              </w:rPr>
            </w:pPr>
            <w:r w:rsidRPr="00274C2A">
              <w:rPr>
                <w:rFonts w:eastAsia="Calibri"/>
                <w:color w:val="000000"/>
                <w:lang w:val="de-DE" w:eastAsia="en-US"/>
              </w:rPr>
              <w:t xml:space="preserve">SAUER, J. </w:t>
            </w:r>
            <w:r w:rsidRPr="00274C2A">
              <w:rPr>
                <w:rFonts w:eastAsia="Calibri"/>
                <w:i/>
                <w:iCs/>
                <w:color w:val="000000"/>
                <w:lang w:val="de-DE" w:eastAsia="en-US"/>
              </w:rPr>
              <w:t>Praxishandbuch Korrespondenz: Professionell, kundenorientiert und abwechslungsreich formulieren. Mit Musterbriefen von A bis Z</w:t>
            </w:r>
            <w:r w:rsidRPr="00274C2A">
              <w:rPr>
                <w:rFonts w:eastAsia="Calibri"/>
                <w:color w:val="000000"/>
                <w:lang w:val="de-DE" w:eastAsia="en-US"/>
              </w:rPr>
              <w:t>. Wiesbaden: Verlag Dr. Th. Gabler. 2011, 232 s. ISBN</w:t>
            </w:r>
            <w:r w:rsidRPr="00274C2A">
              <w:t xml:space="preserve"> </w:t>
            </w:r>
            <w:r w:rsidRPr="00274C2A">
              <w:rPr>
                <w:rFonts w:eastAsia="Calibri"/>
                <w:color w:val="000000"/>
                <w:lang w:val="de-DE" w:eastAsia="en-US"/>
              </w:rPr>
              <w:t>978-3-8349-7099-2.</w:t>
            </w:r>
          </w:p>
          <w:p w:rsidR="00274C2A" w:rsidRPr="00274C2A" w:rsidRDefault="00274C2A" w:rsidP="00453E88">
            <w:pPr>
              <w:tabs>
                <w:tab w:val="num" w:pos="1068"/>
              </w:tabs>
              <w:rPr>
                <w:rFonts w:eastAsia="Calibri"/>
                <w:bCs/>
                <w:lang w:eastAsia="en-US"/>
              </w:rPr>
            </w:pPr>
            <w:r w:rsidRPr="00274C2A">
              <w:rPr>
                <w:rFonts w:eastAsia="Calibri"/>
                <w:color w:val="000000"/>
                <w:lang w:val="de-DE" w:eastAsia="en-US"/>
              </w:rPr>
              <w:t xml:space="preserve">SIEKMEIER, S. </w:t>
            </w:r>
            <w:r w:rsidRPr="00274C2A">
              <w:rPr>
                <w:rFonts w:eastAsia="Calibri"/>
                <w:i/>
                <w:iCs/>
                <w:color w:val="000000"/>
                <w:lang w:val="de-DE" w:eastAsia="en-US"/>
              </w:rPr>
              <w:t>Professionelle Korrespondenz. Moderne Geschäftsbriefe und E-Mails mir Wirkung</w:t>
            </w:r>
            <w:r w:rsidRPr="00274C2A">
              <w:rPr>
                <w:rFonts w:eastAsia="Calibri"/>
                <w:color w:val="000000"/>
                <w:lang w:val="de-DE" w:eastAsia="en-US"/>
              </w:rPr>
              <w:t>. Göttingen: Business Village. 2012, 196 s.</w:t>
            </w:r>
            <w:r w:rsidRPr="00274C2A">
              <w:rPr>
                <w:rFonts w:eastAsia="Calibri"/>
                <w:bCs/>
                <w:lang w:eastAsia="en-US"/>
              </w:rPr>
              <w:t xml:space="preserve"> ISBN</w:t>
            </w:r>
            <w:r w:rsidRPr="00274C2A">
              <w:t xml:space="preserve"> </w:t>
            </w:r>
            <w:r w:rsidRPr="00274C2A">
              <w:rPr>
                <w:rFonts w:eastAsia="Calibri"/>
                <w:bCs/>
                <w:lang w:eastAsia="en-US"/>
              </w:rPr>
              <w:t xml:space="preserve">978-3-86980-199-5. </w:t>
            </w:r>
          </w:p>
        </w:tc>
      </w:tr>
      <w:tr w:rsidR="00274C2A"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74C2A" w:rsidRPr="00274C2A" w:rsidRDefault="00274C2A" w:rsidP="00453E88">
            <w:pPr>
              <w:jc w:val="center"/>
              <w:rPr>
                <w:b/>
              </w:rPr>
            </w:pPr>
            <w:r w:rsidRPr="00274C2A">
              <w:rPr>
                <w:b/>
              </w:rPr>
              <w:t>Informace ke kombinované nebo distanční formě</w:t>
            </w:r>
          </w:p>
        </w:tc>
      </w:tr>
      <w:tr w:rsidR="00274C2A" w:rsidTr="00453E88">
        <w:tc>
          <w:tcPr>
            <w:tcW w:w="4787" w:type="dxa"/>
            <w:gridSpan w:val="3"/>
            <w:tcBorders>
              <w:top w:val="single" w:sz="2" w:space="0" w:color="auto"/>
            </w:tcBorders>
            <w:shd w:val="clear" w:color="auto" w:fill="F7CAAC"/>
          </w:tcPr>
          <w:p w:rsidR="00274C2A" w:rsidRPr="00274C2A" w:rsidRDefault="00274C2A" w:rsidP="00453E88">
            <w:pPr>
              <w:jc w:val="both"/>
            </w:pPr>
            <w:r w:rsidRPr="00274C2A">
              <w:rPr>
                <w:b/>
              </w:rPr>
              <w:t>Rozsah konzultací (soustředění)</w:t>
            </w:r>
          </w:p>
        </w:tc>
        <w:tc>
          <w:tcPr>
            <w:tcW w:w="889" w:type="dxa"/>
            <w:tcBorders>
              <w:top w:val="single" w:sz="2" w:space="0" w:color="auto"/>
            </w:tcBorders>
          </w:tcPr>
          <w:p w:rsidR="00274C2A" w:rsidRPr="00274C2A" w:rsidRDefault="00274C2A" w:rsidP="00453E88">
            <w:pPr>
              <w:jc w:val="both"/>
            </w:pPr>
          </w:p>
        </w:tc>
        <w:tc>
          <w:tcPr>
            <w:tcW w:w="4179" w:type="dxa"/>
            <w:gridSpan w:val="4"/>
            <w:tcBorders>
              <w:top w:val="single" w:sz="2" w:space="0" w:color="auto"/>
            </w:tcBorders>
            <w:shd w:val="clear" w:color="auto" w:fill="F7CAAC"/>
          </w:tcPr>
          <w:p w:rsidR="00274C2A" w:rsidRPr="00274C2A" w:rsidRDefault="00274C2A" w:rsidP="00453E88">
            <w:pPr>
              <w:jc w:val="both"/>
              <w:rPr>
                <w:b/>
              </w:rPr>
            </w:pPr>
            <w:r w:rsidRPr="00274C2A">
              <w:rPr>
                <w:b/>
              </w:rPr>
              <w:t xml:space="preserve">hodin </w:t>
            </w:r>
          </w:p>
        </w:tc>
      </w:tr>
      <w:tr w:rsidR="00274C2A" w:rsidTr="00453E88">
        <w:tc>
          <w:tcPr>
            <w:tcW w:w="9855" w:type="dxa"/>
            <w:gridSpan w:val="8"/>
            <w:shd w:val="clear" w:color="auto" w:fill="F7CAAC"/>
          </w:tcPr>
          <w:p w:rsidR="00274C2A" w:rsidRPr="00274C2A" w:rsidRDefault="00274C2A" w:rsidP="00453E88">
            <w:pPr>
              <w:jc w:val="both"/>
              <w:rPr>
                <w:b/>
              </w:rPr>
            </w:pPr>
            <w:r w:rsidRPr="00274C2A">
              <w:rPr>
                <w:b/>
              </w:rPr>
              <w:t>Informace o způsobu kontaktu s vyučujícím</w:t>
            </w:r>
          </w:p>
        </w:tc>
      </w:tr>
      <w:tr w:rsidR="00274C2A" w:rsidTr="00453E88">
        <w:trPr>
          <w:trHeight w:val="425"/>
        </w:trPr>
        <w:tc>
          <w:tcPr>
            <w:tcW w:w="9855" w:type="dxa"/>
            <w:gridSpan w:val="8"/>
          </w:tcPr>
          <w:p w:rsidR="00274C2A" w:rsidRPr="00274C2A" w:rsidRDefault="00043B0E" w:rsidP="00453E88">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74C2A" w:rsidRDefault="00274C2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53E88" w:rsidTr="00453E88">
        <w:tc>
          <w:tcPr>
            <w:tcW w:w="9855" w:type="dxa"/>
            <w:gridSpan w:val="8"/>
            <w:tcBorders>
              <w:bottom w:val="double" w:sz="4" w:space="0" w:color="auto"/>
            </w:tcBorders>
            <w:shd w:val="clear" w:color="auto" w:fill="BDD6EE"/>
          </w:tcPr>
          <w:p w:rsidR="00453E88" w:rsidRDefault="00453E88" w:rsidP="00453E88">
            <w:pPr>
              <w:jc w:val="both"/>
              <w:rPr>
                <w:b/>
                <w:sz w:val="28"/>
              </w:rPr>
            </w:pPr>
            <w:r>
              <w:lastRenderedPageBreak/>
              <w:br w:type="page"/>
            </w:r>
            <w:r>
              <w:rPr>
                <w:b/>
                <w:sz w:val="28"/>
              </w:rPr>
              <w:t>B-III – Charakteristika studijního předmětu</w:t>
            </w:r>
          </w:p>
        </w:tc>
      </w:tr>
      <w:tr w:rsidR="00453E88" w:rsidTr="00453E88">
        <w:tc>
          <w:tcPr>
            <w:tcW w:w="3086" w:type="dxa"/>
            <w:tcBorders>
              <w:top w:val="double" w:sz="4" w:space="0" w:color="auto"/>
            </w:tcBorders>
            <w:shd w:val="clear" w:color="auto" w:fill="F7CAAC"/>
          </w:tcPr>
          <w:p w:rsidR="00453E88" w:rsidRPr="00453E88" w:rsidRDefault="00453E88" w:rsidP="00453E88">
            <w:pPr>
              <w:jc w:val="both"/>
              <w:rPr>
                <w:b/>
              </w:rPr>
            </w:pPr>
            <w:r w:rsidRPr="00453E88">
              <w:rPr>
                <w:b/>
              </w:rPr>
              <w:t>Název studijního předmětu</w:t>
            </w:r>
          </w:p>
        </w:tc>
        <w:tc>
          <w:tcPr>
            <w:tcW w:w="6769" w:type="dxa"/>
            <w:gridSpan w:val="7"/>
            <w:tcBorders>
              <w:top w:val="double" w:sz="4" w:space="0" w:color="auto"/>
            </w:tcBorders>
          </w:tcPr>
          <w:p w:rsidR="00453E88" w:rsidRPr="00453E88" w:rsidRDefault="00453E88" w:rsidP="00453E88">
            <w:pPr>
              <w:jc w:val="both"/>
            </w:pPr>
            <w:r w:rsidRPr="00453E88">
              <w:t>Ruština 1</w:t>
            </w:r>
          </w:p>
        </w:tc>
      </w:tr>
      <w:tr w:rsidR="00453E88" w:rsidTr="00453E88">
        <w:trPr>
          <w:trHeight w:val="249"/>
        </w:trPr>
        <w:tc>
          <w:tcPr>
            <w:tcW w:w="3086" w:type="dxa"/>
            <w:shd w:val="clear" w:color="auto" w:fill="F7CAAC"/>
          </w:tcPr>
          <w:p w:rsidR="00453E88" w:rsidRPr="00453E88" w:rsidRDefault="00453E88" w:rsidP="00453E88">
            <w:pPr>
              <w:jc w:val="both"/>
              <w:rPr>
                <w:b/>
              </w:rPr>
            </w:pPr>
            <w:r w:rsidRPr="00453E88">
              <w:rPr>
                <w:b/>
              </w:rPr>
              <w:t>Typ předmětu</w:t>
            </w:r>
          </w:p>
        </w:tc>
        <w:tc>
          <w:tcPr>
            <w:tcW w:w="3406" w:type="dxa"/>
            <w:gridSpan w:val="4"/>
          </w:tcPr>
          <w:p w:rsidR="00453E88" w:rsidRPr="00453E88" w:rsidRDefault="00B711A9" w:rsidP="00453E88">
            <w:pPr>
              <w:jc w:val="both"/>
            </w:pPr>
            <w:r w:rsidRPr="00265E45">
              <w:t>volitelný „V“</w:t>
            </w:r>
          </w:p>
        </w:tc>
        <w:tc>
          <w:tcPr>
            <w:tcW w:w="2695" w:type="dxa"/>
            <w:gridSpan w:val="2"/>
            <w:shd w:val="clear" w:color="auto" w:fill="F7CAAC"/>
          </w:tcPr>
          <w:p w:rsidR="00453E88" w:rsidRPr="00453E88" w:rsidRDefault="00453E88" w:rsidP="00453E88">
            <w:pPr>
              <w:jc w:val="both"/>
            </w:pPr>
            <w:r w:rsidRPr="00453E88">
              <w:rPr>
                <w:b/>
              </w:rPr>
              <w:t>doporučený ročník / semestr</w:t>
            </w:r>
          </w:p>
        </w:tc>
        <w:tc>
          <w:tcPr>
            <w:tcW w:w="668" w:type="dxa"/>
          </w:tcPr>
          <w:p w:rsidR="00453E88" w:rsidRPr="00453E88" w:rsidRDefault="00453E88" w:rsidP="00453E88">
            <w:pPr>
              <w:jc w:val="both"/>
            </w:pPr>
            <w:r w:rsidRPr="00453E88">
              <w:t>Z</w:t>
            </w:r>
          </w:p>
        </w:tc>
      </w:tr>
      <w:tr w:rsidR="00453E88" w:rsidTr="00453E88">
        <w:tc>
          <w:tcPr>
            <w:tcW w:w="3086" w:type="dxa"/>
            <w:shd w:val="clear" w:color="auto" w:fill="F7CAAC"/>
          </w:tcPr>
          <w:p w:rsidR="00453E88" w:rsidRPr="00453E88" w:rsidRDefault="00453E88" w:rsidP="00453E88">
            <w:pPr>
              <w:jc w:val="both"/>
              <w:rPr>
                <w:b/>
              </w:rPr>
            </w:pPr>
            <w:r w:rsidRPr="00453E88">
              <w:rPr>
                <w:b/>
              </w:rPr>
              <w:t>Rozsah studijního předmětu</w:t>
            </w:r>
          </w:p>
        </w:tc>
        <w:tc>
          <w:tcPr>
            <w:tcW w:w="1701" w:type="dxa"/>
            <w:gridSpan w:val="2"/>
          </w:tcPr>
          <w:p w:rsidR="00453E88" w:rsidRPr="00453E88" w:rsidRDefault="00453E88" w:rsidP="00453E88">
            <w:pPr>
              <w:jc w:val="both"/>
            </w:pPr>
            <w:r w:rsidRPr="00453E88">
              <w:t>26s</w:t>
            </w:r>
          </w:p>
        </w:tc>
        <w:tc>
          <w:tcPr>
            <w:tcW w:w="889" w:type="dxa"/>
            <w:shd w:val="clear" w:color="auto" w:fill="F7CAAC"/>
          </w:tcPr>
          <w:p w:rsidR="00453E88" w:rsidRPr="00453E88" w:rsidRDefault="00453E88" w:rsidP="00453E88">
            <w:pPr>
              <w:jc w:val="both"/>
              <w:rPr>
                <w:b/>
              </w:rPr>
            </w:pPr>
            <w:r w:rsidRPr="00453E88">
              <w:rPr>
                <w:b/>
              </w:rPr>
              <w:t xml:space="preserve">hod. </w:t>
            </w:r>
          </w:p>
        </w:tc>
        <w:tc>
          <w:tcPr>
            <w:tcW w:w="816" w:type="dxa"/>
          </w:tcPr>
          <w:p w:rsidR="00453E88" w:rsidRPr="00453E88" w:rsidRDefault="00453E88" w:rsidP="00453E88">
            <w:pPr>
              <w:jc w:val="both"/>
            </w:pPr>
            <w:r w:rsidRPr="00453E88">
              <w:t>26</w:t>
            </w:r>
          </w:p>
        </w:tc>
        <w:tc>
          <w:tcPr>
            <w:tcW w:w="2156" w:type="dxa"/>
            <w:shd w:val="clear" w:color="auto" w:fill="F7CAAC"/>
          </w:tcPr>
          <w:p w:rsidR="00453E88" w:rsidRPr="00453E88" w:rsidRDefault="00453E88" w:rsidP="00453E88">
            <w:pPr>
              <w:jc w:val="both"/>
              <w:rPr>
                <w:b/>
              </w:rPr>
            </w:pPr>
            <w:r w:rsidRPr="00453E88">
              <w:rPr>
                <w:b/>
              </w:rPr>
              <w:t>kreditů</w:t>
            </w:r>
          </w:p>
        </w:tc>
        <w:tc>
          <w:tcPr>
            <w:tcW w:w="1207" w:type="dxa"/>
            <w:gridSpan w:val="2"/>
          </w:tcPr>
          <w:p w:rsidR="00453E88" w:rsidRPr="00453E88" w:rsidRDefault="00453E88" w:rsidP="00453E88">
            <w:pPr>
              <w:jc w:val="both"/>
            </w:pPr>
            <w:r w:rsidRPr="00453E88">
              <w:t>3</w:t>
            </w:r>
          </w:p>
        </w:tc>
      </w:tr>
      <w:tr w:rsidR="00453E88" w:rsidTr="00453E88">
        <w:tc>
          <w:tcPr>
            <w:tcW w:w="3086" w:type="dxa"/>
            <w:shd w:val="clear" w:color="auto" w:fill="F7CAAC"/>
          </w:tcPr>
          <w:p w:rsidR="00453E88" w:rsidRPr="00453E88" w:rsidRDefault="00453E88" w:rsidP="00453E88">
            <w:pPr>
              <w:jc w:val="both"/>
              <w:rPr>
                <w:b/>
              </w:rPr>
            </w:pPr>
            <w:r w:rsidRPr="00453E88">
              <w:rPr>
                <w:b/>
              </w:rPr>
              <w:t>Prerekvizity, korekvizity, ekvivalence</w:t>
            </w:r>
          </w:p>
        </w:tc>
        <w:tc>
          <w:tcPr>
            <w:tcW w:w="6769" w:type="dxa"/>
            <w:gridSpan w:val="7"/>
          </w:tcPr>
          <w:p w:rsidR="00453E88" w:rsidRPr="00453E88" w:rsidRDefault="00453E88" w:rsidP="00453E88">
            <w:pPr>
              <w:jc w:val="both"/>
            </w:pPr>
          </w:p>
        </w:tc>
      </w:tr>
      <w:tr w:rsidR="00453E88" w:rsidTr="00453E88">
        <w:tc>
          <w:tcPr>
            <w:tcW w:w="3086" w:type="dxa"/>
            <w:shd w:val="clear" w:color="auto" w:fill="F7CAAC"/>
          </w:tcPr>
          <w:p w:rsidR="00453E88" w:rsidRPr="00453E88" w:rsidRDefault="00453E88" w:rsidP="00453E88">
            <w:pPr>
              <w:jc w:val="both"/>
              <w:rPr>
                <w:b/>
              </w:rPr>
            </w:pPr>
            <w:r w:rsidRPr="00453E88">
              <w:rPr>
                <w:b/>
              </w:rPr>
              <w:t>Způsob ověření studijních výsledků</w:t>
            </w:r>
          </w:p>
        </w:tc>
        <w:tc>
          <w:tcPr>
            <w:tcW w:w="3406" w:type="dxa"/>
            <w:gridSpan w:val="4"/>
          </w:tcPr>
          <w:p w:rsidR="00453E88" w:rsidRPr="00453E88" w:rsidRDefault="00453E88" w:rsidP="00453E88">
            <w:pPr>
              <w:jc w:val="both"/>
            </w:pPr>
            <w:r w:rsidRPr="00453E88">
              <w:t>zápočet</w:t>
            </w:r>
          </w:p>
        </w:tc>
        <w:tc>
          <w:tcPr>
            <w:tcW w:w="2156" w:type="dxa"/>
            <w:shd w:val="clear" w:color="auto" w:fill="F7CAAC"/>
          </w:tcPr>
          <w:p w:rsidR="00453E88" w:rsidRPr="00453E88" w:rsidRDefault="00453E88" w:rsidP="00453E88">
            <w:pPr>
              <w:jc w:val="both"/>
              <w:rPr>
                <w:b/>
              </w:rPr>
            </w:pPr>
            <w:r w:rsidRPr="00453E88">
              <w:rPr>
                <w:b/>
              </w:rPr>
              <w:t>Forma výuky</w:t>
            </w:r>
          </w:p>
        </w:tc>
        <w:tc>
          <w:tcPr>
            <w:tcW w:w="1207" w:type="dxa"/>
            <w:gridSpan w:val="2"/>
          </w:tcPr>
          <w:p w:rsidR="00453E88" w:rsidRPr="00453E88" w:rsidRDefault="00453E88" w:rsidP="00453E88">
            <w:pPr>
              <w:jc w:val="both"/>
            </w:pPr>
            <w:r w:rsidRPr="00453E88">
              <w:t>seminář</w:t>
            </w:r>
          </w:p>
        </w:tc>
      </w:tr>
      <w:tr w:rsidR="00453E88" w:rsidTr="00453E88">
        <w:tc>
          <w:tcPr>
            <w:tcW w:w="3086" w:type="dxa"/>
            <w:shd w:val="clear" w:color="auto" w:fill="F7CAAC"/>
          </w:tcPr>
          <w:p w:rsidR="00453E88" w:rsidRPr="00453E88" w:rsidRDefault="00453E88" w:rsidP="00453E88">
            <w:pPr>
              <w:jc w:val="both"/>
              <w:rPr>
                <w:b/>
              </w:rPr>
            </w:pPr>
            <w:r w:rsidRPr="00453E88">
              <w:rPr>
                <w:b/>
              </w:rPr>
              <w:t>Forma způsobu ověření studijních výsledků a další požadavky na studenta</w:t>
            </w:r>
          </w:p>
        </w:tc>
        <w:tc>
          <w:tcPr>
            <w:tcW w:w="6769" w:type="dxa"/>
            <w:gridSpan w:val="7"/>
            <w:tcBorders>
              <w:bottom w:val="nil"/>
            </w:tcBorders>
          </w:tcPr>
          <w:p w:rsidR="00453E88" w:rsidRPr="00453E88" w:rsidRDefault="00453E88" w:rsidP="00453E88">
            <w:pPr>
              <w:jc w:val="both"/>
            </w:pPr>
            <w:r w:rsidRPr="00453E88">
              <w:t>Způsob zakončení předmětu – zápočet</w:t>
            </w:r>
          </w:p>
          <w:p w:rsidR="00453E88" w:rsidRPr="00453E88" w:rsidRDefault="00453E88" w:rsidP="00043B0E">
            <w:pPr>
              <w:jc w:val="both"/>
            </w:pPr>
            <w:r w:rsidRPr="00453E88">
              <w:t>Požadavky k zápočtu:</w:t>
            </w:r>
            <w:r w:rsidR="00043B0E">
              <w:t xml:space="preserve"> </w:t>
            </w:r>
            <w:r w:rsidRPr="00453E88">
              <w:t>80% aktivní účast na seminářích.</w:t>
            </w:r>
            <w:r w:rsidR="00043B0E">
              <w:t xml:space="preserve"> </w:t>
            </w:r>
            <w:r w:rsidRPr="00453E88">
              <w:t>Písemný test s maximálním možným počtem dosažitelných bodů 100 musí být napsán alespoň na 60 %.</w:t>
            </w:r>
          </w:p>
        </w:tc>
      </w:tr>
      <w:tr w:rsidR="00453E88" w:rsidTr="00453E88">
        <w:trPr>
          <w:trHeight w:val="70"/>
        </w:trPr>
        <w:tc>
          <w:tcPr>
            <w:tcW w:w="9855" w:type="dxa"/>
            <w:gridSpan w:val="8"/>
            <w:tcBorders>
              <w:top w:val="nil"/>
            </w:tcBorders>
          </w:tcPr>
          <w:p w:rsidR="00453E88" w:rsidRPr="00453E88" w:rsidRDefault="00453E88" w:rsidP="00453E88">
            <w:pPr>
              <w:jc w:val="both"/>
            </w:pPr>
          </w:p>
        </w:tc>
      </w:tr>
      <w:tr w:rsidR="00453E88" w:rsidTr="00453E88">
        <w:trPr>
          <w:trHeight w:val="197"/>
        </w:trPr>
        <w:tc>
          <w:tcPr>
            <w:tcW w:w="3086" w:type="dxa"/>
            <w:tcBorders>
              <w:top w:val="nil"/>
            </w:tcBorders>
            <w:shd w:val="clear" w:color="auto" w:fill="F7CAAC"/>
          </w:tcPr>
          <w:p w:rsidR="00453E88" w:rsidRPr="00453E88" w:rsidRDefault="00453E88" w:rsidP="00453E88">
            <w:pPr>
              <w:jc w:val="both"/>
              <w:rPr>
                <w:b/>
              </w:rPr>
            </w:pPr>
            <w:r w:rsidRPr="00453E88">
              <w:rPr>
                <w:b/>
              </w:rPr>
              <w:t>Garant předmětu</w:t>
            </w:r>
          </w:p>
        </w:tc>
        <w:tc>
          <w:tcPr>
            <w:tcW w:w="6769" w:type="dxa"/>
            <w:gridSpan w:val="7"/>
            <w:tcBorders>
              <w:top w:val="nil"/>
            </w:tcBorders>
          </w:tcPr>
          <w:p w:rsidR="00453E88" w:rsidRPr="00453E88" w:rsidRDefault="00453E88" w:rsidP="00453E88">
            <w:pPr>
              <w:shd w:val="clear" w:color="auto" w:fill="FFFFFF"/>
              <w:spacing w:after="100" w:afterAutospacing="1"/>
              <w:outlineLvl w:val="3"/>
              <w:rPr>
                <w:bCs/>
                <w:color w:val="222222"/>
              </w:rPr>
            </w:pPr>
            <w:r w:rsidRPr="00453E88">
              <w:rPr>
                <w:bCs/>
              </w:rPr>
              <w:t>Mgr. Magda Zálešáková</w:t>
            </w:r>
          </w:p>
        </w:tc>
      </w:tr>
      <w:tr w:rsidR="00453E88" w:rsidTr="00453E88">
        <w:trPr>
          <w:trHeight w:val="243"/>
        </w:trPr>
        <w:tc>
          <w:tcPr>
            <w:tcW w:w="3086" w:type="dxa"/>
            <w:tcBorders>
              <w:top w:val="nil"/>
            </w:tcBorders>
            <w:shd w:val="clear" w:color="auto" w:fill="F7CAAC"/>
          </w:tcPr>
          <w:p w:rsidR="00453E88" w:rsidRPr="00453E88" w:rsidRDefault="00453E88" w:rsidP="00453E88">
            <w:pPr>
              <w:jc w:val="both"/>
              <w:rPr>
                <w:b/>
              </w:rPr>
            </w:pPr>
            <w:r w:rsidRPr="00453E88">
              <w:rPr>
                <w:b/>
              </w:rPr>
              <w:t>Zapojení garanta do výuky předmětu</w:t>
            </w:r>
          </w:p>
        </w:tc>
        <w:tc>
          <w:tcPr>
            <w:tcW w:w="6769" w:type="dxa"/>
            <w:gridSpan w:val="7"/>
            <w:tcBorders>
              <w:top w:val="nil"/>
            </w:tcBorders>
          </w:tcPr>
          <w:p w:rsidR="00453E88" w:rsidRPr="00453E88" w:rsidRDefault="00847BD9" w:rsidP="00847BD9">
            <w:pPr>
              <w:jc w:val="both"/>
            </w:pPr>
            <w:r w:rsidRPr="00106C26">
              <w:t>Garant stanovuje koncepci seminářů a dohlíží na jejich jednotné vedení.</w:t>
            </w:r>
          </w:p>
        </w:tc>
      </w:tr>
      <w:tr w:rsidR="00453E88" w:rsidTr="00453E88">
        <w:tc>
          <w:tcPr>
            <w:tcW w:w="3086" w:type="dxa"/>
            <w:shd w:val="clear" w:color="auto" w:fill="F7CAAC"/>
          </w:tcPr>
          <w:p w:rsidR="00453E88" w:rsidRPr="00453E88" w:rsidRDefault="00453E88" w:rsidP="00453E88">
            <w:pPr>
              <w:jc w:val="both"/>
              <w:rPr>
                <w:b/>
              </w:rPr>
            </w:pPr>
            <w:r w:rsidRPr="00453E88">
              <w:rPr>
                <w:b/>
              </w:rPr>
              <w:t>Vyučující</w:t>
            </w:r>
          </w:p>
        </w:tc>
        <w:tc>
          <w:tcPr>
            <w:tcW w:w="6769" w:type="dxa"/>
            <w:gridSpan w:val="7"/>
            <w:tcBorders>
              <w:bottom w:val="nil"/>
            </w:tcBorders>
          </w:tcPr>
          <w:p w:rsidR="00453E88" w:rsidRPr="00453E88" w:rsidRDefault="00453E88" w:rsidP="00453E88">
            <w:pPr>
              <w:jc w:val="both"/>
            </w:pPr>
            <w:r w:rsidRPr="00453E88">
              <w:rPr>
                <w:bCs/>
              </w:rPr>
              <w:t>Mgr. Oxana Cagašová</w:t>
            </w:r>
            <w:r w:rsidR="008E5AFF">
              <w:rPr>
                <w:bCs/>
              </w:rPr>
              <w:t xml:space="preserve"> - </w:t>
            </w:r>
            <w:r w:rsidR="008E5AFF">
              <w:t>semináře (100%)</w:t>
            </w:r>
          </w:p>
        </w:tc>
      </w:tr>
      <w:tr w:rsidR="00453E88" w:rsidTr="00453E88">
        <w:trPr>
          <w:trHeight w:val="70"/>
        </w:trPr>
        <w:tc>
          <w:tcPr>
            <w:tcW w:w="9855" w:type="dxa"/>
            <w:gridSpan w:val="8"/>
            <w:tcBorders>
              <w:top w:val="nil"/>
            </w:tcBorders>
          </w:tcPr>
          <w:p w:rsidR="00453E88" w:rsidRPr="00453E88" w:rsidRDefault="00453E88" w:rsidP="00453E88">
            <w:pPr>
              <w:jc w:val="both"/>
            </w:pPr>
          </w:p>
        </w:tc>
      </w:tr>
      <w:tr w:rsidR="00453E88" w:rsidTr="00453E88">
        <w:tc>
          <w:tcPr>
            <w:tcW w:w="3086" w:type="dxa"/>
            <w:shd w:val="clear" w:color="auto" w:fill="F7CAAC"/>
          </w:tcPr>
          <w:p w:rsidR="00453E88" w:rsidRPr="00453E88" w:rsidRDefault="00453E88" w:rsidP="00453E88">
            <w:pPr>
              <w:jc w:val="both"/>
              <w:rPr>
                <w:b/>
              </w:rPr>
            </w:pPr>
            <w:r w:rsidRPr="00453E88">
              <w:rPr>
                <w:b/>
              </w:rPr>
              <w:t>Stručná anotace předmětu</w:t>
            </w:r>
          </w:p>
        </w:tc>
        <w:tc>
          <w:tcPr>
            <w:tcW w:w="6769" w:type="dxa"/>
            <w:gridSpan w:val="7"/>
            <w:tcBorders>
              <w:bottom w:val="nil"/>
            </w:tcBorders>
          </w:tcPr>
          <w:p w:rsidR="00453E88" w:rsidRPr="00453E88" w:rsidRDefault="00453E88" w:rsidP="00453E88">
            <w:pPr>
              <w:jc w:val="both"/>
            </w:pPr>
          </w:p>
        </w:tc>
      </w:tr>
      <w:tr w:rsidR="00453E88" w:rsidTr="00043B0E">
        <w:trPr>
          <w:trHeight w:val="4572"/>
        </w:trPr>
        <w:tc>
          <w:tcPr>
            <w:tcW w:w="9855" w:type="dxa"/>
            <w:gridSpan w:val="8"/>
            <w:tcBorders>
              <w:top w:val="nil"/>
              <w:bottom w:val="single" w:sz="12" w:space="0" w:color="auto"/>
            </w:tcBorders>
          </w:tcPr>
          <w:p w:rsidR="00453E88" w:rsidRPr="00453E88" w:rsidRDefault="00453E88" w:rsidP="00453E88">
            <w:pPr>
              <w:jc w:val="both"/>
            </w:pPr>
            <w:r w:rsidRPr="00453E88">
              <w:t>Cíl předmětu</w:t>
            </w:r>
          </w:p>
          <w:p w:rsidR="00453E88" w:rsidRPr="00453E88" w:rsidRDefault="00453E88" w:rsidP="00453E88">
            <w:pPr>
              <w:jc w:val="both"/>
            </w:pPr>
            <w:r w:rsidRPr="00453E88">
              <w:t>Cílem předmětu je získání základních jazykových dovedností nutných pro ústní i písemnou komunikaci studentů v každodenních situacích na úrovni začátečník. Student si osvojí základní rysy zvukové stránky ruského jazyka a bude schopen používat azbuku jak pro účely čtení, tak i psaní. Student bude schopen číst jednoduché texty, a písemně i ústně se v jednoduchých větách vyjadřovat na známá témata. Student bude umět užívat pro účely studia LMS Moodle. Posluchač si osvojí ruský jazyk na úrovni A1-1.</w:t>
            </w:r>
          </w:p>
          <w:p w:rsidR="00453E88" w:rsidRPr="00453E88" w:rsidRDefault="00453E88" w:rsidP="00453E88">
            <w:pPr>
              <w:jc w:val="both"/>
            </w:pPr>
            <w:r w:rsidRPr="00453E88">
              <w:t>Obsah předmětu</w:t>
            </w:r>
          </w:p>
          <w:p w:rsidR="00453E88" w:rsidRPr="00453E88" w:rsidRDefault="00453E88" w:rsidP="000E1096">
            <w:pPr>
              <w:pStyle w:val="Odstavecseseznamem"/>
              <w:numPr>
                <w:ilvl w:val="0"/>
                <w:numId w:val="50"/>
              </w:numPr>
              <w:spacing w:after="0" w:line="240" w:lineRule="auto"/>
              <w:ind w:left="247" w:hanging="247"/>
              <w:rPr>
                <w:rFonts w:ascii="Times New Roman" w:hAnsi="Times New Roman"/>
                <w:sz w:val="20"/>
                <w:szCs w:val="20"/>
              </w:rPr>
            </w:pPr>
            <w:r w:rsidRPr="00453E88">
              <w:rPr>
                <w:rFonts w:ascii="Times New Roman" w:hAnsi="Times New Roman"/>
                <w:sz w:val="20"/>
                <w:szCs w:val="20"/>
              </w:rPr>
              <w:t>Úvodní fonetický kurz.</w:t>
            </w:r>
          </w:p>
          <w:p w:rsidR="00453E88" w:rsidRPr="00453E88" w:rsidRDefault="00453E88" w:rsidP="000E1096">
            <w:pPr>
              <w:pStyle w:val="Odstavecseseznamem"/>
              <w:numPr>
                <w:ilvl w:val="0"/>
                <w:numId w:val="50"/>
              </w:numPr>
              <w:spacing w:after="0" w:line="240" w:lineRule="auto"/>
              <w:ind w:left="247" w:hanging="247"/>
              <w:rPr>
                <w:rFonts w:ascii="Times New Roman" w:hAnsi="Times New Roman"/>
                <w:sz w:val="20"/>
                <w:szCs w:val="20"/>
              </w:rPr>
            </w:pPr>
            <w:r w:rsidRPr="00453E88">
              <w:rPr>
                <w:rFonts w:ascii="Times New Roman" w:hAnsi="Times New Roman"/>
                <w:sz w:val="20"/>
                <w:szCs w:val="20"/>
              </w:rPr>
              <w:t>Rodina, kolegové.</w:t>
            </w:r>
          </w:p>
          <w:p w:rsidR="00453E88" w:rsidRPr="00453E88" w:rsidRDefault="00453E88" w:rsidP="000E1096">
            <w:pPr>
              <w:pStyle w:val="Odstavecseseznamem"/>
              <w:numPr>
                <w:ilvl w:val="0"/>
                <w:numId w:val="50"/>
              </w:numPr>
              <w:spacing w:after="0" w:line="240" w:lineRule="auto"/>
              <w:ind w:left="247" w:hanging="247"/>
              <w:rPr>
                <w:rFonts w:ascii="Times New Roman" w:hAnsi="Times New Roman"/>
                <w:sz w:val="20"/>
                <w:szCs w:val="20"/>
              </w:rPr>
            </w:pPr>
            <w:r w:rsidRPr="00453E88">
              <w:rPr>
                <w:rFonts w:ascii="Times New Roman" w:hAnsi="Times New Roman"/>
                <w:sz w:val="20"/>
                <w:szCs w:val="20"/>
              </w:rPr>
              <w:t>Orientace ve městě, seznámení, v restauraci.</w:t>
            </w:r>
          </w:p>
          <w:p w:rsidR="00453E88" w:rsidRPr="00453E88" w:rsidRDefault="00453E88" w:rsidP="000E1096">
            <w:pPr>
              <w:pStyle w:val="Odstavecseseznamem"/>
              <w:numPr>
                <w:ilvl w:val="0"/>
                <w:numId w:val="50"/>
              </w:numPr>
              <w:spacing w:after="0" w:line="240" w:lineRule="auto"/>
              <w:ind w:left="247" w:hanging="247"/>
              <w:rPr>
                <w:rFonts w:ascii="Times New Roman" w:hAnsi="Times New Roman"/>
                <w:sz w:val="20"/>
                <w:szCs w:val="20"/>
              </w:rPr>
            </w:pPr>
            <w:r w:rsidRPr="00453E88">
              <w:rPr>
                <w:rFonts w:ascii="Times New Roman" w:hAnsi="Times New Roman"/>
                <w:sz w:val="20"/>
                <w:szCs w:val="20"/>
              </w:rPr>
              <w:t xml:space="preserve">Denní rutina, pasová kontrola. </w:t>
            </w:r>
          </w:p>
          <w:p w:rsidR="00453E88" w:rsidRPr="00453E88" w:rsidRDefault="00453E88" w:rsidP="000E1096">
            <w:pPr>
              <w:pStyle w:val="Odstavecseseznamem"/>
              <w:numPr>
                <w:ilvl w:val="0"/>
                <w:numId w:val="50"/>
              </w:numPr>
              <w:spacing w:after="0" w:line="240" w:lineRule="auto"/>
              <w:ind w:left="247" w:hanging="247"/>
              <w:rPr>
                <w:rFonts w:ascii="Times New Roman" w:hAnsi="Times New Roman"/>
                <w:sz w:val="20"/>
                <w:szCs w:val="20"/>
              </w:rPr>
            </w:pPr>
            <w:r w:rsidRPr="00453E88">
              <w:rPr>
                <w:rFonts w:ascii="Times New Roman" w:hAnsi="Times New Roman"/>
                <w:sz w:val="20"/>
                <w:szCs w:val="20"/>
              </w:rPr>
              <w:t xml:space="preserve">V obchodě. V práci. Práce a odpočinek. </w:t>
            </w:r>
          </w:p>
          <w:p w:rsidR="00453E88" w:rsidRPr="00453E88" w:rsidRDefault="00453E88" w:rsidP="000E1096">
            <w:pPr>
              <w:pStyle w:val="Odstavecseseznamem"/>
              <w:numPr>
                <w:ilvl w:val="0"/>
                <w:numId w:val="50"/>
              </w:numPr>
              <w:spacing w:after="0" w:line="240" w:lineRule="auto"/>
              <w:ind w:left="247" w:hanging="247"/>
              <w:rPr>
                <w:rFonts w:ascii="Times New Roman" w:hAnsi="Times New Roman"/>
                <w:sz w:val="20"/>
                <w:szCs w:val="20"/>
              </w:rPr>
            </w:pPr>
            <w:r w:rsidRPr="00453E88">
              <w:rPr>
                <w:rFonts w:ascii="Times New Roman" w:hAnsi="Times New Roman"/>
                <w:sz w:val="20"/>
                <w:szCs w:val="20"/>
              </w:rPr>
              <w:t>Moje firma.</w:t>
            </w:r>
          </w:p>
          <w:p w:rsidR="00453E88" w:rsidRPr="00453E88" w:rsidRDefault="00453E88" w:rsidP="000E1096">
            <w:pPr>
              <w:pStyle w:val="Odstavecseseznamem"/>
              <w:numPr>
                <w:ilvl w:val="0"/>
                <w:numId w:val="50"/>
              </w:numPr>
              <w:spacing w:after="0" w:line="240" w:lineRule="auto"/>
              <w:ind w:left="247" w:hanging="247"/>
              <w:rPr>
                <w:rFonts w:ascii="Times New Roman" w:hAnsi="Times New Roman"/>
                <w:sz w:val="20"/>
                <w:szCs w:val="20"/>
              </w:rPr>
            </w:pPr>
            <w:r w:rsidRPr="00453E88">
              <w:rPr>
                <w:rFonts w:ascii="Times New Roman" w:hAnsi="Times New Roman"/>
                <w:sz w:val="20"/>
                <w:szCs w:val="20"/>
              </w:rPr>
              <w:t xml:space="preserve">Počasí a klima. </w:t>
            </w:r>
          </w:p>
          <w:p w:rsidR="00453E88" w:rsidRPr="00453E88" w:rsidRDefault="00453E88" w:rsidP="000E1096">
            <w:pPr>
              <w:pStyle w:val="Odstavecseseznamem"/>
              <w:numPr>
                <w:ilvl w:val="0"/>
                <w:numId w:val="50"/>
              </w:numPr>
              <w:spacing w:after="0" w:line="240" w:lineRule="auto"/>
              <w:ind w:left="247" w:hanging="247"/>
              <w:rPr>
                <w:rFonts w:ascii="Times New Roman" w:hAnsi="Times New Roman"/>
                <w:sz w:val="20"/>
                <w:szCs w:val="20"/>
              </w:rPr>
            </w:pPr>
            <w:r w:rsidRPr="00453E88">
              <w:rPr>
                <w:rFonts w:ascii="Times New Roman" w:hAnsi="Times New Roman"/>
                <w:sz w:val="20"/>
                <w:szCs w:val="20"/>
              </w:rPr>
              <w:t xml:space="preserve">Národnosti. </w:t>
            </w:r>
          </w:p>
          <w:p w:rsidR="00453E88" w:rsidRPr="00453E88" w:rsidRDefault="00453E88" w:rsidP="00453E88">
            <w:r w:rsidRPr="00453E88">
              <w:t>Výstupní kompetence</w:t>
            </w:r>
          </w:p>
          <w:p w:rsidR="00453E88" w:rsidRPr="00453E88" w:rsidRDefault="00453E88" w:rsidP="00453E88">
            <w:r w:rsidRPr="00453E88">
              <w:t xml:space="preserve">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w:t>
            </w:r>
            <w:r w:rsidRPr="00453E88">
              <w:br/>
              <w:t xml:space="preserve">Předpokládaná vstupní jazyková kompetence posluchače - A0. </w:t>
            </w:r>
            <w:r w:rsidRPr="00453E88">
              <w:br/>
            </w:r>
          </w:p>
        </w:tc>
      </w:tr>
      <w:tr w:rsidR="00453E88" w:rsidTr="00453E88">
        <w:trPr>
          <w:trHeight w:val="265"/>
        </w:trPr>
        <w:tc>
          <w:tcPr>
            <w:tcW w:w="3653" w:type="dxa"/>
            <w:gridSpan w:val="2"/>
            <w:tcBorders>
              <w:top w:val="nil"/>
            </w:tcBorders>
            <w:shd w:val="clear" w:color="auto" w:fill="F7CAAC"/>
          </w:tcPr>
          <w:p w:rsidR="00453E88" w:rsidRPr="00453E88" w:rsidRDefault="00453E88" w:rsidP="00453E88">
            <w:pPr>
              <w:jc w:val="both"/>
            </w:pPr>
            <w:r w:rsidRPr="00453E88">
              <w:rPr>
                <w:b/>
              </w:rPr>
              <w:t>Studijní literatura a studijní pomůcky</w:t>
            </w:r>
          </w:p>
        </w:tc>
        <w:tc>
          <w:tcPr>
            <w:tcW w:w="6202" w:type="dxa"/>
            <w:gridSpan w:val="6"/>
            <w:tcBorders>
              <w:top w:val="nil"/>
              <w:bottom w:val="nil"/>
            </w:tcBorders>
          </w:tcPr>
          <w:p w:rsidR="00453E88" w:rsidRPr="00453E88" w:rsidRDefault="00453E88" w:rsidP="00453E88">
            <w:pPr>
              <w:jc w:val="both"/>
            </w:pPr>
          </w:p>
        </w:tc>
      </w:tr>
      <w:tr w:rsidR="00453E88" w:rsidTr="00043B0E">
        <w:trPr>
          <w:trHeight w:val="1002"/>
        </w:trPr>
        <w:tc>
          <w:tcPr>
            <w:tcW w:w="9855" w:type="dxa"/>
            <w:gridSpan w:val="8"/>
            <w:tcBorders>
              <w:top w:val="nil"/>
            </w:tcBorders>
          </w:tcPr>
          <w:p w:rsidR="00453E88" w:rsidRPr="00453E88" w:rsidRDefault="00453E88" w:rsidP="00453E88">
            <w:pPr>
              <w:jc w:val="both"/>
              <w:rPr>
                <w:b/>
              </w:rPr>
            </w:pPr>
            <w:r w:rsidRPr="00453E88">
              <w:rPr>
                <w:b/>
              </w:rPr>
              <w:t>Povinná literatura</w:t>
            </w:r>
          </w:p>
          <w:p w:rsidR="00453E88" w:rsidRPr="00453E88" w:rsidRDefault="00453E88" w:rsidP="00453E88">
            <w:pPr>
              <w:jc w:val="both"/>
              <w:rPr>
                <w:b/>
              </w:rPr>
            </w:pPr>
            <w:r w:rsidRPr="00453E88">
              <w:t xml:space="preserve">PAŘÍZKOVÁ, Š. </w:t>
            </w:r>
            <w:r w:rsidRPr="00453E88">
              <w:rPr>
                <w:i/>
                <w:iCs/>
              </w:rPr>
              <w:t>Ruština pro začátečníky a samouky - mp3</w:t>
            </w:r>
            <w:r w:rsidRPr="00453E88">
              <w:t xml:space="preserve">. Ředice: Pařízek, 2015. </w:t>
            </w:r>
          </w:p>
          <w:p w:rsidR="00453E88" w:rsidRPr="00453E88" w:rsidRDefault="00453E88" w:rsidP="00453E88">
            <w:pPr>
              <w:jc w:val="both"/>
              <w:rPr>
                <w:b/>
              </w:rPr>
            </w:pPr>
            <w:r w:rsidRPr="00453E88">
              <w:rPr>
                <w:b/>
              </w:rPr>
              <w:t>Doporučená literatura</w:t>
            </w:r>
          </w:p>
          <w:p w:rsidR="00453E88" w:rsidRPr="00453E88" w:rsidRDefault="00453E88" w:rsidP="00453E88">
            <w:pPr>
              <w:jc w:val="both"/>
            </w:pPr>
            <w:r w:rsidRPr="00453E88">
              <w:t xml:space="preserve">JELÍNEK, S. a kol. </w:t>
            </w:r>
            <w:r w:rsidRPr="00453E88">
              <w:rPr>
                <w:i/>
                <w:iCs/>
              </w:rPr>
              <w:t>Raduga po novomu 1</w:t>
            </w:r>
            <w:r w:rsidRPr="00453E88">
              <w:t xml:space="preserve">. Plzeň: Fraus, 2007. ISBN </w:t>
            </w:r>
            <w:r w:rsidRPr="00453E88">
              <w:rPr>
                <w:color w:val="231F20"/>
                <w:spacing w:val="9"/>
                <w:shd w:val="clear" w:color="auto" w:fill="FFFFFF"/>
              </w:rPr>
              <w:t>978-80-7238-659-8.</w:t>
            </w:r>
          </w:p>
          <w:p w:rsidR="00453E88" w:rsidRPr="00453E88" w:rsidRDefault="00453E88" w:rsidP="00453E88">
            <w:pPr>
              <w:jc w:val="both"/>
            </w:pPr>
            <w:r w:rsidRPr="00453E88">
              <w:t xml:space="preserve">LEPILOVÁ, K. </w:t>
            </w:r>
            <w:r w:rsidRPr="00453E88">
              <w:rPr>
                <w:i/>
                <w:iCs/>
              </w:rPr>
              <w:t>Rusky na cesty</w:t>
            </w:r>
            <w:r w:rsidRPr="00453E88">
              <w:t>. Brno: Computer Press, 2007. ISBN 978-80-251-1562-6.</w:t>
            </w:r>
          </w:p>
        </w:tc>
      </w:tr>
      <w:tr w:rsidR="00453E88"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53E88" w:rsidRPr="00453E88" w:rsidRDefault="00453E88" w:rsidP="00043B0E">
            <w:pPr>
              <w:jc w:val="center"/>
              <w:rPr>
                <w:b/>
              </w:rPr>
            </w:pPr>
            <w:r w:rsidRPr="00453E88">
              <w:rPr>
                <w:b/>
              </w:rPr>
              <w:t>Informace ke kombinované nebo distanční formě</w:t>
            </w:r>
          </w:p>
        </w:tc>
      </w:tr>
      <w:tr w:rsidR="00453E88" w:rsidTr="00453E88">
        <w:tc>
          <w:tcPr>
            <w:tcW w:w="4787" w:type="dxa"/>
            <w:gridSpan w:val="3"/>
            <w:tcBorders>
              <w:top w:val="single" w:sz="2" w:space="0" w:color="auto"/>
            </w:tcBorders>
            <w:shd w:val="clear" w:color="auto" w:fill="F7CAAC"/>
          </w:tcPr>
          <w:p w:rsidR="00453E88" w:rsidRPr="00453E88" w:rsidRDefault="00453E88" w:rsidP="00453E88">
            <w:pPr>
              <w:jc w:val="both"/>
            </w:pPr>
            <w:r w:rsidRPr="00453E88">
              <w:rPr>
                <w:b/>
              </w:rPr>
              <w:t>Rozsah konzultací (soustředění)</w:t>
            </w:r>
          </w:p>
        </w:tc>
        <w:tc>
          <w:tcPr>
            <w:tcW w:w="889" w:type="dxa"/>
            <w:tcBorders>
              <w:top w:val="single" w:sz="2" w:space="0" w:color="auto"/>
            </w:tcBorders>
          </w:tcPr>
          <w:p w:rsidR="00453E88" w:rsidRPr="00453E88" w:rsidRDefault="00453E88" w:rsidP="00453E88">
            <w:pPr>
              <w:jc w:val="both"/>
            </w:pPr>
          </w:p>
        </w:tc>
        <w:tc>
          <w:tcPr>
            <w:tcW w:w="4179" w:type="dxa"/>
            <w:gridSpan w:val="4"/>
            <w:tcBorders>
              <w:top w:val="single" w:sz="2" w:space="0" w:color="auto"/>
            </w:tcBorders>
            <w:shd w:val="clear" w:color="auto" w:fill="F7CAAC"/>
          </w:tcPr>
          <w:p w:rsidR="00453E88" w:rsidRPr="00453E88" w:rsidRDefault="00453E88" w:rsidP="00453E88">
            <w:pPr>
              <w:jc w:val="both"/>
              <w:rPr>
                <w:b/>
              </w:rPr>
            </w:pPr>
            <w:r w:rsidRPr="00453E88">
              <w:rPr>
                <w:b/>
              </w:rPr>
              <w:t xml:space="preserve">hodin </w:t>
            </w:r>
          </w:p>
        </w:tc>
      </w:tr>
      <w:tr w:rsidR="00453E88" w:rsidTr="00453E88">
        <w:tc>
          <w:tcPr>
            <w:tcW w:w="9855" w:type="dxa"/>
            <w:gridSpan w:val="8"/>
            <w:shd w:val="clear" w:color="auto" w:fill="F7CAAC"/>
          </w:tcPr>
          <w:p w:rsidR="00453E88" w:rsidRPr="00453E88" w:rsidRDefault="00453E88" w:rsidP="00453E88">
            <w:pPr>
              <w:jc w:val="both"/>
              <w:rPr>
                <w:b/>
              </w:rPr>
            </w:pPr>
            <w:r w:rsidRPr="00453E88">
              <w:rPr>
                <w:b/>
              </w:rPr>
              <w:t>Informace o způsobu kontaktu s vyučujícím</w:t>
            </w:r>
          </w:p>
        </w:tc>
      </w:tr>
      <w:tr w:rsidR="00453E88" w:rsidTr="00453E88">
        <w:trPr>
          <w:trHeight w:val="609"/>
        </w:trPr>
        <w:tc>
          <w:tcPr>
            <w:tcW w:w="9855" w:type="dxa"/>
            <w:gridSpan w:val="8"/>
          </w:tcPr>
          <w:p w:rsidR="00453E88" w:rsidRPr="00453E88" w:rsidRDefault="00043B0E" w:rsidP="00453E88">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53E88" w:rsidRDefault="00453E88"/>
    <w:p w:rsidR="00453E88" w:rsidRDefault="00453E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53E88" w:rsidTr="00453E88">
        <w:tc>
          <w:tcPr>
            <w:tcW w:w="9855" w:type="dxa"/>
            <w:gridSpan w:val="8"/>
            <w:tcBorders>
              <w:bottom w:val="double" w:sz="4" w:space="0" w:color="auto"/>
            </w:tcBorders>
            <w:shd w:val="clear" w:color="auto" w:fill="BDD6EE"/>
          </w:tcPr>
          <w:p w:rsidR="00453E88" w:rsidRDefault="00453E88" w:rsidP="00453E88">
            <w:pPr>
              <w:jc w:val="both"/>
              <w:rPr>
                <w:b/>
                <w:sz w:val="28"/>
              </w:rPr>
            </w:pPr>
            <w:r>
              <w:lastRenderedPageBreak/>
              <w:br w:type="page"/>
            </w:r>
            <w:r>
              <w:rPr>
                <w:b/>
                <w:sz w:val="28"/>
              </w:rPr>
              <w:t>B-III – Charakteristika studijního předmětu</w:t>
            </w:r>
          </w:p>
        </w:tc>
      </w:tr>
      <w:tr w:rsidR="00453E88" w:rsidTr="00453E88">
        <w:tc>
          <w:tcPr>
            <w:tcW w:w="3086" w:type="dxa"/>
            <w:tcBorders>
              <w:top w:val="double" w:sz="4" w:space="0" w:color="auto"/>
            </w:tcBorders>
            <w:shd w:val="clear" w:color="auto" w:fill="F7CAAC"/>
          </w:tcPr>
          <w:p w:rsidR="00453E88" w:rsidRPr="00453E88" w:rsidRDefault="00453E88" w:rsidP="00453E88">
            <w:pPr>
              <w:jc w:val="both"/>
              <w:rPr>
                <w:b/>
              </w:rPr>
            </w:pPr>
            <w:r w:rsidRPr="00453E88">
              <w:rPr>
                <w:b/>
              </w:rPr>
              <w:t>Název studijního předmětu</w:t>
            </w:r>
          </w:p>
        </w:tc>
        <w:tc>
          <w:tcPr>
            <w:tcW w:w="6769" w:type="dxa"/>
            <w:gridSpan w:val="7"/>
            <w:tcBorders>
              <w:top w:val="double" w:sz="4" w:space="0" w:color="auto"/>
            </w:tcBorders>
          </w:tcPr>
          <w:p w:rsidR="00453E88" w:rsidRPr="00453E88" w:rsidRDefault="00453E88" w:rsidP="00453E88">
            <w:pPr>
              <w:jc w:val="both"/>
            </w:pPr>
            <w:r w:rsidRPr="00453E88">
              <w:t>Ruština 2</w:t>
            </w:r>
          </w:p>
        </w:tc>
      </w:tr>
      <w:tr w:rsidR="00453E88" w:rsidTr="00453E88">
        <w:trPr>
          <w:trHeight w:val="249"/>
        </w:trPr>
        <w:tc>
          <w:tcPr>
            <w:tcW w:w="3086" w:type="dxa"/>
            <w:shd w:val="clear" w:color="auto" w:fill="F7CAAC"/>
          </w:tcPr>
          <w:p w:rsidR="00453E88" w:rsidRPr="00453E88" w:rsidRDefault="00453E88" w:rsidP="00453E88">
            <w:pPr>
              <w:jc w:val="both"/>
              <w:rPr>
                <w:b/>
              </w:rPr>
            </w:pPr>
            <w:r w:rsidRPr="00453E88">
              <w:rPr>
                <w:b/>
              </w:rPr>
              <w:t>Typ předmětu</w:t>
            </w:r>
          </w:p>
        </w:tc>
        <w:tc>
          <w:tcPr>
            <w:tcW w:w="3406" w:type="dxa"/>
            <w:gridSpan w:val="4"/>
          </w:tcPr>
          <w:p w:rsidR="00453E88" w:rsidRPr="00453E88" w:rsidRDefault="00B711A9" w:rsidP="00453E88">
            <w:pPr>
              <w:jc w:val="both"/>
            </w:pPr>
            <w:r w:rsidRPr="00265E45">
              <w:t>volitelný „V“</w:t>
            </w:r>
          </w:p>
        </w:tc>
        <w:tc>
          <w:tcPr>
            <w:tcW w:w="2695" w:type="dxa"/>
            <w:gridSpan w:val="2"/>
            <w:shd w:val="clear" w:color="auto" w:fill="F7CAAC"/>
          </w:tcPr>
          <w:p w:rsidR="00453E88" w:rsidRPr="00453E88" w:rsidRDefault="00453E88" w:rsidP="00453E88">
            <w:pPr>
              <w:jc w:val="both"/>
            </w:pPr>
            <w:r w:rsidRPr="00453E88">
              <w:rPr>
                <w:b/>
              </w:rPr>
              <w:t>doporučený ročník / semestr</w:t>
            </w:r>
          </w:p>
        </w:tc>
        <w:tc>
          <w:tcPr>
            <w:tcW w:w="668" w:type="dxa"/>
          </w:tcPr>
          <w:p w:rsidR="00453E88" w:rsidRPr="00453E88" w:rsidRDefault="00453E88" w:rsidP="00453E88">
            <w:pPr>
              <w:jc w:val="both"/>
            </w:pPr>
            <w:r w:rsidRPr="00453E88">
              <w:t>L</w:t>
            </w:r>
          </w:p>
        </w:tc>
      </w:tr>
      <w:tr w:rsidR="00453E88" w:rsidTr="00453E88">
        <w:tc>
          <w:tcPr>
            <w:tcW w:w="3086" w:type="dxa"/>
            <w:shd w:val="clear" w:color="auto" w:fill="F7CAAC"/>
          </w:tcPr>
          <w:p w:rsidR="00453E88" w:rsidRPr="00453E88" w:rsidRDefault="00453E88" w:rsidP="00453E88">
            <w:pPr>
              <w:jc w:val="both"/>
              <w:rPr>
                <w:b/>
              </w:rPr>
            </w:pPr>
            <w:r w:rsidRPr="00453E88">
              <w:rPr>
                <w:b/>
              </w:rPr>
              <w:t>Rozsah studijního předmětu</w:t>
            </w:r>
          </w:p>
        </w:tc>
        <w:tc>
          <w:tcPr>
            <w:tcW w:w="1701" w:type="dxa"/>
            <w:gridSpan w:val="2"/>
          </w:tcPr>
          <w:p w:rsidR="00453E88" w:rsidRPr="00453E88" w:rsidRDefault="00453E88" w:rsidP="00453E88">
            <w:pPr>
              <w:jc w:val="both"/>
            </w:pPr>
            <w:r w:rsidRPr="00453E88">
              <w:t>26s</w:t>
            </w:r>
          </w:p>
        </w:tc>
        <w:tc>
          <w:tcPr>
            <w:tcW w:w="889" w:type="dxa"/>
            <w:shd w:val="clear" w:color="auto" w:fill="F7CAAC"/>
          </w:tcPr>
          <w:p w:rsidR="00453E88" w:rsidRPr="00453E88" w:rsidRDefault="00453E88" w:rsidP="00453E88">
            <w:pPr>
              <w:jc w:val="both"/>
              <w:rPr>
                <w:b/>
              </w:rPr>
            </w:pPr>
            <w:r w:rsidRPr="00453E88">
              <w:rPr>
                <w:b/>
              </w:rPr>
              <w:t xml:space="preserve">hod. </w:t>
            </w:r>
          </w:p>
        </w:tc>
        <w:tc>
          <w:tcPr>
            <w:tcW w:w="816" w:type="dxa"/>
          </w:tcPr>
          <w:p w:rsidR="00453E88" w:rsidRPr="00453E88" w:rsidRDefault="00453E88" w:rsidP="00453E88">
            <w:pPr>
              <w:jc w:val="both"/>
            </w:pPr>
            <w:r w:rsidRPr="00453E88">
              <w:t>26</w:t>
            </w:r>
          </w:p>
        </w:tc>
        <w:tc>
          <w:tcPr>
            <w:tcW w:w="2156" w:type="dxa"/>
            <w:shd w:val="clear" w:color="auto" w:fill="F7CAAC"/>
          </w:tcPr>
          <w:p w:rsidR="00453E88" w:rsidRPr="00453E88" w:rsidRDefault="00453E88" w:rsidP="00453E88">
            <w:pPr>
              <w:jc w:val="both"/>
              <w:rPr>
                <w:b/>
              </w:rPr>
            </w:pPr>
            <w:r w:rsidRPr="00453E88">
              <w:rPr>
                <w:b/>
              </w:rPr>
              <w:t>kreditů</w:t>
            </w:r>
          </w:p>
        </w:tc>
        <w:tc>
          <w:tcPr>
            <w:tcW w:w="1207" w:type="dxa"/>
            <w:gridSpan w:val="2"/>
          </w:tcPr>
          <w:p w:rsidR="00453E88" w:rsidRPr="00453E88" w:rsidRDefault="00453E88" w:rsidP="00453E88">
            <w:pPr>
              <w:jc w:val="both"/>
            </w:pPr>
            <w:r w:rsidRPr="00453E88">
              <w:t>3</w:t>
            </w:r>
          </w:p>
        </w:tc>
      </w:tr>
      <w:tr w:rsidR="00453E88" w:rsidTr="00453E88">
        <w:tc>
          <w:tcPr>
            <w:tcW w:w="3086" w:type="dxa"/>
            <w:shd w:val="clear" w:color="auto" w:fill="F7CAAC"/>
          </w:tcPr>
          <w:p w:rsidR="00453E88" w:rsidRPr="00453E88" w:rsidRDefault="00453E88" w:rsidP="00453E88">
            <w:pPr>
              <w:jc w:val="both"/>
              <w:rPr>
                <w:b/>
              </w:rPr>
            </w:pPr>
            <w:r w:rsidRPr="00453E88">
              <w:rPr>
                <w:b/>
              </w:rPr>
              <w:t>Prerekvizity, korekvizity, ekvivalence</w:t>
            </w:r>
          </w:p>
        </w:tc>
        <w:tc>
          <w:tcPr>
            <w:tcW w:w="6769" w:type="dxa"/>
            <w:gridSpan w:val="7"/>
          </w:tcPr>
          <w:p w:rsidR="00453E88" w:rsidRPr="00453E88" w:rsidRDefault="00453E88" w:rsidP="00453E88">
            <w:pPr>
              <w:jc w:val="both"/>
            </w:pPr>
          </w:p>
        </w:tc>
      </w:tr>
      <w:tr w:rsidR="00453E88" w:rsidTr="00453E88">
        <w:tc>
          <w:tcPr>
            <w:tcW w:w="3086" w:type="dxa"/>
            <w:shd w:val="clear" w:color="auto" w:fill="F7CAAC"/>
          </w:tcPr>
          <w:p w:rsidR="00453E88" w:rsidRPr="00453E88" w:rsidRDefault="00453E88" w:rsidP="00453E88">
            <w:pPr>
              <w:jc w:val="both"/>
              <w:rPr>
                <w:b/>
              </w:rPr>
            </w:pPr>
            <w:r w:rsidRPr="00453E88">
              <w:rPr>
                <w:b/>
              </w:rPr>
              <w:t>Způsob ověření studijních výsledků</w:t>
            </w:r>
          </w:p>
        </w:tc>
        <w:tc>
          <w:tcPr>
            <w:tcW w:w="3406" w:type="dxa"/>
            <w:gridSpan w:val="4"/>
          </w:tcPr>
          <w:p w:rsidR="00453E88" w:rsidRPr="00453E88" w:rsidRDefault="00453E88" w:rsidP="00453E88">
            <w:pPr>
              <w:jc w:val="both"/>
            </w:pPr>
            <w:r w:rsidRPr="00453E88">
              <w:t>klasifikovaný zápočet</w:t>
            </w:r>
          </w:p>
        </w:tc>
        <w:tc>
          <w:tcPr>
            <w:tcW w:w="2156" w:type="dxa"/>
            <w:shd w:val="clear" w:color="auto" w:fill="F7CAAC"/>
          </w:tcPr>
          <w:p w:rsidR="00453E88" w:rsidRPr="00453E88" w:rsidRDefault="00453E88" w:rsidP="00453E88">
            <w:pPr>
              <w:jc w:val="both"/>
              <w:rPr>
                <w:b/>
              </w:rPr>
            </w:pPr>
            <w:r w:rsidRPr="00453E88">
              <w:rPr>
                <w:b/>
              </w:rPr>
              <w:t>Forma výuky</w:t>
            </w:r>
          </w:p>
        </w:tc>
        <w:tc>
          <w:tcPr>
            <w:tcW w:w="1207" w:type="dxa"/>
            <w:gridSpan w:val="2"/>
          </w:tcPr>
          <w:p w:rsidR="00453E88" w:rsidRPr="00453E88" w:rsidRDefault="00453E88" w:rsidP="00453E88">
            <w:pPr>
              <w:jc w:val="both"/>
            </w:pPr>
            <w:r w:rsidRPr="00453E88">
              <w:t>seminář</w:t>
            </w:r>
          </w:p>
        </w:tc>
      </w:tr>
      <w:tr w:rsidR="00453E88" w:rsidTr="00453E88">
        <w:tc>
          <w:tcPr>
            <w:tcW w:w="3086" w:type="dxa"/>
            <w:shd w:val="clear" w:color="auto" w:fill="F7CAAC"/>
          </w:tcPr>
          <w:p w:rsidR="00453E88" w:rsidRPr="00453E88" w:rsidRDefault="00453E88" w:rsidP="00453E88">
            <w:pPr>
              <w:jc w:val="both"/>
              <w:rPr>
                <w:b/>
              </w:rPr>
            </w:pPr>
            <w:r w:rsidRPr="00453E88">
              <w:rPr>
                <w:b/>
              </w:rPr>
              <w:t>Forma způsobu ověření studijních výsledků a další požadavky na studenta</w:t>
            </w:r>
          </w:p>
        </w:tc>
        <w:tc>
          <w:tcPr>
            <w:tcW w:w="6769" w:type="dxa"/>
            <w:gridSpan w:val="7"/>
            <w:tcBorders>
              <w:bottom w:val="nil"/>
            </w:tcBorders>
          </w:tcPr>
          <w:p w:rsidR="00453E88" w:rsidRDefault="00453E88" w:rsidP="00453E88">
            <w:pPr>
              <w:jc w:val="both"/>
            </w:pPr>
            <w:r w:rsidRPr="00453E88">
              <w:t>Způsob zakončení předmětu – klasifikovaný zápočet.</w:t>
            </w:r>
          </w:p>
          <w:p w:rsidR="00453E88" w:rsidRPr="00453E88" w:rsidRDefault="00043B0E" w:rsidP="00043B0E">
            <w:pPr>
              <w:jc w:val="both"/>
            </w:pPr>
            <w:r w:rsidRPr="002401C8">
              <w:rPr>
                <w:color w:val="000000"/>
                <w:shd w:val="clear" w:color="auto" w:fill="FFFFFF"/>
              </w:rPr>
              <w:t>Podmínky pro klasifikovaný zápočet</w:t>
            </w:r>
            <w:r w:rsidRPr="00453E88">
              <w:t>:</w:t>
            </w:r>
            <w:r>
              <w:t xml:space="preserve"> </w:t>
            </w:r>
            <w:r w:rsidR="00453E88" w:rsidRPr="00453E88">
              <w:t>80% aktivní účast na seminářích.</w:t>
            </w:r>
            <w:r>
              <w:t xml:space="preserve"> </w:t>
            </w:r>
            <w:r w:rsidR="00453E88" w:rsidRPr="00453E88">
              <w:t>Písemný test s maximálním možným počtem dosažitelných bodů 100 musí být napsán alespoň na 60 %.</w:t>
            </w:r>
          </w:p>
        </w:tc>
      </w:tr>
      <w:tr w:rsidR="00453E88" w:rsidTr="00453E88">
        <w:tc>
          <w:tcPr>
            <w:tcW w:w="3086" w:type="dxa"/>
            <w:tcBorders>
              <w:right w:val="nil"/>
            </w:tcBorders>
            <w:shd w:val="clear" w:color="auto" w:fill="auto"/>
          </w:tcPr>
          <w:p w:rsidR="00453E88" w:rsidRPr="00453E88" w:rsidRDefault="00453E88" w:rsidP="00453E88">
            <w:pPr>
              <w:jc w:val="both"/>
              <w:rPr>
                <w:b/>
              </w:rPr>
            </w:pPr>
          </w:p>
        </w:tc>
        <w:tc>
          <w:tcPr>
            <w:tcW w:w="6769" w:type="dxa"/>
            <w:gridSpan w:val="7"/>
            <w:tcBorders>
              <w:top w:val="nil"/>
              <w:left w:val="nil"/>
              <w:bottom w:val="single" w:sz="4" w:space="0" w:color="auto"/>
            </w:tcBorders>
            <w:shd w:val="clear" w:color="auto" w:fill="auto"/>
          </w:tcPr>
          <w:p w:rsidR="00453E88" w:rsidRPr="00453E88" w:rsidRDefault="00453E88" w:rsidP="00453E88">
            <w:pPr>
              <w:jc w:val="both"/>
            </w:pPr>
          </w:p>
        </w:tc>
      </w:tr>
      <w:tr w:rsidR="00453E88" w:rsidTr="00453E88">
        <w:trPr>
          <w:trHeight w:val="197"/>
        </w:trPr>
        <w:tc>
          <w:tcPr>
            <w:tcW w:w="3086" w:type="dxa"/>
            <w:tcBorders>
              <w:top w:val="nil"/>
            </w:tcBorders>
            <w:shd w:val="clear" w:color="auto" w:fill="F7CAAC"/>
          </w:tcPr>
          <w:p w:rsidR="00453E88" w:rsidRPr="00453E88" w:rsidRDefault="00453E88" w:rsidP="00453E88">
            <w:pPr>
              <w:jc w:val="both"/>
              <w:rPr>
                <w:b/>
              </w:rPr>
            </w:pPr>
            <w:r w:rsidRPr="00453E88">
              <w:rPr>
                <w:b/>
              </w:rPr>
              <w:t>Garant předmětu</w:t>
            </w:r>
          </w:p>
        </w:tc>
        <w:tc>
          <w:tcPr>
            <w:tcW w:w="6769" w:type="dxa"/>
            <w:gridSpan w:val="7"/>
            <w:tcBorders>
              <w:top w:val="single" w:sz="4" w:space="0" w:color="auto"/>
            </w:tcBorders>
          </w:tcPr>
          <w:p w:rsidR="00453E88" w:rsidRPr="00453E88" w:rsidRDefault="00453E88" w:rsidP="00453E88">
            <w:pPr>
              <w:shd w:val="clear" w:color="auto" w:fill="FFFFFF"/>
              <w:spacing w:after="100" w:afterAutospacing="1"/>
              <w:outlineLvl w:val="3"/>
              <w:rPr>
                <w:bCs/>
                <w:color w:val="222222"/>
              </w:rPr>
            </w:pPr>
            <w:r w:rsidRPr="00453E88">
              <w:rPr>
                <w:bCs/>
              </w:rPr>
              <w:t>Mgr. Magda Zálešáková</w:t>
            </w:r>
          </w:p>
        </w:tc>
      </w:tr>
      <w:tr w:rsidR="00453E88" w:rsidTr="00453E88">
        <w:trPr>
          <w:trHeight w:val="243"/>
        </w:trPr>
        <w:tc>
          <w:tcPr>
            <w:tcW w:w="3086" w:type="dxa"/>
            <w:tcBorders>
              <w:top w:val="nil"/>
            </w:tcBorders>
            <w:shd w:val="clear" w:color="auto" w:fill="F7CAAC"/>
          </w:tcPr>
          <w:p w:rsidR="00453E88" w:rsidRPr="00453E88" w:rsidRDefault="00453E88" w:rsidP="00453E88">
            <w:pPr>
              <w:jc w:val="both"/>
              <w:rPr>
                <w:b/>
              </w:rPr>
            </w:pPr>
            <w:r w:rsidRPr="00453E88">
              <w:rPr>
                <w:b/>
              </w:rPr>
              <w:t>Zapojení garanta do výuky předmětu</w:t>
            </w:r>
          </w:p>
        </w:tc>
        <w:tc>
          <w:tcPr>
            <w:tcW w:w="6769" w:type="dxa"/>
            <w:gridSpan w:val="7"/>
            <w:tcBorders>
              <w:top w:val="nil"/>
            </w:tcBorders>
          </w:tcPr>
          <w:p w:rsidR="00453E88" w:rsidRPr="00453E88" w:rsidRDefault="00E05CEB" w:rsidP="00847BD9">
            <w:pPr>
              <w:jc w:val="both"/>
            </w:pPr>
            <w:r w:rsidRPr="00106C26">
              <w:t>Garant stanovuje koncepci seminářů a dohlíží na jejich jednotné vedení.</w:t>
            </w:r>
          </w:p>
        </w:tc>
      </w:tr>
      <w:tr w:rsidR="00453E88" w:rsidTr="00453E88">
        <w:tc>
          <w:tcPr>
            <w:tcW w:w="3086" w:type="dxa"/>
            <w:shd w:val="clear" w:color="auto" w:fill="F7CAAC"/>
          </w:tcPr>
          <w:p w:rsidR="00453E88" w:rsidRPr="00453E88" w:rsidRDefault="00453E88" w:rsidP="00453E88">
            <w:pPr>
              <w:jc w:val="both"/>
              <w:rPr>
                <w:b/>
              </w:rPr>
            </w:pPr>
            <w:r w:rsidRPr="00453E88">
              <w:rPr>
                <w:b/>
              </w:rPr>
              <w:t>Vyučující</w:t>
            </w:r>
          </w:p>
        </w:tc>
        <w:tc>
          <w:tcPr>
            <w:tcW w:w="6769" w:type="dxa"/>
            <w:gridSpan w:val="7"/>
            <w:tcBorders>
              <w:bottom w:val="nil"/>
            </w:tcBorders>
          </w:tcPr>
          <w:p w:rsidR="00453E88" w:rsidRPr="00453E88" w:rsidRDefault="00453E88" w:rsidP="00453E88">
            <w:pPr>
              <w:jc w:val="both"/>
            </w:pPr>
            <w:r w:rsidRPr="00453E88">
              <w:rPr>
                <w:bCs/>
              </w:rPr>
              <w:t>Mgr. Oxana Cagašová</w:t>
            </w:r>
            <w:r w:rsidR="008E5AFF">
              <w:rPr>
                <w:bCs/>
              </w:rPr>
              <w:t xml:space="preserve"> </w:t>
            </w:r>
            <w:r w:rsidR="008E5AFF">
              <w:t>- semináře (100%)</w:t>
            </w:r>
          </w:p>
        </w:tc>
      </w:tr>
      <w:tr w:rsidR="00453E88" w:rsidTr="00453E88">
        <w:trPr>
          <w:trHeight w:val="200"/>
        </w:trPr>
        <w:tc>
          <w:tcPr>
            <w:tcW w:w="9855" w:type="dxa"/>
            <w:gridSpan w:val="8"/>
            <w:tcBorders>
              <w:top w:val="nil"/>
            </w:tcBorders>
          </w:tcPr>
          <w:p w:rsidR="00453E88" w:rsidRPr="00453E88" w:rsidRDefault="00453E88" w:rsidP="00453E88"/>
        </w:tc>
      </w:tr>
      <w:tr w:rsidR="00453E88" w:rsidTr="00453E88">
        <w:tc>
          <w:tcPr>
            <w:tcW w:w="3086" w:type="dxa"/>
            <w:shd w:val="clear" w:color="auto" w:fill="F7CAAC"/>
          </w:tcPr>
          <w:p w:rsidR="00453E88" w:rsidRPr="00453E88" w:rsidRDefault="00453E88" w:rsidP="00453E88">
            <w:pPr>
              <w:jc w:val="both"/>
              <w:rPr>
                <w:b/>
              </w:rPr>
            </w:pPr>
            <w:r w:rsidRPr="00453E88">
              <w:rPr>
                <w:b/>
              </w:rPr>
              <w:t>Stručná anotace předmětu</w:t>
            </w:r>
          </w:p>
        </w:tc>
        <w:tc>
          <w:tcPr>
            <w:tcW w:w="6769" w:type="dxa"/>
            <w:gridSpan w:val="7"/>
            <w:tcBorders>
              <w:bottom w:val="nil"/>
            </w:tcBorders>
          </w:tcPr>
          <w:p w:rsidR="00453E88" w:rsidRPr="00453E88" w:rsidRDefault="00453E88" w:rsidP="00453E88">
            <w:pPr>
              <w:jc w:val="both"/>
            </w:pPr>
          </w:p>
        </w:tc>
      </w:tr>
      <w:tr w:rsidR="00453E88" w:rsidTr="00453E88">
        <w:trPr>
          <w:trHeight w:val="3938"/>
        </w:trPr>
        <w:tc>
          <w:tcPr>
            <w:tcW w:w="9855" w:type="dxa"/>
            <w:gridSpan w:val="8"/>
            <w:tcBorders>
              <w:top w:val="nil"/>
              <w:bottom w:val="single" w:sz="12" w:space="0" w:color="auto"/>
            </w:tcBorders>
          </w:tcPr>
          <w:p w:rsidR="00453E88" w:rsidRPr="00453E88" w:rsidRDefault="00453E88" w:rsidP="00453E88">
            <w:pPr>
              <w:jc w:val="both"/>
            </w:pPr>
            <w:r w:rsidRPr="00453E88">
              <w:t>Cíl předmětu</w:t>
            </w:r>
          </w:p>
          <w:p w:rsidR="00453E88" w:rsidRPr="00453E88" w:rsidRDefault="00453E88" w:rsidP="00453E88">
            <w:pPr>
              <w:jc w:val="both"/>
            </w:pPr>
            <w:r w:rsidRPr="00453E88">
              <w:t>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Z povahy organizace kurzu vyplývá, že se mimo období výuky u studentů předpokládá návštěva jazykové školy či jiných typů kurzů či doučování. Studenti jsou tak systematicky vedeni k domácí práci a samostudiu.</w:t>
            </w:r>
          </w:p>
          <w:p w:rsidR="00453E88" w:rsidRPr="00453E88" w:rsidRDefault="00453E88" w:rsidP="00453E88">
            <w:pPr>
              <w:jc w:val="both"/>
            </w:pPr>
            <w:r w:rsidRPr="00453E88">
              <w:t>Obsah předmětu</w:t>
            </w:r>
          </w:p>
          <w:p w:rsidR="00453E88" w:rsidRPr="00453E88" w:rsidRDefault="00453E88" w:rsidP="000E1096">
            <w:pPr>
              <w:pStyle w:val="Odstavecseseznamem"/>
              <w:numPr>
                <w:ilvl w:val="0"/>
                <w:numId w:val="51"/>
              </w:numPr>
              <w:spacing w:after="0" w:line="240" w:lineRule="auto"/>
              <w:ind w:left="247" w:hanging="247"/>
              <w:rPr>
                <w:rFonts w:ascii="Times New Roman" w:hAnsi="Times New Roman"/>
                <w:sz w:val="20"/>
                <w:szCs w:val="20"/>
              </w:rPr>
            </w:pPr>
            <w:r w:rsidRPr="00453E88">
              <w:rPr>
                <w:rFonts w:ascii="Times New Roman" w:hAnsi="Times New Roman"/>
                <w:sz w:val="20"/>
                <w:szCs w:val="20"/>
              </w:rPr>
              <w:t xml:space="preserve">Rod podstatných jmen.  Skloňování podstatných jmen </w:t>
            </w:r>
          </w:p>
          <w:p w:rsidR="00453E88" w:rsidRPr="00453E88" w:rsidRDefault="00453E88" w:rsidP="000E1096">
            <w:pPr>
              <w:pStyle w:val="Odstavecseseznamem"/>
              <w:numPr>
                <w:ilvl w:val="0"/>
                <w:numId w:val="51"/>
              </w:numPr>
              <w:spacing w:after="0" w:line="240" w:lineRule="auto"/>
              <w:ind w:left="247" w:hanging="247"/>
              <w:rPr>
                <w:rFonts w:ascii="Times New Roman" w:hAnsi="Times New Roman"/>
                <w:sz w:val="20"/>
                <w:szCs w:val="20"/>
              </w:rPr>
            </w:pPr>
            <w:r w:rsidRPr="00453E88">
              <w:rPr>
                <w:rFonts w:ascii="Times New Roman" w:hAnsi="Times New Roman"/>
                <w:sz w:val="20"/>
                <w:szCs w:val="20"/>
              </w:rPr>
              <w:t>Cestování. Nákupy. Restaurace.</w:t>
            </w:r>
          </w:p>
          <w:p w:rsidR="00453E88" w:rsidRPr="00453E88" w:rsidRDefault="00453E88" w:rsidP="000E1096">
            <w:pPr>
              <w:pStyle w:val="Odstavecseseznamem"/>
              <w:numPr>
                <w:ilvl w:val="0"/>
                <w:numId w:val="51"/>
              </w:numPr>
              <w:spacing w:after="0" w:line="240" w:lineRule="auto"/>
              <w:ind w:left="247" w:hanging="247"/>
              <w:rPr>
                <w:rFonts w:ascii="Times New Roman" w:hAnsi="Times New Roman"/>
                <w:sz w:val="20"/>
                <w:szCs w:val="20"/>
              </w:rPr>
            </w:pPr>
            <w:r w:rsidRPr="00453E88">
              <w:rPr>
                <w:rFonts w:ascii="Times New Roman" w:hAnsi="Times New Roman"/>
                <w:sz w:val="20"/>
                <w:szCs w:val="20"/>
              </w:rPr>
              <w:t xml:space="preserve">Slovesa I. a II. časování. </w:t>
            </w:r>
          </w:p>
          <w:p w:rsidR="00453E88" w:rsidRPr="00453E88" w:rsidRDefault="00453E88" w:rsidP="000E1096">
            <w:pPr>
              <w:pStyle w:val="Odstavecseseznamem"/>
              <w:numPr>
                <w:ilvl w:val="0"/>
                <w:numId w:val="51"/>
              </w:numPr>
              <w:spacing w:after="0" w:line="240" w:lineRule="auto"/>
              <w:ind w:left="247" w:hanging="247"/>
              <w:rPr>
                <w:rFonts w:ascii="Times New Roman" w:hAnsi="Times New Roman"/>
                <w:sz w:val="20"/>
                <w:szCs w:val="20"/>
              </w:rPr>
            </w:pPr>
            <w:r w:rsidRPr="00453E88">
              <w:rPr>
                <w:rFonts w:ascii="Times New Roman" w:hAnsi="Times New Roman"/>
                <w:sz w:val="20"/>
                <w:szCs w:val="20"/>
              </w:rPr>
              <w:t>Zájmena osobní a přivlastňovací.</w:t>
            </w:r>
          </w:p>
          <w:p w:rsidR="00453E88" w:rsidRPr="00453E88" w:rsidRDefault="00453E88" w:rsidP="000E1096">
            <w:pPr>
              <w:pStyle w:val="Odstavecseseznamem"/>
              <w:numPr>
                <w:ilvl w:val="0"/>
                <w:numId w:val="51"/>
              </w:numPr>
              <w:spacing w:after="0" w:line="240" w:lineRule="auto"/>
              <w:ind w:left="247" w:hanging="247"/>
              <w:rPr>
                <w:rFonts w:ascii="Times New Roman" w:hAnsi="Times New Roman"/>
                <w:sz w:val="20"/>
                <w:szCs w:val="20"/>
              </w:rPr>
            </w:pPr>
            <w:r w:rsidRPr="00453E88">
              <w:rPr>
                <w:rFonts w:ascii="Times New Roman" w:hAnsi="Times New Roman"/>
                <w:sz w:val="20"/>
                <w:szCs w:val="20"/>
              </w:rPr>
              <w:t xml:space="preserve">Předložkové vazby odlišné od češtiny. </w:t>
            </w:r>
          </w:p>
          <w:p w:rsidR="00453E88" w:rsidRPr="00453E88" w:rsidRDefault="00453E88" w:rsidP="000E1096">
            <w:pPr>
              <w:pStyle w:val="Odstavecseseznamem"/>
              <w:numPr>
                <w:ilvl w:val="0"/>
                <w:numId w:val="51"/>
              </w:numPr>
              <w:spacing w:after="0" w:line="240" w:lineRule="auto"/>
              <w:ind w:left="247" w:hanging="247"/>
              <w:rPr>
                <w:rFonts w:ascii="Times New Roman" w:hAnsi="Times New Roman"/>
                <w:sz w:val="20"/>
                <w:szCs w:val="20"/>
              </w:rPr>
            </w:pPr>
            <w:r w:rsidRPr="00453E88">
              <w:rPr>
                <w:rFonts w:ascii="Times New Roman" w:hAnsi="Times New Roman"/>
                <w:sz w:val="20"/>
                <w:szCs w:val="20"/>
              </w:rPr>
              <w:t>Skloňování podstatných jmen. Nesklonná podstatná jména.</w:t>
            </w:r>
          </w:p>
          <w:p w:rsidR="00453E88" w:rsidRPr="00453E88" w:rsidRDefault="00453E88" w:rsidP="000E1096">
            <w:pPr>
              <w:pStyle w:val="Odstavecseseznamem"/>
              <w:numPr>
                <w:ilvl w:val="0"/>
                <w:numId w:val="51"/>
              </w:numPr>
              <w:spacing w:after="0" w:line="240" w:lineRule="auto"/>
              <w:ind w:left="247" w:hanging="247"/>
              <w:rPr>
                <w:rFonts w:ascii="Times New Roman" w:hAnsi="Times New Roman"/>
                <w:sz w:val="20"/>
                <w:szCs w:val="20"/>
              </w:rPr>
            </w:pPr>
            <w:r w:rsidRPr="00453E88">
              <w:rPr>
                <w:rFonts w:ascii="Times New Roman" w:hAnsi="Times New Roman"/>
                <w:sz w:val="20"/>
                <w:szCs w:val="20"/>
              </w:rPr>
              <w:t xml:space="preserve">Číslovky 0 – 1000. </w:t>
            </w:r>
          </w:p>
          <w:p w:rsidR="00453E88" w:rsidRPr="00453E88" w:rsidRDefault="00453E88" w:rsidP="00453E88">
            <w:r w:rsidRPr="00453E88">
              <w:t>Výstupní kompetence</w:t>
            </w:r>
          </w:p>
          <w:p w:rsidR="00453E88" w:rsidRPr="00453E88" w:rsidRDefault="00453E88" w:rsidP="00453E88">
            <w:pPr>
              <w:jc w:val="both"/>
            </w:pPr>
            <w:r w:rsidRPr="00453E88">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apod. Na takové otázky umí i odpovídat. V dialogu umí navázat na jiného mluvčího, pokud je jeho řeč srozumitelná (mluví dostatečně zřetelně a pomalu)a pokud zohlední úroveň jazykové znalosti studenta. </w:t>
            </w:r>
          </w:p>
        </w:tc>
      </w:tr>
      <w:tr w:rsidR="00453E88" w:rsidTr="00453E88">
        <w:trPr>
          <w:trHeight w:val="265"/>
        </w:trPr>
        <w:tc>
          <w:tcPr>
            <w:tcW w:w="3653" w:type="dxa"/>
            <w:gridSpan w:val="2"/>
            <w:tcBorders>
              <w:top w:val="nil"/>
            </w:tcBorders>
            <w:shd w:val="clear" w:color="auto" w:fill="F7CAAC"/>
          </w:tcPr>
          <w:p w:rsidR="00453E88" w:rsidRPr="00453E88" w:rsidRDefault="00453E88" w:rsidP="00453E88">
            <w:pPr>
              <w:jc w:val="both"/>
            </w:pPr>
            <w:r w:rsidRPr="00453E88">
              <w:rPr>
                <w:b/>
              </w:rPr>
              <w:t>Studijní literatura a studijní pomůcky</w:t>
            </w:r>
          </w:p>
        </w:tc>
        <w:tc>
          <w:tcPr>
            <w:tcW w:w="6202" w:type="dxa"/>
            <w:gridSpan w:val="6"/>
            <w:tcBorders>
              <w:top w:val="nil"/>
              <w:bottom w:val="nil"/>
            </w:tcBorders>
          </w:tcPr>
          <w:p w:rsidR="00453E88" w:rsidRPr="00453E88" w:rsidRDefault="00453E88" w:rsidP="00453E88">
            <w:pPr>
              <w:jc w:val="both"/>
            </w:pPr>
          </w:p>
        </w:tc>
      </w:tr>
      <w:tr w:rsidR="00453E88" w:rsidTr="00043B0E">
        <w:trPr>
          <w:trHeight w:val="1286"/>
        </w:trPr>
        <w:tc>
          <w:tcPr>
            <w:tcW w:w="9855" w:type="dxa"/>
            <w:gridSpan w:val="8"/>
            <w:tcBorders>
              <w:top w:val="nil"/>
            </w:tcBorders>
          </w:tcPr>
          <w:p w:rsidR="00453E88" w:rsidRPr="00453E88" w:rsidRDefault="00453E88" w:rsidP="00453E88">
            <w:pPr>
              <w:jc w:val="both"/>
              <w:rPr>
                <w:b/>
              </w:rPr>
            </w:pPr>
            <w:r w:rsidRPr="00453E88">
              <w:rPr>
                <w:b/>
              </w:rPr>
              <w:t>Povinná literatura</w:t>
            </w:r>
          </w:p>
          <w:p w:rsidR="00453E88" w:rsidRPr="00453E88" w:rsidRDefault="00453E88" w:rsidP="00453E88">
            <w:pPr>
              <w:jc w:val="both"/>
              <w:rPr>
                <w:b/>
              </w:rPr>
            </w:pPr>
            <w:r w:rsidRPr="00453E88">
              <w:t xml:space="preserve">PAŘÍZKOVÁ, Š. </w:t>
            </w:r>
            <w:r w:rsidRPr="00453E88">
              <w:rPr>
                <w:i/>
                <w:iCs/>
              </w:rPr>
              <w:t>Ruština pro začátečníky a samouky - mp3</w:t>
            </w:r>
            <w:r w:rsidRPr="00453E88">
              <w:t xml:space="preserve">. Ředice: Pařízek, 2015. </w:t>
            </w:r>
          </w:p>
          <w:p w:rsidR="00453E88" w:rsidRPr="00453E88" w:rsidRDefault="00453E88" w:rsidP="00453E88">
            <w:pPr>
              <w:jc w:val="both"/>
              <w:rPr>
                <w:b/>
              </w:rPr>
            </w:pPr>
            <w:r w:rsidRPr="00453E88">
              <w:rPr>
                <w:b/>
              </w:rPr>
              <w:t>Doporučená literatura</w:t>
            </w:r>
          </w:p>
          <w:p w:rsidR="00453E88" w:rsidRPr="00453E88" w:rsidRDefault="00453E88" w:rsidP="00453E88">
            <w:pPr>
              <w:jc w:val="both"/>
            </w:pPr>
            <w:r w:rsidRPr="00453E88">
              <w:t xml:space="preserve">JELÍNEK, S. a kol. </w:t>
            </w:r>
            <w:r w:rsidRPr="00453E88">
              <w:rPr>
                <w:i/>
                <w:iCs/>
              </w:rPr>
              <w:t>Raduga po novomu 1</w:t>
            </w:r>
            <w:r w:rsidRPr="00453E88">
              <w:t xml:space="preserve">. Plzeň: Fraus, 2007. ISBN </w:t>
            </w:r>
            <w:r w:rsidRPr="00453E88">
              <w:rPr>
                <w:color w:val="231F20"/>
                <w:spacing w:val="9"/>
                <w:shd w:val="clear" w:color="auto" w:fill="FFFFFF"/>
              </w:rPr>
              <w:t>978-80-7238-659-8.</w:t>
            </w:r>
          </w:p>
          <w:p w:rsidR="00453E88" w:rsidRPr="00453E88" w:rsidRDefault="00453E88" w:rsidP="00453E88">
            <w:pPr>
              <w:jc w:val="both"/>
            </w:pPr>
            <w:r w:rsidRPr="00453E88">
              <w:t xml:space="preserve">LEPILOVÁ, K. </w:t>
            </w:r>
            <w:r w:rsidRPr="00453E88">
              <w:rPr>
                <w:i/>
                <w:iCs/>
              </w:rPr>
              <w:t>Rusky na cesty</w:t>
            </w:r>
            <w:r w:rsidRPr="00453E88">
              <w:t>. Brno: Computer Press, 2007. ISBN 978-80-251-1562-6.</w:t>
            </w:r>
          </w:p>
        </w:tc>
      </w:tr>
      <w:tr w:rsidR="00453E88"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53E88" w:rsidRPr="00453E88" w:rsidRDefault="00453E88" w:rsidP="00453E88">
            <w:pPr>
              <w:jc w:val="center"/>
              <w:rPr>
                <w:b/>
              </w:rPr>
            </w:pPr>
            <w:r w:rsidRPr="00453E88">
              <w:rPr>
                <w:b/>
              </w:rPr>
              <w:t>Informace ke kombinované nebo distanční formě</w:t>
            </w:r>
          </w:p>
        </w:tc>
      </w:tr>
      <w:tr w:rsidR="00453E88" w:rsidTr="00453E88">
        <w:tc>
          <w:tcPr>
            <w:tcW w:w="4787" w:type="dxa"/>
            <w:gridSpan w:val="3"/>
            <w:tcBorders>
              <w:top w:val="single" w:sz="2" w:space="0" w:color="auto"/>
            </w:tcBorders>
            <w:shd w:val="clear" w:color="auto" w:fill="F7CAAC"/>
          </w:tcPr>
          <w:p w:rsidR="00453E88" w:rsidRPr="00453E88" w:rsidRDefault="00453E88" w:rsidP="00453E88">
            <w:pPr>
              <w:jc w:val="both"/>
            </w:pPr>
            <w:r w:rsidRPr="00453E88">
              <w:rPr>
                <w:b/>
              </w:rPr>
              <w:t>Rozsah konzultací (soustředění)</w:t>
            </w:r>
          </w:p>
        </w:tc>
        <w:tc>
          <w:tcPr>
            <w:tcW w:w="889" w:type="dxa"/>
            <w:tcBorders>
              <w:top w:val="single" w:sz="2" w:space="0" w:color="auto"/>
            </w:tcBorders>
          </w:tcPr>
          <w:p w:rsidR="00453E88" w:rsidRPr="00453E88" w:rsidRDefault="00453E88" w:rsidP="00453E88">
            <w:pPr>
              <w:jc w:val="both"/>
            </w:pPr>
          </w:p>
        </w:tc>
        <w:tc>
          <w:tcPr>
            <w:tcW w:w="4179" w:type="dxa"/>
            <w:gridSpan w:val="4"/>
            <w:tcBorders>
              <w:top w:val="single" w:sz="2" w:space="0" w:color="auto"/>
            </w:tcBorders>
            <w:shd w:val="clear" w:color="auto" w:fill="F7CAAC"/>
          </w:tcPr>
          <w:p w:rsidR="00453E88" w:rsidRPr="00453E88" w:rsidRDefault="00453E88" w:rsidP="00453E88">
            <w:pPr>
              <w:jc w:val="both"/>
              <w:rPr>
                <w:b/>
              </w:rPr>
            </w:pPr>
            <w:r w:rsidRPr="00453E88">
              <w:rPr>
                <w:b/>
              </w:rPr>
              <w:t xml:space="preserve">hodin </w:t>
            </w:r>
          </w:p>
        </w:tc>
      </w:tr>
      <w:tr w:rsidR="00453E88" w:rsidTr="00453E88">
        <w:tc>
          <w:tcPr>
            <w:tcW w:w="9855" w:type="dxa"/>
            <w:gridSpan w:val="8"/>
            <w:shd w:val="clear" w:color="auto" w:fill="F7CAAC"/>
          </w:tcPr>
          <w:p w:rsidR="00453E88" w:rsidRPr="00453E88" w:rsidRDefault="00453E88" w:rsidP="00453E88">
            <w:pPr>
              <w:jc w:val="both"/>
              <w:rPr>
                <w:b/>
              </w:rPr>
            </w:pPr>
            <w:r w:rsidRPr="00453E88">
              <w:rPr>
                <w:b/>
              </w:rPr>
              <w:t>Informace o způsobu kontaktu s vyučujícím</w:t>
            </w:r>
          </w:p>
        </w:tc>
      </w:tr>
      <w:tr w:rsidR="00453E88" w:rsidTr="00453E88">
        <w:trPr>
          <w:trHeight w:val="400"/>
        </w:trPr>
        <w:tc>
          <w:tcPr>
            <w:tcW w:w="9855" w:type="dxa"/>
            <w:gridSpan w:val="8"/>
          </w:tcPr>
          <w:p w:rsidR="00453E88" w:rsidRPr="00453E88" w:rsidRDefault="00043B0E" w:rsidP="00453E88">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74C2A" w:rsidRDefault="00274C2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53E88" w:rsidTr="00453E88">
        <w:tc>
          <w:tcPr>
            <w:tcW w:w="9855" w:type="dxa"/>
            <w:gridSpan w:val="8"/>
            <w:tcBorders>
              <w:bottom w:val="double" w:sz="4" w:space="0" w:color="auto"/>
            </w:tcBorders>
            <w:shd w:val="clear" w:color="auto" w:fill="BDD6EE"/>
          </w:tcPr>
          <w:p w:rsidR="00453E88" w:rsidRDefault="00453E88" w:rsidP="00453E88">
            <w:pPr>
              <w:jc w:val="both"/>
              <w:rPr>
                <w:b/>
                <w:sz w:val="28"/>
              </w:rPr>
            </w:pPr>
            <w:r>
              <w:lastRenderedPageBreak/>
              <w:br w:type="page"/>
            </w:r>
            <w:r>
              <w:rPr>
                <w:b/>
                <w:sz w:val="28"/>
              </w:rPr>
              <w:t>B-III – Charakteristika studijního předmětu</w:t>
            </w:r>
          </w:p>
        </w:tc>
      </w:tr>
      <w:tr w:rsidR="00453E88" w:rsidTr="00453E88">
        <w:tc>
          <w:tcPr>
            <w:tcW w:w="3086" w:type="dxa"/>
            <w:tcBorders>
              <w:top w:val="double" w:sz="4" w:space="0" w:color="auto"/>
            </w:tcBorders>
            <w:shd w:val="clear" w:color="auto" w:fill="F7CAAC"/>
          </w:tcPr>
          <w:p w:rsidR="00453E88" w:rsidRPr="002401C8" w:rsidRDefault="00453E88" w:rsidP="00453E88">
            <w:pPr>
              <w:jc w:val="both"/>
              <w:rPr>
                <w:b/>
              </w:rPr>
            </w:pPr>
            <w:r w:rsidRPr="002401C8">
              <w:rPr>
                <w:b/>
              </w:rPr>
              <w:t>Název studijního předmětu</w:t>
            </w:r>
          </w:p>
        </w:tc>
        <w:tc>
          <w:tcPr>
            <w:tcW w:w="6769" w:type="dxa"/>
            <w:gridSpan w:val="7"/>
            <w:tcBorders>
              <w:top w:val="double" w:sz="4" w:space="0" w:color="auto"/>
            </w:tcBorders>
          </w:tcPr>
          <w:p w:rsidR="00453E88" w:rsidRPr="002401C8" w:rsidRDefault="00453E88" w:rsidP="00453E88">
            <w:pPr>
              <w:jc w:val="both"/>
            </w:pPr>
            <w:r w:rsidRPr="002401C8">
              <w:t>Španělština 1</w:t>
            </w:r>
          </w:p>
        </w:tc>
      </w:tr>
      <w:tr w:rsidR="00453E88" w:rsidTr="00453E88">
        <w:trPr>
          <w:trHeight w:val="249"/>
        </w:trPr>
        <w:tc>
          <w:tcPr>
            <w:tcW w:w="3086" w:type="dxa"/>
            <w:shd w:val="clear" w:color="auto" w:fill="F7CAAC"/>
          </w:tcPr>
          <w:p w:rsidR="00453E88" w:rsidRPr="002401C8" w:rsidRDefault="00453E88" w:rsidP="00453E88">
            <w:pPr>
              <w:jc w:val="both"/>
              <w:rPr>
                <w:b/>
              </w:rPr>
            </w:pPr>
            <w:r w:rsidRPr="002401C8">
              <w:rPr>
                <w:b/>
              </w:rPr>
              <w:t>Typ předmětu</w:t>
            </w:r>
          </w:p>
        </w:tc>
        <w:tc>
          <w:tcPr>
            <w:tcW w:w="3406" w:type="dxa"/>
            <w:gridSpan w:val="4"/>
          </w:tcPr>
          <w:p w:rsidR="00453E88" w:rsidRPr="002401C8" w:rsidRDefault="00B711A9" w:rsidP="00453E88">
            <w:pPr>
              <w:jc w:val="both"/>
            </w:pPr>
            <w:r w:rsidRPr="00265E45">
              <w:t>volitelný „V“</w:t>
            </w:r>
          </w:p>
        </w:tc>
        <w:tc>
          <w:tcPr>
            <w:tcW w:w="2695" w:type="dxa"/>
            <w:gridSpan w:val="2"/>
            <w:shd w:val="clear" w:color="auto" w:fill="F7CAAC"/>
          </w:tcPr>
          <w:p w:rsidR="00453E88" w:rsidRPr="002401C8" w:rsidRDefault="00453E88" w:rsidP="00453E88">
            <w:pPr>
              <w:jc w:val="both"/>
            </w:pPr>
            <w:r w:rsidRPr="002401C8">
              <w:rPr>
                <w:b/>
              </w:rPr>
              <w:t>doporučený ročník / semestr</w:t>
            </w:r>
          </w:p>
        </w:tc>
        <w:tc>
          <w:tcPr>
            <w:tcW w:w="668" w:type="dxa"/>
          </w:tcPr>
          <w:p w:rsidR="00453E88" w:rsidRPr="002401C8" w:rsidRDefault="00453E88" w:rsidP="00453E88">
            <w:pPr>
              <w:jc w:val="both"/>
            </w:pPr>
            <w:r w:rsidRPr="002401C8">
              <w:t>Z</w:t>
            </w:r>
          </w:p>
        </w:tc>
      </w:tr>
      <w:tr w:rsidR="00453E88" w:rsidTr="00453E88">
        <w:tc>
          <w:tcPr>
            <w:tcW w:w="3086" w:type="dxa"/>
            <w:shd w:val="clear" w:color="auto" w:fill="F7CAAC"/>
          </w:tcPr>
          <w:p w:rsidR="00453E88" w:rsidRPr="002401C8" w:rsidRDefault="00453E88" w:rsidP="00453E88">
            <w:pPr>
              <w:jc w:val="both"/>
              <w:rPr>
                <w:b/>
              </w:rPr>
            </w:pPr>
            <w:r w:rsidRPr="002401C8">
              <w:rPr>
                <w:b/>
              </w:rPr>
              <w:t>Rozsah studijního předmětu</w:t>
            </w:r>
          </w:p>
        </w:tc>
        <w:tc>
          <w:tcPr>
            <w:tcW w:w="1701" w:type="dxa"/>
            <w:gridSpan w:val="2"/>
          </w:tcPr>
          <w:p w:rsidR="00453E88" w:rsidRPr="002401C8" w:rsidRDefault="00453E88" w:rsidP="00453E88">
            <w:pPr>
              <w:jc w:val="both"/>
            </w:pPr>
            <w:r w:rsidRPr="002401C8">
              <w:t>26s</w:t>
            </w:r>
          </w:p>
        </w:tc>
        <w:tc>
          <w:tcPr>
            <w:tcW w:w="889" w:type="dxa"/>
            <w:shd w:val="clear" w:color="auto" w:fill="F7CAAC"/>
          </w:tcPr>
          <w:p w:rsidR="00453E88" w:rsidRPr="002401C8" w:rsidRDefault="00453E88" w:rsidP="00453E88">
            <w:pPr>
              <w:jc w:val="both"/>
              <w:rPr>
                <w:b/>
              </w:rPr>
            </w:pPr>
            <w:r w:rsidRPr="002401C8">
              <w:rPr>
                <w:b/>
              </w:rPr>
              <w:t xml:space="preserve">hod. </w:t>
            </w:r>
          </w:p>
        </w:tc>
        <w:tc>
          <w:tcPr>
            <w:tcW w:w="816" w:type="dxa"/>
          </w:tcPr>
          <w:p w:rsidR="00453E88" w:rsidRPr="002401C8" w:rsidRDefault="00453E88" w:rsidP="00453E88">
            <w:pPr>
              <w:jc w:val="both"/>
            </w:pPr>
            <w:r w:rsidRPr="002401C8">
              <w:t>26</w:t>
            </w:r>
          </w:p>
        </w:tc>
        <w:tc>
          <w:tcPr>
            <w:tcW w:w="2156" w:type="dxa"/>
            <w:shd w:val="clear" w:color="auto" w:fill="F7CAAC"/>
          </w:tcPr>
          <w:p w:rsidR="00453E88" w:rsidRPr="002401C8" w:rsidRDefault="00453E88" w:rsidP="00453E88">
            <w:pPr>
              <w:jc w:val="both"/>
              <w:rPr>
                <w:b/>
              </w:rPr>
            </w:pPr>
            <w:r w:rsidRPr="002401C8">
              <w:rPr>
                <w:b/>
              </w:rPr>
              <w:t>kreditů</w:t>
            </w:r>
          </w:p>
        </w:tc>
        <w:tc>
          <w:tcPr>
            <w:tcW w:w="1207" w:type="dxa"/>
            <w:gridSpan w:val="2"/>
          </w:tcPr>
          <w:p w:rsidR="00453E88" w:rsidRPr="002401C8" w:rsidRDefault="00453E88" w:rsidP="00453E88">
            <w:pPr>
              <w:jc w:val="both"/>
            </w:pPr>
            <w:r w:rsidRPr="002401C8">
              <w:t>3</w:t>
            </w:r>
          </w:p>
        </w:tc>
      </w:tr>
      <w:tr w:rsidR="00453E88" w:rsidTr="00453E88">
        <w:tc>
          <w:tcPr>
            <w:tcW w:w="3086" w:type="dxa"/>
            <w:shd w:val="clear" w:color="auto" w:fill="F7CAAC"/>
          </w:tcPr>
          <w:p w:rsidR="00453E88" w:rsidRPr="002401C8" w:rsidRDefault="00453E88" w:rsidP="00453E88">
            <w:pPr>
              <w:jc w:val="both"/>
              <w:rPr>
                <w:b/>
              </w:rPr>
            </w:pPr>
            <w:r w:rsidRPr="002401C8">
              <w:rPr>
                <w:b/>
              </w:rPr>
              <w:t>Prerekvizity, korekvizity, ekvivalence</w:t>
            </w:r>
          </w:p>
        </w:tc>
        <w:tc>
          <w:tcPr>
            <w:tcW w:w="6769" w:type="dxa"/>
            <w:gridSpan w:val="7"/>
          </w:tcPr>
          <w:p w:rsidR="00453E88" w:rsidRPr="002401C8" w:rsidRDefault="00453E88" w:rsidP="00453E88">
            <w:pPr>
              <w:jc w:val="both"/>
            </w:pPr>
          </w:p>
        </w:tc>
      </w:tr>
      <w:tr w:rsidR="00453E88" w:rsidTr="00453E88">
        <w:tc>
          <w:tcPr>
            <w:tcW w:w="3086" w:type="dxa"/>
            <w:shd w:val="clear" w:color="auto" w:fill="F7CAAC"/>
          </w:tcPr>
          <w:p w:rsidR="00453E88" w:rsidRPr="002401C8" w:rsidRDefault="00453E88" w:rsidP="00453E88">
            <w:pPr>
              <w:jc w:val="both"/>
              <w:rPr>
                <w:b/>
              </w:rPr>
            </w:pPr>
            <w:r w:rsidRPr="002401C8">
              <w:rPr>
                <w:b/>
              </w:rPr>
              <w:t>Způsob ověření studijních výsledků</w:t>
            </w:r>
          </w:p>
        </w:tc>
        <w:tc>
          <w:tcPr>
            <w:tcW w:w="3406" w:type="dxa"/>
            <w:gridSpan w:val="4"/>
          </w:tcPr>
          <w:p w:rsidR="00453E88" w:rsidRPr="002401C8" w:rsidRDefault="00453E88" w:rsidP="00453E88">
            <w:pPr>
              <w:jc w:val="both"/>
            </w:pPr>
            <w:r w:rsidRPr="002401C8">
              <w:t>zápočet</w:t>
            </w:r>
          </w:p>
        </w:tc>
        <w:tc>
          <w:tcPr>
            <w:tcW w:w="2156" w:type="dxa"/>
            <w:shd w:val="clear" w:color="auto" w:fill="F7CAAC"/>
          </w:tcPr>
          <w:p w:rsidR="00453E88" w:rsidRPr="002401C8" w:rsidRDefault="00453E88" w:rsidP="00453E88">
            <w:pPr>
              <w:jc w:val="both"/>
              <w:rPr>
                <w:b/>
              </w:rPr>
            </w:pPr>
            <w:r w:rsidRPr="002401C8">
              <w:rPr>
                <w:b/>
              </w:rPr>
              <w:t>Forma výuky</w:t>
            </w:r>
          </w:p>
        </w:tc>
        <w:tc>
          <w:tcPr>
            <w:tcW w:w="1207" w:type="dxa"/>
            <w:gridSpan w:val="2"/>
          </w:tcPr>
          <w:p w:rsidR="00453E88" w:rsidRPr="002401C8" w:rsidRDefault="00453E88" w:rsidP="00453E88">
            <w:pPr>
              <w:jc w:val="both"/>
            </w:pPr>
            <w:r w:rsidRPr="002401C8">
              <w:t>seminář</w:t>
            </w:r>
          </w:p>
        </w:tc>
      </w:tr>
      <w:tr w:rsidR="00453E88" w:rsidTr="00453E88">
        <w:tc>
          <w:tcPr>
            <w:tcW w:w="3086" w:type="dxa"/>
            <w:shd w:val="clear" w:color="auto" w:fill="F7CAAC"/>
          </w:tcPr>
          <w:p w:rsidR="00453E88" w:rsidRPr="002401C8" w:rsidRDefault="00453E88" w:rsidP="00453E88">
            <w:pPr>
              <w:jc w:val="both"/>
              <w:rPr>
                <w:b/>
              </w:rPr>
            </w:pPr>
            <w:r w:rsidRPr="002401C8">
              <w:rPr>
                <w:b/>
              </w:rPr>
              <w:t>Forma způsobu ověření studijních výsledků a další požadavky na studenta</w:t>
            </w:r>
          </w:p>
        </w:tc>
        <w:tc>
          <w:tcPr>
            <w:tcW w:w="6769" w:type="dxa"/>
            <w:gridSpan w:val="7"/>
            <w:tcBorders>
              <w:bottom w:val="nil"/>
            </w:tcBorders>
          </w:tcPr>
          <w:p w:rsidR="00453E88" w:rsidRPr="002401C8" w:rsidRDefault="00453E88" w:rsidP="00453E88">
            <w:pPr>
              <w:jc w:val="both"/>
            </w:pPr>
            <w:r w:rsidRPr="002401C8">
              <w:t>Způsob zakončení předmětu – zápočet</w:t>
            </w:r>
          </w:p>
          <w:p w:rsidR="00453E88" w:rsidRPr="002401C8" w:rsidRDefault="00453E88" w:rsidP="00043B0E">
            <w:r w:rsidRPr="002401C8">
              <w:rPr>
                <w:color w:val="000000"/>
                <w:shd w:val="clear" w:color="auto" w:fill="FFFFFF"/>
              </w:rPr>
              <w:t>Podmínky pro zápočet:</w:t>
            </w:r>
            <w:r w:rsidR="00043B0E">
              <w:rPr>
                <w:color w:val="000000"/>
                <w:shd w:val="clear" w:color="auto" w:fill="FFFFFF"/>
              </w:rPr>
              <w:t xml:space="preserve"> </w:t>
            </w:r>
            <w:r w:rsidRPr="002401C8">
              <w:rPr>
                <w:color w:val="000000"/>
                <w:shd w:val="clear" w:color="auto" w:fill="FFFFFF"/>
              </w:rPr>
              <w:t>aktivní účast v hodinách, povinná účast seminářích min. 80 %, absolvování zápočtového testu s úspěšností min. 60%.</w:t>
            </w:r>
          </w:p>
        </w:tc>
      </w:tr>
      <w:tr w:rsidR="00453E88" w:rsidTr="00453E88">
        <w:trPr>
          <w:trHeight w:val="108"/>
        </w:trPr>
        <w:tc>
          <w:tcPr>
            <w:tcW w:w="9855" w:type="dxa"/>
            <w:gridSpan w:val="8"/>
            <w:tcBorders>
              <w:top w:val="nil"/>
            </w:tcBorders>
          </w:tcPr>
          <w:p w:rsidR="00453E88" w:rsidRPr="002401C8" w:rsidRDefault="00453E88" w:rsidP="00453E88">
            <w:pPr>
              <w:jc w:val="both"/>
            </w:pPr>
          </w:p>
        </w:tc>
      </w:tr>
      <w:tr w:rsidR="00453E88" w:rsidTr="00453E88">
        <w:trPr>
          <w:trHeight w:val="197"/>
        </w:trPr>
        <w:tc>
          <w:tcPr>
            <w:tcW w:w="3086" w:type="dxa"/>
            <w:tcBorders>
              <w:top w:val="nil"/>
            </w:tcBorders>
            <w:shd w:val="clear" w:color="auto" w:fill="F7CAAC"/>
          </w:tcPr>
          <w:p w:rsidR="00453E88" w:rsidRPr="002401C8" w:rsidRDefault="00453E88" w:rsidP="00453E88">
            <w:pPr>
              <w:jc w:val="both"/>
              <w:rPr>
                <w:b/>
              </w:rPr>
            </w:pPr>
            <w:r w:rsidRPr="002401C8">
              <w:rPr>
                <w:b/>
              </w:rPr>
              <w:t>Garant předmětu</w:t>
            </w:r>
          </w:p>
        </w:tc>
        <w:tc>
          <w:tcPr>
            <w:tcW w:w="6769" w:type="dxa"/>
            <w:gridSpan w:val="7"/>
            <w:tcBorders>
              <w:top w:val="nil"/>
            </w:tcBorders>
          </w:tcPr>
          <w:p w:rsidR="00453E88" w:rsidRPr="002401C8" w:rsidRDefault="00453E88" w:rsidP="00453E88">
            <w:pPr>
              <w:shd w:val="clear" w:color="auto" w:fill="FFFFFF"/>
              <w:spacing w:after="100" w:afterAutospacing="1"/>
              <w:outlineLvl w:val="3"/>
              <w:rPr>
                <w:bCs/>
                <w:color w:val="222222"/>
              </w:rPr>
            </w:pPr>
            <w:r w:rsidRPr="002401C8">
              <w:rPr>
                <w:bCs/>
              </w:rPr>
              <w:t>Mgr. Veronika Pečivová</w:t>
            </w:r>
          </w:p>
        </w:tc>
      </w:tr>
      <w:tr w:rsidR="00453E88" w:rsidTr="00453E88">
        <w:trPr>
          <w:trHeight w:val="243"/>
        </w:trPr>
        <w:tc>
          <w:tcPr>
            <w:tcW w:w="3086" w:type="dxa"/>
            <w:tcBorders>
              <w:top w:val="nil"/>
            </w:tcBorders>
            <w:shd w:val="clear" w:color="auto" w:fill="F7CAAC"/>
          </w:tcPr>
          <w:p w:rsidR="00453E88" w:rsidRPr="002401C8" w:rsidRDefault="00453E88" w:rsidP="00453E88">
            <w:pPr>
              <w:jc w:val="both"/>
              <w:rPr>
                <w:b/>
              </w:rPr>
            </w:pPr>
            <w:r w:rsidRPr="002401C8">
              <w:rPr>
                <w:b/>
              </w:rPr>
              <w:t>Zapojení garanta do výuky předmětu</w:t>
            </w:r>
          </w:p>
        </w:tc>
        <w:tc>
          <w:tcPr>
            <w:tcW w:w="6769" w:type="dxa"/>
            <w:gridSpan w:val="7"/>
            <w:tcBorders>
              <w:top w:val="nil"/>
            </w:tcBorders>
          </w:tcPr>
          <w:p w:rsidR="00453E88" w:rsidRPr="002401C8" w:rsidRDefault="006C5A5E" w:rsidP="00453E88">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453E88" w:rsidTr="00453E88">
        <w:tc>
          <w:tcPr>
            <w:tcW w:w="3086" w:type="dxa"/>
            <w:shd w:val="clear" w:color="auto" w:fill="F7CAAC"/>
          </w:tcPr>
          <w:p w:rsidR="00453E88" w:rsidRPr="002401C8" w:rsidRDefault="00453E88" w:rsidP="00453E88">
            <w:pPr>
              <w:jc w:val="both"/>
              <w:rPr>
                <w:b/>
              </w:rPr>
            </w:pPr>
            <w:r w:rsidRPr="002401C8">
              <w:rPr>
                <w:b/>
              </w:rPr>
              <w:t>Vyučující</w:t>
            </w:r>
          </w:p>
        </w:tc>
        <w:tc>
          <w:tcPr>
            <w:tcW w:w="6769" w:type="dxa"/>
            <w:gridSpan w:val="7"/>
            <w:tcBorders>
              <w:bottom w:val="nil"/>
            </w:tcBorders>
          </w:tcPr>
          <w:p w:rsidR="00453E88" w:rsidRPr="002401C8" w:rsidRDefault="00453E88" w:rsidP="00453E88">
            <w:pPr>
              <w:jc w:val="both"/>
            </w:pPr>
            <w:r w:rsidRPr="002401C8">
              <w:rPr>
                <w:bCs/>
              </w:rPr>
              <w:t>Mgr. Veronika Pečivová</w:t>
            </w:r>
            <w:r w:rsidR="008E5AFF">
              <w:rPr>
                <w:bCs/>
              </w:rPr>
              <w:t xml:space="preserve"> </w:t>
            </w:r>
            <w:r w:rsidR="008E5AFF">
              <w:t>- semináře (100%)</w:t>
            </w:r>
          </w:p>
        </w:tc>
      </w:tr>
      <w:tr w:rsidR="00453E88" w:rsidTr="00453E88">
        <w:trPr>
          <w:trHeight w:val="70"/>
        </w:trPr>
        <w:tc>
          <w:tcPr>
            <w:tcW w:w="9855" w:type="dxa"/>
            <w:gridSpan w:val="8"/>
            <w:tcBorders>
              <w:top w:val="nil"/>
            </w:tcBorders>
          </w:tcPr>
          <w:p w:rsidR="00453E88" w:rsidRPr="002401C8" w:rsidRDefault="00453E88" w:rsidP="00453E88">
            <w:pPr>
              <w:jc w:val="both"/>
            </w:pPr>
          </w:p>
        </w:tc>
      </w:tr>
      <w:tr w:rsidR="00453E88" w:rsidTr="00453E88">
        <w:tc>
          <w:tcPr>
            <w:tcW w:w="3086" w:type="dxa"/>
            <w:shd w:val="clear" w:color="auto" w:fill="F7CAAC"/>
          </w:tcPr>
          <w:p w:rsidR="00453E88" w:rsidRPr="002401C8" w:rsidRDefault="00453E88" w:rsidP="00453E88">
            <w:pPr>
              <w:jc w:val="both"/>
              <w:rPr>
                <w:b/>
              </w:rPr>
            </w:pPr>
            <w:r w:rsidRPr="002401C8">
              <w:rPr>
                <w:b/>
              </w:rPr>
              <w:t>Stručná anotace předmětu</w:t>
            </w:r>
          </w:p>
        </w:tc>
        <w:tc>
          <w:tcPr>
            <w:tcW w:w="6769" w:type="dxa"/>
            <w:gridSpan w:val="7"/>
            <w:tcBorders>
              <w:bottom w:val="nil"/>
            </w:tcBorders>
          </w:tcPr>
          <w:p w:rsidR="00453E88" w:rsidRPr="002401C8" w:rsidRDefault="00453E88" w:rsidP="00453E88">
            <w:pPr>
              <w:jc w:val="both"/>
            </w:pPr>
          </w:p>
        </w:tc>
      </w:tr>
      <w:tr w:rsidR="00453E88" w:rsidTr="00453E88">
        <w:trPr>
          <w:trHeight w:val="3535"/>
        </w:trPr>
        <w:tc>
          <w:tcPr>
            <w:tcW w:w="9855" w:type="dxa"/>
            <w:gridSpan w:val="8"/>
            <w:tcBorders>
              <w:top w:val="nil"/>
              <w:bottom w:val="single" w:sz="12" w:space="0" w:color="auto"/>
            </w:tcBorders>
          </w:tcPr>
          <w:p w:rsidR="00453E88" w:rsidRPr="002401C8" w:rsidRDefault="00453E88" w:rsidP="00453E88">
            <w:pPr>
              <w:jc w:val="both"/>
              <w:rPr>
                <w:color w:val="000000"/>
                <w:shd w:val="clear" w:color="auto" w:fill="FFFFFF"/>
              </w:rPr>
            </w:pPr>
            <w:r w:rsidRPr="002401C8">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Pravidla čtení španělských slov </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Rod přídavných a podstatných jmen</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Přítomný čas sloves: SER, LLAMARSE, TRABAJAR, VIVIR, ESTAR, TENER</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Přízvuk</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Tvoření otázek pomocí: DÓNDE, QUÉ, DE DÓNDE, CÓMO</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Zájmena ukazovací a přivlastňovací</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Množné číslo přídavných a podstatných jmen</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Přítomný čas prostý pravidelných sloves</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Člen určitý: EL, LA, LOS, LAS</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Předložkové vazby: ENCIMA DE, DEBAJO DE, AL LADO DE </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Základní a řadové číslovky</w:t>
            </w:r>
          </w:p>
        </w:tc>
      </w:tr>
      <w:tr w:rsidR="00453E88" w:rsidTr="00453E88">
        <w:trPr>
          <w:trHeight w:val="265"/>
        </w:trPr>
        <w:tc>
          <w:tcPr>
            <w:tcW w:w="3653" w:type="dxa"/>
            <w:gridSpan w:val="2"/>
            <w:tcBorders>
              <w:top w:val="nil"/>
            </w:tcBorders>
            <w:shd w:val="clear" w:color="auto" w:fill="F7CAAC"/>
          </w:tcPr>
          <w:p w:rsidR="00453E88" w:rsidRPr="002401C8" w:rsidRDefault="00453E88" w:rsidP="00453E88">
            <w:pPr>
              <w:jc w:val="both"/>
            </w:pPr>
            <w:r w:rsidRPr="002401C8">
              <w:rPr>
                <w:b/>
              </w:rPr>
              <w:t>Studijní literatura a studijní pomůcky</w:t>
            </w:r>
          </w:p>
        </w:tc>
        <w:tc>
          <w:tcPr>
            <w:tcW w:w="6202" w:type="dxa"/>
            <w:gridSpan w:val="6"/>
            <w:tcBorders>
              <w:top w:val="nil"/>
              <w:bottom w:val="nil"/>
            </w:tcBorders>
          </w:tcPr>
          <w:p w:rsidR="00453E88" w:rsidRPr="002401C8" w:rsidRDefault="00453E88" w:rsidP="00453E88">
            <w:pPr>
              <w:jc w:val="both"/>
            </w:pPr>
          </w:p>
        </w:tc>
      </w:tr>
      <w:tr w:rsidR="00453E88" w:rsidTr="00453E88">
        <w:trPr>
          <w:trHeight w:val="1497"/>
        </w:trPr>
        <w:tc>
          <w:tcPr>
            <w:tcW w:w="9855" w:type="dxa"/>
            <w:gridSpan w:val="8"/>
            <w:tcBorders>
              <w:top w:val="nil"/>
            </w:tcBorders>
          </w:tcPr>
          <w:p w:rsidR="00453E88" w:rsidRPr="002401C8" w:rsidRDefault="00453E88" w:rsidP="00453E88">
            <w:pPr>
              <w:jc w:val="both"/>
              <w:rPr>
                <w:b/>
              </w:rPr>
            </w:pPr>
            <w:r w:rsidRPr="002401C8">
              <w:rPr>
                <w:b/>
              </w:rPr>
              <w:t>Povinná literatura</w:t>
            </w:r>
          </w:p>
          <w:p w:rsidR="00453E88" w:rsidRPr="002401C8" w:rsidRDefault="00453E88" w:rsidP="00453E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rsidR="00453E88" w:rsidRPr="002401C8" w:rsidRDefault="00453E88" w:rsidP="00453E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rsidR="00453E88" w:rsidRPr="002401C8" w:rsidRDefault="00453E88" w:rsidP="00453E88">
            <w:pPr>
              <w:jc w:val="both"/>
              <w:rPr>
                <w:b/>
              </w:rPr>
            </w:pPr>
            <w:r w:rsidRPr="002401C8">
              <w:rPr>
                <w:b/>
              </w:rPr>
              <w:t>Doporučená literatura</w:t>
            </w:r>
          </w:p>
          <w:p w:rsidR="00453E88" w:rsidRPr="002401C8" w:rsidRDefault="00453E88" w:rsidP="00453E88">
            <w:pPr>
              <w:jc w:val="both"/>
              <w:rPr>
                <w:b/>
              </w:rPr>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453E88"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53E88" w:rsidRPr="002401C8" w:rsidRDefault="00453E88" w:rsidP="00453E88">
            <w:pPr>
              <w:jc w:val="center"/>
              <w:rPr>
                <w:b/>
              </w:rPr>
            </w:pPr>
            <w:r w:rsidRPr="002401C8">
              <w:rPr>
                <w:b/>
              </w:rPr>
              <w:t>Informace ke kombinované nebo distanční formě</w:t>
            </w:r>
          </w:p>
        </w:tc>
      </w:tr>
      <w:tr w:rsidR="00453E88" w:rsidTr="00453E88">
        <w:tc>
          <w:tcPr>
            <w:tcW w:w="4787" w:type="dxa"/>
            <w:gridSpan w:val="3"/>
            <w:tcBorders>
              <w:top w:val="single" w:sz="2" w:space="0" w:color="auto"/>
            </w:tcBorders>
            <w:shd w:val="clear" w:color="auto" w:fill="F7CAAC"/>
          </w:tcPr>
          <w:p w:rsidR="00453E88" w:rsidRPr="002401C8" w:rsidRDefault="00453E88" w:rsidP="00453E88">
            <w:pPr>
              <w:jc w:val="both"/>
            </w:pPr>
            <w:r w:rsidRPr="002401C8">
              <w:rPr>
                <w:b/>
              </w:rPr>
              <w:t>Rozsah konzultací (soustředění)</w:t>
            </w:r>
          </w:p>
        </w:tc>
        <w:tc>
          <w:tcPr>
            <w:tcW w:w="889" w:type="dxa"/>
            <w:tcBorders>
              <w:top w:val="single" w:sz="2" w:space="0" w:color="auto"/>
            </w:tcBorders>
          </w:tcPr>
          <w:p w:rsidR="00453E88" w:rsidRPr="002401C8" w:rsidRDefault="00453E88" w:rsidP="00453E88">
            <w:pPr>
              <w:jc w:val="both"/>
            </w:pPr>
          </w:p>
        </w:tc>
        <w:tc>
          <w:tcPr>
            <w:tcW w:w="4179" w:type="dxa"/>
            <w:gridSpan w:val="4"/>
            <w:tcBorders>
              <w:top w:val="single" w:sz="2" w:space="0" w:color="auto"/>
            </w:tcBorders>
            <w:shd w:val="clear" w:color="auto" w:fill="F7CAAC"/>
          </w:tcPr>
          <w:p w:rsidR="00453E88" w:rsidRPr="002401C8" w:rsidRDefault="00453E88" w:rsidP="00453E88">
            <w:pPr>
              <w:jc w:val="both"/>
              <w:rPr>
                <w:b/>
              </w:rPr>
            </w:pPr>
            <w:r w:rsidRPr="002401C8">
              <w:rPr>
                <w:b/>
              </w:rPr>
              <w:t xml:space="preserve">hodin </w:t>
            </w:r>
          </w:p>
        </w:tc>
      </w:tr>
      <w:tr w:rsidR="00453E88" w:rsidTr="00453E88">
        <w:tc>
          <w:tcPr>
            <w:tcW w:w="9855" w:type="dxa"/>
            <w:gridSpan w:val="8"/>
            <w:shd w:val="clear" w:color="auto" w:fill="F7CAAC"/>
          </w:tcPr>
          <w:p w:rsidR="00453E88" w:rsidRPr="002401C8" w:rsidRDefault="00453E88" w:rsidP="00453E88">
            <w:pPr>
              <w:jc w:val="both"/>
              <w:rPr>
                <w:b/>
              </w:rPr>
            </w:pPr>
            <w:r w:rsidRPr="002401C8">
              <w:rPr>
                <w:b/>
              </w:rPr>
              <w:t>Informace o způsobu kontaktu s vyučujícím</w:t>
            </w:r>
          </w:p>
        </w:tc>
      </w:tr>
      <w:tr w:rsidR="00453E88" w:rsidTr="00453E88">
        <w:trPr>
          <w:trHeight w:val="791"/>
        </w:trPr>
        <w:tc>
          <w:tcPr>
            <w:tcW w:w="9855" w:type="dxa"/>
            <w:gridSpan w:val="8"/>
          </w:tcPr>
          <w:p w:rsidR="00453E88" w:rsidRPr="002401C8" w:rsidRDefault="00453E88" w:rsidP="00453E88">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53E88" w:rsidRDefault="00453E88" w:rsidP="00453E88"/>
    <w:p w:rsidR="00453E88" w:rsidRDefault="00453E88" w:rsidP="00453E88"/>
    <w:p w:rsidR="00453E88" w:rsidRDefault="00453E88" w:rsidP="00453E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53E88" w:rsidTr="00453E88">
        <w:tc>
          <w:tcPr>
            <w:tcW w:w="9855" w:type="dxa"/>
            <w:gridSpan w:val="8"/>
            <w:tcBorders>
              <w:bottom w:val="double" w:sz="4" w:space="0" w:color="auto"/>
            </w:tcBorders>
            <w:shd w:val="clear" w:color="auto" w:fill="BDD6EE"/>
          </w:tcPr>
          <w:p w:rsidR="00453E88" w:rsidRDefault="00453E88" w:rsidP="00453E88">
            <w:pPr>
              <w:jc w:val="both"/>
              <w:rPr>
                <w:b/>
                <w:sz w:val="28"/>
              </w:rPr>
            </w:pPr>
            <w:r>
              <w:lastRenderedPageBreak/>
              <w:br w:type="page"/>
            </w:r>
            <w:r>
              <w:rPr>
                <w:b/>
                <w:sz w:val="28"/>
              </w:rPr>
              <w:t>B-III – Charakteristika studijního předmětu</w:t>
            </w:r>
          </w:p>
        </w:tc>
      </w:tr>
      <w:tr w:rsidR="00453E88" w:rsidTr="00453E88">
        <w:tc>
          <w:tcPr>
            <w:tcW w:w="3086" w:type="dxa"/>
            <w:tcBorders>
              <w:top w:val="double" w:sz="4" w:space="0" w:color="auto"/>
            </w:tcBorders>
            <w:shd w:val="clear" w:color="auto" w:fill="F7CAAC"/>
          </w:tcPr>
          <w:p w:rsidR="00453E88" w:rsidRPr="002401C8" w:rsidRDefault="00453E88" w:rsidP="00453E88">
            <w:pPr>
              <w:jc w:val="both"/>
              <w:rPr>
                <w:b/>
              </w:rPr>
            </w:pPr>
            <w:r w:rsidRPr="002401C8">
              <w:rPr>
                <w:b/>
              </w:rPr>
              <w:t>Název studijního předmětu</w:t>
            </w:r>
          </w:p>
        </w:tc>
        <w:tc>
          <w:tcPr>
            <w:tcW w:w="6769" w:type="dxa"/>
            <w:gridSpan w:val="7"/>
            <w:tcBorders>
              <w:top w:val="double" w:sz="4" w:space="0" w:color="auto"/>
            </w:tcBorders>
          </w:tcPr>
          <w:p w:rsidR="00453E88" w:rsidRPr="002401C8" w:rsidRDefault="00453E88" w:rsidP="00453E88">
            <w:pPr>
              <w:jc w:val="both"/>
            </w:pPr>
            <w:r w:rsidRPr="002401C8">
              <w:t>Španělština 2</w:t>
            </w:r>
          </w:p>
        </w:tc>
      </w:tr>
      <w:tr w:rsidR="00453E88" w:rsidTr="00453E88">
        <w:trPr>
          <w:trHeight w:val="249"/>
        </w:trPr>
        <w:tc>
          <w:tcPr>
            <w:tcW w:w="3086" w:type="dxa"/>
            <w:shd w:val="clear" w:color="auto" w:fill="F7CAAC"/>
          </w:tcPr>
          <w:p w:rsidR="00453E88" w:rsidRPr="002401C8" w:rsidRDefault="00453E88" w:rsidP="00453E88">
            <w:pPr>
              <w:jc w:val="both"/>
              <w:rPr>
                <w:b/>
              </w:rPr>
            </w:pPr>
            <w:r w:rsidRPr="002401C8">
              <w:rPr>
                <w:b/>
              </w:rPr>
              <w:t>Typ předmětu</w:t>
            </w:r>
          </w:p>
        </w:tc>
        <w:tc>
          <w:tcPr>
            <w:tcW w:w="3406" w:type="dxa"/>
            <w:gridSpan w:val="4"/>
          </w:tcPr>
          <w:p w:rsidR="00453E88" w:rsidRPr="002401C8" w:rsidRDefault="00B711A9" w:rsidP="00B711A9">
            <w:pPr>
              <w:jc w:val="both"/>
            </w:pPr>
            <w:r w:rsidRPr="00265E45">
              <w:t>volitelný „V“</w:t>
            </w:r>
          </w:p>
        </w:tc>
        <w:tc>
          <w:tcPr>
            <w:tcW w:w="2695" w:type="dxa"/>
            <w:gridSpan w:val="2"/>
            <w:shd w:val="clear" w:color="auto" w:fill="F7CAAC"/>
          </w:tcPr>
          <w:p w:rsidR="00453E88" w:rsidRDefault="00453E88" w:rsidP="00453E88">
            <w:pPr>
              <w:jc w:val="both"/>
            </w:pPr>
            <w:r>
              <w:rPr>
                <w:b/>
              </w:rPr>
              <w:t>doporučený ročník / semestr</w:t>
            </w:r>
          </w:p>
        </w:tc>
        <w:tc>
          <w:tcPr>
            <w:tcW w:w="668" w:type="dxa"/>
          </w:tcPr>
          <w:p w:rsidR="00453E88" w:rsidRDefault="00453E88" w:rsidP="00453E88">
            <w:pPr>
              <w:jc w:val="both"/>
            </w:pPr>
            <w:r>
              <w:t>L</w:t>
            </w:r>
          </w:p>
        </w:tc>
      </w:tr>
      <w:tr w:rsidR="00453E88" w:rsidTr="00453E88">
        <w:tc>
          <w:tcPr>
            <w:tcW w:w="3086" w:type="dxa"/>
            <w:shd w:val="clear" w:color="auto" w:fill="F7CAAC"/>
          </w:tcPr>
          <w:p w:rsidR="00453E88" w:rsidRPr="002401C8" w:rsidRDefault="00453E88" w:rsidP="00453E88">
            <w:pPr>
              <w:jc w:val="both"/>
              <w:rPr>
                <w:b/>
              </w:rPr>
            </w:pPr>
            <w:r w:rsidRPr="002401C8">
              <w:rPr>
                <w:b/>
              </w:rPr>
              <w:t>Rozsah studijního předmětu</w:t>
            </w:r>
          </w:p>
        </w:tc>
        <w:tc>
          <w:tcPr>
            <w:tcW w:w="1701" w:type="dxa"/>
            <w:gridSpan w:val="2"/>
          </w:tcPr>
          <w:p w:rsidR="00453E88" w:rsidRPr="002401C8" w:rsidRDefault="00453E88" w:rsidP="00453E88">
            <w:pPr>
              <w:jc w:val="both"/>
            </w:pPr>
            <w:r w:rsidRPr="002401C8">
              <w:t>26s</w:t>
            </w:r>
          </w:p>
        </w:tc>
        <w:tc>
          <w:tcPr>
            <w:tcW w:w="889" w:type="dxa"/>
            <w:shd w:val="clear" w:color="auto" w:fill="F7CAAC"/>
          </w:tcPr>
          <w:p w:rsidR="00453E88" w:rsidRPr="002401C8" w:rsidRDefault="00453E88" w:rsidP="00453E88">
            <w:pPr>
              <w:jc w:val="both"/>
              <w:rPr>
                <w:b/>
              </w:rPr>
            </w:pPr>
            <w:r w:rsidRPr="002401C8">
              <w:rPr>
                <w:b/>
              </w:rPr>
              <w:t xml:space="preserve">hod. </w:t>
            </w:r>
          </w:p>
        </w:tc>
        <w:tc>
          <w:tcPr>
            <w:tcW w:w="816" w:type="dxa"/>
          </w:tcPr>
          <w:p w:rsidR="00453E88" w:rsidRDefault="00453E88" w:rsidP="00453E88">
            <w:pPr>
              <w:jc w:val="both"/>
            </w:pPr>
            <w:r>
              <w:t>26</w:t>
            </w:r>
          </w:p>
        </w:tc>
        <w:tc>
          <w:tcPr>
            <w:tcW w:w="2156" w:type="dxa"/>
            <w:shd w:val="clear" w:color="auto" w:fill="F7CAAC"/>
          </w:tcPr>
          <w:p w:rsidR="00453E88" w:rsidRDefault="00453E88" w:rsidP="00453E88">
            <w:pPr>
              <w:jc w:val="both"/>
              <w:rPr>
                <w:b/>
              </w:rPr>
            </w:pPr>
            <w:r>
              <w:rPr>
                <w:b/>
              </w:rPr>
              <w:t>kreditů</w:t>
            </w:r>
          </w:p>
        </w:tc>
        <w:tc>
          <w:tcPr>
            <w:tcW w:w="1207" w:type="dxa"/>
            <w:gridSpan w:val="2"/>
          </w:tcPr>
          <w:p w:rsidR="00453E88" w:rsidRDefault="00453E88" w:rsidP="00453E88">
            <w:pPr>
              <w:jc w:val="both"/>
            </w:pPr>
            <w:r>
              <w:t>3</w:t>
            </w:r>
          </w:p>
        </w:tc>
      </w:tr>
      <w:tr w:rsidR="00453E88" w:rsidTr="00453E88">
        <w:tc>
          <w:tcPr>
            <w:tcW w:w="3086" w:type="dxa"/>
            <w:shd w:val="clear" w:color="auto" w:fill="F7CAAC"/>
          </w:tcPr>
          <w:p w:rsidR="00453E88" w:rsidRPr="002401C8" w:rsidRDefault="00453E88" w:rsidP="00453E88">
            <w:pPr>
              <w:jc w:val="both"/>
              <w:rPr>
                <w:b/>
              </w:rPr>
            </w:pPr>
            <w:r w:rsidRPr="002401C8">
              <w:rPr>
                <w:b/>
              </w:rPr>
              <w:t>Prerekvizity, korekvizity, ekvivalence</w:t>
            </w:r>
          </w:p>
        </w:tc>
        <w:tc>
          <w:tcPr>
            <w:tcW w:w="6769" w:type="dxa"/>
            <w:gridSpan w:val="7"/>
          </w:tcPr>
          <w:p w:rsidR="00453E88" w:rsidRPr="002401C8" w:rsidRDefault="00453E88" w:rsidP="00453E88">
            <w:pPr>
              <w:jc w:val="both"/>
            </w:pPr>
          </w:p>
        </w:tc>
      </w:tr>
      <w:tr w:rsidR="00453E88" w:rsidTr="00453E88">
        <w:tc>
          <w:tcPr>
            <w:tcW w:w="3086" w:type="dxa"/>
            <w:shd w:val="clear" w:color="auto" w:fill="F7CAAC"/>
          </w:tcPr>
          <w:p w:rsidR="00453E88" w:rsidRPr="002401C8" w:rsidRDefault="00453E88" w:rsidP="00453E88">
            <w:pPr>
              <w:jc w:val="both"/>
              <w:rPr>
                <w:b/>
              </w:rPr>
            </w:pPr>
            <w:r w:rsidRPr="002401C8">
              <w:rPr>
                <w:b/>
              </w:rPr>
              <w:t>Způsob ověření studijních výsledků</w:t>
            </w:r>
          </w:p>
        </w:tc>
        <w:tc>
          <w:tcPr>
            <w:tcW w:w="3406" w:type="dxa"/>
            <w:gridSpan w:val="4"/>
          </w:tcPr>
          <w:p w:rsidR="00453E88" w:rsidRPr="002401C8" w:rsidRDefault="00453E88" w:rsidP="00453E88">
            <w:pPr>
              <w:jc w:val="both"/>
            </w:pPr>
            <w:r w:rsidRPr="002401C8">
              <w:t>klasifikovaný zápočet</w:t>
            </w:r>
          </w:p>
        </w:tc>
        <w:tc>
          <w:tcPr>
            <w:tcW w:w="2156" w:type="dxa"/>
            <w:shd w:val="clear" w:color="auto" w:fill="F7CAAC"/>
          </w:tcPr>
          <w:p w:rsidR="00453E88" w:rsidRDefault="00453E88" w:rsidP="00453E88">
            <w:pPr>
              <w:jc w:val="both"/>
              <w:rPr>
                <w:b/>
              </w:rPr>
            </w:pPr>
            <w:r>
              <w:rPr>
                <w:b/>
              </w:rPr>
              <w:t>Forma výuky</w:t>
            </w:r>
          </w:p>
        </w:tc>
        <w:tc>
          <w:tcPr>
            <w:tcW w:w="1207" w:type="dxa"/>
            <w:gridSpan w:val="2"/>
          </w:tcPr>
          <w:p w:rsidR="00453E88" w:rsidRDefault="00453E88" w:rsidP="00453E88">
            <w:pPr>
              <w:jc w:val="both"/>
            </w:pPr>
            <w:r>
              <w:t>seminář</w:t>
            </w:r>
          </w:p>
        </w:tc>
      </w:tr>
      <w:tr w:rsidR="00453E88" w:rsidTr="00453E88">
        <w:tc>
          <w:tcPr>
            <w:tcW w:w="3086" w:type="dxa"/>
            <w:shd w:val="clear" w:color="auto" w:fill="F7CAAC"/>
          </w:tcPr>
          <w:p w:rsidR="00453E88" w:rsidRPr="002401C8" w:rsidRDefault="00453E88" w:rsidP="00453E88">
            <w:pPr>
              <w:jc w:val="both"/>
              <w:rPr>
                <w:b/>
              </w:rPr>
            </w:pPr>
            <w:r w:rsidRPr="002401C8">
              <w:rPr>
                <w:b/>
              </w:rPr>
              <w:t>Forma způsobu ověření studijních výsledků a další požadavky na studenta</w:t>
            </w:r>
          </w:p>
        </w:tc>
        <w:tc>
          <w:tcPr>
            <w:tcW w:w="6769" w:type="dxa"/>
            <w:gridSpan w:val="7"/>
            <w:tcBorders>
              <w:bottom w:val="nil"/>
            </w:tcBorders>
          </w:tcPr>
          <w:p w:rsidR="00453E88" w:rsidRPr="002401C8" w:rsidRDefault="00453E88" w:rsidP="00453E88">
            <w:pPr>
              <w:jc w:val="both"/>
            </w:pPr>
            <w:r w:rsidRPr="002401C8">
              <w:t>Způsob zakončení předmětu – klasifikovaný zápočet</w:t>
            </w:r>
          </w:p>
          <w:p w:rsidR="00453E88" w:rsidRPr="002401C8" w:rsidRDefault="00453E88" w:rsidP="00043B0E">
            <w:r w:rsidRPr="002401C8">
              <w:rPr>
                <w:color w:val="000000"/>
                <w:shd w:val="clear" w:color="auto" w:fill="FFFFFF"/>
              </w:rPr>
              <w:t>Podmínky pro klasifikovaný zápočet: aktivní účast v hodinách, povinná účast seminářích min. 80 %, absolvování zápočtového testu s úspěšností min. 60% </w:t>
            </w:r>
          </w:p>
        </w:tc>
      </w:tr>
      <w:tr w:rsidR="00453E88" w:rsidTr="00453E88">
        <w:trPr>
          <w:trHeight w:val="250"/>
        </w:trPr>
        <w:tc>
          <w:tcPr>
            <w:tcW w:w="9855" w:type="dxa"/>
            <w:gridSpan w:val="8"/>
            <w:tcBorders>
              <w:top w:val="nil"/>
            </w:tcBorders>
          </w:tcPr>
          <w:p w:rsidR="00453E88" w:rsidRPr="002401C8" w:rsidRDefault="00453E88" w:rsidP="00453E88">
            <w:pPr>
              <w:jc w:val="both"/>
            </w:pPr>
          </w:p>
        </w:tc>
      </w:tr>
      <w:tr w:rsidR="00453E88" w:rsidTr="00453E88">
        <w:trPr>
          <w:trHeight w:val="197"/>
        </w:trPr>
        <w:tc>
          <w:tcPr>
            <w:tcW w:w="3086" w:type="dxa"/>
            <w:tcBorders>
              <w:top w:val="nil"/>
            </w:tcBorders>
            <w:shd w:val="clear" w:color="auto" w:fill="F7CAAC"/>
          </w:tcPr>
          <w:p w:rsidR="00453E88" w:rsidRPr="002401C8" w:rsidRDefault="00453E88" w:rsidP="00453E88">
            <w:pPr>
              <w:jc w:val="both"/>
              <w:rPr>
                <w:b/>
              </w:rPr>
            </w:pPr>
            <w:r w:rsidRPr="002401C8">
              <w:rPr>
                <w:b/>
              </w:rPr>
              <w:t>Garant předmětu</w:t>
            </w:r>
          </w:p>
        </w:tc>
        <w:tc>
          <w:tcPr>
            <w:tcW w:w="6769" w:type="dxa"/>
            <w:gridSpan w:val="7"/>
            <w:tcBorders>
              <w:top w:val="nil"/>
            </w:tcBorders>
          </w:tcPr>
          <w:p w:rsidR="00453E88" w:rsidRPr="002401C8" w:rsidRDefault="00453E88" w:rsidP="00453E88">
            <w:pPr>
              <w:shd w:val="clear" w:color="auto" w:fill="FFFFFF"/>
              <w:spacing w:after="100" w:afterAutospacing="1"/>
              <w:outlineLvl w:val="3"/>
              <w:rPr>
                <w:bCs/>
                <w:color w:val="222222"/>
              </w:rPr>
            </w:pPr>
            <w:r w:rsidRPr="002401C8">
              <w:rPr>
                <w:bCs/>
              </w:rPr>
              <w:t>Mgr. Veronika Pečivová</w:t>
            </w:r>
          </w:p>
        </w:tc>
      </w:tr>
      <w:tr w:rsidR="00453E88" w:rsidTr="00453E88">
        <w:trPr>
          <w:trHeight w:val="243"/>
        </w:trPr>
        <w:tc>
          <w:tcPr>
            <w:tcW w:w="3086" w:type="dxa"/>
            <w:tcBorders>
              <w:top w:val="nil"/>
            </w:tcBorders>
            <w:shd w:val="clear" w:color="auto" w:fill="F7CAAC"/>
          </w:tcPr>
          <w:p w:rsidR="00453E88" w:rsidRPr="002401C8" w:rsidRDefault="00453E88" w:rsidP="00453E88">
            <w:pPr>
              <w:jc w:val="both"/>
              <w:rPr>
                <w:b/>
              </w:rPr>
            </w:pPr>
            <w:r w:rsidRPr="002401C8">
              <w:rPr>
                <w:b/>
              </w:rPr>
              <w:t>Zapojení garanta do výuky předmětu</w:t>
            </w:r>
          </w:p>
        </w:tc>
        <w:tc>
          <w:tcPr>
            <w:tcW w:w="6769" w:type="dxa"/>
            <w:gridSpan w:val="7"/>
            <w:tcBorders>
              <w:top w:val="nil"/>
            </w:tcBorders>
          </w:tcPr>
          <w:p w:rsidR="00453E88" w:rsidRPr="002401C8" w:rsidRDefault="006C5A5E" w:rsidP="00453E88">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453E88" w:rsidTr="00453E88">
        <w:tc>
          <w:tcPr>
            <w:tcW w:w="3086" w:type="dxa"/>
            <w:shd w:val="clear" w:color="auto" w:fill="F7CAAC"/>
          </w:tcPr>
          <w:p w:rsidR="00453E88" w:rsidRPr="002401C8" w:rsidRDefault="00453E88" w:rsidP="00453E88">
            <w:pPr>
              <w:jc w:val="both"/>
              <w:rPr>
                <w:b/>
              </w:rPr>
            </w:pPr>
            <w:r w:rsidRPr="002401C8">
              <w:rPr>
                <w:b/>
              </w:rPr>
              <w:t>Vyučující</w:t>
            </w:r>
          </w:p>
        </w:tc>
        <w:tc>
          <w:tcPr>
            <w:tcW w:w="6769" w:type="dxa"/>
            <w:gridSpan w:val="7"/>
            <w:tcBorders>
              <w:bottom w:val="nil"/>
            </w:tcBorders>
          </w:tcPr>
          <w:p w:rsidR="00453E88" w:rsidRPr="002401C8" w:rsidRDefault="00453E88" w:rsidP="00453E88">
            <w:pPr>
              <w:jc w:val="both"/>
            </w:pPr>
            <w:r w:rsidRPr="002401C8">
              <w:rPr>
                <w:bCs/>
              </w:rPr>
              <w:t>Mgr. Veronika Pečivová</w:t>
            </w:r>
            <w:r w:rsidR="008E5AFF">
              <w:rPr>
                <w:bCs/>
              </w:rPr>
              <w:t xml:space="preserve"> </w:t>
            </w:r>
            <w:r w:rsidR="008E5AFF">
              <w:t>- semináře (100%)</w:t>
            </w:r>
          </w:p>
        </w:tc>
      </w:tr>
      <w:tr w:rsidR="00453E88" w:rsidTr="00453E88">
        <w:trPr>
          <w:trHeight w:val="70"/>
        </w:trPr>
        <w:tc>
          <w:tcPr>
            <w:tcW w:w="9855" w:type="dxa"/>
            <w:gridSpan w:val="8"/>
            <w:tcBorders>
              <w:top w:val="nil"/>
            </w:tcBorders>
          </w:tcPr>
          <w:p w:rsidR="00453E88" w:rsidRPr="002401C8" w:rsidRDefault="00453E88" w:rsidP="00453E88">
            <w:pPr>
              <w:jc w:val="both"/>
            </w:pPr>
          </w:p>
        </w:tc>
      </w:tr>
      <w:tr w:rsidR="00453E88" w:rsidTr="00453E88">
        <w:tc>
          <w:tcPr>
            <w:tcW w:w="3086" w:type="dxa"/>
            <w:shd w:val="clear" w:color="auto" w:fill="F7CAAC"/>
          </w:tcPr>
          <w:p w:rsidR="00453E88" w:rsidRPr="002401C8" w:rsidRDefault="00453E88" w:rsidP="00453E88">
            <w:pPr>
              <w:jc w:val="both"/>
              <w:rPr>
                <w:b/>
              </w:rPr>
            </w:pPr>
            <w:r w:rsidRPr="002401C8">
              <w:rPr>
                <w:b/>
              </w:rPr>
              <w:t>Stručná anotace předmětu</w:t>
            </w:r>
          </w:p>
        </w:tc>
        <w:tc>
          <w:tcPr>
            <w:tcW w:w="6769" w:type="dxa"/>
            <w:gridSpan w:val="7"/>
            <w:tcBorders>
              <w:bottom w:val="nil"/>
            </w:tcBorders>
          </w:tcPr>
          <w:p w:rsidR="00453E88" w:rsidRPr="002401C8" w:rsidRDefault="00453E88" w:rsidP="00453E88">
            <w:pPr>
              <w:jc w:val="both"/>
            </w:pPr>
          </w:p>
        </w:tc>
      </w:tr>
      <w:tr w:rsidR="00453E88" w:rsidTr="00453E88">
        <w:trPr>
          <w:trHeight w:val="3506"/>
        </w:trPr>
        <w:tc>
          <w:tcPr>
            <w:tcW w:w="9855" w:type="dxa"/>
            <w:gridSpan w:val="8"/>
            <w:tcBorders>
              <w:top w:val="nil"/>
              <w:bottom w:val="single" w:sz="12" w:space="0" w:color="auto"/>
            </w:tcBorders>
          </w:tcPr>
          <w:p w:rsidR="00453E88" w:rsidRPr="002401C8" w:rsidRDefault="00453E88" w:rsidP="00453E88">
            <w:pPr>
              <w:jc w:val="both"/>
              <w:rPr>
                <w:color w:val="000000"/>
                <w:shd w:val="clear" w:color="auto" w:fill="FFFFFF"/>
              </w:rPr>
            </w:pPr>
            <w:r w:rsidRPr="002401C8">
              <w:rPr>
                <w:color w:val="000000"/>
                <w:shd w:val="clear" w:color="auto" w:fill="FFFFFF"/>
              </w:rPr>
              <w:t>Cílem kurzu je komunikativní zvládnutí obecného jazyka na úrovni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Přítomný čas sloves IR, DAR, VENIR, SEGUIR, orientace ve městě</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Použití sloves HAY x ESTAR, neurčité členy</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Číslovky, hodiny</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Rozkaz</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V restauraci</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Slovesa GUSTAR a QUEDAR</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Nepravidelná slovesa QUERER, PODER, HACER</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Popis osoby </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Předložky A, DE, EN, CON, přivlastňovací zájmena</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Nepravidelná slovesa SALIR, VOLVER, EMPEZAR</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Evaluace - test</w:t>
            </w:r>
          </w:p>
        </w:tc>
      </w:tr>
      <w:tr w:rsidR="00453E88" w:rsidTr="00453E88">
        <w:trPr>
          <w:trHeight w:val="265"/>
        </w:trPr>
        <w:tc>
          <w:tcPr>
            <w:tcW w:w="3653" w:type="dxa"/>
            <w:gridSpan w:val="2"/>
            <w:tcBorders>
              <w:top w:val="nil"/>
            </w:tcBorders>
            <w:shd w:val="clear" w:color="auto" w:fill="F7CAAC"/>
          </w:tcPr>
          <w:p w:rsidR="00453E88" w:rsidRPr="002401C8" w:rsidRDefault="00453E88" w:rsidP="00453E88">
            <w:pPr>
              <w:jc w:val="both"/>
            </w:pPr>
            <w:r w:rsidRPr="002401C8">
              <w:rPr>
                <w:b/>
              </w:rPr>
              <w:t>Studijní literatura a studijní pomůcky</w:t>
            </w:r>
          </w:p>
        </w:tc>
        <w:tc>
          <w:tcPr>
            <w:tcW w:w="6202" w:type="dxa"/>
            <w:gridSpan w:val="6"/>
            <w:tcBorders>
              <w:top w:val="nil"/>
              <w:bottom w:val="nil"/>
            </w:tcBorders>
          </w:tcPr>
          <w:p w:rsidR="00453E88" w:rsidRPr="002401C8" w:rsidRDefault="00453E88" w:rsidP="00453E88">
            <w:pPr>
              <w:jc w:val="both"/>
            </w:pPr>
          </w:p>
        </w:tc>
      </w:tr>
      <w:tr w:rsidR="00453E88" w:rsidTr="00453E88">
        <w:trPr>
          <w:trHeight w:val="1497"/>
        </w:trPr>
        <w:tc>
          <w:tcPr>
            <w:tcW w:w="9855" w:type="dxa"/>
            <w:gridSpan w:val="8"/>
            <w:tcBorders>
              <w:top w:val="nil"/>
            </w:tcBorders>
          </w:tcPr>
          <w:p w:rsidR="00453E88" w:rsidRPr="002401C8" w:rsidRDefault="00453E88" w:rsidP="00453E88">
            <w:pPr>
              <w:jc w:val="both"/>
              <w:rPr>
                <w:b/>
              </w:rPr>
            </w:pPr>
            <w:r w:rsidRPr="002401C8">
              <w:rPr>
                <w:b/>
              </w:rPr>
              <w:t>Povinná literatura</w:t>
            </w:r>
          </w:p>
          <w:p w:rsidR="00453E88" w:rsidRPr="002401C8" w:rsidRDefault="00453E88" w:rsidP="00453E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rsidR="00453E88" w:rsidRPr="002401C8" w:rsidRDefault="00453E88" w:rsidP="00453E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rsidR="00453E88" w:rsidRPr="002401C8" w:rsidRDefault="00453E88" w:rsidP="00453E88">
            <w:pPr>
              <w:jc w:val="both"/>
              <w:rPr>
                <w:b/>
              </w:rPr>
            </w:pPr>
            <w:r w:rsidRPr="002401C8">
              <w:rPr>
                <w:b/>
              </w:rPr>
              <w:t>Doporučená literatura</w:t>
            </w:r>
          </w:p>
          <w:p w:rsidR="00453E88" w:rsidRPr="002401C8" w:rsidRDefault="00453E88" w:rsidP="00453E88">
            <w:pPr>
              <w:jc w:val="both"/>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453E88"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53E88" w:rsidRPr="002401C8" w:rsidRDefault="00453E88" w:rsidP="00453E88">
            <w:pPr>
              <w:jc w:val="center"/>
              <w:rPr>
                <w:b/>
              </w:rPr>
            </w:pPr>
            <w:r w:rsidRPr="002401C8">
              <w:rPr>
                <w:b/>
              </w:rPr>
              <w:t>Informace ke kombinované nebo distanční formě</w:t>
            </w:r>
          </w:p>
        </w:tc>
      </w:tr>
      <w:tr w:rsidR="00453E88" w:rsidTr="00453E88">
        <w:tc>
          <w:tcPr>
            <w:tcW w:w="4787" w:type="dxa"/>
            <w:gridSpan w:val="3"/>
            <w:tcBorders>
              <w:top w:val="single" w:sz="2" w:space="0" w:color="auto"/>
            </w:tcBorders>
            <w:shd w:val="clear" w:color="auto" w:fill="F7CAAC"/>
          </w:tcPr>
          <w:p w:rsidR="00453E88" w:rsidRPr="002401C8" w:rsidRDefault="00453E88" w:rsidP="00453E88">
            <w:pPr>
              <w:jc w:val="both"/>
            </w:pPr>
            <w:r w:rsidRPr="002401C8">
              <w:rPr>
                <w:b/>
              </w:rPr>
              <w:t>Rozsah konzultací (soustředění)</w:t>
            </w:r>
          </w:p>
        </w:tc>
        <w:tc>
          <w:tcPr>
            <w:tcW w:w="889" w:type="dxa"/>
            <w:tcBorders>
              <w:top w:val="single" w:sz="2" w:space="0" w:color="auto"/>
            </w:tcBorders>
          </w:tcPr>
          <w:p w:rsidR="00453E88" w:rsidRPr="002401C8" w:rsidRDefault="00453E88" w:rsidP="00453E88">
            <w:pPr>
              <w:jc w:val="both"/>
            </w:pPr>
          </w:p>
        </w:tc>
        <w:tc>
          <w:tcPr>
            <w:tcW w:w="4179" w:type="dxa"/>
            <w:gridSpan w:val="4"/>
            <w:tcBorders>
              <w:top w:val="single" w:sz="2" w:space="0" w:color="auto"/>
            </w:tcBorders>
            <w:shd w:val="clear" w:color="auto" w:fill="F7CAAC"/>
          </w:tcPr>
          <w:p w:rsidR="00453E88" w:rsidRDefault="00453E88" w:rsidP="00453E88">
            <w:pPr>
              <w:jc w:val="both"/>
              <w:rPr>
                <w:b/>
              </w:rPr>
            </w:pPr>
            <w:r>
              <w:rPr>
                <w:b/>
              </w:rPr>
              <w:t xml:space="preserve">hodin </w:t>
            </w:r>
          </w:p>
        </w:tc>
      </w:tr>
      <w:tr w:rsidR="00453E88" w:rsidTr="00453E88">
        <w:tc>
          <w:tcPr>
            <w:tcW w:w="9855" w:type="dxa"/>
            <w:gridSpan w:val="8"/>
            <w:shd w:val="clear" w:color="auto" w:fill="F7CAAC"/>
          </w:tcPr>
          <w:p w:rsidR="00453E88" w:rsidRPr="002401C8" w:rsidRDefault="00453E88" w:rsidP="00453E88">
            <w:pPr>
              <w:jc w:val="both"/>
              <w:rPr>
                <w:b/>
              </w:rPr>
            </w:pPr>
            <w:r w:rsidRPr="002401C8">
              <w:rPr>
                <w:b/>
              </w:rPr>
              <w:t>Informace o způsobu kontaktu s vyučujícím</w:t>
            </w:r>
          </w:p>
        </w:tc>
      </w:tr>
      <w:tr w:rsidR="00453E88" w:rsidTr="00453E88">
        <w:trPr>
          <w:trHeight w:val="663"/>
        </w:trPr>
        <w:tc>
          <w:tcPr>
            <w:tcW w:w="9855" w:type="dxa"/>
            <w:gridSpan w:val="8"/>
          </w:tcPr>
          <w:p w:rsidR="00453E88" w:rsidRPr="002401C8" w:rsidRDefault="00453E88" w:rsidP="00453E88">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53E88" w:rsidRDefault="00453E88" w:rsidP="00453E88"/>
    <w:p w:rsidR="00F11AAD" w:rsidRDefault="00453E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11AAD" w:rsidTr="00E0430C">
        <w:tc>
          <w:tcPr>
            <w:tcW w:w="9855" w:type="dxa"/>
            <w:gridSpan w:val="8"/>
            <w:tcBorders>
              <w:bottom w:val="double" w:sz="4" w:space="0" w:color="auto"/>
            </w:tcBorders>
            <w:shd w:val="clear" w:color="auto" w:fill="BDD6EE"/>
          </w:tcPr>
          <w:p w:rsidR="00F11AAD" w:rsidRDefault="00F11AAD" w:rsidP="00E0430C">
            <w:pPr>
              <w:jc w:val="both"/>
              <w:rPr>
                <w:b/>
                <w:sz w:val="28"/>
              </w:rPr>
            </w:pPr>
            <w:r>
              <w:lastRenderedPageBreak/>
              <w:br w:type="page"/>
            </w:r>
            <w:r>
              <w:rPr>
                <w:b/>
                <w:sz w:val="28"/>
              </w:rPr>
              <w:t>B-III – Charakteristika studijního předmětu</w:t>
            </w:r>
          </w:p>
        </w:tc>
      </w:tr>
      <w:tr w:rsidR="00F11AAD" w:rsidTr="00E0430C">
        <w:tc>
          <w:tcPr>
            <w:tcW w:w="3086" w:type="dxa"/>
            <w:tcBorders>
              <w:top w:val="double" w:sz="4" w:space="0" w:color="auto"/>
            </w:tcBorders>
            <w:shd w:val="clear" w:color="auto" w:fill="F7CAAC"/>
          </w:tcPr>
          <w:p w:rsidR="00F11AAD" w:rsidRDefault="00F11AAD" w:rsidP="00E0430C">
            <w:pPr>
              <w:jc w:val="both"/>
              <w:rPr>
                <w:b/>
              </w:rPr>
            </w:pPr>
            <w:r>
              <w:rPr>
                <w:b/>
              </w:rPr>
              <w:t>Název studijního předmětu</w:t>
            </w:r>
          </w:p>
        </w:tc>
        <w:tc>
          <w:tcPr>
            <w:tcW w:w="6769" w:type="dxa"/>
            <w:gridSpan w:val="7"/>
            <w:tcBorders>
              <w:top w:val="double" w:sz="4" w:space="0" w:color="auto"/>
            </w:tcBorders>
          </w:tcPr>
          <w:p w:rsidR="00F11AAD" w:rsidRDefault="00F11AAD" w:rsidP="00E0430C">
            <w:pPr>
              <w:jc w:val="both"/>
            </w:pPr>
            <w:r>
              <w:t>Základy koučinku</w:t>
            </w:r>
          </w:p>
        </w:tc>
      </w:tr>
      <w:tr w:rsidR="00F11AAD" w:rsidTr="00E0430C">
        <w:trPr>
          <w:trHeight w:val="249"/>
        </w:trPr>
        <w:tc>
          <w:tcPr>
            <w:tcW w:w="3086" w:type="dxa"/>
            <w:shd w:val="clear" w:color="auto" w:fill="F7CAAC"/>
          </w:tcPr>
          <w:p w:rsidR="00F11AAD" w:rsidRDefault="00F11AAD" w:rsidP="00E0430C">
            <w:pPr>
              <w:jc w:val="both"/>
              <w:rPr>
                <w:b/>
              </w:rPr>
            </w:pPr>
            <w:r>
              <w:rPr>
                <w:b/>
              </w:rPr>
              <w:t>Typ předmětu</w:t>
            </w:r>
          </w:p>
        </w:tc>
        <w:tc>
          <w:tcPr>
            <w:tcW w:w="3406" w:type="dxa"/>
            <w:gridSpan w:val="4"/>
          </w:tcPr>
          <w:p w:rsidR="00F11AAD" w:rsidRDefault="00F11AAD" w:rsidP="00E0430C">
            <w:pPr>
              <w:jc w:val="both"/>
            </w:pPr>
            <w:r>
              <w:t>volitelný „V“</w:t>
            </w:r>
          </w:p>
        </w:tc>
        <w:tc>
          <w:tcPr>
            <w:tcW w:w="2695" w:type="dxa"/>
            <w:gridSpan w:val="2"/>
            <w:shd w:val="clear" w:color="auto" w:fill="F7CAAC"/>
          </w:tcPr>
          <w:p w:rsidR="00F11AAD" w:rsidRDefault="00F11AAD" w:rsidP="00E0430C">
            <w:pPr>
              <w:jc w:val="both"/>
            </w:pPr>
            <w:r>
              <w:rPr>
                <w:b/>
              </w:rPr>
              <w:t>doporučený ročník / semestr</w:t>
            </w:r>
          </w:p>
        </w:tc>
        <w:tc>
          <w:tcPr>
            <w:tcW w:w="668" w:type="dxa"/>
          </w:tcPr>
          <w:p w:rsidR="00F11AAD" w:rsidRDefault="00F11AAD" w:rsidP="00E0430C">
            <w:pPr>
              <w:jc w:val="both"/>
            </w:pPr>
            <w:r>
              <w:t>Z</w:t>
            </w:r>
          </w:p>
        </w:tc>
      </w:tr>
      <w:tr w:rsidR="00F11AAD" w:rsidTr="00E0430C">
        <w:tc>
          <w:tcPr>
            <w:tcW w:w="3086" w:type="dxa"/>
            <w:shd w:val="clear" w:color="auto" w:fill="F7CAAC"/>
          </w:tcPr>
          <w:p w:rsidR="00F11AAD" w:rsidRDefault="00F11AAD" w:rsidP="00E0430C">
            <w:pPr>
              <w:jc w:val="both"/>
              <w:rPr>
                <w:b/>
              </w:rPr>
            </w:pPr>
            <w:r>
              <w:rPr>
                <w:b/>
              </w:rPr>
              <w:t>Rozsah studijního předmětu</w:t>
            </w:r>
          </w:p>
        </w:tc>
        <w:tc>
          <w:tcPr>
            <w:tcW w:w="1701" w:type="dxa"/>
            <w:gridSpan w:val="2"/>
          </w:tcPr>
          <w:p w:rsidR="00F11AAD" w:rsidRDefault="00F11AAD" w:rsidP="00E0430C">
            <w:pPr>
              <w:jc w:val="both"/>
            </w:pPr>
            <w:r>
              <w:t>26s</w:t>
            </w:r>
          </w:p>
        </w:tc>
        <w:tc>
          <w:tcPr>
            <w:tcW w:w="889" w:type="dxa"/>
            <w:shd w:val="clear" w:color="auto" w:fill="F7CAAC"/>
          </w:tcPr>
          <w:p w:rsidR="00F11AAD" w:rsidRDefault="00F11AAD" w:rsidP="00E0430C">
            <w:pPr>
              <w:jc w:val="both"/>
              <w:rPr>
                <w:b/>
              </w:rPr>
            </w:pPr>
            <w:r>
              <w:rPr>
                <w:b/>
              </w:rPr>
              <w:t xml:space="preserve">hod. </w:t>
            </w:r>
          </w:p>
        </w:tc>
        <w:tc>
          <w:tcPr>
            <w:tcW w:w="816" w:type="dxa"/>
          </w:tcPr>
          <w:p w:rsidR="00F11AAD" w:rsidRDefault="00F11AAD" w:rsidP="00E0430C">
            <w:pPr>
              <w:jc w:val="both"/>
            </w:pPr>
            <w:r>
              <w:t>26</w:t>
            </w:r>
          </w:p>
        </w:tc>
        <w:tc>
          <w:tcPr>
            <w:tcW w:w="2156" w:type="dxa"/>
            <w:shd w:val="clear" w:color="auto" w:fill="F7CAAC"/>
          </w:tcPr>
          <w:p w:rsidR="00F11AAD" w:rsidRDefault="00F11AAD" w:rsidP="00E0430C">
            <w:pPr>
              <w:jc w:val="both"/>
              <w:rPr>
                <w:b/>
              </w:rPr>
            </w:pPr>
            <w:r>
              <w:rPr>
                <w:b/>
              </w:rPr>
              <w:t>kreditů</w:t>
            </w:r>
          </w:p>
        </w:tc>
        <w:tc>
          <w:tcPr>
            <w:tcW w:w="1207" w:type="dxa"/>
            <w:gridSpan w:val="2"/>
          </w:tcPr>
          <w:p w:rsidR="00F11AAD" w:rsidRDefault="00F11AAD" w:rsidP="00E0430C">
            <w:pPr>
              <w:jc w:val="both"/>
            </w:pPr>
            <w:r>
              <w:t>3</w:t>
            </w:r>
          </w:p>
        </w:tc>
      </w:tr>
      <w:tr w:rsidR="00F11AAD" w:rsidTr="00E0430C">
        <w:tc>
          <w:tcPr>
            <w:tcW w:w="3086" w:type="dxa"/>
            <w:shd w:val="clear" w:color="auto" w:fill="F7CAAC"/>
          </w:tcPr>
          <w:p w:rsidR="00F11AAD" w:rsidRDefault="00F11AAD" w:rsidP="00E0430C">
            <w:pPr>
              <w:jc w:val="both"/>
              <w:rPr>
                <w:b/>
                <w:sz w:val="22"/>
              </w:rPr>
            </w:pPr>
            <w:r>
              <w:rPr>
                <w:b/>
              </w:rPr>
              <w:t>Prerekvizity, korekvizity, ekvivalence</w:t>
            </w:r>
          </w:p>
        </w:tc>
        <w:tc>
          <w:tcPr>
            <w:tcW w:w="6769" w:type="dxa"/>
            <w:gridSpan w:val="7"/>
          </w:tcPr>
          <w:p w:rsidR="00F11AAD" w:rsidRDefault="00F11AAD" w:rsidP="00E0430C">
            <w:pPr>
              <w:jc w:val="both"/>
            </w:pPr>
          </w:p>
        </w:tc>
      </w:tr>
      <w:tr w:rsidR="00F11AAD" w:rsidTr="00E0430C">
        <w:tc>
          <w:tcPr>
            <w:tcW w:w="3086" w:type="dxa"/>
            <w:shd w:val="clear" w:color="auto" w:fill="F7CAAC"/>
          </w:tcPr>
          <w:p w:rsidR="00F11AAD" w:rsidRDefault="00F11AAD" w:rsidP="00E0430C">
            <w:pPr>
              <w:jc w:val="both"/>
              <w:rPr>
                <w:b/>
              </w:rPr>
            </w:pPr>
            <w:r>
              <w:rPr>
                <w:b/>
              </w:rPr>
              <w:t>Způsob ověření studijních výsledků</w:t>
            </w:r>
          </w:p>
        </w:tc>
        <w:tc>
          <w:tcPr>
            <w:tcW w:w="3406" w:type="dxa"/>
            <w:gridSpan w:val="4"/>
          </w:tcPr>
          <w:p w:rsidR="00F11AAD" w:rsidRDefault="00F11AAD" w:rsidP="00E0430C">
            <w:pPr>
              <w:jc w:val="both"/>
            </w:pPr>
            <w:r>
              <w:t>zápočet</w:t>
            </w:r>
          </w:p>
        </w:tc>
        <w:tc>
          <w:tcPr>
            <w:tcW w:w="2156" w:type="dxa"/>
            <w:shd w:val="clear" w:color="auto" w:fill="F7CAAC"/>
          </w:tcPr>
          <w:p w:rsidR="00F11AAD" w:rsidRDefault="00F11AAD" w:rsidP="00E0430C">
            <w:pPr>
              <w:jc w:val="both"/>
              <w:rPr>
                <w:b/>
              </w:rPr>
            </w:pPr>
            <w:r>
              <w:rPr>
                <w:b/>
              </w:rPr>
              <w:t>Forma výuky</w:t>
            </w:r>
          </w:p>
        </w:tc>
        <w:tc>
          <w:tcPr>
            <w:tcW w:w="1207" w:type="dxa"/>
            <w:gridSpan w:val="2"/>
          </w:tcPr>
          <w:p w:rsidR="00F11AAD" w:rsidRDefault="00F11AAD" w:rsidP="00E0430C">
            <w:pPr>
              <w:jc w:val="both"/>
            </w:pPr>
            <w:r>
              <w:t>seminář</w:t>
            </w:r>
          </w:p>
        </w:tc>
      </w:tr>
      <w:tr w:rsidR="00F11AAD" w:rsidTr="00E0430C">
        <w:tc>
          <w:tcPr>
            <w:tcW w:w="3086" w:type="dxa"/>
            <w:shd w:val="clear" w:color="auto" w:fill="F7CAAC"/>
          </w:tcPr>
          <w:p w:rsidR="00F11AAD" w:rsidRDefault="00F11AAD" w:rsidP="00E0430C">
            <w:pPr>
              <w:jc w:val="both"/>
              <w:rPr>
                <w:b/>
              </w:rPr>
            </w:pPr>
            <w:r>
              <w:rPr>
                <w:b/>
              </w:rPr>
              <w:t>Forma způsobu ověření studijních výsledků a další požadavky na studenta</w:t>
            </w:r>
          </w:p>
        </w:tc>
        <w:tc>
          <w:tcPr>
            <w:tcW w:w="6769" w:type="dxa"/>
            <w:gridSpan w:val="7"/>
            <w:tcBorders>
              <w:bottom w:val="nil"/>
            </w:tcBorders>
          </w:tcPr>
          <w:p w:rsidR="00F11AAD" w:rsidRDefault="00F11AAD" w:rsidP="00E0430C">
            <w:pPr>
              <w:jc w:val="both"/>
            </w:pPr>
            <w:r>
              <w:t>Požadavky na zápočet: min. 80 % docházka na semináře, aktivní zapojení na seminářích, písemná reflexe 3 realizovaných koučovacích rozhovorů.</w:t>
            </w:r>
          </w:p>
        </w:tc>
      </w:tr>
      <w:tr w:rsidR="00F11AAD" w:rsidTr="00E0430C">
        <w:trPr>
          <w:trHeight w:val="201"/>
        </w:trPr>
        <w:tc>
          <w:tcPr>
            <w:tcW w:w="9855" w:type="dxa"/>
            <w:gridSpan w:val="8"/>
            <w:tcBorders>
              <w:top w:val="nil"/>
            </w:tcBorders>
          </w:tcPr>
          <w:p w:rsidR="00F11AAD" w:rsidRDefault="00F11AAD" w:rsidP="00E0430C">
            <w:pPr>
              <w:jc w:val="both"/>
            </w:pPr>
          </w:p>
        </w:tc>
      </w:tr>
      <w:tr w:rsidR="00F11AAD" w:rsidTr="00E0430C">
        <w:trPr>
          <w:trHeight w:val="197"/>
        </w:trPr>
        <w:tc>
          <w:tcPr>
            <w:tcW w:w="3086" w:type="dxa"/>
            <w:tcBorders>
              <w:top w:val="nil"/>
            </w:tcBorders>
            <w:shd w:val="clear" w:color="auto" w:fill="F7CAAC"/>
          </w:tcPr>
          <w:p w:rsidR="00F11AAD" w:rsidRDefault="00F11AAD" w:rsidP="00E0430C">
            <w:pPr>
              <w:jc w:val="both"/>
              <w:rPr>
                <w:b/>
              </w:rPr>
            </w:pPr>
            <w:r>
              <w:rPr>
                <w:b/>
              </w:rPr>
              <w:t>Garant předmětu</w:t>
            </w:r>
          </w:p>
        </w:tc>
        <w:tc>
          <w:tcPr>
            <w:tcW w:w="6769" w:type="dxa"/>
            <w:gridSpan w:val="7"/>
            <w:tcBorders>
              <w:top w:val="nil"/>
            </w:tcBorders>
          </w:tcPr>
          <w:p w:rsidR="00F11AAD" w:rsidRDefault="00F11AAD" w:rsidP="00E0430C">
            <w:pPr>
              <w:jc w:val="both"/>
            </w:pPr>
            <w:r w:rsidRPr="00266954">
              <w:t xml:space="preserve">Ing. </w:t>
            </w:r>
            <w:r>
              <w:t>Jana Matošková, Ph.D.</w:t>
            </w:r>
          </w:p>
        </w:tc>
      </w:tr>
      <w:tr w:rsidR="00F11AAD" w:rsidTr="00E0430C">
        <w:trPr>
          <w:trHeight w:val="243"/>
        </w:trPr>
        <w:tc>
          <w:tcPr>
            <w:tcW w:w="3086" w:type="dxa"/>
            <w:tcBorders>
              <w:top w:val="nil"/>
            </w:tcBorders>
            <w:shd w:val="clear" w:color="auto" w:fill="F7CAAC"/>
          </w:tcPr>
          <w:p w:rsidR="00F11AAD" w:rsidRDefault="00F11AAD" w:rsidP="00E0430C">
            <w:pPr>
              <w:jc w:val="both"/>
              <w:rPr>
                <w:b/>
              </w:rPr>
            </w:pPr>
            <w:r>
              <w:rPr>
                <w:b/>
              </w:rPr>
              <w:t>Zapojení garanta do výuky předmětu</w:t>
            </w:r>
          </w:p>
        </w:tc>
        <w:tc>
          <w:tcPr>
            <w:tcW w:w="6769" w:type="dxa"/>
            <w:gridSpan w:val="7"/>
            <w:tcBorders>
              <w:top w:val="nil"/>
            </w:tcBorders>
          </w:tcPr>
          <w:p w:rsidR="00F11AAD" w:rsidRDefault="006C5A5E" w:rsidP="00E0430C">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F11AAD" w:rsidTr="00E0430C">
        <w:tc>
          <w:tcPr>
            <w:tcW w:w="3086" w:type="dxa"/>
            <w:shd w:val="clear" w:color="auto" w:fill="F7CAAC"/>
          </w:tcPr>
          <w:p w:rsidR="00F11AAD" w:rsidRDefault="00F11AAD" w:rsidP="00E0430C">
            <w:pPr>
              <w:jc w:val="both"/>
              <w:rPr>
                <w:b/>
              </w:rPr>
            </w:pPr>
            <w:r>
              <w:rPr>
                <w:b/>
              </w:rPr>
              <w:t>Vyučující</w:t>
            </w:r>
          </w:p>
        </w:tc>
        <w:tc>
          <w:tcPr>
            <w:tcW w:w="6769" w:type="dxa"/>
            <w:gridSpan w:val="7"/>
            <w:tcBorders>
              <w:bottom w:val="nil"/>
            </w:tcBorders>
          </w:tcPr>
          <w:p w:rsidR="00F11AAD" w:rsidRDefault="00F11AAD" w:rsidP="00E0430C">
            <w:pPr>
              <w:jc w:val="both"/>
            </w:pPr>
            <w:r w:rsidRPr="00266954">
              <w:t xml:space="preserve">Ing. </w:t>
            </w:r>
            <w:r>
              <w:t>Jana Matošková, Ph.D. - semináře (100%)</w:t>
            </w:r>
          </w:p>
        </w:tc>
      </w:tr>
      <w:tr w:rsidR="00F11AAD" w:rsidTr="00E0430C">
        <w:trPr>
          <w:trHeight w:val="60"/>
        </w:trPr>
        <w:tc>
          <w:tcPr>
            <w:tcW w:w="9855" w:type="dxa"/>
            <w:gridSpan w:val="8"/>
            <w:tcBorders>
              <w:top w:val="nil"/>
            </w:tcBorders>
          </w:tcPr>
          <w:p w:rsidR="00F11AAD" w:rsidRDefault="00F11AAD" w:rsidP="00E0430C">
            <w:pPr>
              <w:jc w:val="both"/>
            </w:pPr>
          </w:p>
        </w:tc>
      </w:tr>
      <w:tr w:rsidR="00F11AAD" w:rsidTr="00E0430C">
        <w:tc>
          <w:tcPr>
            <w:tcW w:w="3086" w:type="dxa"/>
            <w:shd w:val="clear" w:color="auto" w:fill="F7CAAC"/>
          </w:tcPr>
          <w:p w:rsidR="00F11AAD" w:rsidRDefault="00F11AAD" w:rsidP="00E0430C">
            <w:pPr>
              <w:jc w:val="both"/>
              <w:rPr>
                <w:b/>
              </w:rPr>
            </w:pPr>
            <w:r>
              <w:rPr>
                <w:b/>
              </w:rPr>
              <w:t>Stručná anotace předmětu</w:t>
            </w:r>
          </w:p>
        </w:tc>
        <w:tc>
          <w:tcPr>
            <w:tcW w:w="6769" w:type="dxa"/>
            <w:gridSpan w:val="7"/>
            <w:tcBorders>
              <w:bottom w:val="nil"/>
            </w:tcBorders>
          </w:tcPr>
          <w:p w:rsidR="00F11AAD" w:rsidRDefault="00F11AAD" w:rsidP="00E0430C">
            <w:pPr>
              <w:jc w:val="both"/>
            </w:pPr>
          </w:p>
        </w:tc>
      </w:tr>
      <w:tr w:rsidR="00F11AAD" w:rsidTr="00F11AAD">
        <w:trPr>
          <w:trHeight w:val="3818"/>
        </w:trPr>
        <w:tc>
          <w:tcPr>
            <w:tcW w:w="9855" w:type="dxa"/>
            <w:gridSpan w:val="8"/>
            <w:tcBorders>
              <w:top w:val="nil"/>
              <w:bottom w:val="single" w:sz="12" w:space="0" w:color="auto"/>
            </w:tcBorders>
          </w:tcPr>
          <w:p w:rsidR="00F11AAD" w:rsidRPr="00F11AAD" w:rsidRDefault="00F11AAD" w:rsidP="00F11AAD">
            <w:pPr>
              <w:pStyle w:val="Odstavecseseznamem"/>
              <w:spacing w:after="0" w:line="240" w:lineRule="auto"/>
              <w:ind w:left="0"/>
              <w:contextualSpacing w:val="0"/>
              <w:jc w:val="both"/>
              <w:rPr>
                <w:rFonts w:ascii="Times New Roman" w:hAnsi="Times New Roman"/>
                <w:sz w:val="20"/>
              </w:rPr>
            </w:pPr>
            <w:r w:rsidRPr="00F11AAD">
              <w:rPr>
                <w:rFonts w:ascii="Times New Roman" w:hAnsi="Times New Roman"/>
                <w:sz w:val="20"/>
              </w:rPr>
              <w:t xml:space="preserve">Koučink je v současné době stále žádanější formou práce s jednotlivci i s týmy. Cílem tohoto kurzu je seznámit studenty s podstatou a základními principy koučování. Kurz sestává z teoretické výuky, ale hlavní část tvoří praktický nácvik. Pro úspěšné absolvování kurzu je tedy nezbytné aktivní zapojení studentů. Na konci kurzu studenti porozumí podstatě koučování a zásadám využitelným nejen při vedení koučovacího rozhovoru, ale i při každodenní konverzaci s lidmi. </w:t>
            </w:r>
          </w:p>
          <w:p w:rsidR="00F11AAD" w:rsidRDefault="00F11AAD" w:rsidP="000E1096">
            <w:pPr>
              <w:pStyle w:val="Odstavecseseznamem"/>
              <w:numPr>
                <w:ilvl w:val="0"/>
                <w:numId w:val="65"/>
              </w:numPr>
              <w:spacing w:after="0" w:line="240" w:lineRule="auto"/>
              <w:ind w:left="389" w:hanging="389"/>
              <w:contextualSpacing w:val="0"/>
              <w:rPr>
                <w:rFonts w:ascii="Times New Roman" w:hAnsi="Times New Roman"/>
                <w:sz w:val="20"/>
              </w:rPr>
            </w:pPr>
            <w:r w:rsidRPr="00F11AAD">
              <w:rPr>
                <w:rFonts w:ascii="Times New Roman" w:hAnsi="Times New Roman"/>
                <w:sz w:val="20"/>
              </w:rPr>
              <w:t>Podstata kou</w:t>
            </w:r>
            <w:r>
              <w:rPr>
                <w:rFonts w:ascii="Times New Roman" w:hAnsi="Times New Roman"/>
                <w:sz w:val="20"/>
              </w:rPr>
              <w:t>čování a systemického přístupu</w:t>
            </w:r>
          </w:p>
          <w:p w:rsidR="00F11AAD" w:rsidRDefault="00F11AAD" w:rsidP="000E1096">
            <w:pPr>
              <w:pStyle w:val="Odstavecseseznamem"/>
              <w:numPr>
                <w:ilvl w:val="0"/>
                <w:numId w:val="65"/>
              </w:numPr>
              <w:spacing w:after="0" w:line="240" w:lineRule="auto"/>
              <w:ind w:left="389" w:hanging="389"/>
              <w:contextualSpacing w:val="0"/>
              <w:rPr>
                <w:rFonts w:ascii="Times New Roman" w:hAnsi="Times New Roman"/>
                <w:sz w:val="20"/>
              </w:rPr>
            </w:pPr>
            <w:r w:rsidRPr="00F11AAD">
              <w:rPr>
                <w:rFonts w:ascii="Times New Roman" w:hAnsi="Times New Roman"/>
                <w:sz w:val="20"/>
              </w:rPr>
              <w:t>Sm</w:t>
            </w:r>
            <w:r>
              <w:rPr>
                <w:rFonts w:ascii="Times New Roman" w:hAnsi="Times New Roman"/>
                <w:sz w:val="20"/>
              </w:rPr>
              <w:t>ěřování versus podporování</w:t>
            </w:r>
          </w:p>
          <w:p w:rsidR="00F11AAD" w:rsidRDefault="00F11AAD" w:rsidP="000E1096">
            <w:pPr>
              <w:pStyle w:val="Odstavecseseznamem"/>
              <w:numPr>
                <w:ilvl w:val="0"/>
                <w:numId w:val="65"/>
              </w:numPr>
              <w:spacing w:after="0" w:line="240" w:lineRule="auto"/>
              <w:ind w:left="389" w:hanging="389"/>
              <w:contextualSpacing w:val="0"/>
              <w:rPr>
                <w:rFonts w:ascii="Times New Roman" w:hAnsi="Times New Roman"/>
                <w:sz w:val="20"/>
              </w:rPr>
            </w:pPr>
            <w:r>
              <w:rPr>
                <w:rFonts w:ascii="Times New Roman" w:hAnsi="Times New Roman"/>
                <w:sz w:val="20"/>
              </w:rPr>
              <w:t>Typy pomoci</w:t>
            </w:r>
          </w:p>
          <w:p w:rsidR="00F11AAD" w:rsidRDefault="00F11AAD" w:rsidP="000E1096">
            <w:pPr>
              <w:pStyle w:val="Odstavecseseznamem"/>
              <w:numPr>
                <w:ilvl w:val="0"/>
                <w:numId w:val="65"/>
              </w:numPr>
              <w:spacing w:after="0" w:line="240" w:lineRule="auto"/>
              <w:ind w:left="389" w:hanging="389"/>
              <w:contextualSpacing w:val="0"/>
              <w:rPr>
                <w:rFonts w:ascii="Times New Roman" w:hAnsi="Times New Roman"/>
                <w:sz w:val="20"/>
              </w:rPr>
            </w:pPr>
            <w:r>
              <w:rPr>
                <w:rFonts w:ascii="Times New Roman" w:hAnsi="Times New Roman"/>
                <w:sz w:val="20"/>
              </w:rPr>
              <w:t>Fáze koučovacího rozhovoru</w:t>
            </w:r>
          </w:p>
          <w:p w:rsidR="00F11AAD" w:rsidRDefault="00F11AAD" w:rsidP="000E1096">
            <w:pPr>
              <w:pStyle w:val="Odstavecseseznamem"/>
              <w:numPr>
                <w:ilvl w:val="0"/>
                <w:numId w:val="65"/>
              </w:numPr>
              <w:spacing w:after="0" w:line="240" w:lineRule="auto"/>
              <w:ind w:left="389" w:hanging="389"/>
              <w:contextualSpacing w:val="0"/>
              <w:rPr>
                <w:rFonts w:ascii="Times New Roman" w:hAnsi="Times New Roman"/>
                <w:sz w:val="20"/>
              </w:rPr>
            </w:pPr>
            <w:r>
              <w:rPr>
                <w:rFonts w:ascii="Times New Roman" w:hAnsi="Times New Roman"/>
                <w:sz w:val="20"/>
              </w:rPr>
              <w:t>Kontexty v rozhovoru</w:t>
            </w:r>
          </w:p>
          <w:p w:rsidR="00F11AAD" w:rsidRDefault="00F11AAD" w:rsidP="000E1096">
            <w:pPr>
              <w:pStyle w:val="Odstavecseseznamem"/>
              <w:numPr>
                <w:ilvl w:val="0"/>
                <w:numId w:val="65"/>
              </w:numPr>
              <w:spacing w:after="0" w:line="240" w:lineRule="auto"/>
              <w:ind w:left="389" w:hanging="389"/>
              <w:contextualSpacing w:val="0"/>
              <w:rPr>
                <w:rFonts w:ascii="Times New Roman" w:hAnsi="Times New Roman"/>
                <w:sz w:val="20"/>
              </w:rPr>
            </w:pPr>
            <w:r>
              <w:rPr>
                <w:rFonts w:ascii="Times New Roman" w:hAnsi="Times New Roman"/>
                <w:sz w:val="20"/>
              </w:rPr>
              <w:t>Sebereflexe a všímavost</w:t>
            </w:r>
          </w:p>
          <w:p w:rsidR="00F11AAD" w:rsidRPr="00F11AAD" w:rsidRDefault="00F11AAD" w:rsidP="000E1096">
            <w:pPr>
              <w:pStyle w:val="Odstavecseseznamem"/>
              <w:numPr>
                <w:ilvl w:val="0"/>
                <w:numId w:val="65"/>
              </w:numPr>
              <w:spacing w:after="0" w:line="240" w:lineRule="auto"/>
              <w:ind w:left="389" w:hanging="389"/>
              <w:contextualSpacing w:val="0"/>
            </w:pPr>
            <w:r w:rsidRPr="00F11AAD">
              <w:rPr>
                <w:rFonts w:ascii="Times New Roman" w:hAnsi="Times New Roman"/>
                <w:sz w:val="20"/>
              </w:rPr>
              <w:t>Hledání podnět</w:t>
            </w:r>
            <w:r>
              <w:rPr>
                <w:rFonts w:ascii="Times New Roman" w:hAnsi="Times New Roman"/>
                <w:sz w:val="20"/>
              </w:rPr>
              <w:t>u a formulování cíle rozhovoru</w:t>
            </w:r>
          </w:p>
          <w:p w:rsidR="00F11AAD" w:rsidRPr="00F11AAD" w:rsidRDefault="00F11AAD" w:rsidP="000E1096">
            <w:pPr>
              <w:pStyle w:val="Odstavecseseznamem"/>
              <w:numPr>
                <w:ilvl w:val="0"/>
                <w:numId w:val="65"/>
              </w:numPr>
              <w:spacing w:after="0" w:line="240" w:lineRule="auto"/>
              <w:ind w:left="389" w:hanging="389"/>
              <w:contextualSpacing w:val="0"/>
            </w:pPr>
            <w:r>
              <w:rPr>
                <w:rFonts w:ascii="Times New Roman" w:hAnsi="Times New Roman"/>
                <w:sz w:val="20"/>
              </w:rPr>
              <w:t>Typologie otázek</w:t>
            </w:r>
          </w:p>
          <w:p w:rsidR="00F11AAD" w:rsidRPr="00F11AAD" w:rsidRDefault="00F11AAD" w:rsidP="000E1096">
            <w:pPr>
              <w:pStyle w:val="Odstavecseseznamem"/>
              <w:numPr>
                <w:ilvl w:val="0"/>
                <w:numId w:val="65"/>
              </w:numPr>
              <w:spacing w:after="0" w:line="240" w:lineRule="auto"/>
              <w:ind w:left="389" w:hanging="389"/>
              <w:contextualSpacing w:val="0"/>
            </w:pPr>
            <w:r>
              <w:rPr>
                <w:rFonts w:ascii="Times New Roman" w:hAnsi="Times New Roman"/>
                <w:sz w:val="20"/>
              </w:rPr>
              <w:t>Pomocné škály a práce s nimi</w:t>
            </w:r>
          </w:p>
          <w:p w:rsidR="00F11AAD" w:rsidRPr="00F11AAD" w:rsidRDefault="00F11AAD" w:rsidP="000E1096">
            <w:pPr>
              <w:pStyle w:val="Odstavecseseznamem"/>
              <w:numPr>
                <w:ilvl w:val="0"/>
                <w:numId w:val="65"/>
              </w:numPr>
              <w:spacing w:after="0" w:line="240" w:lineRule="auto"/>
              <w:ind w:left="389" w:hanging="389"/>
              <w:contextualSpacing w:val="0"/>
            </w:pPr>
            <w:r w:rsidRPr="00F11AAD">
              <w:rPr>
                <w:rFonts w:ascii="Times New Roman" w:hAnsi="Times New Roman"/>
                <w:sz w:val="20"/>
              </w:rPr>
              <w:t>Ocenění a podpůrná zpě</w:t>
            </w:r>
            <w:r>
              <w:rPr>
                <w:rFonts w:ascii="Times New Roman" w:hAnsi="Times New Roman"/>
                <w:sz w:val="20"/>
              </w:rPr>
              <w:t>tná vazba</w:t>
            </w:r>
          </w:p>
          <w:p w:rsidR="00F11AAD" w:rsidRDefault="00F11AAD" w:rsidP="000E1096">
            <w:pPr>
              <w:pStyle w:val="Odstavecseseznamem"/>
              <w:numPr>
                <w:ilvl w:val="0"/>
                <w:numId w:val="65"/>
              </w:numPr>
              <w:spacing w:after="0" w:line="240" w:lineRule="auto"/>
              <w:ind w:left="391" w:hanging="391"/>
              <w:contextualSpacing w:val="0"/>
              <w:jc w:val="both"/>
            </w:pPr>
            <w:r w:rsidRPr="00F11AAD">
              <w:rPr>
                <w:rFonts w:ascii="Times New Roman" w:hAnsi="Times New Roman"/>
                <w:sz w:val="20"/>
              </w:rPr>
              <w:t>Hledání nových přístupů k problémům (problém jako potenciál změny, rozšiřování možností, hledání zdrojů a výjimek, přerámování).</w:t>
            </w:r>
          </w:p>
        </w:tc>
      </w:tr>
      <w:tr w:rsidR="00F11AAD" w:rsidTr="00E0430C">
        <w:trPr>
          <w:trHeight w:val="265"/>
        </w:trPr>
        <w:tc>
          <w:tcPr>
            <w:tcW w:w="3653" w:type="dxa"/>
            <w:gridSpan w:val="2"/>
            <w:tcBorders>
              <w:top w:val="nil"/>
            </w:tcBorders>
            <w:shd w:val="clear" w:color="auto" w:fill="F7CAAC"/>
          </w:tcPr>
          <w:p w:rsidR="00F11AAD" w:rsidRDefault="00F11AAD" w:rsidP="00E0430C">
            <w:pPr>
              <w:jc w:val="both"/>
            </w:pPr>
            <w:r>
              <w:rPr>
                <w:b/>
              </w:rPr>
              <w:t>Studijní literatura a studijní pomůcky</w:t>
            </w:r>
          </w:p>
        </w:tc>
        <w:tc>
          <w:tcPr>
            <w:tcW w:w="6202" w:type="dxa"/>
            <w:gridSpan w:val="6"/>
            <w:tcBorders>
              <w:top w:val="nil"/>
              <w:bottom w:val="nil"/>
            </w:tcBorders>
          </w:tcPr>
          <w:p w:rsidR="00F11AAD" w:rsidRDefault="00F11AAD" w:rsidP="00E0430C">
            <w:pPr>
              <w:jc w:val="both"/>
            </w:pPr>
          </w:p>
        </w:tc>
      </w:tr>
      <w:tr w:rsidR="00F11AAD" w:rsidTr="00E0430C">
        <w:trPr>
          <w:trHeight w:val="1497"/>
        </w:trPr>
        <w:tc>
          <w:tcPr>
            <w:tcW w:w="9855" w:type="dxa"/>
            <w:gridSpan w:val="8"/>
            <w:tcBorders>
              <w:top w:val="nil"/>
            </w:tcBorders>
          </w:tcPr>
          <w:p w:rsidR="00F11AAD" w:rsidRPr="002658B2" w:rsidRDefault="00F11AAD" w:rsidP="00E0430C">
            <w:pPr>
              <w:jc w:val="both"/>
              <w:rPr>
                <w:b/>
              </w:rPr>
            </w:pPr>
            <w:r w:rsidRPr="002658B2">
              <w:rPr>
                <w:b/>
              </w:rPr>
              <w:t>Povinná</w:t>
            </w:r>
            <w:r>
              <w:rPr>
                <w:b/>
              </w:rPr>
              <w:t xml:space="preserve"> literatura</w:t>
            </w:r>
          </w:p>
          <w:p w:rsidR="00F11AAD" w:rsidRDefault="00F11AAD" w:rsidP="00E0430C">
            <w:pPr>
              <w:jc w:val="both"/>
            </w:pPr>
            <w:r>
              <w:t xml:space="preserve">HABERLEITNER, E., DEISTLER, E., UNGVARI, R. </w:t>
            </w:r>
            <w:r>
              <w:rPr>
                <w:i/>
                <w:iCs/>
              </w:rPr>
              <w:t>Vedení lidí a koučování v každodenní praxi</w:t>
            </w:r>
            <w:r>
              <w:t>. Praha: Grada, 2009. ISBN 978-80-247-2654-0.</w:t>
            </w:r>
          </w:p>
          <w:p w:rsidR="00F11AAD" w:rsidRDefault="00F11AAD" w:rsidP="00E0430C">
            <w:pPr>
              <w:jc w:val="both"/>
            </w:pPr>
            <w:r>
              <w:t>NEENAN, M</w:t>
            </w:r>
            <w:r w:rsidR="00391AC3">
              <w:t>.,</w:t>
            </w:r>
            <w:r>
              <w:t xml:space="preserve"> PALMER</w:t>
            </w:r>
            <w:r w:rsidR="00391AC3">
              <w:t>, S., E</w:t>
            </w:r>
            <w:r>
              <w:t xml:space="preserve">. </w:t>
            </w:r>
            <w:r>
              <w:rPr>
                <w:i/>
                <w:iCs/>
              </w:rPr>
              <w:t>Kognitivně-behaviorální koučink v praxi: přístup založený na důkazech</w:t>
            </w:r>
            <w:r>
              <w:t>. Brno: Motiv Press, 2015. ISBN 978-80-87981-14-6.</w:t>
            </w:r>
          </w:p>
          <w:p w:rsidR="00F11AAD" w:rsidRDefault="00F11AAD" w:rsidP="00E0430C">
            <w:pPr>
              <w:jc w:val="both"/>
            </w:pPr>
            <w:r>
              <w:t xml:space="preserve">PODANÁ, R. </w:t>
            </w:r>
            <w:r>
              <w:rPr>
                <w:i/>
                <w:iCs/>
              </w:rPr>
              <w:t>Koučování pro manažery, aneb, Všichni mají potřebné zdroje pro své cíle</w:t>
            </w:r>
            <w:r>
              <w:t>. Praha: Grada, 2012. ISBN 978-80-247-4519-0.</w:t>
            </w:r>
          </w:p>
          <w:p w:rsidR="00F11AAD" w:rsidRDefault="00F11AAD" w:rsidP="00E0430C">
            <w:pPr>
              <w:jc w:val="both"/>
            </w:pPr>
            <w:r>
              <w:t>ZATLOUKAL, L</w:t>
            </w:r>
            <w:r w:rsidR="00391AC3">
              <w:t>.,</w:t>
            </w:r>
            <w:r>
              <w:t xml:space="preserve"> VÍTEK</w:t>
            </w:r>
            <w:r w:rsidR="00391AC3">
              <w:t>, P</w:t>
            </w:r>
            <w:r>
              <w:t xml:space="preserve">. </w:t>
            </w:r>
            <w:r>
              <w:rPr>
                <w:i/>
                <w:iCs/>
              </w:rPr>
              <w:t>Koučování zaměřené na řešení: 50 klíčů pro společné otevírání nových možností</w:t>
            </w:r>
            <w:r>
              <w:t>. Praha: Portál, 2016. ISBN 978-80-262-1011-5.</w:t>
            </w:r>
          </w:p>
          <w:p w:rsidR="00F11AAD" w:rsidRDefault="00F11AAD" w:rsidP="00E0430C">
            <w:pPr>
              <w:jc w:val="both"/>
              <w:rPr>
                <w:b/>
              </w:rPr>
            </w:pPr>
            <w:r w:rsidRPr="002658B2">
              <w:rPr>
                <w:b/>
              </w:rPr>
              <w:t>Doporučená literatura</w:t>
            </w:r>
          </w:p>
          <w:p w:rsidR="00F11AAD" w:rsidRDefault="00F11AAD" w:rsidP="00E0430C">
            <w:pPr>
              <w:jc w:val="both"/>
            </w:pPr>
            <w:r>
              <w:t>COVEY, S</w:t>
            </w:r>
            <w:r w:rsidR="00391AC3">
              <w:t>.</w:t>
            </w:r>
            <w:r>
              <w:t xml:space="preserve"> R. </w:t>
            </w:r>
            <w:r>
              <w:rPr>
                <w:i/>
                <w:iCs/>
              </w:rPr>
              <w:t>7 návyků skutečně efektivních lidí: zásady osobního rozvoje, které změní váš život</w:t>
            </w:r>
            <w:r>
              <w:t>. 3. rozšířené vydání. Praha: FC Czech, zastoupení FranklinCovey v ČR a SR, 2016. ISBN 978-80-7261-403-5.</w:t>
            </w:r>
          </w:p>
          <w:p w:rsidR="00F11AAD" w:rsidRDefault="00F11AAD" w:rsidP="00E0430C">
            <w:pPr>
              <w:jc w:val="both"/>
            </w:pPr>
            <w:r>
              <w:t>SELIGMAN, M</w:t>
            </w:r>
            <w:r w:rsidR="00391AC3">
              <w:t>.</w:t>
            </w:r>
            <w:r>
              <w:t xml:space="preserve"> E. P. </w:t>
            </w:r>
            <w:r>
              <w:rPr>
                <w:i/>
                <w:iCs/>
              </w:rPr>
              <w:t>Vzkvétání: nové poznatky o podstatě štěstí a duševní pohody</w:t>
            </w:r>
            <w:r>
              <w:t>. Brno: Jan Melvil, 2014. ISBN 978-80-87270-95-0.</w:t>
            </w:r>
          </w:p>
          <w:p w:rsidR="00F11AAD" w:rsidRDefault="00F11AAD" w:rsidP="00E0430C">
            <w:pPr>
              <w:jc w:val="both"/>
            </w:pPr>
            <w:r>
              <w:t>SUCHÝ, J</w:t>
            </w:r>
            <w:r w:rsidR="00391AC3">
              <w:t>.,</w:t>
            </w:r>
            <w:r>
              <w:t xml:space="preserve"> NÁHLOVSKÝ</w:t>
            </w:r>
            <w:r w:rsidR="00391AC3">
              <w:t>, P</w:t>
            </w:r>
            <w:r>
              <w:t xml:space="preserve">. </w:t>
            </w:r>
            <w:r>
              <w:rPr>
                <w:i/>
                <w:iCs/>
              </w:rPr>
              <w:t>Koučování v manažerské praxi: klíč k pozitivním změnám a osobnímu růstu</w:t>
            </w:r>
            <w:r>
              <w:t>. Praha: Grada, 2007. ISBN 978-80-247-1692-3.</w:t>
            </w:r>
          </w:p>
          <w:p w:rsidR="00F11AAD" w:rsidRDefault="00F11AAD" w:rsidP="00E0430C">
            <w:pPr>
              <w:jc w:val="both"/>
            </w:pPr>
            <w:r>
              <w:t>SUCHÝ, J</w:t>
            </w:r>
            <w:r w:rsidR="00391AC3">
              <w:t>.,</w:t>
            </w:r>
            <w:r>
              <w:t xml:space="preserve"> NÁHLOVSKÝ</w:t>
            </w:r>
            <w:r w:rsidR="00391AC3">
              <w:t>, P</w:t>
            </w:r>
            <w:r>
              <w:t xml:space="preserve">. </w:t>
            </w:r>
            <w:r>
              <w:rPr>
                <w:i/>
                <w:iCs/>
              </w:rPr>
              <w:t>Životní koučování a sebekoučování: klíč k pozitivním změnám a osobní spokojenosti</w:t>
            </w:r>
            <w:r>
              <w:t>. Praha: Grada, 2012. ISBN 978-80-247-4010-2.</w:t>
            </w:r>
          </w:p>
        </w:tc>
      </w:tr>
      <w:tr w:rsidR="00F11AAD" w:rsidTr="00E0430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11AAD" w:rsidRDefault="00F11AAD" w:rsidP="00E0430C">
            <w:pPr>
              <w:jc w:val="center"/>
              <w:rPr>
                <w:b/>
              </w:rPr>
            </w:pPr>
            <w:r>
              <w:rPr>
                <w:b/>
              </w:rPr>
              <w:t>Informace ke kombinované nebo distanční formě</w:t>
            </w:r>
          </w:p>
        </w:tc>
      </w:tr>
      <w:tr w:rsidR="00F11AAD" w:rsidTr="00E0430C">
        <w:tc>
          <w:tcPr>
            <w:tcW w:w="4787" w:type="dxa"/>
            <w:gridSpan w:val="3"/>
            <w:tcBorders>
              <w:top w:val="single" w:sz="2" w:space="0" w:color="auto"/>
            </w:tcBorders>
            <w:shd w:val="clear" w:color="auto" w:fill="F7CAAC"/>
          </w:tcPr>
          <w:p w:rsidR="00F11AAD" w:rsidRDefault="00F11AAD" w:rsidP="00E0430C">
            <w:pPr>
              <w:jc w:val="both"/>
            </w:pPr>
            <w:r>
              <w:rPr>
                <w:b/>
              </w:rPr>
              <w:t>Rozsah konzultací (soustředění)</w:t>
            </w:r>
          </w:p>
        </w:tc>
        <w:tc>
          <w:tcPr>
            <w:tcW w:w="889" w:type="dxa"/>
            <w:tcBorders>
              <w:top w:val="single" w:sz="2" w:space="0" w:color="auto"/>
            </w:tcBorders>
          </w:tcPr>
          <w:p w:rsidR="00F11AAD" w:rsidRDefault="00F11AAD" w:rsidP="00E0430C">
            <w:pPr>
              <w:jc w:val="both"/>
            </w:pPr>
          </w:p>
        </w:tc>
        <w:tc>
          <w:tcPr>
            <w:tcW w:w="4179" w:type="dxa"/>
            <w:gridSpan w:val="4"/>
            <w:tcBorders>
              <w:top w:val="single" w:sz="2" w:space="0" w:color="auto"/>
            </w:tcBorders>
            <w:shd w:val="clear" w:color="auto" w:fill="F7CAAC"/>
          </w:tcPr>
          <w:p w:rsidR="00F11AAD" w:rsidRDefault="00F11AAD" w:rsidP="00E0430C">
            <w:pPr>
              <w:jc w:val="both"/>
              <w:rPr>
                <w:b/>
              </w:rPr>
            </w:pPr>
            <w:r>
              <w:rPr>
                <w:b/>
              </w:rPr>
              <w:t xml:space="preserve">hodin </w:t>
            </w:r>
          </w:p>
        </w:tc>
      </w:tr>
      <w:tr w:rsidR="00F11AAD" w:rsidTr="00E0430C">
        <w:tc>
          <w:tcPr>
            <w:tcW w:w="9855" w:type="dxa"/>
            <w:gridSpan w:val="8"/>
            <w:shd w:val="clear" w:color="auto" w:fill="F7CAAC"/>
          </w:tcPr>
          <w:p w:rsidR="00F11AAD" w:rsidRDefault="00F11AAD" w:rsidP="00E0430C">
            <w:pPr>
              <w:jc w:val="both"/>
              <w:rPr>
                <w:b/>
              </w:rPr>
            </w:pPr>
            <w:r>
              <w:rPr>
                <w:b/>
              </w:rPr>
              <w:t>Informace o způsobu kontaktu s vyučujícím</w:t>
            </w:r>
          </w:p>
        </w:tc>
      </w:tr>
      <w:tr w:rsidR="00F11AAD" w:rsidTr="00E0430C">
        <w:trPr>
          <w:trHeight w:val="735"/>
        </w:trPr>
        <w:tc>
          <w:tcPr>
            <w:tcW w:w="9855" w:type="dxa"/>
            <w:gridSpan w:val="8"/>
          </w:tcPr>
          <w:p w:rsidR="00F11AAD" w:rsidRDefault="00F11AAD" w:rsidP="00E0430C">
            <w:pPr>
              <w:jc w:val="both"/>
            </w:pPr>
            <w:r>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11AAD" w:rsidRDefault="00F11AA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53E88" w:rsidTr="00453E88">
        <w:tc>
          <w:tcPr>
            <w:tcW w:w="9855" w:type="dxa"/>
            <w:gridSpan w:val="8"/>
            <w:tcBorders>
              <w:bottom w:val="double" w:sz="4" w:space="0" w:color="auto"/>
            </w:tcBorders>
            <w:shd w:val="clear" w:color="auto" w:fill="BDD6EE"/>
          </w:tcPr>
          <w:p w:rsidR="00453E88" w:rsidRDefault="00453E88" w:rsidP="00453E88">
            <w:pPr>
              <w:jc w:val="both"/>
              <w:rPr>
                <w:b/>
                <w:sz w:val="28"/>
              </w:rPr>
            </w:pPr>
            <w:r>
              <w:lastRenderedPageBreak/>
              <w:br w:type="page"/>
            </w:r>
            <w:r>
              <w:rPr>
                <w:b/>
                <w:sz w:val="28"/>
              </w:rPr>
              <w:t>B-III – Charakteristika studijního předmětu</w:t>
            </w:r>
          </w:p>
        </w:tc>
      </w:tr>
      <w:tr w:rsidR="00453E88" w:rsidTr="00453E88">
        <w:tc>
          <w:tcPr>
            <w:tcW w:w="3086" w:type="dxa"/>
            <w:tcBorders>
              <w:top w:val="double" w:sz="4" w:space="0" w:color="auto"/>
            </w:tcBorders>
            <w:shd w:val="clear" w:color="auto" w:fill="F7CAAC"/>
          </w:tcPr>
          <w:p w:rsidR="00453E88" w:rsidRPr="002401C8" w:rsidRDefault="00453E88" w:rsidP="00453E88">
            <w:pPr>
              <w:jc w:val="both"/>
              <w:rPr>
                <w:b/>
              </w:rPr>
            </w:pPr>
            <w:r w:rsidRPr="002401C8">
              <w:rPr>
                <w:b/>
              </w:rPr>
              <w:t>Název studijního předmětu</w:t>
            </w:r>
          </w:p>
        </w:tc>
        <w:tc>
          <w:tcPr>
            <w:tcW w:w="6769" w:type="dxa"/>
            <w:gridSpan w:val="7"/>
            <w:tcBorders>
              <w:top w:val="double" w:sz="4" w:space="0" w:color="auto"/>
            </w:tcBorders>
          </w:tcPr>
          <w:p w:rsidR="00453E88" w:rsidRPr="002401C8" w:rsidRDefault="00453E88" w:rsidP="00453E88">
            <w:pPr>
              <w:jc w:val="both"/>
            </w:pPr>
            <w:r w:rsidRPr="002401C8">
              <w:t>Čínština 1</w:t>
            </w:r>
          </w:p>
        </w:tc>
      </w:tr>
      <w:tr w:rsidR="00453E88" w:rsidTr="00453E88">
        <w:trPr>
          <w:trHeight w:val="249"/>
        </w:trPr>
        <w:tc>
          <w:tcPr>
            <w:tcW w:w="3086" w:type="dxa"/>
            <w:shd w:val="clear" w:color="auto" w:fill="F7CAAC"/>
          </w:tcPr>
          <w:p w:rsidR="00453E88" w:rsidRPr="002401C8" w:rsidRDefault="00453E88" w:rsidP="00453E88">
            <w:pPr>
              <w:jc w:val="both"/>
              <w:rPr>
                <w:b/>
              </w:rPr>
            </w:pPr>
            <w:r w:rsidRPr="002401C8">
              <w:rPr>
                <w:b/>
              </w:rPr>
              <w:t>Typ předmětu</w:t>
            </w:r>
          </w:p>
        </w:tc>
        <w:tc>
          <w:tcPr>
            <w:tcW w:w="3406" w:type="dxa"/>
            <w:gridSpan w:val="4"/>
          </w:tcPr>
          <w:p w:rsidR="00453E88" w:rsidRPr="002401C8" w:rsidRDefault="00B711A9" w:rsidP="00453E88">
            <w:pPr>
              <w:jc w:val="both"/>
            </w:pPr>
            <w:r w:rsidRPr="00265E45">
              <w:t>volitelný „V“</w:t>
            </w:r>
          </w:p>
        </w:tc>
        <w:tc>
          <w:tcPr>
            <w:tcW w:w="2695" w:type="dxa"/>
            <w:gridSpan w:val="2"/>
            <w:shd w:val="clear" w:color="auto" w:fill="F7CAAC"/>
          </w:tcPr>
          <w:p w:rsidR="00453E88" w:rsidRPr="002401C8" w:rsidRDefault="00453E88" w:rsidP="00453E88">
            <w:pPr>
              <w:jc w:val="both"/>
            </w:pPr>
            <w:r w:rsidRPr="002401C8">
              <w:rPr>
                <w:b/>
              </w:rPr>
              <w:t>doporučený ročník / semestr</w:t>
            </w:r>
          </w:p>
        </w:tc>
        <w:tc>
          <w:tcPr>
            <w:tcW w:w="668" w:type="dxa"/>
          </w:tcPr>
          <w:p w:rsidR="00453E88" w:rsidRPr="002401C8" w:rsidRDefault="00453E88" w:rsidP="00453E88">
            <w:pPr>
              <w:jc w:val="both"/>
            </w:pPr>
            <w:r w:rsidRPr="002401C8">
              <w:t>Z</w:t>
            </w:r>
          </w:p>
        </w:tc>
      </w:tr>
      <w:tr w:rsidR="00453E88" w:rsidTr="00453E88">
        <w:tc>
          <w:tcPr>
            <w:tcW w:w="3086" w:type="dxa"/>
            <w:shd w:val="clear" w:color="auto" w:fill="F7CAAC"/>
          </w:tcPr>
          <w:p w:rsidR="00453E88" w:rsidRPr="002401C8" w:rsidRDefault="00453E88" w:rsidP="00453E88">
            <w:pPr>
              <w:jc w:val="both"/>
              <w:rPr>
                <w:b/>
              </w:rPr>
            </w:pPr>
            <w:r w:rsidRPr="002401C8">
              <w:rPr>
                <w:b/>
              </w:rPr>
              <w:t>Rozsah studijního předmětu</w:t>
            </w:r>
          </w:p>
        </w:tc>
        <w:tc>
          <w:tcPr>
            <w:tcW w:w="1701" w:type="dxa"/>
            <w:gridSpan w:val="2"/>
          </w:tcPr>
          <w:p w:rsidR="00453E88" w:rsidRPr="002401C8" w:rsidRDefault="00453E88" w:rsidP="00453E88">
            <w:pPr>
              <w:jc w:val="both"/>
            </w:pPr>
            <w:r w:rsidRPr="002401C8">
              <w:t>26s</w:t>
            </w:r>
          </w:p>
        </w:tc>
        <w:tc>
          <w:tcPr>
            <w:tcW w:w="889" w:type="dxa"/>
            <w:shd w:val="clear" w:color="auto" w:fill="F7CAAC"/>
          </w:tcPr>
          <w:p w:rsidR="00453E88" w:rsidRPr="002401C8" w:rsidRDefault="00453E88" w:rsidP="00453E88">
            <w:pPr>
              <w:jc w:val="both"/>
              <w:rPr>
                <w:b/>
              </w:rPr>
            </w:pPr>
            <w:r w:rsidRPr="002401C8">
              <w:rPr>
                <w:b/>
              </w:rPr>
              <w:t xml:space="preserve">hod. </w:t>
            </w:r>
          </w:p>
        </w:tc>
        <w:tc>
          <w:tcPr>
            <w:tcW w:w="816" w:type="dxa"/>
          </w:tcPr>
          <w:p w:rsidR="00453E88" w:rsidRPr="002401C8" w:rsidRDefault="00453E88" w:rsidP="00453E88">
            <w:pPr>
              <w:jc w:val="both"/>
            </w:pPr>
            <w:r w:rsidRPr="002401C8">
              <w:t>26</w:t>
            </w:r>
          </w:p>
        </w:tc>
        <w:tc>
          <w:tcPr>
            <w:tcW w:w="2156" w:type="dxa"/>
            <w:shd w:val="clear" w:color="auto" w:fill="F7CAAC"/>
          </w:tcPr>
          <w:p w:rsidR="00453E88" w:rsidRPr="002401C8" w:rsidRDefault="00453E88" w:rsidP="00453E88">
            <w:pPr>
              <w:jc w:val="both"/>
              <w:rPr>
                <w:b/>
              </w:rPr>
            </w:pPr>
            <w:r w:rsidRPr="002401C8">
              <w:rPr>
                <w:b/>
              </w:rPr>
              <w:t>kreditů</w:t>
            </w:r>
          </w:p>
        </w:tc>
        <w:tc>
          <w:tcPr>
            <w:tcW w:w="1207" w:type="dxa"/>
            <w:gridSpan w:val="2"/>
          </w:tcPr>
          <w:p w:rsidR="00453E88" w:rsidRPr="002401C8" w:rsidRDefault="00453E88" w:rsidP="00453E88">
            <w:pPr>
              <w:jc w:val="both"/>
            </w:pPr>
            <w:r w:rsidRPr="002401C8">
              <w:t>3</w:t>
            </w:r>
          </w:p>
        </w:tc>
      </w:tr>
      <w:tr w:rsidR="00453E88" w:rsidTr="00453E88">
        <w:tc>
          <w:tcPr>
            <w:tcW w:w="3086" w:type="dxa"/>
            <w:shd w:val="clear" w:color="auto" w:fill="F7CAAC"/>
          </w:tcPr>
          <w:p w:rsidR="00453E88" w:rsidRPr="002401C8" w:rsidRDefault="00453E88" w:rsidP="00453E88">
            <w:pPr>
              <w:jc w:val="both"/>
              <w:rPr>
                <w:b/>
              </w:rPr>
            </w:pPr>
            <w:r w:rsidRPr="002401C8">
              <w:rPr>
                <w:b/>
              </w:rPr>
              <w:t>Prerekvizity, korekvizity, ekvivalence</w:t>
            </w:r>
          </w:p>
        </w:tc>
        <w:tc>
          <w:tcPr>
            <w:tcW w:w="6769" w:type="dxa"/>
            <w:gridSpan w:val="7"/>
          </w:tcPr>
          <w:p w:rsidR="00453E88" w:rsidRPr="002401C8" w:rsidRDefault="00453E88" w:rsidP="00453E88">
            <w:pPr>
              <w:jc w:val="both"/>
            </w:pPr>
          </w:p>
        </w:tc>
      </w:tr>
      <w:tr w:rsidR="00453E88" w:rsidTr="00453E88">
        <w:tc>
          <w:tcPr>
            <w:tcW w:w="3086" w:type="dxa"/>
            <w:shd w:val="clear" w:color="auto" w:fill="F7CAAC"/>
          </w:tcPr>
          <w:p w:rsidR="00453E88" w:rsidRPr="002401C8" w:rsidRDefault="00453E88" w:rsidP="00453E88">
            <w:pPr>
              <w:jc w:val="both"/>
              <w:rPr>
                <w:b/>
              </w:rPr>
            </w:pPr>
            <w:r w:rsidRPr="002401C8">
              <w:rPr>
                <w:b/>
              </w:rPr>
              <w:t>Způsob ověření studijních výsledků</w:t>
            </w:r>
          </w:p>
        </w:tc>
        <w:tc>
          <w:tcPr>
            <w:tcW w:w="3406" w:type="dxa"/>
            <w:gridSpan w:val="4"/>
          </w:tcPr>
          <w:p w:rsidR="00453E88" w:rsidRPr="002401C8" w:rsidRDefault="00453E88" w:rsidP="00453E88">
            <w:pPr>
              <w:jc w:val="both"/>
            </w:pPr>
            <w:r w:rsidRPr="002401C8">
              <w:t>zápočet</w:t>
            </w:r>
          </w:p>
        </w:tc>
        <w:tc>
          <w:tcPr>
            <w:tcW w:w="2156" w:type="dxa"/>
            <w:shd w:val="clear" w:color="auto" w:fill="F7CAAC"/>
          </w:tcPr>
          <w:p w:rsidR="00453E88" w:rsidRPr="002401C8" w:rsidRDefault="00453E88" w:rsidP="00453E88">
            <w:pPr>
              <w:jc w:val="both"/>
              <w:rPr>
                <w:b/>
              </w:rPr>
            </w:pPr>
            <w:r w:rsidRPr="002401C8">
              <w:rPr>
                <w:b/>
              </w:rPr>
              <w:t>Forma výuky</w:t>
            </w:r>
          </w:p>
        </w:tc>
        <w:tc>
          <w:tcPr>
            <w:tcW w:w="1207" w:type="dxa"/>
            <w:gridSpan w:val="2"/>
          </w:tcPr>
          <w:p w:rsidR="00453E88" w:rsidRPr="002401C8" w:rsidRDefault="00453E88" w:rsidP="00453E88">
            <w:pPr>
              <w:jc w:val="both"/>
            </w:pPr>
            <w:r w:rsidRPr="002401C8">
              <w:t>seminář</w:t>
            </w:r>
          </w:p>
        </w:tc>
      </w:tr>
      <w:tr w:rsidR="00453E88" w:rsidTr="00453E88">
        <w:tc>
          <w:tcPr>
            <w:tcW w:w="3086" w:type="dxa"/>
            <w:shd w:val="clear" w:color="auto" w:fill="F7CAAC"/>
          </w:tcPr>
          <w:p w:rsidR="00453E88" w:rsidRPr="002401C8" w:rsidRDefault="00453E88" w:rsidP="00453E88">
            <w:pPr>
              <w:jc w:val="both"/>
              <w:rPr>
                <w:b/>
              </w:rPr>
            </w:pPr>
            <w:r w:rsidRPr="002401C8">
              <w:rPr>
                <w:b/>
              </w:rPr>
              <w:t>Forma způsobu ověření studijních výsledků a další požadavky na studenta</w:t>
            </w:r>
          </w:p>
        </w:tc>
        <w:tc>
          <w:tcPr>
            <w:tcW w:w="6769" w:type="dxa"/>
            <w:gridSpan w:val="7"/>
            <w:tcBorders>
              <w:bottom w:val="nil"/>
            </w:tcBorders>
          </w:tcPr>
          <w:p w:rsidR="00453E88" w:rsidRPr="002401C8" w:rsidRDefault="00453E88" w:rsidP="00453E88">
            <w:pPr>
              <w:jc w:val="both"/>
            </w:pPr>
            <w:r w:rsidRPr="002401C8">
              <w:t>Způsob zakončení předmětu – zápočet</w:t>
            </w:r>
          </w:p>
          <w:p w:rsidR="00453E88" w:rsidRPr="002401C8" w:rsidRDefault="00453E88" w:rsidP="00043B0E">
            <w:pPr>
              <w:jc w:val="both"/>
            </w:pPr>
            <w:r w:rsidRPr="002401C8">
              <w:t>Požadavky k zápočtu:</w:t>
            </w:r>
            <w:r w:rsidR="00043B0E">
              <w:t xml:space="preserve"> </w:t>
            </w:r>
            <w:r w:rsidRPr="002401C8">
              <w:t>Aktivní účast na seminářích (min. 80%)</w:t>
            </w:r>
            <w:r w:rsidR="00043B0E">
              <w:t xml:space="preserve">. </w:t>
            </w:r>
            <w:r w:rsidRPr="002401C8">
              <w:t>Závěrečný test (min. 60%)</w:t>
            </w:r>
          </w:p>
        </w:tc>
      </w:tr>
      <w:tr w:rsidR="00453E88" w:rsidTr="00453E88">
        <w:trPr>
          <w:trHeight w:val="109"/>
        </w:trPr>
        <w:tc>
          <w:tcPr>
            <w:tcW w:w="9855" w:type="dxa"/>
            <w:gridSpan w:val="8"/>
            <w:tcBorders>
              <w:top w:val="nil"/>
            </w:tcBorders>
          </w:tcPr>
          <w:p w:rsidR="00453E88" w:rsidRPr="002401C8" w:rsidRDefault="00453E88" w:rsidP="00453E88">
            <w:pPr>
              <w:jc w:val="both"/>
            </w:pPr>
          </w:p>
        </w:tc>
      </w:tr>
      <w:tr w:rsidR="00453E88" w:rsidTr="00453E88">
        <w:trPr>
          <w:trHeight w:val="197"/>
        </w:trPr>
        <w:tc>
          <w:tcPr>
            <w:tcW w:w="3086" w:type="dxa"/>
            <w:tcBorders>
              <w:top w:val="nil"/>
            </w:tcBorders>
            <w:shd w:val="clear" w:color="auto" w:fill="F7CAAC"/>
          </w:tcPr>
          <w:p w:rsidR="00453E88" w:rsidRPr="002401C8" w:rsidRDefault="00453E88" w:rsidP="00453E88">
            <w:pPr>
              <w:jc w:val="both"/>
              <w:rPr>
                <w:b/>
              </w:rPr>
            </w:pPr>
            <w:r w:rsidRPr="002401C8">
              <w:rPr>
                <w:b/>
              </w:rPr>
              <w:t>Garant předmětu</w:t>
            </w:r>
          </w:p>
        </w:tc>
        <w:tc>
          <w:tcPr>
            <w:tcW w:w="6769" w:type="dxa"/>
            <w:gridSpan w:val="7"/>
            <w:tcBorders>
              <w:top w:val="nil"/>
            </w:tcBorders>
          </w:tcPr>
          <w:p w:rsidR="00453E88" w:rsidRPr="002401C8" w:rsidRDefault="00453E88" w:rsidP="00453E88">
            <w:pPr>
              <w:shd w:val="clear" w:color="auto" w:fill="FFFFFF"/>
              <w:spacing w:after="100" w:afterAutospacing="1"/>
              <w:outlineLvl w:val="3"/>
              <w:rPr>
                <w:bCs/>
                <w:color w:val="222222"/>
              </w:rPr>
            </w:pPr>
            <w:r w:rsidRPr="002401C8">
              <w:rPr>
                <w:bCs/>
              </w:rPr>
              <w:t>M.A. Ying Xing</w:t>
            </w:r>
          </w:p>
        </w:tc>
      </w:tr>
      <w:tr w:rsidR="00453E88" w:rsidTr="00453E88">
        <w:trPr>
          <w:trHeight w:val="243"/>
        </w:trPr>
        <w:tc>
          <w:tcPr>
            <w:tcW w:w="3086" w:type="dxa"/>
            <w:tcBorders>
              <w:top w:val="nil"/>
            </w:tcBorders>
            <w:shd w:val="clear" w:color="auto" w:fill="F7CAAC"/>
          </w:tcPr>
          <w:p w:rsidR="00453E88" w:rsidRPr="002401C8" w:rsidRDefault="00453E88" w:rsidP="00453E88">
            <w:pPr>
              <w:jc w:val="both"/>
              <w:rPr>
                <w:b/>
              </w:rPr>
            </w:pPr>
            <w:r w:rsidRPr="002401C8">
              <w:rPr>
                <w:b/>
              </w:rPr>
              <w:t>Zapojení garanta do výuky předmětu</w:t>
            </w:r>
          </w:p>
        </w:tc>
        <w:tc>
          <w:tcPr>
            <w:tcW w:w="6769" w:type="dxa"/>
            <w:gridSpan w:val="7"/>
            <w:tcBorders>
              <w:top w:val="nil"/>
            </w:tcBorders>
          </w:tcPr>
          <w:p w:rsidR="00453E88" w:rsidRPr="002401C8" w:rsidRDefault="006C5A5E" w:rsidP="00453E88">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453E88" w:rsidTr="00453E88">
        <w:tc>
          <w:tcPr>
            <w:tcW w:w="3086" w:type="dxa"/>
            <w:shd w:val="clear" w:color="auto" w:fill="F7CAAC"/>
          </w:tcPr>
          <w:p w:rsidR="00453E88" w:rsidRPr="002401C8" w:rsidRDefault="00453E88" w:rsidP="00453E88">
            <w:pPr>
              <w:jc w:val="both"/>
              <w:rPr>
                <w:b/>
              </w:rPr>
            </w:pPr>
            <w:r w:rsidRPr="002401C8">
              <w:rPr>
                <w:b/>
              </w:rPr>
              <w:t>Vyučující</w:t>
            </w:r>
          </w:p>
        </w:tc>
        <w:tc>
          <w:tcPr>
            <w:tcW w:w="6769" w:type="dxa"/>
            <w:gridSpan w:val="7"/>
            <w:tcBorders>
              <w:bottom w:val="nil"/>
            </w:tcBorders>
          </w:tcPr>
          <w:p w:rsidR="00453E88" w:rsidRPr="008E5AFF" w:rsidRDefault="00453E88" w:rsidP="008E5AFF">
            <w:pPr>
              <w:jc w:val="both"/>
              <w:rPr>
                <w:b/>
              </w:rPr>
            </w:pPr>
            <w:r w:rsidRPr="002401C8">
              <w:rPr>
                <w:bCs/>
              </w:rPr>
              <w:t>M.A. Ying Xing</w:t>
            </w:r>
            <w:r w:rsidR="008E5AFF">
              <w:t xml:space="preserve"> - semináře (100%)</w:t>
            </w:r>
          </w:p>
        </w:tc>
      </w:tr>
      <w:tr w:rsidR="00453E88" w:rsidTr="00453E88">
        <w:trPr>
          <w:trHeight w:val="168"/>
        </w:trPr>
        <w:tc>
          <w:tcPr>
            <w:tcW w:w="9855" w:type="dxa"/>
            <w:gridSpan w:val="8"/>
            <w:tcBorders>
              <w:top w:val="nil"/>
            </w:tcBorders>
          </w:tcPr>
          <w:p w:rsidR="00453E88" w:rsidRPr="002401C8" w:rsidRDefault="00453E88" w:rsidP="00453E88">
            <w:pPr>
              <w:jc w:val="both"/>
            </w:pPr>
          </w:p>
        </w:tc>
      </w:tr>
      <w:tr w:rsidR="00453E88" w:rsidTr="00453E88">
        <w:tc>
          <w:tcPr>
            <w:tcW w:w="3086" w:type="dxa"/>
            <w:shd w:val="clear" w:color="auto" w:fill="F7CAAC"/>
          </w:tcPr>
          <w:p w:rsidR="00453E88" w:rsidRPr="002401C8" w:rsidRDefault="00453E88" w:rsidP="00453E88">
            <w:pPr>
              <w:jc w:val="both"/>
              <w:rPr>
                <w:b/>
              </w:rPr>
            </w:pPr>
            <w:r w:rsidRPr="002401C8">
              <w:rPr>
                <w:b/>
              </w:rPr>
              <w:t>Stručná anotace předmětu</w:t>
            </w:r>
          </w:p>
        </w:tc>
        <w:tc>
          <w:tcPr>
            <w:tcW w:w="6769" w:type="dxa"/>
            <w:gridSpan w:val="7"/>
            <w:tcBorders>
              <w:bottom w:val="nil"/>
            </w:tcBorders>
          </w:tcPr>
          <w:p w:rsidR="00453E88" w:rsidRPr="002401C8" w:rsidRDefault="00453E88" w:rsidP="00453E88">
            <w:pPr>
              <w:jc w:val="both"/>
            </w:pPr>
          </w:p>
        </w:tc>
      </w:tr>
      <w:tr w:rsidR="00453E88" w:rsidTr="00453E88">
        <w:trPr>
          <w:trHeight w:val="2476"/>
        </w:trPr>
        <w:tc>
          <w:tcPr>
            <w:tcW w:w="9855" w:type="dxa"/>
            <w:gridSpan w:val="8"/>
            <w:tcBorders>
              <w:top w:val="nil"/>
              <w:bottom w:val="single" w:sz="12" w:space="0" w:color="auto"/>
            </w:tcBorders>
          </w:tcPr>
          <w:p w:rsidR="00453E88" w:rsidRPr="002401C8" w:rsidRDefault="00453E88" w:rsidP="00453E88">
            <w:pPr>
              <w:jc w:val="both"/>
            </w:pPr>
            <w:r w:rsidRPr="002401C8">
              <w:t xml:space="preserve">Cíl předmětu: </w:t>
            </w:r>
          </w:p>
          <w:p w:rsidR="00453E88" w:rsidRPr="002401C8" w:rsidRDefault="00453E88" w:rsidP="00453E88">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453E88" w:rsidRPr="002401C8" w:rsidRDefault="00453E88" w:rsidP="00453E88">
            <w:pPr>
              <w:jc w:val="both"/>
            </w:pPr>
            <w:r w:rsidRPr="002401C8">
              <w:t xml:space="preserve">Obsah předmětu: </w:t>
            </w:r>
          </w:p>
          <w:p w:rsidR="00453E88" w:rsidRPr="002401C8" w:rsidRDefault="00453E88" w:rsidP="000E1096">
            <w:pPr>
              <w:pStyle w:val="Odstavecseseznamem"/>
              <w:numPr>
                <w:ilvl w:val="0"/>
                <w:numId w:val="54"/>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Čínská výslovnost </w:t>
            </w:r>
          </w:p>
          <w:p w:rsidR="00453E88" w:rsidRPr="002401C8" w:rsidRDefault="00453E88" w:rsidP="000E1096">
            <w:pPr>
              <w:pStyle w:val="Odstavecseseznamem"/>
              <w:numPr>
                <w:ilvl w:val="0"/>
                <w:numId w:val="54"/>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Pozdravy </w:t>
            </w:r>
          </w:p>
          <w:p w:rsidR="00453E88" w:rsidRPr="002401C8" w:rsidRDefault="00453E88" w:rsidP="000E1096">
            <w:pPr>
              <w:pStyle w:val="Odstavecseseznamem"/>
              <w:numPr>
                <w:ilvl w:val="0"/>
                <w:numId w:val="54"/>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Členové rodiny </w:t>
            </w:r>
          </w:p>
          <w:p w:rsidR="00453E88" w:rsidRPr="002401C8" w:rsidRDefault="00453E88" w:rsidP="000E1096">
            <w:pPr>
              <w:pStyle w:val="Odstavecseseznamem"/>
              <w:numPr>
                <w:ilvl w:val="0"/>
                <w:numId w:val="54"/>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Zaměstnání </w:t>
            </w:r>
          </w:p>
          <w:p w:rsidR="00453E88" w:rsidRPr="002401C8" w:rsidRDefault="00453E88" w:rsidP="000E1096">
            <w:pPr>
              <w:pStyle w:val="Odstavecseseznamem"/>
              <w:numPr>
                <w:ilvl w:val="0"/>
                <w:numId w:val="54"/>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Národnosti, země</w:t>
            </w:r>
          </w:p>
          <w:p w:rsidR="00453E88" w:rsidRPr="002401C8" w:rsidRDefault="00453E88" w:rsidP="000E1096">
            <w:pPr>
              <w:pStyle w:val="Odstavecseseznamem"/>
              <w:numPr>
                <w:ilvl w:val="0"/>
                <w:numId w:val="54"/>
              </w:numPr>
              <w:spacing w:after="0" w:line="240" w:lineRule="auto"/>
              <w:ind w:left="247" w:hanging="247"/>
              <w:jc w:val="both"/>
              <w:rPr>
                <w:rFonts w:ascii="Times New Roman" w:hAnsi="Times New Roman"/>
                <w:sz w:val="20"/>
                <w:szCs w:val="20"/>
              </w:rPr>
            </w:pPr>
            <w:r w:rsidRPr="002401C8">
              <w:rPr>
                <w:rFonts w:ascii="Times New Roman" w:hAnsi="Times New Roman"/>
                <w:sz w:val="20"/>
                <w:szCs w:val="20"/>
              </w:rPr>
              <w:t>Počet, čísla, čas</w:t>
            </w:r>
          </w:p>
        </w:tc>
      </w:tr>
      <w:tr w:rsidR="00453E88" w:rsidTr="00453E88">
        <w:trPr>
          <w:trHeight w:val="265"/>
        </w:trPr>
        <w:tc>
          <w:tcPr>
            <w:tcW w:w="3653" w:type="dxa"/>
            <w:gridSpan w:val="2"/>
            <w:tcBorders>
              <w:top w:val="nil"/>
            </w:tcBorders>
            <w:shd w:val="clear" w:color="auto" w:fill="F7CAAC"/>
          </w:tcPr>
          <w:p w:rsidR="00453E88" w:rsidRPr="002401C8" w:rsidRDefault="00453E88" w:rsidP="00453E88">
            <w:pPr>
              <w:jc w:val="both"/>
            </w:pPr>
            <w:r w:rsidRPr="002401C8">
              <w:rPr>
                <w:b/>
              </w:rPr>
              <w:t>Studijní literatura a studijní pomůcky</w:t>
            </w:r>
          </w:p>
        </w:tc>
        <w:tc>
          <w:tcPr>
            <w:tcW w:w="6202" w:type="dxa"/>
            <w:gridSpan w:val="6"/>
            <w:tcBorders>
              <w:top w:val="nil"/>
              <w:bottom w:val="nil"/>
            </w:tcBorders>
          </w:tcPr>
          <w:p w:rsidR="00453E88" w:rsidRPr="002401C8" w:rsidRDefault="00453E88" w:rsidP="00453E88">
            <w:pPr>
              <w:jc w:val="both"/>
            </w:pPr>
          </w:p>
        </w:tc>
      </w:tr>
      <w:tr w:rsidR="00453E88" w:rsidTr="00043B0E">
        <w:trPr>
          <w:trHeight w:val="1023"/>
        </w:trPr>
        <w:tc>
          <w:tcPr>
            <w:tcW w:w="9855" w:type="dxa"/>
            <w:gridSpan w:val="8"/>
            <w:tcBorders>
              <w:top w:val="nil"/>
            </w:tcBorders>
          </w:tcPr>
          <w:p w:rsidR="00453E88" w:rsidRPr="002401C8" w:rsidRDefault="00453E88" w:rsidP="00453E88">
            <w:pPr>
              <w:jc w:val="both"/>
              <w:rPr>
                <w:b/>
              </w:rPr>
            </w:pPr>
            <w:r w:rsidRPr="002401C8">
              <w:rPr>
                <w:b/>
              </w:rPr>
              <w:t xml:space="preserve">Doporučená literatura: </w:t>
            </w:r>
          </w:p>
          <w:p w:rsidR="00453E88" w:rsidRPr="002401C8" w:rsidRDefault="00453E88" w:rsidP="00453E88">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rsidR="00453E88" w:rsidRPr="002401C8" w:rsidRDefault="00453E88" w:rsidP="00453E88">
            <w:pPr>
              <w:jc w:val="both"/>
            </w:pPr>
            <w:r w:rsidRPr="002401C8">
              <w:t xml:space="preserve">UHER, D. </w:t>
            </w:r>
            <w:r w:rsidRPr="002401C8">
              <w:rPr>
                <w:i/>
              </w:rPr>
              <w:t xml:space="preserve">Učebnice čínské konverzace. </w:t>
            </w:r>
            <w:r w:rsidRPr="002401C8">
              <w:t>Praha: Leda, 2007. ISBN 978-80-7335-109-0</w:t>
            </w:r>
          </w:p>
          <w:p w:rsidR="00453E88" w:rsidRPr="002401C8" w:rsidRDefault="00453E88" w:rsidP="00453E88">
            <w:pPr>
              <w:jc w:val="both"/>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tc>
      </w:tr>
      <w:tr w:rsidR="00453E88"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53E88" w:rsidRPr="002401C8" w:rsidRDefault="00453E88" w:rsidP="00453E88">
            <w:pPr>
              <w:jc w:val="center"/>
              <w:rPr>
                <w:b/>
              </w:rPr>
            </w:pPr>
            <w:r w:rsidRPr="002401C8">
              <w:rPr>
                <w:b/>
              </w:rPr>
              <w:t>Informace ke kombinované nebo distanční formě</w:t>
            </w:r>
          </w:p>
        </w:tc>
      </w:tr>
      <w:tr w:rsidR="00453E88" w:rsidTr="00453E88">
        <w:tc>
          <w:tcPr>
            <w:tcW w:w="4787" w:type="dxa"/>
            <w:gridSpan w:val="3"/>
            <w:tcBorders>
              <w:top w:val="single" w:sz="2" w:space="0" w:color="auto"/>
            </w:tcBorders>
            <w:shd w:val="clear" w:color="auto" w:fill="F7CAAC"/>
          </w:tcPr>
          <w:p w:rsidR="00453E88" w:rsidRPr="002401C8" w:rsidRDefault="00453E88" w:rsidP="00453E88">
            <w:pPr>
              <w:jc w:val="both"/>
            </w:pPr>
            <w:r w:rsidRPr="002401C8">
              <w:rPr>
                <w:b/>
              </w:rPr>
              <w:t>Rozsah konzultací (soustředění)</w:t>
            </w:r>
          </w:p>
        </w:tc>
        <w:tc>
          <w:tcPr>
            <w:tcW w:w="889" w:type="dxa"/>
            <w:tcBorders>
              <w:top w:val="single" w:sz="2" w:space="0" w:color="auto"/>
            </w:tcBorders>
          </w:tcPr>
          <w:p w:rsidR="00453E88" w:rsidRPr="002401C8" w:rsidRDefault="00453E88" w:rsidP="00453E88">
            <w:pPr>
              <w:jc w:val="both"/>
            </w:pPr>
          </w:p>
        </w:tc>
        <w:tc>
          <w:tcPr>
            <w:tcW w:w="4179" w:type="dxa"/>
            <w:gridSpan w:val="4"/>
            <w:tcBorders>
              <w:top w:val="single" w:sz="2" w:space="0" w:color="auto"/>
            </w:tcBorders>
            <w:shd w:val="clear" w:color="auto" w:fill="F7CAAC"/>
          </w:tcPr>
          <w:p w:rsidR="00453E88" w:rsidRPr="002401C8" w:rsidRDefault="00453E88" w:rsidP="00453E88">
            <w:pPr>
              <w:jc w:val="both"/>
              <w:rPr>
                <w:b/>
              </w:rPr>
            </w:pPr>
            <w:r w:rsidRPr="002401C8">
              <w:rPr>
                <w:b/>
              </w:rPr>
              <w:t xml:space="preserve">hodin </w:t>
            </w:r>
          </w:p>
        </w:tc>
      </w:tr>
      <w:tr w:rsidR="00453E88" w:rsidTr="00453E88">
        <w:tc>
          <w:tcPr>
            <w:tcW w:w="9855" w:type="dxa"/>
            <w:gridSpan w:val="8"/>
            <w:shd w:val="clear" w:color="auto" w:fill="F7CAAC"/>
          </w:tcPr>
          <w:p w:rsidR="00453E88" w:rsidRPr="002401C8" w:rsidRDefault="00453E88" w:rsidP="00453E88">
            <w:pPr>
              <w:jc w:val="both"/>
              <w:rPr>
                <w:b/>
              </w:rPr>
            </w:pPr>
            <w:r w:rsidRPr="002401C8">
              <w:rPr>
                <w:b/>
              </w:rPr>
              <w:t>Informace o způsobu kontaktu s vyučujícím</w:t>
            </w:r>
          </w:p>
        </w:tc>
      </w:tr>
      <w:tr w:rsidR="00453E88" w:rsidTr="00043B0E">
        <w:trPr>
          <w:trHeight w:val="821"/>
        </w:trPr>
        <w:tc>
          <w:tcPr>
            <w:tcW w:w="9855" w:type="dxa"/>
            <w:gridSpan w:val="8"/>
          </w:tcPr>
          <w:p w:rsidR="00453E88" w:rsidRPr="002401C8" w:rsidRDefault="00043B0E" w:rsidP="00453E88">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53E88" w:rsidRDefault="00453E88" w:rsidP="00453E88"/>
    <w:p w:rsidR="00453E88" w:rsidRDefault="00453E88" w:rsidP="00453E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53E88" w:rsidTr="00453E88">
        <w:tc>
          <w:tcPr>
            <w:tcW w:w="9855" w:type="dxa"/>
            <w:gridSpan w:val="8"/>
            <w:tcBorders>
              <w:bottom w:val="double" w:sz="4" w:space="0" w:color="auto"/>
            </w:tcBorders>
            <w:shd w:val="clear" w:color="auto" w:fill="BDD6EE"/>
          </w:tcPr>
          <w:p w:rsidR="00453E88" w:rsidRDefault="00453E88" w:rsidP="00453E88">
            <w:pPr>
              <w:jc w:val="both"/>
              <w:rPr>
                <w:b/>
                <w:sz w:val="28"/>
              </w:rPr>
            </w:pPr>
            <w:r>
              <w:lastRenderedPageBreak/>
              <w:br w:type="page"/>
            </w:r>
            <w:r>
              <w:rPr>
                <w:b/>
                <w:sz w:val="28"/>
              </w:rPr>
              <w:t>B-III – Charakteristika studijního předmětu</w:t>
            </w:r>
          </w:p>
        </w:tc>
      </w:tr>
      <w:tr w:rsidR="00453E88" w:rsidTr="00453E88">
        <w:tc>
          <w:tcPr>
            <w:tcW w:w="3086" w:type="dxa"/>
            <w:tcBorders>
              <w:top w:val="double" w:sz="4" w:space="0" w:color="auto"/>
            </w:tcBorders>
            <w:shd w:val="clear" w:color="auto" w:fill="F7CAAC"/>
          </w:tcPr>
          <w:p w:rsidR="00453E88" w:rsidRPr="002401C8" w:rsidRDefault="00453E88" w:rsidP="00453E88">
            <w:pPr>
              <w:jc w:val="both"/>
              <w:rPr>
                <w:b/>
              </w:rPr>
            </w:pPr>
            <w:r w:rsidRPr="002401C8">
              <w:rPr>
                <w:b/>
              </w:rPr>
              <w:t>Název studijního předmětu</w:t>
            </w:r>
          </w:p>
        </w:tc>
        <w:tc>
          <w:tcPr>
            <w:tcW w:w="6769" w:type="dxa"/>
            <w:gridSpan w:val="7"/>
            <w:tcBorders>
              <w:top w:val="double" w:sz="4" w:space="0" w:color="auto"/>
            </w:tcBorders>
          </w:tcPr>
          <w:p w:rsidR="00453E88" w:rsidRPr="002401C8" w:rsidRDefault="00453E88" w:rsidP="00453E88">
            <w:pPr>
              <w:jc w:val="both"/>
            </w:pPr>
            <w:r w:rsidRPr="002401C8">
              <w:t>Čínština 2</w:t>
            </w:r>
          </w:p>
        </w:tc>
      </w:tr>
      <w:tr w:rsidR="00453E88" w:rsidTr="00453E88">
        <w:trPr>
          <w:trHeight w:val="249"/>
        </w:trPr>
        <w:tc>
          <w:tcPr>
            <w:tcW w:w="3086" w:type="dxa"/>
            <w:shd w:val="clear" w:color="auto" w:fill="F7CAAC"/>
          </w:tcPr>
          <w:p w:rsidR="00453E88" w:rsidRPr="002401C8" w:rsidRDefault="00453E88" w:rsidP="00453E88">
            <w:pPr>
              <w:jc w:val="both"/>
              <w:rPr>
                <w:b/>
              </w:rPr>
            </w:pPr>
            <w:r w:rsidRPr="002401C8">
              <w:rPr>
                <w:b/>
              </w:rPr>
              <w:t>Typ předmětu</w:t>
            </w:r>
          </w:p>
        </w:tc>
        <w:tc>
          <w:tcPr>
            <w:tcW w:w="3406" w:type="dxa"/>
            <w:gridSpan w:val="4"/>
          </w:tcPr>
          <w:p w:rsidR="00453E88" w:rsidRPr="002401C8" w:rsidRDefault="00B711A9" w:rsidP="00453E88">
            <w:pPr>
              <w:jc w:val="both"/>
            </w:pPr>
            <w:r w:rsidRPr="00265E45">
              <w:t>volitelný „V“</w:t>
            </w:r>
          </w:p>
        </w:tc>
        <w:tc>
          <w:tcPr>
            <w:tcW w:w="2695" w:type="dxa"/>
            <w:gridSpan w:val="2"/>
            <w:shd w:val="clear" w:color="auto" w:fill="F7CAAC"/>
          </w:tcPr>
          <w:p w:rsidR="00453E88" w:rsidRPr="002401C8" w:rsidRDefault="00453E88" w:rsidP="00453E88">
            <w:pPr>
              <w:jc w:val="both"/>
            </w:pPr>
            <w:r w:rsidRPr="002401C8">
              <w:rPr>
                <w:b/>
              </w:rPr>
              <w:t>doporučený ročník / semestr</w:t>
            </w:r>
          </w:p>
        </w:tc>
        <w:tc>
          <w:tcPr>
            <w:tcW w:w="668" w:type="dxa"/>
          </w:tcPr>
          <w:p w:rsidR="00453E88" w:rsidRPr="002401C8" w:rsidRDefault="00453E88" w:rsidP="00453E88">
            <w:pPr>
              <w:jc w:val="both"/>
            </w:pPr>
            <w:r w:rsidRPr="002401C8">
              <w:t>L</w:t>
            </w:r>
          </w:p>
        </w:tc>
      </w:tr>
      <w:tr w:rsidR="00453E88" w:rsidTr="00453E88">
        <w:tc>
          <w:tcPr>
            <w:tcW w:w="3086" w:type="dxa"/>
            <w:shd w:val="clear" w:color="auto" w:fill="F7CAAC"/>
          </w:tcPr>
          <w:p w:rsidR="00453E88" w:rsidRPr="002401C8" w:rsidRDefault="00453E88" w:rsidP="00453E88">
            <w:pPr>
              <w:jc w:val="both"/>
              <w:rPr>
                <w:b/>
              </w:rPr>
            </w:pPr>
            <w:r w:rsidRPr="002401C8">
              <w:rPr>
                <w:b/>
              </w:rPr>
              <w:t>Rozsah studijního předmětu</w:t>
            </w:r>
          </w:p>
        </w:tc>
        <w:tc>
          <w:tcPr>
            <w:tcW w:w="1701" w:type="dxa"/>
            <w:gridSpan w:val="2"/>
          </w:tcPr>
          <w:p w:rsidR="00453E88" w:rsidRPr="002401C8" w:rsidRDefault="00453E88" w:rsidP="00453E88">
            <w:pPr>
              <w:jc w:val="both"/>
            </w:pPr>
            <w:r w:rsidRPr="002401C8">
              <w:t>26s</w:t>
            </w:r>
          </w:p>
        </w:tc>
        <w:tc>
          <w:tcPr>
            <w:tcW w:w="889" w:type="dxa"/>
            <w:shd w:val="clear" w:color="auto" w:fill="F7CAAC"/>
          </w:tcPr>
          <w:p w:rsidR="00453E88" w:rsidRPr="002401C8" w:rsidRDefault="00453E88" w:rsidP="00453E88">
            <w:pPr>
              <w:jc w:val="both"/>
              <w:rPr>
                <w:b/>
              </w:rPr>
            </w:pPr>
            <w:r w:rsidRPr="002401C8">
              <w:rPr>
                <w:b/>
              </w:rPr>
              <w:t xml:space="preserve">hod. </w:t>
            </w:r>
          </w:p>
        </w:tc>
        <w:tc>
          <w:tcPr>
            <w:tcW w:w="816" w:type="dxa"/>
          </w:tcPr>
          <w:p w:rsidR="00453E88" w:rsidRPr="002401C8" w:rsidRDefault="00453E88" w:rsidP="00453E88">
            <w:pPr>
              <w:jc w:val="both"/>
            </w:pPr>
            <w:r w:rsidRPr="002401C8">
              <w:t>26</w:t>
            </w:r>
          </w:p>
        </w:tc>
        <w:tc>
          <w:tcPr>
            <w:tcW w:w="2156" w:type="dxa"/>
            <w:shd w:val="clear" w:color="auto" w:fill="F7CAAC"/>
          </w:tcPr>
          <w:p w:rsidR="00453E88" w:rsidRPr="002401C8" w:rsidRDefault="00453E88" w:rsidP="00453E88">
            <w:pPr>
              <w:jc w:val="both"/>
              <w:rPr>
                <w:b/>
              </w:rPr>
            </w:pPr>
            <w:r w:rsidRPr="002401C8">
              <w:rPr>
                <w:b/>
              </w:rPr>
              <w:t>kreditů</w:t>
            </w:r>
          </w:p>
        </w:tc>
        <w:tc>
          <w:tcPr>
            <w:tcW w:w="1207" w:type="dxa"/>
            <w:gridSpan w:val="2"/>
          </w:tcPr>
          <w:p w:rsidR="00453E88" w:rsidRPr="002401C8" w:rsidRDefault="00453E88" w:rsidP="00453E88">
            <w:pPr>
              <w:jc w:val="both"/>
            </w:pPr>
            <w:r w:rsidRPr="002401C8">
              <w:t>3</w:t>
            </w:r>
          </w:p>
        </w:tc>
      </w:tr>
      <w:tr w:rsidR="00453E88" w:rsidTr="00453E88">
        <w:tc>
          <w:tcPr>
            <w:tcW w:w="3086" w:type="dxa"/>
            <w:shd w:val="clear" w:color="auto" w:fill="F7CAAC"/>
          </w:tcPr>
          <w:p w:rsidR="00453E88" w:rsidRPr="002401C8" w:rsidRDefault="00453E88" w:rsidP="00453E88">
            <w:pPr>
              <w:jc w:val="both"/>
              <w:rPr>
                <w:b/>
              </w:rPr>
            </w:pPr>
            <w:r w:rsidRPr="002401C8">
              <w:rPr>
                <w:b/>
              </w:rPr>
              <w:t>Prerekvizity, korekvizity, ekvivalence</w:t>
            </w:r>
          </w:p>
        </w:tc>
        <w:tc>
          <w:tcPr>
            <w:tcW w:w="6769" w:type="dxa"/>
            <w:gridSpan w:val="7"/>
          </w:tcPr>
          <w:p w:rsidR="00453E88" w:rsidRPr="002401C8" w:rsidRDefault="00453E88" w:rsidP="00453E88">
            <w:pPr>
              <w:jc w:val="both"/>
            </w:pPr>
          </w:p>
        </w:tc>
      </w:tr>
      <w:tr w:rsidR="00453E88" w:rsidTr="00453E88">
        <w:tc>
          <w:tcPr>
            <w:tcW w:w="3086" w:type="dxa"/>
            <w:shd w:val="clear" w:color="auto" w:fill="F7CAAC"/>
          </w:tcPr>
          <w:p w:rsidR="00453E88" w:rsidRPr="002401C8" w:rsidRDefault="00453E88" w:rsidP="00453E88">
            <w:pPr>
              <w:jc w:val="both"/>
              <w:rPr>
                <w:b/>
              </w:rPr>
            </w:pPr>
            <w:r w:rsidRPr="002401C8">
              <w:rPr>
                <w:b/>
              </w:rPr>
              <w:t>Způsob ověření studijních výsledků</w:t>
            </w:r>
          </w:p>
        </w:tc>
        <w:tc>
          <w:tcPr>
            <w:tcW w:w="3406" w:type="dxa"/>
            <w:gridSpan w:val="4"/>
          </w:tcPr>
          <w:p w:rsidR="00453E88" w:rsidRPr="002401C8" w:rsidRDefault="00453E88" w:rsidP="00453E88">
            <w:pPr>
              <w:jc w:val="both"/>
            </w:pPr>
            <w:r w:rsidRPr="002401C8">
              <w:t>zápočet</w:t>
            </w:r>
          </w:p>
        </w:tc>
        <w:tc>
          <w:tcPr>
            <w:tcW w:w="2156" w:type="dxa"/>
            <w:shd w:val="clear" w:color="auto" w:fill="F7CAAC"/>
          </w:tcPr>
          <w:p w:rsidR="00453E88" w:rsidRPr="002401C8" w:rsidRDefault="00453E88" w:rsidP="00453E88">
            <w:pPr>
              <w:jc w:val="both"/>
              <w:rPr>
                <w:b/>
              </w:rPr>
            </w:pPr>
            <w:r w:rsidRPr="002401C8">
              <w:rPr>
                <w:b/>
              </w:rPr>
              <w:t>Forma výuky</w:t>
            </w:r>
          </w:p>
        </w:tc>
        <w:tc>
          <w:tcPr>
            <w:tcW w:w="1207" w:type="dxa"/>
            <w:gridSpan w:val="2"/>
          </w:tcPr>
          <w:p w:rsidR="00453E88" w:rsidRPr="002401C8" w:rsidRDefault="00453E88" w:rsidP="00453E88">
            <w:pPr>
              <w:jc w:val="both"/>
            </w:pPr>
            <w:r w:rsidRPr="002401C8">
              <w:t>seminář</w:t>
            </w:r>
          </w:p>
        </w:tc>
      </w:tr>
      <w:tr w:rsidR="00453E88" w:rsidTr="00453E88">
        <w:tc>
          <w:tcPr>
            <w:tcW w:w="3086" w:type="dxa"/>
            <w:shd w:val="clear" w:color="auto" w:fill="F7CAAC"/>
          </w:tcPr>
          <w:p w:rsidR="00453E88" w:rsidRPr="002401C8" w:rsidRDefault="00453E88" w:rsidP="00453E88">
            <w:pPr>
              <w:jc w:val="both"/>
              <w:rPr>
                <w:b/>
              </w:rPr>
            </w:pPr>
            <w:r w:rsidRPr="002401C8">
              <w:rPr>
                <w:b/>
              </w:rPr>
              <w:t>Forma způsobu ověření studijních výsledků a další požadavky na studenta</w:t>
            </w:r>
          </w:p>
        </w:tc>
        <w:tc>
          <w:tcPr>
            <w:tcW w:w="6769" w:type="dxa"/>
            <w:gridSpan w:val="7"/>
            <w:tcBorders>
              <w:bottom w:val="nil"/>
            </w:tcBorders>
          </w:tcPr>
          <w:p w:rsidR="00453E88" w:rsidRPr="002401C8" w:rsidRDefault="00453E88" w:rsidP="00453E88">
            <w:pPr>
              <w:jc w:val="both"/>
            </w:pPr>
            <w:r w:rsidRPr="002401C8">
              <w:t>Způsob zakončení předmětu – zápočet</w:t>
            </w:r>
          </w:p>
          <w:p w:rsidR="00453E88" w:rsidRPr="002401C8" w:rsidRDefault="00453E88" w:rsidP="007F0B86">
            <w:pPr>
              <w:jc w:val="both"/>
            </w:pPr>
            <w:r w:rsidRPr="002401C8">
              <w:t>Požadavky k</w:t>
            </w:r>
            <w:r w:rsidR="007F0B86">
              <w:t xml:space="preserve"> </w:t>
            </w:r>
            <w:r w:rsidRPr="002401C8">
              <w:t>zápočtu:</w:t>
            </w:r>
            <w:r w:rsidR="00043B0E">
              <w:t xml:space="preserve"> </w:t>
            </w:r>
            <w:r w:rsidR="007F0B86">
              <w:t>a</w:t>
            </w:r>
            <w:r w:rsidRPr="002401C8">
              <w:t>ktivní účast na seminářích (min. 80%)</w:t>
            </w:r>
            <w:r w:rsidR="007F0B86">
              <w:t>; z</w:t>
            </w:r>
            <w:r w:rsidRPr="002401C8">
              <w:t>ávěrečný test (min. 60%)</w:t>
            </w:r>
          </w:p>
        </w:tc>
      </w:tr>
      <w:tr w:rsidR="00453E88" w:rsidTr="00453E88">
        <w:trPr>
          <w:trHeight w:val="70"/>
        </w:trPr>
        <w:tc>
          <w:tcPr>
            <w:tcW w:w="9855" w:type="dxa"/>
            <w:gridSpan w:val="8"/>
            <w:tcBorders>
              <w:top w:val="nil"/>
            </w:tcBorders>
          </w:tcPr>
          <w:p w:rsidR="00453E88" w:rsidRPr="002401C8" w:rsidRDefault="00453E88" w:rsidP="00453E88">
            <w:pPr>
              <w:jc w:val="both"/>
            </w:pPr>
          </w:p>
        </w:tc>
      </w:tr>
      <w:tr w:rsidR="00453E88" w:rsidTr="00453E88">
        <w:trPr>
          <w:trHeight w:val="197"/>
        </w:trPr>
        <w:tc>
          <w:tcPr>
            <w:tcW w:w="3086" w:type="dxa"/>
            <w:tcBorders>
              <w:top w:val="nil"/>
            </w:tcBorders>
            <w:shd w:val="clear" w:color="auto" w:fill="F7CAAC"/>
          </w:tcPr>
          <w:p w:rsidR="00453E88" w:rsidRPr="002401C8" w:rsidRDefault="00453E88" w:rsidP="00453E88">
            <w:pPr>
              <w:jc w:val="both"/>
              <w:rPr>
                <w:b/>
              </w:rPr>
            </w:pPr>
            <w:r w:rsidRPr="002401C8">
              <w:rPr>
                <w:b/>
              </w:rPr>
              <w:t>Garant předmětu</w:t>
            </w:r>
          </w:p>
        </w:tc>
        <w:tc>
          <w:tcPr>
            <w:tcW w:w="6769" w:type="dxa"/>
            <w:gridSpan w:val="7"/>
            <w:tcBorders>
              <w:top w:val="nil"/>
            </w:tcBorders>
          </w:tcPr>
          <w:p w:rsidR="00453E88" w:rsidRPr="002401C8" w:rsidRDefault="00453E88" w:rsidP="00453E88">
            <w:pPr>
              <w:shd w:val="clear" w:color="auto" w:fill="FFFFFF"/>
              <w:spacing w:after="100" w:afterAutospacing="1"/>
              <w:outlineLvl w:val="3"/>
              <w:rPr>
                <w:bCs/>
                <w:color w:val="222222"/>
              </w:rPr>
            </w:pPr>
            <w:r w:rsidRPr="002401C8">
              <w:rPr>
                <w:bCs/>
              </w:rPr>
              <w:t>M.A. Ying Xing</w:t>
            </w:r>
          </w:p>
        </w:tc>
      </w:tr>
      <w:tr w:rsidR="00453E88" w:rsidTr="00453E88">
        <w:trPr>
          <w:trHeight w:val="243"/>
        </w:trPr>
        <w:tc>
          <w:tcPr>
            <w:tcW w:w="3086" w:type="dxa"/>
            <w:tcBorders>
              <w:top w:val="nil"/>
            </w:tcBorders>
            <w:shd w:val="clear" w:color="auto" w:fill="F7CAAC"/>
          </w:tcPr>
          <w:p w:rsidR="00453E88" w:rsidRPr="002401C8" w:rsidRDefault="00453E88" w:rsidP="00453E88">
            <w:pPr>
              <w:jc w:val="both"/>
              <w:rPr>
                <w:b/>
              </w:rPr>
            </w:pPr>
            <w:r w:rsidRPr="002401C8">
              <w:rPr>
                <w:b/>
              </w:rPr>
              <w:t>Zapojení garanta do výuky předmětu</w:t>
            </w:r>
          </w:p>
        </w:tc>
        <w:tc>
          <w:tcPr>
            <w:tcW w:w="6769" w:type="dxa"/>
            <w:gridSpan w:val="7"/>
            <w:tcBorders>
              <w:top w:val="nil"/>
            </w:tcBorders>
          </w:tcPr>
          <w:p w:rsidR="00453E88" w:rsidRPr="002401C8" w:rsidRDefault="006C5A5E" w:rsidP="00453E88">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453E88" w:rsidTr="00453E88">
        <w:tc>
          <w:tcPr>
            <w:tcW w:w="3086" w:type="dxa"/>
            <w:shd w:val="clear" w:color="auto" w:fill="F7CAAC"/>
          </w:tcPr>
          <w:p w:rsidR="00453E88" w:rsidRPr="002401C8" w:rsidRDefault="00453E88" w:rsidP="00453E88">
            <w:pPr>
              <w:jc w:val="both"/>
              <w:rPr>
                <w:b/>
              </w:rPr>
            </w:pPr>
            <w:r w:rsidRPr="002401C8">
              <w:rPr>
                <w:b/>
              </w:rPr>
              <w:t>Vyučující</w:t>
            </w:r>
          </w:p>
        </w:tc>
        <w:tc>
          <w:tcPr>
            <w:tcW w:w="6769" w:type="dxa"/>
            <w:gridSpan w:val="7"/>
            <w:tcBorders>
              <w:bottom w:val="nil"/>
            </w:tcBorders>
          </w:tcPr>
          <w:p w:rsidR="00453E88" w:rsidRPr="002401C8" w:rsidRDefault="00453E88" w:rsidP="008E5AFF">
            <w:pPr>
              <w:jc w:val="both"/>
            </w:pPr>
            <w:r w:rsidRPr="002401C8">
              <w:rPr>
                <w:bCs/>
              </w:rPr>
              <w:t>M.A. Ying Xing</w:t>
            </w:r>
            <w:r w:rsidR="008E5AFF">
              <w:rPr>
                <w:bCs/>
              </w:rPr>
              <w:t xml:space="preserve"> - </w:t>
            </w:r>
            <w:r w:rsidR="008E5AFF">
              <w:t>semináře (100%)</w:t>
            </w:r>
          </w:p>
        </w:tc>
      </w:tr>
      <w:tr w:rsidR="00453E88" w:rsidTr="00453E88">
        <w:trPr>
          <w:trHeight w:val="168"/>
        </w:trPr>
        <w:tc>
          <w:tcPr>
            <w:tcW w:w="9855" w:type="dxa"/>
            <w:gridSpan w:val="8"/>
            <w:tcBorders>
              <w:top w:val="nil"/>
            </w:tcBorders>
          </w:tcPr>
          <w:p w:rsidR="00453E88" w:rsidRPr="002401C8" w:rsidRDefault="00453E88" w:rsidP="00453E88">
            <w:pPr>
              <w:jc w:val="both"/>
            </w:pPr>
          </w:p>
        </w:tc>
      </w:tr>
      <w:tr w:rsidR="00453E88" w:rsidTr="00453E88">
        <w:tc>
          <w:tcPr>
            <w:tcW w:w="3086" w:type="dxa"/>
            <w:shd w:val="clear" w:color="auto" w:fill="F7CAAC"/>
          </w:tcPr>
          <w:p w:rsidR="00453E88" w:rsidRPr="002401C8" w:rsidRDefault="00453E88" w:rsidP="00453E88">
            <w:pPr>
              <w:jc w:val="both"/>
              <w:rPr>
                <w:b/>
              </w:rPr>
            </w:pPr>
            <w:r w:rsidRPr="002401C8">
              <w:rPr>
                <w:b/>
              </w:rPr>
              <w:t>Stručná anotace předmětu</w:t>
            </w:r>
          </w:p>
        </w:tc>
        <w:tc>
          <w:tcPr>
            <w:tcW w:w="6769" w:type="dxa"/>
            <w:gridSpan w:val="7"/>
            <w:tcBorders>
              <w:bottom w:val="nil"/>
            </w:tcBorders>
          </w:tcPr>
          <w:p w:rsidR="00453E88" w:rsidRPr="002401C8" w:rsidRDefault="00453E88" w:rsidP="00453E88">
            <w:pPr>
              <w:jc w:val="both"/>
            </w:pPr>
          </w:p>
        </w:tc>
      </w:tr>
      <w:tr w:rsidR="00453E88" w:rsidTr="00453E88">
        <w:trPr>
          <w:trHeight w:val="2051"/>
        </w:trPr>
        <w:tc>
          <w:tcPr>
            <w:tcW w:w="9855" w:type="dxa"/>
            <w:gridSpan w:val="8"/>
            <w:tcBorders>
              <w:top w:val="nil"/>
              <w:bottom w:val="single" w:sz="12" w:space="0" w:color="auto"/>
            </w:tcBorders>
          </w:tcPr>
          <w:p w:rsidR="00453E88" w:rsidRPr="002401C8" w:rsidRDefault="00453E88" w:rsidP="00453E88">
            <w:pPr>
              <w:jc w:val="both"/>
            </w:pPr>
            <w:r w:rsidRPr="002401C8">
              <w:t xml:space="preserve">Cíl předmětu: </w:t>
            </w:r>
          </w:p>
          <w:p w:rsidR="00453E88" w:rsidRPr="002401C8" w:rsidRDefault="00453E88" w:rsidP="00453E88">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453E88" w:rsidRPr="002401C8" w:rsidRDefault="00453E88" w:rsidP="00453E88">
            <w:pPr>
              <w:jc w:val="both"/>
            </w:pPr>
            <w:r w:rsidRPr="002401C8">
              <w:t xml:space="preserve">Obsah předmětu: </w:t>
            </w:r>
          </w:p>
          <w:p w:rsidR="00453E88" w:rsidRPr="002401C8" w:rsidRDefault="00453E88" w:rsidP="000E1096">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Městská doprava a cestování</w:t>
            </w:r>
          </w:p>
          <w:p w:rsidR="00453E88" w:rsidRPr="002401C8" w:rsidRDefault="00453E88" w:rsidP="000E1096">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Na poště, v obchodě</w:t>
            </w:r>
          </w:p>
          <w:p w:rsidR="00453E88" w:rsidRPr="002401C8" w:rsidRDefault="00453E88" w:rsidP="000E1096">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Studium, škola, univerzita</w:t>
            </w:r>
          </w:p>
          <w:p w:rsidR="00453E88" w:rsidRPr="002401C8" w:rsidRDefault="00453E88" w:rsidP="000E1096">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Restaurace, čínské jídlo</w:t>
            </w:r>
          </w:p>
          <w:p w:rsidR="00453E88" w:rsidRPr="002401C8" w:rsidRDefault="00453E88" w:rsidP="00453E88">
            <w:pPr>
              <w:jc w:val="both"/>
            </w:pPr>
          </w:p>
        </w:tc>
      </w:tr>
      <w:tr w:rsidR="00453E88" w:rsidTr="00453E88">
        <w:trPr>
          <w:trHeight w:val="265"/>
        </w:trPr>
        <w:tc>
          <w:tcPr>
            <w:tcW w:w="3653" w:type="dxa"/>
            <w:gridSpan w:val="2"/>
            <w:tcBorders>
              <w:top w:val="nil"/>
            </w:tcBorders>
            <w:shd w:val="clear" w:color="auto" w:fill="F7CAAC"/>
          </w:tcPr>
          <w:p w:rsidR="00453E88" w:rsidRPr="002401C8" w:rsidRDefault="00453E88" w:rsidP="00453E88">
            <w:pPr>
              <w:jc w:val="both"/>
            </w:pPr>
            <w:r w:rsidRPr="002401C8">
              <w:rPr>
                <w:b/>
              </w:rPr>
              <w:t>Studijní literatura a studijní pomůcky</w:t>
            </w:r>
          </w:p>
        </w:tc>
        <w:tc>
          <w:tcPr>
            <w:tcW w:w="6202" w:type="dxa"/>
            <w:gridSpan w:val="6"/>
            <w:tcBorders>
              <w:top w:val="nil"/>
              <w:bottom w:val="nil"/>
            </w:tcBorders>
          </w:tcPr>
          <w:p w:rsidR="00453E88" w:rsidRPr="002401C8" w:rsidRDefault="00453E88" w:rsidP="00453E88">
            <w:pPr>
              <w:jc w:val="both"/>
            </w:pPr>
          </w:p>
        </w:tc>
      </w:tr>
      <w:tr w:rsidR="00453E88" w:rsidTr="00453E88">
        <w:trPr>
          <w:trHeight w:val="951"/>
        </w:trPr>
        <w:tc>
          <w:tcPr>
            <w:tcW w:w="9855" w:type="dxa"/>
            <w:gridSpan w:val="8"/>
            <w:tcBorders>
              <w:top w:val="nil"/>
            </w:tcBorders>
          </w:tcPr>
          <w:p w:rsidR="00453E88" w:rsidRPr="002401C8" w:rsidRDefault="00453E88" w:rsidP="00453E88">
            <w:pPr>
              <w:jc w:val="both"/>
              <w:rPr>
                <w:b/>
              </w:rPr>
            </w:pPr>
            <w:r w:rsidRPr="002401C8">
              <w:rPr>
                <w:b/>
              </w:rPr>
              <w:t xml:space="preserve">Doporučená literatura: </w:t>
            </w:r>
          </w:p>
          <w:p w:rsidR="00453E88" w:rsidRPr="002401C8" w:rsidRDefault="00453E88" w:rsidP="00453E88">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rsidR="00453E88" w:rsidRPr="002401C8" w:rsidRDefault="00453E88" w:rsidP="00453E88">
            <w:pPr>
              <w:jc w:val="both"/>
            </w:pPr>
            <w:r w:rsidRPr="002401C8">
              <w:t xml:space="preserve">UHER, D. </w:t>
            </w:r>
            <w:r w:rsidRPr="002401C8">
              <w:rPr>
                <w:i/>
              </w:rPr>
              <w:t xml:space="preserve">Učebnice čínské konverzace. </w:t>
            </w:r>
            <w:r w:rsidRPr="002401C8">
              <w:t>Praha: Leda, 2007. ISBN 978-80-7335-109-0</w:t>
            </w:r>
          </w:p>
          <w:p w:rsidR="00453E88" w:rsidRPr="002401C8" w:rsidRDefault="00453E88" w:rsidP="00453E88">
            <w:pPr>
              <w:jc w:val="both"/>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tc>
      </w:tr>
      <w:tr w:rsidR="00453E88"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53E88" w:rsidRPr="002401C8" w:rsidRDefault="00453E88" w:rsidP="00453E88">
            <w:pPr>
              <w:jc w:val="center"/>
              <w:rPr>
                <w:b/>
              </w:rPr>
            </w:pPr>
            <w:r w:rsidRPr="002401C8">
              <w:rPr>
                <w:b/>
              </w:rPr>
              <w:t>Informace ke kombinované nebo distanční formě</w:t>
            </w:r>
          </w:p>
        </w:tc>
      </w:tr>
      <w:tr w:rsidR="00453E88" w:rsidTr="00453E88">
        <w:tc>
          <w:tcPr>
            <w:tcW w:w="4787" w:type="dxa"/>
            <w:gridSpan w:val="3"/>
            <w:tcBorders>
              <w:top w:val="single" w:sz="2" w:space="0" w:color="auto"/>
            </w:tcBorders>
            <w:shd w:val="clear" w:color="auto" w:fill="F7CAAC"/>
          </w:tcPr>
          <w:p w:rsidR="00453E88" w:rsidRPr="002401C8" w:rsidRDefault="00453E88" w:rsidP="00453E88">
            <w:pPr>
              <w:jc w:val="both"/>
            </w:pPr>
            <w:r w:rsidRPr="002401C8">
              <w:rPr>
                <w:b/>
              </w:rPr>
              <w:t>Rozsah konzultací (soustředění)</w:t>
            </w:r>
          </w:p>
        </w:tc>
        <w:tc>
          <w:tcPr>
            <w:tcW w:w="889" w:type="dxa"/>
            <w:tcBorders>
              <w:top w:val="single" w:sz="2" w:space="0" w:color="auto"/>
            </w:tcBorders>
          </w:tcPr>
          <w:p w:rsidR="00453E88" w:rsidRPr="002401C8" w:rsidRDefault="00453E88" w:rsidP="00453E88">
            <w:pPr>
              <w:jc w:val="both"/>
            </w:pPr>
          </w:p>
        </w:tc>
        <w:tc>
          <w:tcPr>
            <w:tcW w:w="4179" w:type="dxa"/>
            <w:gridSpan w:val="4"/>
            <w:tcBorders>
              <w:top w:val="single" w:sz="2" w:space="0" w:color="auto"/>
            </w:tcBorders>
            <w:shd w:val="clear" w:color="auto" w:fill="F7CAAC"/>
          </w:tcPr>
          <w:p w:rsidR="00453E88" w:rsidRPr="002401C8" w:rsidRDefault="00453E88" w:rsidP="00453E88">
            <w:pPr>
              <w:jc w:val="both"/>
              <w:rPr>
                <w:b/>
              </w:rPr>
            </w:pPr>
            <w:r w:rsidRPr="002401C8">
              <w:rPr>
                <w:b/>
              </w:rPr>
              <w:t xml:space="preserve">hodin </w:t>
            </w:r>
          </w:p>
        </w:tc>
      </w:tr>
      <w:tr w:rsidR="00453E88" w:rsidTr="00453E88">
        <w:tc>
          <w:tcPr>
            <w:tcW w:w="9855" w:type="dxa"/>
            <w:gridSpan w:val="8"/>
            <w:shd w:val="clear" w:color="auto" w:fill="F7CAAC"/>
          </w:tcPr>
          <w:p w:rsidR="00453E88" w:rsidRPr="002401C8" w:rsidRDefault="00453E88" w:rsidP="00453E88">
            <w:pPr>
              <w:jc w:val="both"/>
              <w:rPr>
                <w:b/>
              </w:rPr>
            </w:pPr>
            <w:r w:rsidRPr="002401C8">
              <w:rPr>
                <w:b/>
              </w:rPr>
              <w:t>Informace o způsobu kontaktu s vyučujícím</w:t>
            </w:r>
          </w:p>
        </w:tc>
      </w:tr>
      <w:tr w:rsidR="00453E88" w:rsidTr="00043B0E">
        <w:trPr>
          <w:trHeight w:val="761"/>
        </w:trPr>
        <w:tc>
          <w:tcPr>
            <w:tcW w:w="9855" w:type="dxa"/>
            <w:gridSpan w:val="8"/>
          </w:tcPr>
          <w:p w:rsidR="00453E88" w:rsidRPr="002401C8" w:rsidRDefault="00043B0E" w:rsidP="00453E88">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53E88" w:rsidRDefault="00453E88" w:rsidP="00453E88"/>
    <w:p w:rsidR="007F022A" w:rsidRDefault="00453E88" w:rsidP="007F022A">
      <w:r>
        <w:br w:type="page"/>
      </w:r>
    </w:p>
    <w:p w:rsidR="00C82084" w:rsidRDefault="00C82084" w:rsidP="00C82084">
      <w:pPr>
        <w:spacing w:before="4000" w:after="3400"/>
        <w:jc w:val="center"/>
        <w:rPr>
          <w:rFonts w:asciiTheme="minorHAnsi" w:hAnsiTheme="minorHAnsi"/>
          <w:b/>
          <w:i/>
          <w:sz w:val="52"/>
          <w:szCs w:val="52"/>
        </w:rPr>
      </w:pPr>
    </w:p>
    <w:p w:rsidR="00C82084" w:rsidRPr="00B8124C" w:rsidRDefault="00C82084" w:rsidP="00C82084">
      <w:pPr>
        <w:spacing w:before="4000" w:after="3400"/>
        <w:jc w:val="center"/>
        <w:rPr>
          <w:rFonts w:asciiTheme="minorHAnsi" w:hAnsiTheme="minorHAnsi"/>
          <w:b/>
          <w:i/>
          <w:sz w:val="52"/>
          <w:szCs w:val="52"/>
        </w:rPr>
      </w:pPr>
      <w:r w:rsidRPr="00B8124C">
        <w:rPr>
          <w:rFonts w:asciiTheme="minorHAnsi" w:hAnsiTheme="minorHAnsi"/>
          <w:b/>
          <w:i/>
          <w:sz w:val="52"/>
          <w:szCs w:val="52"/>
        </w:rPr>
        <w:t xml:space="preserve">Personální zabezpečení magisterského studijního programu </w:t>
      </w:r>
      <w:r>
        <w:rPr>
          <w:rFonts w:asciiTheme="minorHAnsi" w:hAnsiTheme="minorHAnsi"/>
          <w:b/>
          <w:i/>
          <w:sz w:val="52"/>
          <w:szCs w:val="52"/>
        </w:rPr>
        <w:t xml:space="preserve">                             </w:t>
      </w:r>
      <w:r w:rsidRPr="00B8124C">
        <w:rPr>
          <w:rFonts w:asciiTheme="minorHAnsi" w:hAnsiTheme="minorHAnsi"/>
          <w:b/>
          <w:i/>
          <w:sz w:val="52"/>
          <w:szCs w:val="52"/>
        </w:rPr>
        <w:t>Management ve zdravotnictví</w:t>
      </w:r>
    </w:p>
    <w:p w:rsidR="00C82084" w:rsidRDefault="00C82084" w:rsidP="007F022A"/>
    <w:p w:rsidR="00C82084" w:rsidRDefault="00C82084" w:rsidP="007F022A"/>
    <w:p w:rsidR="00C82084" w:rsidRDefault="00C82084" w:rsidP="007F022A"/>
    <w:p w:rsidR="00C82084" w:rsidRDefault="00C82084" w:rsidP="007F022A"/>
    <w:p w:rsidR="00C82084" w:rsidRDefault="00C82084" w:rsidP="007F022A"/>
    <w:p w:rsidR="00C82084" w:rsidRDefault="00C82084">
      <w:r>
        <w:br w:type="page"/>
      </w:r>
    </w:p>
    <w:tbl>
      <w:tblPr>
        <w:tblW w:w="7237" w:type="dxa"/>
        <w:jc w:val="center"/>
        <w:tblCellMar>
          <w:left w:w="70" w:type="dxa"/>
          <w:right w:w="70" w:type="dxa"/>
        </w:tblCellMar>
        <w:tblLook w:val="04A0" w:firstRow="1" w:lastRow="0" w:firstColumn="1" w:lastColumn="0" w:noHBand="0" w:noVBand="1"/>
      </w:tblPr>
      <w:tblGrid>
        <w:gridCol w:w="3220"/>
        <w:gridCol w:w="960"/>
        <w:gridCol w:w="1617"/>
        <w:gridCol w:w="1440"/>
      </w:tblGrid>
      <w:tr w:rsidR="00C82084" w:rsidRPr="00793B31" w:rsidTr="003F0ECC">
        <w:trPr>
          <w:trHeight w:val="615"/>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vAlign w:val="center"/>
            <w:hideMark/>
          </w:tcPr>
          <w:p w:rsidR="00C82084" w:rsidRPr="00793B31" w:rsidRDefault="00C82084" w:rsidP="003F0ECC">
            <w:pPr>
              <w:rPr>
                <w:rFonts w:ascii="Calibri" w:hAnsi="Calibri" w:cs="Calibri"/>
                <w:b/>
                <w:bCs/>
                <w:sz w:val="22"/>
                <w:szCs w:val="22"/>
              </w:rPr>
            </w:pPr>
            <w:r w:rsidRPr="00793B31">
              <w:rPr>
                <w:rFonts w:ascii="Calibri" w:hAnsi="Calibri" w:cs="Calibri"/>
                <w:b/>
                <w:bCs/>
                <w:sz w:val="22"/>
                <w:szCs w:val="22"/>
              </w:rPr>
              <w:lastRenderedPageBreak/>
              <w:t>Celé jméno</w:t>
            </w:r>
          </w:p>
        </w:tc>
        <w:tc>
          <w:tcPr>
            <w:tcW w:w="960" w:type="dxa"/>
            <w:tcBorders>
              <w:top w:val="single" w:sz="12" w:space="0" w:color="auto"/>
              <w:left w:val="nil"/>
              <w:bottom w:val="single" w:sz="12" w:space="0" w:color="auto"/>
              <w:right w:val="single" w:sz="4" w:space="0" w:color="auto"/>
            </w:tcBorders>
            <w:shd w:val="clear" w:color="auto" w:fill="auto"/>
            <w:vAlign w:val="center"/>
            <w:hideMark/>
          </w:tcPr>
          <w:p w:rsidR="00C82084" w:rsidRPr="00793B31" w:rsidRDefault="00C82084" w:rsidP="003F0ECC">
            <w:pPr>
              <w:jc w:val="center"/>
              <w:rPr>
                <w:rFonts w:ascii="Calibri" w:hAnsi="Calibri" w:cs="Calibri"/>
                <w:b/>
                <w:bCs/>
                <w:sz w:val="22"/>
                <w:szCs w:val="22"/>
              </w:rPr>
            </w:pPr>
            <w:r w:rsidRPr="00793B31">
              <w:rPr>
                <w:rFonts w:ascii="Calibri" w:hAnsi="Calibri" w:cs="Calibri"/>
                <w:b/>
                <w:bCs/>
                <w:sz w:val="22"/>
                <w:szCs w:val="22"/>
              </w:rPr>
              <w:t>Rok narození</w:t>
            </w:r>
          </w:p>
        </w:tc>
        <w:tc>
          <w:tcPr>
            <w:tcW w:w="1617" w:type="dxa"/>
            <w:tcBorders>
              <w:top w:val="single" w:sz="12" w:space="0" w:color="auto"/>
              <w:left w:val="nil"/>
              <w:bottom w:val="single" w:sz="12" w:space="0" w:color="auto"/>
              <w:right w:val="single" w:sz="4" w:space="0" w:color="auto"/>
            </w:tcBorders>
            <w:shd w:val="clear" w:color="auto" w:fill="auto"/>
            <w:vAlign w:val="center"/>
            <w:hideMark/>
          </w:tcPr>
          <w:p w:rsidR="00C82084" w:rsidRPr="00793B31" w:rsidRDefault="00C82084" w:rsidP="003F0ECC">
            <w:pPr>
              <w:jc w:val="center"/>
              <w:rPr>
                <w:rFonts w:ascii="Calibri" w:hAnsi="Calibri" w:cs="Calibri"/>
                <w:b/>
                <w:bCs/>
                <w:sz w:val="22"/>
                <w:szCs w:val="22"/>
              </w:rPr>
            </w:pPr>
            <w:r w:rsidRPr="00793B31">
              <w:rPr>
                <w:rFonts w:ascii="Calibri" w:hAnsi="Calibri" w:cs="Calibri"/>
                <w:b/>
                <w:bCs/>
                <w:sz w:val="22"/>
                <w:szCs w:val="22"/>
              </w:rPr>
              <w:t>Úvazek</w:t>
            </w:r>
          </w:p>
        </w:tc>
        <w:tc>
          <w:tcPr>
            <w:tcW w:w="1440" w:type="dxa"/>
            <w:tcBorders>
              <w:top w:val="single" w:sz="12" w:space="0" w:color="auto"/>
              <w:left w:val="nil"/>
              <w:bottom w:val="single" w:sz="8" w:space="0" w:color="auto"/>
              <w:right w:val="single" w:sz="12" w:space="0" w:color="auto"/>
            </w:tcBorders>
            <w:shd w:val="clear" w:color="auto" w:fill="auto"/>
            <w:vAlign w:val="center"/>
            <w:hideMark/>
          </w:tcPr>
          <w:p w:rsidR="00C82084" w:rsidRPr="00793B31" w:rsidRDefault="00C82084" w:rsidP="003F0ECC">
            <w:pPr>
              <w:jc w:val="center"/>
              <w:rPr>
                <w:rFonts w:ascii="Calibri" w:hAnsi="Calibri" w:cs="Calibri"/>
                <w:b/>
                <w:bCs/>
                <w:sz w:val="22"/>
                <w:szCs w:val="22"/>
              </w:rPr>
            </w:pPr>
            <w:r w:rsidRPr="00793B31">
              <w:rPr>
                <w:rFonts w:ascii="Calibri" w:hAnsi="Calibri" w:cs="Calibri"/>
                <w:b/>
                <w:bCs/>
                <w:sz w:val="22"/>
                <w:szCs w:val="22"/>
              </w:rPr>
              <w:t>Pracovní poměr</w:t>
            </w:r>
          </w:p>
        </w:tc>
      </w:tr>
      <w:tr w:rsidR="00C82084" w:rsidRPr="00793B31" w:rsidTr="003F0ECC">
        <w:trPr>
          <w:trHeight w:val="300"/>
          <w:jc w:val="center"/>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C82084" w:rsidRPr="00793B31" w:rsidRDefault="00C82084" w:rsidP="003F0ECC">
            <w:pPr>
              <w:rPr>
                <w:rFonts w:ascii="Calibri" w:hAnsi="Calibri" w:cs="Calibri"/>
                <w:b/>
                <w:bCs/>
                <w:sz w:val="22"/>
                <w:szCs w:val="22"/>
              </w:rPr>
            </w:pPr>
            <w:r w:rsidRPr="00793B31">
              <w:rPr>
                <w:rFonts w:ascii="Calibri" w:hAnsi="Calibri" w:cs="Calibri"/>
                <w:b/>
                <w:bCs/>
                <w:sz w:val="22"/>
                <w:szCs w:val="22"/>
              </w:rPr>
              <w:t>Profesoři</w:t>
            </w:r>
          </w:p>
        </w:tc>
      </w:tr>
      <w:tr w:rsidR="00C82084" w:rsidRPr="00793B31" w:rsidTr="00B8124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C82084" w:rsidRPr="00793B31" w:rsidRDefault="00C82084">
            <w:pPr>
              <w:rPr>
                <w:rFonts w:ascii="Calibri" w:hAnsi="Calibri" w:cs="Calibri"/>
              </w:rPr>
            </w:pPr>
            <w:r w:rsidRPr="00793B31">
              <w:rPr>
                <w:rFonts w:ascii="Calibri" w:hAnsi="Calibri" w:cs="Calibri"/>
              </w:rPr>
              <w:t>prof. Ing. Ladislav Buřita, CSc.</w:t>
            </w:r>
          </w:p>
        </w:tc>
        <w:tc>
          <w:tcPr>
            <w:tcW w:w="96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1945</w:t>
            </w:r>
          </w:p>
        </w:tc>
        <w:tc>
          <w:tcPr>
            <w:tcW w:w="1617" w:type="dxa"/>
            <w:tcBorders>
              <w:top w:val="single" w:sz="12" w:space="0" w:color="auto"/>
              <w:left w:val="nil"/>
              <w:bottom w:val="single" w:sz="4" w:space="0" w:color="auto"/>
              <w:right w:val="single" w:sz="4" w:space="0" w:color="auto"/>
            </w:tcBorders>
            <w:shd w:val="clear" w:color="auto" w:fill="auto"/>
            <w:noWrap/>
            <w:vAlign w:val="bottom"/>
          </w:tcPr>
          <w:p w:rsidR="00C82084" w:rsidRPr="007466E6" w:rsidRDefault="00C82084">
            <w:pPr>
              <w:jc w:val="center"/>
              <w:rPr>
                <w:rFonts w:asciiTheme="minorHAnsi" w:hAnsiTheme="minorHAnsi" w:cs="Calibri"/>
              </w:rPr>
            </w:pPr>
            <w:r w:rsidRPr="007466E6">
              <w:rPr>
                <w:rFonts w:asciiTheme="minorHAnsi" w:hAnsiTheme="minorHAnsi" w:cs="Calibri"/>
              </w:rPr>
              <w:t>28</w:t>
            </w:r>
          </w:p>
          <w:p w:rsidR="00C82084" w:rsidRPr="00793B31" w:rsidRDefault="00C82084">
            <w:pPr>
              <w:jc w:val="center"/>
              <w:rPr>
                <w:rFonts w:ascii="Calibri" w:hAnsi="Calibri" w:cs="Calibri"/>
              </w:rPr>
            </w:pPr>
            <w:r w:rsidRPr="007466E6">
              <w:rPr>
                <w:rFonts w:asciiTheme="minorHAnsi" w:hAnsiTheme="minorHAnsi"/>
              </w:rPr>
              <w:t>20 (od 1.10.2018)</w:t>
            </w:r>
          </w:p>
        </w:tc>
        <w:tc>
          <w:tcPr>
            <w:tcW w:w="1440" w:type="dxa"/>
            <w:tcBorders>
              <w:top w:val="single" w:sz="12" w:space="0" w:color="auto"/>
              <w:left w:val="single" w:sz="4" w:space="0" w:color="auto"/>
              <w:bottom w:val="single" w:sz="4" w:space="0" w:color="auto"/>
              <w:right w:val="single" w:sz="12"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U - 31.8.201</w:t>
            </w:r>
            <w:r>
              <w:rPr>
                <w:rFonts w:ascii="Calibri" w:hAnsi="Calibri" w:cs="Calibri"/>
              </w:rPr>
              <w:t>9</w:t>
            </w:r>
          </w:p>
        </w:tc>
      </w:tr>
      <w:tr w:rsidR="00C82084"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C82084" w:rsidRPr="00793B31" w:rsidRDefault="00C82084">
            <w:pPr>
              <w:rPr>
                <w:rFonts w:ascii="Calibri" w:hAnsi="Calibri" w:cs="Calibri"/>
              </w:rPr>
            </w:pPr>
            <w:r w:rsidRPr="00793B31">
              <w:rPr>
                <w:rFonts w:ascii="Calibri" w:hAnsi="Calibri" w:cs="Calibri"/>
              </w:rPr>
              <w:t>prof. MUDr. Jaroslav Slaný, CSc.</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1957</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C82084" w:rsidRPr="00793B31" w:rsidRDefault="00594FD8">
            <w:pPr>
              <w:jc w:val="center"/>
              <w:rPr>
                <w:rFonts w:ascii="Calibri" w:hAnsi="Calibri" w:cs="Calibri"/>
              </w:rPr>
            </w:pPr>
            <w:r>
              <w:rPr>
                <w:rFonts w:ascii="Calibri" w:hAnsi="Calibri" w:cs="Calibri"/>
              </w:rPr>
              <w:t>20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U - 31.8.201</w:t>
            </w:r>
            <w:r w:rsidR="00594FD8">
              <w:rPr>
                <w:rFonts w:ascii="Calibri" w:hAnsi="Calibri" w:cs="Calibri"/>
              </w:rPr>
              <w:t>9</w:t>
            </w:r>
          </w:p>
        </w:tc>
      </w:tr>
      <w:tr w:rsidR="00C82084" w:rsidRPr="00793B31" w:rsidTr="00B8124C">
        <w:trPr>
          <w:trHeight w:val="300"/>
          <w:jc w:val="center"/>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C82084" w:rsidRPr="00793B31" w:rsidRDefault="00C82084" w:rsidP="00B8124C">
            <w:pPr>
              <w:jc w:val="center"/>
              <w:rPr>
                <w:rFonts w:ascii="Calibri" w:hAnsi="Calibri" w:cs="Calibri"/>
                <w:b/>
                <w:bCs/>
                <w:sz w:val="22"/>
                <w:szCs w:val="22"/>
              </w:rPr>
            </w:pPr>
            <w:r w:rsidRPr="00793B31">
              <w:rPr>
                <w:rFonts w:ascii="Calibri" w:hAnsi="Calibri" w:cs="Calibri"/>
                <w:b/>
                <w:bCs/>
                <w:sz w:val="22"/>
                <w:szCs w:val="22"/>
              </w:rPr>
              <w:t>Docenti</w:t>
            </w:r>
          </w:p>
        </w:tc>
      </w:tr>
      <w:tr w:rsidR="00C82084"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C82084" w:rsidRPr="00793B31" w:rsidRDefault="00C82084">
            <w:pPr>
              <w:rPr>
                <w:rFonts w:ascii="Calibri" w:hAnsi="Calibri" w:cs="Calibri"/>
              </w:rPr>
            </w:pPr>
            <w:r w:rsidRPr="00793B31">
              <w:rPr>
                <w:rFonts w:ascii="Calibri" w:hAnsi="Calibri" w:cs="Calibri"/>
              </w:rPr>
              <w:t>doc. Ing. Petr Briš, CSc.</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1955</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40</w:t>
            </w:r>
          </w:p>
        </w:tc>
        <w:tc>
          <w:tcPr>
            <w:tcW w:w="1440" w:type="dxa"/>
            <w:tcBorders>
              <w:top w:val="single" w:sz="4" w:space="0" w:color="auto"/>
              <w:left w:val="nil"/>
              <w:bottom w:val="single" w:sz="4" w:space="0" w:color="auto"/>
              <w:right w:val="single" w:sz="12"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N</w:t>
            </w:r>
          </w:p>
        </w:tc>
      </w:tr>
      <w:tr w:rsidR="00C82084"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C82084" w:rsidRPr="00793B31" w:rsidRDefault="00C82084">
            <w:pPr>
              <w:rPr>
                <w:rFonts w:ascii="Calibri" w:hAnsi="Calibri" w:cs="Calibri"/>
              </w:rPr>
            </w:pPr>
            <w:r w:rsidRPr="00793B31">
              <w:rPr>
                <w:rFonts w:ascii="Calibri" w:hAnsi="Calibri" w:cs="Calibri"/>
              </w:rPr>
              <w:t>doc. Ing. Zuzana Dohnalová, Ph.D.</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1966</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40</w:t>
            </w:r>
          </w:p>
        </w:tc>
        <w:tc>
          <w:tcPr>
            <w:tcW w:w="1440" w:type="dxa"/>
            <w:tcBorders>
              <w:top w:val="single" w:sz="4" w:space="0" w:color="auto"/>
              <w:left w:val="nil"/>
              <w:bottom w:val="single" w:sz="4" w:space="0" w:color="auto"/>
              <w:right w:val="single" w:sz="12"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N</w:t>
            </w:r>
          </w:p>
        </w:tc>
      </w:tr>
      <w:tr w:rsidR="00C82084"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C82084" w:rsidRPr="00793B31" w:rsidRDefault="00C82084">
            <w:pPr>
              <w:rPr>
                <w:rFonts w:ascii="Calibri" w:hAnsi="Calibri" w:cs="Calibri"/>
              </w:rPr>
            </w:pPr>
            <w:r w:rsidRPr="00793B31">
              <w:rPr>
                <w:rFonts w:ascii="Calibri" w:hAnsi="Calibri" w:cs="Calibri"/>
              </w:rPr>
              <w:t>doc. PhDr. Mgr. Pavel Hlavinka, Ph.D.</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1971</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20</w:t>
            </w:r>
          </w:p>
        </w:tc>
        <w:tc>
          <w:tcPr>
            <w:tcW w:w="1440" w:type="dxa"/>
            <w:tcBorders>
              <w:top w:val="single" w:sz="4" w:space="0" w:color="auto"/>
              <w:left w:val="nil"/>
              <w:bottom w:val="single" w:sz="4" w:space="0" w:color="auto"/>
              <w:right w:val="single" w:sz="12"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U - 31.8.2020</w:t>
            </w:r>
          </w:p>
        </w:tc>
      </w:tr>
      <w:tr w:rsidR="00C82084"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C82084" w:rsidRPr="00793B31" w:rsidRDefault="00C82084">
            <w:pPr>
              <w:rPr>
                <w:rFonts w:ascii="Calibri" w:hAnsi="Calibri" w:cs="Calibri"/>
              </w:rPr>
            </w:pPr>
            <w:r w:rsidRPr="00793B31">
              <w:rPr>
                <w:rFonts w:ascii="Calibri" w:hAnsi="Calibri" w:cs="Calibri"/>
              </w:rPr>
              <w:t>doc. PhDr. Jana Kutnohorská, CSc.</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1949</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40</w:t>
            </w:r>
          </w:p>
        </w:tc>
        <w:tc>
          <w:tcPr>
            <w:tcW w:w="1440" w:type="dxa"/>
            <w:tcBorders>
              <w:top w:val="single" w:sz="4" w:space="0" w:color="auto"/>
              <w:left w:val="nil"/>
              <w:bottom w:val="single" w:sz="4" w:space="0" w:color="auto"/>
              <w:right w:val="single" w:sz="12"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N</w:t>
            </w:r>
          </w:p>
        </w:tc>
      </w:tr>
      <w:tr w:rsidR="00C82084"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C82084" w:rsidRPr="00793B31" w:rsidRDefault="00C82084">
            <w:pPr>
              <w:rPr>
                <w:rFonts w:ascii="Calibri" w:hAnsi="Calibri" w:cs="Calibri"/>
              </w:rPr>
            </w:pPr>
            <w:r w:rsidRPr="00793B31">
              <w:rPr>
                <w:rFonts w:ascii="Calibri" w:hAnsi="Calibri" w:cs="Calibri"/>
              </w:rPr>
              <w:t>doc. Ing. Boris Popesko,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084" w:rsidRPr="00793B31" w:rsidRDefault="00C82084">
            <w:pPr>
              <w:jc w:val="center"/>
              <w:rPr>
                <w:rFonts w:ascii="Calibri" w:hAnsi="Calibri" w:cs="Calibri"/>
              </w:rPr>
            </w:pPr>
            <w:r w:rsidRPr="00793B31">
              <w:rPr>
                <w:rFonts w:ascii="Calibri" w:hAnsi="Calibri" w:cs="Calibri"/>
              </w:rPr>
              <w:t>1978</w:t>
            </w:r>
          </w:p>
        </w:tc>
        <w:tc>
          <w:tcPr>
            <w:tcW w:w="1617" w:type="dxa"/>
            <w:tcBorders>
              <w:top w:val="single" w:sz="4" w:space="0" w:color="auto"/>
              <w:left w:val="nil"/>
              <w:bottom w:val="single" w:sz="4" w:space="0" w:color="auto"/>
              <w:right w:val="single" w:sz="4" w:space="0" w:color="auto"/>
            </w:tcBorders>
            <w:shd w:val="clear" w:color="auto" w:fill="auto"/>
            <w:noWrap/>
            <w:vAlign w:val="bottom"/>
            <w:hideMark/>
          </w:tcPr>
          <w:p w:rsidR="00C82084" w:rsidRPr="00793B31" w:rsidRDefault="00C82084">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hideMark/>
          </w:tcPr>
          <w:p w:rsidR="00C82084" w:rsidRPr="00793B31" w:rsidRDefault="00C82084">
            <w:pPr>
              <w:jc w:val="center"/>
            </w:pPr>
            <w:r w:rsidRPr="00793B31">
              <w:rPr>
                <w:rFonts w:ascii="Calibri" w:hAnsi="Calibri" w:cs="Calibri"/>
              </w:rPr>
              <w:t>N</w:t>
            </w:r>
          </w:p>
        </w:tc>
      </w:tr>
      <w:tr w:rsidR="00C82084"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C82084" w:rsidRPr="00793B31" w:rsidRDefault="00C82084">
            <w:pPr>
              <w:rPr>
                <w:rFonts w:ascii="Calibri" w:hAnsi="Calibri" w:cs="Calibri"/>
              </w:rPr>
            </w:pPr>
            <w:r w:rsidRPr="00793B31">
              <w:rPr>
                <w:rFonts w:ascii="Calibri" w:hAnsi="Calibri" w:cs="Calibri"/>
              </w:rPr>
              <w:t>doc. Ing. Jena Švarcová,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1963</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C82084" w:rsidRPr="00793B31" w:rsidRDefault="00C82084">
            <w:pPr>
              <w:jc w:val="center"/>
            </w:pPr>
            <w:r w:rsidRPr="00793B31">
              <w:rPr>
                <w:rFonts w:ascii="Calibri" w:hAnsi="Calibri" w:cs="Calibri"/>
              </w:rPr>
              <w:t>N</w:t>
            </w:r>
          </w:p>
        </w:tc>
      </w:tr>
      <w:tr w:rsidR="00C82084"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C82084" w:rsidRPr="00793B31" w:rsidRDefault="00C82084">
            <w:pPr>
              <w:rPr>
                <w:rFonts w:ascii="Calibri" w:hAnsi="Calibri" w:cs="Calibri"/>
              </w:rPr>
            </w:pPr>
            <w:r w:rsidRPr="00793B31">
              <w:rPr>
                <w:rFonts w:ascii="Calibri" w:hAnsi="Calibri" w:cs="Calibri"/>
              </w:rPr>
              <w:t>doc. Ing. Pavla Staňková,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084" w:rsidRPr="00793B31" w:rsidRDefault="00C82084">
            <w:pPr>
              <w:jc w:val="center"/>
              <w:rPr>
                <w:rFonts w:ascii="Calibri" w:hAnsi="Calibri" w:cs="Calibri"/>
              </w:rPr>
            </w:pPr>
            <w:r w:rsidRPr="00793B31">
              <w:rPr>
                <w:rFonts w:ascii="Calibri" w:hAnsi="Calibri" w:cs="Calibri"/>
              </w:rPr>
              <w:t>1972</w:t>
            </w:r>
          </w:p>
        </w:tc>
        <w:tc>
          <w:tcPr>
            <w:tcW w:w="1617" w:type="dxa"/>
            <w:tcBorders>
              <w:top w:val="single" w:sz="4" w:space="0" w:color="auto"/>
              <w:left w:val="nil"/>
              <w:bottom w:val="single" w:sz="4" w:space="0" w:color="auto"/>
              <w:right w:val="single" w:sz="4" w:space="0" w:color="auto"/>
            </w:tcBorders>
            <w:shd w:val="clear" w:color="auto" w:fill="auto"/>
            <w:noWrap/>
            <w:vAlign w:val="bottom"/>
            <w:hideMark/>
          </w:tcPr>
          <w:p w:rsidR="00C82084" w:rsidRPr="00793B31" w:rsidRDefault="00C82084">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hideMark/>
          </w:tcPr>
          <w:p w:rsidR="00C82084" w:rsidRPr="00793B31" w:rsidRDefault="00C82084">
            <w:pPr>
              <w:jc w:val="center"/>
            </w:pPr>
            <w:r w:rsidRPr="00793B31">
              <w:rPr>
                <w:rFonts w:ascii="Calibri" w:hAnsi="Calibri" w:cs="Calibri"/>
              </w:rPr>
              <w:t>N</w:t>
            </w:r>
          </w:p>
        </w:tc>
      </w:tr>
      <w:tr w:rsidR="00C82084" w:rsidRPr="00793B31" w:rsidTr="00B8124C">
        <w:trPr>
          <w:trHeight w:val="300"/>
          <w:jc w:val="center"/>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C82084" w:rsidRPr="00793B31" w:rsidRDefault="00C82084">
            <w:pPr>
              <w:rPr>
                <w:rFonts w:ascii="Calibri" w:hAnsi="Calibri" w:cs="Calibri"/>
              </w:rPr>
            </w:pPr>
            <w:r w:rsidRPr="00793B31">
              <w:rPr>
                <w:rFonts w:ascii="Calibri" w:hAnsi="Calibri" w:cs="Calibri"/>
              </w:rPr>
              <w:t>doc. Ing. David Tuček, Ph.D.</w:t>
            </w:r>
          </w:p>
        </w:tc>
        <w:tc>
          <w:tcPr>
            <w:tcW w:w="960" w:type="dxa"/>
            <w:tcBorders>
              <w:top w:val="single" w:sz="4" w:space="0" w:color="auto"/>
              <w:left w:val="single" w:sz="4" w:space="0" w:color="auto"/>
              <w:bottom w:val="single" w:sz="12"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1975</w:t>
            </w:r>
          </w:p>
        </w:tc>
        <w:tc>
          <w:tcPr>
            <w:tcW w:w="1617" w:type="dxa"/>
            <w:tcBorders>
              <w:top w:val="single" w:sz="4" w:space="0" w:color="auto"/>
              <w:left w:val="nil"/>
              <w:bottom w:val="single" w:sz="12"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12" w:space="0" w:color="auto"/>
              <w:right w:val="single" w:sz="12" w:space="0" w:color="auto"/>
            </w:tcBorders>
            <w:shd w:val="clear" w:color="auto" w:fill="auto"/>
            <w:noWrap/>
            <w:vAlign w:val="bottom"/>
          </w:tcPr>
          <w:p w:rsidR="00C82084" w:rsidRPr="00793B31" w:rsidRDefault="00C82084">
            <w:pPr>
              <w:jc w:val="center"/>
            </w:pPr>
            <w:r w:rsidRPr="00793B31">
              <w:rPr>
                <w:rFonts w:ascii="Calibri" w:hAnsi="Calibri" w:cs="Calibri"/>
              </w:rPr>
              <w:t>N</w:t>
            </w:r>
          </w:p>
        </w:tc>
      </w:tr>
      <w:tr w:rsidR="00C82084" w:rsidRPr="00793B31" w:rsidTr="00B8124C">
        <w:trPr>
          <w:trHeight w:val="300"/>
          <w:jc w:val="center"/>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C82084" w:rsidRPr="00793B31" w:rsidRDefault="00C82084" w:rsidP="00B8124C">
            <w:pPr>
              <w:jc w:val="center"/>
              <w:rPr>
                <w:rFonts w:ascii="Calibri" w:hAnsi="Calibri" w:cs="Calibri"/>
                <w:b/>
                <w:bCs/>
                <w:sz w:val="22"/>
                <w:szCs w:val="22"/>
              </w:rPr>
            </w:pPr>
            <w:r w:rsidRPr="00793B31">
              <w:rPr>
                <w:rFonts w:ascii="Calibri" w:hAnsi="Calibri" w:cs="Calibri"/>
                <w:b/>
                <w:bCs/>
                <w:sz w:val="22"/>
                <w:szCs w:val="22"/>
              </w:rPr>
              <w:t>Odborní asistenti</w:t>
            </w:r>
          </w:p>
        </w:tc>
      </w:tr>
      <w:tr w:rsidR="00C82084" w:rsidRPr="00793B31" w:rsidTr="00B8124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C82084" w:rsidRPr="00793B31" w:rsidRDefault="00720098">
            <w:pPr>
              <w:rPr>
                <w:rFonts w:ascii="Calibri" w:hAnsi="Calibri" w:cs="Calibri"/>
              </w:rPr>
            </w:pPr>
            <w:r>
              <w:rPr>
                <w:rFonts w:ascii="Calibri" w:hAnsi="Calibri" w:cs="Calibri"/>
              </w:rPr>
              <w:t>MUDr. Zdeněk Adamík, Ph.D.</w:t>
            </w:r>
          </w:p>
        </w:tc>
        <w:tc>
          <w:tcPr>
            <w:tcW w:w="96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C82084" w:rsidRPr="00793B31" w:rsidRDefault="00720098">
            <w:pPr>
              <w:jc w:val="center"/>
              <w:rPr>
                <w:rFonts w:ascii="Calibri" w:hAnsi="Calibri" w:cs="Calibri"/>
              </w:rPr>
            </w:pPr>
            <w:r>
              <w:rPr>
                <w:rFonts w:ascii="Calibri" w:hAnsi="Calibri" w:cs="Calibri"/>
              </w:rPr>
              <w:t>1956</w:t>
            </w:r>
          </w:p>
        </w:tc>
        <w:tc>
          <w:tcPr>
            <w:tcW w:w="1617" w:type="dxa"/>
            <w:tcBorders>
              <w:top w:val="single" w:sz="12" w:space="0" w:color="auto"/>
              <w:left w:val="nil"/>
              <w:bottom w:val="single" w:sz="4" w:space="0" w:color="auto"/>
              <w:right w:val="single" w:sz="4" w:space="0" w:color="auto"/>
            </w:tcBorders>
            <w:shd w:val="clear" w:color="auto" w:fill="auto"/>
            <w:noWrap/>
            <w:vAlign w:val="bottom"/>
          </w:tcPr>
          <w:p w:rsidR="00C82084" w:rsidRPr="00793B31" w:rsidRDefault="00720098">
            <w:pPr>
              <w:jc w:val="center"/>
              <w:rPr>
                <w:rFonts w:ascii="Calibri" w:hAnsi="Calibri" w:cs="Calibri"/>
              </w:rPr>
            </w:pPr>
            <w:r>
              <w:rPr>
                <w:rFonts w:ascii="Calibri" w:hAnsi="Calibri" w:cs="Calibri"/>
              </w:rPr>
              <w:t>8</w:t>
            </w:r>
          </w:p>
        </w:tc>
        <w:tc>
          <w:tcPr>
            <w:tcW w:w="1440" w:type="dxa"/>
            <w:tcBorders>
              <w:top w:val="single" w:sz="12" w:space="0" w:color="auto"/>
              <w:left w:val="single" w:sz="4" w:space="0" w:color="auto"/>
              <w:bottom w:val="single" w:sz="4" w:space="0" w:color="auto"/>
              <w:right w:val="single" w:sz="12" w:space="0" w:color="auto"/>
            </w:tcBorders>
            <w:shd w:val="clear" w:color="auto" w:fill="auto"/>
            <w:noWrap/>
            <w:vAlign w:val="bottom"/>
          </w:tcPr>
          <w:p w:rsidR="00C82084" w:rsidRPr="00793B31" w:rsidRDefault="00720098">
            <w:pPr>
              <w:jc w:val="center"/>
              <w:rPr>
                <w:rFonts w:ascii="Calibri" w:hAnsi="Calibri" w:cs="Calibri"/>
              </w:rPr>
            </w:pPr>
            <w:r>
              <w:rPr>
                <w:rFonts w:ascii="Calibri" w:hAnsi="Calibri" w:cs="Calibri"/>
              </w:rPr>
              <w:t>U-31.8.2020</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Ing. Jiří Bejtkovský,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1982</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Ing. Petra Benyahya,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1978</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Ing. Kamil Dobeš,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1978</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Ing. Ján Dvorský,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1988</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U - 31.8.2019</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Ing. Lubor Homolka,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1985</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Mgr. Věra Kozáková,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1957</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Ing. Ludmila Kozubíková,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1977</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U - 31.8.2019</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PhDr. Anna Krátká,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1955</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U - 31.8.20</w:t>
            </w:r>
            <w:r w:rsidR="002F1F53">
              <w:rPr>
                <w:rFonts w:ascii="Calibri" w:hAnsi="Calibri" w:cs="Calibri"/>
              </w:rPr>
              <w:t>19</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JUDr. Miloš Matula, CSc.</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1952</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28</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Ing. Milana Otrusinová,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1962</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Ing. Bc. Šárka Papadaki,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1984</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Ing. Eliška Pastuszková,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1978</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16</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pPr>
            <w:r w:rsidRPr="00793B31">
              <w:rPr>
                <w:rFonts w:ascii="Calibri" w:hAnsi="Calibri" w:cs="Calibri"/>
              </w:rPr>
              <w:t>N</w:t>
            </w:r>
          </w:p>
        </w:tc>
      </w:tr>
      <w:tr w:rsidR="00F87296" w:rsidRPr="00793B31" w:rsidTr="00045C96">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F87296" w:rsidRPr="00793B31" w:rsidRDefault="00F87296" w:rsidP="00045C96">
            <w:pPr>
              <w:rPr>
                <w:rFonts w:ascii="Calibri" w:hAnsi="Calibri" w:cs="Calibri"/>
              </w:rPr>
            </w:pPr>
            <w:r>
              <w:rPr>
                <w:rFonts w:ascii="Calibri" w:hAnsi="Calibri" w:cs="Calibri"/>
              </w:rPr>
              <w:t>PhDr. Petr Snopek,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7296" w:rsidRPr="00793B31" w:rsidRDefault="00F87296" w:rsidP="00045C96">
            <w:pPr>
              <w:jc w:val="center"/>
              <w:rPr>
                <w:rFonts w:ascii="Calibri" w:hAnsi="Calibri" w:cs="Calibri"/>
              </w:rPr>
            </w:pPr>
            <w:r>
              <w:rPr>
                <w:rFonts w:ascii="Calibri" w:hAnsi="Calibri" w:cs="Calibri"/>
              </w:rPr>
              <w:t>1977</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F87296" w:rsidRPr="00793B31" w:rsidRDefault="002F70AB" w:rsidP="00045C96">
            <w:pPr>
              <w:jc w:val="center"/>
              <w:rPr>
                <w:rFonts w:ascii="Calibri" w:hAnsi="Calibri" w:cs="Calibri"/>
              </w:rPr>
            </w:pPr>
            <w:r>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F87296" w:rsidRPr="00793B31" w:rsidRDefault="002F70AB" w:rsidP="00045C96">
            <w:pPr>
              <w:jc w:val="center"/>
              <w:rPr>
                <w:rFonts w:ascii="Calibri" w:hAnsi="Calibri" w:cs="Calibri"/>
              </w:rPr>
            </w:pPr>
            <w:r>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JUDr. Libor Šnédar,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1959</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pPr>
            <w:r w:rsidRPr="00793B31">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Ing. Lucie Tomancová,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1981</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720098" w:rsidRPr="00793B31" w:rsidRDefault="00720098">
            <w:pPr>
              <w:rPr>
                <w:rFonts w:ascii="Calibri" w:hAnsi="Calibri" w:cs="Calibri"/>
              </w:rPr>
            </w:pPr>
            <w:r w:rsidRPr="00793B31">
              <w:rPr>
                <w:rFonts w:ascii="Calibri" w:hAnsi="Calibri" w:cs="Calibri"/>
              </w:rPr>
              <w:t>Ing. Janka Vydrová,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20098" w:rsidRPr="00793B31" w:rsidRDefault="00720098">
            <w:pPr>
              <w:jc w:val="center"/>
              <w:rPr>
                <w:rFonts w:ascii="Calibri" w:hAnsi="Calibri" w:cs="Calibri"/>
              </w:rPr>
            </w:pPr>
            <w:r w:rsidRPr="00793B31">
              <w:rPr>
                <w:rFonts w:ascii="Calibri" w:hAnsi="Calibri" w:cs="Calibri"/>
              </w:rPr>
              <w:t>1982</w:t>
            </w:r>
          </w:p>
        </w:tc>
        <w:tc>
          <w:tcPr>
            <w:tcW w:w="1617" w:type="dxa"/>
            <w:tcBorders>
              <w:top w:val="single" w:sz="4" w:space="0" w:color="auto"/>
              <w:left w:val="nil"/>
              <w:bottom w:val="single" w:sz="4" w:space="0" w:color="auto"/>
              <w:right w:val="single" w:sz="4" w:space="0" w:color="auto"/>
            </w:tcBorders>
            <w:shd w:val="clear" w:color="auto" w:fill="auto"/>
            <w:noWrap/>
            <w:vAlign w:val="bottom"/>
            <w:hideMark/>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hideMark/>
          </w:tcPr>
          <w:p w:rsidR="00720098" w:rsidRPr="00793B31" w:rsidRDefault="00720098">
            <w:pPr>
              <w:jc w:val="center"/>
            </w:pPr>
            <w:r w:rsidRPr="00793B31">
              <w:rPr>
                <w:rFonts w:ascii="Calibri" w:hAnsi="Calibri" w:cs="Calibri"/>
              </w:rPr>
              <w:t>N</w:t>
            </w:r>
          </w:p>
        </w:tc>
      </w:tr>
      <w:tr w:rsidR="00720098" w:rsidRPr="00793B31" w:rsidTr="00B8124C">
        <w:trPr>
          <w:trHeight w:val="300"/>
          <w:jc w:val="center"/>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720098" w:rsidRPr="00793B31" w:rsidRDefault="00720098" w:rsidP="00B8124C">
            <w:pPr>
              <w:jc w:val="center"/>
              <w:rPr>
                <w:rFonts w:ascii="Calibri" w:hAnsi="Calibri" w:cs="Calibri"/>
                <w:b/>
                <w:bCs/>
                <w:sz w:val="22"/>
                <w:szCs w:val="22"/>
              </w:rPr>
            </w:pPr>
            <w:r w:rsidRPr="00793B31">
              <w:rPr>
                <w:rFonts w:ascii="Calibri" w:hAnsi="Calibri" w:cs="Calibri"/>
                <w:b/>
                <w:bCs/>
                <w:sz w:val="22"/>
                <w:szCs w:val="22"/>
              </w:rPr>
              <w:t>Lektoři</w:t>
            </w:r>
          </w:p>
        </w:tc>
      </w:tr>
      <w:tr w:rsidR="00720098" w:rsidRPr="00793B31" w:rsidTr="00B8124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Mgr. Romana Divošová</w:t>
            </w:r>
          </w:p>
        </w:tc>
        <w:tc>
          <w:tcPr>
            <w:tcW w:w="960" w:type="dxa"/>
            <w:tcBorders>
              <w:top w:val="single" w:sz="12"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1968</w:t>
            </w:r>
          </w:p>
        </w:tc>
        <w:tc>
          <w:tcPr>
            <w:tcW w:w="1617" w:type="dxa"/>
            <w:tcBorders>
              <w:top w:val="single" w:sz="12"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12" w:space="0" w:color="auto"/>
              <w:left w:val="nil"/>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U - 31.8.2</w:t>
            </w:r>
            <w:r w:rsidR="002F1F53">
              <w:rPr>
                <w:rFonts w:ascii="Calibri" w:hAnsi="Calibri" w:cs="Calibri"/>
              </w:rPr>
              <w:t>021</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Mgr. Marcela Krumpolcová</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1978</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nil"/>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U - 31.8.20</w:t>
            </w:r>
            <w:r w:rsidR="002F1F53">
              <w:rPr>
                <w:rFonts w:ascii="Calibri" w:hAnsi="Calibri" w:cs="Calibri"/>
              </w:rPr>
              <w:t>21</w:t>
            </w:r>
          </w:p>
        </w:tc>
      </w:tr>
      <w:tr w:rsidR="00720098" w:rsidRPr="00793B31" w:rsidTr="00B8124C">
        <w:trPr>
          <w:trHeight w:val="300"/>
          <w:jc w:val="center"/>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hideMark/>
          </w:tcPr>
          <w:p w:rsidR="00720098" w:rsidRPr="00793B31" w:rsidRDefault="00720098">
            <w:pPr>
              <w:rPr>
                <w:rFonts w:ascii="Calibri" w:hAnsi="Calibri" w:cs="Calibri"/>
              </w:rPr>
            </w:pPr>
            <w:r w:rsidRPr="00793B31">
              <w:rPr>
                <w:rFonts w:ascii="Calibri" w:hAnsi="Calibri" w:cs="Calibri"/>
              </w:rPr>
              <w:t>PhDr. Jana Semotamová</w:t>
            </w:r>
          </w:p>
        </w:tc>
        <w:tc>
          <w:tcPr>
            <w:tcW w:w="960"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rsidR="00720098" w:rsidRPr="00793B31" w:rsidRDefault="00720098">
            <w:pPr>
              <w:jc w:val="center"/>
              <w:rPr>
                <w:rFonts w:ascii="Calibri" w:hAnsi="Calibri" w:cs="Calibri"/>
              </w:rPr>
            </w:pPr>
            <w:r w:rsidRPr="00793B31">
              <w:rPr>
                <w:rFonts w:ascii="Calibri" w:hAnsi="Calibri" w:cs="Calibri"/>
              </w:rPr>
              <w:t>1960</w:t>
            </w:r>
          </w:p>
        </w:tc>
        <w:tc>
          <w:tcPr>
            <w:tcW w:w="1617" w:type="dxa"/>
            <w:tcBorders>
              <w:top w:val="single" w:sz="4" w:space="0" w:color="auto"/>
              <w:left w:val="nil"/>
              <w:bottom w:val="single" w:sz="12" w:space="0" w:color="auto"/>
              <w:right w:val="single" w:sz="4" w:space="0" w:color="auto"/>
            </w:tcBorders>
            <w:shd w:val="clear" w:color="auto" w:fill="auto"/>
            <w:noWrap/>
            <w:vAlign w:val="bottom"/>
            <w:hideMark/>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12" w:space="0" w:color="auto"/>
              <w:right w:val="single" w:sz="12" w:space="0" w:color="auto"/>
            </w:tcBorders>
            <w:shd w:val="clear" w:color="auto" w:fill="auto"/>
            <w:noWrap/>
            <w:vAlign w:val="bottom"/>
            <w:hideMark/>
          </w:tcPr>
          <w:p w:rsidR="00720098" w:rsidRPr="00793B31" w:rsidRDefault="00720098">
            <w:pPr>
              <w:jc w:val="center"/>
              <w:rPr>
                <w:rFonts w:ascii="Calibri" w:hAnsi="Calibri" w:cs="Calibri"/>
              </w:rPr>
            </w:pPr>
            <w:r w:rsidRPr="00793B31">
              <w:rPr>
                <w:rFonts w:ascii="Calibri" w:hAnsi="Calibri" w:cs="Calibri"/>
              </w:rPr>
              <w:t>N</w:t>
            </w:r>
          </w:p>
        </w:tc>
      </w:tr>
      <w:tr w:rsidR="00720098" w:rsidRPr="00793B31" w:rsidTr="00B8124C">
        <w:trPr>
          <w:trHeight w:val="300"/>
          <w:jc w:val="center"/>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p w:rsidR="00720098" w:rsidRPr="00793B31" w:rsidRDefault="00720098" w:rsidP="00B8124C">
            <w:pPr>
              <w:jc w:val="center"/>
              <w:rPr>
                <w:rFonts w:ascii="Calibri" w:hAnsi="Calibri" w:cs="Calibri"/>
              </w:rPr>
            </w:pPr>
            <w:r>
              <w:rPr>
                <w:rFonts w:ascii="Calibri" w:hAnsi="Calibri" w:cs="Calibri"/>
                <w:b/>
                <w:bCs/>
                <w:sz w:val="22"/>
                <w:szCs w:val="22"/>
              </w:rPr>
              <w:t>Externí spolupracovníci</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Pr>
                <w:rFonts w:ascii="Calibri" w:hAnsi="Calibri" w:cs="Calibri"/>
              </w:rPr>
              <w:t>Ing. Michaela Opletalová</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Pr>
                <w:rFonts w:ascii="Calibri" w:hAnsi="Calibri" w:cs="Calibri"/>
              </w:rPr>
              <w:t>1987</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rsidP="00B8124C">
            <w:pPr>
              <w:jc w:val="center"/>
              <w:rPr>
                <w:rFonts w:ascii="Calibri" w:hAnsi="Calibri" w:cs="Calibri"/>
              </w:rPr>
            </w:pP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Default="00720098">
            <w:pPr>
              <w:rPr>
                <w:rFonts w:ascii="Calibri" w:hAnsi="Calibri" w:cs="Calibri"/>
              </w:rPr>
            </w:pPr>
            <w:r>
              <w:rPr>
                <w:rFonts w:ascii="Calibri" w:hAnsi="Calibri" w:cs="Calibri"/>
              </w:rPr>
              <w:t>Ing. Karel Šatera, Ph.D. MBA</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Default="00720098">
            <w:pPr>
              <w:jc w:val="center"/>
              <w:rPr>
                <w:rFonts w:ascii="Calibri" w:hAnsi="Calibri" w:cs="Calibri"/>
              </w:rPr>
            </w:pPr>
            <w:r>
              <w:rPr>
                <w:rFonts w:ascii="Calibri" w:hAnsi="Calibri" w:cs="Calibri"/>
              </w:rPr>
              <w:t>1960</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rsidP="00B8124C">
            <w:pPr>
              <w:jc w:val="center"/>
              <w:rPr>
                <w:rFonts w:ascii="Calibri" w:hAnsi="Calibri" w:cs="Calibri"/>
              </w:rPr>
            </w:pP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p>
        </w:tc>
      </w:tr>
      <w:tr w:rsidR="00312E31" w:rsidRPr="00793B31" w:rsidTr="005E1091">
        <w:trPr>
          <w:trHeight w:val="300"/>
          <w:jc w:val="center"/>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312E31" w:rsidRDefault="00312E31">
            <w:pPr>
              <w:rPr>
                <w:rFonts w:ascii="Calibri" w:hAnsi="Calibri" w:cs="Calibri"/>
              </w:rPr>
            </w:pPr>
            <w:r>
              <w:rPr>
                <w:rFonts w:ascii="Calibri" w:hAnsi="Calibri" w:cs="Calibri"/>
              </w:rPr>
              <w:t>Ing. Tomáš Janů</w:t>
            </w:r>
          </w:p>
        </w:tc>
        <w:tc>
          <w:tcPr>
            <w:tcW w:w="960" w:type="dxa"/>
            <w:tcBorders>
              <w:top w:val="single" w:sz="4" w:space="0" w:color="auto"/>
              <w:left w:val="single" w:sz="4" w:space="0" w:color="auto"/>
              <w:bottom w:val="single" w:sz="12" w:space="0" w:color="auto"/>
              <w:right w:val="single" w:sz="4" w:space="0" w:color="auto"/>
            </w:tcBorders>
            <w:shd w:val="clear" w:color="auto" w:fill="auto"/>
            <w:noWrap/>
            <w:vAlign w:val="bottom"/>
          </w:tcPr>
          <w:p w:rsidR="00312E31" w:rsidRDefault="00312E31">
            <w:pPr>
              <w:jc w:val="center"/>
              <w:rPr>
                <w:rFonts w:ascii="Calibri" w:hAnsi="Calibri" w:cs="Calibri"/>
              </w:rPr>
            </w:pPr>
            <w:r>
              <w:rPr>
                <w:rFonts w:ascii="Calibri" w:hAnsi="Calibri" w:cs="Calibri"/>
              </w:rPr>
              <w:t>1988</w:t>
            </w:r>
          </w:p>
        </w:tc>
        <w:tc>
          <w:tcPr>
            <w:tcW w:w="1617" w:type="dxa"/>
            <w:tcBorders>
              <w:top w:val="single" w:sz="4" w:space="0" w:color="auto"/>
              <w:left w:val="nil"/>
              <w:bottom w:val="single" w:sz="12" w:space="0" w:color="auto"/>
              <w:right w:val="single" w:sz="4" w:space="0" w:color="auto"/>
            </w:tcBorders>
            <w:shd w:val="clear" w:color="auto" w:fill="auto"/>
            <w:noWrap/>
            <w:vAlign w:val="bottom"/>
          </w:tcPr>
          <w:p w:rsidR="00312E31" w:rsidRPr="00793B31" w:rsidRDefault="00312E31">
            <w:pPr>
              <w:jc w:val="center"/>
              <w:rPr>
                <w:rFonts w:ascii="Calibri" w:hAnsi="Calibri" w:cs="Calibri"/>
              </w:rPr>
            </w:pPr>
          </w:p>
        </w:tc>
        <w:tc>
          <w:tcPr>
            <w:tcW w:w="1440" w:type="dxa"/>
            <w:tcBorders>
              <w:top w:val="single" w:sz="4" w:space="0" w:color="auto"/>
              <w:left w:val="single" w:sz="4" w:space="0" w:color="auto"/>
              <w:bottom w:val="single" w:sz="12" w:space="0" w:color="auto"/>
              <w:right w:val="single" w:sz="12" w:space="0" w:color="auto"/>
            </w:tcBorders>
            <w:shd w:val="clear" w:color="auto" w:fill="auto"/>
            <w:noWrap/>
            <w:vAlign w:val="bottom"/>
          </w:tcPr>
          <w:p w:rsidR="00312E31" w:rsidRPr="00793B31" w:rsidRDefault="00312E31">
            <w:pPr>
              <w:jc w:val="center"/>
              <w:rPr>
                <w:rFonts w:ascii="Calibri" w:hAnsi="Calibri" w:cs="Calibri"/>
              </w:rPr>
            </w:pPr>
          </w:p>
        </w:tc>
      </w:tr>
    </w:tbl>
    <w:p w:rsidR="00C82084" w:rsidRDefault="00C82084"/>
    <w:p w:rsidR="00212452" w:rsidRDefault="0021245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20098" w:rsidRPr="005925A4" w:rsidTr="00720098">
        <w:tc>
          <w:tcPr>
            <w:tcW w:w="9859" w:type="dxa"/>
            <w:gridSpan w:val="11"/>
            <w:tcBorders>
              <w:bottom w:val="double" w:sz="4" w:space="0" w:color="auto"/>
            </w:tcBorders>
            <w:shd w:val="clear" w:color="auto" w:fill="BDD6EE"/>
          </w:tcPr>
          <w:p w:rsidR="00720098" w:rsidRPr="005925A4" w:rsidRDefault="00720098" w:rsidP="00720098">
            <w:pPr>
              <w:jc w:val="both"/>
              <w:rPr>
                <w:b/>
                <w:sz w:val="28"/>
              </w:rPr>
            </w:pPr>
            <w:r w:rsidRPr="005925A4">
              <w:rPr>
                <w:b/>
                <w:sz w:val="28"/>
              </w:rPr>
              <w:lastRenderedPageBreak/>
              <w:t>C–I – Personální zabezpečení</w:t>
            </w:r>
          </w:p>
        </w:tc>
      </w:tr>
      <w:tr w:rsidR="00720098" w:rsidRPr="005925A4" w:rsidTr="00720098">
        <w:tc>
          <w:tcPr>
            <w:tcW w:w="2518" w:type="dxa"/>
            <w:tcBorders>
              <w:top w:val="double" w:sz="4" w:space="0" w:color="auto"/>
            </w:tcBorders>
            <w:shd w:val="clear" w:color="auto" w:fill="F7CAAC"/>
          </w:tcPr>
          <w:p w:rsidR="00720098" w:rsidRPr="005925A4" w:rsidRDefault="00720098" w:rsidP="00720098">
            <w:pPr>
              <w:jc w:val="both"/>
              <w:rPr>
                <w:b/>
              </w:rPr>
            </w:pPr>
            <w:r w:rsidRPr="005925A4">
              <w:rPr>
                <w:b/>
              </w:rPr>
              <w:t>Vysoká škola</w:t>
            </w:r>
          </w:p>
        </w:tc>
        <w:tc>
          <w:tcPr>
            <w:tcW w:w="7341" w:type="dxa"/>
            <w:gridSpan w:val="10"/>
          </w:tcPr>
          <w:p w:rsidR="00720098" w:rsidRPr="005925A4" w:rsidRDefault="00720098" w:rsidP="00720098">
            <w:pPr>
              <w:jc w:val="both"/>
            </w:pPr>
            <w:r w:rsidRPr="005925A4">
              <w:t>Univerzita Tomáše Bati ve Zlíně</w:t>
            </w:r>
          </w:p>
        </w:tc>
      </w:tr>
      <w:tr w:rsidR="00720098" w:rsidRPr="005925A4" w:rsidTr="00720098">
        <w:tc>
          <w:tcPr>
            <w:tcW w:w="2518" w:type="dxa"/>
            <w:shd w:val="clear" w:color="auto" w:fill="F7CAAC"/>
          </w:tcPr>
          <w:p w:rsidR="00720098" w:rsidRPr="005925A4" w:rsidRDefault="00720098" w:rsidP="00720098">
            <w:pPr>
              <w:jc w:val="both"/>
              <w:rPr>
                <w:b/>
              </w:rPr>
            </w:pPr>
            <w:r w:rsidRPr="005925A4">
              <w:rPr>
                <w:b/>
              </w:rPr>
              <w:t>Součást vysoké školy</w:t>
            </w:r>
          </w:p>
        </w:tc>
        <w:tc>
          <w:tcPr>
            <w:tcW w:w="7341" w:type="dxa"/>
            <w:gridSpan w:val="10"/>
          </w:tcPr>
          <w:p w:rsidR="00720098" w:rsidRPr="005925A4" w:rsidRDefault="00720098">
            <w:pPr>
              <w:jc w:val="both"/>
            </w:pPr>
            <w:r w:rsidRPr="005925A4">
              <w:t xml:space="preserve">Fakulta </w:t>
            </w:r>
            <w:r>
              <w:t>managementu a ekonomiky</w:t>
            </w:r>
            <w:r w:rsidRPr="005925A4">
              <w:t xml:space="preserve"> </w:t>
            </w:r>
          </w:p>
        </w:tc>
      </w:tr>
      <w:tr w:rsidR="00720098" w:rsidRPr="005925A4" w:rsidTr="00720098">
        <w:tc>
          <w:tcPr>
            <w:tcW w:w="2518" w:type="dxa"/>
            <w:shd w:val="clear" w:color="auto" w:fill="F7CAAC"/>
          </w:tcPr>
          <w:p w:rsidR="00720098" w:rsidRPr="005925A4" w:rsidRDefault="00720098" w:rsidP="00720098">
            <w:pPr>
              <w:jc w:val="both"/>
              <w:rPr>
                <w:b/>
              </w:rPr>
            </w:pPr>
            <w:r w:rsidRPr="005925A4">
              <w:rPr>
                <w:b/>
              </w:rPr>
              <w:t>Název studijního programu</w:t>
            </w:r>
          </w:p>
        </w:tc>
        <w:tc>
          <w:tcPr>
            <w:tcW w:w="7341" w:type="dxa"/>
            <w:gridSpan w:val="10"/>
          </w:tcPr>
          <w:p w:rsidR="00720098" w:rsidRPr="005925A4" w:rsidRDefault="00720098" w:rsidP="00720098">
            <w:pPr>
              <w:jc w:val="both"/>
            </w:pPr>
            <w:r>
              <w:t>Management ve zdravotnictví</w:t>
            </w:r>
          </w:p>
        </w:tc>
      </w:tr>
      <w:tr w:rsidR="00720098" w:rsidRPr="005925A4" w:rsidTr="00720098">
        <w:tc>
          <w:tcPr>
            <w:tcW w:w="2518" w:type="dxa"/>
            <w:shd w:val="clear" w:color="auto" w:fill="F7CAAC"/>
          </w:tcPr>
          <w:p w:rsidR="00720098" w:rsidRPr="005925A4" w:rsidRDefault="00720098" w:rsidP="00720098">
            <w:pPr>
              <w:jc w:val="both"/>
              <w:rPr>
                <w:b/>
              </w:rPr>
            </w:pPr>
            <w:r w:rsidRPr="005925A4">
              <w:rPr>
                <w:b/>
              </w:rPr>
              <w:t>Jméno a příjmení</w:t>
            </w:r>
          </w:p>
        </w:tc>
        <w:tc>
          <w:tcPr>
            <w:tcW w:w="4536" w:type="dxa"/>
            <w:gridSpan w:val="5"/>
          </w:tcPr>
          <w:p w:rsidR="00720098" w:rsidRPr="00B8124C" w:rsidRDefault="00720098" w:rsidP="00720098">
            <w:pPr>
              <w:jc w:val="both"/>
            </w:pPr>
            <w:r w:rsidRPr="00B8124C">
              <w:t>Zdeněk ADAMÍK</w:t>
            </w:r>
          </w:p>
        </w:tc>
        <w:tc>
          <w:tcPr>
            <w:tcW w:w="709" w:type="dxa"/>
            <w:shd w:val="clear" w:color="auto" w:fill="F7CAAC"/>
          </w:tcPr>
          <w:p w:rsidR="00720098" w:rsidRPr="005925A4" w:rsidRDefault="00720098" w:rsidP="00720098">
            <w:pPr>
              <w:jc w:val="both"/>
              <w:rPr>
                <w:b/>
              </w:rPr>
            </w:pPr>
            <w:r w:rsidRPr="005925A4">
              <w:rPr>
                <w:b/>
              </w:rPr>
              <w:t>Tituly</w:t>
            </w:r>
          </w:p>
        </w:tc>
        <w:tc>
          <w:tcPr>
            <w:tcW w:w="2096" w:type="dxa"/>
            <w:gridSpan w:val="4"/>
          </w:tcPr>
          <w:p w:rsidR="00720098" w:rsidRPr="005925A4" w:rsidRDefault="00720098" w:rsidP="00720098">
            <w:pPr>
              <w:jc w:val="both"/>
            </w:pPr>
            <w:r w:rsidRPr="005925A4">
              <w:t>MUDr., Ph.D.</w:t>
            </w:r>
          </w:p>
        </w:tc>
      </w:tr>
      <w:tr w:rsidR="00720098" w:rsidRPr="005925A4" w:rsidTr="00720098">
        <w:tc>
          <w:tcPr>
            <w:tcW w:w="2518" w:type="dxa"/>
            <w:shd w:val="clear" w:color="auto" w:fill="F7CAAC"/>
          </w:tcPr>
          <w:p w:rsidR="00720098" w:rsidRPr="005925A4" w:rsidRDefault="00720098" w:rsidP="00720098">
            <w:pPr>
              <w:jc w:val="both"/>
              <w:rPr>
                <w:b/>
              </w:rPr>
            </w:pPr>
            <w:r w:rsidRPr="005925A4">
              <w:rPr>
                <w:b/>
              </w:rPr>
              <w:t>Rok narození</w:t>
            </w:r>
          </w:p>
        </w:tc>
        <w:tc>
          <w:tcPr>
            <w:tcW w:w="829" w:type="dxa"/>
          </w:tcPr>
          <w:p w:rsidR="00720098" w:rsidRPr="005925A4" w:rsidRDefault="00720098" w:rsidP="00720098">
            <w:pPr>
              <w:jc w:val="both"/>
            </w:pPr>
            <w:r w:rsidRPr="005925A4">
              <w:t>1959</w:t>
            </w:r>
          </w:p>
        </w:tc>
        <w:tc>
          <w:tcPr>
            <w:tcW w:w="1721" w:type="dxa"/>
            <w:shd w:val="clear" w:color="auto" w:fill="F7CAAC"/>
          </w:tcPr>
          <w:p w:rsidR="00720098" w:rsidRPr="005925A4" w:rsidRDefault="00720098" w:rsidP="00720098">
            <w:pPr>
              <w:jc w:val="both"/>
              <w:rPr>
                <w:b/>
              </w:rPr>
            </w:pPr>
            <w:r w:rsidRPr="005925A4">
              <w:rPr>
                <w:b/>
              </w:rPr>
              <w:t>typ vztahu k VŠ</w:t>
            </w:r>
          </w:p>
        </w:tc>
        <w:tc>
          <w:tcPr>
            <w:tcW w:w="992" w:type="dxa"/>
            <w:gridSpan w:val="2"/>
          </w:tcPr>
          <w:p w:rsidR="00720098" w:rsidRPr="005925A4" w:rsidRDefault="00720098" w:rsidP="00720098">
            <w:pPr>
              <w:jc w:val="both"/>
            </w:pPr>
            <w:r>
              <w:t>pp</w:t>
            </w:r>
          </w:p>
        </w:tc>
        <w:tc>
          <w:tcPr>
            <w:tcW w:w="994" w:type="dxa"/>
            <w:shd w:val="clear" w:color="auto" w:fill="F7CAAC"/>
          </w:tcPr>
          <w:p w:rsidR="00720098" w:rsidRPr="005925A4" w:rsidRDefault="00720098" w:rsidP="00720098">
            <w:pPr>
              <w:jc w:val="both"/>
              <w:rPr>
                <w:b/>
              </w:rPr>
            </w:pPr>
            <w:r w:rsidRPr="005925A4">
              <w:rPr>
                <w:b/>
              </w:rPr>
              <w:t>rozsah</w:t>
            </w:r>
          </w:p>
        </w:tc>
        <w:tc>
          <w:tcPr>
            <w:tcW w:w="709" w:type="dxa"/>
          </w:tcPr>
          <w:p w:rsidR="00720098" w:rsidRPr="005925A4" w:rsidRDefault="00720098">
            <w:pPr>
              <w:jc w:val="both"/>
            </w:pPr>
            <w:r w:rsidRPr="005925A4">
              <w:t>8 hod.</w:t>
            </w:r>
          </w:p>
        </w:tc>
        <w:tc>
          <w:tcPr>
            <w:tcW w:w="709" w:type="dxa"/>
            <w:gridSpan w:val="2"/>
            <w:shd w:val="clear" w:color="auto" w:fill="F7CAAC"/>
          </w:tcPr>
          <w:p w:rsidR="00720098" w:rsidRPr="005925A4" w:rsidRDefault="00720098" w:rsidP="00720098">
            <w:pPr>
              <w:jc w:val="both"/>
              <w:rPr>
                <w:b/>
              </w:rPr>
            </w:pPr>
            <w:r w:rsidRPr="005925A4">
              <w:rPr>
                <w:b/>
              </w:rPr>
              <w:t>do kdy</w:t>
            </w:r>
          </w:p>
        </w:tc>
        <w:tc>
          <w:tcPr>
            <w:tcW w:w="1387" w:type="dxa"/>
            <w:gridSpan w:val="2"/>
          </w:tcPr>
          <w:p w:rsidR="00720098" w:rsidRPr="005925A4" w:rsidRDefault="00720098" w:rsidP="00720098">
            <w:pPr>
              <w:jc w:val="both"/>
            </w:pPr>
            <w:r w:rsidRPr="005925A4">
              <w:t>08/2020</w:t>
            </w:r>
          </w:p>
        </w:tc>
      </w:tr>
      <w:tr w:rsidR="00720098" w:rsidRPr="005925A4" w:rsidTr="00720098">
        <w:tc>
          <w:tcPr>
            <w:tcW w:w="5068" w:type="dxa"/>
            <w:gridSpan w:val="3"/>
            <w:shd w:val="clear" w:color="auto" w:fill="F7CAAC"/>
          </w:tcPr>
          <w:p w:rsidR="00720098" w:rsidRPr="005925A4" w:rsidRDefault="00720098" w:rsidP="00720098">
            <w:pPr>
              <w:jc w:val="both"/>
              <w:rPr>
                <w:b/>
              </w:rPr>
            </w:pPr>
            <w:r w:rsidRPr="005925A4">
              <w:rPr>
                <w:b/>
              </w:rPr>
              <w:t>Typ vztahu na součásti VŠ, která uskutečňuje st. program</w:t>
            </w:r>
          </w:p>
        </w:tc>
        <w:tc>
          <w:tcPr>
            <w:tcW w:w="992" w:type="dxa"/>
            <w:gridSpan w:val="2"/>
          </w:tcPr>
          <w:p w:rsidR="00720098" w:rsidRPr="005925A4" w:rsidRDefault="00720098" w:rsidP="00720098">
            <w:pPr>
              <w:jc w:val="both"/>
            </w:pPr>
          </w:p>
        </w:tc>
        <w:tc>
          <w:tcPr>
            <w:tcW w:w="994" w:type="dxa"/>
            <w:shd w:val="clear" w:color="auto" w:fill="F7CAAC"/>
          </w:tcPr>
          <w:p w:rsidR="00720098" w:rsidRPr="005925A4" w:rsidRDefault="00720098" w:rsidP="00720098">
            <w:pPr>
              <w:jc w:val="both"/>
              <w:rPr>
                <w:b/>
              </w:rPr>
            </w:pPr>
            <w:r w:rsidRPr="005925A4">
              <w:rPr>
                <w:b/>
              </w:rPr>
              <w:t>rozsah</w:t>
            </w:r>
          </w:p>
        </w:tc>
        <w:tc>
          <w:tcPr>
            <w:tcW w:w="709" w:type="dxa"/>
          </w:tcPr>
          <w:p w:rsidR="00720098" w:rsidRPr="005925A4" w:rsidRDefault="00720098" w:rsidP="00720098">
            <w:pPr>
              <w:jc w:val="both"/>
            </w:pPr>
          </w:p>
        </w:tc>
        <w:tc>
          <w:tcPr>
            <w:tcW w:w="709" w:type="dxa"/>
            <w:gridSpan w:val="2"/>
            <w:shd w:val="clear" w:color="auto" w:fill="F7CAAC"/>
          </w:tcPr>
          <w:p w:rsidR="00720098" w:rsidRPr="005925A4" w:rsidRDefault="00720098" w:rsidP="00720098">
            <w:pPr>
              <w:jc w:val="both"/>
              <w:rPr>
                <w:b/>
              </w:rPr>
            </w:pPr>
            <w:r w:rsidRPr="005925A4">
              <w:rPr>
                <w:b/>
              </w:rPr>
              <w:t>do kdy</w:t>
            </w:r>
          </w:p>
        </w:tc>
        <w:tc>
          <w:tcPr>
            <w:tcW w:w="1387" w:type="dxa"/>
            <w:gridSpan w:val="2"/>
          </w:tcPr>
          <w:p w:rsidR="00720098" w:rsidRPr="005925A4" w:rsidRDefault="00720098" w:rsidP="00720098">
            <w:pPr>
              <w:jc w:val="both"/>
            </w:pPr>
          </w:p>
        </w:tc>
      </w:tr>
      <w:tr w:rsidR="00720098" w:rsidRPr="005925A4" w:rsidTr="00720098">
        <w:tc>
          <w:tcPr>
            <w:tcW w:w="6060" w:type="dxa"/>
            <w:gridSpan w:val="5"/>
            <w:shd w:val="clear" w:color="auto" w:fill="F7CAAC"/>
          </w:tcPr>
          <w:p w:rsidR="00720098" w:rsidRPr="005925A4" w:rsidRDefault="00720098" w:rsidP="00720098">
            <w:pPr>
              <w:jc w:val="both"/>
            </w:pPr>
            <w:r w:rsidRPr="005925A4">
              <w:rPr>
                <w:b/>
              </w:rPr>
              <w:t>Další současná působení jako akademický pracovník na jiných VŠ</w:t>
            </w:r>
          </w:p>
        </w:tc>
        <w:tc>
          <w:tcPr>
            <w:tcW w:w="1703" w:type="dxa"/>
            <w:gridSpan w:val="2"/>
            <w:shd w:val="clear" w:color="auto" w:fill="F7CAAC"/>
          </w:tcPr>
          <w:p w:rsidR="00720098" w:rsidRPr="005925A4" w:rsidRDefault="00720098" w:rsidP="00720098">
            <w:pPr>
              <w:jc w:val="both"/>
              <w:rPr>
                <w:b/>
              </w:rPr>
            </w:pPr>
            <w:r w:rsidRPr="005925A4">
              <w:rPr>
                <w:b/>
              </w:rPr>
              <w:t>typ prac. vztahu</w:t>
            </w:r>
          </w:p>
        </w:tc>
        <w:tc>
          <w:tcPr>
            <w:tcW w:w="2096" w:type="dxa"/>
            <w:gridSpan w:val="4"/>
            <w:shd w:val="clear" w:color="auto" w:fill="F7CAAC"/>
          </w:tcPr>
          <w:p w:rsidR="00720098" w:rsidRPr="005925A4" w:rsidRDefault="00720098" w:rsidP="00720098">
            <w:pPr>
              <w:jc w:val="both"/>
              <w:rPr>
                <w:b/>
              </w:rPr>
            </w:pPr>
            <w:r w:rsidRPr="005925A4">
              <w:rPr>
                <w:b/>
              </w:rPr>
              <w:t>rozsah</w:t>
            </w:r>
          </w:p>
        </w:tc>
      </w:tr>
      <w:tr w:rsidR="00720098" w:rsidRPr="005925A4" w:rsidTr="00720098">
        <w:tc>
          <w:tcPr>
            <w:tcW w:w="6060" w:type="dxa"/>
            <w:gridSpan w:val="5"/>
          </w:tcPr>
          <w:p w:rsidR="00720098" w:rsidRPr="005925A4" w:rsidRDefault="00720098" w:rsidP="00720098">
            <w:pPr>
              <w:jc w:val="both"/>
            </w:pPr>
            <w:r w:rsidRPr="005925A4">
              <w:t>Univerzita Palackého v Olomouci, Lékařská fakulta</w:t>
            </w:r>
          </w:p>
        </w:tc>
        <w:tc>
          <w:tcPr>
            <w:tcW w:w="1703" w:type="dxa"/>
            <w:gridSpan w:val="2"/>
          </w:tcPr>
          <w:p w:rsidR="00720098" w:rsidRPr="005925A4" w:rsidRDefault="00720098" w:rsidP="00720098">
            <w:pPr>
              <w:jc w:val="both"/>
            </w:pPr>
            <w:r w:rsidRPr="005925A4">
              <w:t>DPČ</w:t>
            </w:r>
          </w:p>
        </w:tc>
        <w:tc>
          <w:tcPr>
            <w:tcW w:w="2096" w:type="dxa"/>
            <w:gridSpan w:val="4"/>
          </w:tcPr>
          <w:p w:rsidR="00720098" w:rsidRPr="005925A4" w:rsidRDefault="00720098" w:rsidP="00720098">
            <w:pPr>
              <w:jc w:val="both"/>
            </w:pPr>
            <w:r w:rsidRPr="005925A4">
              <w:t>//</w:t>
            </w:r>
          </w:p>
        </w:tc>
      </w:tr>
      <w:tr w:rsidR="00720098" w:rsidRPr="005925A4" w:rsidTr="00720098">
        <w:tc>
          <w:tcPr>
            <w:tcW w:w="9859" w:type="dxa"/>
            <w:gridSpan w:val="11"/>
            <w:shd w:val="clear" w:color="auto" w:fill="F7CAAC"/>
          </w:tcPr>
          <w:p w:rsidR="00720098" w:rsidRPr="005925A4" w:rsidRDefault="00720098" w:rsidP="00720098">
            <w:pPr>
              <w:jc w:val="both"/>
            </w:pPr>
            <w:r w:rsidRPr="005925A4">
              <w:rPr>
                <w:b/>
              </w:rPr>
              <w:t>Předměty příslušného studijního programu a způsob zapojení do jejich výuky, příp. další zapojení do uskutečňování studijního programu</w:t>
            </w:r>
          </w:p>
        </w:tc>
      </w:tr>
      <w:tr w:rsidR="00720098" w:rsidRPr="005925A4" w:rsidTr="00720098">
        <w:trPr>
          <w:trHeight w:val="391"/>
        </w:trPr>
        <w:tc>
          <w:tcPr>
            <w:tcW w:w="9859" w:type="dxa"/>
            <w:gridSpan w:val="11"/>
            <w:tcBorders>
              <w:top w:val="nil"/>
            </w:tcBorders>
          </w:tcPr>
          <w:p w:rsidR="00720098" w:rsidRPr="005925A4" w:rsidRDefault="004D7FB8" w:rsidP="00720098">
            <w:pPr>
              <w:jc w:val="both"/>
            </w:pPr>
            <w:r w:rsidRPr="00B8124C">
              <w:t xml:space="preserve">Řízení akutní ústavní a ambulantní péče </w:t>
            </w:r>
            <w:r>
              <w:t>– garant, přednášející (100%)</w:t>
            </w:r>
          </w:p>
        </w:tc>
      </w:tr>
      <w:tr w:rsidR="00720098" w:rsidRPr="005925A4" w:rsidTr="00720098">
        <w:tc>
          <w:tcPr>
            <w:tcW w:w="9859" w:type="dxa"/>
            <w:gridSpan w:val="11"/>
            <w:shd w:val="clear" w:color="auto" w:fill="F7CAAC"/>
          </w:tcPr>
          <w:p w:rsidR="00720098" w:rsidRPr="005925A4" w:rsidRDefault="00720098" w:rsidP="00720098">
            <w:pPr>
              <w:jc w:val="both"/>
            </w:pPr>
            <w:r w:rsidRPr="005925A4">
              <w:rPr>
                <w:b/>
              </w:rPr>
              <w:t xml:space="preserve">Údaje o vzdělání na VŠ </w:t>
            </w:r>
          </w:p>
        </w:tc>
      </w:tr>
      <w:tr w:rsidR="00720098" w:rsidRPr="005925A4" w:rsidTr="00720098">
        <w:trPr>
          <w:trHeight w:val="140"/>
        </w:trPr>
        <w:tc>
          <w:tcPr>
            <w:tcW w:w="2518" w:type="dxa"/>
            <w:tcBorders>
              <w:bottom w:val="dotted" w:sz="4" w:space="0" w:color="auto"/>
              <w:right w:val="dotted" w:sz="4" w:space="0" w:color="auto"/>
            </w:tcBorders>
          </w:tcPr>
          <w:p w:rsidR="00720098" w:rsidRPr="005925A4" w:rsidRDefault="00720098" w:rsidP="00720098">
            <w:pPr>
              <w:jc w:val="both"/>
              <w:rPr>
                <w:b/>
              </w:rPr>
            </w:pPr>
            <w:r w:rsidRPr="005925A4">
              <w:rPr>
                <w:bCs/>
                <w:iCs/>
              </w:rPr>
              <w:t>1984</w:t>
            </w:r>
          </w:p>
        </w:tc>
        <w:tc>
          <w:tcPr>
            <w:tcW w:w="7341" w:type="dxa"/>
            <w:gridSpan w:val="10"/>
            <w:tcBorders>
              <w:left w:val="dotted" w:sz="4" w:space="0" w:color="auto"/>
              <w:bottom w:val="dotted" w:sz="4" w:space="0" w:color="auto"/>
            </w:tcBorders>
          </w:tcPr>
          <w:p w:rsidR="00720098" w:rsidRPr="005925A4" w:rsidRDefault="00720098" w:rsidP="00720098">
            <w:pPr>
              <w:jc w:val="both"/>
            </w:pPr>
            <w:r w:rsidRPr="005925A4">
              <w:t>Univerzita Palackého v Olomouci, Lékařská fakulta, studijní obor Všeobecné lékařství (MUDr.)</w:t>
            </w:r>
          </w:p>
        </w:tc>
      </w:tr>
      <w:tr w:rsidR="00720098" w:rsidRPr="005925A4" w:rsidTr="00720098">
        <w:trPr>
          <w:trHeight w:val="140"/>
        </w:trPr>
        <w:tc>
          <w:tcPr>
            <w:tcW w:w="2518" w:type="dxa"/>
            <w:tcBorders>
              <w:top w:val="dotted" w:sz="4" w:space="0" w:color="auto"/>
              <w:bottom w:val="dotted" w:sz="4" w:space="0" w:color="auto"/>
              <w:right w:val="dotted" w:sz="4" w:space="0" w:color="auto"/>
            </w:tcBorders>
          </w:tcPr>
          <w:p w:rsidR="00720098" w:rsidRPr="005925A4" w:rsidRDefault="00720098" w:rsidP="00720098">
            <w:pPr>
              <w:jc w:val="both"/>
              <w:rPr>
                <w:bCs/>
                <w:iCs/>
              </w:rPr>
            </w:pPr>
            <w:r w:rsidRPr="005925A4">
              <w:rPr>
                <w:bCs/>
                <w:iCs/>
              </w:rPr>
              <w:t>1987</w:t>
            </w:r>
          </w:p>
        </w:tc>
        <w:tc>
          <w:tcPr>
            <w:tcW w:w="7341" w:type="dxa"/>
            <w:gridSpan w:val="10"/>
            <w:tcBorders>
              <w:top w:val="dotted" w:sz="4" w:space="0" w:color="auto"/>
              <w:left w:val="dotted" w:sz="4" w:space="0" w:color="auto"/>
              <w:bottom w:val="dotted" w:sz="4" w:space="0" w:color="auto"/>
            </w:tcBorders>
          </w:tcPr>
          <w:p w:rsidR="00720098" w:rsidRPr="005925A4" w:rsidRDefault="00720098" w:rsidP="00720098">
            <w:pPr>
              <w:rPr>
                <w:bCs/>
                <w:iCs/>
              </w:rPr>
            </w:pPr>
            <w:r w:rsidRPr="005925A4">
              <w:rPr>
                <w:bCs/>
                <w:iCs/>
              </w:rPr>
              <w:t xml:space="preserve">Atestace I. st. z Gynekologie a porodnictví </w:t>
            </w:r>
          </w:p>
        </w:tc>
      </w:tr>
      <w:tr w:rsidR="00720098" w:rsidRPr="005925A4" w:rsidTr="00720098">
        <w:trPr>
          <w:trHeight w:val="140"/>
        </w:trPr>
        <w:tc>
          <w:tcPr>
            <w:tcW w:w="2518" w:type="dxa"/>
            <w:tcBorders>
              <w:top w:val="dotted" w:sz="4" w:space="0" w:color="auto"/>
              <w:bottom w:val="dotted" w:sz="4" w:space="0" w:color="auto"/>
              <w:right w:val="dotted" w:sz="4" w:space="0" w:color="auto"/>
            </w:tcBorders>
          </w:tcPr>
          <w:p w:rsidR="00720098" w:rsidRPr="005925A4" w:rsidRDefault="00720098" w:rsidP="00720098">
            <w:pPr>
              <w:jc w:val="both"/>
              <w:rPr>
                <w:bCs/>
                <w:iCs/>
              </w:rPr>
            </w:pPr>
            <w:r w:rsidRPr="005925A4">
              <w:rPr>
                <w:bCs/>
                <w:iCs/>
              </w:rPr>
              <w:t>1991</w:t>
            </w:r>
          </w:p>
        </w:tc>
        <w:tc>
          <w:tcPr>
            <w:tcW w:w="7341" w:type="dxa"/>
            <w:gridSpan w:val="10"/>
            <w:tcBorders>
              <w:top w:val="dotted" w:sz="4" w:space="0" w:color="auto"/>
              <w:left w:val="dotted" w:sz="4" w:space="0" w:color="auto"/>
              <w:bottom w:val="dotted" w:sz="4" w:space="0" w:color="auto"/>
            </w:tcBorders>
          </w:tcPr>
          <w:p w:rsidR="00720098" w:rsidRPr="005925A4" w:rsidRDefault="00720098" w:rsidP="00720098">
            <w:pPr>
              <w:rPr>
                <w:bCs/>
                <w:iCs/>
              </w:rPr>
            </w:pPr>
            <w:r w:rsidRPr="005925A4">
              <w:rPr>
                <w:bCs/>
                <w:iCs/>
              </w:rPr>
              <w:t xml:space="preserve">Atestace II. st. z Gynekologie a porodnictví </w:t>
            </w:r>
          </w:p>
        </w:tc>
      </w:tr>
      <w:tr w:rsidR="00720098" w:rsidRPr="005925A4" w:rsidTr="00720098">
        <w:trPr>
          <w:trHeight w:val="180"/>
        </w:trPr>
        <w:tc>
          <w:tcPr>
            <w:tcW w:w="2518" w:type="dxa"/>
            <w:tcBorders>
              <w:top w:val="dotted" w:sz="4" w:space="0" w:color="auto"/>
              <w:bottom w:val="dotted" w:sz="4" w:space="0" w:color="auto"/>
              <w:right w:val="dotted" w:sz="4" w:space="0" w:color="auto"/>
            </w:tcBorders>
          </w:tcPr>
          <w:p w:rsidR="00720098" w:rsidRPr="005925A4" w:rsidRDefault="00720098" w:rsidP="00720098">
            <w:pPr>
              <w:jc w:val="both"/>
              <w:rPr>
                <w:bCs/>
                <w:iCs/>
              </w:rPr>
            </w:pPr>
            <w:r w:rsidRPr="005925A4">
              <w:rPr>
                <w:bCs/>
                <w:iCs/>
              </w:rPr>
              <w:t>2007</w:t>
            </w:r>
          </w:p>
        </w:tc>
        <w:tc>
          <w:tcPr>
            <w:tcW w:w="7341" w:type="dxa"/>
            <w:gridSpan w:val="10"/>
            <w:tcBorders>
              <w:top w:val="dotted" w:sz="4" w:space="0" w:color="auto"/>
              <w:left w:val="dotted" w:sz="4" w:space="0" w:color="auto"/>
              <w:bottom w:val="dotted" w:sz="4" w:space="0" w:color="auto"/>
            </w:tcBorders>
          </w:tcPr>
          <w:p w:rsidR="00720098" w:rsidRPr="005925A4" w:rsidRDefault="00720098" w:rsidP="00720098">
            <w:pPr>
              <w:jc w:val="both"/>
              <w:rPr>
                <w:bCs/>
                <w:iCs/>
              </w:rPr>
            </w:pPr>
            <w:r w:rsidRPr="005925A4">
              <w:t>Univerzita Palackého v Olomouci, Lékařská fakulta, doktorský studijní obor Gynekologie a porodnictví se zaměřením na operační urogynekologii (Ph.D.)</w:t>
            </w:r>
          </w:p>
        </w:tc>
      </w:tr>
      <w:tr w:rsidR="00720098" w:rsidRPr="005925A4" w:rsidTr="00720098">
        <w:trPr>
          <w:trHeight w:val="180"/>
        </w:trPr>
        <w:tc>
          <w:tcPr>
            <w:tcW w:w="2518" w:type="dxa"/>
            <w:tcBorders>
              <w:top w:val="dotted" w:sz="4" w:space="0" w:color="auto"/>
              <w:bottom w:val="dotted" w:sz="4" w:space="0" w:color="auto"/>
              <w:right w:val="dotted" w:sz="4" w:space="0" w:color="auto"/>
            </w:tcBorders>
          </w:tcPr>
          <w:p w:rsidR="00720098" w:rsidRPr="005925A4" w:rsidRDefault="00720098" w:rsidP="00720098">
            <w:pPr>
              <w:jc w:val="both"/>
              <w:rPr>
                <w:bCs/>
                <w:iCs/>
              </w:rPr>
            </w:pPr>
            <w:r w:rsidRPr="005925A4">
              <w:rPr>
                <w:bCs/>
                <w:iCs/>
              </w:rPr>
              <w:t>2010</w:t>
            </w:r>
          </w:p>
        </w:tc>
        <w:tc>
          <w:tcPr>
            <w:tcW w:w="7341" w:type="dxa"/>
            <w:gridSpan w:val="10"/>
            <w:tcBorders>
              <w:top w:val="dotted" w:sz="4" w:space="0" w:color="auto"/>
              <w:left w:val="dotted" w:sz="4" w:space="0" w:color="auto"/>
              <w:bottom w:val="dotted" w:sz="4" w:space="0" w:color="auto"/>
            </w:tcBorders>
          </w:tcPr>
          <w:p w:rsidR="00720098" w:rsidRPr="005925A4" w:rsidRDefault="00720098" w:rsidP="00720098">
            <w:pPr>
              <w:rPr>
                <w:bCs/>
                <w:iCs/>
              </w:rPr>
            </w:pPr>
            <w:r w:rsidRPr="005925A4">
              <w:rPr>
                <w:bCs/>
                <w:iCs/>
              </w:rPr>
              <w:t xml:space="preserve">Atestace pro obor Urogynekologie </w:t>
            </w:r>
          </w:p>
        </w:tc>
      </w:tr>
      <w:tr w:rsidR="00720098" w:rsidRPr="005925A4" w:rsidTr="00720098">
        <w:trPr>
          <w:trHeight w:val="180"/>
        </w:trPr>
        <w:tc>
          <w:tcPr>
            <w:tcW w:w="2518" w:type="dxa"/>
            <w:tcBorders>
              <w:top w:val="dotted" w:sz="4" w:space="0" w:color="auto"/>
              <w:bottom w:val="dotted" w:sz="4" w:space="0" w:color="auto"/>
              <w:right w:val="dotted" w:sz="4" w:space="0" w:color="auto"/>
            </w:tcBorders>
          </w:tcPr>
          <w:p w:rsidR="00720098" w:rsidRPr="005925A4" w:rsidRDefault="00720098" w:rsidP="00720098">
            <w:pPr>
              <w:jc w:val="both"/>
              <w:rPr>
                <w:bCs/>
                <w:iCs/>
              </w:rPr>
            </w:pPr>
            <w:r w:rsidRPr="005925A4">
              <w:rPr>
                <w:bCs/>
                <w:iCs/>
              </w:rPr>
              <w:t>2011</w:t>
            </w:r>
          </w:p>
        </w:tc>
        <w:tc>
          <w:tcPr>
            <w:tcW w:w="7341" w:type="dxa"/>
            <w:gridSpan w:val="10"/>
            <w:tcBorders>
              <w:top w:val="dotted" w:sz="4" w:space="0" w:color="auto"/>
              <w:left w:val="dotted" w:sz="4" w:space="0" w:color="auto"/>
              <w:bottom w:val="dotted" w:sz="4" w:space="0" w:color="auto"/>
            </w:tcBorders>
          </w:tcPr>
          <w:p w:rsidR="00720098" w:rsidRPr="005925A4" w:rsidRDefault="00720098" w:rsidP="00720098">
            <w:pPr>
              <w:rPr>
                <w:bCs/>
                <w:iCs/>
              </w:rPr>
            </w:pPr>
            <w:r w:rsidRPr="005925A4">
              <w:rPr>
                <w:bCs/>
                <w:iCs/>
              </w:rPr>
              <w:t xml:space="preserve">Atestace pro obor Onkogynekologie </w:t>
            </w:r>
          </w:p>
        </w:tc>
      </w:tr>
      <w:tr w:rsidR="00720098" w:rsidRPr="005925A4" w:rsidTr="00720098">
        <w:trPr>
          <w:trHeight w:val="180"/>
        </w:trPr>
        <w:tc>
          <w:tcPr>
            <w:tcW w:w="2518" w:type="dxa"/>
            <w:tcBorders>
              <w:top w:val="dotted" w:sz="4" w:space="0" w:color="auto"/>
              <w:bottom w:val="dotted" w:sz="4" w:space="0" w:color="auto"/>
              <w:right w:val="dotted" w:sz="4" w:space="0" w:color="auto"/>
            </w:tcBorders>
          </w:tcPr>
          <w:p w:rsidR="00720098" w:rsidRPr="005925A4" w:rsidRDefault="00720098" w:rsidP="00720098">
            <w:pPr>
              <w:jc w:val="both"/>
              <w:rPr>
                <w:bCs/>
                <w:iCs/>
              </w:rPr>
            </w:pPr>
            <w:r w:rsidRPr="005925A4">
              <w:rPr>
                <w:bCs/>
                <w:iCs/>
              </w:rPr>
              <w:t>2011</w:t>
            </w:r>
          </w:p>
        </w:tc>
        <w:tc>
          <w:tcPr>
            <w:tcW w:w="7341" w:type="dxa"/>
            <w:gridSpan w:val="10"/>
            <w:tcBorders>
              <w:top w:val="dotted" w:sz="4" w:space="0" w:color="auto"/>
              <w:left w:val="dotted" w:sz="4" w:space="0" w:color="auto"/>
              <w:bottom w:val="dotted" w:sz="4" w:space="0" w:color="auto"/>
            </w:tcBorders>
          </w:tcPr>
          <w:p w:rsidR="00720098" w:rsidRPr="005925A4" w:rsidRDefault="00720098" w:rsidP="00720098">
            <w:pPr>
              <w:rPr>
                <w:bCs/>
                <w:iCs/>
              </w:rPr>
            </w:pPr>
            <w:r w:rsidRPr="005925A4">
              <w:rPr>
                <w:bCs/>
                <w:iCs/>
              </w:rPr>
              <w:t xml:space="preserve">Atestace pro obor Perinatologie fetomaternální medicína </w:t>
            </w:r>
          </w:p>
        </w:tc>
      </w:tr>
      <w:tr w:rsidR="00720098" w:rsidRPr="005925A4" w:rsidTr="00720098">
        <w:trPr>
          <w:trHeight w:val="180"/>
        </w:trPr>
        <w:tc>
          <w:tcPr>
            <w:tcW w:w="2518" w:type="dxa"/>
            <w:tcBorders>
              <w:top w:val="dotted" w:sz="4" w:space="0" w:color="auto"/>
              <w:bottom w:val="dotted" w:sz="4" w:space="0" w:color="auto"/>
              <w:right w:val="dotted" w:sz="4" w:space="0" w:color="auto"/>
            </w:tcBorders>
          </w:tcPr>
          <w:p w:rsidR="00720098" w:rsidRPr="005925A4" w:rsidRDefault="00720098" w:rsidP="00720098">
            <w:pPr>
              <w:jc w:val="both"/>
              <w:rPr>
                <w:bCs/>
                <w:iCs/>
              </w:rPr>
            </w:pPr>
            <w:r w:rsidRPr="005925A4">
              <w:rPr>
                <w:bCs/>
                <w:iCs/>
              </w:rPr>
              <w:t>2017</w:t>
            </w:r>
          </w:p>
        </w:tc>
        <w:tc>
          <w:tcPr>
            <w:tcW w:w="7341" w:type="dxa"/>
            <w:gridSpan w:val="10"/>
            <w:tcBorders>
              <w:top w:val="dotted" w:sz="4" w:space="0" w:color="auto"/>
              <w:left w:val="dotted" w:sz="4" w:space="0" w:color="auto"/>
              <w:bottom w:val="dotted" w:sz="4" w:space="0" w:color="auto"/>
            </w:tcBorders>
          </w:tcPr>
          <w:p w:rsidR="00720098" w:rsidRPr="005925A4" w:rsidRDefault="00720098" w:rsidP="00720098">
            <w:pPr>
              <w:rPr>
                <w:bCs/>
                <w:iCs/>
              </w:rPr>
            </w:pPr>
            <w:r w:rsidRPr="005925A4">
              <w:rPr>
                <w:bCs/>
                <w:iCs/>
              </w:rPr>
              <w:t>Trainer and training the visitor EBCOG</w:t>
            </w:r>
          </w:p>
        </w:tc>
      </w:tr>
      <w:tr w:rsidR="00720098" w:rsidRPr="005925A4" w:rsidTr="00720098">
        <w:tc>
          <w:tcPr>
            <w:tcW w:w="9859" w:type="dxa"/>
            <w:gridSpan w:val="11"/>
            <w:shd w:val="clear" w:color="auto" w:fill="F7CAAC"/>
          </w:tcPr>
          <w:p w:rsidR="00720098" w:rsidRPr="005925A4" w:rsidRDefault="00720098" w:rsidP="00720098">
            <w:pPr>
              <w:jc w:val="both"/>
              <w:rPr>
                <w:b/>
              </w:rPr>
            </w:pPr>
            <w:r w:rsidRPr="005925A4">
              <w:rPr>
                <w:b/>
              </w:rPr>
              <w:t>Údaje o odborném působení od absolvování VŠ</w:t>
            </w:r>
          </w:p>
        </w:tc>
      </w:tr>
      <w:tr w:rsidR="00720098" w:rsidRPr="005925A4" w:rsidTr="00720098">
        <w:trPr>
          <w:trHeight w:val="255"/>
        </w:trPr>
        <w:tc>
          <w:tcPr>
            <w:tcW w:w="2518" w:type="dxa"/>
            <w:tcBorders>
              <w:bottom w:val="dotted" w:sz="4" w:space="0" w:color="auto"/>
              <w:right w:val="dotted" w:sz="4" w:space="0" w:color="auto"/>
            </w:tcBorders>
          </w:tcPr>
          <w:p w:rsidR="00720098" w:rsidRPr="005925A4" w:rsidRDefault="00720098" w:rsidP="00720098">
            <w:pPr>
              <w:jc w:val="both"/>
            </w:pPr>
            <w:r w:rsidRPr="005925A4">
              <w:rPr>
                <w:bCs/>
                <w:iCs/>
              </w:rPr>
              <w:t>1984</w:t>
            </w:r>
            <w:r w:rsidRPr="005925A4">
              <w:t>–</w:t>
            </w:r>
            <w:r w:rsidRPr="005925A4">
              <w:rPr>
                <w:bCs/>
                <w:iCs/>
              </w:rPr>
              <w:t>dosud</w:t>
            </w:r>
          </w:p>
        </w:tc>
        <w:tc>
          <w:tcPr>
            <w:tcW w:w="7341" w:type="dxa"/>
            <w:gridSpan w:val="10"/>
            <w:tcBorders>
              <w:left w:val="dotted" w:sz="4" w:space="0" w:color="auto"/>
              <w:bottom w:val="dotted" w:sz="4" w:space="0" w:color="auto"/>
            </w:tcBorders>
          </w:tcPr>
          <w:p w:rsidR="00720098" w:rsidRPr="005925A4" w:rsidRDefault="00720098" w:rsidP="00720098">
            <w:pPr>
              <w:jc w:val="both"/>
            </w:pPr>
            <w:r w:rsidRPr="005925A4">
              <w:t xml:space="preserve">Krajská nemocnice T. Bati, a. s., lékař, primář oddělení </w:t>
            </w:r>
          </w:p>
        </w:tc>
      </w:tr>
      <w:tr w:rsidR="00720098" w:rsidRPr="005925A4" w:rsidTr="00720098">
        <w:trPr>
          <w:trHeight w:val="225"/>
        </w:trPr>
        <w:tc>
          <w:tcPr>
            <w:tcW w:w="2518" w:type="dxa"/>
            <w:tcBorders>
              <w:top w:val="dotted" w:sz="4" w:space="0" w:color="auto"/>
              <w:bottom w:val="dotted" w:sz="4" w:space="0" w:color="auto"/>
              <w:right w:val="dotted" w:sz="4" w:space="0" w:color="auto"/>
            </w:tcBorders>
          </w:tcPr>
          <w:p w:rsidR="00720098" w:rsidRPr="005925A4" w:rsidRDefault="00720098" w:rsidP="00720098">
            <w:pPr>
              <w:jc w:val="both"/>
              <w:rPr>
                <w:bCs/>
                <w:iCs/>
              </w:rPr>
            </w:pPr>
            <w:r w:rsidRPr="005925A4">
              <w:rPr>
                <w:bCs/>
                <w:iCs/>
              </w:rPr>
              <w:t>2004</w:t>
            </w:r>
            <w:r w:rsidRPr="005925A4">
              <w:t>–</w:t>
            </w:r>
            <w:r w:rsidRPr="005925A4">
              <w:rPr>
                <w:bCs/>
                <w:iCs/>
              </w:rPr>
              <w:t>dosud</w:t>
            </w:r>
          </w:p>
        </w:tc>
        <w:tc>
          <w:tcPr>
            <w:tcW w:w="7341" w:type="dxa"/>
            <w:gridSpan w:val="10"/>
            <w:tcBorders>
              <w:top w:val="dotted" w:sz="4" w:space="0" w:color="auto"/>
              <w:left w:val="dotted" w:sz="4" w:space="0" w:color="auto"/>
              <w:bottom w:val="dotted" w:sz="4" w:space="0" w:color="auto"/>
            </w:tcBorders>
          </w:tcPr>
          <w:p w:rsidR="00720098" w:rsidRPr="005925A4" w:rsidRDefault="00720098" w:rsidP="00720098">
            <w:pPr>
              <w:jc w:val="both"/>
              <w:rPr>
                <w:bCs/>
                <w:iCs/>
              </w:rPr>
            </w:pPr>
            <w:r w:rsidRPr="005925A4">
              <w:rPr>
                <w:bCs/>
                <w:iCs/>
              </w:rPr>
              <w:t>Univerzita Tomáše Bati ve Zlíně, Fakulta humanitních studií, Ústav zdravotnických věd, odborný asistent</w:t>
            </w:r>
          </w:p>
        </w:tc>
      </w:tr>
      <w:tr w:rsidR="00720098" w:rsidRPr="005925A4" w:rsidTr="00720098">
        <w:trPr>
          <w:trHeight w:val="250"/>
        </w:trPr>
        <w:tc>
          <w:tcPr>
            <w:tcW w:w="9859" w:type="dxa"/>
            <w:gridSpan w:val="11"/>
            <w:shd w:val="clear" w:color="auto" w:fill="F7CAAC"/>
          </w:tcPr>
          <w:p w:rsidR="00720098" w:rsidRPr="005925A4" w:rsidRDefault="00720098" w:rsidP="00720098">
            <w:pPr>
              <w:jc w:val="both"/>
            </w:pPr>
            <w:r w:rsidRPr="005925A4">
              <w:rPr>
                <w:b/>
              </w:rPr>
              <w:t>Zkušenosti s vedením kvalifikačních a rigorózních prací</w:t>
            </w:r>
          </w:p>
        </w:tc>
      </w:tr>
      <w:tr w:rsidR="00720098" w:rsidRPr="005925A4" w:rsidTr="00720098">
        <w:trPr>
          <w:trHeight w:val="184"/>
        </w:trPr>
        <w:tc>
          <w:tcPr>
            <w:tcW w:w="9859" w:type="dxa"/>
            <w:gridSpan w:val="11"/>
          </w:tcPr>
          <w:p w:rsidR="00720098" w:rsidRPr="005925A4" w:rsidRDefault="00720098" w:rsidP="00720098">
            <w:pPr>
              <w:jc w:val="both"/>
            </w:pPr>
            <w:r>
              <w:t>Počet vedených bakalářských prací – 21</w:t>
            </w:r>
          </w:p>
        </w:tc>
      </w:tr>
      <w:tr w:rsidR="00720098" w:rsidRPr="005925A4" w:rsidTr="00720098">
        <w:trPr>
          <w:cantSplit/>
        </w:trPr>
        <w:tc>
          <w:tcPr>
            <w:tcW w:w="3347" w:type="dxa"/>
            <w:gridSpan w:val="2"/>
            <w:tcBorders>
              <w:top w:val="single" w:sz="12" w:space="0" w:color="auto"/>
            </w:tcBorders>
            <w:shd w:val="clear" w:color="auto" w:fill="F7CAAC"/>
          </w:tcPr>
          <w:p w:rsidR="00720098" w:rsidRPr="005925A4" w:rsidRDefault="00720098" w:rsidP="00720098">
            <w:pPr>
              <w:jc w:val="both"/>
            </w:pPr>
            <w:r w:rsidRPr="005925A4">
              <w:rPr>
                <w:b/>
              </w:rPr>
              <w:t xml:space="preserve">Obor habilitačního řízení </w:t>
            </w:r>
          </w:p>
        </w:tc>
        <w:tc>
          <w:tcPr>
            <w:tcW w:w="2245" w:type="dxa"/>
            <w:gridSpan w:val="2"/>
            <w:tcBorders>
              <w:top w:val="single" w:sz="12" w:space="0" w:color="auto"/>
            </w:tcBorders>
            <w:shd w:val="clear" w:color="auto" w:fill="F7CAAC"/>
          </w:tcPr>
          <w:p w:rsidR="00720098" w:rsidRPr="005925A4" w:rsidRDefault="00720098" w:rsidP="00720098">
            <w:pPr>
              <w:jc w:val="both"/>
            </w:pPr>
            <w:r w:rsidRPr="005925A4">
              <w:rPr>
                <w:b/>
              </w:rPr>
              <w:t>Rok udělení hodnosti</w:t>
            </w:r>
          </w:p>
        </w:tc>
        <w:tc>
          <w:tcPr>
            <w:tcW w:w="2248" w:type="dxa"/>
            <w:gridSpan w:val="4"/>
            <w:tcBorders>
              <w:top w:val="single" w:sz="12" w:space="0" w:color="auto"/>
              <w:right w:val="single" w:sz="12" w:space="0" w:color="auto"/>
            </w:tcBorders>
            <w:shd w:val="clear" w:color="auto" w:fill="F7CAAC"/>
          </w:tcPr>
          <w:p w:rsidR="00720098" w:rsidRPr="005925A4" w:rsidRDefault="00720098" w:rsidP="00720098">
            <w:pPr>
              <w:jc w:val="both"/>
            </w:pPr>
            <w:r w:rsidRPr="005925A4">
              <w:rPr>
                <w:b/>
              </w:rPr>
              <w:t>Řízení konáno na VŠ</w:t>
            </w:r>
          </w:p>
        </w:tc>
        <w:tc>
          <w:tcPr>
            <w:tcW w:w="2019" w:type="dxa"/>
            <w:gridSpan w:val="3"/>
            <w:tcBorders>
              <w:top w:val="single" w:sz="12" w:space="0" w:color="auto"/>
              <w:left w:val="single" w:sz="12" w:space="0" w:color="auto"/>
            </w:tcBorders>
            <w:shd w:val="clear" w:color="auto" w:fill="F7CAAC"/>
          </w:tcPr>
          <w:p w:rsidR="00720098" w:rsidRPr="005925A4" w:rsidRDefault="00720098" w:rsidP="00720098">
            <w:pPr>
              <w:jc w:val="both"/>
              <w:rPr>
                <w:b/>
              </w:rPr>
            </w:pPr>
            <w:r w:rsidRPr="005925A4">
              <w:rPr>
                <w:b/>
              </w:rPr>
              <w:t>Ohlasy publikací</w:t>
            </w:r>
          </w:p>
        </w:tc>
      </w:tr>
      <w:tr w:rsidR="00720098" w:rsidRPr="005925A4" w:rsidTr="00720098">
        <w:trPr>
          <w:cantSplit/>
        </w:trPr>
        <w:tc>
          <w:tcPr>
            <w:tcW w:w="3347" w:type="dxa"/>
            <w:gridSpan w:val="2"/>
          </w:tcPr>
          <w:p w:rsidR="00720098" w:rsidRPr="005925A4" w:rsidRDefault="00720098" w:rsidP="00720098">
            <w:pPr>
              <w:jc w:val="center"/>
            </w:pPr>
          </w:p>
        </w:tc>
        <w:tc>
          <w:tcPr>
            <w:tcW w:w="2245" w:type="dxa"/>
            <w:gridSpan w:val="2"/>
          </w:tcPr>
          <w:p w:rsidR="00720098" w:rsidRPr="005925A4" w:rsidRDefault="00720098" w:rsidP="00720098">
            <w:pPr>
              <w:jc w:val="center"/>
            </w:pPr>
          </w:p>
        </w:tc>
        <w:tc>
          <w:tcPr>
            <w:tcW w:w="2248" w:type="dxa"/>
            <w:gridSpan w:val="4"/>
            <w:tcBorders>
              <w:right w:val="single" w:sz="12" w:space="0" w:color="auto"/>
            </w:tcBorders>
          </w:tcPr>
          <w:p w:rsidR="00720098" w:rsidRPr="005925A4" w:rsidRDefault="00720098" w:rsidP="00720098">
            <w:pPr>
              <w:jc w:val="center"/>
            </w:pPr>
          </w:p>
        </w:tc>
        <w:tc>
          <w:tcPr>
            <w:tcW w:w="632" w:type="dxa"/>
            <w:tcBorders>
              <w:left w:val="single" w:sz="12" w:space="0" w:color="auto"/>
            </w:tcBorders>
            <w:shd w:val="clear" w:color="auto" w:fill="F7CAAC"/>
          </w:tcPr>
          <w:p w:rsidR="00720098" w:rsidRPr="005925A4" w:rsidRDefault="00720098" w:rsidP="00720098">
            <w:r w:rsidRPr="005925A4">
              <w:rPr>
                <w:b/>
              </w:rPr>
              <w:t>WOS</w:t>
            </w:r>
          </w:p>
        </w:tc>
        <w:tc>
          <w:tcPr>
            <w:tcW w:w="693" w:type="dxa"/>
            <w:shd w:val="clear" w:color="auto" w:fill="F7CAAC"/>
          </w:tcPr>
          <w:p w:rsidR="00720098" w:rsidRPr="005925A4" w:rsidRDefault="00720098" w:rsidP="00720098">
            <w:pPr>
              <w:rPr>
                <w:sz w:val="18"/>
              </w:rPr>
            </w:pPr>
            <w:r w:rsidRPr="005925A4">
              <w:rPr>
                <w:b/>
                <w:sz w:val="18"/>
              </w:rPr>
              <w:t>Scopus</w:t>
            </w:r>
          </w:p>
        </w:tc>
        <w:tc>
          <w:tcPr>
            <w:tcW w:w="694" w:type="dxa"/>
            <w:shd w:val="clear" w:color="auto" w:fill="F7CAAC"/>
          </w:tcPr>
          <w:p w:rsidR="00720098" w:rsidRPr="005925A4" w:rsidRDefault="00720098" w:rsidP="00720098">
            <w:r w:rsidRPr="005925A4">
              <w:rPr>
                <w:b/>
                <w:sz w:val="18"/>
              </w:rPr>
              <w:t>ostatní</w:t>
            </w:r>
          </w:p>
        </w:tc>
      </w:tr>
      <w:tr w:rsidR="00720098" w:rsidRPr="005925A4" w:rsidTr="00720098">
        <w:trPr>
          <w:cantSplit/>
          <w:trHeight w:val="70"/>
        </w:trPr>
        <w:tc>
          <w:tcPr>
            <w:tcW w:w="3347" w:type="dxa"/>
            <w:gridSpan w:val="2"/>
            <w:shd w:val="clear" w:color="auto" w:fill="F7CAAC"/>
          </w:tcPr>
          <w:p w:rsidR="00720098" w:rsidRPr="005925A4" w:rsidRDefault="00720098" w:rsidP="00720098">
            <w:pPr>
              <w:jc w:val="both"/>
            </w:pPr>
            <w:r w:rsidRPr="005925A4">
              <w:rPr>
                <w:b/>
              </w:rPr>
              <w:t>Obor jmenovacího řízení</w:t>
            </w:r>
          </w:p>
        </w:tc>
        <w:tc>
          <w:tcPr>
            <w:tcW w:w="2245" w:type="dxa"/>
            <w:gridSpan w:val="2"/>
            <w:shd w:val="clear" w:color="auto" w:fill="F7CAAC"/>
          </w:tcPr>
          <w:p w:rsidR="00720098" w:rsidRPr="005925A4" w:rsidRDefault="00720098" w:rsidP="00720098">
            <w:pPr>
              <w:jc w:val="both"/>
            </w:pPr>
            <w:r w:rsidRPr="005925A4">
              <w:rPr>
                <w:b/>
              </w:rPr>
              <w:t>Rok udělení hodnosti</w:t>
            </w:r>
          </w:p>
        </w:tc>
        <w:tc>
          <w:tcPr>
            <w:tcW w:w="2248" w:type="dxa"/>
            <w:gridSpan w:val="4"/>
            <w:tcBorders>
              <w:right w:val="single" w:sz="12" w:space="0" w:color="auto"/>
            </w:tcBorders>
            <w:shd w:val="clear" w:color="auto" w:fill="F7CAAC"/>
          </w:tcPr>
          <w:p w:rsidR="00720098" w:rsidRPr="005925A4" w:rsidRDefault="00720098" w:rsidP="00720098">
            <w:pPr>
              <w:jc w:val="both"/>
            </w:pPr>
            <w:r w:rsidRPr="005925A4">
              <w:rPr>
                <w:b/>
              </w:rPr>
              <w:t>Řízení konáno na VŠ</w:t>
            </w:r>
          </w:p>
        </w:tc>
        <w:tc>
          <w:tcPr>
            <w:tcW w:w="632" w:type="dxa"/>
            <w:vMerge w:val="restart"/>
            <w:tcBorders>
              <w:left w:val="single" w:sz="12" w:space="0" w:color="auto"/>
            </w:tcBorders>
          </w:tcPr>
          <w:p w:rsidR="00720098" w:rsidRPr="005925A4" w:rsidRDefault="00720098" w:rsidP="00720098">
            <w:pPr>
              <w:jc w:val="center"/>
            </w:pPr>
            <w:r>
              <w:t>3</w:t>
            </w:r>
          </w:p>
        </w:tc>
        <w:tc>
          <w:tcPr>
            <w:tcW w:w="693" w:type="dxa"/>
            <w:vMerge w:val="restart"/>
          </w:tcPr>
          <w:p w:rsidR="00720098" w:rsidRPr="005925A4" w:rsidRDefault="00720098" w:rsidP="00720098">
            <w:pPr>
              <w:jc w:val="center"/>
            </w:pPr>
            <w:r>
              <w:t>14</w:t>
            </w:r>
          </w:p>
        </w:tc>
        <w:tc>
          <w:tcPr>
            <w:tcW w:w="694" w:type="dxa"/>
            <w:vMerge w:val="restart"/>
          </w:tcPr>
          <w:p w:rsidR="00720098" w:rsidRPr="005925A4" w:rsidRDefault="00720098" w:rsidP="00720098">
            <w:pPr>
              <w:jc w:val="center"/>
              <w:rPr>
                <w:b/>
              </w:rPr>
            </w:pPr>
          </w:p>
        </w:tc>
      </w:tr>
      <w:tr w:rsidR="00720098" w:rsidRPr="005925A4" w:rsidTr="00720098">
        <w:trPr>
          <w:trHeight w:val="205"/>
        </w:trPr>
        <w:tc>
          <w:tcPr>
            <w:tcW w:w="3347" w:type="dxa"/>
            <w:gridSpan w:val="2"/>
          </w:tcPr>
          <w:p w:rsidR="00720098" w:rsidRPr="005925A4" w:rsidRDefault="00720098" w:rsidP="00720098">
            <w:pPr>
              <w:jc w:val="center"/>
            </w:pPr>
          </w:p>
        </w:tc>
        <w:tc>
          <w:tcPr>
            <w:tcW w:w="2245" w:type="dxa"/>
            <w:gridSpan w:val="2"/>
          </w:tcPr>
          <w:p w:rsidR="00720098" w:rsidRPr="005925A4" w:rsidRDefault="00720098" w:rsidP="00720098">
            <w:pPr>
              <w:jc w:val="center"/>
            </w:pPr>
          </w:p>
        </w:tc>
        <w:tc>
          <w:tcPr>
            <w:tcW w:w="2248" w:type="dxa"/>
            <w:gridSpan w:val="4"/>
            <w:tcBorders>
              <w:right w:val="single" w:sz="12" w:space="0" w:color="auto"/>
            </w:tcBorders>
          </w:tcPr>
          <w:p w:rsidR="00720098" w:rsidRPr="005925A4" w:rsidRDefault="00720098" w:rsidP="00720098">
            <w:pPr>
              <w:jc w:val="center"/>
            </w:pPr>
          </w:p>
        </w:tc>
        <w:tc>
          <w:tcPr>
            <w:tcW w:w="632" w:type="dxa"/>
            <w:vMerge/>
            <w:tcBorders>
              <w:left w:val="single" w:sz="12" w:space="0" w:color="auto"/>
            </w:tcBorders>
            <w:vAlign w:val="center"/>
          </w:tcPr>
          <w:p w:rsidR="00720098" w:rsidRPr="005925A4" w:rsidRDefault="00720098" w:rsidP="00720098">
            <w:pPr>
              <w:rPr>
                <w:b/>
              </w:rPr>
            </w:pPr>
          </w:p>
        </w:tc>
        <w:tc>
          <w:tcPr>
            <w:tcW w:w="693" w:type="dxa"/>
            <w:vMerge/>
            <w:vAlign w:val="center"/>
          </w:tcPr>
          <w:p w:rsidR="00720098" w:rsidRPr="005925A4" w:rsidRDefault="00720098" w:rsidP="00720098">
            <w:pPr>
              <w:rPr>
                <w:b/>
              </w:rPr>
            </w:pPr>
          </w:p>
        </w:tc>
        <w:tc>
          <w:tcPr>
            <w:tcW w:w="694" w:type="dxa"/>
            <w:vMerge/>
            <w:vAlign w:val="center"/>
          </w:tcPr>
          <w:p w:rsidR="00720098" w:rsidRPr="005925A4" w:rsidRDefault="00720098" w:rsidP="00720098">
            <w:pPr>
              <w:rPr>
                <w:b/>
              </w:rPr>
            </w:pPr>
          </w:p>
        </w:tc>
      </w:tr>
      <w:tr w:rsidR="00720098" w:rsidRPr="005925A4" w:rsidTr="00720098">
        <w:tc>
          <w:tcPr>
            <w:tcW w:w="9859" w:type="dxa"/>
            <w:gridSpan w:val="11"/>
            <w:shd w:val="clear" w:color="auto" w:fill="F7CAAC"/>
          </w:tcPr>
          <w:p w:rsidR="00720098" w:rsidRPr="005925A4" w:rsidRDefault="00720098" w:rsidP="00720098">
            <w:pPr>
              <w:jc w:val="both"/>
              <w:rPr>
                <w:b/>
              </w:rPr>
            </w:pPr>
            <w:r w:rsidRPr="005925A4">
              <w:rPr>
                <w:b/>
              </w:rPr>
              <w:t xml:space="preserve">Přehled o nejvýznamnější publikační a další tvůrčí činnosti nebo další profesní činnosti u odborníků z praxe vztahující se k zabezpečovaným předmětům </w:t>
            </w:r>
          </w:p>
        </w:tc>
      </w:tr>
      <w:tr w:rsidR="00720098" w:rsidRPr="005925A4" w:rsidTr="00720098">
        <w:trPr>
          <w:trHeight w:val="927"/>
        </w:trPr>
        <w:tc>
          <w:tcPr>
            <w:tcW w:w="9859" w:type="dxa"/>
            <w:gridSpan w:val="11"/>
          </w:tcPr>
          <w:p w:rsidR="00720098" w:rsidRPr="005925A4" w:rsidRDefault="00720098" w:rsidP="00720098">
            <w:r w:rsidRPr="005925A4">
              <w:t>ADAMÍK, Z., KALIST, V. Karcinom ovaria 2016. </w:t>
            </w:r>
            <w:r w:rsidRPr="005925A4">
              <w:rPr>
                <w:i/>
              </w:rPr>
              <w:t>Acta medicinae,</w:t>
            </w:r>
            <w:r w:rsidRPr="005925A4">
              <w:t xml:space="preserve"> 2016, roč. 5, č. 4, s. 25–28. ISSN 1805–398X.</w:t>
            </w:r>
          </w:p>
          <w:p w:rsidR="00720098" w:rsidRPr="005925A4" w:rsidRDefault="00720098" w:rsidP="00720098">
            <w:pPr>
              <w:jc w:val="both"/>
            </w:pPr>
            <w:r w:rsidRPr="005925A4">
              <w:t>SUKUPOVÁ, M., DHAIFALAH, I. A., ADAMÍK, Z., HAVALOVÁ, J. Hyperechogenita intestina jako marker cystické fibrózy u plodu. </w:t>
            </w:r>
            <w:r w:rsidRPr="005925A4">
              <w:rPr>
                <w:i/>
              </w:rPr>
              <w:t>Česká gynekologie,</w:t>
            </w:r>
            <w:r w:rsidRPr="005925A4">
              <w:t xml:space="preserve"> 2015, roč. 80, č. 1, s. 20–24. ISSN 1210–7832.</w:t>
            </w:r>
          </w:p>
          <w:p w:rsidR="00720098" w:rsidRPr="005925A4" w:rsidRDefault="00720098" w:rsidP="00720098">
            <w:pPr>
              <w:jc w:val="both"/>
            </w:pPr>
            <w:r w:rsidRPr="005925A4">
              <w:t>TOBOLOVÁ, M., KŘESÁLEK, V., ADAMÍK, Z., PROVAZNÍK, I. Terahertz time–domain spectroscopy for studying the kinetics of tissue adhesives. In </w:t>
            </w:r>
            <w:r w:rsidRPr="005925A4">
              <w:rPr>
                <w:i/>
              </w:rPr>
              <w:t>Proceedings of SPIE – The International Society for Optical Engineering [online].</w:t>
            </w:r>
            <w:r w:rsidRPr="005925A4">
              <w:t xml:space="preserve"> Toulouse: International Society for Optical Engineering (SPIE), 2015. ISSN 0277–786X. </w:t>
            </w:r>
          </w:p>
          <w:p w:rsidR="00720098" w:rsidRPr="005925A4" w:rsidRDefault="00720098" w:rsidP="00720098">
            <w:pPr>
              <w:jc w:val="both"/>
            </w:pPr>
            <w:r w:rsidRPr="005925A4">
              <w:t xml:space="preserve">DHAIFALAH, I., ANDRÝS, C., DRAHOŠOVÁ, M., MUSILOVÁ, I., ADAMÍK, Z., KACEROVSKÝ, M. Azurocidin levels in maternal serum in the first trimester can predict preterm prelabor rupture of membranes. </w:t>
            </w:r>
            <w:r w:rsidRPr="005925A4">
              <w:rPr>
                <w:i/>
                <w:iCs/>
              </w:rPr>
              <w:t>Journal of Maternal–Fetal and Neonatal Medicine</w:t>
            </w:r>
            <w:r w:rsidRPr="005925A4">
              <w:t>, 2014, </w:t>
            </w:r>
            <w:r w:rsidRPr="005925A4">
              <w:rPr>
                <w:bCs/>
              </w:rPr>
              <w:t>27</w:t>
            </w:r>
            <w:r w:rsidRPr="005925A4">
              <w:t>(5), p. 511–515. ISSN 1476–7058.</w:t>
            </w:r>
          </w:p>
          <w:p w:rsidR="00720098" w:rsidRPr="005925A4" w:rsidRDefault="00720098" w:rsidP="00720098">
            <w:pPr>
              <w:jc w:val="both"/>
            </w:pPr>
            <w:r w:rsidRPr="005925A4">
              <w:t>ADAMÍK, Z., MLČOCH, M. Roční follow–up u pacientek s implantátem nuvia. </w:t>
            </w:r>
            <w:r w:rsidRPr="005925A4">
              <w:rPr>
                <w:i/>
              </w:rPr>
              <w:t>Praktická gynekologie</w:t>
            </w:r>
            <w:r w:rsidRPr="005925A4">
              <w:t>, 2013, roč. 17, Supplementum, s. 17. ISSN 1211–6645.</w:t>
            </w:r>
          </w:p>
          <w:p w:rsidR="00720098" w:rsidRDefault="00720098" w:rsidP="00720098">
            <w:pPr>
              <w:jc w:val="both"/>
            </w:pPr>
            <w:r w:rsidRPr="00E66B0B">
              <w:rPr>
                <w:i/>
              </w:rPr>
              <w:t>Přehled projektové činnosti</w:t>
            </w:r>
            <w:r>
              <w:rPr>
                <w:i/>
              </w:rPr>
              <w:t>:</w:t>
            </w:r>
          </w:p>
          <w:p w:rsidR="00720098" w:rsidRPr="00B8124C" w:rsidRDefault="00720098" w:rsidP="00720098">
            <w:pPr>
              <w:jc w:val="both"/>
              <w:rPr>
                <w:b/>
              </w:rPr>
            </w:pPr>
            <w:r w:rsidRPr="005925A4">
              <w:t xml:space="preserve">2015 – dosud RVO </w:t>
            </w:r>
            <w:r w:rsidRPr="005925A4">
              <w:rPr>
                <w:bCs/>
              </w:rPr>
              <w:t>Multidisciplinární přístupy v prevenci, diagnostice, terapii, ošetřování a poradenství u  chronicky a onkologicky nemocných</w:t>
            </w:r>
            <w:r w:rsidRPr="005925A4">
              <w:t xml:space="preserve"> (spoluřešitel)</w:t>
            </w:r>
          </w:p>
        </w:tc>
      </w:tr>
      <w:tr w:rsidR="00720098" w:rsidRPr="005925A4" w:rsidTr="00720098">
        <w:trPr>
          <w:trHeight w:val="218"/>
        </w:trPr>
        <w:tc>
          <w:tcPr>
            <w:tcW w:w="9859" w:type="dxa"/>
            <w:gridSpan w:val="11"/>
            <w:shd w:val="clear" w:color="auto" w:fill="F7CAAC"/>
          </w:tcPr>
          <w:p w:rsidR="00720098" w:rsidRPr="005925A4" w:rsidRDefault="00720098" w:rsidP="00720098">
            <w:pPr>
              <w:rPr>
                <w:b/>
              </w:rPr>
            </w:pPr>
            <w:r w:rsidRPr="005925A4">
              <w:rPr>
                <w:b/>
              </w:rPr>
              <w:t>Působení v zahraničí</w:t>
            </w:r>
          </w:p>
        </w:tc>
      </w:tr>
      <w:tr w:rsidR="00720098" w:rsidRPr="005925A4" w:rsidTr="00720098">
        <w:trPr>
          <w:trHeight w:val="328"/>
        </w:trPr>
        <w:tc>
          <w:tcPr>
            <w:tcW w:w="9859" w:type="dxa"/>
            <w:gridSpan w:val="11"/>
          </w:tcPr>
          <w:p w:rsidR="00720098" w:rsidRPr="005925A4" w:rsidRDefault="00720098" w:rsidP="00720098">
            <w:pPr>
              <w:rPr>
                <w:bCs/>
                <w:iCs/>
              </w:rPr>
            </w:pPr>
            <w:r w:rsidRPr="005925A4">
              <w:rPr>
                <w:bCs/>
                <w:iCs/>
              </w:rPr>
              <w:t>1998 Upsala, Švédsko, evropská licence pro metodu TVT.</w:t>
            </w:r>
          </w:p>
          <w:p w:rsidR="00720098" w:rsidRPr="005925A4" w:rsidRDefault="00720098" w:rsidP="00720098">
            <w:pPr>
              <w:rPr>
                <w:bCs/>
                <w:iCs/>
              </w:rPr>
            </w:pPr>
            <w:r w:rsidRPr="005925A4">
              <w:rPr>
                <w:bCs/>
                <w:iCs/>
              </w:rPr>
              <w:t>2005 Brive, Francie, Evropská licence pro metodu Prolift.</w:t>
            </w:r>
          </w:p>
          <w:p w:rsidR="00720098" w:rsidRPr="005925A4" w:rsidRDefault="00720098" w:rsidP="00720098">
            <w:pPr>
              <w:rPr>
                <w:bCs/>
                <w:iCs/>
              </w:rPr>
            </w:pPr>
            <w:r w:rsidRPr="005925A4">
              <w:rPr>
                <w:bCs/>
                <w:iCs/>
              </w:rPr>
              <w:t>2011 Cap Town, Mezinárodní licence pro metodu Nuvia.</w:t>
            </w:r>
          </w:p>
        </w:tc>
      </w:tr>
      <w:tr w:rsidR="00720098" w:rsidRPr="005925A4" w:rsidTr="00720098">
        <w:trPr>
          <w:cantSplit/>
          <w:trHeight w:val="171"/>
        </w:trPr>
        <w:tc>
          <w:tcPr>
            <w:tcW w:w="2518" w:type="dxa"/>
            <w:shd w:val="clear" w:color="auto" w:fill="F7CAAC"/>
          </w:tcPr>
          <w:p w:rsidR="00720098" w:rsidRPr="005925A4" w:rsidRDefault="00720098" w:rsidP="00720098">
            <w:pPr>
              <w:jc w:val="both"/>
              <w:rPr>
                <w:b/>
              </w:rPr>
            </w:pPr>
            <w:r w:rsidRPr="005925A4">
              <w:rPr>
                <w:b/>
              </w:rPr>
              <w:t xml:space="preserve">Podpis </w:t>
            </w:r>
          </w:p>
        </w:tc>
        <w:tc>
          <w:tcPr>
            <w:tcW w:w="4536" w:type="dxa"/>
            <w:gridSpan w:val="5"/>
          </w:tcPr>
          <w:p w:rsidR="00720098" w:rsidRPr="005925A4" w:rsidRDefault="00720098" w:rsidP="00720098">
            <w:pPr>
              <w:jc w:val="both"/>
            </w:pPr>
          </w:p>
        </w:tc>
        <w:tc>
          <w:tcPr>
            <w:tcW w:w="786" w:type="dxa"/>
            <w:gridSpan w:val="2"/>
            <w:shd w:val="clear" w:color="auto" w:fill="F7CAAC"/>
          </w:tcPr>
          <w:p w:rsidR="00720098" w:rsidRPr="005925A4" w:rsidRDefault="00720098" w:rsidP="00720098">
            <w:pPr>
              <w:jc w:val="both"/>
            </w:pPr>
            <w:r w:rsidRPr="005925A4">
              <w:rPr>
                <w:b/>
              </w:rPr>
              <w:t>datum</w:t>
            </w:r>
          </w:p>
        </w:tc>
        <w:tc>
          <w:tcPr>
            <w:tcW w:w="2019" w:type="dxa"/>
            <w:gridSpan w:val="3"/>
          </w:tcPr>
          <w:p w:rsidR="00720098" w:rsidRPr="005925A4" w:rsidRDefault="00720098" w:rsidP="00720098">
            <w:pPr>
              <w:jc w:val="both"/>
            </w:pPr>
          </w:p>
        </w:tc>
      </w:tr>
    </w:tbl>
    <w:p w:rsidR="00720098" w:rsidRDefault="0072009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7564D" w:rsidTr="00E63AB0">
        <w:tc>
          <w:tcPr>
            <w:tcW w:w="9859" w:type="dxa"/>
            <w:gridSpan w:val="11"/>
            <w:tcBorders>
              <w:bottom w:val="double" w:sz="4" w:space="0" w:color="auto"/>
            </w:tcBorders>
            <w:shd w:val="clear" w:color="auto" w:fill="BDD6EE"/>
          </w:tcPr>
          <w:p w:rsidR="00C7564D" w:rsidRDefault="00C7564D" w:rsidP="005156D9">
            <w:pPr>
              <w:jc w:val="both"/>
              <w:rPr>
                <w:b/>
                <w:sz w:val="28"/>
              </w:rPr>
            </w:pPr>
            <w:r>
              <w:rPr>
                <w:b/>
                <w:sz w:val="28"/>
              </w:rPr>
              <w:lastRenderedPageBreak/>
              <w:t>C-I – Personální zabezpečení</w:t>
            </w:r>
          </w:p>
        </w:tc>
      </w:tr>
      <w:tr w:rsidR="00C7564D" w:rsidTr="00E63AB0">
        <w:tc>
          <w:tcPr>
            <w:tcW w:w="2518" w:type="dxa"/>
            <w:tcBorders>
              <w:top w:val="double" w:sz="4" w:space="0" w:color="auto"/>
            </w:tcBorders>
            <w:shd w:val="clear" w:color="auto" w:fill="F7CAAC"/>
          </w:tcPr>
          <w:p w:rsidR="00C7564D" w:rsidRDefault="00C7564D" w:rsidP="005156D9">
            <w:pPr>
              <w:jc w:val="both"/>
              <w:rPr>
                <w:b/>
              </w:rPr>
            </w:pPr>
            <w:r>
              <w:rPr>
                <w:b/>
              </w:rPr>
              <w:t>Vysoká škola</w:t>
            </w:r>
          </w:p>
        </w:tc>
        <w:tc>
          <w:tcPr>
            <w:tcW w:w="7341" w:type="dxa"/>
            <w:gridSpan w:val="10"/>
          </w:tcPr>
          <w:p w:rsidR="00C7564D" w:rsidRDefault="00C7564D" w:rsidP="005156D9">
            <w:pPr>
              <w:jc w:val="both"/>
            </w:pPr>
            <w:r>
              <w:t>Univerzita Tomáše Bati ve Zlíně</w:t>
            </w:r>
          </w:p>
        </w:tc>
      </w:tr>
      <w:tr w:rsidR="00C7564D" w:rsidTr="00E63AB0">
        <w:tc>
          <w:tcPr>
            <w:tcW w:w="2518" w:type="dxa"/>
            <w:shd w:val="clear" w:color="auto" w:fill="F7CAAC"/>
          </w:tcPr>
          <w:p w:rsidR="00C7564D" w:rsidRDefault="00C7564D" w:rsidP="005156D9">
            <w:pPr>
              <w:jc w:val="both"/>
              <w:rPr>
                <w:b/>
              </w:rPr>
            </w:pPr>
            <w:r>
              <w:rPr>
                <w:b/>
              </w:rPr>
              <w:t>Součást vysoké školy</w:t>
            </w:r>
          </w:p>
        </w:tc>
        <w:tc>
          <w:tcPr>
            <w:tcW w:w="7341" w:type="dxa"/>
            <w:gridSpan w:val="10"/>
          </w:tcPr>
          <w:p w:rsidR="00C7564D" w:rsidRDefault="00C7564D" w:rsidP="005156D9">
            <w:pPr>
              <w:jc w:val="both"/>
            </w:pPr>
            <w:r>
              <w:t>Fakulta managementu a ekonomiky</w:t>
            </w:r>
          </w:p>
        </w:tc>
      </w:tr>
      <w:tr w:rsidR="00C7564D" w:rsidTr="00E63AB0">
        <w:tc>
          <w:tcPr>
            <w:tcW w:w="2518" w:type="dxa"/>
            <w:shd w:val="clear" w:color="auto" w:fill="F7CAAC"/>
          </w:tcPr>
          <w:p w:rsidR="00C7564D" w:rsidRDefault="00C7564D" w:rsidP="005156D9">
            <w:pPr>
              <w:jc w:val="both"/>
              <w:rPr>
                <w:b/>
              </w:rPr>
            </w:pPr>
            <w:r>
              <w:rPr>
                <w:b/>
              </w:rPr>
              <w:t>Název studijního programu</w:t>
            </w:r>
          </w:p>
        </w:tc>
        <w:tc>
          <w:tcPr>
            <w:tcW w:w="7341" w:type="dxa"/>
            <w:gridSpan w:val="10"/>
          </w:tcPr>
          <w:p w:rsidR="00C7564D" w:rsidRDefault="00C7564D" w:rsidP="005156D9">
            <w:pPr>
              <w:jc w:val="both"/>
            </w:pPr>
            <w:r>
              <w:t>Management ve zdravotnictví</w:t>
            </w:r>
          </w:p>
        </w:tc>
      </w:tr>
      <w:tr w:rsidR="00C7564D" w:rsidTr="00E63AB0">
        <w:tc>
          <w:tcPr>
            <w:tcW w:w="2518" w:type="dxa"/>
            <w:shd w:val="clear" w:color="auto" w:fill="F7CAAC"/>
          </w:tcPr>
          <w:p w:rsidR="00C7564D" w:rsidRDefault="00C7564D" w:rsidP="005156D9">
            <w:pPr>
              <w:jc w:val="both"/>
              <w:rPr>
                <w:b/>
              </w:rPr>
            </w:pPr>
            <w:r>
              <w:rPr>
                <w:b/>
              </w:rPr>
              <w:t>Jméno a příjmení</w:t>
            </w:r>
          </w:p>
        </w:tc>
        <w:tc>
          <w:tcPr>
            <w:tcW w:w="4536" w:type="dxa"/>
            <w:gridSpan w:val="5"/>
          </w:tcPr>
          <w:p w:rsidR="00C7564D" w:rsidRDefault="00C7564D" w:rsidP="005156D9">
            <w:pPr>
              <w:jc w:val="both"/>
            </w:pPr>
            <w:r>
              <w:t xml:space="preserve">Jiří </w:t>
            </w:r>
            <w:r w:rsidR="006B7CA8">
              <w:t>BEJTKOVSKÝ</w:t>
            </w:r>
          </w:p>
        </w:tc>
        <w:tc>
          <w:tcPr>
            <w:tcW w:w="709" w:type="dxa"/>
            <w:shd w:val="clear" w:color="auto" w:fill="F7CAAC"/>
          </w:tcPr>
          <w:p w:rsidR="00C7564D" w:rsidRDefault="00C7564D" w:rsidP="005156D9">
            <w:pPr>
              <w:jc w:val="both"/>
              <w:rPr>
                <w:b/>
              </w:rPr>
            </w:pPr>
            <w:r>
              <w:rPr>
                <w:b/>
              </w:rPr>
              <w:t>Tituly</w:t>
            </w:r>
          </w:p>
        </w:tc>
        <w:tc>
          <w:tcPr>
            <w:tcW w:w="2096" w:type="dxa"/>
            <w:gridSpan w:val="4"/>
          </w:tcPr>
          <w:p w:rsidR="00C7564D" w:rsidRDefault="00C7564D" w:rsidP="005156D9">
            <w:pPr>
              <w:jc w:val="both"/>
            </w:pPr>
            <w:r>
              <w:t>Ing.</w:t>
            </w:r>
            <w:r w:rsidR="00DA7509">
              <w:t>,</w:t>
            </w:r>
            <w:r>
              <w:t xml:space="preserve"> Ph.D.</w:t>
            </w:r>
          </w:p>
        </w:tc>
      </w:tr>
      <w:tr w:rsidR="00C7564D" w:rsidTr="00E63AB0">
        <w:tc>
          <w:tcPr>
            <w:tcW w:w="2518" w:type="dxa"/>
            <w:shd w:val="clear" w:color="auto" w:fill="F7CAAC"/>
          </w:tcPr>
          <w:p w:rsidR="00C7564D" w:rsidRDefault="00C7564D" w:rsidP="005156D9">
            <w:pPr>
              <w:jc w:val="both"/>
              <w:rPr>
                <w:b/>
              </w:rPr>
            </w:pPr>
            <w:r>
              <w:rPr>
                <w:b/>
              </w:rPr>
              <w:t>Rok narození</w:t>
            </w:r>
          </w:p>
        </w:tc>
        <w:tc>
          <w:tcPr>
            <w:tcW w:w="829" w:type="dxa"/>
          </w:tcPr>
          <w:p w:rsidR="00C7564D" w:rsidRDefault="00C7564D" w:rsidP="005156D9">
            <w:pPr>
              <w:jc w:val="both"/>
            </w:pPr>
            <w:r>
              <w:t>1982</w:t>
            </w:r>
          </w:p>
        </w:tc>
        <w:tc>
          <w:tcPr>
            <w:tcW w:w="1721" w:type="dxa"/>
            <w:shd w:val="clear" w:color="auto" w:fill="F7CAAC"/>
          </w:tcPr>
          <w:p w:rsidR="00C7564D" w:rsidRDefault="00C7564D" w:rsidP="005156D9">
            <w:pPr>
              <w:jc w:val="both"/>
              <w:rPr>
                <w:b/>
              </w:rPr>
            </w:pPr>
            <w:r>
              <w:rPr>
                <w:b/>
              </w:rPr>
              <w:t>typ vztahu k VŠ</w:t>
            </w:r>
          </w:p>
        </w:tc>
        <w:tc>
          <w:tcPr>
            <w:tcW w:w="992" w:type="dxa"/>
            <w:gridSpan w:val="2"/>
          </w:tcPr>
          <w:p w:rsidR="00C7564D" w:rsidRDefault="00C7564D" w:rsidP="005156D9">
            <w:pPr>
              <w:jc w:val="both"/>
            </w:pPr>
            <w:r>
              <w:t>pp</w:t>
            </w:r>
          </w:p>
        </w:tc>
        <w:tc>
          <w:tcPr>
            <w:tcW w:w="994" w:type="dxa"/>
            <w:shd w:val="clear" w:color="auto" w:fill="F7CAAC"/>
          </w:tcPr>
          <w:p w:rsidR="00C7564D" w:rsidRDefault="00C7564D" w:rsidP="005156D9">
            <w:pPr>
              <w:jc w:val="both"/>
              <w:rPr>
                <w:b/>
              </w:rPr>
            </w:pPr>
            <w:r>
              <w:rPr>
                <w:b/>
              </w:rPr>
              <w:t>rozsah</w:t>
            </w:r>
          </w:p>
        </w:tc>
        <w:tc>
          <w:tcPr>
            <w:tcW w:w="709" w:type="dxa"/>
          </w:tcPr>
          <w:p w:rsidR="00C7564D" w:rsidRDefault="00C7564D" w:rsidP="005156D9">
            <w:pPr>
              <w:jc w:val="both"/>
            </w:pPr>
            <w:r>
              <w:t>40</w:t>
            </w:r>
          </w:p>
        </w:tc>
        <w:tc>
          <w:tcPr>
            <w:tcW w:w="709" w:type="dxa"/>
            <w:gridSpan w:val="2"/>
            <w:shd w:val="clear" w:color="auto" w:fill="F7CAAC"/>
          </w:tcPr>
          <w:p w:rsidR="00C7564D" w:rsidRDefault="00C7564D" w:rsidP="005156D9">
            <w:pPr>
              <w:jc w:val="both"/>
              <w:rPr>
                <w:b/>
              </w:rPr>
            </w:pPr>
            <w:r>
              <w:rPr>
                <w:b/>
              </w:rPr>
              <w:t>do kdy</w:t>
            </w:r>
          </w:p>
        </w:tc>
        <w:tc>
          <w:tcPr>
            <w:tcW w:w="1387" w:type="dxa"/>
            <w:gridSpan w:val="2"/>
          </w:tcPr>
          <w:p w:rsidR="00C7564D" w:rsidRDefault="00C7564D" w:rsidP="005156D9">
            <w:pPr>
              <w:jc w:val="both"/>
            </w:pPr>
            <w:r>
              <w:t>N</w:t>
            </w:r>
          </w:p>
        </w:tc>
      </w:tr>
      <w:tr w:rsidR="00C7564D" w:rsidTr="00E63AB0">
        <w:tc>
          <w:tcPr>
            <w:tcW w:w="5068" w:type="dxa"/>
            <w:gridSpan w:val="3"/>
            <w:shd w:val="clear" w:color="auto" w:fill="F7CAAC"/>
          </w:tcPr>
          <w:p w:rsidR="00C7564D" w:rsidRDefault="00C7564D" w:rsidP="005156D9">
            <w:pPr>
              <w:jc w:val="both"/>
              <w:rPr>
                <w:b/>
              </w:rPr>
            </w:pPr>
            <w:r>
              <w:rPr>
                <w:b/>
              </w:rPr>
              <w:t>Typ vztahu na součásti VŠ, která uskutečňuje st. program</w:t>
            </w:r>
          </w:p>
        </w:tc>
        <w:tc>
          <w:tcPr>
            <w:tcW w:w="992" w:type="dxa"/>
            <w:gridSpan w:val="2"/>
          </w:tcPr>
          <w:p w:rsidR="00C7564D" w:rsidRDefault="00C7564D" w:rsidP="005156D9">
            <w:pPr>
              <w:jc w:val="both"/>
            </w:pPr>
            <w:r>
              <w:t>pp</w:t>
            </w:r>
          </w:p>
        </w:tc>
        <w:tc>
          <w:tcPr>
            <w:tcW w:w="994" w:type="dxa"/>
            <w:shd w:val="clear" w:color="auto" w:fill="F7CAAC"/>
          </w:tcPr>
          <w:p w:rsidR="00C7564D" w:rsidRDefault="00C7564D" w:rsidP="005156D9">
            <w:pPr>
              <w:jc w:val="both"/>
              <w:rPr>
                <w:b/>
              </w:rPr>
            </w:pPr>
            <w:r>
              <w:rPr>
                <w:b/>
              </w:rPr>
              <w:t>rozsah</w:t>
            </w:r>
          </w:p>
        </w:tc>
        <w:tc>
          <w:tcPr>
            <w:tcW w:w="709" w:type="dxa"/>
          </w:tcPr>
          <w:p w:rsidR="00C7564D" w:rsidRDefault="00C7564D" w:rsidP="005156D9">
            <w:pPr>
              <w:jc w:val="both"/>
            </w:pPr>
            <w:r>
              <w:t>40</w:t>
            </w:r>
          </w:p>
        </w:tc>
        <w:tc>
          <w:tcPr>
            <w:tcW w:w="709" w:type="dxa"/>
            <w:gridSpan w:val="2"/>
            <w:shd w:val="clear" w:color="auto" w:fill="F7CAAC"/>
          </w:tcPr>
          <w:p w:rsidR="00C7564D" w:rsidRDefault="00C7564D" w:rsidP="005156D9">
            <w:pPr>
              <w:jc w:val="both"/>
              <w:rPr>
                <w:b/>
              </w:rPr>
            </w:pPr>
            <w:r>
              <w:rPr>
                <w:b/>
              </w:rPr>
              <w:t>do kdy</w:t>
            </w:r>
          </w:p>
        </w:tc>
        <w:tc>
          <w:tcPr>
            <w:tcW w:w="1387" w:type="dxa"/>
            <w:gridSpan w:val="2"/>
          </w:tcPr>
          <w:p w:rsidR="00C7564D" w:rsidRDefault="00C7564D" w:rsidP="005156D9">
            <w:pPr>
              <w:jc w:val="both"/>
            </w:pPr>
            <w:r>
              <w:t>N</w:t>
            </w:r>
          </w:p>
        </w:tc>
      </w:tr>
      <w:tr w:rsidR="00C7564D" w:rsidTr="00E63AB0">
        <w:tc>
          <w:tcPr>
            <w:tcW w:w="6060" w:type="dxa"/>
            <w:gridSpan w:val="5"/>
            <w:shd w:val="clear" w:color="auto" w:fill="F7CAAC"/>
          </w:tcPr>
          <w:p w:rsidR="00C7564D" w:rsidRDefault="00C7564D" w:rsidP="005156D9">
            <w:pPr>
              <w:jc w:val="both"/>
            </w:pPr>
            <w:r>
              <w:rPr>
                <w:b/>
              </w:rPr>
              <w:t>Další současná působení jako akademický pracovník na jiných VŠ</w:t>
            </w:r>
          </w:p>
        </w:tc>
        <w:tc>
          <w:tcPr>
            <w:tcW w:w="1703" w:type="dxa"/>
            <w:gridSpan w:val="2"/>
            <w:shd w:val="clear" w:color="auto" w:fill="F7CAAC"/>
          </w:tcPr>
          <w:p w:rsidR="00C7564D" w:rsidRDefault="00C7564D" w:rsidP="005156D9">
            <w:pPr>
              <w:jc w:val="both"/>
              <w:rPr>
                <w:b/>
              </w:rPr>
            </w:pPr>
            <w:r>
              <w:rPr>
                <w:b/>
              </w:rPr>
              <w:t>typ prac. vztahu</w:t>
            </w:r>
          </w:p>
        </w:tc>
        <w:tc>
          <w:tcPr>
            <w:tcW w:w="2096" w:type="dxa"/>
            <w:gridSpan w:val="4"/>
            <w:shd w:val="clear" w:color="auto" w:fill="F7CAAC"/>
          </w:tcPr>
          <w:p w:rsidR="00C7564D" w:rsidRDefault="00C7564D" w:rsidP="005156D9">
            <w:pPr>
              <w:jc w:val="both"/>
              <w:rPr>
                <w:b/>
              </w:rPr>
            </w:pPr>
            <w:r>
              <w:rPr>
                <w:b/>
              </w:rPr>
              <w:t>rozsah</w:t>
            </w:r>
          </w:p>
        </w:tc>
      </w:tr>
      <w:tr w:rsidR="00C7564D" w:rsidTr="00E63AB0">
        <w:tc>
          <w:tcPr>
            <w:tcW w:w="6060" w:type="dxa"/>
            <w:gridSpan w:val="5"/>
          </w:tcPr>
          <w:p w:rsidR="00C7564D" w:rsidRDefault="00C7564D" w:rsidP="005156D9">
            <w:pPr>
              <w:jc w:val="both"/>
            </w:pPr>
          </w:p>
        </w:tc>
        <w:tc>
          <w:tcPr>
            <w:tcW w:w="1703" w:type="dxa"/>
            <w:gridSpan w:val="2"/>
          </w:tcPr>
          <w:p w:rsidR="00C7564D" w:rsidRDefault="00C7564D" w:rsidP="005156D9">
            <w:pPr>
              <w:jc w:val="both"/>
            </w:pPr>
          </w:p>
        </w:tc>
        <w:tc>
          <w:tcPr>
            <w:tcW w:w="2096" w:type="dxa"/>
            <w:gridSpan w:val="4"/>
          </w:tcPr>
          <w:p w:rsidR="00C7564D" w:rsidRDefault="00C7564D" w:rsidP="005156D9">
            <w:pPr>
              <w:jc w:val="both"/>
            </w:pPr>
          </w:p>
        </w:tc>
      </w:tr>
      <w:tr w:rsidR="00C7564D" w:rsidTr="00E63AB0">
        <w:tc>
          <w:tcPr>
            <w:tcW w:w="9859" w:type="dxa"/>
            <w:gridSpan w:val="11"/>
            <w:shd w:val="clear" w:color="auto" w:fill="F7CAAC"/>
          </w:tcPr>
          <w:p w:rsidR="00C7564D" w:rsidRDefault="00C7564D" w:rsidP="005156D9">
            <w:pPr>
              <w:jc w:val="both"/>
            </w:pPr>
            <w:r>
              <w:rPr>
                <w:b/>
              </w:rPr>
              <w:t>Předměty příslušného studijního programu a způsob zapojení do jejich výuky, příp. další zapojení do uskutečňování studijního programu</w:t>
            </w:r>
          </w:p>
        </w:tc>
      </w:tr>
      <w:tr w:rsidR="00C7564D" w:rsidTr="0088479F">
        <w:trPr>
          <w:trHeight w:val="186"/>
        </w:trPr>
        <w:tc>
          <w:tcPr>
            <w:tcW w:w="9859" w:type="dxa"/>
            <w:gridSpan w:val="11"/>
            <w:tcBorders>
              <w:top w:val="nil"/>
            </w:tcBorders>
          </w:tcPr>
          <w:p w:rsidR="00C7564D" w:rsidRDefault="00C7564D" w:rsidP="005156D9">
            <w:pPr>
              <w:jc w:val="both"/>
            </w:pPr>
            <w:r>
              <w:t>Řízení lidských zdrojů ve zdravotnic</w:t>
            </w:r>
            <w:r w:rsidR="00DA7509">
              <w:t>tví – garant, přednášející (100</w:t>
            </w:r>
            <w:r>
              <w:t>%)</w:t>
            </w:r>
          </w:p>
        </w:tc>
      </w:tr>
      <w:tr w:rsidR="00C7564D" w:rsidTr="00E63AB0">
        <w:tc>
          <w:tcPr>
            <w:tcW w:w="9859" w:type="dxa"/>
            <w:gridSpan w:val="11"/>
            <w:shd w:val="clear" w:color="auto" w:fill="F7CAAC"/>
          </w:tcPr>
          <w:p w:rsidR="00C7564D" w:rsidRDefault="00C7564D" w:rsidP="005156D9">
            <w:pPr>
              <w:jc w:val="both"/>
            </w:pPr>
            <w:r>
              <w:rPr>
                <w:b/>
              </w:rPr>
              <w:t xml:space="preserve">Údaje o vzdělání na VŠ </w:t>
            </w:r>
          </w:p>
        </w:tc>
      </w:tr>
      <w:tr w:rsidR="00C7564D" w:rsidTr="00B8124C">
        <w:trPr>
          <w:trHeight w:val="717"/>
        </w:trPr>
        <w:tc>
          <w:tcPr>
            <w:tcW w:w="9859" w:type="dxa"/>
            <w:gridSpan w:val="11"/>
          </w:tcPr>
          <w:p w:rsidR="00C7564D" w:rsidRDefault="00C7564D" w:rsidP="005156D9">
            <w:pPr>
              <w:jc w:val="both"/>
            </w:pPr>
            <w:r w:rsidRPr="00DD1978">
              <w:rPr>
                <w:b/>
              </w:rPr>
              <w:t>2007 – 2013 |</w:t>
            </w:r>
            <w:r w:rsidRPr="00AB4C57">
              <w:t xml:space="preserve"> UTB ve Zlíně, Fakulta managementu a ekonom</w:t>
            </w:r>
            <w:r>
              <w:t xml:space="preserve">iky: </w:t>
            </w:r>
            <w:r w:rsidRPr="00533C05">
              <w:t xml:space="preserve">doktor v oboru Management a ekonomika </w:t>
            </w:r>
            <w:r>
              <w:t>(</w:t>
            </w:r>
            <w:r w:rsidRPr="00225225">
              <w:rPr>
                <w:b/>
              </w:rPr>
              <w:t>Ph.D.</w:t>
            </w:r>
            <w:r>
              <w:rPr>
                <w:b/>
              </w:rPr>
              <w:t>)</w:t>
            </w:r>
          </w:p>
          <w:p w:rsidR="00C7564D" w:rsidRDefault="00C7564D" w:rsidP="005156D9">
            <w:pPr>
              <w:jc w:val="both"/>
            </w:pPr>
            <w:r w:rsidRPr="00DD1978">
              <w:rPr>
                <w:b/>
              </w:rPr>
              <w:t>2008 – 2010 |</w:t>
            </w:r>
            <w:r w:rsidRPr="00AB4C57">
              <w:t xml:space="preserve"> </w:t>
            </w:r>
            <w:r>
              <w:t>UTB ve Zlíně, Fakulta humanitních studií: bakalář v oboru Učitelství odborných předmětů pro SŠ (</w:t>
            </w:r>
            <w:r w:rsidRPr="00225225">
              <w:rPr>
                <w:b/>
              </w:rPr>
              <w:t>Bc.</w:t>
            </w:r>
            <w:r>
              <w:rPr>
                <w:b/>
              </w:rPr>
              <w:t>)</w:t>
            </w:r>
          </w:p>
          <w:p w:rsidR="00C7564D" w:rsidRDefault="00C7564D" w:rsidP="005156D9">
            <w:pPr>
              <w:jc w:val="both"/>
              <w:rPr>
                <w:b/>
              </w:rPr>
            </w:pPr>
            <w:r w:rsidRPr="00DD1978">
              <w:rPr>
                <w:b/>
              </w:rPr>
              <w:t>2005 – 2007 |</w:t>
            </w:r>
            <w:r w:rsidRPr="00AB4C57">
              <w:t xml:space="preserve"> UTB ve Zlíně, Fakulta management</w:t>
            </w:r>
            <w:r>
              <w:t xml:space="preserve">u a ekonomiky: </w:t>
            </w:r>
            <w:r w:rsidRPr="00533C05">
              <w:t xml:space="preserve">inženýr v oboru Management a marketing </w:t>
            </w:r>
            <w:r>
              <w:t>(</w:t>
            </w:r>
            <w:r w:rsidRPr="00225225">
              <w:rPr>
                <w:b/>
              </w:rPr>
              <w:t>Ing.</w:t>
            </w:r>
            <w:r>
              <w:rPr>
                <w:b/>
              </w:rPr>
              <w:t>)</w:t>
            </w:r>
          </w:p>
        </w:tc>
      </w:tr>
      <w:tr w:rsidR="00C7564D" w:rsidTr="00E63AB0">
        <w:tc>
          <w:tcPr>
            <w:tcW w:w="9859" w:type="dxa"/>
            <w:gridSpan w:val="11"/>
            <w:shd w:val="clear" w:color="auto" w:fill="F7CAAC"/>
          </w:tcPr>
          <w:p w:rsidR="00C7564D" w:rsidRDefault="00C7564D" w:rsidP="005156D9">
            <w:pPr>
              <w:jc w:val="both"/>
              <w:rPr>
                <w:b/>
              </w:rPr>
            </w:pPr>
            <w:r>
              <w:rPr>
                <w:b/>
              </w:rPr>
              <w:t>Údaje o odborném působení od absolvování VŠ</w:t>
            </w:r>
          </w:p>
        </w:tc>
      </w:tr>
      <w:tr w:rsidR="00C7564D" w:rsidTr="00E63AB0">
        <w:trPr>
          <w:trHeight w:val="1090"/>
        </w:trPr>
        <w:tc>
          <w:tcPr>
            <w:tcW w:w="9859" w:type="dxa"/>
            <w:gridSpan w:val="11"/>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6"/>
              <w:gridCol w:w="8333"/>
            </w:tblGrid>
            <w:tr w:rsidR="00C7564D" w:rsidTr="00C7564D">
              <w:tc>
                <w:tcPr>
                  <w:tcW w:w="1376" w:type="dxa"/>
                </w:tcPr>
                <w:p w:rsidR="00C7564D" w:rsidRPr="00C7564D" w:rsidRDefault="00C7564D" w:rsidP="00C7564D">
                  <w:r w:rsidRPr="00C7564D">
                    <w:t xml:space="preserve">2016 – dosud   </w:t>
                  </w:r>
                </w:p>
              </w:tc>
              <w:tc>
                <w:tcPr>
                  <w:tcW w:w="8333" w:type="dxa"/>
                </w:tcPr>
                <w:p w:rsidR="00C7564D" w:rsidRDefault="00C7564D" w:rsidP="005156D9">
                  <w:pPr>
                    <w:rPr>
                      <w:b/>
                    </w:rPr>
                  </w:pPr>
                  <w:r w:rsidRPr="00826029">
                    <w:t>UTB ve Zlíně, Fakulta managementu a ekonomiky:</w:t>
                  </w:r>
                  <w:r>
                    <w:t xml:space="preserve"> redaktor vědeckého univerzitního časopisu Journal of Competitiveness</w:t>
                  </w:r>
                </w:p>
              </w:tc>
            </w:tr>
            <w:tr w:rsidR="00C7564D" w:rsidTr="00C7564D">
              <w:tc>
                <w:tcPr>
                  <w:tcW w:w="1376" w:type="dxa"/>
                </w:tcPr>
                <w:p w:rsidR="00C7564D" w:rsidRPr="00C7564D" w:rsidRDefault="00C7564D" w:rsidP="005156D9">
                  <w:r w:rsidRPr="00C7564D">
                    <w:t>2012 – dosud</w:t>
                  </w:r>
                </w:p>
              </w:tc>
              <w:tc>
                <w:tcPr>
                  <w:tcW w:w="8333" w:type="dxa"/>
                </w:tcPr>
                <w:p w:rsidR="00C7564D" w:rsidRPr="00C7564D" w:rsidRDefault="00C7564D" w:rsidP="005156D9">
                  <w:r w:rsidRPr="00826029">
                    <w:t>UTB ve Zlíně, Fakulta managementu a ekonomiky:</w:t>
                  </w:r>
                  <w:r>
                    <w:t xml:space="preserve"> zástupce ředitelky Ústavu managementu a marketingu</w:t>
                  </w:r>
                </w:p>
              </w:tc>
            </w:tr>
            <w:tr w:rsidR="00C7564D" w:rsidTr="00C7564D">
              <w:tc>
                <w:tcPr>
                  <w:tcW w:w="1376" w:type="dxa"/>
                </w:tcPr>
                <w:p w:rsidR="00C7564D" w:rsidRPr="00C7564D" w:rsidRDefault="00C7564D" w:rsidP="005156D9">
                  <w:r w:rsidRPr="00C7564D">
                    <w:t xml:space="preserve">2011 – 2013    </w:t>
                  </w:r>
                </w:p>
              </w:tc>
              <w:tc>
                <w:tcPr>
                  <w:tcW w:w="8333" w:type="dxa"/>
                </w:tcPr>
                <w:p w:rsidR="00C7564D" w:rsidRPr="00C7564D" w:rsidRDefault="00C7564D" w:rsidP="005156D9">
                  <w:r>
                    <w:t>Aktivně životem o. p. s.: lektorská a školící činnost v oblasti marketingu, managementu a řízení lidských zdrojů</w:t>
                  </w:r>
                </w:p>
              </w:tc>
            </w:tr>
            <w:tr w:rsidR="00C7564D" w:rsidTr="00C7564D">
              <w:tc>
                <w:tcPr>
                  <w:tcW w:w="1376" w:type="dxa"/>
                </w:tcPr>
                <w:p w:rsidR="00C7564D" w:rsidRPr="00C7564D" w:rsidRDefault="00C7564D" w:rsidP="005156D9">
                  <w:r w:rsidRPr="00C7564D">
                    <w:t>2009</w:t>
                  </w:r>
                </w:p>
              </w:tc>
              <w:tc>
                <w:tcPr>
                  <w:tcW w:w="8333" w:type="dxa"/>
                </w:tcPr>
                <w:p w:rsidR="00C7564D" w:rsidRDefault="00C7564D" w:rsidP="005156D9">
                  <w:pPr>
                    <w:rPr>
                      <w:b/>
                    </w:rPr>
                  </w:pPr>
                  <w:r>
                    <w:t>Obchodní akademie Tomáše Bati a Vyšší odborná škola ekonomická, Zlín: výuka předmětu Personální management</w:t>
                  </w:r>
                </w:p>
              </w:tc>
            </w:tr>
            <w:tr w:rsidR="00C7564D" w:rsidTr="00C7564D">
              <w:tc>
                <w:tcPr>
                  <w:tcW w:w="1376" w:type="dxa"/>
                </w:tcPr>
                <w:p w:rsidR="00C7564D" w:rsidRPr="00C7564D" w:rsidRDefault="00C7564D" w:rsidP="005156D9">
                  <w:r w:rsidRPr="00C7564D">
                    <w:t>2007 – dosud</w:t>
                  </w:r>
                </w:p>
              </w:tc>
              <w:tc>
                <w:tcPr>
                  <w:tcW w:w="8333" w:type="dxa"/>
                </w:tcPr>
                <w:p w:rsidR="00C7564D" w:rsidRDefault="00C7564D" w:rsidP="005156D9">
                  <w:pPr>
                    <w:rPr>
                      <w:b/>
                    </w:rPr>
                  </w:pPr>
                  <w:r w:rsidRPr="00826029">
                    <w:t>UTB ve Zlíně, Fakulta managementu a ekonomiky:</w:t>
                  </w:r>
                  <w:r>
                    <w:t xml:space="preserve"> odborný asistent</w:t>
                  </w:r>
                </w:p>
              </w:tc>
            </w:tr>
          </w:tbl>
          <w:p w:rsidR="00C7564D" w:rsidRDefault="00C7564D" w:rsidP="005156D9">
            <w:pPr>
              <w:jc w:val="both"/>
            </w:pPr>
          </w:p>
        </w:tc>
      </w:tr>
      <w:tr w:rsidR="00C7564D" w:rsidTr="00E63AB0">
        <w:trPr>
          <w:trHeight w:val="250"/>
        </w:trPr>
        <w:tc>
          <w:tcPr>
            <w:tcW w:w="9859" w:type="dxa"/>
            <w:gridSpan w:val="11"/>
            <w:shd w:val="clear" w:color="auto" w:fill="F7CAAC"/>
          </w:tcPr>
          <w:p w:rsidR="00C7564D" w:rsidRDefault="00C7564D" w:rsidP="005156D9">
            <w:pPr>
              <w:jc w:val="both"/>
            </w:pPr>
            <w:r>
              <w:rPr>
                <w:b/>
              </w:rPr>
              <w:t>Zkušenosti s vedením kvalifikačních a rigorózních prací</w:t>
            </w:r>
          </w:p>
        </w:tc>
      </w:tr>
      <w:tr w:rsidR="00C7564D" w:rsidTr="00E63AB0">
        <w:trPr>
          <w:trHeight w:val="402"/>
        </w:trPr>
        <w:tc>
          <w:tcPr>
            <w:tcW w:w="9859" w:type="dxa"/>
            <w:gridSpan w:val="11"/>
          </w:tcPr>
          <w:p w:rsidR="000D137B" w:rsidRDefault="000D137B" w:rsidP="000D137B">
            <w:pPr>
              <w:jc w:val="both"/>
            </w:pPr>
            <w:r>
              <w:t xml:space="preserve">Počet vedených bakalářských prací – 47 </w:t>
            </w:r>
          </w:p>
          <w:p w:rsidR="000D137B" w:rsidRDefault="000D137B" w:rsidP="000D137B">
            <w:pPr>
              <w:jc w:val="both"/>
            </w:pPr>
            <w:r>
              <w:t>Počet vedených diplomových prací – 12</w:t>
            </w:r>
          </w:p>
        </w:tc>
      </w:tr>
      <w:tr w:rsidR="00C7564D" w:rsidTr="00E63AB0">
        <w:trPr>
          <w:cantSplit/>
        </w:trPr>
        <w:tc>
          <w:tcPr>
            <w:tcW w:w="3347" w:type="dxa"/>
            <w:gridSpan w:val="2"/>
            <w:tcBorders>
              <w:top w:val="single" w:sz="12" w:space="0" w:color="auto"/>
            </w:tcBorders>
            <w:shd w:val="clear" w:color="auto" w:fill="F7CAAC"/>
          </w:tcPr>
          <w:p w:rsidR="00C7564D" w:rsidRDefault="00C7564D" w:rsidP="005156D9">
            <w:pPr>
              <w:jc w:val="both"/>
            </w:pPr>
            <w:r>
              <w:rPr>
                <w:b/>
              </w:rPr>
              <w:t xml:space="preserve">Obor habilitačního řízení </w:t>
            </w:r>
          </w:p>
        </w:tc>
        <w:tc>
          <w:tcPr>
            <w:tcW w:w="2245" w:type="dxa"/>
            <w:gridSpan w:val="2"/>
            <w:tcBorders>
              <w:top w:val="single" w:sz="12" w:space="0" w:color="auto"/>
            </w:tcBorders>
            <w:shd w:val="clear" w:color="auto" w:fill="F7CAAC"/>
          </w:tcPr>
          <w:p w:rsidR="00C7564D" w:rsidRDefault="00C7564D" w:rsidP="005156D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7564D" w:rsidRDefault="00C7564D" w:rsidP="005156D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7564D" w:rsidRDefault="00C7564D" w:rsidP="005156D9">
            <w:pPr>
              <w:jc w:val="both"/>
              <w:rPr>
                <w:b/>
              </w:rPr>
            </w:pPr>
            <w:r>
              <w:rPr>
                <w:b/>
              </w:rPr>
              <w:t>Ohlasy publikací</w:t>
            </w:r>
          </w:p>
        </w:tc>
      </w:tr>
      <w:tr w:rsidR="00C7564D" w:rsidTr="00E63AB0">
        <w:trPr>
          <w:cantSplit/>
        </w:trPr>
        <w:tc>
          <w:tcPr>
            <w:tcW w:w="3347" w:type="dxa"/>
            <w:gridSpan w:val="2"/>
          </w:tcPr>
          <w:p w:rsidR="00C7564D" w:rsidRDefault="00C7564D" w:rsidP="005156D9">
            <w:pPr>
              <w:jc w:val="both"/>
            </w:pPr>
          </w:p>
        </w:tc>
        <w:tc>
          <w:tcPr>
            <w:tcW w:w="2245" w:type="dxa"/>
            <w:gridSpan w:val="2"/>
          </w:tcPr>
          <w:p w:rsidR="00C7564D" w:rsidRDefault="00C7564D" w:rsidP="005156D9">
            <w:pPr>
              <w:jc w:val="both"/>
            </w:pPr>
          </w:p>
        </w:tc>
        <w:tc>
          <w:tcPr>
            <w:tcW w:w="2248" w:type="dxa"/>
            <w:gridSpan w:val="4"/>
            <w:tcBorders>
              <w:right w:val="single" w:sz="12" w:space="0" w:color="auto"/>
            </w:tcBorders>
          </w:tcPr>
          <w:p w:rsidR="00C7564D" w:rsidRDefault="00C7564D" w:rsidP="005156D9">
            <w:pPr>
              <w:jc w:val="both"/>
            </w:pPr>
          </w:p>
        </w:tc>
        <w:tc>
          <w:tcPr>
            <w:tcW w:w="632" w:type="dxa"/>
            <w:tcBorders>
              <w:left w:val="single" w:sz="12" w:space="0" w:color="auto"/>
            </w:tcBorders>
            <w:shd w:val="clear" w:color="auto" w:fill="F7CAAC"/>
          </w:tcPr>
          <w:p w:rsidR="00C7564D" w:rsidRDefault="00C7564D" w:rsidP="005156D9">
            <w:pPr>
              <w:jc w:val="both"/>
            </w:pPr>
            <w:r>
              <w:rPr>
                <w:b/>
              </w:rPr>
              <w:t>WOS</w:t>
            </w:r>
          </w:p>
        </w:tc>
        <w:tc>
          <w:tcPr>
            <w:tcW w:w="693" w:type="dxa"/>
            <w:shd w:val="clear" w:color="auto" w:fill="F7CAAC"/>
          </w:tcPr>
          <w:p w:rsidR="00C7564D" w:rsidRDefault="00C7564D" w:rsidP="005156D9">
            <w:pPr>
              <w:jc w:val="both"/>
              <w:rPr>
                <w:sz w:val="18"/>
              </w:rPr>
            </w:pPr>
            <w:r>
              <w:rPr>
                <w:b/>
                <w:sz w:val="18"/>
              </w:rPr>
              <w:t>Scopus</w:t>
            </w:r>
          </w:p>
        </w:tc>
        <w:tc>
          <w:tcPr>
            <w:tcW w:w="694" w:type="dxa"/>
            <w:shd w:val="clear" w:color="auto" w:fill="F7CAAC"/>
          </w:tcPr>
          <w:p w:rsidR="00C7564D" w:rsidRDefault="00C7564D" w:rsidP="005156D9">
            <w:pPr>
              <w:jc w:val="both"/>
            </w:pPr>
            <w:r>
              <w:rPr>
                <w:b/>
                <w:sz w:val="18"/>
              </w:rPr>
              <w:t>ostatní</w:t>
            </w:r>
          </w:p>
        </w:tc>
      </w:tr>
      <w:tr w:rsidR="00C7564D" w:rsidTr="00E63AB0">
        <w:trPr>
          <w:cantSplit/>
          <w:trHeight w:val="70"/>
        </w:trPr>
        <w:tc>
          <w:tcPr>
            <w:tcW w:w="3347" w:type="dxa"/>
            <w:gridSpan w:val="2"/>
            <w:shd w:val="clear" w:color="auto" w:fill="F7CAAC"/>
          </w:tcPr>
          <w:p w:rsidR="00C7564D" w:rsidRDefault="00C7564D" w:rsidP="005156D9">
            <w:pPr>
              <w:jc w:val="both"/>
            </w:pPr>
            <w:r>
              <w:rPr>
                <w:b/>
              </w:rPr>
              <w:t>Obor jmenovacího řízení</w:t>
            </w:r>
          </w:p>
        </w:tc>
        <w:tc>
          <w:tcPr>
            <w:tcW w:w="2245" w:type="dxa"/>
            <w:gridSpan w:val="2"/>
            <w:shd w:val="clear" w:color="auto" w:fill="F7CAAC"/>
          </w:tcPr>
          <w:p w:rsidR="00C7564D" w:rsidRDefault="00C7564D" w:rsidP="005156D9">
            <w:pPr>
              <w:jc w:val="both"/>
            </w:pPr>
            <w:r>
              <w:rPr>
                <w:b/>
              </w:rPr>
              <w:t>Rok udělení hodnosti</w:t>
            </w:r>
          </w:p>
        </w:tc>
        <w:tc>
          <w:tcPr>
            <w:tcW w:w="2248" w:type="dxa"/>
            <w:gridSpan w:val="4"/>
            <w:tcBorders>
              <w:right w:val="single" w:sz="12" w:space="0" w:color="auto"/>
            </w:tcBorders>
            <w:shd w:val="clear" w:color="auto" w:fill="F7CAAC"/>
          </w:tcPr>
          <w:p w:rsidR="00C7564D" w:rsidRDefault="00C7564D" w:rsidP="005156D9">
            <w:pPr>
              <w:jc w:val="both"/>
            </w:pPr>
            <w:r>
              <w:rPr>
                <w:b/>
              </w:rPr>
              <w:t>Řízení konáno na VŠ</w:t>
            </w:r>
          </w:p>
        </w:tc>
        <w:tc>
          <w:tcPr>
            <w:tcW w:w="632" w:type="dxa"/>
            <w:vMerge w:val="restart"/>
            <w:tcBorders>
              <w:left w:val="single" w:sz="12" w:space="0" w:color="auto"/>
            </w:tcBorders>
          </w:tcPr>
          <w:p w:rsidR="00C7564D" w:rsidRDefault="000D137B" w:rsidP="005156D9">
            <w:pPr>
              <w:jc w:val="center"/>
              <w:rPr>
                <w:b/>
              </w:rPr>
            </w:pPr>
            <w:r>
              <w:rPr>
                <w:b/>
              </w:rPr>
              <w:t>4</w:t>
            </w:r>
          </w:p>
        </w:tc>
        <w:tc>
          <w:tcPr>
            <w:tcW w:w="693" w:type="dxa"/>
            <w:vMerge w:val="restart"/>
          </w:tcPr>
          <w:p w:rsidR="00C7564D" w:rsidRDefault="000D137B" w:rsidP="005156D9">
            <w:pPr>
              <w:jc w:val="center"/>
              <w:rPr>
                <w:b/>
              </w:rPr>
            </w:pPr>
            <w:r>
              <w:rPr>
                <w:b/>
              </w:rPr>
              <w:t>6</w:t>
            </w:r>
          </w:p>
        </w:tc>
        <w:tc>
          <w:tcPr>
            <w:tcW w:w="694" w:type="dxa"/>
            <w:vMerge w:val="restart"/>
          </w:tcPr>
          <w:p w:rsidR="00C7564D" w:rsidRDefault="00C7564D" w:rsidP="005156D9">
            <w:pPr>
              <w:jc w:val="center"/>
              <w:rPr>
                <w:b/>
              </w:rPr>
            </w:pPr>
            <w:r>
              <w:rPr>
                <w:b/>
              </w:rPr>
              <w:t>17</w:t>
            </w:r>
          </w:p>
        </w:tc>
      </w:tr>
      <w:tr w:rsidR="00C7564D" w:rsidTr="00E63AB0">
        <w:trPr>
          <w:trHeight w:val="205"/>
        </w:trPr>
        <w:tc>
          <w:tcPr>
            <w:tcW w:w="3347" w:type="dxa"/>
            <w:gridSpan w:val="2"/>
          </w:tcPr>
          <w:p w:rsidR="00C7564D" w:rsidRDefault="00C7564D" w:rsidP="005156D9">
            <w:pPr>
              <w:jc w:val="both"/>
            </w:pPr>
          </w:p>
        </w:tc>
        <w:tc>
          <w:tcPr>
            <w:tcW w:w="2245" w:type="dxa"/>
            <w:gridSpan w:val="2"/>
          </w:tcPr>
          <w:p w:rsidR="00C7564D" w:rsidRDefault="00C7564D" w:rsidP="005156D9">
            <w:pPr>
              <w:jc w:val="both"/>
            </w:pPr>
          </w:p>
        </w:tc>
        <w:tc>
          <w:tcPr>
            <w:tcW w:w="2248" w:type="dxa"/>
            <w:gridSpan w:val="4"/>
            <w:tcBorders>
              <w:right w:val="single" w:sz="12" w:space="0" w:color="auto"/>
            </w:tcBorders>
          </w:tcPr>
          <w:p w:rsidR="00C7564D" w:rsidRDefault="00C7564D" w:rsidP="005156D9">
            <w:pPr>
              <w:jc w:val="both"/>
            </w:pPr>
          </w:p>
        </w:tc>
        <w:tc>
          <w:tcPr>
            <w:tcW w:w="632" w:type="dxa"/>
            <w:vMerge/>
            <w:tcBorders>
              <w:left w:val="single" w:sz="12" w:space="0" w:color="auto"/>
            </w:tcBorders>
            <w:vAlign w:val="center"/>
          </w:tcPr>
          <w:p w:rsidR="00C7564D" w:rsidRDefault="00C7564D" w:rsidP="005156D9">
            <w:pPr>
              <w:rPr>
                <w:b/>
              </w:rPr>
            </w:pPr>
          </w:p>
        </w:tc>
        <w:tc>
          <w:tcPr>
            <w:tcW w:w="693" w:type="dxa"/>
            <w:vMerge/>
            <w:vAlign w:val="center"/>
          </w:tcPr>
          <w:p w:rsidR="00C7564D" w:rsidRDefault="00C7564D" w:rsidP="005156D9">
            <w:pPr>
              <w:rPr>
                <w:b/>
              </w:rPr>
            </w:pPr>
          </w:p>
        </w:tc>
        <w:tc>
          <w:tcPr>
            <w:tcW w:w="694" w:type="dxa"/>
            <w:vMerge/>
            <w:vAlign w:val="center"/>
          </w:tcPr>
          <w:p w:rsidR="00C7564D" w:rsidRDefault="00C7564D" w:rsidP="005156D9">
            <w:pPr>
              <w:rPr>
                <w:b/>
              </w:rPr>
            </w:pPr>
          </w:p>
        </w:tc>
      </w:tr>
      <w:tr w:rsidR="00C7564D" w:rsidTr="00E63AB0">
        <w:tc>
          <w:tcPr>
            <w:tcW w:w="9859" w:type="dxa"/>
            <w:gridSpan w:val="11"/>
            <w:shd w:val="clear" w:color="auto" w:fill="F7CAAC"/>
          </w:tcPr>
          <w:p w:rsidR="00C7564D" w:rsidRDefault="00C7564D" w:rsidP="005156D9">
            <w:pPr>
              <w:jc w:val="both"/>
              <w:rPr>
                <w:b/>
              </w:rPr>
            </w:pPr>
            <w:r>
              <w:rPr>
                <w:b/>
              </w:rPr>
              <w:t xml:space="preserve">Přehled o nejvýznamnější publikační a další tvůrčí činnosti nebo další profesní činnosti u odborníků z praxe vztahující se k zabezpečovaným předmětům </w:t>
            </w:r>
          </w:p>
        </w:tc>
      </w:tr>
      <w:tr w:rsidR="00C7564D" w:rsidTr="00E63AB0">
        <w:trPr>
          <w:trHeight w:val="2347"/>
        </w:trPr>
        <w:tc>
          <w:tcPr>
            <w:tcW w:w="9859" w:type="dxa"/>
            <w:gridSpan w:val="11"/>
          </w:tcPr>
          <w:p w:rsidR="00C7564D" w:rsidRPr="00414F68" w:rsidRDefault="00C7564D" w:rsidP="00414F68">
            <w:pPr>
              <w:jc w:val="both"/>
              <w:rPr>
                <w:lang w:val="en-US"/>
              </w:rPr>
            </w:pPr>
            <w:r w:rsidRPr="00414F68">
              <w:rPr>
                <w:caps/>
                <w:lang w:val="en-US"/>
              </w:rPr>
              <w:t>Bejtkovský</w:t>
            </w:r>
            <w:r w:rsidRPr="00414F68">
              <w:rPr>
                <w:lang w:val="en-US"/>
              </w:rPr>
              <w:t xml:space="preserve">, J. Selected Current Trends in Human Resource Management in Health Service Providers in the Czech Republic. </w:t>
            </w:r>
            <w:r w:rsidRPr="00414F68">
              <w:rPr>
                <w:i/>
                <w:lang w:val="fr-FR"/>
              </w:rPr>
              <w:t>Acta Universitatis Agriculturae et Silviculturae Mendelianae Brunensis</w:t>
            </w:r>
            <w:r w:rsidRPr="00414F68">
              <w:rPr>
                <w:lang w:val="fr-FR"/>
              </w:rPr>
              <w:t xml:space="preserve">. 2017, Volume 65, Issue 6, pp. 1833-1840. </w:t>
            </w:r>
            <w:r w:rsidRPr="00414F68">
              <w:rPr>
                <w:lang w:val="en-US"/>
              </w:rPr>
              <w:t xml:space="preserve">ISSN 2464-8310. </w:t>
            </w:r>
            <w:r w:rsidRPr="00414F68">
              <w:rPr>
                <w:szCs w:val="32"/>
              </w:rPr>
              <w:t>Available at:</w:t>
            </w:r>
            <w:r w:rsidRPr="00414F68">
              <w:rPr>
                <w:lang w:val="en-US"/>
              </w:rPr>
              <w:t xml:space="preserve"> &lt;https://doi.org/10.11118/actaun201765061833&gt;.</w:t>
            </w:r>
          </w:p>
          <w:p w:rsidR="00C7564D" w:rsidRPr="00414F68" w:rsidRDefault="00C7564D" w:rsidP="00414F68">
            <w:pPr>
              <w:jc w:val="both"/>
            </w:pPr>
            <w:r w:rsidRPr="00414F68">
              <w:t xml:space="preserve">BEJTKOVSKÝ, J. </w:t>
            </w:r>
            <w:r w:rsidRPr="00414F68">
              <w:rPr>
                <w:lang w:val="en-US"/>
              </w:rPr>
              <w:t xml:space="preserve">The Employees of Baby Boomers Generation, Generation X, Generation Y and Generation Z in Selected Czech Corporations as Conceivers of Development and Competitiveness in their Corporation. </w:t>
            </w:r>
            <w:r w:rsidRPr="00414F68">
              <w:rPr>
                <w:i/>
                <w:lang w:val="en-US"/>
              </w:rPr>
              <w:t>Journal of Competitiveness</w:t>
            </w:r>
            <w:r w:rsidRPr="00414F68">
              <w:t xml:space="preserve">. 2016, roč. 8, č. 4, s. 105-123. ISSN 1804-1728. </w:t>
            </w:r>
            <w:r w:rsidRPr="00414F68">
              <w:rPr>
                <w:szCs w:val="32"/>
              </w:rPr>
              <w:t>Available at:</w:t>
            </w:r>
            <w:r w:rsidRPr="00414F68">
              <w:t xml:space="preserve"> &lt;http://doi.org/10.7441/joc.2016.04.07&gt;.</w:t>
            </w:r>
          </w:p>
          <w:p w:rsidR="00C7564D" w:rsidRPr="00414F68" w:rsidRDefault="00C7564D" w:rsidP="00414F68">
            <w:pPr>
              <w:jc w:val="both"/>
            </w:pPr>
            <w:r w:rsidRPr="00414F68">
              <w:t xml:space="preserve">BEJTKOVSKÝ, J. </w:t>
            </w:r>
            <w:r w:rsidRPr="00414F68">
              <w:rPr>
                <w:lang w:val="en-US"/>
              </w:rPr>
              <w:t xml:space="preserve">The Current Generations: The Baby Boomers, X, Y and Z in the Context of Human Capital Management of the 21st Century in Selected Corporations in the Czech Republic. </w:t>
            </w:r>
            <w:r w:rsidRPr="00414F68">
              <w:rPr>
                <w:i/>
                <w:lang w:val="en-US"/>
              </w:rPr>
              <w:t>Littera</w:t>
            </w:r>
            <w:r w:rsidRPr="00414F68">
              <w:rPr>
                <w:i/>
              </w:rPr>
              <w:t xml:space="preserve"> Scripta</w:t>
            </w:r>
            <w:r w:rsidRPr="00414F68">
              <w:t xml:space="preserve">. 2016, Volume 9, Issue 2, pp. 25-45. ISSN 1805-9112. </w:t>
            </w:r>
            <w:r w:rsidRPr="00414F68">
              <w:rPr>
                <w:szCs w:val="32"/>
              </w:rPr>
              <w:t xml:space="preserve">Available at: </w:t>
            </w:r>
            <w:r w:rsidRPr="00414F68">
              <w:t>&lt;http://journals.vstecb.cz/category/littera-scripta/9-rocnik/2_2016/&gt;.</w:t>
            </w:r>
          </w:p>
          <w:p w:rsidR="00C7564D" w:rsidRPr="00414F68" w:rsidRDefault="00C7564D" w:rsidP="00414F68">
            <w:pPr>
              <w:jc w:val="both"/>
            </w:pPr>
            <w:r w:rsidRPr="00414F68">
              <w:t xml:space="preserve">BEJTKOVSKÝ, J. </w:t>
            </w:r>
            <w:r w:rsidRPr="00414F68">
              <w:rPr>
                <w:lang w:val="en-US"/>
              </w:rPr>
              <w:t xml:space="preserve">Human Capital Management in Banking Institutions in Connection with the Population Ageing Process, Age Management Philosophy and the Concept of Corporate Social Responsibility in the Czech Republic. </w:t>
            </w:r>
            <w:r w:rsidRPr="00414F68">
              <w:rPr>
                <w:i/>
                <w:lang w:val="fr-FR"/>
              </w:rPr>
              <w:t>Acta Universitatis Agriculturae et Silviculturae</w:t>
            </w:r>
            <w:r w:rsidRPr="00414F68">
              <w:rPr>
                <w:i/>
              </w:rPr>
              <w:t xml:space="preserve"> Mendelianae Brunensis</w:t>
            </w:r>
            <w:r w:rsidRPr="00414F68">
              <w:t xml:space="preserve">. 2015, Volume 63, Issue 6, pp. 1815-1823. </w:t>
            </w:r>
            <w:r w:rsidRPr="00414F68">
              <w:rPr>
                <w:lang w:val="en-US"/>
              </w:rPr>
              <w:t xml:space="preserve">ISSN 2464-8310. </w:t>
            </w:r>
            <w:r w:rsidRPr="00414F68">
              <w:rPr>
                <w:szCs w:val="32"/>
              </w:rPr>
              <w:t>Available at:</w:t>
            </w:r>
            <w:r w:rsidRPr="00414F68">
              <w:rPr>
                <w:lang w:val="en-US"/>
              </w:rPr>
              <w:t xml:space="preserve"> </w:t>
            </w:r>
            <w:r w:rsidRPr="00414F68">
              <w:t>&lt;http://dx.doi.org/10.11118/actaun201563061815&gt;.</w:t>
            </w:r>
          </w:p>
          <w:p w:rsidR="00C7564D" w:rsidRDefault="00C7564D" w:rsidP="00414F68">
            <w:pPr>
              <w:jc w:val="both"/>
            </w:pPr>
            <w:r w:rsidRPr="00414F68">
              <w:t xml:space="preserve">BEJTKOVSKÝ, J. </w:t>
            </w:r>
            <w:r w:rsidRPr="00414F68">
              <w:rPr>
                <w:i/>
              </w:rPr>
              <w:t>Zaměstnanci věkové kategorie 50+ z pohledu řízení lidských zdrojů</w:t>
            </w:r>
            <w:r w:rsidRPr="00414F68">
              <w:t>. 1. vyd. Žilina: Georg, 2013, 218 s. ISBN 978-80-8154-052-3.</w:t>
            </w:r>
          </w:p>
          <w:p w:rsidR="000D137B" w:rsidRDefault="000D137B" w:rsidP="000D137B">
            <w:pPr>
              <w:jc w:val="both"/>
            </w:pPr>
            <w:r w:rsidRPr="00E66B0B">
              <w:rPr>
                <w:i/>
              </w:rPr>
              <w:t>Přehled projektové činnosti</w:t>
            </w:r>
            <w:r>
              <w:rPr>
                <w:i/>
              </w:rPr>
              <w:t>:</w:t>
            </w:r>
          </w:p>
          <w:p w:rsidR="0088479F" w:rsidRDefault="0088479F" w:rsidP="0088479F">
            <w:r>
              <w:t>T</w:t>
            </w:r>
            <w:r w:rsidRPr="00711F41">
              <w:t xml:space="preserve">A </w:t>
            </w:r>
            <w:r>
              <w:t>ČR TD010129 Výkonový potenciál pracovníků 50+ a specifické formy řízení lidských zdrojů podniku 2012-2013 (člen řešitelského týmu</w:t>
            </w:r>
            <w:r w:rsidRPr="00711F41">
              <w:t>)</w:t>
            </w:r>
            <w:r>
              <w:t xml:space="preserve">.    </w:t>
            </w:r>
          </w:p>
          <w:p w:rsidR="00C7564D" w:rsidRPr="006534A9" w:rsidRDefault="0088479F" w:rsidP="0088479F">
            <w:pPr>
              <w:jc w:val="both"/>
            </w:pPr>
            <w:r w:rsidRPr="002D3B7D">
              <w:rPr>
                <w:szCs w:val="22"/>
              </w:rPr>
              <w:t xml:space="preserve">GA ČR 406/08/0459 </w:t>
            </w:r>
            <w:r w:rsidRPr="002D3B7D">
              <w:t>Rozvoj tacitních znalostí manažerů 2008-2010 (člen řešitelského týmu).</w:t>
            </w:r>
          </w:p>
        </w:tc>
      </w:tr>
      <w:tr w:rsidR="00C7564D" w:rsidTr="00E63AB0">
        <w:trPr>
          <w:trHeight w:val="218"/>
        </w:trPr>
        <w:tc>
          <w:tcPr>
            <w:tcW w:w="9859" w:type="dxa"/>
            <w:gridSpan w:val="11"/>
            <w:shd w:val="clear" w:color="auto" w:fill="F7CAAC"/>
          </w:tcPr>
          <w:p w:rsidR="00C7564D" w:rsidRDefault="00C7564D" w:rsidP="005156D9">
            <w:pPr>
              <w:rPr>
                <w:b/>
              </w:rPr>
            </w:pPr>
            <w:r>
              <w:rPr>
                <w:b/>
              </w:rPr>
              <w:t>Působení v zahraničí</w:t>
            </w:r>
          </w:p>
        </w:tc>
      </w:tr>
      <w:tr w:rsidR="00C7564D" w:rsidTr="0088479F">
        <w:trPr>
          <w:trHeight w:val="105"/>
        </w:trPr>
        <w:tc>
          <w:tcPr>
            <w:tcW w:w="9859" w:type="dxa"/>
            <w:gridSpan w:val="11"/>
          </w:tcPr>
          <w:p w:rsidR="00C7564D" w:rsidRDefault="00C7564D" w:rsidP="005156D9">
            <w:pPr>
              <w:rPr>
                <w:b/>
              </w:rPr>
            </w:pPr>
          </w:p>
        </w:tc>
      </w:tr>
      <w:tr w:rsidR="00C7564D" w:rsidTr="00B8124C">
        <w:trPr>
          <w:cantSplit/>
          <w:trHeight w:val="283"/>
        </w:trPr>
        <w:tc>
          <w:tcPr>
            <w:tcW w:w="2518" w:type="dxa"/>
            <w:shd w:val="clear" w:color="auto" w:fill="F7CAAC"/>
          </w:tcPr>
          <w:p w:rsidR="00C7564D" w:rsidRDefault="00C7564D" w:rsidP="005156D9">
            <w:pPr>
              <w:jc w:val="both"/>
              <w:rPr>
                <w:b/>
              </w:rPr>
            </w:pPr>
            <w:r>
              <w:rPr>
                <w:b/>
              </w:rPr>
              <w:lastRenderedPageBreak/>
              <w:t xml:space="preserve">Podpis </w:t>
            </w:r>
          </w:p>
        </w:tc>
        <w:tc>
          <w:tcPr>
            <w:tcW w:w="4536" w:type="dxa"/>
            <w:gridSpan w:val="5"/>
          </w:tcPr>
          <w:p w:rsidR="00C7564D" w:rsidRDefault="00C7564D" w:rsidP="005156D9">
            <w:pPr>
              <w:jc w:val="both"/>
            </w:pPr>
          </w:p>
        </w:tc>
        <w:tc>
          <w:tcPr>
            <w:tcW w:w="786" w:type="dxa"/>
            <w:gridSpan w:val="2"/>
            <w:shd w:val="clear" w:color="auto" w:fill="F7CAAC"/>
          </w:tcPr>
          <w:p w:rsidR="00C7564D" w:rsidRDefault="00C7564D" w:rsidP="005156D9">
            <w:pPr>
              <w:jc w:val="both"/>
            </w:pPr>
            <w:r>
              <w:rPr>
                <w:b/>
              </w:rPr>
              <w:t>datum</w:t>
            </w:r>
          </w:p>
        </w:tc>
        <w:tc>
          <w:tcPr>
            <w:tcW w:w="2019" w:type="dxa"/>
            <w:gridSpan w:val="3"/>
          </w:tcPr>
          <w:p w:rsidR="00C7564D" w:rsidRDefault="00C7564D" w:rsidP="005156D9">
            <w:pPr>
              <w:jc w:val="both"/>
            </w:pPr>
          </w:p>
        </w:tc>
      </w:tr>
    </w:tbl>
    <w:p w:rsidR="000D137B" w:rsidRDefault="000D137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C15DE" w:rsidTr="007A3044">
        <w:tc>
          <w:tcPr>
            <w:tcW w:w="9859" w:type="dxa"/>
            <w:gridSpan w:val="11"/>
            <w:tcBorders>
              <w:bottom w:val="double" w:sz="4" w:space="0" w:color="auto"/>
            </w:tcBorders>
            <w:shd w:val="clear" w:color="auto" w:fill="BDD6EE"/>
          </w:tcPr>
          <w:p w:rsidR="00CC15DE" w:rsidRDefault="00CC15DE" w:rsidP="007A3044">
            <w:pPr>
              <w:jc w:val="both"/>
              <w:rPr>
                <w:b/>
                <w:sz w:val="28"/>
              </w:rPr>
            </w:pPr>
            <w:r>
              <w:rPr>
                <w:b/>
                <w:sz w:val="28"/>
              </w:rPr>
              <w:lastRenderedPageBreak/>
              <w:t>C-I – Personální zabezpečení</w:t>
            </w:r>
          </w:p>
        </w:tc>
      </w:tr>
      <w:tr w:rsidR="00CC15DE" w:rsidTr="007A3044">
        <w:tc>
          <w:tcPr>
            <w:tcW w:w="2518" w:type="dxa"/>
            <w:tcBorders>
              <w:top w:val="double" w:sz="4" w:space="0" w:color="auto"/>
            </w:tcBorders>
            <w:shd w:val="clear" w:color="auto" w:fill="F7CAAC"/>
          </w:tcPr>
          <w:p w:rsidR="00CC15DE" w:rsidRDefault="00CC15DE" w:rsidP="007A3044">
            <w:pPr>
              <w:jc w:val="both"/>
              <w:rPr>
                <w:b/>
              </w:rPr>
            </w:pPr>
            <w:r>
              <w:rPr>
                <w:b/>
              </w:rPr>
              <w:t>Vysoká škola</w:t>
            </w:r>
          </w:p>
        </w:tc>
        <w:tc>
          <w:tcPr>
            <w:tcW w:w="7341" w:type="dxa"/>
            <w:gridSpan w:val="10"/>
          </w:tcPr>
          <w:p w:rsidR="00CC15DE" w:rsidRDefault="00CC15DE" w:rsidP="007A3044">
            <w:pPr>
              <w:jc w:val="both"/>
            </w:pPr>
            <w:r>
              <w:t>Univerzita Tomáše Bati ve Zlíně</w:t>
            </w:r>
          </w:p>
        </w:tc>
      </w:tr>
      <w:tr w:rsidR="00CC15DE" w:rsidTr="007A3044">
        <w:tc>
          <w:tcPr>
            <w:tcW w:w="2518" w:type="dxa"/>
            <w:shd w:val="clear" w:color="auto" w:fill="F7CAAC"/>
          </w:tcPr>
          <w:p w:rsidR="00CC15DE" w:rsidRDefault="00CC15DE" w:rsidP="007A3044">
            <w:pPr>
              <w:jc w:val="both"/>
              <w:rPr>
                <w:b/>
              </w:rPr>
            </w:pPr>
            <w:r>
              <w:rPr>
                <w:b/>
              </w:rPr>
              <w:t>Součást vysoké školy</w:t>
            </w:r>
          </w:p>
        </w:tc>
        <w:tc>
          <w:tcPr>
            <w:tcW w:w="7341" w:type="dxa"/>
            <w:gridSpan w:val="10"/>
          </w:tcPr>
          <w:p w:rsidR="00CC15DE" w:rsidRDefault="00CC15DE" w:rsidP="007A3044">
            <w:pPr>
              <w:jc w:val="both"/>
            </w:pPr>
            <w:r>
              <w:t>Fakulta managementu a ekonomiky</w:t>
            </w:r>
          </w:p>
        </w:tc>
      </w:tr>
      <w:tr w:rsidR="00CC15DE" w:rsidTr="007A3044">
        <w:tc>
          <w:tcPr>
            <w:tcW w:w="2518" w:type="dxa"/>
            <w:shd w:val="clear" w:color="auto" w:fill="F7CAAC"/>
          </w:tcPr>
          <w:p w:rsidR="00CC15DE" w:rsidRDefault="00CC15DE" w:rsidP="007A3044">
            <w:pPr>
              <w:jc w:val="both"/>
              <w:rPr>
                <w:b/>
              </w:rPr>
            </w:pPr>
            <w:r>
              <w:rPr>
                <w:b/>
              </w:rPr>
              <w:t>Název studijního programu</w:t>
            </w:r>
          </w:p>
        </w:tc>
        <w:tc>
          <w:tcPr>
            <w:tcW w:w="7341" w:type="dxa"/>
            <w:gridSpan w:val="10"/>
          </w:tcPr>
          <w:p w:rsidR="00CC15DE" w:rsidRDefault="00CC15DE" w:rsidP="007A3044">
            <w:pPr>
              <w:jc w:val="both"/>
            </w:pPr>
            <w:r>
              <w:t>Management ve zdravotnictví</w:t>
            </w:r>
          </w:p>
        </w:tc>
      </w:tr>
      <w:tr w:rsidR="00CC15DE" w:rsidTr="007A3044">
        <w:tc>
          <w:tcPr>
            <w:tcW w:w="2518" w:type="dxa"/>
            <w:shd w:val="clear" w:color="auto" w:fill="F7CAAC"/>
          </w:tcPr>
          <w:p w:rsidR="00CC15DE" w:rsidRDefault="00CC15DE" w:rsidP="007A3044">
            <w:pPr>
              <w:jc w:val="both"/>
              <w:rPr>
                <w:b/>
              </w:rPr>
            </w:pPr>
            <w:r>
              <w:rPr>
                <w:b/>
              </w:rPr>
              <w:t>Jméno a příjmení</w:t>
            </w:r>
          </w:p>
        </w:tc>
        <w:tc>
          <w:tcPr>
            <w:tcW w:w="4536" w:type="dxa"/>
            <w:gridSpan w:val="5"/>
          </w:tcPr>
          <w:p w:rsidR="00CC15DE" w:rsidRDefault="00CC15DE" w:rsidP="007A3044">
            <w:pPr>
              <w:jc w:val="both"/>
            </w:pPr>
            <w:r>
              <w:t>Petra BENYAHYA</w:t>
            </w:r>
          </w:p>
        </w:tc>
        <w:tc>
          <w:tcPr>
            <w:tcW w:w="709" w:type="dxa"/>
            <w:shd w:val="clear" w:color="auto" w:fill="F7CAAC"/>
          </w:tcPr>
          <w:p w:rsidR="00CC15DE" w:rsidRDefault="00CC15DE" w:rsidP="007A3044">
            <w:pPr>
              <w:jc w:val="both"/>
              <w:rPr>
                <w:b/>
              </w:rPr>
            </w:pPr>
            <w:r>
              <w:rPr>
                <w:b/>
              </w:rPr>
              <w:t>Tituly</w:t>
            </w:r>
          </w:p>
        </w:tc>
        <w:tc>
          <w:tcPr>
            <w:tcW w:w="2096" w:type="dxa"/>
            <w:gridSpan w:val="4"/>
          </w:tcPr>
          <w:p w:rsidR="00CC15DE" w:rsidRDefault="00CC15DE" w:rsidP="007A3044">
            <w:pPr>
              <w:jc w:val="both"/>
            </w:pPr>
            <w:r>
              <w:t>Ing., Ph.D.</w:t>
            </w:r>
          </w:p>
        </w:tc>
      </w:tr>
      <w:tr w:rsidR="00CC15DE" w:rsidTr="007A3044">
        <w:tc>
          <w:tcPr>
            <w:tcW w:w="2518" w:type="dxa"/>
            <w:shd w:val="clear" w:color="auto" w:fill="F7CAAC"/>
          </w:tcPr>
          <w:p w:rsidR="00CC15DE" w:rsidRDefault="00CC15DE" w:rsidP="007A3044">
            <w:pPr>
              <w:jc w:val="both"/>
              <w:rPr>
                <w:b/>
              </w:rPr>
            </w:pPr>
            <w:r>
              <w:rPr>
                <w:b/>
              </w:rPr>
              <w:t>Rok narození</w:t>
            </w:r>
          </w:p>
        </w:tc>
        <w:tc>
          <w:tcPr>
            <w:tcW w:w="829" w:type="dxa"/>
          </w:tcPr>
          <w:p w:rsidR="00CC15DE" w:rsidRDefault="00CC15DE" w:rsidP="007A3044">
            <w:pPr>
              <w:jc w:val="both"/>
            </w:pPr>
            <w:r>
              <w:t>1978</w:t>
            </w:r>
          </w:p>
        </w:tc>
        <w:tc>
          <w:tcPr>
            <w:tcW w:w="1721" w:type="dxa"/>
            <w:shd w:val="clear" w:color="auto" w:fill="F7CAAC"/>
          </w:tcPr>
          <w:p w:rsidR="00CC15DE" w:rsidRDefault="00CC15DE" w:rsidP="007A3044">
            <w:pPr>
              <w:jc w:val="both"/>
              <w:rPr>
                <w:b/>
              </w:rPr>
            </w:pPr>
            <w:r>
              <w:rPr>
                <w:b/>
              </w:rPr>
              <w:t>typ vztahu k VŠ</w:t>
            </w:r>
          </w:p>
        </w:tc>
        <w:tc>
          <w:tcPr>
            <w:tcW w:w="992" w:type="dxa"/>
            <w:gridSpan w:val="2"/>
          </w:tcPr>
          <w:p w:rsidR="00CC15DE" w:rsidRDefault="00CC15DE" w:rsidP="007A3044">
            <w:pPr>
              <w:jc w:val="both"/>
            </w:pPr>
            <w:r>
              <w:t>pp</w:t>
            </w:r>
          </w:p>
        </w:tc>
        <w:tc>
          <w:tcPr>
            <w:tcW w:w="994" w:type="dxa"/>
            <w:shd w:val="clear" w:color="auto" w:fill="F7CAAC"/>
          </w:tcPr>
          <w:p w:rsidR="00CC15DE" w:rsidRDefault="00CC15DE" w:rsidP="007A3044">
            <w:pPr>
              <w:jc w:val="both"/>
              <w:rPr>
                <w:b/>
              </w:rPr>
            </w:pPr>
            <w:r>
              <w:rPr>
                <w:b/>
              </w:rPr>
              <w:t>rozsah</w:t>
            </w:r>
          </w:p>
        </w:tc>
        <w:tc>
          <w:tcPr>
            <w:tcW w:w="709" w:type="dxa"/>
          </w:tcPr>
          <w:p w:rsidR="00CC15DE" w:rsidRDefault="00CC15DE" w:rsidP="007A3044">
            <w:pPr>
              <w:jc w:val="both"/>
            </w:pPr>
            <w:r>
              <w:t>40</w:t>
            </w:r>
          </w:p>
        </w:tc>
        <w:tc>
          <w:tcPr>
            <w:tcW w:w="709" w:type="dxa"/>
            <w:gridSpan w:val="2"/>
            <w:shd w:val="clear" w:color="auto" w:fill="F7CAAC"/>
          </w:tcPr>
          <w:p w:rsidR="00CC15DE" w:rsidRDefault="00CC15DE" w:rsidP="007A3044">
            <w:pPr>
              <w:jc w:val="both"/>
              <w:rPr>
                <w:b/>
              </w:rPr>
            </w:pPr>
            <w:r>
              <w:rPr>
                <w:b/>
              </w:rPr>
              <w:t>do kdy</w:t>
            </w:r>
          </w:p>
        </w:tc>
        <w:tc>
          <w:tcPr>
            <w:tcW w:w="1387" w:type="dxa"/>
            <w:gridSpan w:val="2"/>
          </w:tcPr>
          <w:p w:rsidR="00CC15DE" w:rsidRDefault="00CC15DE" w:rsidP="007A3044">
            <w:pPr>
              <w:jc w:val="both"/>
            </w:pPr>
            <w:r>
              <w:t>N</w:t>
            </w:r>
          </w:p>
        </w:tc>
      </w:tr>
      <w:tr w:rsidR="00CC15DE" w:rsidTr="007A3044">
        <w:tc>
          <w:tcPr>
            <w:tcW w:w="5068" w:type="dxa"/>
            <w:gridSpan w:val="3"/>
            <w:shd w:val="clear" w:color="auto" w:fill="F7CAAC"/>
          </w:tcPr>
          <w:p w:rsidR="00CC15DE" w:rsidRDefault="00CC15DE" w:rsidP="007A3044">
            <w:pPr>
              <w:jc w:val="both"/>
              <w:rPr>
                <w:b/>
              </w:rPr>
            </w:pPr>
            <w:r>
              <w:rPr>
                <w:b/>
              </w:rPr>
              <w:t>Typ vztahu na součásti VŠ, která uskutečňuje st. program</w:t>
            </w:r>
          </w:p>
        </w:tc>
        <w:tc>
          <w:tcPr>
            <w:tcW w:w="992" w:type="dxa"/>
            <w:gridSpan w:val="2"/>
          </w:tcPr>
          <w:p w:rsidR="00CC15DE" w:rsidRDefault="00CC15DE" w:rsidP="007A3044">
            <w:pPr>
              <w:jc w:val="both"/>
            </w:pPr>
            <w:r>
              <w:t>pp</w:t>
            </w:r>
          </w:p>
        </w:tc>
        <w:tc>
          <w:tcPr>
            <w:tcW w:w="994" w:type="dxa"/>
            <w:shd w:val="clear" w:color="auto" w:fill="F7CAAC"/>
          </w:tcPr>
          <w:p w:rsidR="00CC15DE" w:rsidRDefault="00CC15DE" w:rsidP="007A3044">
            <w:pPr>
              <w:jc w:val="both"/>
              <w:rPr>
                <w:b/>
              </w:rPr>
            </w:pPr>
            <w:r>
              <w:rPr>
                <w:b/>
              </w:rPr>
              <w:t>rozsah</w:t>
            </w:r>
          </w:p>
        </w:tc>
        <w:tc>
          <w:tcPr>
            <w:tcW w:w="709" w:type="dxa"/>
          </w:tcPr>
          <w:p w:rsidR="00CC15DE" w:rsidRDefault="00CC15DE" w:rsidP="007A3044">
            <w:pPr>
              <w:jc w:val="both"/>
            </w:pPr>
            <w:r>
              <w:t>40</w:t>
            </w:r>
          </w:p>
        </w:tc>
        <w:tc>
          <w:tcPr>
            <w:tcW w:w="709" w:type="dxa"/>
            <w:gridSpan w:val="2"/>
            <w:shd w:val="clear" w:color="auto" w:fill="F7CAAC"/>
          </w:tcPr>
          <w:p w:rsidR="00CC15DE" w:rsidRDefault="00CC15DE" w:rsidP="007A3044">
            <w:pPr>
              <w:jc w:val="both"/>
              <w:rPr>
                <w:b/>
              </w:rPr>
            </w:pPr>
            <w:r>
              <w:rPr>
                <w:b/>
              </w:rPr>
              <w:t>do kdy</w:t>
            </w:r>
          </w:p>
        </w:tc>
        <w:tc>
          <w:tcPr>
            <w:tcW w:w="1387" w:type="dxa"/>
            <w:gridSpan w:val="2"/>
          </w:tcPr>
          <w:p w:rsidR="00CC15DE" w:rsidRDefault="00CC15DE" w:rsidP="007A3044">
            <w:pPr>
              <w:jc w:val="both"/>
            </w:pPr>
            <w:r>
              <w:t>N</w:t>
            </w:r>
          </w:p>
        </w:tc>
      </w:tr>
      <w:tr w:rsidR="00CC15DE" w:rsidTr="007A3044">
        <w:tc>
          <w:tcPr>
            <w:tcW w:w="6060" w:type="dxa"/>
            <w:gridSpan w:val="5"/>
            <w:shd w:val="clear" w:color="auto" w:fill="F7CAAC"/>
          </w:tcPr>
          <w:p w:rsidR="00CC15DE" w:rsidRDefault="00CC15DE" w:rsidP="007A3044">
            <w:pPr>
              <w:jc w:val="both"/>
            </w:pPr>
            <w:r>
              <w:rPr>
                <w:b/>
              </w:rPr>
              <w:t>Další současná působení jako akademický pracovník na jiných VŠ</w:t>
            </w:r>
          </w:p>
        </w:tc>
        <w:tc>
          <w:tcPr>
            <w:tcW w:w="1703" w:type="dxa"/>
            <w:gridSpan w:val="2"/>
            <w:shd w:val="clear" w:color="auto" w:fill="F7CAAC"/>
          </w:tcPr>
          <w:p w:rsidR="00CC15DE" w:rsidRDefault="00CC15DE" w:rsidP="007A3044">
            <w:pPr>
              <w:jc w:val="both"/>
              <w:rPr>
                <w:b/>
              </w:rPr>
            </w:pPr>
            <w:r>
              <w:rPr>
                <w:b/>
              </w:rPr>
              <w:t>typ prac. vztahu</w:t>
            </w:r>
          </w:p>
        </w:tc>
        <w:tc>
          <w:tcPr>
            <w:tcW w:w="2096" w:type="dxa"/>
            <w:gridSpan w:val="4"/>
            <w:shd w:val="clear" w:color="auto" w:fill="F7CAAC"/>
          </w:tcPr>
          <w:p w:rsidR="00CC15DE" w:rsidRDefault="00CC15DE" w:rsidP="007A3044">
            <w:pPr>
              <w:jc w:val="both"/>
              <w:rPr>
                <w:b/>
              </w:rPr>
            </w:pPr>
            <w:r>
              <w:rPr>
                <w:b/>
              </w:rPr>
              <w:t>rozsah</w:t>
            </w:r>
          </w:p>
        </w:tc>
      </w:tr>
      <w:tr w:rsidR="00CC15DE" w:rsidTr="007A3044">
        <w:tc>
          <w:tcPr>
            <w:tcW w:w="6060" w:type="dxa"/>
            <w:gridSpan w:val="5"/>
          </w:tcPr>
          <w:p w:rsidR="00CC15DE" w:rsidRDefault="00CC15DE" w:rsidP="007A3044">
            <w:pPr>
              <w:jc w:val="both"/>
            </w:pPr>
          </w:p>
        </w:tc>
        <w:tc>
          <w:tcPr>
            <w:tcW w:w="1703" w:type="dxa"/>
            <w:gridSpan w:val="2"/>
          </w:tcPr>
          <w:p w:rsidR="00CC15DE" w:rsidRDefault="00CC15DE" w:rsidP="007A3044">
            <w:pPr>
              <w:jc w:val="both"/>
            </w:pPr>
          </w:p>
        </w:tc>
        <w:tc>
          <w:tcPr>
            <w:tcW w:w="2096" w:type="dxa"/>
            <w:gridSpan w:val="4"/>
          </w:tcPr>
          <w:p w:rsidR="00CC15DE" w:rsidRDefault="00CC15DE" w:rsidP="007A3044">
            <w:pPr>
              <w:jc w:val="both"/>
            </w:pPr>
          </w:p>
        </w:tc>
      </w:tr>
      <w:tr w:rsidR="00CC15DE" w:rsidTr="007A3044">
        <w:tc>
          <w:tcPr>
            <w:tcW w:w="6060" w:type="dxa"/>
            <w:gridSpan w:val="5"/>
          </w:tcPr>
          <w:p w:rsidR="00CC15DE" w:rsidRDefault="00CC15DE" w:rsidP="007A3044">
            <w:pPr>
              <w:jc w:val="both"/>
            </w:pPr>
          </w:p>
        </w:tc>
        <w:tc>
          <w:tcPr>
            <w:tcW w:w="1703" w:type="dxa"/>
            <w:gridSpan w:val="2"/>
          </w:tcPr>
          <w:p w:rsidR="00CC15DE" w:rsidRDefault="00CC15DE" w:rsidP="007A3044">
            <w:pPr>
              <w:jc w:val="both"/>
            </w:pPr>
          </w:p>
        </w:tc>
        <w:tc>
          <w:tcPr>
            <w:tcW w:w="2096" w:type="dxa"/>
            <w:gridSpan w:val="4"/>
          </w:tcPr>
          <w:p w:rsidR="00CC15DE" w:rsidRDefault="00CC15DE" w:rsidP="007A3044">
            <w:pPr>
              <w:jc w:val="both"/>
            </w:pPr>
          </w:p>
        </w:tc>
      </w:tr>
      <w:tr w:rsidR="00CC15DE" w:rsidTr="007A3044">
        <w:tc>
          <w:tcPr>
            <w:tcW w:w="6060" w:type="dxa"/>
            <w:gridSpan w:val="5"/>
          </w:tcPr>
          <w:p w:rsidR="00CC15DE" w:rsidRDefault="00CC15DE" w:rsidP="007A3044">
            <w:pPr>
              <w:jc w:val="both"/>
            </w:pPr>
          </w:p>
        </w:tc>
        <w:tc>
          <w:tcPr>
            <w:tcW w:w="1703" w:type="dxa"/>
            <w:gridSpan w:val="2"/>
          </w:tcPr>
          <w:p w:rsidR="00CC15DE" w:rsidRDefault="00CC15DE" w:rsidP="007A3044">
            <w:pPr>
              <w:jc w:val="both"/>
            </w:pPr>
          </w:p>
        </w:tc>
        <w:tc>
          <w:tcPr>
            <w:tcW w:w="2096" w:type="dxa"/>
            <w:gridSpan w:val="4"/>
          </w:tcPr>
          <w:p w:rsidR="00CC15DE" w:rsidRDefault="00CC15DE" w:rsidP="007A3044">
            <w:pPr>
              <w:jc w:val="both"/>
            </w:pPr>
          </w:p>
        </w:tc>
      </w:tr>
      <w:tr w:rsidR="00CC15DE" w:rsidTr="007A3044">
        <w:tc>
          <w:tcPr>
            <w:tcW w:w="6060" w:type="dxa"/>
            <w:gridSpan w:val="5"/>
          </w:tcPr>
          <w:p w:rsidR="00CC15DE" w:rsidRDefault="00CC15DE" w:rsidP="007A3044">
            <w:pPr>
              <w:jc w:val="both"/>
            </w:pPr>
          </w:p>
        </w:tc>
        <w:tc>
          <w:tcPr>
            <w:tcW w:w="1703" w:type="dxa"/>
            <w:gridSpan w:val="2"/>
          </w:tcPr>
          <w:p w:rsidR="00CC15DE" w:rsidRDefault="00CC15DE" w:rsidP="007A3044">
            <w:pPr>
              <w:jc w:val="both"/>
            </w:pPr>
          </w:p>
        </w:tc>
        <w:tc>
          <w:tcPr>
            <w:tcW w:w="2096" w:type="dxa"/>
            <w:gridSpan w:val="4"/>
          </w:tcPr>
          <w:p w:rsidR="00CC15DE" w:rsidRDefault="00CC15DE" w:rsidP="007A3044">
            <w:pPr>
              <w:jc w:val="both"/>
            </w:pPr>
          </w:p>
        </w:tc>
      </w:tr>
      <w:tr w:rsidR="00CC15DE" w:rsidTr="007A3044">
        <w:tc>
          <w:tcPr>
            <w:tcW w:w="9859" w:type="dxa"/>
            <w:gridSpan w:val="11"/>
            <w:shd w:val="clear" w:color="auto" w:fill="F7CAAC"/>
          </w:tcPr>
          <w:p w:rsidR="00CC15DE" w:rsidRDefault="00CC15DE" w:rsidP="007A3044">
            <w:pPr>
              <w:jc w:val="both"/>
            </w:pPr>
            <w:r>
              <w:rPr>
                <w:b/>
              </w:rPr>
              <w:t>Předměty příslušného studijního programu a způsob zapojení do jejich výuky, příp. další zapojení do uskutečňování studijního programu</w:t>
            </w:r>
          </w:p>
        </w:tc>
      </w:tr>
      <w:tr w:rsidR="00CC15DE" w:rsidTr="007A3044">
        <w:trPr>
          <w:trHeight w:val="480"/>
        </w:trPr>
        <w:tc>
          <w:tcPr>
            <w:tcW w:w="9859" w:type="dxa"/>
            <w:gridSpan w:val="11"/>
            <w:tcBorders>
              <w:top w:val="nil"/>
            </w:tcBorders>
          </w:tcPr>
          <w:p w:rsidR="00CC15DE" w:rsidRDefault="00CC15DE" w:rsidP="007A3044">
            <w:pPr>
              <w:jc w:val="both"/>
            </w:pPr>
            <w:r>
              <w:t>Kultura mluvené a psané komunikace - garant, přednášející (100%)</w:t>
            </w:r>
          </w:p>
        </w:tc>
      </w:tr>
      <w:tr w:rsidR="00CC15DE" w:rsidTr="007A3044">
        <w:tc>
          <w:tcPr>
            <w:tcW w:w="9859" w:type="dxa"/>
            <w:gridSpan w:val="11"/>
            <w:shd w:val="clear" w:color="auto" w:fill="F7CAAC"/>
          </w:tcPr>
          <w:p w:rsidR="00CC15DE" w:rsidRDefault="00CC15DE" w:rsidP="007A3044">
            <w:pPr>
              <w:jc w:val="both"/>
            </w:pPr>
            <w:r>
              <w:rPr>
                <w:b/>
              </w:rPr>
              <w:t xml:space="preserve">Údaje o vzdělání na VŠ </w:t>
            </w:r>
          </w:p>
        </w:tc>
      </w:tr>
      <w:tr w:rsidR="00CC15DE" w:rsidTr="007A3044">
        <w:trPr>
          <w:trHeight w:val="1055"/>
        </w:trPr>
        <w:tc>
          <w:tcPr>
            <w:tcW w:w="9859" w:type="dxa"/>
            <w:gridSpan w:val="11"/>
          </w:tcPr>
          <w:p w:rsidR="00CC15DE" w:rsidRDefault="00CC15DE" w:rsidP="007A3044">
            <w:pPr>
              <w:ind w:left="578" w:hanging="578"/>
              <w:rPr>
                <w:lang w:val="sk-SK"/>
              </w:rPr>
            </w:pPr>
            <w:r w:rsidRPr="00F3131F">
              <w:rPr>
                <w:b/>
                <w:lang w:val="sk-SK"/>
              </w:rPr>
              <w:t xml:space="preserve">2001 - 2008 </w:t>
            </w:r>
            <w:r>
              <w:rPr>
                <w:lang w:val="sk-SK"/>
              </w:rPr>
              <w:t xml:space="preserve">  Univerzita Tomáše Bati ve Zlíně, Fakulta managementu a ekonomiky, obor Ekonomika a m</w:t>
            </w:r>
            <w:r>
              <w:t xml:space="preserve">anagement, </w:t>
            </w:r>
            <w:r>
              <w:br/>
              <w:t xml:space="preserve">           (</w:t>
            </w:r>
            <w:r w:rsidRPr="00F3131F">
              <w:rPr>
                <w:b/>
              </w:rPr>
              <w:t>Ph.D.</w:t>
            </w:r>
            <w:r w:rsidRPr="00F3131F">
              <w:t>)</w:t>
            </w:r>
          </w:p>
          <w:p w:rsidR="00CC15DE" w:rsidRDefault="00CC15DE" w:rsidP="007A3044">
            <w:pPr>
              <w:ind w:left="578" w:hanging="578"/>
            </w:pPr>
            <w:r w:rsidRPr="00F3131F">
              <w:rPr>
                <w:b/>
                <w:lang w:val="sk-SK"/>
              </w:rPr>
              <w:t>1999 - 2001</w:t>
            </w:r>
            <w:r>
              <w:rPr>
                <w:lang w:val="sk-SK"/>
              </w:rPr>
              <w:t xml:space="preserve"> - Univerzita Tomáše Bati ve Zlíně, Fakulta managementu a ekonomiky, obor </w:t>
            </w:r>
            <w:r>
              <w:t xml:space="preserve">Management, marketing, </w:t>
            </w:r>
            <w:r>
              <w:br/>
              <w:t xml:space="preserve">           (</w:t>
            </w:r>
            <w:r w:rsidRPr="00F3131F">
              <w:rPr>
                <w:b/>
              </w:rPr>
              <w:t>Ing.</w:t>
            </w:r>
            <w:r>
              <w:t>)</w:t>
            </w:r>
          </w:p>
          <w:p w:rsidR="00CC15DE" w:rsidRDefault="00CC15DE" w:rsidP="007A3044">
            <w:pPr>
              <w:ind w:left="578" w:hanging="578"/>
              <w:rPr>
                <w:b/>
              </w:rPr>
            </w:pPr>
            <w:r w:rsidRPr="00F3131F">
              <w:rPr>
                <w:b/>
                <w:lang w:val="sk-SK"/>
              </w:rPr>
              <w:t>1996 - 1999</w:t>
            </w:r>
            <w:r>
              <w:rPr>
                <w:lang w:val="sk-SK"/>
              </w:rPr>
              <w:t xml:space="preserve">   Vysoké učení technické v Brně, Fakulta managementu a ekonomiky ve Zlíně, obor </w:t>
            </w:r>
            <w:r w:rsidRPr="00F67B04">
              <w:rPr>
                <w:lang w:val="sk-SK"/>
              </w:rPr>
              <w:t xml:space="preserve">Management a </w:t>
            </w:r>
            <w:r>
              <w:rPr>
                <w:lang w:val="sk-SK"/>
              </w:rPr>
              <w:br/>
              <w:t xml:space="preserve">           </w:t>
            </w:r>
            <w:r w:rsidRPr="00F67B04">
              <w:rPr>
                <w:lang w:val="sk-SK"/>
              </w:rPr>
              <w:t>ekonomika (</w:t>
            </w:r>
            <w:r w:rsidRPr="00F3131F">
              <w:rPr>
                <w:b/>
                <w:lang w:val="sk-SK"/>
              </w:rPr>
              <w:t>Bc.</w:t>
            </w:r>
            <w:r w:rsidRPr="00F67B04">
              <w:rPr>
                <w:lang w:val="sk-SK"/>
              </w:rPr>
              <w:t>)</w:t>
            </w:r>
          </w:p>
        </w:tc>
      </w:tr>
      <w:tr w:rsidR="00CC15DE" w:rsidTr="007A3044">
        <w:tc>
          <w:tcPr>
            <w:tcW w:w="9859" w:type="dxa"/>
            <w:gridSpan w:val="11"/>
            <w:shd w:val="clear" w:color="auto" w:fill="F7CAAC"/>
          </w:tcPr>
          <w:p w:rsidR="00CC15DE" w:rsidRDefault="00CC15DE" w:rsidP="007A3044">
            <w:pPr>
              <w:jc w:val="both"/>
              <w:rPr>
                <w:b/>
              </w:rPr>
            </w:pPr>
            <w:r>
              <w:rPr>
                <w:b/>
              </w:rPr>
              <w:t>Údaje o odborném působení od absolvování VŠ</w:t>
            </w:r>
          </w:p>
        </w:tc>
      </w:tr>
      <w:tr w:rsidR="00CC15DE" w:rsidTr="00B8124C">
        <w:trPr>
          <w:trHeight w:val="939"/>
        </w:trPr>
        <w:tc>
          <w:tcPr>
            <w:tcW w:w="9859" w:type="dxa"/>
            <w:gridSpan w:val="11"/>
          </w:tcPr>
          <w:p w:rsidR="00CC15DE" w:rsidRDefault="00CC15DE" w:rsidP="007A3044">
            <w:pPr>
              <w:jc w:val="both"/>
            </w:pPr>
            <w:r w:rsidRPr="00F3131F">
              <w:rPr>
                <w:b/>
              </w:rPr>
              <w:t xml:space="preserve">2008-dosud </w:t>
            </w:r>
            <w:r>
              <w:t xml:space="preserve">  </w:t>
            </w:r>
            <w:r w:rsidRPr="004A3500">
              <w:t>Univerzita Tomáše Bati ve Zlíně, Fakulta managementu a ekonomiky, Ústav managementu a marketingu</w:t>
            </w:r>
            <w:r>
              <w:t xml:space="preserve">,  </w:t>
            </w:r>
          </w:p>
          <w:p w:rsidR="00CC15DE" w:rsidRPr="004A3500" w:rsidRDefault="00CC15DE" w:rsidP="007A3044">
            <w:pPr>
              <w:jc w:val="both"/>
            </w:pPr>
            <w:r>
              <w:t xml:space="preserve">                      akademický pracovník na pozici odborný asistent</w:t>
            </w:r>
          </w:p>
          <w:p w:rsidR="00CC15DE" w:rsidRDefault="00CC15DE" w:rsidP="007A3044">
            <w:pPr>
              <w:jc w:val="both"/>
            </w:pPr>
            <w:r w:rsidRPr="00F3131F">
              <w:rPr>
                <w:b/>
              </w:rPr>
              <w:t>2003-2008</w:t>
            </w:r>
            <w:r w:rsidRPr="004A3500">
              <w:t xml:space="preserve"> </w:t>
            </w:r>
            <w:r>
              <w:t xml:space="preserve"> </w:t>
            </w:r>
            <w:r w:rsidRPr="004A3500">
              <w:t xml:space="preserve"> Univerzita Tomáše Bati ve Zlíně, Fakulta managementu a ekonomiky, Ústav managementu</w:t>
            </w:r>
            <w:r>
              <w:t xml:space="preserve">, akademický   </w:t>
            </w:r>
            <w:r>
              <w:br/>
              <w:t xml:space="preserve">                      pracovník na pozici asistent</w:t>
            </w:r>
          </w:p>
        </w:tc>
      </w:tr>
      <w:tr w:rsidR="00CC15DE" w:rsidTr="007A3044">
        <w:trPr>
          <w:trHeight w:val="250"/>
        </w:trPr>
        <w:tc>
          <w:tcPr>
            <w:tcW w:w="9859" w:type="dxa"/>
            <w:gridSpan w:val="11"/>
            <w:shd w:val="clear" w:color="auto" w:fill="F7CAAC"/>
          </w:tcPr>
          <w:p w:rsidR="00CC15DE" w:rsidRDefault="00CC15DE" w:rsidP="007A3044">
            <w:pPr>
              <w:jc w:val="both"/>
            </w:pPr>
            <w:r>
              <w:rPr>
                <w:b/>
              </w:rPr>
              <w:t>Zkušenosti s vedením kvalifikačních a rigorózních prací</w:t>
            </w:r>
          </w:p>
        </w:tc>
      </w:tr>
      <w:tr w:rsidR="00CC15DE" w:rsidTr="007A3044">
        <w:trPr>
          <w:trHeight w:val="500"/>
        </w:trPr>
        <w:tc>
          <w:tcPr>
            <w:tcW w:w="9859" w:type="dxa"/>
            <w:gridSpan w:val="11"/>
          </w:tcPr>
          <w:p w:rsidR="000D137B" w:rsidRDefault="000D137B" w:rsidP="000D137B">
            <w:pPr>
              <w:jc w:val="both"/>
            </w:pPr>
            <w:r>
              <w:t xml:space="preserve">Počet vedených bakalářských prací – 83 </w:t>
            </w:r>
          </w:p>
          <w:p w:rsidR="00CC15DE" w:rsidRDefault="000D137B" w:rsidP="000D137B">
            <w:pPr>
              <w:jc w:val="both"/>
            </w:pPr>
            <w:r>
              <w:t>Počet vedených diplomových prací – 39</w:t>
            </w:r>
          </w:p>
        </w:tc>
      </w:tr>
      <w:tr w:rsidR="00CC15DE" w:rsidTr="007A3044">
        <w:trPr>
          <w:cantSplit/>
        </w:trPr>
        <w:tc>
          <w:tcPr>
            <w:tcW w:w="3347" w:type="dxa"/>
            <w:gridSpan w:val="2"/>
            <w:tcBorders>
              <w:top w:val="single" w:sz="12" w:space="0" w:color="auto"/>
            </w:tcBorders>
            <w:shd w:val="clear" w:color="auto" w:fill="F7CAAC"/>
          </w:tcPr>
          <w:p w:rsidR="00CC15DE" w:rsidRDefault="00CC15DE" w:rsidP="007A3044">
            <w:pPr>
              <w:jc w:val="both"/>
            </w:pPr>
            <w:r>
              <w:rPr>
                <w:b/>
              </w:rPr>
              <w:t xml:space="preserve">Obor habilitačního řízení </w:t>
            </w:r>
          </w:p>
        </w:tc>
        <w:tc>
          <w:tcPr>
            <w:tcW w:w="2245" w:type="dxa"/>
            <w:gridSpan w:val="2"/>
            <w:tcBorders>
              <w:top w:val="single" w:sz="12" w:space="0" w:color="auto"/>
            </w:tcBorders>
            <w:shd w:val="clear" w:color="auto" w:fill="F7CAAC"/>
          </w:tcPr>
          <w:p w:rsidR="00CC15DE" w:rsidRDefault="00CC15DE" w:rsidP="007A304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C15DE" w:rsidRDefault="00CC15DE" w:rsidP="007A304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C15DE" w:rsidRDefault="00CC15DE" w:rsidP="007A3044">
            <w:pPr>
              <w:jc w:val="both"/>
              <w:rPr>
                <w:b/>
              </w:rPr>
            </w:pPr>
            <w:r>
              <w:rPr>
                <w:b/>
              </w:rPr>
              <w:t>Ohlasy publikací</w:t>
            </w:r>
          </w:p>
        </w:tc>
      </w:tr>
      <w:tr w:rsidR="00CC15DE" w:rsidTr="007A3044">
        <w:trPr>
          <w:cantSplit/>
        </w:trPr>
        <w:tc>
          <w:tcPr>
            <w:tcW w:w="3347" w:type="dxa"/>
            <w:gridSpan w:val="2"/>
          </w:tcPr>
          <w:p w:rsidR="00CC15DE" w:rsidRDefault="00CC15DE" w:rsidP="007A3044">
            <w:pPr>
              <w:jc w:val="both"/>
            </w:pPr>
          </w:p>
        </w:tc>
        <w:tc>
          <w:tcPr>
            <w:tcW w:w="2245" w:type="dxa"/>
            <w:gridSpan w:val="2"/>
          </w:tcPr>
          <w:p w:rsidR="00CC15DE" w:rsidRDefault="00CC15DE" w:rsidP="007A3044">
            <w:pPr>
              <w:jc w:val="both"/>
            </w:pPr>
          </w:p>
        </w:tc>
        <w:tc>
          <w:tcPr>
            <w:tcW w:w="2248" w:type="dxa"/>
            <w:gridSpan w:val="4"/>
            <w:tcBorders>
              <w:right w:val="single" w:sz="12" w:space="0" w:color="auto"/>
            </w:tcBorders>
          </w:tcPr>
          <w:p w:rsidR="00CC15DE" w:rsidRDefault="00CC15DE" w:rsidP="007A3044">
            <w:pPr>
              <w:jc w:val="both"/>
            </w:pPr>
          </w:p>
        </w:tc>
        <w:tc>
          <w:tcPr>
            <w:tcW w:w="632" w:type="dxa"/>
            <w:tcBorders>
              <w:left w:val="single" w:sz="12" w:space="0" w:color="auto"/>
            </w:tcBorders>
            <w:shd w:val="clear" w:color="auto" w:fill="F7CAAC"/>
          </w:tcPr>
          <w:p w:rsidR="00CC15DE" w:rsidRDefault="00CC15DE" w:rsidP="007A3044">
            <w:pPr>
              <w:jc w:val="both"/>
            </w:pPr>
            <w:r>
              <w:rPr>
                <w:b/>
              </w:rPr>
              <w:t>WOS</w:t>
            </w:r>
          </w:p>
        </w:tc>
        <w:tc>
          <w:tcPr>
            <w:tcW w:w="693" w:type="dxa"/>
            <w:shd w:val="clear" w:color="auto" w:fill="F7CAAC"/>
          </w:tcPr>
          <w:p w:rsidR="00CC15DE" w:rsidRDefault="00CC15DE" w:rsidP="007A3044">
            <w:pPr>
              <w:jc w:val="both"/>
              <w:rPr>
                <w:sz w:val="18"/>
              </w:rPr>
            </w:pPr>
            <w:r>
              <w:rPr>
                <w:b/>
                <w:sz w:val="18"/>
              </w:rPr>
              <w:t>Scopus</w:t>
            </w:r>
          </w:p>
        </w:tc>
        <w:tc>
          <w:tcPr>
            <w:tcW w:w="694" w:type="dxa"/>
            <w:shd w:val="clear" w:color="auto" w:fill="F7CAAC"/>
          </w:tcPr>
          <w:p w:rsidR="00CC15DE" w:rsidRDefault="00CC15DE" w:rsidP="007A3044">
            <w:pPr>
              <w:jc w:val="both"/>
            </w:pPr>
            <w:r>
              <w:rPr>
                <w:b/>
                <w:sz w:val="18"/>
              </w:rPr>
              <w:t>ostatní</w:t>
            </w:r>
          </w:p>
        </w:tc>
      </w:tr>
      <w:tr w:rsidR="00CC15DE" w:rsidTr="007A3044">
        <w:trPr>
          <w:cantSplit/>
          <w:trHeight w:val="70"/>
        </w:trPr>
        <w:tc>
          <w:tcPr>
            <w:tcW w:w="3347" w:type="dxa"/>
            <w:gridSpan w:val="2"/>
            <w:shd w:val="clear" w:color="auto" w:fill="F7CAAC"/>
          </w:tcPr>
          <w:p w:rsidR="00CC15DE" w:rsidRDefault="00CC15DE" w:rsidP="007A3044">
            <w:pPr>
              <w:jc w:val="both"/>
            </w:pPr>
            <w:r>
              <w:rPr>
                <w:b/>
              </w:rPr>
              <w:t>Obor jmenovacího řízení</w:t>
            </w:r>
          </w:p>
        </w:tc>
        <w:tc>
          <w:tcPr>
            <w:tcW w:w="2245" w:type="dxa"/>
            <w:gridSpan w:val="2"/>
            <w:shd w:val="clear" w:color="auto" w:fill="F7CAAC"/>
          </w:tcPr>
          <w:p w:rsidR="00CC15DE" w:rsidRDefault="00CC15DE" w:rsidP="007A3044">
            <w:pPr>
              <w:jc w:val="both"/>
            </w:pPr>
            <w:r>
              <w:rPr>
                <w:b/>
              </w:rPr>
              <w:t>Rok udělení hodnosti</w:t>
            </w:r>
          </w:p>
        </w:tc>
        <w:tc>
          <w:tcPr>
            <w:tcW w:w="2248" w:type="dxa"/>
            <w:gridSpan w:val="4"/>
            <w:tcBorders>
              <w:right w:val="single" w:sz="12" w:space="0" w:color="auto"/>
            </w:tcBorders>
            <w:shd w:val="clear" w:color="auto" w:fill="F7CAAC"/>
          </w:tcPr>
          <w:p w:rsidR="00CC15DE" w:rsidRDefault="00CC15DE" w:rsidP="007A3044">
            <w:pPr>
              <w:jc w:val="both"/>
            </w:pPr>
            <w:r>
              <w:rPr>
                <w:b/>
              </w:rPr>
              <w:t>Řízení konáno na VŠ</w:t>
            </w:r>
          </w:p>
        </w:tc>
        <w:tc>
          <w:tcPr>
            <w:tcW w:w="632" w:type="dxa"/>
            <w:vMerge w:val="restart"/>
            <w:tcBorders>
              <w:left w:val="single" w:sz="12" w:space="0" w:color="auto"/>
            </w:tcBorders>
          </w:tcPr>
          <w:p w:rsidR="00CC15DE" w:rsidRDefault="00CC15DE" w:rsidP="007A3044">
            <w:pPr>
              <w:jc w:val="both"/>
              <w:rPr>
                <w:b/>
              </w:rPr>
            </w:pPr>
            <w:r>
              <w:rPr>
                <w:b/>
              </w:rPr>
              <w:t>0</w:t>
            </w:r>
          </w:p>
        </w:tc>
        <w:tc>
          <w:tcPr>
            <w:tcW w:w="693" w:type="dxa"/>
            <w:vMerge w:val="restart"/>
          </w:tcPr>
          <w:p w:rsidR="00CC15DE" w:rsidRDefault="00CC15DE" w:rsidP="007A3044">
            <w:pPr>
              <w:jc w:val="both"/>
              <w:rPr>
                <w:b/>
              </w:rPr>
            </w:pPr>
            <w:r>
              <w:rPr>
                <w:b/>
              </w:rPr>
              <w:t>0</w:t>
            </w:r>
          </w:p>
        </w:tc>
        <w:tc>
          <w:tcPr>
            <w:tcW w:w="694" w:type="dxa"/>
            <w:vMerge w:val="restart"/>
          </w:tcPr>
          <w:p w:rsidR="00CC15DE" w:rsidRDefault="00CC15DE" w:rsidP="007A3044">
            <w:pPr>
              <w:jc w:val="both"/>
              <w:rPr>
                <w:b/>
              </w:rPr>
            </w:pPr>
            <w:r>
              <w:rPr>
                <w:b/>
              </w:rPr>
              <w:t>8</w:t>
            </w:r>
          </w:p>
        </w:tc>
      </w:tr>
      <w:tr w:rsidR="00CC15DE" w:rsidTr="007A3044">
        <w:trPr>
          <w:trHeight w:val="205"/>
        </w:trPr>
        <w:tc>
          <w:tcPr>
            <w:tcW w:w="3347" w:type="dxa"/>
            <w:gridSpan w:val="2"/>
          </w:tcPr>
          <w:p w:rsidR="00CC15DE" w:rsidRDefault="00CC15DE" w:rsidP="007A3044">
            <w:pPr>
              <w:jc w:val="both"/>
            </w:pPr>
          </w:p>
        </w:tc>
        <w:tc>
          <w:tcPr>
            <w:tcW w:w="2245" w:type="dxa"/>
            <w:gridSpan w:val="2"/>
          </w:tcPr>
          <w:p w:rsidR="00CC15DE" w:rsidRDefault="00CC15DE" w:rsidP="007A3044">
            <w:pPr>
              <w:jc w:val="both"/>
            </w:pPr>
          </w:p>
        </w:tc>
        <w:tc>
          <w:tcPr>
            <w:tcW w:w="2248" w:type="dxa"/>
            <w:gridSpan w:val="4"/>
            <w:tcBorders>
              <w:right w:val="single" w:sz="12" w:space="0" w:color="auto"/>
            </w:tcBorders>
          </w:tcPr>
          <w:p w:rsidR="00CC15DE" w:rsidRDefault="00CC15DE" w:rsidP="007A3044">
            <w:pPr>
              <w:jc w:val="both"/>
            </w:pPr>
          </w:p>
        </w:tc>
        <w:tc>
          <w:tcPr>
            <w:tcW w:w="632" w:type="dxa"/>
            <w:vMerge/>
            <w:tcBorders>
              <w:left w:val="single" w:sz="12" w:space="0" w:color="auto"/>
            </w:tcBorders>
            <w:vAlign w:val="center"/>
          </w:tcPr>
          <w:p w:rsidR="00CC15DE" w:rsidRDefault="00CC15DE" w:rsidP="007A3044">
            <w:pPr>
              <w:rPr>
                <w:b/>
              </w:rPr>
            </w:pPr>
          </w:p>
        </w:tc>
        <w:tc>
          <w:tcPr>
            <w:tcW w:w="693" w:type="dxa"/>
            <w:vMerge/>
            <w:vAlign w:val="center"/>
          </w:tcPr>
          <w:p w:rsidR="00CC15DE" w:rsidRDefault="00CC15DE" w:rsidP="007A3044">
            <w:pPr>
              <w:rPr>
                <w:b/>
              </w:rPr>
            </w:pPr>
          </w:p>
        </w:tc>
        <w:tc>
          <w:tcPr>
            <w:tcW w:w="694" w:type="dxa"/>
            <w:vMerge/>
            <w:vAlign w:val="center"/>
          </w:tcPr>
          <w:p w:rsidR="00CC15DE" w:rsidRDefault="00CC15DE" w:rsidP="007A3044">
            <w:pPr>
              <w:rPr>
                <w:b/>
              </w:rPr>
            </w:pPr>
          </w:p>
        </w:tc>
      </w:tr>
      <w:tr w:rsidR="00CC15DE" w:rsidTr="007A3044">
        <w:tc>
          <w:tcPr>
            <w:tcW w:w="9859" w:type="dxa"/>
            <w:gridSpan w:val="11"/>
            <w:shd w:val="clear" w:color="auto" w:fill="F7CAAC"/>
          </w:tcPr>
          <w:p w:rsidR="00CC15DE" w:rsidRDefault="00CC15DE" w:rsidP="007A3044">
            <w:pPr>
              <w:jc w:val="both"/>
              <w:rPr>
                <w:b/>
              </w:rPr>
            </w:pPr>
            <w:r>
              <w:rPr>
                <w:b/>
              </w:rPr>
              <w:t xml:space="preserve">Přehled o nejvýznamnější publikační a další tvůrčí činnosti nebo další profesní činnosti u odborníků z praxe vztahující se k zabezpečovaným předmětům </w:t>
            </w:r>
          </w:p>
        </w:tc>
      </w:tr>
      <w:tr w:rsidR="00CC15DE" w:rsidTr="007A3044">
        <w:trPr>
          <w:trHeight w:val="2347"/>
        </w:trPr>
        <w:tc>
          <w:tcPr>
            <w:tcW w:w="9859" w:type="dxa"/>
            <w:gridSpan w:val="11"/>
          </w:tcPr>
          <w:p w:rsidR="00CC15DE" w:rsidRDefault="00CC15DE" w:rsidP="007A3044">
            <w:pPr>
              <w:tabs>
                <w:tab w:val="left" w:pos="709"/>
              </w:tabs>
              <w:jc w:val="both"/>
            </w:pPr>
            <w:r>
              <w:t xml:space="preserve">BENYAHYA, P. How to educate managers to support knowledge sharing in their companies? In </w:t>
            </w:r>
            <w:r w:rsidRPr="00F3131F">
              <w:rPr>
                <w:i/>
              </w:rPr>
              <w:t>INTED 2017 Proceedings, 11th International Technology, Education and Development Conference</w:t>
            </w:r>
            <w:r>
              <w:t xml:space="preserve">. Valencia, 2017. ISBN 978-84-617-8491-2. </w:t>
            </w:r>
          </w:p>
          <w:p w:rsidR="000D137B" w:rsidRDefault="000D137B" w:rsidP="000D137B">
            <w:pPr>
              <w:tabs>
                <w:tab w:val="left" w:pos="709"/>
              </w:tabs>
              <w:jc w:val="both"/>
            </w:pPr>
            <w:r w:rsidRPr="00E66B0B">
              <w:rPr>
                <w:i/>
              </w:rPr>
              <w:t>Přehled projektové činnosti:</w:t>
            </w:r>
          </w:p>
          <w:p w:rsidR="00444F00" w:rsidRDefault="00444F00" w:rsidP="002B6D78">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CC15DE" w:rsidRDefault="00444F00" w:rsidP="00444F00">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CC15DE" w:rsidTr="007A3044">
        <w:trPr>
          <w:trHeight w:val="218"/>
        </w:trPr>
        <w:tc>
          <w:tcPr>
            <w:tcW w:w="9859" w:type="dxa"/>
            <w:gridSpan w:val="11"/>
            <w:shd w:val="clear" w:color="auto" w:fill="F7CAAC"/>
          </w:tcPr>
          <w:p w:rsidR="00CC15DE" w:rsidRDefault="00CC15DE" w:rsidP="007A3044">
            <w:pPr>
              <w:rPr>
                <w:b/>
              </w:rPr>
            </w:pPr>
            <w:r>
              <w:rPr>
                <w:b/>
              </w:rPr>
              <w:t>Působení v zahraničí</w:t>
            </w:r>
          </w:p>
        </w:tc>
      </w:tr>
      <w:tr w:rsidR="00CC15DE" w:rsidTr="007A3044">
        <w:trPr>
          <w:trHeight w:val="70"/>
        </w:trPr>
        <w:tc>
          <w:tcPr>
            <w:tcW w:w="9859" w:type="dxa"/>
            <w:gridSpan w:val="11"/>
          </w:tcPr>
          <w:p w:rsidR="00CC15DE" w:rsidRDefault="00CC15DE" w:rsidP="007A3044">
            <w:pPr>
              <w:rPr>
                <w:b/>
              </w:rPr>
            </w:pPr>
          </w:p>
        </w:tc>
      </w:tr>
      <w:tr w:rsidR="00CC15DE" w:rsidTr="007A3044">
        <w:trPr>
          <w:cantSplit/>
          <w:trHeight w:val="240"/>
        </w:trPr>
        <w:tc>
          <w:tcPr>
            <w:tcW w:w="2518" w:type="dxa"/>
            <w:shd w:val="clear" w:color="auto" w:fill="F7CAAC"/>
          </w:tcPr>
          <w:p w:rsidR="00CC15DE" w:rsidRDefault="00CC15DE" w:rsidP="007A3044">
            <w:pPr>
              <w:jc w:val="both"/>
              <w:rPr>
                <w:b/>
              </w:rPr>
            </w:pPr>
            <w:r>
              <w:rPr>
                <w:b/>
              </w:rPr>
              <w:t xml:space="preserve">Podpis </w:t>
            </w:r>
          </w:p>
        </w:tc>
        <w:tc>
          <w:tcPr>
            <w:tcW w:w="4536" w:type="dxa"/>
            <w:gridSpan w:val="5"/>
          </w:tcPr>
          <w:p w:rsidR="00CC15DE" w:rsidRDefault="00CC15DE" w:rsidP="007A3044">
            <w:pPr>
              <w:jc w:val="both"/>
            </w:pPr>
          </w:p>
        </w:tc>
        <w:tc>
          <w:tcPr>
            <w:tcW w:w="786" w:type="dxa"/>
            <w:gridSpan w:val="2"/>
            <w:shd w:val="clear" w:color="auto" w:fill="F7CAAC"/>
          </w:tcPr>
          <w:p w:rsidR="00CC15DE" w:rsidRDefault="00CC15DE" w:rsidP="007A3044">
            <w:pPr>
              <w:jc w:val="both"/>
            </w:pPr>
            <w:r>
              <w:rPr>
                <w:b/>
              </w:rPr>
              <w:t>datum</w:t>
            </w:r>
          </w:p>
        </w:tc>
        <w:tc>
          <w:tcPr>
            <w:tcW w:w="2019" w:type="dxa"/>
            <w:gridSpan w:val="3"/>
          </w:tcPr>
          <w:p w:rsidR="00CC15DE" w:rsidRDefault="00CC15DE" w:rsidP="007A3044">
            <w:pPr>
              <w:jc w:val="both"/>
            </w:pPr>
          </w:p>
        </w:tc>
      </w:tr>
    </w:tbl>
    <w:p w:rsidR="003E198D" w:rsidRDefault="003E198D"/>
    <w:p w:rsidR="003E198D" w:rsidRDefault="003E198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E198D" w:rsidTr="00471EF9">
        <w:tc>
          <w:tcPr>
            <w:tcW w:w="9859" w:type="dxa"/>
            <w:gridSpan w:val="11"/>
            <w:tcBorders>
              <w:bottom w:val="double" w:sz="4" w:space="0" w:color="auto"/>
            </w:tcBorders>
            <w:shd w:val="clear" w:color="auto" w:fill="BDD6EE"/>
          </w:tcPr>
          <w:p w:rsidR="003E198D" w:rsidRDefault="003E198D" w:rsidP="00471EF9">
            <w:pPr>
              <w:jc w:val="both"/>
              <w:rPr>
                <w:b/>
                <w:sz w:val="28"/>
              </w:rPr>
            </w:pPr>
            <w:r>
              <w:rPr>
                <w:b/>
                <w:sz w:val="28"/>
              </w:rPr>
              <w:lastRenderedPageBreak/>
              <w:t>C-I – Personální zabezpečení</w:t>
            </w:r>
          </w:p>
        </w:tc>
      </w:tr>
      <w:tr w:rsidR="003E198D" w:rsidTr="00471EF9">
        <w:tc>
          <w:tcPr>
            <w:tcW w:w="2518" w:type="dxa"/>
            <w:tcBorders>
              <w:top w:val="double" w:sz="4" w:space="0" w:color="auto"/>
            </w:tcBorders>
            <w:shd w:val="clear" w:color="auto" w:fill="F7CAAC"/>
          </w:tcPr>
          <w:p w:rsidR="003E198D" w:rsidRDefault="003E198D" w:rsidP="00471EF9">
            <w:pPr>
              <w:jc w:val="both"/>
              <w:rPr>
                <w:b/>
              </w:rPr>
            </w:pPr>
            <w:r>
              <w:rPr>
                <w:b/>
              </w:rPr>
              <w:t>Vysoká škola</w:t>
            </w:r>
          </w:p>
        </w:tc>
        <w:tc>
          <w:tcPr>
            <w:tcW w:w="7341" w:type="dxa"/>
            <w:gridSpan w:val="10"/>
          </w:tcPr>
          <w:p w:rsidR="003E198D" w:rsidRDefault="003E198D" w:rsidP="00471EF9">
            <w:pPr>
              <w:jc w:val="both"/>
            </w:pPr>
            <w:r>
              <w:t>Univerzita Tomáše Bati ve Zlíně</w:t>
            </w:r>
          </w:p>
        </w:tc>
      </w:tr>
      <w:tr w:rsidR="003E198D" w:rsidTr="00471EF9">
        <w:tc>
          <w:tcPr>
            <w:tcW w:w="2518" w:type="dxa"/>
            <w:shd w:val="clear" w:color="auto" w:fill="F7CAAC"/>
          </w:tcPr>
          <w:p w:rsidR="003E198D" w:rsidRDefault="003E198D" w:rsidP="00471EF9">
            <w:pPr>
              <w:jc w:val="both"/>
              <w:rPr>
                <w:b/>
              </w:rPr>
            </w:pPr>
            <w:r>
              <w:rPr>
                <w:b/>
              </w:rPr>
              <w:t>Součást vysoké školy</w:t>
            </w:r>
          </w:p>
        </w:tc>
        <w:tc>
          <w:tcPr>
            <w:tcW w:w="7341" w:type="dxa"/>
            <w:gridSpan w:val="10"/>
          </w:tcPr>
          <w:p w:rsidR="003E198D" w:rsidRDefault="003E198D" w:rsidP="00471EF9">
            <w:pPr>
              <w:jc w:val="both"/>
            </w:pPr>
            <w:r>
              <w:t>Fakulta managementu a ekonomiky</w:t>
            </w:r>
          </w:p>
        </w:tc>
      </w:tr>
      <w:tr w:rsidR="003E198D" w:rsidTr="00471EF9">
        <w:tc>
          <w:tcPr>
            <w:tcW w:w="2518" w:type="dxa"/>
            <w:shd w:val="clear" w:color="auto" w:fill="F7CAAC"/>
          </w:tcPr>
          <w:p w:rsidR="003E198D" w:rsidRDefault="003E198D" w:rsidP="00471EF9">
            <w:pPr>
              <w:jc w:val="both"/>
              <w:rPr>
                <w:b/>
              </w:rPr>
            </w:pPr>
            <w:r>
              <w:rPr>
                <w:b/>
              </w:rPr>
              <w:t>Název studijního programu</w:t>
            </w:r>
          </w:p>
        </w:tc>
        <w:tc>
          <w:tcPr>
            <w:tcW w:w="7341" w:type="dxa"/>
            <w:gridSpan w:val="10"/>
          </w:tcPr>
          <w:p w:rsidR="003E198D" w:rsidRDefault="003E198D" w:rsidP="00471EF9">
            <w:pPr>
              <w:jc w:val="both"/>
            </w:pPr>
            <w:r>
              <w:t>Management ve zdravotnictví</w:t>
            </w:r>
          </w:p>
        </w:tc>
      </w:tr>
      <w:tr w:rsidR="003E198D" w:rsidTr="00471EF9">
        <w:tc>
          <w:tcPr>
            <w:tcW w:w="2518" w:type="dxa"/>
            <w:shd w:val="clear" w:color="auto" w:fill="F7CAAC"/>
          </w:tcPr>
          <w:p w:rsidR="003E198D" w:rsidRDefault="003E198D" w:rsidP="00471EF9">
            <w:pPr>
              <w:jc w:val="both"/>
              <w:rPr>
                <w:b/>
              </w:rPr>
            </w:pPr>
            <w:r>
              <w:rPr>
                <w:b/>
              </w:rPr>
              <w:t>Jméno a příjmení</w:t>
            </w:r>
          </w:p>
        </w:tc>
        <w:tc>
          <w:tcPr>
            <w:tcW w:w="4536" w:type="dxa"/>
            <w:gridSpan w:val="5"/>
          </w:tcPr>
          <w:p w:rsidR="003E198D" w:rsidRDefault="003E198D" w:rsidP="00471EF9">
            <w:pPr>
              <w:jc w:val="both"/>
            </w:pPr>
            <w:r>
              <w:t>Petr BRIŠ</w:t>
            </w:r>
          </w:p>
        </w:tc>
        <w:tc>
          <w:tcPr>
            <w:tcW w:w="709" w:type="dxa"/>
            <w:shd w:val="clear" w:color="auto" w:fill="F7CAAC"/>
          </w:tcPr>
          <w:p w:rsidR="003E198D" w:rsidRDefault="003E198D" w:rsidP="00471EF9">
            <w:pPr>
              <w:jc w:val="both"/>
              <w:rPr>
                <w:b/>
              </w:rPr>
            </w:pPr>
            <w:r>
              <w:rPr>
                <w:b/>
              </w:rPr>
              <w:t>Tituly</w:t>
            </w:r>
          </w:p>
        </w:tc>
        <w:tc>
          <w:tcPr>
            <w:tcW w:w="2096" w:type="dxa"/>
            <w:gridSpan w:val="4"/>
          </w:tcPr>
          <w:p w:rsidR="003E198D" w:rsidRDefault="003E198D" w:rsidP="00471EF9">
            <w:pPr>
              <w:jc w:val="both"/>
            </w:pPr>
            <w:r>
              <w:t>doc. Ing., CSc.</w:t>
            </w:r>
          </w:p>
        </w:tc>
      </w:tr>
      <w:tr w:rsidR="003E198D" w:rsidTr="00471EF9">
        <w:tc>
          <w:tcPr>
            <w:tcW w:w="2518" w:type="dxa"/>
            <w:shd w:val="clear" w:color="auto" w:fill="F7CAAC"/>
          </w:tcPr>
          <w:p w:rsidR="003E198D" w:rsidRDefault="003E198D" w:rsidP="00471EF9">
            <w:pPr>
              <w:jc w:val="both"/>
              <w:rPr>
                <w:b/>
              </w:rPr>
            </w:pPr>
            <w:r>
              <w:rPr>
                <w:b/>
              </w:rPr>
              <w:t>Rok narození</w:t>
            </w:r>
          </w:p>
        </w:tc>
        <w:tc>
          <w:tcPr>
            <w:tcW w:w="829" w:type="dxa"/>
          </w:tcPr>
          <w:p w:rsidR="003E198D" w:rsidRDefault="00EE6B9D" w:rsidP="00471EF9">
            <w:pPr>
              <w:jc w:val="both"/>
            </w:pPr>
            <w:r>
              <w:t>1955</w:t>
            </w:r>
          </w:p>
        </w:tc>
        <w:tc>
          <w:tcPr>
            <w:tcW w:w="1721" w:type="dxa"/>
            <w:shd w:val="clear" w:color="auto" w:fill="F7CAAC"/>
          </w:tcPr>
          <w:p w:rsidR="003E198D" w:rsidRDefault="003E198D" w:rsidP="00471EF9">
            <w:pPr>
              <w:jc w:val="both"/>
              <w:rPr>
                <w:b/>
              </w:rPr>
            </w:pPr>
            <w:r>
              <w:rPr>
                <w:b/>
              </w:rPr>
              <w:t>typ vztahu k VŠ</w:t>
            </w:r>
          </w:p>
        </w:tc>
        <w:tc>
          <w:tcPr>
            <w:tcW w:w="992" w:type="dxa"/>
            <w:gridSpan w:val="2"/>
          </w:tcPr>
          <w:p w:rsidR="003E198D" w:rsidRDefault="003E198D" w:rsidP="00471EF9">
            <w:pPr>
              <w:jc w:val="both"/>
            </w:pPr>
            <w:r>
              <w:t>pp</w:t>
            </w:r>
          </w:p>
        </w:tc>
        <w:tc>
          <w:tcPr>
            <w:tcW w:w="994" w:type="dxa"/>
            <w:shd w:val="clear" w:color="auto" w:fill="F7CAAC"/>
          </w:tcPr>
          <w:p w:rsidR="003E198D" w:rsidRDefault="003E198D" w:rsidP="00471EF9">
            <w:pPr>
              <w:jc w:val="both"/>
              <w:rPr>
                <w:b/>
              </w:rPr>
            </w:pPr>
            <w:r>
              <w:rPr>
                <w:b/>
              </w:rPr>
              <w:t>rozsah</w:t>
            </w:r>
          </w:p>
        </w:tc>
        <w:tc>
          <w:tcPr>
            <w:tcW w:w="709" w:type="dxa"/>
          </w:tcPr>
          <w:p w:rsidR="003E198D" w:rsidRDefault="003E198D" w:rsidP="00471EF9">
            <w:pPr>
              <w:jc w:val="both"/>
            </w:pPr>
            <w:r>
              <w:t>40</w:t>
            </w:r>
          </w:p>
        </w:tc>
        <w:tc>
          <w:tcPr>
            <w:tcW w:w="709" w:type="dxa"/>
            <w:gridSpan w:val="2"/>
            <w:shd w:val="clear" w:color="auto" w:fill="F7CAAC"/>
          </w:tcPr>
          <w:p w:rsidR="003E198D" w:rsidRDefault="003E198D" w:rsidP="00471EF9">
            <w:pPr>
              <w:jc w:val="both"/>
              <w:rPr>
                <w:b/>
              </w:rPr>
            </w:pPr>
            <w:r>
              <w:rPr>
                <w:b/>
              </w:rPr>
              <w:t>do kdy</w:t>
            </w:r>
          </w:p>
        </w:tc>
        <w:tc>
          <w:tcPr>
            <w:tcW w:w="1387" w:type="dxa"/>
            <w:gridSpan w:val="2"/>
          </w:tcPr>
          <w:p w:rsidR="003E198D" w:rsidRDefault="003E198D" w:rsidP="00471EF9">
            <w:pPr>
              <w:jc w:val="both"/>
            </w:pPr>
            <w:r>
              <w:t>N</w:t>
            </w:r>
          </w:p>
        </w:tc>
      </w:tr>
      <w:tr w:rsidR="003E198D" w:rsidTr="00471EF9">
        <w:tc>
          <w:tcPr>
            <w:tcW w:w="5068" w:type="dxa"/>
            <w:gridSpan w:val="3"/>
            <w:shd w:val="clear" w:color="auto" w:fill="F7CAAC"/>
          </w:tcPr>
          <w:p w:rsidR="003E198D" w:rsidRDefault="003E198D" w:rsidP="00471EF9">
            <w:pPr>
              <w:jc w:val="both"/>
              <w:rPr>
                <w:b/>
              </w:rPr>
            </w:pPr>
            <w:r>
              <w:rPr>
                <w:b/>
              </w:rPr>
              <w:t>Typ vztahu na součásti VŠ, která uskutečňuje st. program</w:t>
            </w:r>
          </w:p>
        </w:tc>
        <w:tc>
          <w:tcPr>
            <w:tcW w:w="992" w:type="dxa"/>
            <w:gridSpan w:val="2"/>
          </w:tcPr>
          <w:p w:rsidR="003E198D" w:rsidRDefault="003E198D" w:rsidP="00471EF9">
            <w:pPr>
              <w:jc w:val="both"/>
            </w:pPr>
            <w:r>
              <w:t>pp</w:t>
            </w:r>
          </w:p>
        </w:tc>
        <w:tc>
          <w:tcPr>
            <w:tcW w:w="994" w:type="dxa"/>
            <w:shd w:val="clear" w:color="auto" w:fill="F7CAAC"/>
          </w:tcPr>
          <w:p w:rsidR="003E198D" w:rsidRDefault="003E198D" w:rsidP="00471EF9">
            <w:pPr>
              <w:jc w:val="both"/>
              <w:rPr>
                <w:b/>
              </w:rPr>
            </w:pPr>
            <w:r>
              <w:rPr>
                <w:b/>
              </w:rPr>
              <w:t>rozsah</w:t>
            </w:r>
          </w:p>
        </w:tc>
        <w:tc>
          <w:tcPr>
            <w:tcW w:w="709" w:type="dxa"/>
          </w:tcPr>
          <w:p w:rsidR="003E198D" w:rsidRDefault="003E198D" w:rsidP="00471EF9">
            <w:pPr>
              <w:jc w:val="both"/>
            </w:pPr>
            <w:r>
              <w:t>40</w:t>
            </w:r>
          </w:p>
        </w:tc>
        <w:tc>
          <w:tcPr>
            <w:tcW w:w="709" w:type="dxa"/>
            <w:gridSpan w:val="2"/>
            <w:shd w:val="clear" w:color="auto" w:fill="F7CAAC"/>
          </w:tcPr>
          <w:p w:rsidR="003E198D" w:rsidRDefault="003E198D" w:rsidP="00471EF9">
            <w:pPr>
              <w:jc w:val="both"/>
              <w:rPr>
                <w:b/>
              </w:rPr>
            </w:pPr>
            <w:r>
              <w:rPr>
                <w:b/>
              </w:rPr>
              <w:t>do kdy</w:t>
            </w:r>
          </w:p>
        </w:tc>
        <w:tc>
          <w:tcPr>
            <w:tcW w:w="1387" w:type="dxa"/>
            <w:gridSpan w:val="2"/>
          </w:tcPr>
          <w:p w:rsidR="003E198D" w:rsidRDefault="003E198D" w:rsidP="00471EF9">
            <w:pPr>
              <w:jc w:val="both"/>
            </w:pPr>
            <w:r>
              <w:t>N</w:t>
            </w:r>
          </w:p>
        </w:tc>
      </w:tr>
      <w:tr w:rsidR="003E198D" w:rsidTr="00471EF9">
        <w:tc>
          <w:tcPr>
            <w:tcW w:w="6060" w:type="dxa"/>
            <w:gridSpan w:val="5"/>
            <w:shd w:val="clear" w:color="auto" w:fill="F7CAAC"/>
          </w:tcPr>
          <w:p w:rsidR="003E198D" w:rsidRDefault="003E198D" w:rsidP="00471EF9">
            <w:pPr>
              <w:jc w:val="both"/>
            </w:pPr>
            <w:r>
              <w:rPr>
                <w:b/>
              </w:rPr>
              <w:t>Další současná působení jako akademický pracovník na jiných VŠ</w:t>
            </w:r>
          </w:p>
        </w:tc>
        <w:tc>
          <w:tcPr>
            <w:tcW w:w="1703" w:type="dxa"/>
            <w:gridSpan w:val="2"/>
            <w:shd w:val="clear" w:color="auto" w:fill="F7CAAC"/>
          </w:tcPr>
          <w:p w:rsidR="003E198D" w:rsidRDefault="003E198D" w:rsidP="00471EF9">
            <w:pPr>
              <w:jc w:val="both"/>
              <w:rPr>
                <w:b/>
              </w:rPr>
            </w:pPr>
            <w:r>
              <w:rPr>
                <w:b/>
              </w:rPr>
              <w:t>typ prac. vztahu</w:t>
            </w:r>
          </w:p>
        </w:tc>
        <w:tc>
          <w:tcPr>
            <w:tcW w:w="2096" w:type="dxa"/>
            <w:gridSpan w:val="4"/>
            <w:shd w:val="clear" w:color="auto" w:fill="F7CAAC"/>
          </w:tcPr>
          <w:p w:rsidR="003E198D" w:rsidRDefault="003E198D" w:rsidP="00471EF9">
            <w:pPr>
              <w:jc w:val="both"/>
              <w:rPr>
                <w:b/>
              </w:rPr>
            </w:pPr>
            <w:r>
              <w:rPr>
                <w:b/>
              </w:rPr>
              <w:t>rozsah</w:t>
            </w:r>
          </w:p>
        </w:tc>
      </w:tr>
      <w:tr w:rsidR="003E198D" w:rsidTr="00471EF9">
        <w:tc>
          <w:tcPr>
            <w:tcW w:w="6060" w:type="dxa"/>
            <w:gridSpan w:val="5"/>
          </w:tcPr>
          <w:p w:rsidR="003E198D" w:rsidRDefault="003E198D" w:rsidP="00471EF9">
            <w:pPr>
              <w:jc w:val="both"/>
            </w:pPr>
          </w:p>
        </w:tc>
        <w:tc>
          <w:tcPr>
            <w:tcW w:w="1703" w:type="dxa"/>
            <w:gridSpan w:val="2"/>
          </w:tcPr>
          <w:p w:rsidR="003E198D" w:rsidRDefault="003E198D" w:rsidP="00471EF9">
            <w:pPr>
              <w:jc w:val="both"/>
            </w:pPr>
          </w:p>
        </w:tc>
        <w:tc>
          <w:tcPr>
            <w:tcW w:w="2096" w:type="dxa"/>
            <w:gridSpan w:val="4"/>
          </w:tcPr>
          <w:p w:rsidR="003E198D" w:rsidRDefault="003E198D" w:rsidP="00471EF9">
            <w:pPr>
              <w:jc w:val="both"/>
            </w:pPr>
          </w:p>
        </w:tc>
      </w:tr>
      <w:tr w:rsidR="003E198D" w:rsidTr="00471EF9">
        <w:tc>
          <w:tcPr>
            <w:tcW w:w="6060" w:type="dxa"/>
            <w:gridSpan w:val="5"/>
          </w:tcPr>
          <w:p w:rsidR="003E198D" w:rsidRDefault="003E198D" w:rsidP="00471EF9">
            <w:pPr>
              <w:jc w:val="both"/>
            </w:pPr>
          </w:p>
        </w:tc>
        <w:tc>
          <w:tcPr>
            <w:tcW w:w="1703" w:type="dxa"/>
            <w:gridSpan w:val="2"/>
          </w:tcPr>
          <w:p w:rsidR="003E198D" w:rsidRDefault="003E198D" w:rsidP="00471EF9">
            <w:pPr>
              <w:jc w:val="both"/>
            </w:pPr>
          </w:p>
        </w:tc>
        <w:tc>
          <w:tcPr>
            <w:tcW w:w="2096" w:type="dxa"/>
            <w:gridSpan w:val="4"/>
          </w:tcPr>
          <w:p w:rsidR="003E198D" w:rsidRDefault="003E198D" w:rsidP="00471EF9">
            <w:pPr>
              <w:jc w:val="both"/>
            </w:pPr>
          </w:p>
        </w:tc>
      </w:tr>
      <w:tr w:rsidR="003E198D" w:rsidTr="00471EF9">
        <w:tc>
          <w:tcPr>
            <w:tcW w:w="9859" w:type="dxa"/>
            <w:gridSpan w:val="11"/>
            <w:shd w:val="clear" w:color="auto" w:fill="F7CAAC"/>
          </w:tcPr>
          <w:p w:rsidR="003E198D" w:rsidRDefault="003E198D" w:rsidP="00471EF9">
            <w:pPr>
              <w:jc w:val="both"/>
            </w:pPr>
            <w:r>
              <w:rPr>
                <w:b/>
              </w:rPr>
              <w:t>Předměty příslušného studijního programu a způsob zapojení do jejich výuky, příp. další zapojení do uskutečňování studijního programu</w:t>
            </w:r>
          </w:p>
        </w:tc>
      </w:tr>
      <w:tr w:rsidR="003E198D" w:rsidTr="00471EF9">
        <w:trPr>
          <w:trHeight w:val="338"/>
        </w:trPr>
        <w:tc>
          <w:tcPr>
            <w:tcW w:w="9859" w:type="dxa"/>
            <w:gridSpan w:val="11"/>
            <w:tcBorders>
              <w:top w:val="nil"/>
            </w:tcBorders>
          </w:tcPr>
          <w:p w:rsidR="003E198D" w:rsidRPr="00A4061B" w:rsidRDefault="003E198D" w:rsidP="00471EF9">
            <w:pPr>
              <w:jc w:val="both"/>
            </w:pPr>
            <w:r w:rsidRPr="00A4061B">
              <w:t>Management kvality ve zdravotnictví – garant, přednášející (100%)</w:t>
            </w:r>
          </w:p>
        </w:tc>
      </w:tr>
      <w:tr w:rsidR="003E198D" w:rsidTr="00471EF9">
        <w:tc>
          <w:tcPr>
            <w:tcW w:w="9859" w:type="dxa"/>
            <w:gridSpan w:val="11"/>
            <w:shd w:val="clear" w:color="auto" w:fill="F7CAAC"/>
          </w:tcPr>
          <w:p w:rsidR="003E198D" w:rsidRPr="00A4061B" w:rsidRDefault="003E198D" w:rsidP="00471EF9">
            <w:pPr>
              <w:jc w:val="both"/>
            </w:pPr>
            <w:r w:rsidRPr="00A4061B">
              <w:rPr>
                <w:b/>
              </w:rPr>
              <w:t xml:space="preserve">Údaje o vzdělání na VŠ </w:t>
            </w:r>
          </w:p>
        </w:tc>
      </w:tr>
      <w:tr w:rsidR="003E198D" w:rsidTr="00471EF9">
        <w:trPr>
          <w:trHeight w:val="779"/>
        </w:trPr>
        <w:tc>
          <w:tcPr>
            <w:tcW w:w="9859" w:type="dxa"/>
            <w:gridSpan w:val="11"/>
          </w:tcPr>
          <w:p w:rsidR="003E198D" w:rsidRPr="00A4061B" w:rsidRDefault="003E198D" w:rsidP="00471EF9">
            <w:pPr>
              <w:pStyle w:val="Zkladntext"/>
              <w:tabs>
                <w:tab w:val="left" w:pos="1658"/>
              </w:tabs>
              <w:rPr>
                <w:rFonts w:ascii="Times New Roman" w:hAnsi="Times New Roman"/>
                <w:i w:val="0"/>
                <w:sz w:val="20"/>
                <w:szCs w:val="20"/>
                <w:lang w:eastAsia="en-US"/>
              </w:rPr>
            </w:pPr>
            <w:r w:rsidRPr="00A4061B">
              <w:rPr>
                <w:rFonts w:ascii="Times New Roman" w:hAnsi="Times New Roman"/>
                <w:b/>
                <w:i w:val="0"/>
                <w:sz w:val="20"/>
                <w:szCs w:val="20"/>
                <w:lang w:eastAsia="en-US"/>
              </w:rPr>
              <w:t>1975-1980:</w:t>
            </w:r>
            <w:r w:rsidRPr="00A4061B">
              <w:rPr>
                <w:rFonts w:ascii="Times New Roman" w:hAnsi="Times New Roman"/>
                <w:i w:val="0"/>
                <w:sz w:val="20"/>
                <w:szCs w:val="20"/>
                <w:lang w:eastAsia="en-US"/>
              </w:rPr>
              <w:t xml:space="preserve">    </w:t>
            </w:r>
            <w:r w:rsidRPr="00385392">
              <w:rPr>
                <w:rFonts w:ascii="Times New Roman" w:hAnsi="Times New Roman"/>
                <w:i w:val="0"/>
                <w:sz w:val="20"/>
                <w:szCs w:val="20"/>
                <w:lang w:eastAsia="en-US"/>
              </w:rPr>
              <w:t>VUT Brno, Fakulta technologická ve Zlíně</w:t>
            </w:r>
            <w:r>
              <w:rPr>
                <w:rFonts w:ascii="Times New Roman" w:hAnsi="Times New Roman"/>
                <w:i w:val="0"/>
                <w:sz w:val="20"/>
                <w:szCs w:val="20"/>
                <w:lang w:eastAsia="en-US"/>
              </w:rPr>
              <w:t xml:space="preserve">, </w:t>
            </w:r>
            <w:r w:rsidRPr="00384148">
              <w:rPr>
                <w:rFonts w:ascii="Times New Roman" w:hAnsi="Times New Roman"/>
                <w:i w:val="0"/>
                <w:sz w:val="20"/>
                <w:szCs w:val="20"/>
              </w:rPr>
              <w:t>obor: Technologie kůže, gumy a plastických hmot</w:t>
            </w:r>
            <w:r w:rsidRPr="00384148">
              <w:rPr>
                <w:rFonts w:ascii="Times New Roman" w:hAnsi="Times New Roman"/>
                <w:i w:val="0"/>
                <w:sz w:val="20"/>
                <w:szCs w:val="20"/>
                <w:lang w:eastAsia="en-US"/>
              </w:rPr>
              <w:t xml:space="preserve"> (</w:t>
            </w:r>
            <w:r w:rsidRPr="00385392">
              <w:rPr>
                <w:rFonts w:ascii="Times New Roman" w:hAnsi="Times New Roman"/>
                <w:i w:val="0"/>
                <w:sz w:val="20"/>
                <w:szCs w:val="20"/>
                <w:lang w:eastAsia="en-US"/>
              </w:rPr>
              <w:t>Ing.)</w:t>
            </w:r>
          </w:p>
          <w:p w:rsidR="003E198D" w:rsidRPr="00A4061B" w:rsidRDefault="003E198D" w:rsidP="00471EF9">
            <w:pPr>
              <w:pStyle w:val="Zkladntext"/>
              <w:rPr>
                <w:rFonts w:ascii="Times New Roman" w:hAnsi="Times New Roman"/>
                <w:i w:val="0"/>
                <w:sz w:val="20"/>
                <w:szCs w:val="20"/>
                <w:lang w:eastAsia="en-US"/>
              </w:rPr>
            </w:pPr>
            <w:r w:rsidRPr="00A4061B">
              <w:rPr>
                <w:rFonts w:ascii="Times New Roman" w:hAnsi="Times New Roman"/>
                <w:b/>
                <w:i w:val="0"/>
                <w:sz w:val="20"/>
                <w:szCs w:val="20"/>
                <w:lang w:eastAsia="en-US"/>
              </w:rPr>
              <w:t>1985-1989:</w:t>
            </w:r>
            <w:r w:rsidRPr="00A4061B">
              <w:rPr>
                <w:rFonts w:ascii="Times New Roman" w:hAnsi="Times New Roman"/>
                <w:i w:val="0"/>
                <w:sz w:val="20"/>
                <w:szCs w:val="20"/>
                <w:lang w:eastAsia="en-US"/>
              </w:rPr>
              <w:t xml:space="preserve">    Moskevský technologický institut lehkého průmyslu (Rusko), (</w:t>
            </w:r>
            <w:r w:rsidRPr="00A4061B">
              <w:rPr>
                <w:rFonts w:ascii="Times New Roman" w:hAnsi="Times New Roman"/>
                <w:b/>
                <w:i w:val="0"/>
                <w:sz w:val="20"/>
                <w:szCs w:val="20"/>
                <w:lang w:eastAsia="en-US"/>
              </w:rPr>
              <w:t>CSc.</w:t>
            </w:r>
            <w:r w:rsidRPr="00A4061B">
              <w:rPr>
                <w:rFonts w:ascii="Times New Roman" w:hAnsi="Times New Roman"/>
                <w:i w:val="0"/>
                <w:sz w:val="20"/>
                <w:szCs w:val="20"/>
                <w:lang w:eastAsia="en-US"/>
              </w:rPr>
              <w:t xml:space="preserve">)  </w:t>
            </w:r>
          </w:p>
          <w:p w:rsidR="003E198D" w:rsidRPr="00A4061B" w:rsidRDefault="003E198D" w:rsidP="00471EF9">
            <w:pPr>
              <w:jc w:val="both"/>
              <w:rPr>
                <w:b/>
              </w:rPr>
            </w:pPr>
            <w:r w:rsidRPr="00A4061B">
              <w:rPr>
                <w:b/>
                <w:lang w:eastAsia="en-US"/>
              </w:rPr>
              <w:t>2008:</w:t>
            </w:r>
            <w:r w:rsidRPr="00A4061B">
              <w:rPr>
                <w:lang w:eastAsia="en-US"/>
              </w:rPr>
              <w:t xml:space="preserve">             Certifikován v DTO Ostrava jako Manager kvality</w:t>
            </w:r>
          </w:p>
        </w:tc>
      </w:tr>
      <w:tr w:rsidR="003E198D" w:rsidTr="00471EF9">
        <w:tc>
          <w:tcPr>
            <w:tcW w:w="9859" w:type="dxa"/>
            <w:gridSpan w:val="11"/>
            <w:shd w:val="clear" w:color="auto" w:fill="F7CAAC"/>
          </w:tcPr>
          <w:p w:rsidR="003E198D" w:rsidRDefault="003E198D" w:rsidP="00471EF9">
            <w:pPr>
              <w:jc w:val="both"/>
              <w:rPr>
                <w:b/>
              </w:rPr>
            </w:pPr>
            <w:r>
              <w:rPr>
                <w:b/>
              </w:rPr>
              <w:t>Údaje o odborném působení od absolvování VŠ</w:t>
            </w:r>
          </w:p>
        </w:tc>
      </w:tr>
      <w:tr w:rsidR="003E198D" w:rsidTr="00471EF9">
        <w:trPr>
          <w:trHeight w:val="1090"/>
        </w:trPr>
        <w:tc>
          <w:tcPr>
            <w:tcW w:w="9859" w:type="dxa"/>
            <w:gridSpan w:val="11"/>
          </w:tcPr>
          <w:p w:rsidR="003E198D" w:rsidRPr="00E02B72" w:rsidRDefault="003E198D" w:rsidP="00471EF9">
            <w:pPr>
              <w:jc w:val="both"/>
              <w:rPr>
                <w:lang w:eastAsia="en-US"/>
              </w:rPr>
            </w:pPr>
            <w:r w:rsidRPr="00E02B72">
              <w:rPr>
                <w:b/>
                <w:lang w:eastAsia="en-US"/>
              </w:rPr>
              <w:t>1980-1982:</w:t>
            </w:r>
            <w:r w:rsidRPr="00E02B72">
              <w:rPr>
                <w:lang w:eastAsia="en-US"/>
              </w:rPr>
              <w:t xml:space="preserve">     </w:t>
            </w:r>
            <w:r>
              <w:rPr>
                <w:lang w:eastAsia="en-US"/>
              </w:rPr>
              <w:t xml:space="preserve"> </w:t>
            </w:r>
            <w:r w:rsidRPr="00E02B72">
              <w:rPr>
                <w:lang w:eastAsia="en-US"/>
              </w:rPr>
              <w:t>Výzkumný ústav kožedělný Gottwaldov, samostatný výzkumný pracovník</w:t>
            </w:r>
          </w:p>
          <w:p w:rsidR="003E198D" w:rsidRPr="00E02B72" w:rsidRDefault="003E198D" w:rsidP="00471EF9">
            <w:pPr>
              <w:jc w:val="both"/>
              <w:rPr>
                <w:lang w:eastAsia="en-US"/>
              </w:rPr>
            </w:pPr>
            <w:r w:rsidRPr="00E02B72">
              <w:rPr>
                <w:b/>
                <w:lang w:eastAsia="en-US"/>
              </w:rPr>
              <w:t xml:space="preserve">1982-1995: </w:t>
            </w:r>
            <w:r w:rsidRPr="00E02B72">
              <w:rPr>
                <w:lang w:eastAsia="en-US"/>
              </w:rPr>
              <w:t xml:space="preserve">     VUT Brno, FT Zlín, Ústav kožedělné technologie, Odborný asistent</w:t>
            </w:r>
          </w:p>
          <w:p w:rsidR="003E198D" w:rsidRPr="00E02B72" w:rsidRDefault="003E198D" w:rsidP="00471EF9">
            <w:pPr>
              <w:jc w:val="both"/>
              <w:rPr>
                <w:lang w:eastAsia="en-US"/>
              </w:rPr>
            </w:pPr>
            <w:r w:rsidRPr="00E02B72">
              <w:rPr>
                <w:b/>
                <w:lang w:eastAsia="en-US"/>
              </w:rPr>
              <w:t>1995-1998:</w:t>
            </w:r>
            <w:r w:rsidRPr="00E02B72">
              <w:rPr>
                <w:lang w:eastAsia="en-US"/>
              </w:rPr>
              <w:t xml:space="preserve">      Areta Akustika, Zlín, ředitel</w:t>
            </w:r>
          </w:p>
          <w:p w:rsidR="003E198D" w:rsidRPr="00E02B72" w:rsidRDefault="003E198D" w:rsidP="00471EF9">
            <w:pPr>
              <w:jc w:val="both"/>
              <w:rPr>
                <w:lang w:eastAsia="en-US"/>
              </w:rPr>
            </w:pPr>
            <w:r w:rsidRPr="00E02B72">
              <w:rPr>
                <w:b/>
                <w:lang w:eastAsia="en-US"/>
              </w:rPr>
              <w:t>1995-2001:</w:t>
            </w:r>
            <w:r w:rsidRPr="00E02B72">
              <w:rPr>
                <w:lang w:eastAsia="en-US"/>
              </w:rPr>
              <w:t xml:space="preserve">      VUT Brno, FT Zlín, Ústav fyziky a materiálového inženýrství, výzkumný pracovník, odborný asistent</w:t>
            </w:r>
          </w:p>
          <w:p w:rsidR="003E198D" w:rsidRDefault="003E198D" w:rsidP="00471EF9">
            <w:pPr>
              <w:jc w:val="both"/>
            </w:pPr>
            <w:r w:rsidRPr="00E02B72">
              <w:rPr>
                <w:b/>
                <w:lang w:eastAsia="en-US"/>
              </w:rPr>
              <w:t>2001- dosud:</w:t>
            </w:r>
            <w:r w:rsidRPr="00E02B72">
              <w:rPr>
                <w:lang w:eastAsia="en-US"/>
              </w:rPr>
              <w:t xml:space="preserve">   Univerzita Tomáše Bati ve Zlíně, FAME, odborný asistent, docent</w:t>
            </w:r>
          </w:p>
        </w:tc>
      </w:tr>
      <w:tr w:rsidR="003E198D" w:rsidTr="00471EF9">
        <w:trPr>
          <w:trHeight w:val="250"/>
        </w:trPr>
        <w:tc>
          <w:tcPr>
            <w:tcW w:w="9859" w:type="dxa"/>
            <w:gridSpan w:val="11"/>
            <w:shd w:val="clear" w:color="auto" w:fill="F7CAAC"/>
          </w:tcPr>
          <w:p w:rsidR="003E198D" w:rsidRDefault="003E198D" w:rsidP="00471EF9">
            <w:pPr>
              <w:jc w:val="both"/>
            </w:pPr>
            <w:r>
              <w:rPr>
                <w:b/>
              </w:rPr>
              <w:t>Zkušenosti s vedením kvalifikačních a rigorózních prací</w:t>
            </w:r>
          </w:p>
        </w:tc>
      </w:tr>
      <w:tr w:rsidR="003E198D" w:rsidTr="00471EF9">
        <w:trPr>
          <w:trHeight w:val="459"/>
        </w:trPr>
        <w:tc>
          <w:tcPr>
            <w:tcW w:w="9859" w:type="dxa"/>
            <w:gridSpan w:val="11"/>
          </w:tcPr>
          <w:p w:rsidR="003E198D" w:rsidRDefault="003E198D" w:rsidP="00471EF9">
            <w:pPr>
              <w:jc w:val="both"/>
            </w:pPr>
            <w:r>
              <w:t>Počet vedených bakalářských prací – 45</w:t>
            </w:r>
          </w:p>
          <w:p w:rsidR="003E198D" w:rsidRDefault="003E198D" w:rsidP="00471EF9">
            <w:pPr>
              <w:jc w:val="both"/>
            </w:pPr>
            <w:r>
              <w:t>Počet vedených diplomových prací – 83</w:t>
            </w:r>
          </w:p>
          <w:p w:rsidR="003E198D" w:rsidRDefault="003E198D" w:rsidP="00471EF9">
            <w:pPr>
              <w:jc w:val="both"/>
            </w:pPr>
            <w:r>
              <w:t>Počet vedených disertačních prací – 5</w:t>
            </w:r>
          </w:p>
        </w:tc>
      </w:tr>
      <w:tr w:rsidR="003E198D" w:rsidTr="00471EF9">
        <w:trPr>
          <w:cantSplit/>
        </w:trPr>
        <w:tc>
          <w:tcPr>
            <w:tcW w:w="3347" w:type="dxa"/>
            <w:gridSpan w:val="2"/>
            <w:tcBorders>
              <w:top w:val="single" w:sz="12" w:space="0" w:color="auto"/>
            </w:tcBorders>
            <w:shd w:val="clear" w:color="auto" w:fill="F7CAAC"/>
          </w:tcPr>
          <w:p w:rsidR="003E198D" w:rsidRDefault="003E198D" w:rsidP="00471EF9">
            <w:pPr>
              <w:jc w:val="both"/>
            </w:pPr>
            <w:r>
              <w:rPr>
                <w:b/>
              </w:rPr>
              <w:t xml:space="preserve">Obor habilitačního řízení </w:t>
            </w:r>
          </w:p>
        </w:tc>
        <w:tc>
          <w:tcPr>
            <w:tcW w:w="2245" w:type="dxa"/>
            <w:gridSpan w:val="2"/>
            <w:tcBorders>
              <w:top w:val="single" w:sz="12" w:space="0" w:color="auto"/>
            </w:tcBorders>
            <w:shd w:val="clear" w:color="auto" w:fill="F7CAAC"/>
          </w:tcPr>
          <w:p w:rsidR="003E198D" w:rsidRDefault="003E198D" w:rsidP="00471EF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E198D" w:rsidRDefault="003E198D" w:rsidP="00471EF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E198D" w:rsidRDefault="003E198D" w:rsidP="00471EF9">
            <w:pPr>
              <w:jc w:val="both"/>
              <w:rPr>
                <w:b/>
              </w:rPr>
            </w:pPr>
            <w:r>
              <w:rPr>
                <w:b/>
              </w:rPr>
              <w:t>Ohlasy publikací</w:t>
            </w:r>
          </w:p>
        </w:tc>
      </w:tr>
      <w:tr w:rsidR="003E198D" w:rsidTr="00471EF9">
        <w:trPr>
          <w:cantSplit/>
        </w:trPr>
        <w:tc>
          <w:tcPr>
            <w:tcW w:w="3347" w:type="dxa"/>
            <w:gridSpan w:val="2"/>
          </w:tcPr>
          <w:p w:rsidR="003E198D" w:rsidRDefault="003E198D" w:rsidP="00471EF9">
            <w:pPr>
              <w:jc w:val="both"/>
            </w:pPr>
          </w:p>
        </w:tc>
        <w:tc>
          <w:tcPr>
            <w:tcW w:w="2245" w:type="dxa"/>
            <w:gridSpan w:val="2"/>
          </w:tcPr>
          <w:p w:rsidR="003E198D" w:rsidRDefault="003E198D" w:rsidP="00471EF9">
            <w:pPr>
              <w:jc w:val="both"/>
            </w:pPr>
          </w:p>
        </w:tc>
        <w:tc>
          <w:tcPr>
            <w:tcW w:w="2248" w:type="dxa"/>
            <w:gridSpan w:val="4"/>
            <w:tcBorders>
              <w:right w:val="single" w:sz="12" w:space="0" w:color="auto"/>
            </w:tcBorders>
          </w:tcPr>
          <w:p w:rsidR="003E198D" w:rsidRDefault="003E198D" w:rsidP="00471EF9">
            <w:pPr>
              <w:jc w:val="both"/>
            </w:pPr>
          </w:p>
        </w:tc>
        <w:tc>
          <w:tcPr>
            <w:tcW w:w="632" w:type="dxa"/>
            <w:tcBorders>
              <w:left w:val="single" w:sz="12" w:space="0" w:color="auto"/>
            </w:tcBorders>
            <w:shd w:val="clear" w:color="auto" w:fill="F7CAAC"/>
          </w:tcPr>
          <w:p w:rsidR="003E198D" w:rsidRDefault="003E198D" w:rsidP="00471EF9">
            <w:pPr>
              <w:jc w:val="both"/>
            </w:pPr>
            <w:r>
              <w:rPr>
                <w:b/>
              </w:rPr>
              <w:t>WOS</w:t>
            </w:r>
          </w:p>
        </w:tc>
        <w:tc>
          <w:tcPr>
            <w:tcW w:w="693" w:type="dxa"/>
            <w:shd w:val="clear" w:color="auto" w:fill="F7CAAC"/>
          </w:tcPr>
          <w:p w:rsidR="003E198D" w:rsidRDefault="003E198D" w:rsidP="00471EF9">
            <w:pPr>
              <w:jc w:val="both"/>
              <w:rPr>
                <w:sz w:val="18"/>
              </w:rPr>
            </w:pPr>
            <w:r>
              <w:rPr>
                <w:b/>
                <w:sz w:val="18"/>
              </w:rPr>
              <w:t>Scopus</w:t>
            </w:r>
          </w:p>
        </w:tc>
        <w:tc>
          <w:tcPr>
            <w:tcW w:w="694" w:type="dxa"/>
            <w:shd w:val="clear" w:color="auto" w:fill="F7CAAC"/>
          </w:tcPr>
          <w:p w:rsidR="003E198D" w:rsidRDefault="003E198D" w:rsidP="00471EF9">
            <w:pPr>
              <w:jc w:val="both"/>
            </w:pPr>
            <w:r>
              <w:rPr>
                <w:b/>
                <w:sz w:val="18"/>
              </w:rPr>
              <w:t>ostatní</w:t>
            </w:r>
          </w:p>
        </w:tc>
      </w:tr>
      <w:tr w:rsidR="003E198D" w:rsidTr="00471EF9">
        <w:trPr>
          <w:cantSplit/>
          <w:trHeight w:val="70"/>
        </w:trPr>
        <w:tc>
          <w:tcPr>
            <w:tcW w:w="3347" w:type="dxa"/>
            <w:gridSpan w:val="2"/>
            <w:shd w:val="clear" w:color="auto" w:fill="F7CAAC"/>
          </w:tcPr>
          <w:p w:rsidR="003E198D" w:rsidRDefault="003E198D" w:rsidP="00471EF9">
            <w:pPr>
              <w:jc w:val="both"/>
            </w:pPr>
            <w:r>
              <w:rPr>
                <w:b/>
              </w:rPr>
              <w:t>Obor jmenovacího řízení</w:t>
            </w:r>
          </w:p>
        </w:tc>
        <w:tc>
          <w:tcPr>
            <w:tcW w:w="2245" w:type="dxa"/>
            <w:gridSpan w:val="2"/>
            <w:shd w:val="clear" w:color="auto" w:fill="F7CAAC"/>
          </w:tcPr>
          <w:p w:rsidR="003E198D" w:rsidRDefault="003E198D" w:rsidP="00471EF9">
            <w:pPr>
              <w:jc w:val="both"/>
            </w:pPr>
            <w:r>
              <w:rPr>
                <w:b/>
              </w:rPr>
              <w:t>Rok udělení hodnosti</w:t>
            </w:r>
          </w:p>
        </w:tc>
        <w:tc>
          <w:tcPr>
            <w:tcW w:w="2248" w:type="dxa"/>
            <w:gridSpan w:val="4"/>
            <w:tcBorders>
              <w:right w:val="single" w:sz="12" w:space="0" w:color="auto"/>
            </w:tcBorders>
            <w:shd w:val="clear" w:color="auto" w:fill="F7CAAC"/>
          </w:tcPr>
          <w:p w:rsidR="003E198D" w:rsidRDefault="003E198D" w:rsidP="00471EF9">
            <w:pPr>
              <w:jc w:val="both"/>
            </w:pPr>
            <w:r>
              <w:rPr>
                <w:b/>
              </w:rPr>
              <w:t>Řízení konáno na VŠ</w:t>
            </w:r>
          </w:p>
        </w:tc>
        <w:tc>
          <w:tcPr>
            <w:tcW w:w="632" w:type="dxa"/>
            <w:vMerge w:val="restart"/>
            <w:tcBorders>
              <w:left w:val="single" w:sz="12" w:space="0" w:color="auto"/>
            </w:tcBorders>
          </w:tcPr>
          <w:p w:rsidR="003E198D" w:rsidRDefault="003E198D" w:rsidP="00471EF9">
            <w:pPr>
              <w:jc w:val="center"/>
              <w:rPr>
                <w:b/>
              </w:rPr>
            </w:pPr>
            <w:r>
              <w:rPr>
                <w:b/>
              </w:rPr>
              <w:t>52</w:t>
            </w:r>
          </w:p>
        </w:tc>
        <w:tc>
          <w:tcPr>
            <w:tcW w:w="693" w:type="dxa"/>
            <w:vMerge w:val="restart"/>
          </w:tcPr>
          <w:p w:rsidR="003E198D" w:rsidRDefault="003E198D" w:rsidP="00471EF9">
            <w:pPr>
              <w:jc w:val="center"/>
              <w:rPr>
                <w:b/>
              </w:rPr>
            </w:pPr>
            <w:r>
              <w:rPr>
                <w:b/>
              </w:rPr>
              <w:t>4</w:t>
            </w:r>
          </w:p>
        </w:tc>
        <w:tc>
          <w:tcPr>
            <w:tcW w:w="694" w:type="dxa"/>
            <w:vMerge w:val="restart"/>
          </w:tcPr>
          <w:p w:rsidR="003E198D" w:rsidRDefault="003E198D" w:rsidP="00471EF9">
            <w:pPr>
              <w:jc w:val="center"/>
              <w:rPr>
                <w:b/>
              </w:rPr>
            </w:pPr>
            <w:r>
              <w:rPr>
                <w:b/>
              </w:rPr>
              <w:t>17</w:t>
            </w:r>
          </w:p>
        </w:tc>
      </w:tr>
      <w:tr w:rsidR="003E198D" w:rsidTr="00471EF9">
        <w:trPr>
          <w:trHeight w:val="205"/>
        </w:trPr>
        <w:tc>
          <w:tcPr>
            <w:tcW w:w="3347" w:type="dxa"/>
            <w:gridSpan w:val="2"/>
          </w:tcPr>
          <w:p w:rsidR="003E198D" w:rsidRDefault="003E198D" w:rsidP="00471EF9">
            <w:pPr>
              <w:jc w:val="both"/>
            </w:pPr>
          </w:p>
        </w:tc>
        <w:tc>
          <w:tcPr>
            <w:tcW w:w="2245" w:type="dxa"/>
            <w:gridSpan w:val="2"/>
          </w:tcPr>
          <w:p w:rsidR="003E198D" w:rsidRDefault="003E198D" w:rsidP="00471EF9">
            <w:pPr>
              <w:jc w:val="both"/>
            </w:pPr>
          </w:p>
        </w:tc>
        <w:tc>
          <w:tcPr>
            <w:tcW w:w="2248" w:type="dxa"/>
            <w:gridSpan w:val="4"/>
            <w:tcBorders>
              <w:right w:val="single" w:sz="12" w:space="0" w:color="auto"/>
            </w:tcBorders>
          </w:tcPr>
          <w:p w:rsidR="003E198D" w:rsidRDefault="003E198D" w:rsidP="00471EF9">
            <w:pPr>
              <w:jc w:val="both"/>
            </w:pPr>
          </w:p>
        </w:tc>
        <w:tc>
          <w:tcPr>
            <w:tcW w:w="632" w:type="dxa"/>
            <w:vMerge/>
            <w:tcBorders>
              <w:left w:val="single" w:sz="12" w:space="0" w:color="auto"/>
            </w:tcBorders>
            <w:vAlign w:val="center"/>
          </w:tcPr>
          <w:p w:rsidR="003E198D" w:rsidRDefault="003E198D" w:rsidP="00471EF9">
            <w:pPr>
              <w:rPr>
                <w:b/>
              </w:rPr>
            </w:pPr>
          </w:p>
        </w:tc>
        <w:tc>
          <w:tcPr>
            <w:tcW w:w="693" w:type="dxa"/>
            <w:vMerge/>
            <w:vAlign w:val="center"/>
          </w:tcPr>
          <w:p w:rsidR="003E198D" w:rsidRDefault="003E198D" w:rsidP="00471EF9">
            <w:pPr>
              <w:rPr>
                <w:b/>
              </w:rPr>
            </w:pPr>
          </w:p>
        </w:tc>
        <w:tc>
          <w:tcPr>
            <w:tcW w:w="694" w:type="dxa"/>
            <w:vMerge/>
            <w:vAlign w:val="center"/>
          </w:tcPr>
          <w:p w:rsidR="003E198D" w:rsidRDefault="003E198D" w:rsidP="00471EF9">
            <w:pPr>
              <w:rPr>
                <w:b/>
              </w:rPr>
            </w:pPr>
          </w:p>
        </w:tc>
      </w:tr>
      <w:tr w:rsidR="003E198D" w:rsidTr="00471EF9">
        <w:tc>
          <w:tcPr>
            <w:tcW w:w="9859" w:type="dxa"/>
            <w:gridSpan w:val="11"/>
            <w:shd w:val="clear" w:color="auto" w:fill="F7CAAC"/>
          </w:tcPr>
          <w:p w:rsidR="003E198D" w:rsidRDefault="003E198D" w:rsidP="00471EF9">
            <w:pPr>
              <w:jc w:val="both"/>
              <w:rPr>
                <w:b/>
              </w:rPr>
            </w:pPr>
            <w:r>
              <w:rPr>
                <w:b/>
              </w:rPr>
              <w:t xml:space="preserve">Přehled o nejvýznamnější publikační a další tvůrčí činnosti nebo další profesní činnosti u odborníků z praxe vztahující se k zabezpečovaným předmětům </w:t>
            </w:r>
          </w:p>
        </w:tc>
      </w:tr>
      <w:tr w:rsidR="003E198D" w:rsidTr="00471EF9">
        <w:trPr>
          <w:trHeight w:val="2347"/>
        </w:trPr>
        <w:tc>
          <w:tcPr>
            <w:tcW w:w="9859" w:type="dxa"/>
            <w:gridSpan w:val="11"/>
          </w:tcPr>
          <w:p w:rsidR="003E198D" w:rsidRPr="00A4061B" w:rsidRDefault="003E198D" w:rsidP="00471EF9">
            <w:pPr>
              <w:pStyle w:val="xmsolist"/>
              <w:jc w:val="both"/>
              <w:rPr>
                <w:sz w:val="20"/>
                <w:szCs w:val="20"/>
              </w:rPr>
            </w:pPr>
            <w:r w:rsidRPr="00E02B72">
              <w:rPr>
                <w:color w:val="000000"/>
                <w:sz w:val="20"/>
                <w:szCs w:val="20"/>
              </w:rPr>
              <w:t xml:space="preserve">BRIS, P., PATERMANN, J., CERMAKOVA, M. </w:t>
            </w:r>
            <w:r w:rsidRPr="00A4061B">
              <w:rPr>
                <w:sz w:val="20"/>
                <w:szCs w:val="20"/>
              </w:rPr>
              <w:t xml:space="preserve">Improvement of Quality Management and Performance of the Non-profit Organization Providing Social and Health Care. In. </w:t>
            </w:r>
            <w:r w:rsidRPr="00A4061B">
              <w:rPr>
                <w:rStyle w:val="xfield"/>
                <w:i/>
                <w:iCs/>
                <w:sz w:val="20"/>
                <w:szCs w:val="20"/>
                <w:bdr w:val="none" w:sz="0" w:space="0" w:color="auto" w:frame="1"/>
              </w:rPr>
              <w:t>Proceedings of</w:t>
            </w:r>
            <w:r w:rsidRPr="00A4061B">
              <w:rPr>
                <w:rStyle w:val="xfield"/>
                <w:i/>
                <w:iCs/>
                <w:sz w:val="20"/>
                <w:szCs w:val="20"/>
              </w:rPr>
              <w:t xml:space="preserve"> </w:t>
            </w:r>
            <w:r w:rsidRPr="00A4061B">
              <w:rPr>
                <w:i/>
                <w:iCs/>
                <w:sz w:val="20"/>
                <w:szCs w:val="20"/>
              </w:rPr>
              <w:t>The 4</w:t>
            </w:r>
            <w:r w:rsidRPr="00A4061B">
              <w:rPr>
                <w:i/>
                <w:iCs/>
                <w:sz w:val="20"/>
                <w:szCs w:val="20"/>
                <w:vertAlign w:val="superscript"/>
              </w:rPr>
              <w:t xml:space="preserve">th </w:t>
            </w:r>
            <w:r w:rsidRPr="00A4061B">
              <w:rPr>
                <w:i/>
                <w:iCs/>
                <w:sz w:val="20"/>
                <w:szCs w:val="20"/>
              </w:rPr>
              <w:t>International Conference on Finance and Economics ICFE 2017</w:t>
            </w:r>
            <w:r w:rsidRPr="00A4061B">
              <w:rPr>
                <w:sz w:val="20"/>
                <w:szCs w:val="20"/>
              </w:rPr>
              <w:t xml:space="preserve">. Ho Chi Minh City, Vietnam: Ton Duc Thang University, 2017. s. 399-416. ISBN 978-80-87990-11-7. </w:t>
            </w:r>
            <w:hyperlink r:id="rId39" w:history="1">
              <w:r w:rsidRPr="00A4061B">
                <w:rPr>
                  <w:rStyle w:val="Hypertextovodkaz"/>
                  <w:color w:val="auto"/>
                  <w:sz w:val="20"/>
                  <w:szCs w:val="20"/>
                  <w:u w:val="none"/>
                </w:rPr>
                <w:t>http://icfe2017.tdt.edu.vn/sites/icfe2017/files/2017-09/ICFE2017-Proceedings.pdf</w:t>
              </w:r>
            </w:hyperlink>
            <w:r w:rsidRPr="00A4061B">
              <w:rPr>
                <w:sz w:val="20"/>
                <w:szCs w:val="20"/>
              </w:rPr>
              <w:t xml:space="preserve"> (85%).</w:t>
            </w:r>
          </w:p>
          <w:p w:rsidR="003E198D" w:rsidRPr="00A4061B" w:rsidRDefault="003E198D" w:rsidP="00471EF9">
            <w:pPr>
              <w:pStyle w:val="xmsolistparagraph"/>
              <w:jc w:val="both"/>
              <w:rPr>
                <w:sz w:val="20"/>
                <w:szCs w:val="20"/>
              </w:rPr>
            </w:pPr>
            <w:r w:rsidRPr="00A4061B">
              <w:rPr>
                <w:sz w:val="20"/>
                <w:szCs w:val="20"/>
              </w:rPr>
              <w:t xml:space="preserve">BRIŠ, P. The Issue Of Innovations Management In Czech Companies. In </w:t>
            </w:r>
            <w:r w:rsidRPr="00A4061B">
              <w:rPr>
                <w:i/>
                <w:iCs/>
                <w:sz w:val="20"/>
                <w:szCs w:val="20"/>
              </w:rPr>
              <w:t>Proceedings of the 6th International Scientific Conference Finance and the performance of firms in science, education, and practice</w:t>
            </w:r>
            <w:r w:rsidRPr="00A4061B">
              <w:rPr>
                <w:sz w:val="20"/>
                <w:szCs w:val="20"/>
              </w:rPr>
              <w:t xml:space="preserve">. Zlín: Univerzita Tomáše Bati ve Zlíně, Fakulta managementu a ekonomiky, 2013, s. 136-147. ISBN 978-80-7454-246-6. </w:t>
            </w:r>
          </w:p>
          <w:p w:rsidR="003E198D" w:rsidRPr="00A4061B" w:rsidRDefault="003E198D" w:rsidP="00471EF9">
            <w:pPr>
              <w:jc w:val="both"/>
            </w:pPr>
            <w:r w:rsidRPr="00A4061B">
              <w:t xml:space="preserve">BRIŠ, P., SVOBODA, J., BRIŠOVÁ, H. The Growing Importance of the Practical Application of Corporate Social Responsibility in the Management of Companies in the Czech Republic. </w:t>
            </w:r>
            <w:r w:rsidRPr="00A4061B">
              <w:rPr>
                <w:i/>
                <w:iCs/>
              </w:rPr>
              <w:t>Journal of Competitiveness</w:t>
            </w:r>
            <w:r w:rsidRPr="00A4061B">
              <w:t>, 2013, roč. 5, č. 2, s. 124-138. ISSN 1804-171X (50%).</w:t>
            </w:r>
          </w:p>
          <w:p w:rsidR="003E198D" w:rsidRPr="00A4061B" w:rsidRDefault="003E198D" w:rsidP="00471EF9">
            <w:pPr>
              <w:pStyle w:val="xmsolistparagraph"/>
              <w:jc w:val="both"/>
              <w:rPr>
                <w:sz w:val="20"/>
                <w:szCs w:val="20"/>
              </w:rPr>
            </w:pPr>
            <w:r w:rsidRPr="00A4061B">
              <w:rPr>
                <w:sz w:val="20"/>
                <w:szCs w:val="20"/>
              </w:rPr>
              <w:t xml:space="preserve">BRIŠ, P., HRUŠECKÁ, D. Customer Audits as a Quality Control Tool for Both Suppliers and Customers. </w:t>
            </w:r>
            <w:r w:rsidRPr="00A4061B">
              <w:rPr>
                <w:i/>
                <w:iCs/>
                <w:sz w:val="20"/>
                <w:szCs w:val="20"/>
              </w:rPr>
              <w:t>World academy of science, engineering and technology</w:t>
            </w:r>
            <w:r w:rsidRPr="00A4061B">
              <w:rPr>
                <w:sz w:val="20"/>
                <w:szCs w:val="20"/>
              </w:rPr>
              <w:t>, 2013, roč. 2013, č. 80, s. 558-561. ISSN 2010-376X (50%).</w:t>
            </w:r>
          </w:p>
          <w:p w:rsidR="003E198D" w:rsidRDefault="003E198D" w:rsidP="00471EF9">
            <w:pPr>
              <w:jc w:val="both"/>
              <w:rPr>
                <w:i/>
              </w:rPr>
            </w:pPr>
            <w:r>
              <w:rPr>
                <w:i/>
              </w:rPr>
              <w:t>Užitné vzory a patenty:</w:t>
            </w:r>
          </w:p>
          <w:p w:rsidR="003E198D" w:rsidRDefault="003E198D" w:rsidP="00471EF9">
            <w:pPr>
              <w:jc w:val="both"/>
            </w:pPr>
            <w:r w:rsidRPr="00000845">
              <w:rPr>
                <w:bCs/>
              </w:rPr>
              <w:t>BRIŠ</w:t>
            </w:r>
            <w:r w:rsidRPr="00000845">
              <w:t xml:space="preserve">, </w:t>
            </w:r>
            <w:r w:rsidRPr="00000845">
              <w:rPr>
                <w:bCs/>
              </w:rPr>
              <w:t>P.,</w:t>
            </w:r>
            <w:r w:rsidRPr="00000845">
              <w:t xml:space="preserve"> </w:t>
            </w:r>
            <w:r w:rsidRPr="00000845">
              <w:rPr>
                <w:bCs/>
              </w:rPr>
              <w:t>KUBĚNA</w:t>
            </w:r>
            <w:r w:rsidRPr="00000845">
              <w:t xml:space="preserve">, </w:t>
            </w:r>
            <w:r w:rsidRPr="00000845">
              <w:rPr>
                <w:bCs/>
              </w:rPr>
              <w:t>J</w:t>
            </w:r>
            <w:r w:rsidRPr="00000845">
              <w:t>.</w:t>
            </w:r>
            <w:r>
              <w:t xml:space="preserve"> Způsob výroby integrálních dílců na bázi lehčeného polystyrenu se zabudovanými funkčními a/nebo ozdobnými prvky. 2017. (90%)</w:t>
            </w:r>
          </w:p>
          <w:p w:rsidR="003E198D" w:rsidRPr="00E02B72" w:rsidRDefault="003E198D" w:rsidP="00471EF9">
            <w:pPr>
              <w:pStyle w:val="xmsolistparagraph"/>
              <w:jc w:val="both"/>
              <w:rPr>
                <w:sz w:val="20"/>
                <w:szCs w:val="20"/>
              </w:rPr>
            </w:pPr>
            <w:r w:rsidRPr="00CE7D30">
              <w:rPr>
                <w:bCs/>
                <w:sz w:val="20"/>
              </w:rPr>
              <w:t>BRIŠ</w:t>
            </w:r>
            <w:r w:rsidRPr="00CE7D30">
              <w:rPr>
                <w:sz w:val="20"/>
              </w:rPr>
              <w:t xml:space="preserve">, </w:t>
            </w:r>
            <w:r w:rsidRPr="00CE7D30">
              <w:rPr>
                <w:bCs/>
                <w:sz w:val="20"/>
              </w:rPr>
              <w:t>P.,</w:t>
            </w:r>
            <w:r w:rsidRPr="00CE7D30">
              <w:rPr>
                <w:sz w:val="20"/>
              </w:rPr>
              <w:t xml:space="preserve"> </w:t>
            </w:r>
            <w:r w:rsidRPr="00CE7D30">
              <w:rPr>
                <w:bCs/>
                <w:sz w:val="20"/>
              </w:rPr>
              <w:t>TURČÍN</w:t>
            </w:r>
            <w:r w:rsidRPr="00CE7D30">
              <w:rPr>
                <w:sz w:val="20"/>
              </w:rPr>
              <w:t xml:space="preserve">, </w:t>
            </w:r>
            <w:r w:rsidRPr="00CE7D30">
              <w:rPr>
                <w:bCs/>
                <w:sz w:val="20"/>
              </w:rPr>
              <w:t>J</w:t>
            </w:r>
            <w:r w:rsidRPr="00CE7D30">
              <w:rPr>
                <w:sz w:val="20"/>
              </w:rPr>
              <w:t>. Vodní motor. 2013. (90%)</w:t>
            </w:r>
          </w:p>
        </w:tc>
      </w:tr>
      <w:tr w:rsidR="003E198D" w:rsidTr="00471EF9">
        <w:trPr>
          <w:trHeight w:val="218"/>
        </w:trPr>
        <w:tc>
          <w:tcPr>
            <w:tcW w:w="9859" w:type="dxa"/>
            <w:gridSpan w:val="11"/>
            <w:shd w:val="clear" w:color="auto" w:fill="F7CAAC"/>
          </w:tcPr>
          <w:p w:rsidR="003E198D" w:rsidRDefault="003E198D" w:rsidP="00471EF9">
            <w:pPr>
              <w:rPr>
                <w:b/>
              </w:rPr>
            </w:pPr>
            <w:r>
              <w:rPr>
                <w:b/>
              </w:rPr>
              <w:t>Působení v zahraničí</w:t>
            </w:r>
          </w:p>
        </w:tc>
      </w:tr>
      <w:tr w:rsidR="003E198D" w:rsidTr="00471EF9">
        <w:trPr>
          <w:trHeight w:val="84"/>
        </w:trPr>
        <w:tc>
          <w:tcPr>
            <w:tcW w:w="9859" w:type="dxa"/>
            <w:gridSpan w:val="11"/>
          </w:tcPr>
          <w:p w:rsidR="003E198D" w:rsidRDefault="003E198D" w:rsidP="00471EF9">
            <w:pPr>
              <w:rPr>
                <w:b/>
              </w:rPr>
            </w:pPr>
          </w:p>
        </w:tc>
      </w:tr>
      <w:tr w:rsidR="003E198D" w:rsidTr="00471EF9">
        <w:trPr>
          <w:cantSplit/>
          <w:trHeight w:val="290"/>
        </w:trPr>
        <w:tc>
          <w:tcPr>
            <w:tcW w:w="2518" w:type="dxa"/>
            <w:shd w:val="clear" w:color="auto" w:fill="F7CAAC"/>
          </w:tcPr>
          <w:p w:rsidR="003E198D" w:rsidRDefault="003E198D" w:rsidP="00471EF9">
            <w:pPr>
              <w:jc w:val="both"/>
              <w:rPr>
                <w:b/>
              </w:rPr>
            </w:pPr>
            <w:r>
              <w:rPr>
                <w:b/>
              </w:rPr>
              <w:t xml:space="preserve">Podpis </w:t>
            </w:r>
          </w:p>
        </w:tc>
        <w:tc>
          <w:tcPr>
            <w:tcW w:w="4536" w:type="dxa"/>
            <w:gridSpan w:val="5"/>
          </w:tcPr>
          <w:p w:rsidR="003E198D" w:rsidRDefault="003E198D" w:rsidP="00471EF9">
            <w:pPr>
              <w:jc w:val="both"/>
            </w:pPr>
          </w:p>
        </w:tc>
        <w:tc>
          <w:tcPr>
            <w:tcW w:w="786" w:type="dxa"/>
            <w:gridSpan w:val="2"/>
            <w:shd w:val="clear" w:color="auto" w:fill="F7CAAC"/>
          </w:tcPr>
          <w:p w:rsidR="003E198D" w:rsidRDefault="003E198D" w:rsidP="00471EF9">
            <w:pPr>
              <w:jc w:val="both"/>
            </w:pPr>
            <w:r>
              <w:rPr>
                <w:b/>
              </w:rPr>
              <w:t>datum</w:t>
            </w:r>
          </w:p>
        </w:tc>
        <w:tc>
          <w:tcPr>
            <w:tcW w:w="2019" w:type="dxa"/>
            <w:gridSpan w:val="3"/>
          </w:tcPr>
          <w:p w:rsidR="003E198D" w:rsidRDefault="003E198D" w:rsidP="00471EF9">
            <w:pPr>
              <w:jc w:val="both"/>
            </w:pPr>
          </w:p>
        </w:tc>
      </w:tr>
    </w:tbl>
    <w:p w:rsidR="00CC15DE" w:rsidRDefault="00CC15DE">
      <w:r>
        <w:br w:type="page"/>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27"/>
        <w:gridCol w:w="829"/>
        <w:gridCol w:w="1721"/>
        <w:gridCol w:w="352"/>
        <w:gridCol w:w="425"/>
        <w:gridCol w:w="851"/>
        <w:gridCol w:w="1134"/>
        <w:gridCol w:w="10"/>
        <w:gridCol w:w="698"/>
        <w:gridCol w:w="709"/>
        <w:gridCol w:w="709"/>
      </w:tblGrid>
      <w:tr w:rsidR="00FB3B8F" w:rsidTr="005156D9">
        <w:tc>
          <w:tcPr>
            <w:tcW w:w="10065" w:type="dxa"/>
            <w:gridSpan w:val="11"/>
            <w:tcBorders>
              <w:bottom w:val="double" w:sz="4" w:space="0" w:color="auto"/>
            </w:tcBorders>
            <w:shd w:val="clear" w:color="auto" w:fill="BDD6EE"/>
          </w:tcPr>
          <w:p w:rsidR="00FB3B8F" w:rsidRDefault="00FB3B8F" w:rsidP="005156D9">
            <w:pPr>
              <w:jc w:val="both"/>
              <w:rPr>
                <w:b/>
                <w:sz w:val="28"/>
              </w:rPr>
            </w:pPr>
            <w:r>
              <w:rPr>
                <w:b/>
                <w:sz w:val="28"/>
              </w:rPr>
              <w:lastRenderedPageBreak/>
              <w:t>C-I – Personální zabezpečení</w:t>
            </w:r>
          </w:p>
        </w:tc>
      </w:tr>
      <w:tr w:rsidR="00FB3B8F" w:rsidTr="005156D9">
        <w:tc>
          <w:tcPr>
            <w:tcW w:w="2627" w:type="dxa"/>
            <w:tcBorders>
              <w:top w:val="double" w:sz="4" w:space="0" w:color="auto"/>
            </w:tcBorders>
            <w:shd w:val="clear" w:color="auto" w:fill="F7CAAC"/>
          </w:tcPr>
          <w:p w:rsidR="00FB3B8F" w:rsidRDefault="00FB3B8F" w:rsidP="005156D9">
            <w:pPr>
              <w:jc w:val="both"/>
              <w:rPr>
                <w:b/>
              </w:rPr>
            </w:pPr>
            <w:r>
              <w:rPr>
                <w:b/>
              </w:rPr>
              <w:t>Vysoká škola</w:t>
            </w:r>
          </w:p>
        </w:tc>
        <w:tc>
          <w:tcPr>
            <w:tcW w:w="7438" w:type="dxa"/>
            <w:gridSpan w:val="10"/>
          </w:tcPr>
          <w:p w:rsidR="00FB3B8F" w:rsidRDefault="00FB3B8F" w:rsidP="005156D9">
            <w:pPr>
              <w:jc w:val="both"/>
            </w:pPr>
            <w:r>
              <w:t>Univerzita Tomáše Bati ve Zlíně</w:t>
            </w:r>
          </w:p>
        </w:tc>
      </w:tr>
      <w:tr w:rsidR="00FB3B8F" w:rsidTr="005156D9">
        <w:tc>
          <w:tcPr>
            <w:tcW w:w="2627" w:type="dxa"/>
            <w:shd w:val="clear" w:color="auto" w:fill="F7CAAC"/>
          </w:tcPr>
          <w:p w:rsidR="00FB3B8F" w:rsidRDefault="00FB3B8F" w:rsidP="005156D9">
            <w:pPr>
              <w:jc w:val="both"/>
              <w:rPr>
                <w:b/>
              </w:rPr>
            </w:pPr>
            <w:r>
              <w:rPr>
                <w:b/>
              </w:rPr>
              <w:t>Součást vysoké školy</w:t>
            </w:r>
          </w:p>
        </w:tc>
        <w:tc>
          <w:tcPr>
            <w:tcW w:w="7438" w:type="dxa"/>
            <w:gridSpan w:val="10"/>
          </w:tcPr>
          <w:p w:rsidR="00FB3B8F" w:rsidRDefault="00FB3B8F" w:rsidP="005156D9">
            <w:pPr>
              <w:jc w:val="both"/>
            </w:pPr>
            <w:r>
              <w:t>Fakulta managementu a ekonomiky</w:t>
            </w:r>
          </w:p>
        </w:tc>
      </w:tr>
      <w:tr w:rsidR="00FB3B8F" w:rsidTr="005156D9">
        <w:tc>
          <w:tcPr>
            <w:tcW w:w="2627" w:type="dxa"/>
            <w:shd w:val="clear" w:color="auto" w:fill="F7CAAC"/>
          </w:tcPr>
          <w:p w:rsidR="00FB3B8F" w:rsidRDefault="00FB3B8F" w:rsidP="005156D9">
            <w:pPr>
              <w:jc w:val="both"/>
              <w:rPr>
                <w:b/>
              </w:rPr>
            </w:pPr>
            <w:r>
              <w:rPr>
                <w:b/>
              </w:rPr>
              <w:t>Název studijního programu</w:t>
            </w:r>
          </w:p>
        </w:tc>
        <w:tc>
          <w:tcPr>
            <w:tcW w:w="7438" w:type="dxa"/>
            <w:gridSpan w:val="10"/>
          </w:tcPr>
          <w:p w:rsidR="00FB3B8F" w:rsidRDefault="00FB3B8F" w:rsidP="005156D9">
            <w:pPr>
              <w:jc w:val="both"/>
            </w:pPr>
            <w:r>
              <w:t>Management ve zdravotnictví</w:t>
            </w:r>
          </w:p>
        </w:tc>
      </w:tr>
      <w:tr w:rsidR="00FB3B8F" w:rsidTr="005156D9">
        <w:tc>
          <w:tcPr>
            <w:tcW w:w="2627" w:type="dxa"/>
            <w:shd w:val="clear" w:color="auto" w:fill="F7CAAC"/>
          </w:tcPr>
          <w:p w:rsidR="00FB3B8F" w:rsidRDefault="00FB3B8F" w:rsidP="005156D9">
            <w:pPr>
              <w:jc w:val="both"/>
              <w:rPr>
                <w:b/>
              </w:rPr>
            </w:pPr>
            <w:r>
              <w:rPr>
                <w:b/>
              </w:rPr>
              <w:t>Jméno a příjmení</w:t>
            </w:r>
          </w:p>
        </w:tc>
        <w:tc>
          <w:tcPr>
            <w:tcW w:w="4178" w:type="dxa"/>
            <w:gridSpan w:val="5"/>
          </w:tcPr>
          <w:p w:rsidR="00FB3B8F" w:rsidRDefault="00FB3B8F" w:rsidP="005156D9">
            <w:pPr>
              <w:jc w:val="both"/>
            </w:pPr>
            <w:r>
              <w:t xml:space="preserve">Ladislav </w:t>
            </w:r>
            <w:r w:rsidR="00961954">
              <w:t>BUŘITA</w:t>
            </w:r>
          </w:p>
        </w:tc>
        <w:tc>
          <w:tcPr>
            <w:tcW w:w="1134" w:type="dxa"/>
            <w:shd w:val="clear" w:color="auto" w:fill="F7CAAC"/>
          </w:tcPr>
          <w:p w:rsidR="00FB3B8F" w:rsidRDefault="00FB3B8F" w:rsidP="005156D9">
            <w:pPr>
              <w:jc w:val="both"/>
              <w:rPr>
                <w:b/>
              </w:rPr>
            </w:pPr>
            <w:r>
              <w:rPr>
                <w:b/>
              </w:rPr>
              <w:t>Tituly</w:t>
            </w:r>
          </w:p>
        </w:tc>
        <w:tc>
          <w:tcPr>
            <w:tcW w:w="2126" w:type="dxa"/>
            <w:gridSpan w:val="4"/>
          </w:tcPr>
          <w:p w:rsidR="00FB3B8F" w:rsidRDefault="00FB3B8F" w:rsidP="00835EDE">
            <w:pPr>
              <w:jc w:val="both"/>
            </w:pPr>
            <w:r>
              <w:t>prof. Ing</w:t>
            </w:r>
            <w:r w:rsidR="00835EDE">
              <w:t>.</w:t>
            </w:r>
            <w:r w:rsidR="00DA7509">
              <w:t>,</w:t>
            </w:r>
            <w:r w:rsidR="00835EDE">
              <w:t xml:space="preserve"> </w:t>
            </w:r>
            <w:r>
              <w:t>CSc.</w:t>
            </w:r>
          </w:p>
        </w:tc>
      </w:tr>
      <w:tr w:rsidR="00FB3B8F" w:rsidTr="005156D9">
        <w:tc>
          <w:tcPr>
            <w:tcW w:w="2627" w:type="dxa"/>
            <w:shd w:val="clear" w:color="auto" w:fill="F7CAAC"/>
          </w:tcPr>
          <w:p w:rsidR="00FB3B8F" w:rsidRDefault="00FB3B8F" w:rsidP="005156D9">
            <w:pPr>
              <w:jc w:val="both"/>
              <w:rPr>
                <w:b/>
              </w:rPr>
            </w:pPr>
            <w:r>
              <w:rPr>
                <w:b/>
              </w:rPr>
              <w:t>Rok narození</w:t>
            </w:r>
          </w:p>
        </w:tc>
        <w:tc>
          <w:tcPr>
            <w:tcW w:w="829" w:type="dxa"/>
          </w:tcPr>
          <w:p w:rsidR="00FB3B8F" w:rsidRDefault="00FB3B8F" w:rsidP="005156D9">
            <w:pPr>
              <w:jc w:val="both"/>
            </w:pPr>
            <w:r>
              <w:t>1945</w:t>
            </w:r>
          </w:p>
        </w:tc>
        <w:tc>
          <w:tcPr>
            <w:tcW w:w="1721" w:type="dxa"/>
            <w:shd w:val="clear" w:color="auto" w:fill="F7CAAC"/>
          </w:tcPr>
          <w:p w:rsidR="00FB3B8F" w:rsidRDefault="00FB3B8F" w:rsidP="005156D9">
            <w:pPr>
              <w:jc w:val="both"/>
              <w:rPr>
                <w:b/>
              </w:rPr>
            </w:pPr>
            <w:r>
              <w:rPr>
                <w:b/>
              </w:rPr>
              <w:t>typ vztahu k VŠ</w:t>
            </w:r>
          </w:p>
        </w:tc>
        <w:tc>
          <w:tcPr>
            <w:tcW w:w="777" w:type="dxa"/>
            <w:gridSpan w:val="2"/>
          </w:tcPr>
          <w:p w:rsidR="00FB3B8F" w:rsidRDefault="00931CF2" w:rsidP="005156D9">
            <w:pPr>
              <w:jc w:val="both"/>
            </w:pPr>
            <w:r>
              <w:t>p</w:t>
            </w:r>
            <w:r w:rsidR="00FB3B8F">
              <w:t>p</w:t>
            </w:r>
          </w:p>
        </w:tc>
        <w:tc>
          <w:tcPr>
            <w:tcW w:w="851" w:type="dxa"/>
            <w:shd w:val="clear" w:color="auto" w:fill="F7CAAC"/>
          </w:tcPr>
          <w:p w:rsidR="00FB3B8F" w:rsidRDefault="00FB3B8F" w:rsidP="005156D9">
            <w:pPr>
              <w:jc w:val="both"/>
              <w:rPr>
                <w:b/>
              </w:rPr>
            </w:pPr>
            <w:r>
              <w:rPr>
                <w:b/>
              </w:rPr>
              <w:t>rozsah</w:t>
            </w:r>
          </w:p>
        </w:tc>
        <w:tc>
          <w:tcPr>
            <w:tcW w:w="1134" w:type="dxa"/>
          </w:tcPr>
          <w:p w:rsidR="000D137B" w:rsidRPr="00A85B27" w:rsidRDefault="000D137B">
            <w:r w:rsidRPr="00A85B27">
              <w:t xml:space="preserve">28 </w:t>
            </w:r>
          </w:p>
          <w:p w:rsidR="00FB3B8F" w:rsidRDefault="000D137B" w:rsidP="00B8124C">
            <w:r w:rsidRPr="00A85B27">
              <w:t>20 (od 1.10.2018)</w:t>
            </w:r>
          </w:p>
        </w:tc>
        <w:tc>
          <w:tcPr>
            <w:tcW w:w="708" w:type="dxa"/>
            <w:gridSpan w:val="2"/>
            <w:shd w:val="clear" w:color="auto" w:fill="F7CAAC"/>
          </w:tcPr>
          <w:p w:rsidR="00FB3B8F" w:rsidRDefault="00FB3B8F" w:rsidP="005156D9">
            <w:pPr>
              <w:jc w:val="both"/>
              <w:rPr>
                <w:b/>
              </w:rPr>
            </w:pPr>
            <w:r>
              <w:rPr>
                <w:b/>
              </w:rPr>
              <w:t>do kdy</w:t>
            </w:r>
          </w:p>
        </w:tc>
        <w:tc>
          <w:tcPr>
            <w:tcW w:w="1418" w:type="dxa"/>
            <w:gridSpan w:val="2"/>
          </w:tcPr>
          <w:p w:rsidR="00FB3B8F" w:rsidRDefault="00931CF2">
            <w:pPr>
              <w:jc w:val="both"/>
            </w:pPr>
            <w:r>
              <w:t>0</w:t>
            </w:r>
            <w:r w:rsidR="000D137B">
              <w:t>8</w:t>
            </w:r>
            <w:r>
              <w:t>/</w:t>
            </w:r>
            <w:r w:rsidR="00FB3B8F">
              <w:t>2019</w:t>
            </w:r>
          </w:p>
        </w:tc>
      </w:tr>
      <w:tr w:rsidR="00FB3B8F" w:rsidTr="005156D9">
        <w:tc>
          <w:tcPr>
            <w:tcW w:w="5177" w:type="dxa"/>
            <w:gridSpan w:val="3"/>
            <w:shd w:val="clear" w:color="auto" w:fill="F7CAAC"/>
          </w:tcPr>
          <w:p w:rsidR="00FB3B8F" w:rsidRDefault="00FB3B8F" w:rsidP="005156D9">
            <w:pPr>
              <w:jc w:val="both"/>
              <w:rPr>
                <w:b/>
              </w:rPr>
            </w:pPr>
            <w:r>
              <w:rPr>
                <w:b/>
              </w:rPr>
              <w:t>Typ vztahu na součásti VŠ, která uskutečňuje st. program</w:t>
            </w:r>
          </w:p>
        </w:tc>
        <w:tc>
          <w:tcPr>
            <w:tcW w:w="777" w:type="dxa"/>
            <w:gridSpan w:val="2"/>
          </w:tcPr>
          <w:p w:rsidR="00FB3B8F" w:rsidRDefault="00931CF2" w:rsidP="005156D9">
            <w:pPr>
              <w:jc w:val="both"/>
            </w:pPr>
            <w:r>
              <w:t>p</w:t>
            </w:r>
            <w:r w:rsidR="00FB3B8F">
              <w:t>p</w:t>
            </w:r>
          </w:p>
        </w:tc>
        <w:tc>
          <w:tcPr>
            <w:tcW w:w="851" w:type="dxa"/>
            <w:shd w:val="clear" w:color="auto" w:fill="F7CAAC"/>
          </w:tcPr>
          <w:p w:rsidR="00FB3B8F" w:rsidRDefault="00FB3B8F" w:rsidP="005156D9">
            <w:pPr>
              <w:jc w:val="both"/>
              <w:rPr>
                <w:b/>
              </w:rPr>
            </w:pPr>
            <w:r>
              <w:rPr>
                <w:b/>
              </w:rPr>
              <w:t>rozsah</w:t>
            </w:r>
          </w:p>
        </w:tc>
        <w:tc>
          <w:tcPr>
            <w:tcW w:w="1134" w:type="dxa"/>
          </w:tcPr>
          <w:p w:rsidR="000D137B" w:rsidRPr="00A85B27" w:rsidRDefault="000D137B">
            <w:r w:rsidRPr="00A85B27">
              <w:t xml:space="preserve">28 </w:t>
            </w:r>
          </w:p>
          <w:p w:rsidR="00FB3B8F" w:rsidRDefault="000D137B" w:rsidP="00B8124C">
            <w:r w:rsidRPr="00A85B27">
              <w:t>20 (od 1.10.2018)</w:t>
            </w:r>
          </w:p>
        </w:tc>
        <w:tc>
          <w:tcPr>
            <w:tcW w:w="708" w:type="dxa"/>
            <w:gridSpan w:val="2"/>
            <w:shd w:val="clear" w:color="auto" w:fill="F7CAAC"/>
          </w:tcPr>
          <w:p w:rsidR="00FB3B8F" w:rsidRDefault="00FB3B8F" w:rsidP="005156D9">
            <w:pPr>
              <w:jc w:val="both"/>
              <w:rPr>
                <w:b/>
              </w:rPr>
            </w:pPr>
            <w:r>
              <w:rPr>
                <w:b/>
              </w:rPr>
              <w:t>do kdy</w:t>
            </w:r>
          </w:p>
        </w:tc>
        <w:tc>
          <w:tcPr>
            <w:tcW w:w="1418" w:type="dxa"/>
            <w:gridSpan w:val="2"/>
          </w:tcPr>
          <w:p w:rsidR="00FB3B8F" w:rsidRDefault="00931CF2">
            <w:pPr>
              <w:jc w:val="both"/>
            </w:pPr>
            <w:r>
              <w:t>0</w:t>
            </w:r>
            <w:r w:rsidR="002F67F0">
              <w:t>8</w:t>
            </w:r>
            <w:r>
              <w:t>/2019</w:t>
            </w:r>
          </w:p>
        </w:tc>
      </w:tr>
      <w:tr w:rsidR="00FB3B8F" w:rsidTr="005156D9">
        <w:tc>
          <w:tcPr>
            <w:tcW w:w="5954" w:type="dxa"/>
            <w:gridSpan w:val="5"/>
            <w:shd w:val="clear" w:color="auto" w:fill="F7CAAC"/>
          </w:tcPr>
          <w:p w:rsidR="00FB3B8F" w:rsidRDefault="00FB3B8F" w:rsidP="005156D9">
            <w:pPr>
              <w:jc w:val="both"/>
            </w:pPr>
            <w:r>
              <w:rPr>
                <w:b/>
              </w:rPr>
              <w:t>Další současná působení jako akademický pracovník na jiných VŠ</w:t>
            </w:r>
          </w:p>
        </w:tc>
        <w:tc>
          <w:tcPr>
            <w:tcW w:w="1985" w:type="dxa"/>
            <w:gridSpan w:val="2"/>
            <w:shd w:val="clear" w:color="auto" w:fill="F7CAAC"/>
          </w:tcPr>
          <w:p w:rsidR="00FB3B8F" w:rsidRDefault="00FB3B8F" w:rsidP="005156D9">
            <w:pPr>
              <w:jc w:val="both"/>
              <w:rPr>
                <w:b/>
              </w:rPr>
            </w:pPr>
            <w:r>
              <w:rPr>
                <w:b/>
              </w:rPr>
              <w:t>typ prac. vztahu</w:t>
            </w:r>
          </w:p>
        </w:tc>
        <w:tc>
          <w:tcPr>
            <w:tcW w:w="2126" w:type="dxa"/>
            <w:gridSpan w:val="4"/>
            <w:shd w:val="clear" w:color="auto" w:fill="F7CAAC"/>
          </w:tcPr>
          <w:p w:rsidR="00FB3B8F" w:rsidRDefault="000D137B" w:rsidP="005156D9">
            <w:pPr>
              <w:jc w:val="both"/>
              <w:rPr>
                <w:b/>
              </w:rPr>
            </w:pPr>
            <w:r>
              <w:rPr>
                <w:b/>
              </w:rPr>
              <w:t>R</w:t>
            </w:r>
            <w:r w:rsidR="00FB3B8F">
              <w:rPr>
                <w:b/>
              </w:rPr>
              <w:t>ozsah</w:t>
            </w:r>
          </w:p>
        </w:tc>
      </w:tr>
      <w:tr w:rsidR="00FB3B8F" w:rsidTr="005156D9">
        <w:tc>
          <w:tcPr>
            <w:tcW w:w="5954" w:type="dxa"/>
            <w:gridSpan w:val="5"/>
          </w:tcPr>
          <w:p w:rsidR="00FB3B8F" w:rsidRDefault="00FB3B8F" w:rsidP="005156D9">
            <w:pPr>
              <w:jc w:val="both"/>
            </w:pPr>
            <w:r>
              <w:t>Univerzita obrany v Brně</w:t>
            </w:r>
          </w:p>
        </w:tc>
        <w:tc>
          <w:tcPr>
            <w:tcW w:w="1985" w:type="dxa"/>
            <w:gridSpan w:val="2"/>
          </w:tcPr>
          <w:p w:rsidR="00FB3B8F" w:rsidRDefault="00931CF2" w:rsidP="005156D9">
            <w:pPr>
              <w:jc w:val="both"/>
            </w:pPr>
            <w:r>
              <w:t>pp</w:t>
            </w:r>
          </w:p>
        </w:tc>
        <w:tc>
          <w:tcPr>
            <w:tcW w:w="2126" w:type="dxa"/>
            <w:gridSpan w:val="4"/>
          </w:tcPr>
          <w:p w:rsidR="00FB3B8F" w:rsidRDefault="00FB3B8F" w:rsidP="005156D9">
            <w:pPr>
              <w:jc w:val="both"/>
            </w:pPr>
            <w:r>
              <w:t>40 h/týden</w:t>
            </w:r>
          </w:p>
        </w:tc>
      </w:tr>
      <w:tr w:rsidR="00FB3B8F" w:rsidTr="005156D9">
        <w:tc>
          <w:tcPr>
            <w:tcW w:w="10065" w:type="dxa"/>
            <w:gridSpan w:val="11"/>
            <w:shd w:val="clear" w:color="auto" w:fill="F7CAAC"/>
          </w:tcPr>
          <w:p w:rsidR="00FB3B8F" w:rsidRDefault="00FB3B8F" w:rsidP="005156D9">
            <w:pPr>
              <w:jc w:val="both"/>
            </w:pPr>
            <w:r>
              <w:rPr>
                <w:b/>
              </w:rPr>
              <w:t>Předměty příslušného studijního programu a způsob zapojení do jejich výuky, příp. další zapojení do uskutečňování studijního programu</w:t>
            </w:r>
          </w:p>
        </w:tc>
      </w:tr>
      <w:tr w:rsidR="00FB3B8F" w:rsidTr="005156D9">
        <w:trPr>
          <w:trHeight w:val="236"/>
        </w:trPr>
        <w:tc>
          <w:tcPr>
            <w:tcW w:w="10065" w:type="dxa"/>
            <w:gridSpan w:val="11"/>
            <w:tcBorders>
              <w:top w:val="nil"/>
            </w:tcBorders>
          </w:tcPr>
          <w:p w:rsidR="00FB3B8F" w:rsidRDefault="00FB3B8F" w:rsidP="00DA7509">
            <w:pPr>
              <w:jc w:val="both"/>
            </w:pPr>
            <w:r>
              <w:t>Informační systémy ve zdravot</w:t>
            </w:r>
            <w:r w:rsidR="00DA7509">
              <w:t>nictví – garant, přednášející (6</w:t>
            </w:r>
            <w:r>
              <w:t>0%)</w:t>
            </w:r>
          </w:p>
          <w:p w:rsidR="008E0EE1" w:rsidRDefault="008E0EE1" w:rsidP="00DA7509">
            <w:pPr>
              <w:jc w:val="both"/>
            </w:pPr>
          </w:p>
        </w:tc>
      </w:tr>
      <w:tr w:rsidR="00FB3B8F" w:rsidTr="005156D9">
        <w:tc>
          <w:tcPr>
            <w:tcW w:w="10065" w:type="dxa"/>
            <w:gridSpan w:val="11"/>
            <w:shd w:val="clear" w:color="auto" w:fill="F7CAAC"/>
          </w:tcPr>
          <w:p w:rsidR="00FB3B8F" w:rsidRDefault="00FB3B8F" w:rsidP="005156D9">
            <w:pPr>
              <w:jc w:val="both"/>
            </w:pPr>
            <w:r>
              <w:rPr>
                <w:b/>
              </w:rPr>
              <w:t xml:space="preserve">Údaje o vzdělání na VŠ </w:t>
            </w:r>
          </w:p>
        </w:tc>
      </w:tr>
      <w:tr w:rsidR="00FB3B8F" w:rsidTr="005156D9">
        <w:trPr>
          <w:trHeight w:val="442"/>
        </w:trPr>
        <w:tc>
          <w:tcPr>
            <w:tcW w:w="10065" w:type="dxa"/>
            <w:gridSpan w:val="11"/>
          </w:tcPr>
          <w:p w:rsidR="000D137B" w:rsidRDefault="000D137B" w:rsidP="000D137B">
            <w:pPr>
              <w:jc w:val="both"/>
            </w:pPr>
            <w:r w:rsidRPr="0070680C">
              <w:rPr>
                <w:b/>
              </w:rPr>
              <w:t>1970-1975:</w:t>
            </w:r>
            <w:r w:rsidRPr="0070680C">
              <w:t xml:space="preserve">          Vojenská akademie v Brně, obor</w:t>
            </w:r>
            <w:r w:rsidR="003F0ECC">
              <w:t>:</w:t>
            </w:r>
            <w:r w:rsidRPr="0070680C">
              <w:t xml:space="preserve"> </w:t>
            </w:r>
            <w:r w:rsidR="003F0ECC">
              <w:t>V</w:t>
            </w:r>
            <w:r w:rsidRPr="0070680C">
              <w:t>ojenské počítače (</w:t>
            </w:r>
            <w:r w:rsidRPr="0070680C">
              <w:rPr>
                <w:b/>
              </w:rPr>
              <w:t>Ing.</w:t>
            </w:r>
            <w:r w:rsidRPr="0070680C">
              <w:t>)</w:t>
            </w:r>
          </w:p>
          <w:p w:rsidR="00FB3B8F" w:rsidRPr="00F544F7" w:rsidRDefault="000D137B" w:rsidP="005156D9">
            <w:pPr>
              <w:jc w:val="both"/>
            </w:pPr>
            <w:r w:rsidRPr="0070680C">
              <w:rPr>
                <w:b/>
              </w:rPr>
              <w:t xml:space="preserve">1985:        </w:t>
            </w:r>
            <w:r w:rsidRPr="0070680C">
              <w:t xml:space="preserve">         </w:t>
            </w:r>
            <w:r>
              <w:t xml:space="preserve"> </w:t>
            </w:r>
            <w:r w:rsidRPr="0070680C">
              <w:t xml:space="preserve"> Vojenská akademie v Brně, obor</w:t>
            </w:r>
            <w:r w:rsidR="003F0ECC">
              <w:t>:</w:t>
            </w:r>
            <w:r w:rsidRPr="0070680C">
              <w:t xml:space="preserve"> </w:t>
            </w:r>
            <w:r w:rsidR="003F0ECC">
              <w:t>T</w:t>
            </w:r>
            <w:r w:rsidRPr="0070680C">
              <w:t>echnická kybernetika (</w:t>
            </w:r>
            <w:r w:rsidRPr="0070680C">
              <w:rPr>
                <w:b/>
              </w:rPr>
              <w:t>CSc.</w:t>
            </w:r>
            <w:r w:rsidRPr="0070680C">
              <w:t>)</w:t>
            </w:r>
          </w:p>
        </w:tc>
      </w:tr>
      <w:tr w:rsidR="00FB3B8F" w:rsidTr="005156D9">
        <w:tc>
          <w:tcPr>
            <w:tcW w:w="10065" w:type="dxa"/>
            <w:gridSpan w:val="11"/>
            <w:shd w:val="clear" w:color="auto" w:fill="F7CAAC"/>
          </w:tcPr>
          <w:p w:rsidR="00FB3B8F" w:rsidRDefault="00FB3B8F" w:rsidP="005156D9">
            <w:pPr>
              <w:jc w:val="both"/>
              <w:rPr>
                <w:b/>
              </w:rPr>
            </w:pPr>
            <w:r>
              <w:rPr>
                <w:b/>
              </w:rPr>
              <w:t>Údaje o odborném působení od absolvování VŠ</w:t>
            </w:r>
          </w:p>
        </w:tc>
      </w:tr>
      <w:tr w:rsidR="00FB3B8F" w:rsidTr="005156D9">
        <w:trPr>
          <w:trHeight w:val="891"/>
        </w:trPr>
        <w:tc>
          <w:tcPr>
            <w:tcW w:w="10065" w:type="dxa"/>
            <w:gridSpan w:val="11"/>
          </w:tcPr>
          <w:p w:rsidR="00FB3B8F" w:rsidRPr="00CB2900" w:rsidRDefault="00FB3B8F" w:rsidP="005156D9">
            <w:pPr>
              <w:jc w:val="both"/>
            </w:pPr>
            <w:r w:rsidRPr="002825E9">
              <w:rPr>
                <w:b/>
              </w:rPr>
              <w:t>1975-9980:</w:t>
            </w:r>
            <w:r>
              <w:t xml:space="preserve">           </w:t>
            </w:r>
            <w:r w:rsidRPr="00CB2900">
              <w:t>Systémový inženýr, 21. Projektové a výpočetní středisko GŠ, Praha</w:t>
            </w:r>
          </w:p>
          <w:p w:rsidR="00FB3B8F" w:rsidRPr="00CB2900" w:rsidRDefault="00FB3B8F" w:rsidP="005156D9">
            <w:pPr>
              <w:jc w:val="both"/>
            </w:pPr>
            <w:r w:rsidRPr="002825E9">
              <w:rPr>
                <w:b/>
              </w:rPr>
              <w:t xml:space="preserve">1981-1987:  </w:t>
            </w:r>
            <w:r>
              <w:t xml:space="preserve">         </w:t>
            </w:r>
            <w:r w:rsidRPr="00CB2900">
              <w:t>Starší vědecký pracovník (VS 090 Praha)</w:t>
            </w:r>
          </w:p>
          <w:p w:rsidR="00FB3B8F" w:rsidRPr="00CB2900" w:rsidRDefault="00FB3B8F" w:rsidP="005156D9">
            <w:pPr>
              <w:jc w:val="both"/>
            </w:pPr>
            <w:r w:rsidRPr="00273659">
              <w:rPr>
                <w:b/>
              </w:rPr>
              <w:t>1988-dosud</w:t>
            </w:r>
            <w:r>
              <w:rPr>
                <w:b/>
              </w:rPr>
              <w:t>:</w:t>
            </w:r>
            <w:r w:rsidRPr="00CB2900">
              <w:t xml:space="preserve">  </w:t>
            </w:r>
            <w:r>
              <w:t xml:space="preserve">       </w:t>
            </w:r>
            <w:r w:rsidRPr="00CB2900">
              <w:t xml:space="preserve"> Vojenská akademie v Brně a Univerzita obrany (akademický pracovník, vedoucí skupiny, vedoucí katedry)</w:t>
            </w:r>
          </w:p>
          <w:p w:rsidR="00FB3B8F" w:rsidRDefault="00FB3B8F" w:rsidP="005156D9">
            <w:pPr>
              <w:jc w:val="both"/>
            </w:pPr>
            <w:r w:rsidRPr="00273659">
              <w:rPr>
                <w:b/>
              </w:rPr>
              <w:t>2007-dosu</w:t>
            </w:r>
            <w:r w:rsidRPr="00CB2900">
              <w:t>d</w:t>
            </w:r>
            <w:r>
              <w:t xml:space="preserve">:      </w:t>
            </w:r>
            <w:r w:rsidRPr="00CB2900">
              <w:t xml:space="preserve">   Univerzita Tomáše Bati ve Zlíně (akademický pracovník)</w:t>
            </w:r>
          </w:p>
        </w:tc>
      </w:tr>
      <w:tr w:rsidR="00FB3B8F" w:rsidTr="005156D9">
        <w:trPr>
          <w:trHeight w:val="250"/>
        </w:trPr>
        <w:tc>
          <w:tcPr>
            <w:tcW w:w="10065" w:type="dxa"/>
            <w:gridSpan w:val="11"/>
            <w:shd w:val="clear" w:color="auto" w:fill="F7CAAC"/>
          </w:tcPr>
          <w:p w:rsidR="00FB3B8F" w:rsidRDefault="00FB3B8F" w:rsidP="005156D9">
            <w:pPr>
              <w:jc w:val="both"/>
            </w:pPr>
            <w:r>
              <w:rPr>
                <w:b/>
              </w:rPr>
              <w:t>Zkušenosti s vedením kvalifikačních a rigorózních prací</w:t>
            </w:r>
          </w:p>
        </w:tc>
      </w:tr>
      <w:tr w:rsidR="00FB3B8F" w:rsidTr="005156D9">
        <w:trPr>
          <w:trHeight w:val="440"/>
        </w:trPr>
        <w:tc>
          <w:tcPr>
            <w:tcW w:w="10065" w:type="dxa"/>
            <w:gridSpan w:val="11"/>
          </w:tcPr>
          <w:p w:rsidR="000D137B" w:rsidRDefault="000D137B" w:rsidP="000D137B">
            <w:pPr>
              <w:jc w:val="both"/>
            </w:pPr>
            <w:r>
              <w:t>Počet vedených prací na FaME UTB ve Zlíně:</w:t>
            </w:r>
          </w:p>
          <w:p w:rsidR="000D137B" w:rsidRDefault="000D137B" w:rsidP="000D137B">
            <w:pPr>
              <w:jc w:val="both"/>
            </w:pPr>
            <w:r>
              <w:t>Počet vedených bakalářských prací – 1</w:t>
            </w:r>
          </w:p>
          <w:p w:rsidR="000D137B" w:rsidRDefault="000D137B" w:rsidP="000D137B">
            <w:pPr>
              <w:jc w:val="both"/>
            </w:pPr>
            <w:r>
              <w:t>Počet vedených diplomových prací – 2</w:t>
            </w:r>
          </w:p>
          <w:p w:rsidR="00FB3B8F" w:rsidRDefault="000D137B" w:rsidP="005156D9">
            <w:pPr>
              <w:jc w:val="both"/>
            </w:pPr>
            <w:r>
              <w:t xml:space="preserve">Počet </w:t>
            </w:r>
            <w:r w:rsidR="0057445C">
              <w:t>vedených disertačních prací – 1</w:t>
            </w:r>
          </w:p>
        </w:tc>
      </w:tr>
      <w:tr w:rsidR="00FB3B8F" w:rsidTr="005156D9">
        <w:trPr>
          <w:cantSplit/>
        </w:trPr>
        <w:tc>
          <w:tcPr>
            <w:tcW w:w="3456" w:type="dxa"/>
            <w:gridSpan w:val="2"/>
            <w:tcBorders>
              <w:top w:val="single" w:sz="12" w:space="0" w:color="auto"/>
            </w:tcBorders>
            <w:shd w:val="clear" w:color="auto" w:fill="F7CAAC"/>
          </w:tcPr>
          <w:p w:rsidR="00FB3B8F" w:rsidRDefault="00FB3B8F" w:rsidP="005156D9">
            <w:pPr>
              <w:jc w:val="both"/>
            </w:pPr>
            <w:r>
              <w:rPr>
                <w:b/>
              </w:rPr>
              <w:t xml:space="preserve">Obor habilitačního řízení </w:t>
            </w:r>
          </w:p>
        </w:tc>
        <w:tc>
          <w:tcPr>
            <w:tcW w:w="2073" w:type="dxa"/>
            <w:gridSpan w:val="2"/>
            <w:tcBorders>
              <w:top w:val="single" w:sz="12" w:space="0" w:color="auto"/>
            </w:tcBorders>
            <w:shd w:val="clear" w:color="auto" w:fill="F7CAAC"/>
          </w:tcPr>
          <w:p w:rsidR="00FB3B8F" w:rsidRDefault="00FB3B8F" w:rsidP="005156D9">
            <w:pPr>
              <w:jc w:val="both"/>
            </w:pPr>
            <w:r>
              <w:rPr>
                <w:b/>
              </w:rPr>
              <w:t>Rok udělení hodnosti</w:t>
            </w:r>
          </w:p>
        </w:tc>
        <w:tc>
          <w:tcPr>
            <w:tcW w:w="2420" w:type="dxa"/>
            <w:gridSpan w:val="4"/>
            <w:tcBorders>
              <w:top w:val="single" w:sz="12" w:space="0" w:color="auto"/>
              <w:right w:val="single" w:sz="12" w:space="0" w:color="auto"/>
            </w:tcBorders>
            <w:shd w:val="clear" w:color="auto" w:fill="F7CAAC"/>
          </w:tcPr>
          <w:p w:rsidR="00FB3B8F" w:rsidRDefault="00FB3B8F" w:rsidP="005156D9">
            <w:pPr>
              <w:jc w:val="both"/>
            </w:pPr>
            <w:r>
              <w:rPr>
                <w:b/>
              </w:rPr>
              <w:t>Řízení konáno na VŠ</w:t>
            </w:r>
          </w:p>
        </w:tc>
        <w:tc>
          <w:tcPr>
            <w:tcW w:w="2116" w:type="dxa"/>
            <w:gridSpan w:val="3"/>
            <w:tcBorders>
              <w:top w:val="single" w:sz="12" w:space="0" w:color="auto"/>
              <w:left w:val="single" w:sz="12" w:space="0" w:color="auto"/>
            </w:tcBorders>
            <w:shd w:val="clear" w:color="auto" w:fill="F7CAAC"/>
          </w:tcPr>
          <w:p w:rsidR="00FB3B8F" w:rsidRDefault="00FB3B8F" w:rsidP="005156D9">
            <w:pPr>
              <w:jc w:val="both"/>
              <w:rPr>
                <w:b/>
              </w:rPr>
            </w:pPr>
            <w:r>
              <w:rPr>
                <w:b/>
              </w:rPr>
              <w:t>Ohlasy publikací</w:t>
            </w:r>
          </w:p>
        </w:tc>
      </w:tr>
      <w:tr w:rsidR="00FB3B8F" w:rsidTr="005156D9">
        <w:trPr>
          <w:cantSplit/>
        </w:trPr>
        <w:tc>
          <w:tcPr>
            <w:tcW w:w="3456" w:type="dxa"/>
            <w:gridSpan w:val="2"/>
          </w:tcPr>
          <w:p w:rsidR="00FB3B8F" w:rsidRDefault="00FB3B8F" w:rsidP="005156D9">
            <w:pPr>
              <w:jc w:val="both"/>
            </w:pPr>
            <w:r>
              <w:t>Informatika a kybernetika</w:t>
            </w:r>
          </w:p>
        </w:tc>
        <w:tc>
          <w:tcPr>
            <w:tcW w:w="2073" w:type="dxa"/>
            <w:gridSpan w:val="2"/>
          </w:tcPr>
          <w:p w:rsidR="00FB3B8F" w:rsidRDefault="00FB3B8F" w:rsidP="005156D9">
            <w:pPr>
              <w:jc w:val="both"/>
            </w:pPr>
            <w:r>
              <w:t>1991</w:t>
            </w:r>
          </w:p>
        </w:tc>
        <w:tc>
          <w:tcPr>
            <w:tcW w:w="2420" w:type="dxa"/>
            <w:gridSpan w:val="4"/>
            <w:tcBorders>
              <w:right w:val="single" w:sz="12" w:space="0" w:color="auto"/>
            </w:tcBorders>
          </w:tcPr>
          <w:p w:rsidR="00FB3B8F" w:rsidRPr="009253BA" w:rsidRDefault="00FB3B8F" w:rsidP="005156D9">
            <w:pPr>
              <w:jc w:val="both"/>
            </w:pPr>
            <w:r w:rsidRPr="009253BA">
              <w:t>Vojenská akademie v Brně</w:t>
            </w:r>
          </w:p>
        </w:tc>
        <w:tc>
          <w:tcPr>
            <w:tcW w:w="698" w:type="dxa"/>
            <w:tcBorders>
              <w:left w:val="single" w:sz="12" w:space="0" w:color="auto"/>
            </w:tcBorders>
            <w:shd w:val="clear" w:color="auto" w:fill="F7CAAC"/>
          </w:tcPr>
          <w:p w:rsidR="00FB3B8F" w:rsidRDefault="00FB3B8F" w:rsidP="005156D9">
            <w:pPr>
              <w:jc w:val="both"/>
            </w:pPr>
            <w:r>
              <w:rPr>
                <w:b/>
              </w:rPr>
              <w:t>WOS</w:t>
            </w:r>
          </w:p>
        </w:tc>
        <w:tc>
          <w:tcPr>
            <w:tcW w:w="709" w:type="dxa"/>
            <w:shd w:val="clear" w:color="auto" w:fill="F7CAAC"/>
          </w:tcPr>
          <w:p w:rsidR="00FB3B8F" w:rsidRDefault="00FB3B8F" w:rsidP="005156D9">
            <w:pPr>
              <w:jc w:val="both"/>
              <w:rPr>
                <w:sz w:val="18"/>
              </w:rPr>
            </w:pPr>
            <w:r>
              <w:rPr>
                <w:b/>
                <w:sz w:val="18"/>
              </w:rPr>
              <w:t>Scopus</w:t>
            </w:r>
          </w:p>
        </w:tc>
        <w:tc>
          <w:tcPr>
            <w:tcW w:w="709" w:type="dxa"/>
            <w:shd w:val="clear" w:color="auto" w:fill="F7CAAC"/>
          </w:tcPr>
          <w:p w:rsidR="00FB3B8F" w:rsidRDefault="00FB3B8F" w:rsidP="005156D9">
            <w:pPr>
              <w:jc w:val="both"/>
            </w:pPr>
            <w:r>
              <w:rPr>
                <w:b/>
                <w:sz w:val="18"/>
              </w:rPr>
              <w:t>ostatní</w:t>
            </w:r>
          </w:p>
        </w:tc>
      </w:tr>
      <w:tr w:rsidR="00FB3B8F" w:rsidTr="005156D9">
        <w:trPr>
          <w:cantSplit/>
          <w:trHeight w:val="70"/>
        </w:trPr>
        <w:tc>
          <w:tcPr>
            <w:tcW w:w="3456" w:type="dxa"/>
            <w:gridSpan w:val="2"/>
            <w:shd w:val="clear" w:color="auto" w:fill="F7CAAC"/>
          </w:tcPr>
          <w:p w:rsidR="00FB3B8F" w:rsidRDefault="00FB3B8F" w:rsidP="005156D9">
            <w:pPr>
              <w:jc w:val="both"/>
            </w:pPr>
            <w:r>
              <w:rPr>
                <w:b/>
              </w:rPr>
              <w:t>Obor jmenovacího řízení</w:t>
            </w:r>
          </w:p>
        </w:tc>
        <w:tc>
          <w:tcPr>
            <w:tcW w:w="2073" w:type="dxa"/>
            <w:gridSpan w:val="2"/>
            <w:shd w:val="clear" w:color="auto" w:fill="F7CAAC"/>
          </w:tcPr>
          <w:p w:rsidR="00FB3B8F" w:rsidRDefault="00FB3B8F" w:rsidP="005156D9">
            <w:pPr>
              <w:jc w:val="both"/>
            </w:pPr>
            <w:r>
              <w:rPr>
                <w:b/>
              </w:rPr>
              <w:t>Rok udělení hodnosti</w:t>
            </w:r>
          </w:p>
        </w:tc>
        <w:tc>
          <w:tcPr>
            <w:tcW w:w="2420" w:type="dxa"/>
            <w:gridSpan w:val="4"/>
            <w:tcBorders>
              <w:right w:val="single" w:sz="12" w:space="0" w:color="auto"/>
            </w:tcBorders>
            <w:shd w:val="clear" w:color="auto" w:fill="F7CAAC"/>
          </w:tcPr>
          <w:p w:rsidR="00FB3B8F" w:rsidRDefault="00FB3B8F" w:rsidP="005156D9">
            <w:pPr>
              <w:jc w:val="both"/>
            </w:pPr>
            <w:r>
              <w:rPr>
                <w:b/>
              </w:rPr>
              <w:t>Řízení konáno na VŠ</w:t>
            </w:r>
          </w:p>
        </w:tc>
        <w:tc>
          <w:tcPr>
            <w:tcW w:w="698" w:type="dxa"/>
            <w:vMerge w:val="restart"/>
            <w:tcBorders>
              <w:left w:val="single" w:sz="12" w:space="0" w:color="auto"/>
            </w:tcBorders>
          </w:tcPr>
          <w:p w:rsidR="00FB3B8F" w:rsidRDefault="00FB3B8F" w:rsidP="005156D9">
            <w:pPr>
              <w:jc w:val="both"/>
              <w:rPr>
                <w:b/>
              </w:rPr>
            </w:pPr>
            <w:r>
              <w:rPr>
                <w:b/>
              </w:rPr>
              <w:t>1</w:t>
            </w:r>
          </w:p>
        </w:tc>
        <w:tc>
          <w:tcPr>
            <w:tcW w:w="709" w:type="dxa"/>
            <w:vMerge w:val="restart"/>
          </w:tcPr>
          <w:p w:rsidR="00FB3B8F" w:rsidRDefault="00FB3B8F" w:rsidP="005156D9">
            <w:pPr>
              <w:jc w:val="both"/>
              <w:rPr>
                <w:b/>
              </w:rPr>
            </w:pPr>
            <w:r>
              <w:rPr>
                <w:b/>
              </w:rPr>
              <w:t>5</w:t>
            </w:r>
          </w:p>
        </w:tc>
        <w:tc>
          <w:tcPr>
            <w:tcW w:w="709" w:type="dxa"/>
            <w:vMerge w:val="restart"/>
          </w:tcPr>
          <w:p w:rsidR="00FB3B8F" w:rsidRDefault="00FB3B8F" w:rsidP="005156D9">
            <w:pPr>
              <w:jc w:val="both"/>
              <w:rPr>
                <w:b/>
              </w:rPr>
            </w:pPr>
            <w:r>
              <w:rPr>
                <w:b/>
              </w:rPr>
              <w:t>76</w:t>
            </w:r>
          </w:p>
        </w:tc>
      </w:tr>
      <w:tr w:rsidR="00FB3B8F" w:rsidTr="005156D9">
        <w:trPr>
          <w:trHeight w:val="324"/>
        </w:trPr>
        <w:tc>
          <w:tcPr>
            <w:tcW w:w="3456" w:type="dxa"/>
            <w:gridSpan w:val="2"/>
          </w:tcPr>
          <w:p w:rsidR="00FB3B8F" w:rsidRPr="009253BA" w:rsidRDefault="00FB3B8F" w:rsidP="005156D9">
            <w:pPr>
              <w:jc w:val="both"/>
            </w:pPr>
            <w:r w:rsidRPr="009253BA">
              <w:t>Vojenská technika - elektrotechnická</w:t>
            </w:r>
          </w:p>
        </w:tc>
        <w:tc>
          <w:tcPr>
            <w:tcW w:w="2073" w:type="dxa"/>
            <w:gridSpan w:val="2"/>
          </w:tcPr>
          <w:p w:rsidR="00FB3B8F" w:rsidRDefault="00FB3B8F" w:rsidP="005156D9">
            <w:pPr>
              <w:jc w:val="both"/>
            </w:pPr>
            <w:r>
              <w:t>2003</w:t>
            </w:r>
          </w:p>
        </w:tc>
        <w:tc>
          <w:tcPr>
            <w:tcW w:w="2420" w:type="dxa"/>
            <w:gridSpan w:val="4"/>
            <w:tcBorders>
              <w:right w:val="single" w:sz="12" w:space="0" w:color="auto"/>
            </w:tcBorders>
          </w:tcPr>
          <w:p w:rsidR="00FB3B8F" w:rsidRPr="009253BA" w:rsidRDefault="00FB3B8F" w:rsidP="005156D9">
            <w:pPr>
              <w:jc w:val="both"/>
            </w:pPr>
            <w:r w:rsidRPr="009253BA">
              <w:t>Univerzita obrany v Brně</w:t>
            </w:r>
          </w:p>
        </w:tc>
        <w:tc>
          <w:tcPr>
            <w:tcW w:w="698" w:type="dxa"/>
            <w:vMerge/>
            <w:tcBorders>
              <w:left w:val="single" w:sz="12" w:space="0" w:color="auto"/>
            </w:tcBorders>
            <w:vAlign w:val="center"/>
          </w:tcPr>
          <w:p w:rsidR="00FB3B8F" w:rsidRDefault="00FB3B8F" w:rsidP="005156D9">
            <w:pPr>
              <w:rPr>
                <w:b/>
              </w:rPr>
            </w:pPr>
          </w:p>
        </w:tc>
        <w:tc>
          <w:tcPr>
            <w:tcW w:w="709" w:type="dxa"/>
            <w:vMerge/>
            <w:vAlign w:val="center"/>
          </w:tcPr>
          <w:p w:rsidR="00FB3B8F" w:rsidRDefault="00FB3B8F" w:rsidP="005156D9">
            <w:pPr>
              <w:rPr>
                <w:b/>
              </w:rPr>
            </w:pPr>
          </w:p>
        </w:tc>
        <w:tc>
          <w:tcPr>
            <w:tcW w:w="709" w:type="dxa"/>
            <w:vMerge/>
            <w:vAlign w:val="center"/>
          </w:tcPr>
          <w:p w:rsidR="00FB3B8F" w:rsidRDefault="00FB3B8F" w:rsidP="005156D9">
            <w:pPr>
              <w:rPr>
                <w:b/>
              </w:rPr>
            </w:pPr>
          </w:p>
        </w:tc>
      </w:tr>
      <w:tr w:rsidR="00FB3B8F" w:rsidTr="005156D9">
        <w:tc>
          <w:tcPr>
            <w:tcW w:w="10065" w:type="dxa"/>
            <w:gridSpan w:val="11"/>
            <w:shd w:val="clear" w:color="auto" w:fill="F7CAAC"/>
          </w:tcPr>
          <w:p w:rsidR="00FB3B8F" w:rsidRDefault="00FB3B8F" w:rsidP="005156D9">
            <w:pPr>
              <w:jc w:val="both"/>
              <w:rPr>
                <w:b/>
              </w:rPr>
            </w:pPr>
            <w:r>
              <w:rPr>
                <w:b/>
              </w:rPr>
              <w:t xml:space="preserve">Přehled o nejvýznamnější publikační a další tvůrčí činnosti nebo další profesní činnosti u odborníků z praxe vztahující se k zabezpečovaným předmětům </w:t>
            </w:r>
          </w:p>
        </w:tc>
      </w:tr>
      <w:tr w:rsidR="00FB3B8F" w:rsidTr="00DA7509">
        <w:trPr>
          <w:trHeight w:val="2885"/>
        </w:trPr>
        <w:tc>
          <w:tcPr>
            <w:tcW w:w="10065" w:type="dxa"/>
            <w:gridSpan w:val="11"/>
          </w:tcPr>
          <w:p w:rsidR="00FB3B8F" w:rsidRPr="00FB3B8F" w:rsidRDefault="00FB3B8F" w:rsidP="00FB3B8F">
            <w:pPr>
              <w:pStyle w:val="Seznam"/>
              <w:spacing w:after="0" w:line="240" w:lineRule="auto"/>
              <w:ind w:right="-70"/>
              <w:rPr>
                <w:rStyle w:val="Siln"/>
                <w:b w:val="0"/>
                <w:sz w:val="20"/>
              </w:rPr>
            </w:pPr>
            <w:r w:rsidRPr="00FB3B8F">
              <w:rPr>
                <w:rStyle w:val="Siln"/>
                <w:b w:val="0"/>
                <w:sz w:val="20"/>
              </w:rPr>
              <w:t xml:space="preserve">BUŘITA, L. Information Management in Articles on WoS. In </w:t>
            </w:r>
            <w:r w:rsidRPr="00FB3B8F">
              <w:rPr>
                <w:rStyle w:val="Zdraznn"/>
                <w:bCs/>
                <w:sz w:val="20"/>
              </w:rPr>
              <w:t>Conference Proceedings of ICMT'17</w:t>
            </w:r>
            <w:r w:rsidRPr="00FB3B8F">
              <w:rPr>
                <w:rStyle w:val="Siln"/>
                <w:b w:val="0"/>
                <w:sz w:val="20"/>
              </w:rPr>
              <w:t>. Brno: Faculty of Military Technologies, University of Defence, 2017, p. 335-339. ISBN 978-1-5386-1988-9.</w:t>
            </w:r>
          </w:p>
          <w:p w:rsidR="00FB3B8F" w:rsidRPr="00FB3B8F" w:rsidRDefault="00FB3B8F" w:rsidP="00FB3B8F">
            <w:pPr>
              <w:autoSpaceDE w:val="0"/>
              <w:autoSpaceDN w:val="0"/>
              <w:adjustRightInd w:val="0"/>
              <w:jc w:val="both"/>
            </w:pPr>
            <w:r w:rsidRPr="00FB3B8F">
              <w:t xml:space="preserve">BUŘITA, L., CHVÁTAL, J., Information Processing at the Period of Tomas Bata and Information System. In </w:t>
            </w:r>
            <w:r w:rsidRPr="00FB3B8F">
              <w:rPr>
                <w:rStyle w:val="Zdraznn"/>
              </w:rPr>
              <w:t>The 20th World Multi-Conference on Systematics, Cybernetics and Informatics</w:t>
            </w:r>
            <w:r w:rsidRPr="00FB3B8F">
              <w:t>. Orlando, Florida, USA: International Institute of Informatics and Systematics, 2016, p. 183-188. ISBN 978-1-941763-42-1 (70%).</w:t>
            </w:r>
          </w:p>
          <w:p w:rsidR="00FB3B8F" w:rsidRPr="00FB3B8F" w:rsidRDefault="00FB3B8F" w:rsidP="00FB3B8F">
            <w:pPr>
              <w:autoSpaceDE w:val="0"/>
              <w:autoSpaceDN w:val="0"/>
              <w:adjustRightInd w:val="0"/>
              <w:jc w:val="both"/>
              <w:rPr>
                <w:bCs/>
              </w:rPr>
            </w:pPr>
            <w:r w:rsidRPr="00FB3B8F">
              <w:rPr>
                <w:bCs/>
              </w:rPr>
              <w:t xml:space="preserve">BUŘITA, L. Support of Processes Outside of Information System. In </w:t>
            </w:r>
            <w:r w:rsidRPr="00FB3B8F">
              <w:rPr>
                <w:i/>
                <w:iCs/>
              </w:rPr>
              <w:t>21st International Scientific Conference Smart and Efficient Economy: Preparation for the Future Innovative Economy</w:t>
            </w:r>
            <w:r w:rsidRPr="00FB3B8F">
              <w:rPr>
                <w:bCs/>
              </w:rPr>
              <w:t>. Brno: Brno University of Technology, Faculty of Business and Management, 2016, p. 697-704. ISBN 978-80-214-5413-2.</w:t>
            </w:r>
          </w:p>
          <w:p w:rsidR="00FB3B8F" w:rsidRPr="00FB3B8F" w:rsidRDefault="00FB3B8F" w:rsidP="00FB3B8F">
            <w:pPr>
              <w:pStyle w:val="Seznam"/>
              <w:spacing w:after="0" w:line="240" w:lineRule="auto"/>
              <w:ind w:right="-70"/>
              <w:rPr>
                <w:sz w:val="20"/>
              </w:rPr>
            </w:pPr>
            <w:r w:rsidRPr="00FB3B8F">
              <w:rPr>
                <w:rStyle w:val="Siln"/>
                <w:b w:val="0"/>
                <w:sz w:val="20"/>
              </w:rPr>
              <w:t xml:space="preserve">BUŘITA, L. </w:t>
            </w:r>
            <w:r w:rsidRPr="00FB3B8F">
              <w:rPr>
                <w:rStyle w:val="Zdraznn"/>
                <w:bCs/>
                <w:sz w:val="20"/>
              </w:rPr>
              <w:t xml:space="preserve">Knowledge approach in information processing. </w:t>
            </w:r>
            <w:r w:rsidRPr="00FB3B8F">
              <w:rPr>
                <w:rStyle w:val="Siln"/>
                <w:b w:val="0"/>
                <w:sz w:val="20"/>
              </w:rPr>
              <w:t>Saarbrücken, Scholar’s Press, 2015, ISBN 978-3-639-</w:t>
            </w:r>
            <w:r>
              <w:rPr>
                <w:rStyle w:val="Siln"/>
                <w:b w:val="0"/>
                <w:sz w:val="20"/>
              </w:rPr>
              <w:t>7</w:t>
            </w:r>
            <w:r w:rsidRPr="00FB3B8F">
              <w:rPr>
                <w:rStyle w:val="Siln"/>
                <w:b w:val="0"/>
                <w:sz w:val="20"/>
              </w:rPr>
              <w:t>6718-6.</w:t>
            </w:r>
          </w:p>
          <w:p w:rsidR="00FB3B8F" w:rsidRPr="008720D5" w:rsidRDefault="00FB3B8F" w:rsidP="00FB3B8F">
            <w:pPr>
              <w:shd w:val="clear" w:color="auto" w:fill="FFFFFF"/>
              <w:jc w:val="both"/>
              <w:rPr>
                <w:color w:val="222222"/>
              </w:rPr>
            </w:pPr>
            <w:r w:rsidRPr="00FB3B8F">
              <w:t xml:space="preserve">BUŘITA, L., ROSMAN, P. Concept of the Cimputer Science Course and Some Aspects of ICT Integration Into Education. </w:t>
            </w:r>
            <w:r w:rsidRPr="00FB3B8F">
              <w:rPr>
                <w:i/>
                <w:iCs/>
              </w:rPr>
              <w:t>E+M Ekonomie a Management</w:t>
            </w:r>
            <w:r w:rsidRPr="00FB3B8F">
              <w:t>, 2014, vol. XVII, no. 3, p. 169-180. ISSN 1212-3609 (50%).</w:t>
            </w:r>
          </w:p>
        </w:tc>
      </w:tr>
      <w:tr w:rsidR="00FB3B8F" w:rsidTr="005156D9">
        <w:trPr>
          <w:trHeight w:val="218"/>
        </w:trPr>
        <w:tc>
          <w:tcPr>
            <w:tcW w:w="10065" w:type="dxa"/>
            <w:gridSpan w:val="11"/>
            <w:shd w:val="clear" w:color="auto" w:fill="F7CAAC"/>
          </w:tcPr>
          <w:p w:rsidR="00FB3B8F" w:rsidRDefault="00FB3B8F" w:rsidP="005156D9">
            <w:pPr>
              <w:rPr>
                <w:b/>
              </w:rPr>
            </w:pPr>
            <w:r>
              <w:rPr>
                <w:b/>
              </w:rPr>
              <w:t>Působení v zahraničí</w:t>
            </w:r>
          </w:p>
        </w:tc>
      </w:tr>
      <w:tr w:rsidR="00FB3B8F" w:rsidTr="005156D9">
        <w:trPr>
          <w:trHeight w:val="326"/>
        </w:trPr>
        <w:tc>
          <w:tcPr>
            <w:tcW w:w="10065" w:type="dxa"/>
            <w:gridSpan w:val="11"/>
          </w:tcPr>
          <w:p w:rsidR="00FB3B8F" w:rsidRPr="00353B43" w:rsidRDefault="00FB3B8F" w:rsidP="005156D9">
            <w:pPr>
              <w:jc w:val="both"/>
            </w:pPr>
          </w:p>
        </w:tc>
      </w:tr>
      <w:tr w:rsidR="00FB3B8F" w:rsidTr="00FB3B8F">
        <w:trPr>
          <w:cantSplit/>
          <w:trHeight w:val="258"/>
        </w:trPr>
        <w:tc>
          <w:tcPr>
            <w:tcW w:w="2627" w:type="dxa"/>
            <w:shd w:val="clear" w:color="auto" w:fill="F7CAAC"/>
          </w:tcPr>
          <w:p w:rsidR="00FB3B8F" w:rsidRDefault="00FB3B8F" w:rsidP="005156D9">
            <w:pPr>
              <w:jc w:val="both"/>
              <w:rPr>
                <w:b/>
              </w:rPr>
            </w:pPr>
            <w:r>
              <w:rPr>
                <w:b/>
              </w:rPr>
              <w:t xml:space="preserve">Podpis </w:t>
            </w:r>
          </w:p>
        </w:tc>
        <w:tc>
          <w:tcPr>
            <w:tcW w:w="4178" w:type="dxa"/>
            <w:gridSpan w:val="5"/>
          </w:tcPr>
          <w:p w:rsidR="00FB3B8F" w:rsidRDefault="00FB3B8F" w:rsidP="005156D9">
            <w:pPr>
              <w:jc w:val="both"/>
            </w:pPr>
          </w:p>
        </w:tc>
        <w:tc>
          <w:tcPr>
            <w:tcW w:w="1144" w:type="dxa"/>
            <w:gridSpan w:val="2"/>
            <w:shd w:val="clear" w:color="auto" w:fill="F7CAAC"/>
          </w:tcPr>
          <w:p w:rsidR="00FB3B8F" w:rsidRDefault="00FB3B8F" w:rsidP="005156D9">
            <w:pPr>
              <w:jc w:val="both"/>
            </w:pPr>
            <w:r>
              <w:rPr>
                <w:b/>
              </w:rPr>
              <w:t>datum</w:t>
            </w:r>
          </w:p>
        </w:tc>
        <w:tc>
          <w:tcPr>
            <w:tcW w:w="2116" w:type="dxa"/>
            <w:gridSpan w:val="3"/>
          </w:tcPr>
          <w:p w:rsidR="00FB3B8F" w:rsidRDefault="00FB3B8F" w:rsidP="005156D9">
            <w:pPr>
              <w:jc w:val="both"/>
            </w:pPr>
          </w:p>
        </w:tc>
      </w:tr>
    </w:tbl>
    <w:p w:rsidR="00C7564D" w:rsidRDefault="00C7564D">
      <w:pPr>
        <w:spacing w:after="160" w:line="259" w:lineRule="auto"/>
      </w:pPr>
    </w:p>
    <w:p w:rsidR="00C7564D" w:rsidRDefault="00C7564D">
      <w:pPr>
        <w:spacing w:after="160" w:line="259" w:lineRule="auto"/>
      </w:pPr>
    </w:p>
    <w:p w:rsidR="00C7564D" w:rsidRDefault="00C7564D">
      <w:pPr>
        <w:spacing w:after="160" w:line="259" w:lineRule="auto"/>
      </w:pPr>
    </w:p>
    <w:p w:rsidR="00C7564D" w:rsidRDefault="00C7564D">
      <w:pPr>
        <w:spacing w:after="160" w:line="259" w:lineRule="auto"/>
      </w:pP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744B8E" w:rsidRPr="00BA53AC" w:rsidTr="0081111D">
        <w:tc>
          <w:tcPr>
            <w:tcW w:w="9900" w:type="dxa"/>
            <w:gridSpan w:val="11"/>
            <w:tcBorders>
              <w:bottom w:val="double" w:sz="4" w:space="0" w:color="auto"/>
            </w:tcBorders>
            <w:shd w:val="clear" w:color="auto" w:fill="BDD6EE"/>
          </w:tcPr>
          <w:p w:rsidR="00744B8E" w:rsidRPr="00BA53AC" w:rsidRDefault="00744B8E" w:rsidP="0081111D">
            <w:pPr>
              <w:jc w:val="both"/>
              <w:rPr>
                <w:b/>
                <w:sz w:val="28"/>
              </w:rPr>
            </w:pPr>
            <w:r w:rsidRPr="00BA53AC">
              <w:rPr>
                <w:b/>
                <w:sz w:val="28"/>
              </w:rPr>
              <w:lastRenderedPageBreak/>
              <w:t>C-I – Personální zabezpečení</w:t>
            </w:r>
          </w:p>
        </w:tc>
      </w:tr>
      <w:tr w:rsidR="00744B8E" w:rsidRPr="00AD088D" w:rsidTr="0081111D">
        <w:tc>
          <w:tcPr>
            <w:tcW w:w="2529" w:type="dxa"/>
            <w:tcBorders>
              <w:top w:val="double" w:sz="4" w:space="0" w:color="auto"/>
            </w:tcBorders>
            <w:shd w:val="clear" w:color="auto" w:fill="F7CAAC"/>
          </w:tcPr>
          <w:p w:rsidR="00744B8E" w:rsidRPr="00AD088D" w:rsidRDefault="00744B8E" w:rsidP="0081111D">
            <w:pPr>
              <w:jc w:val="both"/>
              <w:rPr>
                <w:b/>
              </w:rPr>
            </w:pPr>
            <w:r w:rsidRPr="00AD088D">
              <w:rPr>
                <w:b/>
              </w:rPr>
              <w:t>Vysoká škola</w:t>
            </w:r>
          </w:p>
        </w:tc>
        <w:tc>
          <w:tcPr>
            <w:tcW w:w="7371" w:type="dxa"/>
            <w:gridSpan w:val="10"/>
          </w:tcPr>
          <w:p w:rsidR="00744B8E" w:rsidRPr="00AD088D" w:rsidRDefault="00744B8E" w:rsidP="0081111D">
            <w:pPr>
              <w:jc w:val="both"/>
            </w:pPr>
            <w:r w:rsidRPr="00AD088D">
              <w:t>Univerzita Tomáše Bati ve Zlíně</w:t>
            </w:r>
          </w:p>
        </w:tc>
      </w:tr>
      <w:tr w:rsidR="00744B8E" w:rsidRPr="00AD088D" w:rsidTr="0081111D">
        <w:tc>
          <w:tcPr>
            <w:tcW w:w="2529" w:type="dxa"/>
            <w:shd w:val="clear" w:color="auto" w:fill="F7CAAC"/>
          </w:tcPr>
          <w:p w:rsidR="00744B8E" w:rsidRPr="00AD088D" w:rsidRDefault="00744B8E" w:rsidP="0081111D">
            <w:pPr>
              <w:jc w:val="both"/>
              <w:rPr>
                <w:b/>
              </w:rPr>
            </w:pPr>
            <w:r w:rsidRPr="00AD088D">
              <w:rPr>
                <w:b/>
              </w:rPr>
              <w:t>Součást vysoké školy</w:t>
            </w:r>
          </w:p>
        </w:tc>
        <w:tc>
          <w:tcPr>
            <w:tcW w:w="7371" w:type="dxa"/>
            <w:gridSpan w:val="10"/>
          </w:tcPr>
          <w:p w:rsidR="00744B8E" w:rsidRPr="00AD088D" w:rsidRDefault="00744B8E" w:rsidP="0081111D">
            <w:pPr>
              <w:jc w:val="both"/>
            </w:pPr>
            <w:r w:rsidRPr="00AD088D">
              <w:t xml:space="preserve">Fakulta managementu a ekonomiky </w:t>
            </w:r>
          </w:p>
        </w:tc>
      </w:tr>
      <w:tr w:rsidR="00744B8E" w:rsidRPr="00AD088D" w:rsidTr="0081111D">
        <w:tc>
          <w:tcPr>
            <w:tcW w:w="2529" w:type="dxa"/>
            <w:shd w:val="clear" w:color="auto" w:fill="F7CAAC"/>
          </w:tcPr>
          <w:p w:rsidR="00744B8E" w:rsidRPr="00AD088D" w:rsidRDefault="00744B8E" w:rsidP="0081111D">
            <w:pPr>
              <w:jc w:val="both"/>
              <w:rPr>
                <w:b/>
              </w:rPr>
            </w:pPr>
            <w:r w:rsidRPr="00AD088D">
              <w:rPr>
                <w:b/>
              </w:rPr>
              <w:t>Název studijního programu</w:t>
            </w:r>
          </w:p>
        </w:tc>
        <w:tc>
          <w:tcPr>
            <w:tcW w:w="7371" w:type="dxa"/>
            <w:gridSpan w:val="10"/>
          </w:tcPr>
          <w:p w:rsidR="00744B8E" w:rsidRPr="00AD088D" w:rsidRDefault="00744B8E" w:rsidP="0081111D">
            <w:pPr>
              <w:jc w:val="both"/>
            </w:pPr>
            <w:r>
              <w:t>Management ve zdravotnictví</w:t>
            </w:r>
          </w:p>
        </w:tc>
      </w:tr>
      <w:tr w:rsidR="00744B8E" w:rsidRPr="00AD088D" w:rsidTr="0081111D">
        <w:tc>
          <w:tcPr>
            <w:tcW w:w="2529" w:type="dxa"/>
            <w:shd w:val="clear" w:color="auto" w:fill="F7CAAC"/>
          </w:tcPr>
          <w:p w:rsidR="00744B8E" w:rsidRPr="00AD088D" w:rsidRDefault="00744B8E" w:rsidP="0081111D">
            <w:pPr>
              <w:jc w:val="both"/>
              <w:rPr>
                <w:b/>
              </w:rPr>
            </w:pPr>
            <w:r w:rsidRPr="00AD088D">
              <w:rPr>
                <w:b/>
              </w:rPr>
              <w:t>Jméno a příjmení</w:t>
            </w:r>
          </w:p>
        </w:tc>
        <w:tc>
          <w:tcPr>
            <w:tcW w:w="4554" w:type="dxa"/>
            <w:gridSpan w:val="5"/>
          </w:tcPr>
          <w:p w:rsidR="00744B8E" w:rsidRPr="00AD088D" w:rsidRDefault="00744B8E" w:rsidP="0081111D">
            <w:pPr>
              <w:jc w:val="both"/>
            </w:pPr>
            <w:bookmarkStart w:id="556" w:name="Orsavová"/>
            <w:bookmarkEnd w:id="556"/>
            <w:r>
              <w:t>Romana DIVOŠOVÁ</w:t>
            </w:r>
          </w:p>
        </w:tc>
        <w:tc>
          <w:tcPr>
            <w:tcW w:w="712" w:type="dxa"/>
            <w:shd w:val="clear" w:color="auto" w:fill="F7CAAC"/>
          </w:tcPr>
          <w:p w:rsidR="00744B8E" w:rsidRPr="00AD088D" w:rsidRDefault="00744B8E" w:rsidP="0081111D">
            <w:pPr>
              <w:jc w:val="both"/>
              <w:rPr>
                <w:b/>
              </w:rPr>
            </w:pPr>
            <w:r w:rsidRPr="00AD088D">
              <w:rPr>
                <w:b/>
              </w:rPr>
              <w:t>Tituly</w:t>
            </w:r>
          </w:p>
        </w:tc>
        <w:tc>
          <w:tcPr>
            <w:tcW w:w="2105" w:type="dxa"/>
            <w:gridSpan w:val="4"/>
          </w:tcPr>
          <w:p w:rsidR="00744B8E" w:rsidRPr="00AD088D" w:rsidRDefault="00744B8E" w:rsidP="0081111D">
            <w:pPr>
              <w:jc w:val="both"/>
            </w:pPr>
            <w:r w:rsidRPr="00AD088D">
              <w:t>Mgr.</w:t>
            </w:r>
          </w:p>
        </w:tc>
      </w:tr>
      <w:tr w:rsidR="00744B8E" w:rsidRPr="00AD088D" w:rsidTr="0081111D">
        <w:tc>
          <w:tcPr>
            <w:tcW w:w="2529" w:type="dxa"/>
            <w:shd w:val="clear" w:color="auto" w:fill="F7CAAC"/>
          </w:tcPr>
          <w:p w:rsidR="00744B8E" w:rsidRPr="00AD088D" w:rsidRDefault="00744B8E" w:rsidP="0081111D">
            <w:pPr>
              <w:jc w:val="both"/>
              <w:rPr>
                <w:b/>
              </w:rPr>
            </w:pPr>
            <w:r w:rsidRPr="00AD088D">
              <w:rPr>
                <w:b/>
              </w:rPr>
              <w:t>Rok narození</w:t>
            </w:r>
          </w:p>
        </w:tc>
        <w:tc>
          <w:tcPr>
            <w:tcW w:w="832" w:type="dxa"/>
          </w:tcPr>
          <w:p w:rsidR="00744B8E" w:rsidRPr="00AD088D" w:rsidRDefault="00744B8E" w:rsidP="0081111D">
            <w:pPr>
              <w:jc w:val="both"/>
            </w:pPr>
            <w:r>
              <w:t>1968</w:t>
            </w:r>
          </w:p>
        </w:tc>
        <w:tc>
          <w:tcPr>
            <w:tcW w:w="1728" w:type="dxa"/>
            <w:shd w:val="clear" w:color="auto" w:fill="F7CAAC"/>
          </w:tcPr>
          <w:p w:rsidR="00744B8E" w:rsidRPr="00AD088D" w:rsidRDefault="00744B8E" w:rsidP="0081111D">
            <w:pPr>
              <w:jc w:val="both"/>
              <w:rPr>
                <w:b/>
              </w:rPr>
            </w:pPr>
            <w:r>
              <w:rPr>
                <w:b/>
              </w:rPr>
              <w:t>typ vztahu k VŠ</w:t>
            </w:r>
          </w:p>
        </w:tc>
        <w:tc>
          <w:tcPr>
            <w:tcW w:w="996" w:type="dxa"/>
            <w:gridSpan w:val="2"/>
          </w:tcPr>
          <w:p w:rsidR="00744B8E" w:rsidRPr="00AD088D" w:rsidRDefault="00744B8E" w:rsidP="0081111D">
            <w:pPr>
              <w:jc w:val="both"/>
            </w:pPr>
            <w:r>
              <w:t>pp</w:t>
            </w:r>
          </w:p>
        </w:tc>
        <w:tc>
          <w:tcPr>
            <w:tcW w:w="998" w:type="dxa"/>
            <w:shd w:val="clear" w:color="auto" w:fill="F7CAAC"/>
          </w:tcPr>
          <w:p w:rsidR="00744B8E" w:rsidRPr="00AD088D" w:rsidRDefault="00744B8E" w:rsidP="0081111D">
            <w:pPr>
              <w:jc w:val="both"/>
              <w:rPr>
                <w:b/>
              </w:rPr>
            </w:pPr>
            <w:r w:rsidRPr="00AD088D">
              <w:rPr>
                <w:b/>
              </w:rPr>
              <w:t>rozsah</w:t>
            </w:r>
          </w:p>
        </w:tc>
        <w:tc>
          <w:tcPr>
            <w:tcW w:w="712" w:type="dxa"/>
          </w:tcPr>
          <w:p w:rsidR="00744B8E" w:rsidRPr="00AD088D" w:rsidRDefault="00744B8E" w:rsidP="0081111D">
            <w:pPr>
              <w:jc w:val="both"/>
            </w:pPr>
            <w:r>
              <w:t>40</w:t>
            </w:r>
          </w:p>
        </w:tc>
        <w:tc>
          <w:tcPr>
            <w:tcW w:w="712" w:type="dxa"/>
            <w:gridSpan w:val="2"/>
            <w:shd w:val="clear" w:color="auto" w:fill="F7CAAC"/>
          </w:tcPr>
          <w:p w:rsidR="00744B8E" w:rsidRPr="00AD088D" w:rsidRDefault="00744B8E" w:rsidP="0081111D">
            <w:pPr>
              <w:jc w:val="both"/>
              <w:rPr>
                <w:b/>
              </w:rPr>
            </w:pPr>
            <w:r w:rsidRPr="00AD088D">
              <w:rPr>
                <w:b/>
              </w:rPr>
              <w:t>do kdy</w:t>
            </w:r>
          </w:p>
        </w:tc>
        <w:tc>
          <w:tcPr>
            <w:tcW w:w="1393" w:type="dxa"/>
            <w:gridSpan w:val="2"/>
          </w:tcPr>
          <w:p w:rsidR="00744B8E" w:rsidRPr="00AD088D" w:rsidRDefault="00744B8E">
            <w:pPr>
              <w:jc w:val="both"/>
            </w:pPr>
            <w:r>
              <w:t>31.8.201</w:t>
            </w:r>
            <w:r w:rsidR="002F1F53">
              <w:t>21</w:t>
            </w:r>
          </w:p>
        </w:tc>
      </w:tr>
      <w:tr w:rsidR="00744B8E" w:rsidRPr="00AD088D" w:rsidTr="0081111D">
        <w:tc>
          <w:tcPr>
            <w:tcW w:w="5089" w:type="dxa"/>
            <w:gridSpan w:val="3"/>
            <w:shd w:val="clear" w:color="auto" w:fill="F7CAAC"/>
          </w:tcPr>
          <w:p w:rsidR="00744B8E" w:rsidRPr="00AD088D" w:rsidRDefault="00744B8E" w:rsidP="0081111D">
            <w:pPr>
              <w:jc w:val="both"/>
              <w:rPr>
                <w:b/>
              </w:rPr>
            </w:pPr>
            <w:r w:rsidRPr="00AD088D">
              <w:rPr>
                <w:b/>
              </w:rPr>
              <w:t>Typ vztahu na součásti VŠ, která uskutečňuje st. program</w:t>
            </w:r>
          </w:p>
        </w:tc>
        <w:tc>
          <w:tcPr>
            <w:tcW w:w="996" w:type="dxa"/>
            <w:gridSpan w:val="2"/>
          </w:tcPr>
          <w:p w:rsidR="00744B8E" w:rsidRPr="00AD088D" w:rsidRDefault="00744B8E" w:rsidP="0081111D">
            <w:pPr>
              <w:jc w:val="both"/>
            </w:pPr>
          </w:p>
        </w:tc>
        <w:tc>
          <w:tcPr>
            <w:tcW w:w="998" w:type="dxa"/>
            <w:shd w:val="clear" w:color="auto" w:fill="F7CAAC"/>
          </w:tcPr>
          <w:p w:rsidR="00744B8E" w:rsidRPr="00AD088D" w:rsidRDefault="00744B8E" w:rsidP="0081111D">
            <w:pPr>
              <w:jc w:val="both"/>
              <w:rPr>
                <w:b/>
              </w:rPr>
            </w:pPr>
            <w:r w:rsidRPr="00AD088D">
              <w:rPr>
                <w:b/>
              </w:rPr>
              <w:t>rozsah</w:t>
            </w:r>
          </w:p>
        </w:tc>
        <w:tc>
          <w:tcPr>
            <w:tcW w:w="712" w:type="dxa"/>
          </w:tcPr>
          <w:p w:rsidR="00744B8E" w:rsidRPr="00AD088D" w:rsidRDefault="00744B8E" w:rsidP="0081111D">
            <w:pPr>
              <w:jc w:val="both"/>
            </w:pPr>
          </w:p>
        </w:tc>
        <w:tc>
          <w:tcPr>
            <w:tcW w:w="712" w:type="dxa"/>
            <w:gridSpan w:val="2"/>
            <w:shd w:val="clear" w:color="auto" w:fill="F7CAAC"/>
          </w:tcPr>
          <w:p w:rsidR="00744B8E" w:rsidRPr="00AD088D" w:rsidRDefault="00744B8E" w:rsidP="0081111D">
            <w:pPr>
              <w:jc w:val="both"/>
              <w:rPr>
                <w:b/>
              </w:rPr>
            </w:pPr>
            <w:r w:rsidRPr="00AD088D">
              <w:rPr>
                <w:b/>
              </w:rPr>
              <w:t>do kdy</w:t>
            </w:r>
          </w:p>
        </w:tc>
        <w:tc>
          <w:tcPr>
            <w:tcW w:w="1393" w:type="dxa"/>
            <w:gridSpan w:val="2"/>
          </w:tcPr>
          <w:p w:rsidR="00744B8E" w:rsidRPr="00AD088D" w:rsidRDefault="00744B8E" w:rsidP="0081111D">
            <w:pPr>
              <w:jc w:val="both"/>
            </w:pPr>
          </w:p>
        </w:tc>
      </w:tr>
      <w:tr w:rsidR="00744B8E" w:rsidRPr="00AD088D" w:rsidTr="0081111D">
        <w:tc>
          <w:tcPr>
            <w:tcW w:w="6085" w:type="dxa"/>
            <w:gridSpan w:val="5"/>
            <w:shd w:val="clear" w:color="auto" w:fill="F7CAAC"/>
          </w:tcPr>
          <w:p w:rsidR="00744B8E" w:rsidRPr="00AD088D" w:rsidRDefault="00744B8E" w:rsidP="0081111D">
            <w:pPr>
              <w:jc w:val="both"/>
            </w:pPr>
            <w:r w:rsidRPr="00AD088D">
              <w:rPr>
                <w:b/>
              </w:rPr>
              <w:t>Další současná působení jako akademický pracovník na jiných VŠ</w:t>
            </w:r>
          </w:p>
        </w:tc>
        <w:tc>
          <w:tcPr>
            <w:tcW w:w="1710" w:type="dxa"/>
            <w:gridSpan w:val="2"/>
            <w:shd w:val="clear" w:color="auto" w:fill="F7CAAC"/>
          </w:tcPr>
          <w:p w:rsidR="00744B8E" w:rsidRPr="00AD088D" w:rsidRDefault="00744B8E" w:rsidP="0081111D">
            <w:pPr>
              <w:jc w:val="both"/>
              <w:rPr>
                <w:b/>
              </w:rPr>
            </w:pPr>
            <w:r w:rsidRPr="00AD088D">
              <w:rPr>
                <w:b/>
              </w:rPr>
              <w:t>typ prac. vztahu</w:t>
            </w:r>
          </w:p>
        </w:tc>
        <w:tc>
          <w:tcPr>
            <w:tcW w:w="2105" w:type="dxa"/>
            <w:gridSpan w:val="4"/>
            <w:shd w:val="clear" w:color="auto" w:fill="F7CAAC"/>
          </w:tcPr>
          <w:p w:rsidR="00744B8E" w:rsidRPr="00AD088D" w:rsidRDefault="00744B8E" w:rsidP="0081111D">
            <w:pPr>
              <w:jc w:val="both"/>
              <w:rPr>
                <w:b/>
              </w:rPr>
            </w:pPr>
            <w:r w:rsidRPr="00AD088D">
              <w:rPr>
                <w:b/>
              </w:rPr>
              <w:t>rozsah</w:t>
            </w:r>
          </w:p>
        </w:tc>
      </w:tr>
      <w:tr w:rsidR="00744B8E" w:rsidRPr="00AD088D" w:rsidTr="0081111D">
        <w:tc>
          <w:tcPr>
            <w:tcW w:w="6085" w:type="dxa"/>
            <w:gridSpan w:val="5"/>
          </w:tcPr>
          <w:p w:rsidR="00744B8E" w:rsidRPr="00AD088D" w:rsidRDefault="00744B8E" w:rsidP="0081111D">
            <w:pPr>
              <w:jc w:val="both"/>
            </w:pPr>
          </w:p>
        </w:tc>
        <w:tc>
          <w:tcPr>
            <w:tcW w:w="1710" w:type="dxa"/>
            <w:gridSpan w:val="2"/>
          </w:tcPr>
          <w:p w:rsidR="00744B8E" w:rsidRPr="00AD088D" w:rsidRDefault="00744B8E" w:rsidP="0081111D">
            <w:pPr>
              <w:jc w:val="both"/>
            </w:pPr>
          </w:p>
        </w:tc>
        <w:tc>
          <w:tcPr>
            <w:tcW w:w="2105" w:type="dxa"/>
            <w:gridSpan w:val="4"/>
          </w:tcPr>
          <w:p w:rsidR="00744B8E" w:rsidRPr="00AD088D" w:rsidRDefault="00744B8E" w:rsidP="0081111D">
            <w:pPr>
              <w:jc w:val="both"/>
            </w:pPr>
          </w:p>
        </w:tc>
      </w:tr>
      <w:tr w:rsidR="00744B8E" w:rsidRPr="00AD088D" w:rsidTr="0081111D">
        <w:tc>
          <w:tcPr>
            <w:tcW w:w="6085" w:type="dxa"/>
            <w:gridSpan w:val="5"/>
          </w:tcPr>
          <w:p w:rsidR="00744B8E" w:rsidRPr="00AD088D" w:rsidRDefault="00744B8E" w:rsidP="0081111D">
            <w:pPr>
              <w:jc w:val="both"/>
            </w:pPr>
          </w:p>
        </w:tc>
        <w:tc>
          <w:tcPr>
            <w:tcW w:w="1710" w:type="dxa"/>
            <w:gridSpan w:val="2"/>
          </w:tcPr>
          <w:p w:rsidR="00744B8E" w:rsidRPr="00AD088D" w:rsidRDefault="00744B8E" w:rsidP="0081111D">
            <w:pPr>
              <w:jc w:val="both"/>
            </w:pPr>
          </w:p>
        </w:tc>
        <w:tc>
          <w:tcPr>
            <w:tcW w:w="2105" w:type="dxa"/>
            <w:gridSpan w:val="4"/>
          </w:tcPr>
          <w:p w:rsidR="00744B8E" w:rsidRPr="00AD088D" w:rsidRDefault="00744B8E" w:rsidP="0081111D">
            <w:pPr>
              <w:jc w:val="both"/>
            </w:pPr>
          </w:p>
        </w:tc>
      </w:tr>
      <w:tr w:rsidR="00744B8E" w:rsidRPr="00AD088D" w:rsidTr="0081111D">
        <w:tc>
          <w:tcPr>
            <w:tcW w:w="6085" w:type="dxa"/>
            <w:gridSpan w:val="5"/>
          </w:tcPr>
          <w:p w:rsidR="00744B8E" w:rsidRPr="00AD088D" w:rsidRDefault="00744B8E" w:rsidP="0081111D">
            <w:pPr>
              <w:jc w:val="both"/>
            </w:pPr>
          </w:p>
        </w:tc>
        <w:tc>
          <w:tcPr>
            <w:tcW w:w="1710" w:type="dxa"/>
            <w:gridSpan w:val="2"/>
          </w:tcPr>
          <w:p w:rsidR="00744B8E" w:rsidRPr="00AD088D" w:rsidRDefault="00744B8E" w:rsidP="0081111D">
            <w:pPr>
              <w:jc w:val="both"/>
            </w:pPr>
          </w:p>
        </w:tc>
        <w:tc>
          <w:tcPr>
            <w:tcW w:w="2105" w:type="dxa"/>
            <w:gridSpan w:val="4"/>
          </w:tcPr>
          <w:p w:rsidR="00744B8E" w:rsidRPr="00AD088D" w:rsidRDefault="00744B8E" w:rsidP="0081111D">
            <w:pPr>
              <w:jc w:val="both"/>
            </w:pPr>
          </w:p>
        </w:tc>
      </w:tr>
      <w:tr w:rsidR="00744B8E" w:rsidRPr="00AD088D" w:rsidTr="0081111D">
        <w:tc>
          <w:tcPr>
            <w:tcW w:w="6085" w:type="dxa"/>
            <w:gridSpan w:val="5"/>
          </w:tcPr>
          <w:p w:rsidR="00744B8E" w:rsidRPr="00AD088D" w:rsidRDefault="00744B8E" w:rsidP="0081111D">
            <w:pPr>
              <w:jc w:val="both"/>
            </w:pPr>
          </w:p>
        </w:tc>
        <w:tc>
          <w:tcPr>
            <w:tcW w:w="1710" w:type="dxa"/>
            <w:gridSpan w:val="2"/>
          </w:tcPr>
          <w:p w:rsidR="00744B8E" w:rsidRPr="00AD088D" w:rsidRDefault="00744B8E" w:rsidP="0081111D">
            <w:pPr>
              <w:jc w:val="both"/>
            </w:pPr>
          </w:p>
        </w:tc>
        <w:tc>
          <w:tcPr>
            <w:tcW w:w="2105" w:type="dxa"/>
            <w:gridSpan w:val="4"/>
          </w:tcPr>
          <w:p w:rsidR="00744B8E" w:rsidRPr="00AD088D" w:rsidRDefault="00744B8E" w:rsidP="0081111D">
            <w:pPr>
              <w:jc w:val="both"/>
            </w:pPr>
          </w:p>
        </w:tc>
      </w:tr>
      <w:tr w:rsidR="00744B8E" w:rsidRPr="00AD088D" w:rsidTr="0081111D">
        <w:tc>
          <w:tcPr>
            <w:tcW w:w="9900" w:type="dxa"/>
            <w:gridSpan w:val="11"/>
            <w:shd w:val="clear" w:color="auto" w:fill="F7CAAC"/>
          </w:tcPr>
          <w:p w:rsidR="00744B8E" w:rsidRPr="00AD088D" w:rsidRDefault="00744B8E" w:rsidP="0081111D">
            <w:pPr>
              <w:jc w:val="both"/>
            </w:pPr>
            <w:r w:rsidRPr="00AD088D">
              <w:rPr>
                <w:b/>
              </w:rPr>
              <w:t>Předměty příslušného studijního programu a způsob zapojení do jejich výuky, příp. další zapojení do uskutečňování studijního programu</w:t>
            </w:r>
          </w:p>
        </w:tc>
      </w:tr>
      <w:tr w:rsidR="00744B8E" w:rsidRPr="00AD088D" w:rsidTr="0081111D">
        <w:trPr>
          <w:trHeight w:val="1069"/>
        </w:trPr>
        <w:tc>
          <w:tcPr>
            <w:tcW w:w="9900" w:type="dxa"/>
            <w:gridSpan w:val="11"/>
            <w:tcBorders>
              <w:top w:val="nil"/>
            </w:tcBorders>
          </w:tcPr>
          <w:p w:rsidR="00744B8E" w:rsidRPr="00744B8E" w:rsidRDefault="00744B8E" w:rsidP="0081111D">
            <w:pPr>
              <w:pStyle w:val="Zkladntext"/>
              <w:ind w:right="108"/>
              <w:rPr>
                <w:rFonts w:ascii="Times New Roman" w:hAnsi="Times New Roman"/>
                <w:i w:val="0"/>
                <w:sz w:val="20"/>
                <w:szCs w:val="20"/>
              </w:rPr>
            </w:pPr>
            <w:r w:rsidRPr="00744B8E">
              <w:rPr>
                <w:rFonts w:ascii="Times New Roman" w:hAnsi="Times New Roman"/>
                <w:i w:val="0"/>
                <w:sz w:val="20"/>
                <w:szCs w:val="20"/>
              </w:rPr>
              <w:t>Odborná angličtina ve zdravotnictví - vedení seminářů (100%)</w:t>
            </w:r>
          </w:p>
          <w:p w:rsidR="00744B8E" w:rsidRPr="00AD088D" w:rsidRDefault="00744B8E" w:rsidP="0081111D">
            <w:pPr>
              <w:pStyle w:val="Zkladntext"/>
              <w:ind w:right="108"/>
              <w:rPr>
                <w:sz w:val="20"/>
                <w:szCs w:val="20"/>
              </w:rPr>
            </w:pPr>
          </w:p>
        </w:tc>
      </w:tr>
      <w:tr w:rsidR="00744B8E" w:rsidRPr="00AD088D" w:rsidTr="0081111D">
        <w:tc>
          <w:tcPr>
            <w:tcW w:w="9900" w:type="dxa"/>
            <w:gridSpan w:val="11"/>
            <w:shd w:val="clear" w:color="auto" w:fill="F7CAAC"/>
          </w:tcPr>
          <w:p w:rsidR="00744B8E" w:rsidRPr="00AD088D" w:rsidRDefault="00744B8E" w:rsidP="0081111D">
            <w:pPr>
              <w:jc w:val="both"/>
            </w:pPr>
            <w:r w:rsidRPr="00AD088D">
              <w:rPr>
                <w:b/>
              </w:rPr>
              <w:t xml:space="preserve">Údaje o vzdělání na VŠ </w:t>
            </w:r>
          </w:p>
        </w:tc>
      </w:tr>
      <w:tr w:rsidR="00744B8E" w:rsidRPr="00AD088D" w:rsidTr="0081111D">
        <w:trPr>
          <w:trHeight w:val="372"/>
        </w:trPr>
        <w:tc>
          <w:tcPr>
            <w:tcW w:w="9900" w:type="dxa"/>
            <w:gridSpan w:val="11"/>
          </w:tcPr>
          <w:p w:rsidR="00744B8E" w:rsidRPr="00AD088D" w:rsidRDefault="0057445C" w:rsidP="0081111D">
            <w:pPr>
              <w:pStyle w:val="CVNormal"/>
              <w:ind w:left="0" w:right="0"/>
              <w:jc w:val="both"/>
              <w:rPr>
                <w:rFonts w:ascii="Times New Roman" w:hAnsi="Times New Roman"/>
              </w:rPr>
            </w:pPr>
            <w:r>
              <w:rPr>
                <w:rFonts w:ascii="Times New Roman" w:hAnsi="Times New Roman"/>
              </w:rPr>
              <w:t>1987-</w:t>
            </w:r>
            <w:r w:rsidR="00744B8E">
              <w:rPr>
                <w:rFonts w:ascii="Times New Roman" w:hAnsi="Times New Roman"/>
              </w:rPr>
              <w:t xml:space="preserve">1992 </w:t>
            </w:r>
            <w:r>
              <w:rPr>
                <w:rFonts w:ascii="Times New Roman" w:hAnsi="Times New Roman"/>
              </w:rPr>
              <w:t xml:space="preserve">  </w:t>
            </w:r>
            <w:r w:rsidR="00744B8E">
              <w:rPr>
                <w:rFonts w:ascii="Times New Roman" w:hAnsi="Times New Roman"/>
              </w:rPr>
              <w:t>MU Brno, Filozofická fakulta,</w:t>
            </w:r>
            <w:r w:rsidR="003F0ECC">
              <w:rPr>
                <w:rFonts w:ascii="Times New Roman" w:hAnsi="Times New Roman"/>
              </w:rPr>
              <w:t xml:space="preserve"> obor:</w:t>
            </w:r>
            <w:r w:rsidR="00744B8E">
              <w:rPr>
                <w:rFonts w:ascii="Times New Roman" w:hAnsi="Times New Roman"/>
              </w:rPr>
              <w:t xml:space="preserve"> </w:t>
            </w:r>
            <w:r w:rsidR="003F0ECC">
              <w:rPr>
                <w:rFonts w:ascii="Times New Roman" w:hAnsi="Times New Roman"/>
              </w:rPr>
              <w:t>U</w:t>
            </w:r>
            <w:r w:rsidR="00744B8E">
              <w:rPr>
                <w:rFonts w:ascii="Times New Roman" w:hAnsi="Times New Roman"/>
              </w:rPr>
              <w:t>čitelství anglický jazyk-český jazyk</w:t>
            </w:r>
          </w:p>
          <w:p w:rsidR="00744B8E" w:rsidRPr="00AD088D" w:rsidRDefault="00744B8E" w:rsidP="0081111D">
            <w:pPr>
              <w:pStyle w:val="CVNormal"/>
              <w:ind w:left="0" w:right="0"/>
              <w:jc w:val="both"/>
              <w:rPr>
                <w:rFonts w:ascii="Times New Roman" w:hAnsi="Times New Roman"/>
                <w:b/>
              </w:rPr>
            </w:pPr>
          </w:p>
        </w:tc>
      </w:tr>
      <w:tr w:rsidR="00744B8E" w:rsidRPr="00AD088D" w:rsidTr="0081111D">
        <w:tc>
          <w:tcPr>
            <w:tcW w:w="9900" w:type="dxa"/>
            <w:gridSpan w:val="11"/>
            <w:shd w:val="clear" w:color="auto" w:fill="F7CAAC"/>
          </w:tcPr>
          <w:p w:rsidR="00744B8E" w:rsidRPr="00AD088D" w:rsidRDefault="00744B8E" w:rsidP="0081111D">
            <w:pPr>
              <w:jc w:val="both"/>
              <w:rPr>
                <w:b/>
              </w:rPr>
            </w:pPr>
            <w:r w:rsidRPr="00AD088D">
              <w:rPr>
                <w:b/>
              </w:rPr>
              <w:t>Údaje o odborném působení od absolvování VŠ</w:t>
            </w:r>
          </w:p>
        </w:tc>
      </w:tr>
      <w:tr w:rsidR="00744B8E" w:rsidRPr="00AD088D" w:rsidTr="0081111D">
        <w:trPr>
          <w:trHeight w:val="462"/>
        </w:trPr>
        <w:tc>
          <w:tcPr>
            <w:tcW w:w="9900" w:type="dxa"/>
            <w:gridSpan w:val="11"/>
          </w:tcPr>
          <w:p w:rsidR="00744B8E" w:rsidRDefault="00744B8E" w:rsidP="0081111D">
            <w:pPr>
              <w:jc w:val="both"/>
            </w:pPr>
            <w:r>
              <w:t>1992 - 2012    Gymnázium Valašské Klobouky</w:t>
            </w:r>
          </w:p>
          <w:p w:rsidR="00744B8E" w:rsidRPr="00AD088D" w:rsidRDefault="00744B8E" w:rsidP="00744B8E">
            <w:pPr>
              <w:jc w:val="both"/>
            </w:pPr>
            <w:r>
              <w:t>2012 - dosud  FHS UTB ve Zlíně</w:t>
            </w:r>
          </w:p>
        </w:tc>
      </w:tr>
      <w:tr w:rsidR="00744B8E" w:rsidRPr="00AD088D" w:rsidTr="0081111D">
        <w:trPr>
          <w:trHeight w:val="250"/>
        </w:trPr>
        <w:tc>
          <w:tcPr>
            <w:tcW w:w="9900" w:type="dxa"/>
            <w:gridSpan w:val="11"/>
            <w:shd w:val="clear" w:color="auto" w:fill="F7CAAC"/>
          </w:tcPr>
          <w:p w:rsidR="00744B8E" w:rsidRPr="00AD088D" w:rsidRDefault="00744B8E" w:rsidP="0081111D">
            <w:pPr>
              <w:jc w:val="both"/>
            </w:pPr>
            <w:r w:rsidRPr="00AD088D">
              <w:rPr>
                <w:b/>
              </w:rPr>
              <w:t>Zkušenosti s vedením kvalifikačních a rigorózních prací</w:t>
            </w:r>
          </w:p>
        </w:tc>
      </w:tr>
      <w:tr w:rsidR="00744B8E" w:rsidRPr="00AD088D" w:rsidTr="0081111D">
        <w:trPr>
          <w:trHeight w:val="184"/>
        </w:trPr>
        <w:tc>
          <w:tcPr>
            <w:tcW w:w="9900" w:type="dxa"/>
            <w:gridSpan w:val="11"/>
          </w:tcPr>
          <w:p w:rsidR="0057445C" w:rsidRDefault="0057445C" w:rsidP="0057445C">
            <w:pPr>
              <w:jc w:val="both"/>
            </w:pPr>
            <w:r>
              <w:t>Počet vedených bakalářských prací – 5</w:t>
            </w:r>
          </w:p>
          <w:p w:rsidR="0057445C" w:rsidRPr="00AD088D" w:rsidRDefault="0057445C" w:rsidP="00CC15DE">
            <w:pPr>
              <w:jc w:val="both"/>
            </w:pPr>
            <w:r>
              <w:t>Počet vedených diplomových prací – 0</w:t>
            </w:r>
          </w:p>
        </w:tc>
      </w:tr>
      <w:tr w:rsidR="00744B8E" w:rsidRPr="00AD088D" w:rsidTr="0081111D">
        <w:trPr>
          <w:cantSplit/>
        </w:trPr>
        <w:tc>
          <w:tcPr>
            <w:tcW w:w="3361" w:type="dxa"/>
            <w:gridSpan w:val="2"/>
            <w:tcBorders>
              <w:top w:val="single" w:sz="12" w:space="0" w:color="auto"/>
            </w:tcBorders>
            <w:shd w:val="clear" w:color="auto" w:fill="F7CAAC"/>
          </w:tcPr>
          <w:p w:rsidR="00744B8E" w:rsidRPr="00AD088D" w:rsidRDefault="00744B8E" w:rsidP="0081111D">
            <w:pPr>
              <w:jc w:val="both"/>
            </w:pPr>
            <w:r w:rsidRPr="00AD088D">
              <w:rPr>
                <w:b/>
              </w:rPr>
              <w:t xml:space="preserve">Obor habilitačního řízení </w:t>
            </w:r>
          </w:p>
        </w:tc>
        <w:tc>
          <w:tcPr>
            <w:tcW w:w="2254" w:type="dxa"/>
            <w:gridSpan w:val="2"/>
            <w:tcBorders>
              <w:top w:val="single" w:sz="12" w:space="0" w:color="auto"/>
            </w:tcBorders>
            <w:shd w:val="clear" w:color="auto" w:fill="F7CAAC"/>
          </w:tcPr>
          <w:p w:rsidR="00744B8E" w:rsidRPr="00AD088D" w:rsidRDefault="00744B8E" w:rsidP="0081111D">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rsidR="00744B8E" w:rsidRPr="00AD088D" w:rsidRDefault="00744B8E" w:rsidP="0081111D">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rsidR="00744B8E" w:rsidRPr="00AD088D" w:rsidRDefault="00744B8E" w:rsidP="0081111D">
            <w:pPr>
              <w:jc w:val="both"/>
              <w:rPr>
                <w:b/>
              </w:rPr>
            </w:pPr>
            <w:r w:rsidRPr="00AD088D">
              <w:rPr>
                <w:b/>
              </w:rPr>
              <w:t>Ohlasy publikací</w:t>
            </w:r>
          </w:p>
        </w:tc>
      </w:tr>
      <w:tr w:rsidR="00744B8E" w:rsidRPr="00AD088D" w:rsidTr="0081111D">
        <w:trPr>
          <w:cantSplit/>
        </w:trPr>
        <w:tc>
          <w:tcPr>
            <w:tcW w:w="3361" w:type="dxa"/>
            <w:gridSpan w:val="2"/>
          </w:tcPr>
          <w:p w:rsidR="00744B8E" w:rsidRPr="00AD088D" w:rsidRDefault="00744B8E" w:rsidP="0081111D">
            <w:pPr>
              <w:jc w:val="both"/>
            </w:pPr>
          </w:p>
        </w:tc>
        <w:tc>
          <w:tcPr>
            <w:tcW w:w="2254" w:type="dxa"/>
            <w:gridSpan w:val="2"/>
          </w:tcPr>
          <w:p w:rsidR="00744B8E" w:rsidRPr="00AD088D" w:rsidRDefault="00744B8E" w:rsidP="0081111D">
            <w:pPr>
              <w:jc w:val="both"/>
            </w:pPr>
          </w:p>
        </w:tc>
        <w:tc>
          <w:tcPr>
            <w:tcW w:w="2257" w:type="dxa"/>
            <w:gridSpan w:val="4"/>
            <w:tcBorders>
              <w:right w:val="single" w:sz="12" w:space="0" w:color="auto"/>
            </w:tcBorders>
          </w:tcPr>
          <w:p w:rsidR="00744B8E" w:rsidRPr="00AD088D" w:rsidRDefault="00744B8E" w:rsidP="0081111D">
            <w:pPr>
              <w:jc w:val="both"/>
            </w:pPr>
          </w:p>
        </w:tc>
        <w:tc>
          <w:tcPr>
            <w:tcW w:w="635" w:type="dxa"/>
            <w:tcBorders>
              <w:left w:val="single" w:sz="12" w:space="0" w:color="auto"/>
            </w:tcBorders>
            <w:shd w:val="clear" w:color="auto" w:fill="F7CAAC"/>
          </w:tcPr>
          <w:p w:rsidR="00744B8E" w:rsidRPr="00AD088D" w:rsidRDefault="00744B8E" w:rsidP="0081111D">
            <w:pPr>
              <w:jc w:val="both"/>
            </w:pPr>
            <w:r w:rsidRPr="00AD088D">
              <w:rPr>
                <w:b/>
              </w:rPr>
              <w:t>WOS</w:t>
            </w:r>
          </w:p>
        </w:tc>
        <w:tc>
          <w:tcPr>
            <w:tcW w:w="696" w:type="dxa"/>
            <w:shd w:val="clear" w:color="auto" w:fill="F7CAAC"/>
          </w:tcPr>
          <w:p w:rsidR="00744B8E" w:rsidRPr="00AD088D" w:rsidRDefault="00744B8E" w:rsidP="0081111D">
            <w:pPr>
              <w:jc w:val="both"/>
            </w:pPr>
            <w:r w:rsidRPr="00AD088D">
              <w:rPr>
                <w:b/>
              </w:rPr>
              <w:t>Scopus</w:t>
            </w:r>
          </w:p>
        </w:tc>
        <w:tc>
          <w:tcPr>
            <w:tcW w:w="697" w:type="dxa"/>
            <w:shd w:val="clear" w:color="auto" w:fill="F7CAAC"/>
          </w:tcPr>
          <w:p w:rsidR="00744B8E" w:rsidRPr="00AD088D" w:rsidRDefault="00744B8E" w:rsidP="0081111D">
            <w:pPr>
              <w:jc w:val="both"/>
            </w:pPr>
            <w:r w:rsidRPr="00AD088D">
              <w:rPr>
                <w:b/>
              </w:rPr>
              <w:t>ostatní</w:t>
            </w:r>
          </w:p>
        </w:tc>
      </w:tr>
      <w:tr w:rsidR="00744B8E" w:rsidRPr="00AD088D" w:rsidTr="0081111D">
        <w:trPr>
          <w:cantSplit/>
          <w:trHeight w:val="70"/>
        </w:trPr>
        <w:tc>
          <w:tcPr>
            <w:tcW w:w="3361" w:type="dxa"/>
            <w:gridSpan w:val="2"/>
            <w:shd w:val="clear" w:color="auto" w:fill="F7CAAC"/>
          </w:tcPr>
          <w:p w:rsidR="00744B8E" w:rsidRPr="00AD088D" w:rsidRDefault="00744B8E" w:rsidP="0081111D">
            <w:pPr>
              <w:jc w:val="both"/>
            </w:pPr>
            <w:r w:rsidRPr="00AD088D">
              <w:rPr>
                <w:b/>
              </w:rPr>
              <w:t>Obor jmenovacího řízení</w:t>
            </w:r>
          </w:p>
        </w:tc>
        <w:tc>
          <w:tcPr>
            <w:tcW w:w="2254" w:type="dxa"/>
            <w:gridSpan w:val="2"/>
            <w:shd w:val="clear" w:color="auto" w:fill="F7CAAC"/>
          </w:tcPr>
          <w:p w:rsidR="00744B8E" w:rsidRPr="00AD088D" w:rsidRDefault="00744B8E" w:rsidP="0081111D">
            <w:pPr>
              <w:jc w:val="both"/>
            </w:pPr>
            <w:r w:rsidRPr="00AD088D">
              <w:rPr>
                <w:b/>
              </w:rPr>
              <w:t>Rok udělení hodnosti</w:t>
            </w:r>
          </w:p>
        </w:tc>
        <w:tc>
          <w:tcPr>
            <w:tcW w:w="2257" w:type="dxa"/>
            <w:gridSpan w:val="4"/>
            <w:tcBorders>
              <w:right w:val="single" w:sz="12" w:space="0" w:color="auto"/>
            </w:tcBorders>
            <w:shd w:val="clear" w:color="auto" w:fill="F7CAAC"/>
          </w:tcPr>
          <w:p w:rsidR="00744B8E" w:rsidRPr="00AD088D" w:rsidRDefault="00744B8E" w:rsidP="0081111D">
            <w:pPr>
              <w:jc w:val="both"/>
            </w:pPr>
            <w:r w:rsidRPr="00AD088D">
              <w:rPr>
                <w:b/>
              </w:rPr>
              <w:t>Řízení konáno na VŠ</w:t>
            </w:r>
          </w:p>
        </w:tc>
        <w:tc>
          <w:tcPr>
            <w:tcW w:w="635" w:type="dxa"/>
            <w:vMerge w:val="restart"/>
            <w:tcBorders>
              <w:left w:val="single" w:sz="12" w:space="0" w:color="auto"/>
            </w:tcBorders>
          </w:tcPr>
          <w:p w:rsidR="00744B8E" w:rsidRPr="00AD088D" w:rsidRDefault="0057445C" w:rsidP="0081111D">
            <w:pPr>
              <w:jc w:val="both"/>
              <w:rPr>
                <w:b/>
              </w:rPr>
            </w:pPr>
            <w:r>
              <w:rPr>
                <w:b/>
              </w:rPr>
              <w:t>0</w:t>
            </w:r>
          </w:p>
        </w:tc>
        <w:tc>
          <w:tcPr>
            <w:tcW w:w="696" w:type="dxa"/>
            <w:vMerge w:val="restart"/>
          </w:tcPr>
          <w:p w:rsidR="00744B8E" w:rsidRPr="00AD088D" w:rsidRDefault="0057445C" w:rsidP="0081111D">
            <w:pPr>
              <w:jc w:val="both"/>
              <w:rPr>
                <w:b/>
              </w:rPr>
            </w:pPr>
            <w:r>
              <w:rPr>
                <w:b/>
              </w:rPr>
              <w:t>0</w:t>
            </w:r>
          </w:p>
        </w:tc>
        <w:tc>
          <w:tcPr>
            <w:tcW w:w="697" w:type="dxa"/>
            <w:vMerge w:val="restart"/>
          </w:tcPr>
          <w:p w:rsidR="00744B8E" w:rsidRPr="00AD088D" w:rsidRDefault="0057445C" w:rsidP="0081111D">
            <w:pPr>
              <w:jc w:val="both"/>
              <w:rPr>
                <w:b/>
              </w:rPr>
            </w:pPr>
            <w:r>
              <w:rPr>
                <w:b/>
              </w:rPr>
              <w:t>0</w:t>
            </w:r>
          </w:p>
        </w:tc>
      </w:tr>
      <w:tr w:rsidR="00744B8E" w:rsidRPr="00AD088D" w:rsidTr="0081111D">
        <w:trPr>
          <w:trHeight w:val="205"/>
        </w:trPr>
        <w:tc>
          <w:tcPr>
            <w:tcW w:w="3361" w:type="dxa"/>
            <w:gridSpan w:val="2"/>
          </w:tcPr>
          <w:p w:rsidR="00744B8E" w:rsidRPr="00AD088D" w:rsidRDefault="00744B8E" w:rsidP="0081111D">
            <w:pPr>
              <w:jc w:val="both"/>
            </w:pPr>
          </w:p>
        </w:tc>
        <w:tc>
          <w:tcPr>
            <w:tcW w:w="2254" w:type="dxa"/>
            <w:gridSpan w:val="2"/>
          </w:tcPr>
          <w:p w:rsidR="00744B8E" w:rsidRPr="00AD088D" w:rsidRDefault="00744B8E" w:rsidP="0081111D">
            <w:pPr>
              <w:jc w:val="both"/>
            </w:pPr>
          </w:p>
        </w:tc>
        <w:tc>
          <w:tcPr>
            <w:tcW w:w="2257" w:type="dxa"/>
            <w:gridSpan w:val="4"/>
            <w:tcBorders>
              <w:right w:val="single" w:sz="12" w:space="0" w:color="auto"/>
            </w:tcBorders>
          </w:tcPr>
          <w:p w:rsidR="00744B8E" w:rsidRPr="00AD088D" w:rsidRDefault="00744B8E" w:rsidP="0081111D">
            <w:pPr>
              <w:jc w:val="both"/>
            </w:pPr>
          </w:p>
        </w:tc>
        <w:tc>
          <w:tcPr>
            <w:tcW w:w="635" w:type="dxa"/>
            <w:vMerge/>
            <w:tcBorders>
              <w:left w:val="single" w:sz="12" w:space="0" w:color="auto"/>
            </w:tcBorders>
            <w:vAlign w:val="center"/>
          </w:tcPr>
          <w:p w:rsidR="00744B8E" w:rsidRPr="00AD088D" w:rsidRDefault="00744B8E" w:rsidP="0081111D">
            <w:pPr>
              <w:rPr>
                <w:b/>
              </w:rPr>
            </w:pPr>
          </w:p>
        </w:tc>
        <w:tc>
          <w:tcPr>
            <w:tcW w:w="696" w:type="dxa"/>
            <w:vMerge/>
            <w:vAlign w:val="center"/>
          </w:tcPr>
          <w:p w:rsidR="00744B8E" w:rsidRPr="00AD088D" w:rsidRDefault="00744B8E" w:rsidP="0081111D">
            <w:pPr>
              <w:rPr>
                <w:b/>
              </w:rPr>
            </w:pPr>
          </w:p>
        </w:tc>
        <w:tc>
          <w:tcPr>
            <w:tcW w:w="697" w:type="dxa"/>
            <w:vMerge/>
            <w:vAlign w:val="center"/>
          </w:tcPr>
          <w:p w:rsidR="00744B8E" w:rsidRPr="00AD088D" w:rsidRDefault="00744B8E" w:rsidP="0081111D">
            <w:pPr>
              <w:rPr>
                <w:b/>
              </w:rPr>
            </w:pPr>
          </w:p>
        </w:tc>
      </w:tr>
      <w:tr w:rsidR="00744B8E" w:rsidRPr="00AD088D" w:rsidTr="0081111D">
        <w:tc>
          <w:tcPr>
            <w:tcW w:w="9900" w:type="dxa"/>
            <w:gridSpan w:val="11"/>
            <w:shd w:val="clear" w:color="auto" w:fill="F7CAAC"/>
          </w:tcPr>
          <w:p w:rsidR="00744B8E" w:rsidRPr="00AD088D" w:rsidRDefault="00744B8E" w:rsidP="0081111D">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744B8E" w:rsidRPr="00AD088D" w:rsidTr="0081111D">
        <w:trPr>
          <w:trHeight w:val="1561"/>
        </w:trPr>
        <w:tc>
          <w:tcPr>
            <w:tcW w:w="9900" w:type="dxa"/>
            <w:gridSpan w:val="11"/>
          </w:tcPr>
          <w:p w:rsidR="0057445C" w:rsidRPr="00744B8E" w:rsidRDefault="0057445C" w:rsidP="0057445C">
            <w:pPr>
              <w:jc w:val="both"/>
            </w:pPr>
            <w:r w:rsidRPr="00744B8E">
              <w:rPr>
                <w:bCs/>
              </w:rPr>
              <w:t>DIVOŠOVÁ</w:t>
            </w:r>
            <w:r w:rsidRPr="00744B8E">
              <w:t xml:space="preserve">, </w:t>
            </w:r>
            <w:r w:rsidRPr="00744B8E">
              <w:rPr>
                <w:bCs/>
              </w:rPr>
              <w:t>R</w:t>
            </w:r>
            <w:r w:rsidRPr="00744B8E">
              <w:t xml:space="preserve">. Participace rodičů na rozvoji školy. In </w:t>
            </w:r>
            <w:r w:rsidRPr="00744B8E">
              <w:rPr>
                <w:i/>
                <w:iCs/>
              </w:rPr>
              <w:t>Fórum mladých výzkumníků V</w:t>
            </w:r>
            <w:r w:rsidRPr="00744B8E">
              <w:t xml:space="preserve">. Zlín: Univerzita Tomáše Bati ve Zlíně, 2017, s. 87-102. ISBN 978-80-7454-710-2 </w:t>
            </w:r>
          </w:p>
          <w:p w:rsidR="0057445C" w:rsidRPr="00744B8E" w:rsidRDefault="0057445C" w:rsidP="0057445C">
            <w:pPr>
              <w:jc w:val="both"/>
            </w:pPr>
            <w:r w:rsidRPr="00744B8E">
              <w:rPr>
                <w:bCs/>
              </w:rPr>
              <w:t>MAJERČÍKOVÁ</w:t>
            </w:r>
            <w:r w:rsidRPr="00744B8E">
              <w:t xml:space="preserve">, </w:t>
            </w:r>
            <w:r w:rsidRPr="00744B8E">
              <w:rPr>
                <w:bCs/>
              </w:rPr>
              <w:t>J.,</w:t>
            </w:r>
            <w:r w:rsidRPr="00744B8E">
              <w:t xml:space="preserve"> </w:t>
            </w:r>
            <w:r w:rsidRPr="00744B8E">
              <w:rPr>
                <w:bCs/>
              </w:rPr>
              <w:t>PETRŮ PUHROVÁ</w:t>
            </w:r>
            <w:r w:rsidRPr="00744B8E">
              <w:t xml:space="preserve">, </w:t>
            </w:r>
            <w:r w:rsidRPr="00744B8E">
              <w:rPr>
                <w:bCs/>
              </w:rPr>
              <w:t>B.,</w:t>
            </w:r>
            <w:r w:rsidRPr="00744B8E">
              <w:t xml:space="preserve"> </w:t>
            </w:r>
            <w:r w:rsidRPr="00744B8E">
              <w:rPr>
                <w:bCs/>
              </w:rPr>
              <w:t>DIVOŠOVÁ</w:t>
            </w:r>
            <w:r w:rsidRPr="00744B8E">
              <w:t xml:space="preserve">, </w:t>
            </w:r>
            <w:r w:rsidRPr="00744B8E">
              <w:rPr>
                <w:bCs/>
              </w:rPr>
              <w:t>R</w:t>
            </w:r>
            <w:r w:rsidRPr="00744B8E">
              <w:t xml:space="preserve">. Being a good parent - Views of Czech parents of home preparation of pupils at the beginning of school attendance. </w:t>
            </w:r>
            <w:r w:rsidRPr="00744B8E">
              <w:rPr>
                <w:i/>
                <w:iCs/>
              </w:rPr>
              <w:t>Turkish Online Journal of Educational Technology</w:t>
            </w:r>
            <w:r w:rsidRPr="00744B8E">
              <w:t xml:space="preserve">, 2016, roč. 2016, č. 11/2016, s. 362-367. ISSN 1303-6521. </w:t>
            </w:r>
            <w:hyperlink r:id="rId40" w:history="1">
              <w:r w:rsidRPr="00744B8E">
                <w:rPr>
                  <w:rStyle w:val="Hypertextovodkaz"/>
                </w:rPr>
                <w:t>http://www.tojet.net/special/2016_11_1.pdf</w:t>
              </w:r>
            </w:hyperlink>
            <w:r w:rsidRPr="00744B8E">
              <w:t xml:space="preserve">  (15%)</w:t>
            </w:r>
          </w:p>
          <w:p w:rsidR="00744B8E" w:rsidRPr="00744B8E" w:rsidRDefault="00744B8E" w:rsidP="00E03A5B">
            <w:pPr>
              <w:pStyle w:val="Bezmezer"/>
              <w:jc w:val="both"/>
              <w:rPr>
                <w:rFonts w:ascii="Times New Roman" w:hAnsi="Times New Roman" w:cs="Times New Roman"/>
                <w:sz w:val="20"/>
                <w:szCs w:val="20"/>
              </w:rPr>
            </w:pPr>
            <w:r>
              <w:rPr>
                <w:rFonts w:ascii="Times New Roman" w:hAnsi="Times New Roman" w:cs="Times New Roman"/>
                <w:sz w:val="20"/>
                <w:szCs w:val="20"/>
              </w:rPr>
              <w:t>DIVOŠOVÁ, R.</w:t>
            </w:r>
            <w:r w:rsidRPr="00744B8E">
              <w:rPr>
                <w:rFonts w:ascii="Times New Roman" w:hAnsi="Times New Roman" w:cs="Times New Roman"/>
                <w:sz w:val="20"/>
                <w:szCs w:val="20"/>
              </w:rPr>
              <w:t xml:space="preserve"> Práce s chybou při výuce anglického a českého jazyka. In </w:t>
            </w:r>
            <w:r w:rsidRPr="00744B8E">
              <w:rPr>
                <w:rFonts w:ascii="Times New Roman" w:hAnsi="Times New Roman" w:cs="Times New Roman"/>
                <w:i/>
                <w:sz w:val="20"/>
                <w:szCs w:val="20"/>
              </w:rPr>
              <w:t>Sborník z mezinárodní konference ÚJOP UK „Práce s chybou ve výuce cizích jazyků“</w:t>
            </w:r>
            <w:r w:rsidRPr="00744B8E">
              <w:rPr>
                <w:rFonts w:ascii="Times New Roman" w:hAnsi="Times New Roman" w:cs="Times New Roman"/>
                <w:sz w:val="20"/>
                <w:szCs w:val="20"/>
              </w:rPr>
              <w:t>. Praha</w:t>
            </w:r>
            <w:r>
              <w:rPr>
                <w:rFonts w:ascii="Times New Roman" w:hAnsi="Times New Roman" w:cs="Times New Roman"/>
                <w:sz w:val="20"/>
                <w:szCs w:val="20"/>
              </w:rPr>
              <w:t>,</w:t>
            </w:r>
            <w:r w:rsidRPr="00744B8E">
              <w:rPr>
                <w:rFonts w:ascii="Times New Roman" w:hAnsi="Times New Roman" w:cs="Times New Roman"/>
                <w:sz w:val="20"/>
                <w:szCs w:val="20"/>
              </w:rPr>
              <w:t xml:space="preserve"> 2014</w:t>
            </w:r>
            <w:r w:rsidR="00E03A5B">
              <w:rPr>
                <w:rFonts w:ascii="Times New Roman" w:hAnsi="Times New Roman" w:cs="Times New Roman"/>
                <w:sz w:val="20"/>
                <w:szCs w:val="20"/>
              </w:rPr>
              <w:t>, 20-21 s</w:t>
            </w:r>
            <w:r w:rsidRPr="00744B8E">
              <w:rPr>
                <w:rFonts w:ascii="Times New Roman" w:hAnsi="Times New Roman" w:cs="Times New Roman"/>
                <w:sz w:val="20"/>
                <w:szCs w:val="20"/>
              </w:rPr>
              <w:t>. ISBN 978-80-87238-10-3</w:t>
            </w:r>
          </w:p>
          <w:p w:rsidR="00744B8E" w:rsidRPr="006C138B" w:rsidRDefault="00744B8E" w:rsidP="00B8124C">
            <w:pPr>
              <w:jc w:val="both"/>
            </w:pPr>
          </w:p>
        </w:tc>
      </w:tr>
      <w:tr w:rsidR="00744B8E" w:rsidRPr="00BA53AC" w:rsidTr="0081111D">
        <w:trPr>
          <w:trHeight w:val="218"/>
        </w:trPr>
        <w:tc>
          <w:tcPr>
            <w:tcW w:w="9900" w:type="dxa"/>
            <w:gridSpan w:val="11"/>
            <w:shd w:val="clear" w:color="auto" w:fill="F7CAAC"/>
          </w:tcPr>
          <w:p w:rsidR="00744B8E" w:rsidRPr="00BA53AC" w:rsidRDefault="00744B8E" w:rsidP="0081111D">
            <w:pPr>
              <w:rPr>
                <w:b/>
              </w:rPr>
            </w:pPr>
            <w:r w:rsidRPr="00BA53AC">
              <w:rPr>
                <w:b/>
              </w:rPr>
              <w:t>Působení v zahraničí</w:t>
            </w:r>
          </w:p>
        </w:tc>
      </w:tr>
      <w:tr w:rsidR="00744B8E" w:rsidRPr="00BA53AC" w:rsidTr="0081111D">
        <w:trPr>
          <w:trHeight w:val="328"/>
        </w:trPr>
        <w:tc>
          <w:tcPr>
            <w:tcW w:w="9900" w:type="dxa"/>
            <w:gridSpan w:val="11"/>
          </w:tcPr>
          <w:p w:rsidR="00744B8E" w:rsidRPr="00BA53AC" w:rsidRDefault="00744B8E" w:rsidP="00E03A5B"/>
        </w:tc>
      </w:tr>
      <w:tr w:rsidR="00744B8E" w:rsidTr="0081111D">
        <w:trPr>
          <w:cantSplit/>
          <w:trHeight w:val="470"/>
        </w:trPr>
        <w:tc>
          <w:tcPr>
            <w:tcW w:w="2529" w:type="dxa"/>
            <w:shd w:val="clear" w:color="auto" w:fill="F7CAAC"/>
          </w:tcPr>
          <w:p w:rsidR="00744B8E" w:rsidRPr="00BA53AC" w:rsidRDefault="00744B8E" w:rsidP="0081111D">
            <w:pPr>
              <w:jc w:val="both"/>
              <w:rPr>
                <w:b/>
              </w:rPr>
            </w:pPr>
            <w:r w:rsidRPr="00BA53AC">
              <w:rPr>
                <w:b/>
              </w:rPr>
              <w:t xml:space="preserve">Podpis </w:t>
            </w:r>
          </w:p>
        </w:tc>
        <w:tc>
          <w:tcPr>
            <w:tcW w:w="4554" w:type="dxa"/>
            <w:gridSpan w:val="5"/>
          </w:tcPr>
          <w:p w:rsidR="00744B8E" w:rsidRPr="00BA53AC" w:rsidRDefault="00744B8E" w:rsidP="0081111D">
            <w:pPr>
              <w:jc w:val="both"/>
            </w:pPr>
          </w:p>
        </w:tc>
        <w:tc>
          <w:tcPr>
            <w:tcW w:w="789" w:type="dxa"/>
            <w:gridSpan w:val="2"/>
            <w:shd w:val="clear" w:color="auto" w:fill="F7CAAC"/>
          </w:tcPr>
          <w:p w:rsidR="00744B8E" w:rsidRDefault="00744B8E" w:rsidP="0081111D">
            <w:pPr>
              <w:jc w:val="both"/>
            </w:pPr>
            <w:r w:rsidRPr="00BA53AC">
              <w:rPr>
                <w:b/>
              </w:rPr>
              <w:t>datum</w:t>
            </w:r>
          </w:p>
        </w:tc>
        <w:tc>
          <w:tcPr>
            <w:tcW w:w="2028" w:type="dxa"/>
            <w:gridSpan w:val="3"/>
          </w:tcPr>
          <w:p w:rsidR="00744B8E" w:rsidRDefault="00744B8E" w:rsidP="00E03A5B">
            <w:pPr>
              <w:jc w:val="both"/>
            </w:pPr>
          </w:p>
        </w:tc>
      </w:tr>
    </w:tbl>
    <w:p w:rsidR="00744B8E" w:rsidRDefault="00744B8E">
      <w:pPr>
        <w:spacing w:after="160" w:line="259" w:lineRule="auto"/>
      </w:pPr>
    </w:p>
    <w:p w:rsidR="00744B8E" w:rsidRDefault="00744B8E">
      <w:pPr>
        <w:spacing w:after="160" w:line="259" w:lineRule="auto"/>
      </w:pPr>
    </w:p>
    <w:p w:rsidR="00E03A5B" w:rsidRDefault="00E03A5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078B0" w:rsidTr="005156D9">
        <w:tc>
          <w:tcPr>
            <w:tcW w:w="9859" w:type="dxa"/>
            <w:gridSpan w:val="11"/>
            <w:tcBorders>
              <w:bottom w:val="double" w:sz="4" w:space="0" w:color="auto"/>
            </w:tcBorders>
            <w:shd w:val="clear" w:color="auto" w:fill="BDD6EE"/>
          </w:tcPr>
          <w:p w:rsidR="00F078B0" w:rsidRDefault="00F078B0" w:rsidP="005156D9">
            <w:pPr>
              <w:jc w:val="both"/>
              <w:rPr>
                <w:b/>
                <w:sz w:val="28"/>
              </w:rPr>
            </w:pPr>
            <w:r>
              <w:rPr>
                <w:b/>
                <w:sz w:val="28"/>
              </w:rPr>
              <w:lastRenderedPageBreak/>
              <w:t>C-I – Personální zabezpečení</w:t>
            </w:r>
          </w:p>
        </w:tc>
      </w:tr>
      <w:tr w:rsidR="00F078B0" w:rsidTr="005156D9">
        <w:tc>
          <w:tcPr>
            <w:tcW w:w="2518" w:type="dxa"/>
            <w:tcBorders>
              <w:top w:val="double" w:sz="4" w:space="0" w:color="auto"/>
            </w:tcBorders>
            <w:shd w:val="clear" w:color="auto" w:fill="F7CAAC"/>
          </w:tcPr>
          <w:p w:rsidR="00F078B0" w:rsidRDefault="00F078B0" w:rsidP="005156D9">
            <w:pPr>
              <w:jc w:val="both"/>
              <w:rPr>
                <w:b/>
              </w:rPr>
            </w:pPr>
            <w:r>
              <w:rPr>
                <w:b/>
              </w:rPr>
              <w:t>Vysoká škola</w:t>
            </w:r>
          </w:p>
        </w:tc>
        <w:tc>
          <w:tcPr>
            <w:tcW w:w="7341" w:type="dxa"/>
            <w:gridSpan w:val="10"/>
          </w:tcPr>
          <w:p w:rsidR="00F078B0" w:rsidRDefault="00F078B0" w:rsidP="005156D9">
            <w:pPr>
              <w:jc w:val="both"/>
            </w:pPr>
            <w:r>
              <w:t>Univerzita Tomáše Bati ve Zlíně</w:t>
            </w:r>
          </w:p>
        </w:tc>
      </w:tr>
      <w:tr w:rsidR="00F078B0" w:rsidTr="005156D9">
        <w:tc>
          <w:tcPr>
            <w:tcW w:w="2518" w:type="dxa"/>
            <w:shd w:val="clear" w:color="auto" w:fill="F7CAAC"/>
          </w:tcPr>
          <w:p w:rsidR="00F078B0" w:rsidRDefault="00F078B0" w:rsidP="005156D9">
            <w:pPr>
              <w:jc w:val="both"/>
              <w:rPr>
                <w:b/>
              </w:rPr>
            </w:pPr>
            <w:r>
              <w:rPr>
                <w:b/>
              </w:rPr>
              <w:t>Součást vysoké školy</w:t>
            </w:r>
          </w:p>
        </w:tc>
        <w:tc>
          <w:tcPr>
            <w:tcW w:w="7341" w:type="dxa"/>
            <w:gridSpan w:val="10"/>
          </w:tcPr>
          <w:p w:rsidR="00F078B0" w:rsidRDefault="00F078B0" w:rsidP="005156D9">
            <w:pPr>
              <w:jc w:val="both"/>
            </w:pPr>
            <w:r>
              <w:t>Fakulta managementu a ekonomiky</w:t>
            </w:r>
          </w:p>
        </w:tc>
      </w:tr>
      <w:tr w:rsidR="00F078B0" w:rsidTr="005156D9">
        <w:tc>
          <w:tcPr>
            <w:tcW w:w="2518" w:type="dxa"/>
            <w:shd w:val="clear" w:color="auto" w:fill="F7CAAC"/>
          </w:tcPr>
          <w:p w:rsidR="00F078B0" w:rsidRDefault="00F078B0" w:rsidP="005156D9">
            <w:pPr>
              <w:jc w:val="both"/>
              <w:rPr>
                <w:b/>
              </w:rPr>
            </w:pPr>
            <w:r>
              <w:rPr>
                <w:b/>
              </w:rPr>
              <w:t>Název studijního programu</w:t>
            </w:r>
          </w:p>
        </w:tc>
        <w:tc>
          <w:tcPr>
            <w:tcW w:w="7341" w:type="dxa"/>
            <w:gridSpan w:val="10"/>
          </w:tcPr>
          <w:p w:rsidR="00F078B0" w:rsidRDefault="00F078B0" w:rsidP="005156D9">
            <w:pPr>
              <w:jc w:val="both"/>
            </w:pPr>
            <w:r>
              <w:t>Průmyslové inženýrství</w:t>
            </w:r>
          </w:p>
        </w:tc>
      </w:tr>
      <w:tr w:rsidR="00F078B0" w:rsidTr="005156D9">
        <w:tc>
          <w:tcPr>
            <w:tcW w:w="2518" w:type="dxa"/>
            <w:shd w:val="clear" w:color="auto" w:fill="F7CAAC"/>
          </w:tcPr>
          <w:p w:rsidR="00F078B0" w:rsidRDefault="00F078B0" w:rsidP="005156D9">
            <w:pPr>
              <w:jc w:val="both"/>
              <w:rPr>
                <w:b/>
              </w:rPr>
            </w:pPr>
            <w:r>
              <w:rPr>
                <w:b/>
              </w:rPr>
              <w:t>Jméno a příjmení</w:t>
            </w:r>
          </w:p>
        </w:tc>
        <w:tc>
          <w:tcPr>
            <w:tcW w:w="4536" w:type="dxa"/>
            <w:gridSpan w:val="5"/>
          </w:tcPr>
          <w:p w:rsidR="00F078B0" w:rsidRDefault="00F078B0" w:rsidP="005156D9">
            <w:pPr>
              <w:jc w:val="both"/>
            </w:pPr>
            <w:r>
              <w:t>Kamil DOBEŠ</w:t>
            </w:r>
          </w:p>
        </w:tc>
        <w:tc>
          <w:tcPr>
            <w:tcW w:w="709" w:type="dxa"/>
            <w:shd w:val="clear" w:color="auto" w:fill="F7CAAC"/>
          </w:tcPr>
          <w:p w:rsidR="00F078B0" w:rsidRDefault="00F078B0" w:rsidP="005156D9">
            <w:pPr>
              <w:jc w:val="both"/>
              <w:rPr>
                <w:b/>
              </w:rPr>
            </w:pPr>
            <w:r>
              <w:rPr>
                <w:b/>
              </w:rPr>
              <w:t>Tituly</w:t>
            </w:r>
          </w:p>
        </w:tc>
        <w:tc>
          <w:tcPr>
            <w:tcW w:w="2096" w:type="dxa"/>
            <w:gridSpan w:val="4"/>
          </w:tcPr>
          <w:p w:rsidR="00F078B0" w:rsidRDefault="00F078B0" w:rsidP="005156D9">
            <w:pPr>
              <w:jc w:val="both"/>
            </w:pPr>
            <w:r>
              <w:t>Ing.</w:t>
            </w:r>
            <w:r w:rsidR="00835EDE">
              <w:t>,</w:t>
            </w:r>
            <w:r>
              <w:t xml:space="preserve"> Ph.D.</w:t>
            </w:r>
          </w:p>
        </w:tc>
      </w:tr>
      <w:tr w:rsidR="00F078B0" w:rsidTr="005156D9">
        <w:tc>
          <w:tcPr>
            <w:tcW w:w="2518" w:type="dxa"/>
            <w:shd w:val="clear" w:color="auto" w:fill="F7CAAC"/>
          </w:tcPr>
          <w:p w:rsidR="00F078B0" w:rsidRDefault="00F078B0" w:rsidP="005156D9">
            <w:pPr>
              <w:jc w:val="both"/>
              <w:rPr>
                <w:b/>
              </w:rPr>
            </w:pPr>
            <w:r>
              <w:rPr>
                <w:b/>
              </w:rPr>
              <w:t>Rok narození</w:t>
            </w:r>
          </w:p>
        </w:tc>
        <w:tc>
          <w:tcPr>
            <w:tcW w:w="829" w:type="dxa"/>
          </w:tcPr>
          <w:p w:rsidR="00F078B0" w:rsidRDefault="00F078B0" w:rsidP="005156D9">
            <w:pPr>
              <w:jc w:val="both"/>
            </w:pPr>
            <w:r>
              <w:t>1978</w:t>
            </w:r>
          </w:p>
        </w:tc>
        <w:tc>
          <w:tcPr>
            <w:tcW w:w="1721" w:type="dxa"/>
            <w:shd w:val="clear" w:color="auto" w:fill="F7CAAC"/>
          </w:tcPr>
          <w:p w:rsidR="00F078B0" w:rsidRDefault="00F078B0" w:rsidP="005156D9">
            <w:pPr>
              <w:jc w:val="both"/>
              <w:rPr>
                <w:b/>
              </w:rPr>
            </w:pPr>
            <w:r>
              <w:rPr>
                <w:b/>
              </w:rPr>
              <w:t>typ vztahu k VŠ</w:t>
            </w:r>
          </w:p>
        </w:tc>
        <w:tc>
          <w:tcPr>
            <w:tcW w:w="992" w:type="dxa"/>
            <w:gridSpan w:val="2"/>
          </w:tcPr>
          <w:p w:rsidR="00F078B0" w:rsidRDefault="00F078B0" w:rsidP="005156D9">
            <w:pPr>
              <w:jc w:val="both"/>
            </w:pPr>
            <w:r>
              <w:t>pp</w:t>
            </w:r>
          </w:p>
        </w:tc>
        <w:tc>
          <w:tcPr>
            <w:tcW w:w="994" w:type="dxa"/>
            <w:shd w:val="clear" w:color="auto" w:fill="F7CAAC"/>
          </w:tcPr>
          <w:p w:rsidR="00F078B0" w:rsidRDefault="00F078B0" w:rsidP="005156D9">
            <w:pPr>
              <w:jc w:val="both"/>
              <w:rPr>
                <w:b/>
              </w:rPr>
            </w:pPr>
            <w:r>
              <w:rPr>
                <w:b/>
              </w:rPr>
              <w:t>rozsah</w:t>
            </w:r>
          </w:p>
        </w:tc>
        <w:tc>
          <w:tcPr>
            <w:tcW w:w="709" w:type="dxa"/>
          </w:tcPr>
          <w:p w:rsidR="00F078B0" w:rsidRDefault="00F078B0" w:rsidP="005156D9">
            <w:pPr>
              <w:jc w:val="both"/>
            </w:pPr>
            <w:r>
              <w:t>40</w:t>
            </w:r>
          </w:p>
        </w:tc>
        <w:tc>
          <w:tcPr>
            <w:tcW w:w="709" w:type="dxa"/>
            <w:gridSpan w:val="2"/>
            <w:shd w:val="clear" w:color="auto" w:fill="F7CAAC"/>
          </w:tcPr>
          <w:p w:rsidR="00F078B0" w:rsidRDefault="00F078B0" w:rsidP="005156D9">
            <w:pPr>
              <w:jc w:val="both"/>
              <w:rPr>
                <w:b/>
              </w:rPr>
            </w:pPr>
            <w:r>
              <w:rPr>
                <w:b/>
              </w:rPr>
              <w:t>do kdy</w:t>
            </w:r>
          </w:p>
        </w:tc>
        <w:tc>
          <w:tcPr>
            <w:tcW w:w="1387" w:type="dxa"/>
            <w:gridSpan w:val="2"/>
          </w:tcPr>
          <w:p w:rsidR="00F078B0" w:rsidRDefault="00F078B0" w:rsidP="005156D9">
            <w:pPr>
              <w:jc w:val="both"/>
            </w:pPr>
            <w:r>
              <w:t>N</w:t>
            </w:r>
          </w:p>
        </w:tc>
      </w:tr>
      <w:tr w:rsidR="00F078B0" w:rsidTr="005156D9">
        <w:tc>
          <w:tcPr>
            <w:tcW w:w="5068" w:type="dxa"/>
            <w:gridSpan w:val="3"/>
            <w:shd w:val="clear" w:color="auto" w:fill="F7CAAC"/>
          </w:tcPr>
          <w:p w:rsidR="00F078B0" w:rsidRDefault="00F078B0" w:rsidP="005156D9">
            <w:pPr>
              <w:jc w:val="both"/>
              <w:rPr>
                <w:b/>
              </w:rPr>
            </w:pPr>
            <w:r>
              <w:rPr>
                <w:b/>
              </w:rPr>
              <w:t>Typ vztahu na součásti VŠ, která uskutečňuje st. program</w:t>
            </w:r>
          </w:p>
        </w:tc>
        <w:tc>
          <w:tcPr>
            <w:tcW w:w="992" w:type="dxa"/>
            <w:gridSpan w:val="2"/>
          </w:tcPr>
          <w:p w:rsidR="00F078B0" w:rsidRDefault="00F078B0" w:rsidP="005156D9">
            <w:pPr>
              <w:jc w:val="both"/>
            </w:pPr>
            <w:r>
              <w:t>pp</w:t>
            </w:r>
          </w:p>
        </w:tc>
        <w:tc>
          <w:tcPr>
            <w:tcW w:w="994" w:type="dxa"/>
            <w:shd w:val="clear" w:color="auto" w:fill="F7CAAC"/>
          </w:tcPr>
          <w:p w:rsidR="00F078B0" w:rsidRDefault="00F078B0" w:rsidP="005156D9">
            <w:pPr>
              <w:jc w:val="both"/>
              <w:rPr>
                <w:b/>
              </w:rPr>
            </w:pPr>
            <w:r>
              <w:rPr>
                <w:b/>
              </w:rPr>
              <w:t>rozsah</w:t>
            </w:r>
          </w:p>
        </w:tc>
        <w:tc>
          <w:tcPr>
            <w:tcW w:w="709" w:type="dxa"/>
          </w:tcPr>
          <w:p w:rsidR="00F078B0" w:rsidRDefault="00F078B0" w:rsidP="005156D9">
            <w:pPr>
              <w:jc w:val="both"/>
            </w:pPr>
            <w:r>
              <w:t>40</w:t>
            </w:r>
          </w:p>
        </w:tc>
        <w:tc>
          <w:tcPr>
            <w:tcW w:w="709" w:type="dxa"/>
            <w:gridSpan w:val="2"/>
            <w:shd w:val="clear" w:color="auto" w:fill="F7CAAC"/>
          </w:tcPr>
          <w:p w:rsidR="00F078B0" w:rsidRDefault="00F078B0" w:rsidP="005156D9">
            <w:pPr>
              <w:jc w:val="both"/>
              <w:rPr>
                <w:b/>
              </w:rPr>
            </w:pPr>
            <w:r>
              <w:rPr>
                <w:b/>
              </w:rPr>
              <w:t>do kdy</w:t>
            </w:r>
          </w:p>
        </w:tc>
        <w:tc>
          <w:tcPr>
            <w:tcW w:w="1387" w:type="dxa"/>
            <w:gridSpan w:val="2"/>
          </w:tcPr>
          <w:p w:rsidR="00F078B0" w:rsidRDefault="00F078B0" w:rsidP="005156D9">
            <w:pPr>
              <w:jc w:val="both"/>
            </w:pPr>
            <w:r>
              <w:t>N</w:t>
            </w:r>
          </w:p>
        </w:tc>
      </w:tr>
      <w:tr w:rsidR="00F078B0" w:rsidTr="005156D9">
        <w:tc>
          <w:tcPr>
            <w:tcW w:w="6060" w:type="dxa"/>
            <w:gridSpan w:val="5"/>
            <w:shd w:val="clear" w:color="auto" w:fill="F7CAAC"/>
          </w:tcPr>
          <w:p w:rsidR="00F078B0" w:rsidRDefault="00F078B0" w:rsidP="005156D9">
            <w:pPr>
              <w:jc w:val="both"/>
            </w:pPr>
            <w:r>
              <w:rPr>
                <w:b/>
              </w:rPr>
              <w:t>Další současná působení jako akademický pracovník na jiných VŠ</w:t>
            </w:r>
          </w:p>
        </w:tc>
        <w:tc>
          <w:tcPr>
            <w:tcW w:w="1703" w:type="dxa"/>
            <w:gridSpan w:val="2"/>
            <w:shd w:val="clear" w:color="auto" w:fill="F7CAAC"/>
          </w:tcPr>
          <w:p w:rsidR="00F078B0" w:rsidRDefault="00F078B0" w:rsidP="005156D9">
            <w:pPr>
              <w:jc w:val="both"/>
              <w:rPr>
                <w:b/>
              </w:rPr>
            </w:pPr>
            <w:r>
              <w:rPr>
                <w:b/>
              </w:rPr>
              <w:t>typ prac. vztahu</w:t>
            </w:r>
          </w:p>
        </w:tc>
        <w:tc>
          <w:tcPr>
            <w:tcW w:w="2096" w:type="dxa"/>
            <w:gridSpan w:val="4"/>
            <w:shd w:val="clear" w:color="auto" w:fill="F7CAAC"/>
          </w:tcPr>
          <w:p w:rsidR="00F078B0" w:rsidRDefault="00F078B0" w:rsidP="005156D9">
            <w:pPr>
              <w:jc w:val="both"/>
              <w:rPr>
                <w:b/>
              </w:rPr>
            </w:pPr>
            <w:r>
              <w:rPr>
                <w:b/>
              </w:rPr>
              <w:t>rozsah</w:t>
            </w:r>
          </w:p>
        </w:tc>
      </w:tr>
      <w:tr w:rsidR="00F078B0" w:rsidTr="005156D9">
        <w:tc>
          <w:tcPr>
            <w:tcW w:w="6060" w:type="dxa"/>
            <w:gridSpan w:val="5"/>
          </w:tcPr>
          <w:p w:rsidR="00F078B0" w:rsidRDefault="00F078B0" w:rsidP="005156D9">
            <w:pPr>
              <w:jc w:val="both"/>
            </w:pPr>
          </w:p>
        </w:tc>
        <w:tc>
          <w:tcPr>
            <w:tcW w:w="1703" w:type="dxa"/>
            <w:gridSpan w:val="2"/>
          </w:tcPr>
          <w:p w:rsidR="00F078B0" w:rsidRDefault="00F078B0" w:rsidP="005156D9">
            <w:pPr>
              <w:jc w:val="both"/>
            </w:pPr>
          </w:p>
        </w:tc>
        <w:tc>
          <w:tcPr>
            <w:tcW w:w="2096" w:type="dxa"/>
            <w:gridSpan w:val="4"/>
          </w:tcPr>
          <w:p w:rsidR="00F078B0" w:rsidRDefault="00F078B0" w:rsidP="005156D9">
            <w:pPr>
              <w:jc w:val="both"/>
            </w:pPr>
          </w:p>
        </w:tc>
      </w:tr>
      <w:tr w:rsidR="00F078B0" w:rsidTr="005156D9">
        <w:tc>
          <w:tcPr>
            <w:tcW w:w="6060" w:type="dxa"/>
            <w:gridSpan w:val="5"/>
          </w:tcPr>
          <w:p w:rsidR="00F078B0" w:rsidRDefault="00F078B0" w:rsidP="005156D9">
            <w:pPr>
              <w:jc w:val="both"/>
            </w:pPr>
          </w:p>
        </w:tc>
        <w:tc>
          <w:tcPr>
            <w:tcW w:w="1703" w:type="dxa"/>
            <w:gridSpan w:val="2"/>
          </w:tcPr>
          <w:p w:rsidR="00F078B0" w:rsidRDefault="00F078B0" w:rsidP="005156D9">
            <w:pPr>
              <w:jc w:val="both"/>
            </w:pPr>
          </w:p>
        </w:tc>
        <w:tc>
          <w:tcPr>
            <w:tcW w:w="2096" w:type="dxa"/>
            <w:gridSpan w:val="4"/>
          </w:tcPr>
          <w:p w:rsidR="00F078B0" w:rsidRDefault="00F078B0" w:rsidP="005156D9">
            <w:pPr>
              <w:jc w:val="both"/>
            </w:pPr>
          </w:p>
        </w:tc>
      </w:tr>
      <w:tr w:rsidR="00F078B0" w:rsidTr="005156D9">
        <w:tc>
          <w:tcPr>
            <w:tcW w:w="6060" w:type="dxa"/>
            <w:gridSpan w:val="5"/>
          </w:tcPr>
          <w:p w:rsidR="00F078B0" w:rsidRDefault="00F078B0" w:rsidP="005156D9">
            <w:pPr>
              <w:jc w:val="both"/>
            </w:pPr>
          </w:p>
        </w:tc>
        <w:tc>
          <w:tcPr>
            <w:tcW w:w="1703" w:type="dxa"/>
            <w:gridSpan w:val="2"/>
          </w:tcPr>
          <w:p w:rsidR="00F078B0" w:rsidRDefault="00F078B0" w:rsidP="005156D9">
            <w:pPr>
              <w:jc w:val="both"/>
            </w:pPr>
          </w:p>
        </w:tc>
        <w:tc>
          <w:tcPr>
            <w:tcW w:w="2096" w:type="dxa"/>
            <w:gridSpan w:val="4"/>
          </w:tcPr>
          <w:p w:rsidR="00F078B0" w:rsidRDefault="00F078B0" w:rsidP="005156D9">
            <w:pPr>
              <w:jc w:val="both"/>
            </w:pPr>
          </w:p>
        </w:tc>
      </w:tr>
      <w:tr w:rsidR="00F078B0" w:rsidTr="005156D9">
        <w:tc>
          <w:tcPr>
            <w:tcW w:w="6060" w:type="dxa"/>
            <w:gridSpan w:val="5"/>
          </w:tcPr>
          <w:p w:rsidR="00F078B0" w:rsidRDefault="00F078B0" w:rsidP="005156D9">
            <w:pPr>
              <w:jc w:val="both"/>
            </w:pPr>
          </w:p>
        </w:tc>
        <w:tc>
          <w:tcPr>
            <w:tcW w:w="1703" w:type="dxa"/>
            <w:gridSpan w:val="2"/>
          </w:tcPr>
          <w:p w:rsidR="00F078B0" w:rsidRDefault="00F078B0" w:rsidP="005156D9">
            <w:pPr>
              <w:jc w:val="both"/>
            </w:pPr>
          </w:p>
        </w:tc>
        <w:tc>
          <w:tcPr>
            <w:tcW w:w="2096" w:type="dxa"/>
            <w:gridSpan w:val="4"/>
          </w:tcPr>
          <w:p w:rsidR="00F078B0" w:rsidRDefault="00F078B0" w:rsidP="005156D9">
            <w:pPr>
              <w:jc w:val="both"/>
            </w:pPr>
          </w:p>
        </w:tc>
      </w:tr>
      <w:tr w:rsidR="00F078B0" w:rsidTr="005156D9">
        <w:tc>
          <w:tcPr>
            <w:tcW w:w="9859" w:type="dxa"/>
            <w:gridSpan w:val="11"/>
            <w:shd w:val="clear" w:color="auto" w:fill="F7CAAC"/>
          </w:tcPr>
          <w:p w:rsidR="00F078B0" w:rsidRDefault="00F078B0" w:rsidP="005156D9">
            <w:pPr>
              <w:jc w:val="both"/>
            </w:pPr>
            <w:r>
              <w:rPr>
                <w:b/>
              </w:rPr>
              <w:t>Předměty příslušného studijního programu a způsob zapojení do jejich výuky, příp. další zapojení do uskutečňování studijního programu</w:t>
            </w:r>
          </w:p>
        </w:tc>
      </w:tr>
      <w:tr w:rsidR="00F078B0" w:rsidTr="005156D9">
        <w:trPr>
          <w:trHeight w:val="324"/>
        </w:trPr>
        <w:tc>
          <w:tcPr>
            <w:tcW w:w="9859" w:type="dxa"/>
            <w:gridSpan w:val="11"/>
            <w:tcBorders>
              <w:top w:val="nil"/>
            </w:tcBorders>
          </w:tcPr>
          <w:p w:rsidR="00F078B0" w:rsidRDefault="00F078B0" w:rsidP="00F078B0">
            <w:pPr>
              <w:jc w:val="both"/>
            </w:pPr>
            <w:r>
              <w:t>Ekonomie I – přednášející (40%)</w:t>
            </w:r>
          </w:p>
          <w:p w:rsidR="00DA7509" w:rsidRDefault="00DA7509" w:rsidP="00F078B0">
            <w:pPr>
              <w:jc w:val="both"/>
            </w:pPr>
          </w:p>
        </w:tc>
      </w:tr>
      <w:tr w:rsidR="00F078B0" w:rsidTr="005156D9">
        <w:tc>
          <w:tcPr>
            <w:tcW w:w="9859" w:type="dxa"/>
            <w:gridSpan w:val="11"/>
            <w:shd w:val="clear" w:color="auto" w:fill="F7CAAC"/>
          </w:tcPr>
          <w:p w:rsidR="00F078B0" w:rsidRDefault="00F078B0" w:rsidP="005156D9">
            <w:pPr>
              <w:jc w:val="both"/>
            </w:pPr>
            <w:r>
              <w:rPr>
                <w:b/>
              </w:rPr>
              <w:t xml:space="preserve">Údaje o vzdělání na VŠ </w:t>
            </w:r>
          </w:p>
        </w:tc>
      </w:tr>
      <w:tr w:rsidR="00F078B0" w:rsidTr="00B8124C">
        <w:trPr>
          <w:trHeight w:val="745"/>
        </w:trPr>
        <w:tc>
          <w:tcPr>
            <w:tcW w:w="9859" w:type="dxa"/>
            <w:gridSpan w:val="11"/>
          </w:tcPr>
          <w:p w:rsidR="00F078B0" w:rsidRPr="009A3584" w:rsidRDefault="00F078B0" w:rsidP="005156D9">
            <w:pPr>
              <w:tabs>
                <w:tab w:val="left" w:pos="1418"/>
              </w:tabs>
              <w:autoSpaceDE w:val="0"/>
              <w:autoSpaceDN w:val="0"/>
              <w:adjustRightInd w:val="0"/>
              <w:ind w:left="1416" w:hanging="1416"/>
              <w:rPr>
                <w:color w:val="000000"/>
                <w:szCs w:val="24"/>
              </w:rPr>
            </w:pPr>
            <w:r>
              <w:rPr>
                <w:b/>
                <w:bCs/>
                <w:color w:val="000000"/>
                <w:szCs w:val="24"/>
              </w:rPr>
              <w:t xml:space="preserve">2001 – 2008: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F078B0" w:rsidRDefault="00F078B0" w:rsidP="005156D9">
            <w:pPr>
              <w:ind w:left="1456" w:hanging="1456"/>
              <w:jc w:val="both"/>
              <w:rPr>
                <w:b/>
              </w:rPr>
            </w:pPr>
            <w:r>
              <w:rPr>
                <w:b/>
                <w:bCs/>
                <w:color w:val="000000"/>
                <w:szCs w:val="24"/>
              </w:rPr>
              <w:t xml:space="preserve">1996 – 2001: </w:t>
            </w:r>
            <w:r w:rsidRPr="009A3584">
              <w:rPr>
                <w:color w:val="000000"/>
                <w:szCs w:val="24"/>
              </w:rPr>
              <w:t xml:space="preserve">Univerzita Tomáše Bati ve Zlíně, Fakulta managementu a ekonomiky, obor Ekonomika a management </w:t>
            </w:r>
            <w:r>
              <w:rPr>
                <w:color w:val="000000"/>
                <w:szCs w:val="24"/>
              </w:rPr>
              <w:t>(</w:t>
            </w:r>
            <w:r w:rsidRPr="00A6182E">
              <w:rPr>
                <w:b/>
                <w:color w:val="000000"/>
                <w:szCs w:val="24"/>
              </w:rPr>
              <w:t>Ing.</w:t>
            </w:r>
            <w:r w:rsidRPr="009A3584">
              <w:rPr>
                <w:color w:val="000000"/>
                <w:szCs w:val="24"/>
              </w:rPr>
              <w:t>)</w:t>
            </w:r>
          </w:p>
        </w:tc>
      </w:tr>
      <w:tr w:rsidR="00F078B0" w:rsidTr="005156D9">
        <w:tc>
          <w:tcPr>
            <w:tcW w:w="9859" w:type="dxa"/>
            <w:gridSpan w:val="11"/>
            <w:shd w:val="clear" w:color="auto" w:fill="F7CAAC"/>
          </w:tcPr>
          <w:p w:rsidR="00F078B0" w:rsidRDefault="00F078B0" w:rsidP="005156D9">
            <w:pPr>
              <w:jc w:val="both"/>
              <w:rPr>
                <w:b/>
              </w:rPr>
            </w:pPr>
            <w:r>
              <w:rPr>
                <w:b/>
              </w:rPr>
              <w:t>Údaje o odborném působení od absolvování VŠ</w:t>
            </w:r>
          </w:p>
        </w:tc>
      </w:tr>
      <w:tr w:rsidR="00F078B0" w:rsidTr="005156D9">
        <w:trPr>
          <w:trHeight w:val="605"/>
        </w:trPr>
        <w:tc>
          <w:tcPr>
            <w:tcW w:w="9859" w:type="dxa"/>
            <w:gridSpan w:val="11"/>
          </w:tcPr>
          <w:p w:rsidR="00F078B0" w:rsidRDefault="00F078B0" w:rsidP="005156D9">
            <w:pPr>
              <w:jc w:val="both"/>
            </w:pPr>
            <w:r>
              <w:rPr>
                <w:b/>
                <w:color w:val="000000"/>
                <w:szCs w:val="24"/>
              </w:rPr>
              <w:t>9</w:t>
            </w:r>
            <w:r w:rsidRPr="00B10230">
              <w:rPr>
                <w:b/>
                <w:color w:val="000000"/>
                <w:szCs w:val="24"/>
              </w:rPr>
              <w:t>/200</w:t>
            </w:r>
            <w:r>
              <w:rPr>
                <w:b/>
                <w:color w:val="000000"/>
                <w:szCs w:val="24"/>
              </w:rPr>
              <w:t>2</w:t>
            </w:r>
            <w:r w:rsidRPr="00B10230">
              <w:rPr>
                <w:b/>
                <w:color w:val="000000"/>
                <w:szCs w:val="24"/>
              </w:rPr>
              <w:t xml:space="preserve"> – dosud:</w:t>
            </w:r>
            <w:r>
              <w:rPr>
                <w:color w:val="000000"/>
                <w:szCs w:val="24"/>
              </w:rPr>
              <w:t xml:space="preserve"> UTB ve Zlíně, Fakulta managementu a ekonomiky, akademický pracovník</w:t>
            </w:r>
          </w:p>
        </w:tc>
      </w:tr>
      <w:tr w:rsidR="00F078B0" w:rsidTr="005156D9">
        <w:trPr>
          <w:trHeight w:val="250"/>
        </w:trPr>
        <w:tc>
          <w:tcPr>
            <w:tcW w:w="9859" w:type="dxa"/>
            <w:gridSpan w:val="11"/>
            <w:shd w:val="clear" w:color="auto" w:fill="F7CAAC"/>
          </w:tcPr>
          <w:p w:rsidR="00F078B0" w:rsidRDefault="00F078B0" w:rsidP="005156D9">
            <w:pPr>
              <w:jc w:val="both"/>
            </w:pPr>
            <w:r>
              <w:rPr>
                <w:b/>
              </w:rPr>
              <w:t>Zkušenosti s vedením kvalifikačních a rigorózních prací</w:t>
            </w:r>
          </w:p>
        </w:tc>
      </w:tr>
      <w:tr w:rsidR="00F078B0" w:rsidTr="005156D9">
        <w:trPr>
          <w:trHeight w:val="420"/>
        </w:trPr>
        <w:tc>
          <w:tcPr>
            <w:tcW w:w="9859" w:type="dxa"/>
            <w:gridSpan w:val="11"/>
          </w:tcPr>
          <w:p w:rsidR="0057445C" w:rsidRDefault="0057445C" w:rsidP="0057445C">
            <w:pPr>
              <w:jc w:val="both"/>
            </w:pPr>
            <w:r>
              <w:t xml:space="preserve">Počet vedených bakalářských prací – 68 </w:t>
            </w:r>
          </w:p>
          <w:p w:rsidR="00F078B0" w:rsidRDefault="0057445C" w:rsidP="0057445C">
            <w:pPr>
              <w:jc w:val="both"/>
            </w:pPr>
            <w:r>
              <w:t>Počet vedených diplomových prací – 16</w:t>
            </w:r>
          </w:p>
        </w:tc>
      </w:tr>
      <w:tr w:rsidR="00F078B0" w:rsidTr="005156D9">
        <w:trPr>
          <w:cantSplit/>
        </w:trPr>
        <w:tc>
          <w:tcPr>
            <w:tcW w:w="3347" w:type="dxa"/>
            <w:gridSpan w:val="2"/>
            <w:tcBorders>
              <w:top w:val="single" w:sz="12" w:space="0" w:color="auto"/>
            </w:tcBorders>
            <w:shd w:val="clear" w:color="auto" w:fill="F7CAAC"/>
          </w:tcPr>
          <w:p w:rsidR="00F078B0" w:rsidRDefault="00F078B0" w:rsidP="005156D9">
            <w:pPr>
              <w:jc w:val="both"/>
            </w:pPr>
            <w:r>
              <w:rPr>
                <w:b/>
              </w:rPr>
              <w:t xml:space="preserve">Obor habilitačního řízení </w:t>
            </w:r>
          </w:p>
        </w:tc>
        <w:tc>
          <w:tcPr>
            <w:tcW w:w="2245" w:type="dxa"/>
            <w:gridSpan w:val="2"/>
            <w:tcBorders>
              <w:top w:val="single" w:sz="12" w:space="0" w:color="auto"/>
            </w:tcBorders>
            <w:shd w:val="clear" w:color="auto" w:fill="F7CAAC"/>
          </w:tcPr>
          <w:p w:rsidR="00F078B0" w:rsidRDefault="00F078B0" w:rsidP="005156D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078B0" w:rsidRDefault="00F078B0" w:rsidP="005156D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078B0" w:rsidRDefault="00F078B0" w:rsidP="005156D9">
            <w:pPr>
              <w:jc w:val="both"/>
              <w:rPr>
                <w:b/>
              </w:rPr>
            </w:pPr>
            <w:r>
              <w:rPr>
                <w:b/>
              </w:rPr>
              <w:t>Ohlasy publikací</w:t>
            </w:r>
          </w:p>
        </w:tc>
      </w:tr>
      <w:tr w:rsidR="00F078B0" w:rsidTr="005156D9">
        <w:trPr>
          <w:cantSplit/>
        </w:trPr>
        <w:tc>
          <w:tcPr>
            <w:tcW w:w="3347" w:type="dxa"/>
            <w:gridSpan w:val="2"/>
          </w:tcPr>
          <w:p w:rsidR="00F078B0" w:rsidRDefault="00F078B0" w:rsidP="005156D9">
            <w:pPr>
              <w:jc w:val="both"/>
            </w:pPr>
          </w:p>
        </w:tc>
        <w:tc>
          <w:tcPr>
            <w:tcW w:w="2245" w:type="dxa"/>
            <w:gridSpan w:val="2"/>
          </w:tcPr>
          <w:p w:rsidR="00F078B0" w:rsidRDefault="00F078B0" w:rsidP="005156D9">
            <w:pPr>
              <w:jc w:val="both"/>
            </w:pPr>
          </w:p>
        </w:tc>
        <w:tc>
          <w:tcPr>
            <w:tcW w:w="2248" w:type="dxa"/>
            <w:gridSpan w:val="4"/>
            <w:tcBorders>
              <w:right w:val="single" w:sz="12" w:space="0" w:color="auto"/>
            </w:tcBorders>
          </w:tcPr>
          <w:p w:rsidR="00F078B0" w:rsidRDefault="00F078B0" w:rsidP="005156D9">
            <w:pPr>
              <w:jc w:val="both"/>
            </w:pPr>
          </w:p>
        </w:tc>
        <w:tc>
          <w:tcPr>
            <w:tcW w:w="632" w:type="dxa"/>
            <w:tcBorders>
              <w:left w:val="single" w:sz="12" w:space="0" w:color="auto"/>
            </w:tcBorders>
            <w:shd w:val="clear" w:color="auto" w:fill="F7CAAC"/>
          </w:tcPr>
          <w:p w:rsidR="00F078B0" w:rsidRDefault="00F078B0" w:rsidP="005156D9">
            <w:pPr>
              <w:jc w:val="both"/>
            </w:pPr>
            <w:r>
              <w:rPr>
                <w:b/>
              </w:rPr>
              <w:t>WOS</w:t>
            </w:r>
          </w:p>
        </w:tc>
        <w:tc>
          <w:tcPr>
            <w:tcW w:w="693" w:type="dxa"/>
            <w:shd w:val="clear" w:color="auto" w:fill="F7CAAC"/>
          </w:tcPr>
          <w:p w:rsidR="00F078B0" w:rsidRDefault="00F078B0" w:rsidP="005156D9">
            <w:pPr>
              <w:jc w:val="both"/>
              <w:rPr>
                <w:sz w:val="18"/>
              </w:rPr>
            </w:pPr>
            <w:r>
              <w:rPr>
                <w:b/>
                <w:sz w:val="18"/>
              </w:rPr>
              <w:t>Scopus</w:t>
            </w:r>
          </w:p>
        </w:tc>
        <w:tc>
          <w:tcPr>
            <w:tcW w:w="694" w:type="dxa"/>
            <w:shd w:val="clear" w:color="auto" w:fill="F7CAAC"/>
          </w:tcPr>
          <w:p w:rsidR="00F078B0" w:rsidRDefault="00F078B0" w:rsidP="005156D9">
            <w:pPr>
              <w:jc w:val="both"/>
            </w:pPr>
            <w:r>
              <w:rPr>
                <w:b/>
                <w:sz w:val="18"/>
              </w:rPr>
              <w:t>ostatní</w:t>
            </w:r>
          </w:p>
        </w:tc>
      </w:tr>
      <w:tr w:rsidR="00F078B0" w:rsidTr="005156D9">
        <w:trPr>
          <w:cantSplit/>
          <w:trHeight w:val="70"/>
        </w:trPr>
        <w:tc>
          <w:tcPr>
            <w:tcW w:w="3347" w:type="dxa"/>
            <w:gridSpan w:val="2"/>
            <w:shd w:val="clear" w:color="auto" w:fill="F7CAAC"/>
          </w:tcPr>
          <w:p w:rsidR="00F078B0" w:rsidRDefault="00F078B0" w:rsidP="005156D9">
            <w:pPr>
              <w:jc w:val="both"/>
            </w:pPr>
            <w:r>
              <w:rPr>
                <w:b/>
              </w:rPr>
              <w:t>Obor jmenovacího řízení</w:t>
            </w:r>
          </w:p>
        </w:tc>
        <w:tc>
          <w:tcPr>
            <w:tcW w:w="2245" w:type="dxa"/>
            <w:gridSpan w:val="2"/>
            <w:shd w:val="clear" w:color="auto" w:fill="F7CAAC"/>
          </w:tcPr>
          <w:p w:rsidR="00F078B0" w:rsidRDefault="00F078B0" w:rsidP="005156D9">
            <w:pPr>
              <w:jc w:val="both"/>
            </w:pPr>
            <w:r>
              <w:rPr>
                <w:b/>
              </w:rPr>
              <w:t>Rok udělení hodnosti</w:t>
            </w:r>
          </w:p>
        </w:tc>
        <w:tc>
          <w:tcPr>
            <w:tcW w:w="2248" w:type="dxa"/>
            <w:gridSpan w:val="4"/>
            <w:tcBorders>
              <w:right w:val="single" w:sz="12" w:space="0" w:color="auto"/>
            </w:tcBorders>
            <w:shd w:val="clear" w:color="auto" w:fill="F7CAAC"/>
          </w:tcPr>
          <w:p w:rsidR="00F078B0" w:rsidRDefault="00F078B0" w:rsidP="005156D9">
            <w:pPr>
              <w:jc w:val="both"/>
            </w:pPr>
            <w:r>
              <w:rPr>
                <w:b/>
              </w:rPr>
              <w:t>Řízení konáno na VŠ</w:t>
            </w:r>
          </w:p>
        </w:tc>
        <w:tc>
          <w:tcPr>
            <w:tcW w:w="632" w:type="dxa"/>
            <w:vMerge w:val="restart"/>
            <w:tcBorders>
              <w:left w:val="single" w:sz="12" w:space="0" w:color="auto"/>
            </w:tcBorders>
          </w:tcPr>
          <w:p w:rsidR="00F078B0" w:rsidRDefault="0057445C" w:rsidP="005156D9">
            <w:pPr>
              <w:jc w:val="both"/>
              <w:rPr>
                <w:b/>
              </w:rPr>
            </w:pPr>
            <w:r>
              <w:rPr>
                <w:b/>
              </w:rPr>
              <w:t>22</w:t>
            </w:r>
          </w:p>
        </w:tc>
        <w:tc>
          <w:tcPr>
            <w:tcW w:w="693" w:type="dxa"/>
            <w:vMerge w:val="restart"/>
          </w:tcPr>
          <w:p w:rsidR="00F078B0" w:rsidRDefault="0057445C" w:rsidP="005156D9">
            <w:pPr>
              <w:jc w:val="both"/>
              <w:rPr>
                <w:b/>
              </w:rPr>
            </w:pPr>
            <w:r>
              <w:rPr>
                <w:b/>
              </w:rPr>
              <w:t>34</w:t>
            </w:r>
          </w:p>
        </w:tc>
        <w:tc>
          <w:tcPr>
            <w:tcW w:w="694" w:type="dxa"/>
            <w:vMerge w:val="restart"/>
          </w:tcPr>
          <w:p w:rsidR="00F078B0" w:rsidRDefault="00F078B0" w:rsidP="005156D9">
            <w:pPr>
              <w:jc w:val="both"/>
              <w:rPr>
                <w:b/>
              </w:rPr>
            </w:pPr>
            <w:r>
              <w:rPr>
                <w:b/>
              </w:rPr>
              <w:t>19</w:t>
            </w:r>
          </w:p>
        </w:tc>
      </w:tr>
      <w:tr w:rsidR="00F078B0" w:rsidTr="005156D9">
        <w:trPr>
          <w:trHeight w:val="205"/>
        </w:trPr>
        <w:tc>
          <w:tcPr>
            <w:tcW w:w="3347" w:type="dxa"/>
            <w:gridSpan w:val="2"/>
          </w:tcPr>
          <w:p w:rsidR="00F078B0" w:rsidRDefault="00F078B0" w:rsidP="005156D9">
            <w:pPr>
              <w:jc w:val="both"/>
            </w:pPr>
          </w:p>
        </w:tc>
        <w:tc>
          <w:tcPr>
            <w:tcW w:w="2245" w:type="dxa"/>
            <w:gridSpan w:val="2"/>
          </w:tcPr>
          <w:p w:rsidR="00F078B0" w:rsidRDefault="00F078B0" w:rsidP="005156D9">
            <w:pPr>
              <w:jc w:val="both"/>
            </w:pPr>
          </w:p>
        </w:tc>
        <w:tc>
          <w:tcPr>
            <w:tcW w:w="2248" w:type="dxa"/>
            <w:gridSpan w:val="4"/>
            <w:tcBorders>
              <w:right w:val="single" w:sz="12" w:space="0" w:color="auto"/>
            </w:tcBorders>
          </w:tcPr>
          <w:p w:rsidR="00F078B0" w:rsidRDefault="00F078B0" w:rsidP="005156D9">
            <w:pPr>
              <w:jc w:val="both"/>
            </w:pPr>
          </w:p>
        </w:tc>
        <w:tc>
          <w:tcPr>
            <w:tcW w:w="632" w:type="dxa"/>
            <w:vMerge/>
            <w:tcBorders>
              <w:left w:val="single" w:sz="12" w:space="0" w:color="auto"/>
            </w:tcBorders>
            <w:vAlign w:val="center"/>
          </w:tcPr>
          <w:p w:rsidR="00F078B0" w:rsidRDefault="00F078B0" w:rsidP="005156D9">
            <w:pPr>
              <w:rPr>
                <w:b/>
              </w:rPr>
            </w:pPr>
          </w:p>
        </w:tc>
        <w:tc>
          <w:tcPr>
            <w:tcW w:w="693" w:type="dxa"/>
            <w:vMerge/>
            <w:vAlign w:val="center"/>
          </w:tcPr>
          <w:p w:rsidR="00F078B0" w:rsidRDefault="00F078B0" w:rsidP="005156D9">
            <w:pPr>
              <w:rPr>
                <w:b/>
              </w:rPr>
            </w:pPr>
          </w:p>
        </w:tc>
        <w:tc>
          <w:tcPr>
            <w:tcW w:w="694" w:type="dxa"/>
            <w:vMerge/>
            <w:vAlign w:val="center"/>
          </w:tcPr>
          <w:p w:rsidR="00F078B0" w:rsidRDefault="00F078B0" w:rsidP="005156D9">
            <w:pPr>
              <w:rPr>
                <w:b/>
              </w:rPr>
            </w:pPr>
          </w:p>
        </w:tc>
      </w:tr>
      <w:tr w:rsidR="00F078B0" w:rsidTr="005156D9">
        <w:tc>
          <w:tcPr>
            <w:tcW w:w="9859" w:type="dxa"/>
            <w:gridSpan w:val="11"/>
            <w:shd w:val="clear" w:color="auto" w:fill="F7CAAC"/>
          </w:tcPr>
          <w:p w:rsidR="00F078B0" w:rsidRDefault="00F078B0" w:rsidP="005156D9">
            <w:pPr>
              <w:jc w:val="both"/>
              <w:rPr>
                <w:b/>
              </w:rPr>
            </w:pPr>
            <w:r>
              <w:rPr>
                <w:b/>
              </w:rPr>
              <w:t xml:space="preserve">Přehled o nejvýznamnější publikační a další tvůrčí činnosti nebo další profesní činnosti u odborníků z praxe vztahující se k zabezpečovaným předmětům </w:t>
            </w:r>
          </w:p>
        </w:tc>
      </w:tr>
      <w:tr w:rsidR="00F078B0" w:rsidTr="005156D9">
        <w:trPr>
          <w:trHeight w:val="3508"/>
        </w:trPr>
        <w:tc>
          <w:tcPr>
            <w:tcW w:w="9859" w:type="dxa"/>
            <w:gridSpan w:val="11"/>
          </w:tcPr>
          <w:p w:rsidR="00F078B0" w:rsidRPr="000D0A1C" w:rsidRDefault="00F078B0" w:rsidP="00F078B0">
            <w:pPr>
              <w:jc w:val="both"/>
              <w:rPr>
                <w:shd w:val="clear" w:color="auto" w:fill="FFFFFF"/>
              </w:rPr>
            </w:pPr>
            <w:r w:rsidRPr="000D0A1C">
              <w:rPr>
                <w:shd w:val="clear" w:color="auto" w:fill="FFFFFF"/>
              </w:rPr>
              <w:t xml:space="preserve">BENDA-PROKEINOVÁ, R., DOBEŠ, K., MURA, L., BULECA, J. Engel’s </w:t>
            </w:r>
            <w:r w:rsidR="00835EDE">
              <w:rPr>
                <w:shd w:val="clear" w:color="auto" w:fill="FFFFFF"/>
              </w:rPr>
              <w:t>Approach a</w:t>
            </w:r>
            <w:r w:rsidR="00835EDE" w:rsidRPr="000D0A1C">
              <w:rPr>
                <w:shd w:val="clear" w:color="auto" w:fill="FFFFFF"/>
              </w:rPr>
              <w:t xml:space="preserve">s </w:t>
            </w:r>
            <w:r w:rsidR="00835EDE">
              <w:rPr>
                <w:shd w:val="clear" w:color="auto" w:fill="FFFFFF"/>
              </w:rPr>
              <w:t>a</w:t>
            </w:r>
            <w:r w:rsidR="00835EDE" w:rsidRPr="000D0A1C">
              <w:rPr>
                <w:shd w:val="clear" w:color="auto" w:fill="FFFFFF"/>
              </w:rPr>
              <w:t xml:space="preserve"> Tool </w:t>
            </w:r>
            <w:r w:rsidR="00835EDE">
              <w:rPr>
                <w:shd w:val="clear" w:color="auto" w:fill="FFFFFF"/>
              </w:rPr>
              <w:t>f</w:t>
            </w:r>
            <w:r w:rsidR="00835EDE" w:rsidRPr="000D0A1C">
              <w:rPr>
                <w:shd w:val="clear" w:color="auto" w:fill="FFFFFF"/>
              </w:rPr>
              <w:t>or Estimating Consumer Behaviour.</w:t>
            </w:r>
            <w:r w:rsidR="00835EDE">
              <w:rPr>
                <w:shd w:val="clear" w:color="auto" w:fill="FFFFFF"/>
              </w:rPr>
              <w:t xml:space="preserve"> </w:t>
            </w:r>
            <w:r w:rsidR="00835EDE" w:rsidRPr="00A4061B">
              <w:rPr>
                <w:i/>
                <w:iCs/>
              </w:rPr>
              <w:t>E+M</w:t>
            </w:r>
            <w:r w:rsidRPr="000D0A1C">
              <w:rPr>
                <w:i/>
                <w:iCs/>
                <w:shd w:val="clear" w:color="auto" w:fill="FFFFFF"/>
              </w:rPr>
              <w:t xml:space="preserve"> Ekonomie a Management. </w:t>
            </w:r>
            <w:r w:rsidRPr="000D0A1C">
              <w:rPr>
                <w:shd w:val="clear" w:color="auto" w:fill="FFFFFF"/>
              </w:rPr>
              <w:t xml:space="preserve">2017, roč. </w:t>
            </w:r>
            <w:r w:rsidRPr="000D0A1C">
              <w:rPr>
                <w:iCs/>
                <w:shd w:val="clear" w:color="auto" w:fill="FFFFFF"/>
              </w:rPr>
              <w:t xml:space="preserve">20, č. </w:t>
            </w:r>
            <w:r w:rsidRPr="000D0A1C">
              <w:rPr>
                <w:shd w:val="clear" w:color="auto" w:fill="FFFFFF"/>
              </w:rPr>
              <w:t>2, 15-29 s. ISSN 1212-3609. DOI:10.15240/tul/001/2017-2-002</w:t>
            </w:r>
            <w:r>
              <w:rPr>
                <w:shd w:val="clear" w:color="auto" w:fill="FFFFFF"/>
              </w:rPr>
              <w:t xml:space="preserve"> (45%).</w:t>
            </w:r>
          </w:p>
          <w:p w:rsidR="00F078B0" w:rsidRPr="000D0A1C" w:rsidRDefault="00F078B0" w:rsidP="00F078B0">
            <w:pPr>
              <w:jc w:val="both"/>
            </w:pPr>
            <w:r w:rsidRPr="000D0A1C">
              <w:t xml:space="preserve">SIMIONESCU M., LAZÁNYI K., SOPKOVÁ G., DOBEŠ K., BALCERZAK A. P. Determinants of Economic Growth in V4 Countries and Romania. </w:t>
            </w:r>
            <w:r w:rsidRPr="000D0A1C">
              <w:rPr>
                <w:i/>
              </w:rPr>
              <w:t>Journal of Competitiveness</w:t>
            </w:r>
            <w:r w:rsidRPr="000D0A1C">
              <w:t>. 2017, roč. 9, č. 1, 103-116 s. ISSN 1804-171X. DOI: 10.7441/joc.2017.01.07</w:t>
            </w:r>
            <w:r>
              <w:t xml:space="preserve"> (30%).</w:t>
            </w:r>
            <w:r w:rsidRPr="000D0A1C">
              <w:t xml:space="preserve"> </w:t>
            </w:r>
          </w:p>
          <w:p w:rsidR="00F078B0" w:rsidRPr="000D0A1C" w:rsidRDefault="00F078B0" w:rsidP="00F078B0">
            <w:pPr>
              <w:jc w:val="both"/>
              <w:rPr>
                <w:shd w:val="clear" w:color="auto" w:fill="FFFFFF"/>
              </w:rPr>
            </w:pPr>
            <w:r w:rsidRPr="000D0A1C">
              <w:rPr>
                <w:shd w:val="clear" w:color="auto" w:fill="FFFFFF"/>
              </w:rPr>
              <w:t xml:space="preserve">DOBEŠ, K., VIRGLEROVÁ, Z. A </w:t>
            </w:r>
            <w:r w:rsidR="00DA7509" w:rsidRPr="000D0A1C">
              <w:rPr>
                <w:shd w:val="clear" w:color="auto" w:fill="FFFFFF"/>
              </w:rPr>
              <w:t xml:space="preserve">Statistical </w:t>
            </w:r>
            <w:r w:rsidR="00DA7509">
              <w:rPr>
                <w:shd w:val="clear" w:color="auto" w:fill="FFFFFF"/>
              </w:rPr>
              <w:t>Analysis of Students' Interest in Financial Professions on t</w:t>
            </w:r>
            <w:r w:rsidR="00DA7509" w:rsidRPr="000D0A1C">
              <w:rPr>
                <w:shd w:val="clear" w:color="auto" w:fill="FFFFFF"/>
              </w:rPr>
              <w:t>he Czech Labor Market</w:t>
            </w:r>
            <w:r w:rsidRPr="000D0A1C">
              <w:rPr>
                <w:shd w:val="clear" w:color="auto" w:fill="FFFFFF"/>
              </w:rPr>
              <w:t>.</w:t>
            </w:r>
            <w:r w:rsidRPr="000D0A1C">
              <w:rPr>
                <w:i/>
                <w:iCs/>
                <w:shd w:val="clear" w:color="auto" w:fill="FFFFFF"/>
              </w:rPr>
              <w:t> International Journal of Interdisciplinary Educational Studies. </w:t>
            </w:r>
            <w:r w:rsidRPr="000D0A1C">
              <w:rPr>
                <w:shd w:val="clear" w:color="auto" w:fill="FFFFFF"/>
              </w:rPr>
              <w:t xml:space="preserve">2016, Volume </w:t>
            </w:r>
            <w:r w:rsidRPr="000D0A1C">
              <w:rPr>
                <w:iCs/>
                <w:shd w:val="clear" w:color="auto" w:fill="FFFFFF"/>
              </w:rPr>
              <w:t xml:space="preserve">11, Issue </w:t>
            </w:r>
            <w:r w:rsidRPr="000D0A1C">
              <w:rPr>
                <w:shd w:val="clear" w:color="auto" w:fill="FFFFFF"/>
              </w:rPr>
              <w:t>2, pp. 27-36.</w:t>
            </w:r>
            <w:r w:rsidRPr="000D0A1C">
              <w:t xml:space="preserve"> </w:t>
            </w:r>
            <w:r w:rsidR="00DA7509">
              <w:t>ISSN</w:t>
            </w:r>
            <w:r w:rsidR="00DA7509" w:rsidRPr="00DA7509">
              <w:t xml:space="preserve"> 2327-011X</w:t>
            </w:r>
            <w:r w:rsidR="00DA7509">
              <w:t xml:space="preserve">. </w:t>
            </w:r>
            <w:r w:rsidRPr="000D0A1C">
              <w:rPr>
                <w:shd w:val="clear" w:color="auto" w:fill="FFFFFF"/>
              </w:rPr>
              <w:t>DOI: 10.18848/2327-011X/CGP/v11i02/27-36</w:t>
            </w:r>
            <w:r>
              <w:rPr>
                <w:shd w:val="clear" w:color="auto" w:fill="FFFFFF"/>
              </w:rPr>
              <w:t xml:space="preserve"> (50%).</w:t>
            </w:r>
            <w:r w:rsidRPr="000D0A1C">
              <w:rPr>
                <w:shd w:val="clear" w:color="auto" w:fill="FFFFFF"/>
              </w:rPr>
              <w:t xml:space="preserve"> </w:t>
            </w:r>
          </w:p>
          <w:p w:rsidR="00F078B0" w:rsidRPr="000D0A1C" w:rsidRDefault="00F078B0" w:rsidP="00F078B0">
            <w:pPr>
              <w:jc w:val="both"/>
              <w:rPr>
                <w:shd w:val="clear" w:color="auto" w:fill="FFFFFF"/>
              </w:rPr>
            </w:pPr>
            <w:r w:rsidRPr="000D0A1C">
              <w:rPr>
                <w:shd w:val="clear" w:color="auto" w:fill="FFFFFF"/>
              </w:rPr>
              <w:t xml:space="preserve">SIMIONESCU, M., DOBEŠ, K., BREZINA, I., GAAL, A. GDP </w:t>
            </w:r>
            <w:r w:rsidR="00DA7509">
              <w:rPr>
                <w:shd w:val="clear" w:color="auto" w:fill="FFFFFF"/>
              </w:rPr>
              <w:t>Rate i</w:t>
            </w:r>
            <w:r w:rsidR="00DA7509" w:rsidRPr="000D0A1C">
              <w:rPr>
                <w:shd w:val="clear" w:color="auto" w:fill="FFFFFF"/>
              </w:rPr>
              <w:t xml:space="preserve">n </w:t>
            </w:r>
            <w:r w:rsidR="00DA7509">
              <w:rPr>
                <w:shd w:val="clear" w:color="auto" w:fill="FFFFFF"/>
              </w:rPr>
              <w:t>t</w:t>
            </w:r>
            <w:r w:rsidR="00DA7509" w:rsidRPr="000D0A1C">
              <w:rPr>
                <w:shd w:val="clear" w:color="auto" w:fill="FFFFFF"/>
              </w:rPr>
              <w:t xml:space="preserve">he European Union: Simulations Based </w:t>
            </w:r>
            <w:r w:rsidR="00DA7509">
              <w:rPr>
                <w:shd w:val="clear" w:color="auto" w:fill="FFFFFF"/>
              </w:rPr>
              <w:t>o</w:t>
            </w:r>
            <w:r w:rsidR="00DA7509" w:rsidRPr="000D0A1C">
              <w:rPr>
                <w:shd w:val="clear" w:color="auto" w:fill="FFFFFF"/>
              </w:rPr>
              <w:t>n Panel Data Models.</w:t>
            </w:r>
            <w:r w:rsidR="00DA7509" w:rsidRPr="000D0A1C">
              <w:rPr>
                <w:i/>
                <w:iCs/>
                <w:shd w:val="clear" w:color="auto" w:fill="FFFFFF"/>
              </w:rPr>
              <w:t> </w:t>
            </w:r>
            <w:r w:rsidRPr="000D0A1C">
              <w:rPr>
                <w:i/>
                <w:iCs/>
                <w:shd w:val="clear" w:color="auto" w:fill="FFFFFF"/>
              </w:rPr>
              <w:t xml:space="preserve">Journal of International Studies. </w:t>
            </w:r>
            <w:r w:rsidRPr="000D0A1C">
              <w:rPr>
                <w:iCs/>
                <w:shd w:val="clear" w:color="auto" w:fill="FFFFFF"/>
              </w:rPr>
              <w:t xml:space="preserve">2016,  Volume 9, Issue </w:t>
            </w:r>
            <w:r w:rsidRPr="000D0A1C">
              <w:rPr>
                <w:shd w:val="clear" w:color="auto" w:fill="FFFFFF"/>
              </w:rPr>
              <w:t xml:space="preserve">3, pp. 191-202. </w:t>
            </w:r>
            <w:r w:rsidR="00DA7509" w:rsidRPr="00DA7509">
              <w:rPr>
                <w:shd w:val="clear" w:color="auto" w:fill="FFFFFF"/>
              </w:rPr>
              <w:t>ISSN 2306-3483</w:t>
            </w:r>
            <w:r w:rsidR="00DA7509">
              <w:rPr>
                <w:shd w:val="clear" w:color="auto" w:fill="FFFFFF"/>
              </w:rPr>
              <w:t xml:space="preserve">. </w:t>
            </w:r>
            <w:r w:rsidRPr="000D0A1C">
              <w:rPr>
                <w:shd w:val="clear" w:color="auto" w:fill="FFFFFF"/>
              </w:rPr>
              <w:t>DOI:10.14254/2071-8330.2016/9-3/15</w:t>
            </w:r>
            <w:r>
              <w:rPr>
                <w:shd w:val="clear" w:color="auto" w:fill="FFFFFF"/>
              </w:rPr>
              <w:t xml:space="preserve"> (30%)</w:t>
            </w:r>
          </w:p>
          <w:p w:rsidR="00F078B0" w:rsidRDefault="00F078B0" w:rsidP="00F078B0">
            <w:pPr>
              <w:jc w:val="both"/>
              <w:rPr>
                <w:rFonts w:ascii="Helvetica" w:hAnsi="Helvetica" w:cs="Helvetica"/>
                <w:color w:val="444444"/>
                <w:sz w:val="18"/>
                <w:szCs w:val="18"/>
                <w:shd w:val="clear" w:color="auto" w:fill="FFFFFF"/>
              </w:rPr>
            </w:pPr>
            <w:r w:rsidRPr="000D0A1C">
              <w:rPr>
                <w:shd w:val="clear" w:color="auto" w:fill="FFFFFF"/>
              </w:rPr>
              <w:t xml:space="preserve">DOBEŠ, K., JURÁSEK, M. Career </w:t>
            </w:r>
            <w:r w:rsidR="00DA7509">
              <w:rPr>
                <w:shd w:val="clear" w:color="auto" w:fill="FFFFFF"/>
              </w:rPr>
              <w:t>Aspirations of Young People i</w:t>
            </w:r>
            <w:r w:rsidR="00DA7509" w:rsidRPr="000D0A1C">
              <w:rPr>
                <w:shd w:val="clear" w:color="auto" w:fill="FFFFFF"/>
              </w:rPr>
              <w:t xml:space="preserve">n </w:t>
            </w:r>
            <w:r w:rsidR="00DA7509">
              <w:rPr>
                <w:shd w:val="clear" w:color="auto" w:fill="FFFFFF"/>
              </w:rPr>
              <w:t>t</w:t>
            </w:r>
            <w:r w:rsidR="00DA7509" w:rsidRPr="000D0A1C">
              <w:rPr>
                <w:shd w:val="clear" w:color="auto" w:fill="FFFFFF"/>
              </w:rPr>
              <w:t>he Czech Labour Market.</w:t>
            </w:r>
            <w:r w:rsidRPr="000D0A1C">
              <w:rPr>
                <w:i/>
                <w:iCs/>
                <w:shd w:val="clear" w:color="auto" w:fill="FFFFFF"/>
              </w:rPr>
              <w:t xml:space="preserve"> International Journal of Interdisciplinary Social and Community Studies. 2013, Volume 7, Issue </w:t>
            </w:r>
            <w:r w:rsidRPr="000D0A1C">
              <w:rPr>
                <w:shd w:val="clear" w:color="auto" w:fill="FFFFFF"/>
              </w:rPr>
              <w:t>3, pp. 49-58. ISSN 2324-7576. DOI:10.18848/2324-7576/CGP/v07i03/53449</w:t>
            </w:r>
            <w:r>
              <w:rPr>
                <w:shd w:val="clear" w:color="auto" w:fill="FFFFFF"/>
              </w:rPr>
              <w:t xml:space="preserve"> (50%)</w:t>
            </w:r>
            <w:r>
              <w:rPr>
                <w:rFonts w:ascii="Helvetica" w:hAnsi="Helvetica" w:cs="Helvetica"/>
                <w:color w:val="444444"/>
                <w:sz w:val="18"/>
                <w:szCs w:val="18"/>
                <w:shd w:val="clear" w:color="auto" w:fill="FFFFFF"/>
              </w:rPr>
              <w:t>.</w:t>
            </w:r>
          </w:p>
          <w:p w:rsidR="0057445C" w:rsidRDefault="0057445C" w:rsidP="0057445C">
            <w:pPr>
              <w:jc w:val="both"/>
              <w:rPr>
                <w:rFonts w:ascii="Helvetica" w:hAnsi="Helvetica" w:cs="Helvetica"/>
                <w:color w:val="444444"/>
                <w:sz w:val="18"/>
                <w:szCs w:val="18"/>
                <w:shd w:val="clear" w:color="auto" w:fill="FFFFFF"/>
              </w:rPr>
            </w:pPr>
            <w:r w:rsidRPr="00E66B0B">
              <w:rPr>
                <w:i/>
              </w:rPr>
              <w:t>Přehled projektové činnosti:</w:t>
            </w:r>
          </w:p>
          <w:p w:rsidR="00F078B0" w:rsidRDefault="00F078B0" w:rsidP="00F078B0">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rsidR="00F078B0" w:rsidRPr="005750CF" w:rsidRDefault="00F078B0" w:rsidP="00F078B0">
            <w:pPr>
              <w:jc w:val="both"/>
              <w:rPr>
                <w:b/>
              </w:rPr>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(člen řešitelského týmu).</w:t>
            </w:r>
          </w:p>
        </w:tc>
      </w:tr>
      <w:tr w:rsidR="00F078B0" w:rsidTr="005156D9">
        <w:trPr>
          <w:trHeight w:val="218"/>
        </w:trPr>
        <w:tc>
          <w:tcPr>
            <w:tcW w:w="9859" w:type="dxa"/>
            <w:gridSpan w:val="11"/>
            <w:shd w:val="clear" w:color="auto" w:fill="F7CAAC"/>
          </w:tcPr>
          <w:p w:rsidR="00F078B0" w:rsidRDefault="00F078B0" w:rsidP="005156D9">
            <w:pPr>
              <w:rPr>
                <w:b/>
              </w:rPr>
            </w:pPr>
            <w:r>
              <w:rPr>
                <w:b/>
              </w:rPr>
              <w:t>Působení v zahraničí</w:t>
            </w:r>
          </w:p>
        </w:tc>
      </w:tr>
      <w:tr w:rsidR="00F078B0" w:rsidTr="00F078B0">
        <w:trPr>
          <w:trHeight w:val="186"/>
        </w:trPr>
        <w:tc>
          <w:tcPr>
            <w:tcW w:w="9859" w:type="dxa"/>
            <w:gridSpan w:val="11"/>
          </w:tcPr>
          <w:p w:rsidR="00F078B0" w:rsidRDefault="00F078B0" w:rsidP="005156D9">
            <w:pPr>
              <w:rPr>
                <w:b/>
              </w:rPr>
            </w:pPr>
          </w:p>
        </w:tc>
      </w:tr>
      <w:tr w:rsidR="00F078B0" w:rsidTr="00F078B0">
        <w:trPr>
          <w:cantSplit/>
          <w:trHeight w:val="219"/>
        </w:trPr>
        <w:tc>
          <w:tcPr>
            <w:tcW w:w="2518" w:type="dxa"/>
            <w:shd w:val="clear" w:color="auto" w:fill="F7CAAC"/>
          </w:tcPr>
          <w:p w:rsidR="00F078B0" w:rsidRDefault="00F078B0" w:rsidP="005156D9">
            <w:pPr>
              <w:jc w:val="both"/>
              <w:rPr>
                <w:b/>
              </w:rPr>
            </w:pPr>
            <w:r>
              <w:rPr>
                <w:b/>
              </w:rPr>
              <w:t xml:space="preserve">Podpis </w:t>
            </w:r>
          </w:p>
        </w:tc>
        <w:tc>
          <w:tcPr>
            <w:tcW w:w="4536" w:type="dxa"/>
            <w:gridSpan w:val="5"/>
          </w:tcPr>
          <w:p w:rsidR="00F078B0" w:rsidRDefault="00F078B0" w:rsidP="005156D9">
            <w:pPr>
              <w:jc w:val="both"/>
            </w:pPr>
          </w:p>
        </w:tc>
        <w:tc>
          <w:tcPr>
            <w:tcW w:w="786" w:type="dxa"/>
            <w:gridSpan w:val="2"/>
            <w:shd w:val="clear" w:color="auto" w:fill="F7CAAC"/>
          </w:tcPr>
          <w:p w:rsidR="00F078B0" w:rsidRDefault="00F078B0" w:rsidP="005156D9">
            <w:pPr>
              <w:jc w:val="both"/>
            </w:pPr>
            <w:r>
              <w:rPr>
                <w:b/>
              </w:rPr>
              <w:t>datum</w:t>
            </w:r>
          </w:p>
        </w:tc>
        <w:tc>
          <w:tcPr>
            <w:tcW w:w="2019" w:type="dxa"/>
            <w:gridSpan w:val="3"/>
          </w:tcPr>
          <w:p w:rsidR="00F078B0" w:rsidRDefault="00F078B0" w:rsidP="005156D9">
            <w:pPr>
              <w:jc w:val="both"/>
            </w:pPr>
          </w:p>
        </w:tc>
      </w:tr>
    </w:tbl>
    <w:p w:rsidR="00C7564D" w:rsidRDefault="00C7564D">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B39E6" w:rsidTr="005156D9">
        <w:tc>
          <w:tcPr>
            <w:tcW w:w="9859" w:type="dxa"/>
            <w:gridSpan w:val="11"/>
            <w:tcBorders>
              <w:bottom w:val="double" w:sz="4" w:space="0" w:color="auto"/>
            </w:tcBorders>
            <w:shd w:val="clear" w:color="auto" w:fill="BDD6EE"/>
          </w:tcPr>
          <w:p w:rsidR="007B39E6" w:rsidRDefault="007B39E6" w:rsidP="005156D9">
            <w:pPr>
              <w:jc w:val="both"/>
              <w:rPr>
                <w:b/>
                <w:sz w:val="28"/>
              </w:rPr>
            </w:pPr>
            <w:r>
              <w:rPr>
                <w:b/>
                <w:sz w:val="28"/>
              </w:rPr>
              <w:lastRenderedPageBreak/>
              <w:t>C-I – Personální zabezpečení</w:t>
            </w:r>
          </w:p>
        </w:tc>
      </w:tr>
      <w:tr w:rsidR="007B39E6" w:rsidTr="005156D9">
        <w:tc>
          <w:tcPr>
            <w:tcW w:w="2518" w:type="dxa"/>
            <w:tcBorders>
              <w:top w:val="double" w:sz="4" w:space="0" w:color="auto"/>
            </w:tcBorders>
            <w:shd w:val="clear" w:color="auto" w:fill="F7CAAC"/>
          </w:tcPr>
          <w:p w:rsidR="007B39E6" w:rsidRDefault="007B39E6" w:rsidP="005156D9">
            <w:pPr>
              <w:jc w:val="both"/>
              <w:rPr>
                <w:b/>
              </w:rPr>
            </w:pPr>
            <w:r>
              <w:rPr>
                <w:b/>
              </w:rPr>
              <w:t>Vysoká škola</w:t>
            </w:r>
          </w:p>
        </w:tc>
        <w:tc>
          <w:tcPr>
            <w:tcW w:w="7341" w:type="dxa"/>
            <w:gridSpan w:val="10"/>
          </w:tcPr>
          <w:p w:rsidR="007B39E6" w:rsidRDefault="007B39E6" w:rsidP="005156D9">
            <w:pPr>
              <w:jc w:val="both"/>
            </w:pPr>
            <w:r>
              <w:t>Univerzita Tomáše Bati ve Zlíně</w:t>
            </w:r>
          </w:p>
        </w:tc>
      </w:tr>
      <w:tr w:rsidR="007B39E6" w:rsidTr="005156D9">
        <w:tc>
          <w:tcPr>
            <w:tcW w:w="2518" w:type="dxa"/>
            <w:shd w:val="clear" w:color="auto" w:fill="F7CAAC"/>
          </w:tcPr>
          <w:p w:rsidR="007B39E6" w:rsidRDefault="007B39E6" w:rsidP="005156D9">
            <w:pPr>
              <w:jc w:val="both"/>
              <w:rPr>
                <w:b/>
              </w:rPr>
            </w:pPr>
            <w:r>
              <w:rPr>
                <w:b/>
              </w:rPr>
              <w:t>Součást vysoké školy</w:t>
            </w:r>
          </w:p>
        </w:tc>
        <w:tc>
          <w:tcPr>
            <w:tcW w:w="7341" w:type="dxa"/>
            <w:gridSpan w:val="10"/>
          </w:tcPr>
          <w:p w:rsidR="007B39E6" w:rsidRDefault="007B39E6" w:rsidP="005156D9">
            <w:pPr>
              <w:jc w:val="both"/>
            </w:pPr>
            <w:r>
              <w:t>Fakulta managementu a ekonomiky</w:t>
            </w:r>
          </w:p>
        </w:tc>
      </w:tr>
      <w:tr w:rsidR="007B39E6" w:rsidTr="005156D9">
        <w:tc>
          <w:tcPr>
            <w:tcW w:w="2518" w:type="dxa"/>
            <w:shd w:val="clear" w:color="auto" w:fill="F7CAAC"/>
          </w:tcPr>
          <w:p w:rsidR="007B39E6" w:rsidRDefault="007B39E6" w:rsidP="005156D9">
            <w:pPr>
              <w:jc w:val="both"/>
              <w:rPr>
                <w:b/>
              </w:rPr>
            </w:pPr>
            <w:r>
              <w:rPr>
                <w:b/>
              </w:rPr>
              <w:t>Název studijního programu</w:t>
            </w:r>
          </w:p>
        </w:tc>
        <w:tc>
          <w:tcPr>
            <w:tcW w:w="7341" w:type="dxa"/>
            <w:gridSpan w:val="10"/>
          </w:tcPr>
          <w:p w:rsidR="007B39E6" w:rsidRDefault="007B39E6" w:rsidP="005156D9">
            <w:pPr>
              <w:jc w:val="both"/>
            </w:pPr>
            <w:r>
              <w:t>Management ve zdravotnictví</w:t>
            </w:r>
          </w:p>
        </w:tc>
      </w:tr>
      <w:tr w:rsidR="007B39E6" w:rsidTr="005156D9">
        <w:tc>
          <w:tcPr>
            <w:tcW w:w="2518" w:type="dxa"/>
            <w:shd w:val="clear" w:color="auto" w:fill="F7CAAC"/>
          </w:tcPr>
          <w:p w:rsidR="007B39E6" w:rsidRDefault="007B39E6" w:rsidP="005156D9">
            <w:pPr>
              <w:jc w:val="both"/>
              <w:rPr>
                <w:b/>
              </w:rPr>
            </w:pPr>
            <w:r>
              <w:rPr>
                <w:b/>
              </w:rPr>
              <w:t>Jméno a příjmení</w:t>
            </w:r>
          </w:p>
        </w:tc>
        <w:tc>
          <w:tcPr>
            <w:tcW w:w="4536" w:type="dxa"/>
            <w:gridSpan w:val="5"/>
          </w:tcPr>
          <w:p w:rsidR="007B39E6" w:rsidRDefault="007B39E6" w:rsidP="005156D9">
            <w:pPr>
              <w:jc w:val="both"/>
            </w:pPr>
            <w:r>
              <w:t>Zuzana DOHNALOVÁ</w:t>
            </w:r>
          </w:p>
        </w:tc>
        <w:tc>
          <w:tcPr>
            <w:tcW w:w="709" w:type="dxa"/>
            <w:shd w:val="clear" w:color="auto" w:fill="F7CAAC"/>
          </w:tcPr>
          <w:p w:rsidR="007B39E6" w:rsidRDefault="007B39E6" w:rsidP="005156D9">
            <w:pPr>
              <w:jc w:val="both"/>
              <w:rPr>
                <w:b/>
              </w:rPr>
            </w:pPr>
            <w:r>
              <w:rPr>
                <w:b/>
              </w:rPr>
              <w:t>Tituly</w:t>
            </w:r>
          </w:p>
        </w:tc>
        <w:tc>
          <w:tcPr>
            <w:tcW w:w="2096" w:type="dxa"/>
            <w:gridSpan w:val="4"/>
          </w:tcPr>
          <w:p w:rsidR="007B39E6" w:rsidRDefault="007B39E6" w:rsidP="005156D9">
            <w:pPr>
              <w:jc w:val="both"/>
            </w:pPr>
            <w:r>
              <w:t>doc. Ing.</w:t>
            </w:r>
            <w:r w:rsidR="00835EDE">
              <w:t>,</w:t>
            </w:r>
            <w:r>
              <w:t xml:space="preserve"> Ph.D</w:t>
            </w:r>
          </w:p>
        </w:tc>
      </w:tr>
      <w:tr w:rsidR="007B39E6" w:rsidTr="005156D9">
        <w:tc>
          <w:tcPr>
            <w:tcW w:w="2518" w:type="dxa"/>
            <w:shd w:val="clear" w:color="auto" w:fill="F7CAAC"/>
          </w:tcPr>
          <w:p w:rsidR="007B39E6" w:rsidRDefault="007B39E6" w:rsidP="005156D9">
            <w:pPr>
              <w:jc w:val="both"/>
              <w:rPr>
                <w:b/>
              </w:rPr>
            </w:pPr>
            <w:r>
              <w:rPr>
                <w:b/>
              </w:rPr>
              <w:t>Rok narození</w:t>
            </w:r>
          </w:p>
        </w:tc>
        <w:tc>
          <w:tcPr>
            <w:tcW w:w="829" w:type="dxa"/>
          </w:tcPr>
          <w:p w:rsidR="007B39E6" w:rsidRDefault="007B39E6" w:rsidP="005156D9">
            <w:pPr>
              <w:jc w:val="both"/>
            </w:pPr>
            <w:r>
              <w:t>1966</w:t>
            </w:r>
          </w:p>
        </w:tc>
        <w:tc>
          <w:tcPr>
            <w:tcW w:w="1721" w:type="dxa"/>
            <w:shd w:val="clear" w:color="auto" w:fill="F7CAAC"/>
          </w:tcPr>
          <w:p w:rsidR="007B39E6" w:rsidRDefault="007B39E6" w:rsidP="005156D9">
            <w:pPr>
              <w:jc w:val="both"/>
              <w:rPr>
                <w:b/>
              </w:rPr>
            </w:pPr>
            <w:r>
              <w:rPr>
                <w:b/>
              </w:rPr>
              <w:t>typ vztahu k VŠ</w:t>
            </w:r>
          </w:p>
        </w:tc>
        <w:tc>
          <w:tcPr>
            <w:tcW w:w="992" w:type="dxa"/>
            <w:gridSpan w:val="2"/>
          </w:tcPr>
          <w:p w:rsidR="007B39E6" w:rsidRDefault="007B39E6" w:rsidP="005156D9">
            <w:pPr>
              <w:jc w:val="both"/>
            </w:pPr>
            <w:r>
              <w:t>pp</w:t>
            </w:r>
          </w:p>
        </w:tc>
        <w:tc>
          <w:tcPr>
            <w:tcW w:w="994" w:type="dxa"/>
            <w:shd w:val="clear" w:color="auto" w:fill="F7CAAC"/>
          </w:tcPr>
          <w:p w:rsidR="007B39E6" w:rsidRDefault="007B39E6" w:rsidP="005156D9">
            <w:pPr>
              <w:jc w:val="both"/>
              <w:rPr>
                <w:b/>
              </w:rPr>
            </w:pPr>
            <w:r>
              <w:rPr>
                <w:b/>
              </w:rPr>
              <w:t>rozsah</w:t>
            </w:r>
          </w:p>
        </w:tc>
        <w:tc>
          <w:tcPr>
            <w:tcW w:w="709" w:type="dxa"/>
          </w:tcPr>
          <w:p w:rsidR="007B39E6" w:rsidRDefault="007B39E6" w:rsidP="005156D9">
            <w:pPr>
              <w:jc w:val="both"/>
            </w:pPr>
            <w:r>
              <w:t>40</w:t>
            </w:r>
          </w:p>
        </w:tc>
        <w:tc>
          <w:tcPr>
            <w:tcW w:w="709" w:type="dxa"/>
            <w:gridSpan w:val="2"/>
            <w:shd w:val="clear" w:color="auto" w:fill="F7CAAC"/>
          </w:tcPr>
          <w:p w:rsidR="007B39E6" w:rsidRDefault="007B39E6" w:rsidP="005156D9">
            <w:pPr>
              <w:jc w:val="both"/>
              <w:rPr>
                <w:b/>
              </w:rPr>
            </w:pPr>
            <w:r>
              <w:rPr>
                <w:b/>
              </w:rPr>
              <w:t>do kdy</w:t>
            </w:r>
          </w:p>
        </w:tc>
        <w:tc>
          <w:tcPr>
            <w:tcW w:w="1387" w:type="dxa"/>
            <w:gridSpan w:val="2"/>
          </w:tcPr>
          <w:p w:rsidR="007B39E6" w:rsidRDefault="007B39E6" w:rsidP="005156D9">
            <w:pPr>
              <w:jc w:val="both"/>
            </w:pPr>
            <w:r>
              <w:t>N</w:t>
            </w:r>
          </w:p>
        </w:tc>
      </w:tr>
      <w:tr w:rsidR="007B39E6" w:rsidTr="005156D9">
        <w:tc>
          <w:tcPr>
            <w:tcW w:w="5068" w:type="dxa"/>
            <w:gridSpan w:val="3"/>
            <w:shd w:val="clear" w:color="auto" w:fill="F7CAAC"/>
          </w:tcPr>
          <w:p w:rsidR="007B39E6" w:rsidRDefault="007B39E6" w:rsidP="005156D9">
            <w:pPr>
              <w:jc w:val="both"/>
              <w:rPr>
                <w:b/>
              </w:rPr>
            </w:pPr>
            <w:r>
              <w:rPr>
                <w:b/>
              </w:rPr>
              <w:t>Typ vztahu na součásti VŠ, která uskutečňuje st. program</w:t>
            </w:r>
          </w:p>
        </w:tc>
        <w:tc>
          <w:tcPr>
            <w:tcW w:w="992" w:type="dxa"/>
            <w:gridSpan w:val="2"/>
          </w:tcPr>
          <w:p w:rsidR="007B39E6" w:rsidRDefault="007B39E6" w:rsidP="005156D9">
            <w:pPr>
              <w:jc w:val="both"/>
            </w:pPr>
            <w:r>
              <w:t>pp</w:t>
            </w:r>
          </w:p>
        </w:tc>
        <w:tc>
          <w:tcPr>
            <w:tcW w:w="994" w:type="dxa"/>
            <w:shd w:val="clear" w:color="auto" w:fill="F7CAAC"/>
          </w:tcPr>
          <w:p w:rsidR="007B39E6" w:rsidRDefault="007B39E6" w:rsidP="005156D9">
            <w:pPr>
              <w:jc w:val="both"/>
              <w:rPr>
                <w:b/>
              </w:rPr>
            </w:pPr>
            <w:r>
              <w:rPr>
                <w:b/>
              </w:rPr>
              <w:t>rozsah</w:t>
            </w:r>
          </w:p>
        </w:tc>
        <w:tc>
          <w:tcPr>
            <w:tcW w:w="709" w:type="dxa"/>
          </w:tcPr>
          <w:p w:rsidR="007B39E6" w:rsidRDefault="007B39E6" w:rsidP="005156D9">
            <w:pPr>
              <w:jc w:val="both"/>
            </w:pPr>
            <w:r>
              <w:t>40</w:t>
            </w:r>
          </w:p>
        </w:tc>
        <w:tc>
          <w:tcPr>
            <w:tcW w:w="709" w:type="dxa"/>
            <w:gridSpan w:val="2"/>
            <w:shd w:val="clear" w:color="auto" w:fill="F7CAAC"/>
          </w:tcPr>
          <w:p w:rsidR="007B39E6" w:rsidRDefault="007B39E6" w:rsidP="005156D9">
            <w:pPr>
              <w:jc w:val="both"/>
              <w:rPr>
                <w:b/>
              </w:rPr>
            </w:pPr>
            <w:r>
              <w:rPr>
                <w:b/>
              </w:rPr>
              <w:t>do kdy</w:t>
            </w:r>
          </w:p>
        </w:tc>
        <w:tc>
          <w:tcPr>
            <w:tcW w:w="1387" w:type="dxa"/>
            <w:gridSpan w:val="2"/>
          </w:tcPr>
          <w:p w:rsidR="007B39E6" w:rsidRDefault="007B39E6" w:rsidP="005156D9">
            <w:pPr>
              <w:jc w:val="both"/>
            </w:pPr>
            <w:r>
              <w:t>N</w:t>
            </w:r>
          </w:p>
        </w:tc>
      </w:tr>
      <w:tr w:rsidR="007B39E6" w:rsidTr="005156D9">
        <w:tc>
          <w:tcPr>
            <w:tcW w:w="6060" w:type="dxa"/>
            <w:gridSpan w:val="5"/>
            <w:shd w:val="clear" w:color="auto" w:fill="F7CAAC"/>
          </w:tcPr>
          <w:p w:rsidR="007B39E6" w:rsidRDefault="007B39E6" w:rsidP="005156D9">
            <w:pPr>
              <w:jc w:val="both"/>
            </w:pPr>
            <w:r>
              <w:rPr>
                <w:b/>
              </w:rPr>
              <w:t>Další současná působení jako akademický pracovník na jiných VŠ</w:t>
            </w:r>
          </w:p>
        </w:tc>
        <w:tc>
          <w:tcPr>
            <w:tcW w:w="1703" w:type="dxa"/>
            <w:gridSpan w:val="2"/>
            <w:shd w:val="clear" w:color="auto" w:fill="F7CAAC"/>
          </w:tcPr>
          <w:p w:rsidR="007B39E6" w:rsidRDefault="007B39E6" w:rsidP="005156D9">
            <w:pPr>
              <w:jc w:val="both"/>
              <w:rPr>
                <w:b/>
              </w:rPr>
            </w:pPr>
            <w:r>
              <w:rPr>
                <w:b/>
              </w:rPr>
              <w:t>typ prac. vztahu</w:t>
            </w:r>
          </w:p>
        </w:tc>
        <w:tc>
          <w:tcPr>
            <w:tcW w:w="2096" w:type="dxa"/>
            <w:gridSpan w:val="4"/>
            <w:shd w:val="clear" w:color="auto" w:fill="F7CAAC"/>
          </w:tcPr>
          <w:p w:rsidR="007B39E6" w:rsidRDefault="007B39E6" w:rsidP="005156D9">
            <w:pPr>
              <w:jc w:val="both"/>
              <w:rPr>
                <w:b/>
              </w:rPr>
            </w:pPr>
            <w:r>
              <w:rPr>
                <w:b/>
              </w:rPr>
              <w:t>rozsah</w:t>
            </w:r>
          </w:p>
        </w:tc>
      </w:tr>
      <w:tr w:rsidR="007B39E6" w:rsidTr="005156D9">
        <w:tc>
          <w:tcPr>
            <w:tcW w:w="6060" w:type="dxa"/>
            <w:gridSpan w:val="5"/>
          </w:tcPr>
          <w:p w:rsidR="007B39E6" w:rsidRDefault="007B39E6" w:rsidP="005156D9">
            <w:pPr>
              <w:jc w:val="both"/>
            </w:pPr>
            <w:r>
              <w:t>Univerzita Palackého Olomouc</w:t>
            </w:r>
          </w:p>
        </w:tc>
        <w:tc>
          <w:tcPr>
            <w:tcW w:w="1703" w:type="dxa"/>
            <w:gridSpan w:val="2"/>
          </w:tcPr>
          <w:p w:rsidR="007B39E6" w:rsidRDefault="007B39E6" w:rsidP="005156D9">
            <w:pPr>
              <w:jc w:val="both"/>
            </w:pPr>
            <w:r>
              <w:t>pp</w:t>
            </w:r>
          </w:p>
        </w:tc>
        <w:tc>
          <w:tcPr>
            <w:tcW w:w="2096" w:type="dxa"/>
            <w:gridSpan w:val="4"/>
          </w:tcPr>
          <w:p w:rsidR="007B39E6" w:rsidRPr="001C1E59" w:rsidRDefault="007B39E6" w:rsidP="005156D9">
            <w:pPr>
              <w:jc w:val="both"/>
            </w:pPr>
            <w:r w:rsidRPr="001C1E59">
              <w:t>8</w:t>
            </w:r>
          </w:p>
        </w:tc>
      </w:tr>
      <w:tr w:rsidR="007B39E6" w:rsidTr="005156D9">
        <w:tc>
          <w:tcPr>
            <w:tcW w:w="6060" w:type="dxa"/>
            <w:gridSpan w:val="5"/>
          </w:tcPr>
          <w:p w:rsidR="007B39E6" w:rsidRDefault="007B39E6" w:rsidP="005156D9">
            <w:pPr>
              <w:jc w:val="both"/>
            </w:pPr>
          </w:p>
        </w:tc>
        <w:tc>
          <w:tcPr>
            <w:tcW w:w="1703" w:type="dxa"/>
            <w:gridSpan w:val="2"/>
          </w:tcPr>
          <w:p w:rsidR="007B39E6" w:rsidRDefault="007B39E6" w:rsidP="005156D9">
            <w:pPr>
              <w:jc w:val="both"/>
            </w:pPr>
          </w:p>
        </w:tc>
        <w:tc>
          <w:tcPr>
            <w:tcW w:w="2096" w:type="dxa"/>
            <w:gridSpan w:val="4"/>
          </w:tcPr>
          <w:p w:rsidR="007B39E6" w:rsidRDefault="007B39E6" w:rsidP="005156D9">
            <w:pPr>
              <w:jc w:val="both"/>
            </w:pPr>
          </w:p>
        </w:tc>
      </w:tr>
      <w:tr w:rsidR="007B39E6" w:rsidTr="005156D9">
        <w:tc>
          <w:tcPr>
            <w:tcW w:w="9859" w:type="dxa"/>
            <w:gridSpan w:val="11"/>
            <w:shd w:val="clear" w:color="auto" w:fill="F7CAAC"/>
          </w:tcPr>
          <w:p w:rsidR="007B39E6" w:rsidRDefault="007B39E6" w:rsidP="005156D9">
            <w:pPr>
              <w:jc w:val="both"/>
            </w:pPr>
            <w:r>
              <w:rPr>
                <w:b/>
              </w:rPr>
              <w:t>Předměty příslušného studijního programu a způsob zapojení do jejich výuky, příp. další zapojení do uskutečňování studijního programu</w:t>
            </w:r>
          </w:p>
        </w:tc>
      </w:tr>
      <w:tr w:rsidR="007B39E6" w:rsidTr="005156D9">
        <w:trPr>
          <w:trHeight w:val="480"/>
        </w:trPr>
        <w:tc>
          <w:tcPr>
            <w:tcW w:w="9859" w:type="dxa"/>
            <w:gridSpan w:val="11"/>
            <w:tcBorders>
              <w:top w:val="nil"/>
            </w:tcBorders>
          </w:tcPr>
          <w:p w:rsidR="007B39E6" w:rsidRDefault="007B39E6" w:rsidP="005156D9">
            <w:pPr>
              <w:jc w:val="both"/>
            </w:pPr>
            <w:r>
              <w:t>Ekonomie I – garant, přednášející (60%)</w:t>
            </w:r>
          </w:p>
          <w:p w:rsidR="007B39E6" w:rsidRDefault="007B39E6" w:rsidP="005156D9">
            <w:pPr>
              <w:jc w:val="both"/>
            </w:pPr>
          </w:p>
        </w:tc>
      </w:tr>
      <w:tr w:rsidR="007B39E6" w:rsidTr="005156D9">
        <w:tc>
          <w:tcPr>
            <w:tcW w:w="9859" w:type="dxa"/>
            <w:gridSpan w:val="11"/>
            <w:shd w:val="clear" w:color="auto" w:fill="F7CAAC"/>
          </w:tcPr>
          <w:p w:rsidR="007B39E6" w:rsidRDefault="007B39E6" w:rsidP="005156D9">
            <w:pPr>
              <w:jc w:val="both"/>
            </w:pPr>
            <w:r>
              <w:rPr>
                <w:b/>
              </w:rPr>
              <w:t xml:space="preserve">Údaje o vzdělání na VŠ </w:t>
            </w:r>
          </w:p>
        </w:tc>
      </w:tr>
      <w:tr w:rsidR="007B39E6" w:rsidTr="005156D9">
        <w:trPr>
          <w:trHeight w:val="653"/>
        </w:trPr>
        <w:tc>
          <w:tcPr>
            <w:tcW w:w="9859" w:type="dxa"/>
            <w:gridSpan w:val="11"/>
          </w:tcPr>
          <w:p w:rsidR="003F0ECC" w:rsidRDefault="007B39E6" w:rsidP="003F0ECC">
            <w:pPr>
              <w:ind w:left="1418" w:hanging="1418"/>
              <w:rPr>
                <w:b/>
              </w:rPr>
            </w:pPr>
            <w:r w:rsidRPr="001C1E59">
              <w:rPr>
                <w:b/>
              </w:rPr>
              <w:t>2000-2003:</w:t>
            </w:r>
            <w:r>
              <w:tab/>
            </w:r>
            <w:r w:rsidRPr="00C41EBA">
              <w:t>UTB ve Zlíně, Fakulta managementu a ekonomiky</w:t>
            </w:r>
            <w:r w:rsidR="0057445C" w:rsidRPr="003E3FA1">
              <w:t>, obor „</w:t>
            </w:r>
            <w:r w:rsidR="0057445C">
              <w:t xml:space="preserve">Ekonomika a management podniku“ </w:t>
            </w:r>
            <w:r w:rsidR="003F0ECC">
              <w:rPr>
                <w:b/>
              </w:rPr>
              <w:t>(Ph.D.)</w:t>
            </w:r>
          </w:p>
          <w:p w:rsidR="007B39E6" w:rsidRPr="00B8124C" w:rsidRDefault="003F0ECC" w:rsidP="00B8124C">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r w:rsidDel="0057445C">
              <w:t xml:space="preserve"> </w:t>
            </w:r>
          </w:p>
        </w:tc>
      </w:tr>
      <w:tr w:rsidR="007B39E6" w:rsidTr="005156D9">
        <w:tc>
          <w:tcPr>
            <w:tcW w:w="9859" w:type="dxa"/>
            <w:gridSpan w:val="11"/>
            <w:shd w:val="clear" w:color="auto" w:fill="F7CAAC"/>
          </w:tcPr>
          <w:p w:rsidR="007B39E6" w:rsidRDefault="007B39E6" w:rsidP="005156D9">
            <w:pPr>
              <w:jc w:val="both"/>
              <w:rPr>
                <w:b/>
              </w:rPr>
            </w:pPr>
            <w:r>
              <w:rPr>
                <w:b/>
              </w:rPr>
              <w:t>Údaje o odborném působení od absolvování VŠ</w:t>
            </w:r>
          </w:p>
        </w:tc>
      </w:tr>
      <w:tr w:rsidR="007B39E6" w:rsidTr="005156D9">
        <w:trPr>
          <w:trHeight w:val="1090"/>
        </w:trPr>
        <w:tc>
          <w:tcPr>
            <w:tcW w:w="9859" w:type="dxa"/>
            <w:gridSpan w:val="11"/>
          </w:tcPr>
          <w:p w:rsidR="007B39E6" w:rsidRPr="00C41EBA" w:rsidRDefault="007B39E6" w:rsidP="005156D9">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rsidR="007B39E6" w:rsidRDefault="007B39E6" w:rsidP="005156D9">
            <w:r w:rsidRPr="001C1E59">
              <w:rPr>
                <w:b/>
              </w:rPr>
              <w:t>1998 – 2001:</w:t>
            </w:r>
            <w:r w:rsidRPr="00C41EBA">
              <w:tab/>
              <w:t xml:space="preserve">Odborný asistent VUT Brno, </w:t>
            </w:r>
            <w:r>
              <w:t>Fakulta managementu a ekonomiky</w:t>
            </w:r>
          </w:p>
          <w:p w:rsidR="007B39E6" w:rsidRPr="00C41EBA" w:rsidRDefault="007B39E6" w:rsidP="005156D9">
            <w:r w:rsidRPr="001C1E59">
              <w:rPr>
                <w:b/>
              </w:rPr>
              <w:t>2001 – dosud:</w:t>
            </w:r>
            <w:r>
              <w:t xml:space="preserve">     </w:t>
            </w:r>
            <w:r>
              <w:rPr>
                <w:color w:val="000000"/>
                <w:szCs w:val="24"/>
              </w:rPr>
              <w:t>UTB ve Zlíně, Fakulta managementu a ekonomiky, akademický pracovník</w:t>
            </w:r>
          </w:p>
          <w:p w:rsidR="007B39E6" w:rsidRPr="00C41EBA" w:rsidRDefault="007B39E6" w:rsidP="005156D9">
            <w:r w:rsidRPr="001C1E59">
              <w:rPr>
                <w:b/>
              </w:rPr>
              <w:t>2000 – 2004:</w:t>
            </w:r>
            <w:r w:rsidRPr="00C41EBA">
              <w:tab/>
              <w:t>členka AS UTB, členka ekonomické komise AS UTB</w:t>
            </w:r>
          </w:p>
          <w:p w:rsidR="007B39E6" w:rsidRPr="00C41EBA" w:rsidRDefault="007B39E6" w:rsidP="005156D9">
            <w:r w:rsidRPr="001C1E59">
              <w:rPr>
                <w:b/>
              </w:rPr>
              <w:t>2004 – 2007:</w:t>
            </w:r>
            <w:r w:rsidRPr="00C41EBA">
              <w:tab/>
              <w:t>místopředsedkyně AS UTB, členka ekonomické komise AS UTB</w:t>
            </w:r>
          </w:p>
          <w:p w:rsidR="007B39E6" w:rsidRDefault="007B39E6" w:rsidP="005156D9">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7B39E6" w:rsidTr="005156D9">
        <w:trPr>
          <w:trHeight w:val="250"/>
        </w:trPr>
        <w:tc>
          <w:tcPr>
            <w:tcW w:w="9859" w:type="dxa"/>
            <w:gridSpan w:val="11"/>
            <w:shd w:val="clear" w:color="auto" w:fill="F7CAAC"/>
          </w:tcPr>
          <w:p w:rsidR="007B39E6" w:rsidRDefault="007B39E6" w:rsidP="005156D9">
            <w:pPr>
              <w:jc w:val="both"/>
            </w:pPr>
            <w:r>
              <w:rPr>
                <w:b/>
              </w:rPr>
              <w:t>Zkušenosti s vedením kvalifikačních a rigorózních prací</w:t>
            </w:r>
          </w:p>
        </w:tc>
      </w:tr>
      <w:tr w:rsidR="007B39E6" w:rsidTr="005156D9">
        <w:trPr>
          <w:trHeight w:val="684"/>
        </w:trPr>
        <w:tc>
          <w:tcPr>
            <w:tcW w:w="9859" w:type="dxa"/>
            <w:gridSpan w:val="11"/>
          </w:tcPr>
          <w:p w:rsidR="00205980" w:rsidRDefault="00205980" w:rsidP="00205980">
            <w:pPr>
              <w:jc w:val="both"/>
            </w:pPr>
            <w:r>
              <w:t xml:space="preserve">Počet vedených bakalářských prací – 52 </w:t>
            </w:r>
          </w:p>
          <w:p w:rsidR="00205980" w:rsidRDefault="00205980" w:rsidP="00205980">
            <w:pPr>
              <w:jc w:val="both"/>
            </w:pPr>
            <w:r>
              <w:t>Počet vedených diplomových prací – 18</w:t>
            </w:r>
          </w:p>
          <w:p w:rsidR="007B39E6" w:rsidRDefault="00205980" w:rsidP="00205980">
            <w:pPr>
              <w:jc w:val="both"/>
            </w:pPr>
            <w:r>
              <w:t>Počet vedených disertačních prací - 1</w:t>
            </w:r>
          </w:p>
        </w:tc>
      </w:tr>
      <w:tr w:rsidR="007B39E6" w:rsidTr="005156D9">
        <w:trPr>
          <w:cantSplit/>
        </w:trPr>
        <w:tc>
          <w:tcPr>
            <w:tcW w:w="3347" w:type="dxa"/>
            <w:gridSpan w:val="2"/>
            <w:tcBorders>
              <w:top w:val="single" w:sz="12" w:space="0" w:color="auto"/>
            </w:tcBorders>
            <w:shd w:val="clear" w:color="auto" w:fill="F7CAAC"/>
          </w:tcPr>
          <w:p w:rsidR="007B39E6" w:rsidRDefault="007B39E6" w:rsidP="005156D9">
            <w:pPr>
              <w:jc w:val="both"/>
            </w:pPr>
            <w:r>
              <w:rPr>
                <w:b/>
              </w:rPr>
              <w:t xml:space="preserve">Obor habilitačního řízení </w:t>
            </w:r>
          </w:p>
        </w:tc>
        <w:tc>
          <w:tcPr>
            <w:tcW w:w="2245" w:type="dxa"/>
            <w:gridSpan w:val="2"/>
            <w:tcBorders>
              <w:top w:val="single" w:sz="12" w:space="0" w:color="auto"/>
            </w:tcBorders>
            <w:shd w:val="clear" w:color="auto" w:fill="F7CAAC"/>
          </w:tcPr>
          <w:p w:rsidR="007B39E6" w:rsidRDefault="007B39E6" w:rsidP="005156D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B39E6" w:rsidRDefault="007B39E6" w:rsidP="005156D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B39E6" w:rsidRDefault="007B39E6" w:rsidP="005156D9">
            <w:pPr>
              <w:jc w:val="both"/>
              <w:rPr>
                <w:b/>
              </w:rPr>
            </w:pPr>
            <w:r>
              <w:rPr>
                <w:b/>
              </w:rPr>
              <w:t>Ohlasy publikací</w:t>
            </w:r>
          </w:p>
        </w:tc>
      </w:tr>
      <w:tr w:rsidR="007B39E6" w:rsidTr="005156D9">
        <w:trPr>
          <w:cantSplit/>
        </w:trPr>
        <w:tc>
          <w:tcPr>
            <w:tcW w:w="3347" w:type="dxa"/>
            <w:gridSpan w:val="2"/>
          </w:tcPr>
          <w:p w:rsidR="007B39E6" w:rsidRDefault="007B39E6" w:rsidP="005156D9">
            <w:pPr>
              <w:jc w:val="both"/>
            </w:pPr>
            <w:r>
              <w:t>Ekonomika a management podniku</w:t>
            </w:r>
          </w:p>
        </w:tc>
        <w:tc>
          <w:tcPr>
            <w:tcW w:w="2245" w:type="dxa"/>
            <w:gridSpan w:val="2"/>
          </w:tcPr>
          <w:p w:rsidR="007B39E6" w:rsidRDefault="007B39E6" w:rsidP="005156D9">
            <w:pPr>
              <w:jc w:val="both"/>
            </w:pPr>
            <w:r>
              <w:t>2009</w:t>
            </w:r>
          </w:p>
        </w:tc>
        <w:tc>
          <w:tcPr>
            <w:tcW w:w="2248" w:type="dxa"/>
            <w:gridSpan w:val="4"/>
            <w:tcBorders>
              <w:right w:val="single" w:sz="12" w:space="0" w:color="auto"/>
            </w:tcBorders>
          </w:tcPr>
          <w:p w:rsidR="007B39E6" w:rsidRDefault="007B39E6" w:rsidP="005156D9">
            <w:pPr>
              <w:jc w:val="both"/>
            </w:pPr>
            <w:r>
              <w:t>UTB ve Zlině, FAME</w:t>
            </w:r>
          </w:p>
        </w:tc>
        <w:tc>
          <w:tcPr>
            <w:tcW w:w="632" w:type="dxa"/>
            <w:tcBorders>
              <w:left w:val="single" w:sz="12" w:space="0" w:color="auto"/>
            </w:tcBorders>
            <w:shd w:val="clear" w:color="auto" w:fill="F7CAAC"/>
          </w:tcPr>
          <w:p w:rsidR="007B39E6" w:rsidRDefault="007B39E6" w:rsidP="005156D9">
            <w:pPr>
              <w:jc w:val="both"/>
            </w:pPr>
            <w:r>
              <w:rPr>
                <w:b/>
              </w:rPr>
              <w:t>WOS</w:t>
            </w:r>
          </w:p>
        </w:tc>
        <w:tc>
          <w:tcPr>
            <w:tcW w:w="693" w:type="dxa"/>
            <w:shd w:val="clear" w:color="auto" w:fill="F7CAAC"/>
          </w:tcPr>
          <w:p w:rsidR="007B39E6" w:rsidRDefault="007B39E6" w:rsidP="005156D9">
            <w:pPr>
              <w:jc w:val="both"/>
              <w:rPr>
                <w:sz w:val="18"/>
              </w:rPr>
            </w:pPr>
            <w:r>
              <w:rPr>
                <w:b/>
                <w:sz w:val="18"/>
              </w:rPr>
              <w:t>Scopus</w:t>
            </w:r>
          </w:p>
        </w:tc>
        <w:tc>
          <w:tcPr>
            <w:tcW w:w="694" w:type="dxa"/>
            <w:shd w:val="clear" w:color="auto" w:fill="F7CAAC"/>
          </w:tcPr>
          <w:p w:rsidR="007B39E6" w:rsidRDefault="007B39E6" w:rsidP="005156D9">
            <w:pPr>
              <w:jc w:val="both"/>
            </w:pPr>
            <w:r>
              <w:rPr>
                <w:b/>
                <w:sz w:val="18"/>
              </w:rPr>
              <w:t>ostatní</w:t>
            </w:r>
          </w:p>
        </w:tc>
      </w:tr>
      <w:tr w:rsidR="007B39E6" w:rsidTr="005156D9">
        <w:trPr>
          <w:cantSplit/>
          <w:trHeight w:val="70"/>
        </w:trPr>
        <w:tc>
          <w:tcPr>
            <w:tcW w:w="3347" w:type="dxa"/>
            <w:gridSpan w:val="2"/>
            <w:shd w:val="clear" w:color="auto" w:fill="F7CAAC"/>
          </w:tcPr>
          <w:p w:rsidR="007B39E6" w:rsidRDefault="007B39E6" w:rsidP="005156D9">
            <w:pPr>
              <w:jc w:val="both"/>
            </w:pPr>
            <w:r>
              <w:rPr>
                <w:b/>
              </w:rPr>
              <w:t>Obor jmenovacího řízení</w:t>
            </w:r>
          </w:p>
        </w:tc>
        <w:tc>
          <w:tcPr>
            <w:tcW w:w="2245" w:type="dxa"/>
            <w:gridSpan w:val="2"/>
            <w:shd w:val="clear" w:color="auto" w:fill="F7CAAC"/>
          </w:tcPr>
          <w:p w:rsidR="007B39E6" w:rsidRDefault="007B39E6" w:rsidP="005156D9">
            <w:pPr>
              <w:jc w:val="both"/>
            </w:pPr>
            <w:r>
              <w:rPr>
                <w:b/>
              </w:rPr>
              <w:t>Rok udělení hodnosti</w:t>
            </w:r>
          </w:p>
        </w:tc>
        <w:tc>
          <w:tcPr>
            <w:tcW w:w="2248" w:type="dxa"/>
            <w:gridSpan w:val="4"/>
            <w:tcBorders>
              <w:right w:val="single" w:sz="12" w:space="0" w:color="auto"/>
            </w:tcBorders>
            <w:shd w:val="clear" w:color="auto" w:fill="F7CAAC"/>
          </w:tcPr>
          <w:p w:rsidR="007B39E6" w:rsidRDefault="007B39E6" w:rsidP="005156D9">
            <w:pPr>
              <w:jc w:val="both"/>
            </w:pPr>
            <w:r>
              <w:rPr>
                <w:b/>
              </w:rPr>
              <w:t>Řízení konáno na VŠ</w:t>
            </w:r>
          </w:p>
        </w:tc>
        <w:tc>
          <w:tcPr>
            <w:tcW w:w="632" w:type="dxa"/>
            <w:vMerge w:val="restart"/>
            <w:tcBorders>
              <w:left w:val="single" w:sz="12" w:space="0" w:color="auto"/>
            </w:tcBorders>
          </w:tcPr>
          <w:p w:rsidR="007B39E6" w:rsidRDefault="007B39E6" w:rsidP="005156D9">
            <w:pPr>
              <w:jc w:val="both"/>
              <w:rPr>
                <w:b/>
              </w:rPr>
            </w:pPr>
            <w:r>
              <w:rPr>
                <w:b/>
              </w:rPr>
              <w:t>-</w:t>
            </w:r>
          </w:p>
        </w:tc>
        <w:tc>
          <w:tcPr>
            <w:tcW w:w="693" w:type="dxa"/>
            <w:vMerge w:val="restart"/>
          </w:tcPr>
          <w:p w:rsidR="007B39E6" w:rsidRDefault="007B39E6" w:rsidP="005156D9">
            <w:pPr>
              <w:jc w:val="both"/>
              <w:rPr>
                <w:b/>
              </w:rPr>
            </w:pPr>
            <w:r>
              <w:rPr>
                <w:b/>
              </w:rPr>
              <w:t>2</w:t>
            </w:r>
          </w:p>
        </w:tc>
        <w:tc>
          <w:tcPr>
            <w:tcW w:w="694" w:type="dxa"/>
            <w:vMerge w:val="restart"/>
          </w:tcPr>
          <w:p w:rsidR="007B39E6" w:rsidRDefault="007B39E6" w:rsidP="005156D9">
            <w:pPr>
              <w:jc w:val="both"/>
              <w:rPr>
                <w:b/>
              </w:rPr>
            </w:pPr>
            <w:r>
              <w:rPr>
                <w:b/>
              </w:rPr>
              <w:t>12</w:t>
            </w:r>
          </w:p>
        </w:tc>
      </w:tr>
      <w:tr w:rsidR="007B39E6" w:rsidTr="005156D9">
        <w:trPr>
          <w:trHeight w:val="205"/>
        </w:trPr>
        <w:tc>
          <w:tcPr>
            <w:tcW w:w="3347" w:type="dxa"/>
            <w:gridSpan w:val="2"/>
          </w:tcPr>
          <w:p w:rsidR="007B39E6" w:rsidRDefault="007B39E6" w:rsidP="005156D9">
            <w:pPr>
              <w:jc w:val="both"/>
            </w:pPr>
          </w:p>
        </w:tc>
        <w:tc>
          <w:tcPr>
            <w:tcW w:w="2245" w:type="dxa"/>
            <w:gridSpan w:val="2"/>
          </w:tcPr>
          <w:p w:rsidR="007B39E6" w:rsidRDefault="007B39E6" w:rsidP="005156D9">
            <w:pPr>
              <w:jc w:val="both"/>
            </w:pPr>
          </w:p>
        </w:tc>
        <w:tc>
          <w:tcPr>
            <w:tcW w:w="2248" w:type="dxa"/>
            <w:gridSpan w:val="4"/>
            <w:tcBorders>
              <w:right w:val="single" w:sz="12" w:space="0" w:color="auto"/>
            </w:tcBorders>
          </w:tcPr>
          <w:p w:rsidR="007B39E6" w:rsidRDefault="007B39E6" w:rsidP="005156D9">
            <w:pPr>
              <w:jc w:val="both"/>
            </w:pPr>
          </w:p>
        </w:tc>
        <w:tc>
          <w:tcPr>
            <w:tcW w:w="632" w:type="dxa"/>
            <w:vMerge/>
            <w:tcBorders>
              <w:left w:val="single" w:sz="12" w:space="0" w:color="auto"/>
            </w:tcBorders>
            <w:vAlign w:val="center"/>
          </w:tcPr>
          <w:p w:rsidR="007B39E6" w:rsidRDefault="007B39E6" w:rsidP="005156D9">
            <w:pPr>
              <w:rPr>
                <w:b/>
              </w:rPr>
            </w:pPr>
          </w:p>
        </w:tc>
        <w:tc>
          <w:tcPr>
            <w:tcW w:w="693" w:type="dxa"/>
            <w:vMerge/>
            <w:vAlign w:val="center"/>
          </w:tcPr>
          <w:p w:rsidR="007B39E6" w:rsidRDefault="007B39E6" w:rsidP="005156D9">
            <w:pPr>
              <w:rPr>
                <w:b/>
              </w:rPr>
            </w:pPr>
          </w:p>
        </w:tc>
        <w:tc>
          <w:tcPr>
            <w:tcW w:w="694" w:type="dxa"/>
            <w:vMerge/>
            <w:vAlign w:val="center"/>
          </w:tcPr>
          <w:p w:rsidR="007B39E6" w:rsidRDefault="007B39E6" w:rsidP="005156D9">
            <w:pPr>
              <w:rPr>
                <w:b/>
              </w:rPr>
            </w:pPr>
          </w:p>
        </w:tc>
      </w:tr>
      <w:tr w:rsidR="007B39E6" w:rsidTr="005156D9">
        <w:tc>
          <w:tcPr>
            <w:tcW w:w="9859" w:type="dxa"/>
            <w:gridSpan w:val="11"/>
            <w:shd w:val="clear" w:color="auto" w:fill="F7CAAC"/>
          </w:tcPr>
          <w:p w:rsidR="007B39E6" w:rsidRDefault="007B39E6" w:rsidP="005156D9">
            <w:pPr>
              <w:jc w:val="both"/>
              <w:rPr>
                <w:b/>
              </w:rPr>
            </w:pPr>
            <w:r>
              <w:rPr>
                <w:b/>
              </w:rPr>
              <w:t xml:space="preserve">Přehled o nejvýznamnější publikační a další tvůrčí činnosti nebo další profesní činnosti u odborníků z praxe vztahující se k zabezpečovaným předmětům </w:t>
            </w:r>
          </w:p>
        </w:tc>
      </w:tr>
      <w:tr w:rsidR="007B39E6" w:rsidTr="005156D9">
        <w:trPr>
          <w:trHeight w:val="992"/>
        </w:trPr>
        <w:tc>
          <w:tcPr>
            <w:tcW w:w="9859" w:type="dxa"/>
            <w:gridSpan w:val="11"/>
          </w:tcPr>
          <w:p w:rsidR="007B39E6" w:rsidRPr="00BA0440" w:rsidRDefault="007B39E6" w:rsidP="007B39E6">
            <w:pPr>
              <w:jc w:val="both"/>
            </w:pPr>
            <w:r w:rsidRPr="00BA0440">
              <w:t>DOHNALOVÁ, Z</w:t>
            </w:r>
            <w:r>
              <w:t>.</w:t>
            </w:r>
            <w:r w:rsidRPr="00BA0440">
              <w:t xml:space="preserve">, ZIMOLA, B. Corporate Stakeholder Management. </w:t>
            </w:r>
            <w:r w:rsidRPr="001C1E59">
              <w:rPr>
                <w:i/>
              </w:rPr>
              <w:t>Procedia: Social and Behavioral Sciences</w:t>
            </w:r>
            <w:r w:rsidRPr="00BA0440">
              <w:t xml:space="preserve">, 2013, roč. 110, č. </w:t>
            </w:r>
            <w:r>
              <w:t>121, s. 879-886. ISSN 1877-0428</w:t>
            </w:r>
            <w:r w:rsidR="00FD15E7">
              <w:t xml:space="preserve">. </w:t>
            </w:r>
            <w:r w:rsidR="00FD15E7" w:rsidRPr="00FD15E7">
              <w:t>DOI: 10.1016/j.sbspro.2013.12.933</w:t>
            </w:r>
            <w:r>
              <w:t xml:space="preserve"> (50%).</w:t>
            </w:r>
          </w:p>
          <w:p w:rsidR="007B39E6" w:rsidRPr="00FD15E7" w:rsidRDefault="007B39E6" w:rsidP="007B39E6">
            <w:pPr>
              <w:jc w:val="both"/>
            </w:pPr>
            <w:r w:rsidRPr="00FD15E7">
              <w:t xml:space="preserve">SOBOTKOVÁ, E., DOHNALOVÁ, Z. Modern Problems of the Integration of Graduates in the Czech Labour Market. </w:t>
            </w:r>
            <w:r w:rsidR="00FD15E7" w:rsidRPr="00FD15E7">
              <w:rPr>
                <w:i/>
              </w:rPr>
              <w:t>Procedia - Social and Behavioral Sciences</w:t>
            </w:r>
            <w:r w:rsidR="00FD15E7" w:rsidRPr="00FD15E7">
              <w:t xml:space="preserve">, 2014, vol. 143, s. 1048-1054. ISSN 1877-0428. </w:t>
            </w:r>
            <w:hyperlink r:id="rId41" w:tgtFrame="_blank" w:tooltip="Persistent link using digital object identifier" w:history="1">
              <w:r w:rsidR="00FD15E7" w:rsidRPr="00FD15E7">
                <w:rPr>
                  <w:rStyle w:val="Hypertextovodkaz"/>
                  <w:color w:val="auto"/>
                  <w:u w:val="none"/>
                </w:rPr>
                <w:t>https://doi.org/10.1016/j.sbspro.2014.07.553</w:t>
              </w:r>
            </w:hyperlink>
            <w:r w:rsidRPr="00FD15E7">
              <w:t xml:space="preserve"> (25%).</w:t>
            </w:r>
          </w:p>
          <w:p w:rsidR="007B39E6" w:rsidRPr="00BA0440" w:rsidRDefault="007B39E6" w:rsidP="007B39E6">
            <w:pPr>
              <w:jc w:val="both"/>
            </w:pPr>
            <w:r w:rsidRPr="00BA0440">
              <w:t xml:space="preserve">DOHNALOVÁ, Z. </w:t>
            </w:r>
            <w:r w:rsidRPr="001C1E59">
              <w:rPr>
                <w:i/>
              </w:rPr>
              <w:t>Mikroekonomie</w:t>
            </w:r>
            <w:r w:rsidRPr="00BA0440">
              <w:t xml:space="preserve">. </w:t>
            </w:r>
            <w:r w:rsidR="00FD15E7">
              <w:t>1.</w:t>
            </w:r>
            <w:r w:rsidRPr="00BA0440">
              <w:t xml:space="preserve"> vydání</w:t>
            </w:r>
            <w:r w:rsidR="00FD15E7">
              <w:t xml:space="preserve">. Žilina: </w:t>
            </w:r>
            <w:r w:rsidRPr="00BA0440">
              <w:t>Geor</w:t>
            </w:r>
            <w:r>
              <w:t>g</w:t>
            </w:r>
            <w:r w:rsidRPr="00BA0440">
              <w:t>, 2014</w:t>
            </w:r>
            <w:r w:rsidR="00FD15E7">
              <w:t>, 185 s</w:t>
            </w:r>
            <w:r w:rsidRPr="00BA0440">
              <w:t>.</w:t>
            </w:r>
            <w:r>
              <w:t xml:space="preserve"> </w:t>
            </w:r>
            <w:r w:rsidR="00FD15E7">
              <w:t xml:space="preserve">ISBN </w:t>
            </w:r>
            <w:r w:rsidRPr="00BA0440">
              <w:t>978-80-8154-033-2</w:t>
            </w:r>
            <w:r>
              <w:t>.</w:t>
            </w:r>
          </w:p>
          <w:p w:rsidR="007B39E6" w:rsidRDefault="007B39E6" w:rsidP="007B39E6">
            <w:pPr>
              <w:jc w:val="both"/>
            </w:pPr>
            <w:r w:rsidRPr="00BA0440">
              <w:t xml:space="preserve">DOHNALOVÁ, Z. </w:t>
            </w:r>
            <w:r w:rsidRPr="001C1E59">
              <w:rPr>
                <w:i/>
              </w:rPr>
              <w:t>Metodika modulárního systému udělování zápočtů v bakalářském studiu za účelem motivace studenta formou profesní profilace v souladu s vývojovými trendy na trhu práce</w:t>
            </w:r>
            <w:r w:rsidRPr="00BA0440">
              <w:t xml:space="preserve">. </w:t>
            </w:r>
            <w:r w:rsidR="00FD15E7">
              <w:t xml:space="preserve">Zlín: </w:t>
            </w:r>
            <w:r w:rsidRPr="00BA0440">
              <w:t xml:space="preserve">UTB ve Zlíně, Fakulta managementu </w:t>
            </w:r>
            <w:r>
              <w:br/>
            </w:r>
            <w:r w:rsidRPr="00BA0440">
              <w:t>a ekonomiky, 2015</w:t>
            </w:r>
            <w:r w:rsidR="00FD15E7">
              <w:t>, 83 s</w:t>
            </w:r>
            <w:r w:rsidRPr="00BA0440">
              <w:t>. ISBN</w:t>
            </w:r>
            <w:r w:rsidR="00FD15E7">
              <w:t xml:space="preserve"> 978</w:t>
            </w:r>
            <w:r w:rsidRPr="00BA0440">
              <w:t>-80-7454-469-9</w:t>
            </w:r>
            <w:r>
              <w:t>.</w:t>
            </w:r>
          </w:p>
          <w:p w:rsidR="007B39E6" w:rsidRPr="00BF5262" w:rsidRDefault="007B39E6" w:rsidP="007B39E6">
            <w:pPr>
              <w:jc w:val="both"/>
            </w:pPr>
            <w:r w:rsidRPr="00FF383F">
              <w:rPr>
                <w:caps/>
              </w:rPr>
              <w:t>Dohnalová</w:t>
            </w:r>
            <w:r w:rsidRPr="00BF5262">
              <w:t>, Z</w:t>
            </w:r>
            <w:r>
              <w:t>.</w:t>
            </w:r>
            <w:r w:rsidRPr="00BF5262">
              <w:t xml:space="preserve"> Asymmetry of </w:t>
            </w:r>
            <w:r w:rsidR="00FD15E7">
              <w:t>I</w:t>
            </w:r>
            <w:r w:rsidRPr="00BF5262">
              <w:t xml:space="preserve">nformation </w:t>
            </w:r>
            <w:r w:rsidR="00FD15E7">
              <w:t>B</w:t>
            </w:r>
            <w:r w:rsidRPr="00BF5262">
              <w:t xml:space="preserve">etween </w:t>
            </w:r>
            <w:r w:rsidR="00FD15E7">
              <w:t>E</w:t>
            </w:r>
            <w:r w:rsidRPr="00BF5262">
              <w:t xml:space="preserve">mployers and </w:t>
            </w:r>
            <w:r w:rsidR="00FD15E7">
              <w:t>H</w:t>
            </w:r>
            <w:r w:rsidRPr="00BF5262">
              <w:t xml:space="preserve">igh </w:t>
            </w:r>
            <w:r w:rsidR="00FD15E7">
              <w:t>S</w:t>
            </w:r>
            <w:r w:rsidRPr="00BF5262">
              <w:t xml:space="preserve">school </w:t>
            </w:r>
            <w:r w:rsidR="00FD15E7">
              <w:t>Graduates in Czech Republic's L</w:t>
            </w:r>
            <w:r w:rsidRPr="00BF5262">
              <w:t xml:space="preserve">abour </w:t>
            </w:r>
            <w:r w:rsidR="00FD15E7">
              <w:t>M</w:t>
            </w:r>
            <w:r w:rsidRPr="00BF5262">
              <w:t xml:space="preserve">arket. </w:t>
            </w:r>
            <w:r w:rsidRPr="001C1E59">
              <w:rPr>
                <w:i/>
              </w:rPr>
              <w:t>International Journal of Interdisciplinary Educational Studies</w:t>
            </w:r>
            <w:r w:rsidRPr="00BF5262">
              <w:t>, 2016, roč. 11, č. 2, s. 1-13. ISSN 2327-011X.</w:t>
            </w:r>
            <w:r w:rsidR="00FD15E7">
              <w:t xml:space="preserve"> </w:t>
            </w:r>
            <w:hyperlink r:id="rId42" w:history="1">
              <w:r w:rsidR="00FD15E7" w:rsidRPr="00FD15E7">
                <w:rPr>
                  <w:rStyle w:val="Hypertextovodkaz"/>
                  <w:color w:val="auto"/>
                  <w:u w:val="none"/>
                </w:rPr>
                <w:t>https://doi.org/10.18848/2327-011X/CGP/v11i02/1-13</w:t>
              </w:r>
            </w:hyperlink>
          </w:p>
          <w:p w:rsidR="007B39E6" w:rsidRDefault="007B39E6" w:rsidP="007B39E6">
            <w:pPr>
              <w:jc w:val="both"/>
            </w:pPr>
            <w:r w:rsidRPr="00FF383F">
              <w:rPr>
                <w:caps/>
              </w:rPr>
              <w:t>Dohnalová</w:t>
            </w:r>
            <w:r w:rsidRPr="00BF5262">
              <w:t>, Z</w:t>
            </w:r>
            <w:r>
              <w:t>.,</w:t>
            </w:r>
            <w:r w:rsidRPr="00BF5262">
              <w:t xml:space="preserve"> </w:t>
            </w:r>
            <w:r w:rsidRPr="001C1E59">
              <w:rPr>
                <w:caps/>
              </w:rPr>
              <w:t>Zimola,</w:t>
            </w:r>
            <w:r w:rsidRPr="00BF5262">
              <w:t xml:space="preserve"> B. Contemporary </w:t>
            </w:r>
            <w:r w:rsidR="00FD15E7">
              <w:t>Risks C</w:t>
            </w:r>
            <w:r w:rsidRPr="00BF5262">
              <w:t xml:space="preserve">oncerning </w:t>
            </w:r>
            <w:r w:rsidR="00FD15E7">
              <w:t>Y</w:t>
            </w:r>
            <w:r w:rsidRPr="00BF5262">
              <w:t xml:space="preserve">oung </w:t>
            </w:r>
            <w:r w:rsidR="00FD15E7">
              <w:t>A</w:t>
            </w:r>
            <w:r w:rsidRPr="00BF5262">
              <w:t xml:space="preserve">dults’ </w:t>
            </w:r>
            <w:r w:rsidR="00FD15E7">
              <w:t>Adaptation to the L</w:t>
            </w:r>
            <w:r w:rsidRPr="00BF5262">
              <w:t xml:space="preserve">abour </w:t>
            </w:r>
            <w:r w:rsidR="00FD15E7">
              <w:t>M</w:t>
            </w:r>
            <w:r w:rsidRPr="00BF5262">
              <w:t xml:space="preserve">arket. In </w:t>
            </w:r>
            <w:r w:rsidRPr="001C1E59">
              <w:rPr>
                <w:i/>
              </w:rPr>
              <w:t>International Business and Global Economy</w:t>
            </w:r>
            <w:r w:rsidRPr="00BF5262">
              <w:t xml:space="preserve"> 2016. Graňsk: Wydawnictwo Uniwersytetu Gdańskiego, 2016, s. 549-563. ISSN 2300-6102</w:t>
            </w:r>
            <w:r w:rsidR="00FD15E7">
              <w:t xml:space="preserve">. </w:t>
            </w:r>
            <w:r w:rsidR="00FD15E7" w:rsidRPr="00FD15E7">
              <w:t>DOI 10.4467/23539496IB.16.040.5621</w:t>
            </w:r>
            <w:r>
              <w:t xml:space="preserve"> (70%).</w:t>
            </w:r>
            <w:r w:rsidRPr="00BF5262">
              <w:t xml:space="preserve"> </w:t>
            </w:r>
          </w:p>
          <w:p w:rsidR="007B39E6" w:rsidRDefault="007B39E6" w:rsidP="007B39E6">
            <w:pPr>
              <w:jc w:val="both"/>
              <w:rPr>
                <w:b/>
              </w:rPr>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p>
        </w:tc>
      </w:tr>
      <w:tr w:rsidR="007B39E6" w:rsidTr="005156D9">
        <w:trPr>
          <w:trHeight w:val="218"/>
        </w:trPr>
        <w:tc>
          <w:tcPr>
            <w:tcW w:w="9859" w:type="dxa"/>
            <w:gridSpan w:val="11"/>
            <w:shd w:val="clear" w:color="auto" w:fill="F7CAAC"/>
          </w:tcPr>
          <w:p w:rsidR="007B39E6" w:rsidRDefault="007B39E6" w:rsidP="005156D9">
            <w:pPr>
              <w:rPr>
                <w:b/>
              </w:rPr>
            </w:pPr>
            <w:r>
              <w:rPr>
                <w:b/>
              </w:rPr>
              <w:t>Působení v zahraničí</w:t>
            </w:r>
          </w:p>
        </w:tc>
      </w:tr>
      <w:tr w:rsidR="007B39E6" w:rsidTr="007B39E6">
        <w:trPr>
          <w:trHeight w:val="97"/>
        </w:trPr>
        <w:tc>
          <w:tcPr>
            <w:tcW w:w="9859" w:type="dxa"/>
            <w:gridSpan w:val="11"/>
          </w:tcPr>
          <w:p w:rsidR="007B39E6" w:rsidRDefault="007B39E6" w:rsidP="005156D9">
            <w:pPr>
              <w:rPr>
                <w:b/>
              </w:rPr>
            </w:pPr>
          </w:p>
        </w:tc>
      </w:tr>
      <w:tr w:rsidR="007B39E6" w:rsidTr="007B39E6">
        <w:trPr>
          <w:cantSplit/>
          <w:trHeight w:val="142"/>
        </w:trPr>
        <w:tc>
          <w:tcPr>
            <w:tcW w:w="2518" w:type="dxa"/>
            <w:shd w:val="clear" w:color="auto" w:fill="F7CAAC"/>
          </w:tcPr>
          <w:p w:rsidR="007B39E6" w:rsidRDefault="007B39E6" w:rsidP="005156D9">
            <w:pPr>
              <w:jc w:val="both"/>
              <w:rPr>
                <w:b/>
              </w:rPr>
            </w:pPr>
            <w:r>
              <w:rPr>
                <w:b/>
              </w:rPr>
              <w:t xml:space="preserve">Podpis </w:t>
            </w:r>
          </w:p>
        </w:tc>
        <w:tc>
          <w:tcPr>
            <w:tcW w:w="4536" w:type="dxa"/>
            <w:gridSpan w:val="5"/>
          </w:tcPr>
          <w:p w:rsidR="007B39E6" w:rsidRDefault="007B39E6" w:rsidP="005156D9">
            <w:pPr>
              <w:jc w:val="both"/>
            </w:pPr>
          </w:p>
        </w:tc>
        <w:tc>
          <w:tcPr>
            <w:tcW w:w="786" w:type="dxa"/>
            <w:gridSpan w:val="2"/>
            <w:shd w:val="clear" w:color="auto" w:fill="F7CAAC"/>
          </w:tcPr>
          <w:p w:rsidR="007B39E6" w:rsidRDefault="007B39E6" w:rsidP="005156D9">
            <w:pPr>
              <w:jc w:val="both"/>
            </w:pPr>
            <w:r>
              <w:rPr>
                <w:b/>
              </w:rPr>
              <w:t>datum</w:t>
            </w:r>
          </w:p>
        </w:tc>
        <w:tc>
          <w:tcPr>
            <w:tcW w:w="2019" w:type="dxa"/>
            <w:gridSpan w:val="3"/>
          </w:tcPr>
          <w:p w:rsidR="007B39E6" w:rsidRDefault="007B39E6" w:rsidP="005156D9">
            <w:pPr>
              <w:jc w:val="both"/>
            </w:pPr>
          </w:p>
        </w:tc>
      </w:tr>
    </w:tbl>
    <w:p w:rsidR="00EB32A9" w:rsidRDefault="00EB32A9">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B32A9" w:rsidTr="00EB32A9">
        <w:tc>
          <w:tcPr>
            <w:tcW w:w="9859" w:type="dxa"/>
            <w:gridSpan w:val="11"/>
            <w:tcBorders>
              <w:bottom w:val="double" w:sz="4" w:space="0" w:color="auto"/>
            </w:tcBorders>
            <w:shd w:val="clear" w:color="auto" w:fill="BDD6EE"/>
          </w:tcPr>
          <w:p w:rsidR="00EB32A9" w:rsidRDefault="00EB32A9" w:rsidP="00DB78C8">
            <w:pPr>
              <w:jc w:val="both"/>
              <w:rPr>
                <w:b/>
                <w:sz w:val="28"/>
              </w:rPr>
            </w:pPr>
            <w:r>
              <w:rPr>
                <w:b/>
                <w:sz w:val="28"/>
              </w:rPr>
              <w:lastRenderedPageBreak/>
              <w:t>C-I – Personální zabezpečení</w:t>
            </w:r>
          </w:p>
        </w:tc>
      </w:tr>
      <w:tr w:rsidR="00EB32A9" w:rsidTr="00EB32A9">
        <w:tc>
          <w:tcPr>
            <w:tcW w:w="2518" w:type="dxa"/>
            <w:tcBorders>
              <w:top w:val="double" w:sz="4" w:space="0" w:color="auto"/>
            </w:tcBorders>
            <w:shd w:val="clear" w:color="auto" w:fill="F7CAAC"/>
          </w:tcPr>
          <w:p w:rsidR="00EB32A9" w:rsidRDefault="00EB32A9" w:rsidP="00DB78C8">
            <w:pPr>
              <w:jc w:val="both"/>
              <w:rPr>
                <w:b/>
              </w:rPr>
            </w:pPr>
            <w:r>
              <w:rPr>
                <w:b/>
              </w:rPr>
              <w:t>Vysoká škola</w:t>
            </w:r>
          </w:p>
        </w:tc>
        <w:tc>
          <w:tcPr>
            <w:tcW w:w="7341" w:type="dxa"/>
            <w:gridSpan w:val="10"/>
          </w:tcPr>
          <w:p w:rsidR="00EB32A9" w:rsidRDefault="00EB32A9" w:rsidP="00DB78C8">
            <w:pPr>
              <w:jc w:val="both"/>
            </w:pPr>
            <w:r>
              <w:t>Univerzita Tomáše Bati ve Zlíně</w:t>
            </w:r>
          </w:p>
        </w:tc>
      </w:tr>
      <w:tr w:rsidR="00EB32A9" w:rsidTr="00EB32A9">
        <w:tc>
          <w:tcPr>
            <w:tcW w:w="2518" w:type="dxa"/>
            <w:shd w:val="clear" w:color="auto" w:fill="F7CAAC"/>
          </w:tcPr>
          <w:p w:rsidR="00EB32A9" w:rsidRDefault="00EB32A9" w:rsidP="00DB78C8">
            <w:pPr>
              <w:jc w:val="both"/>
              <w:rPr>
                <w:b/>
              </w:rPr>
            </w:pPr>
            <w:r>
              <w:rPr>
                <w:b/>
              </w:rPr>
              <w:t>Součást vysoké školy</w:t>
            </w:r>
          </w:p>
        </w:tc>
        <w:tc>
          <w:tcPr>
            <w:tcW w:w="7341" w:type="dxa"/>
            <w:gridSpan w:val="10"/>
          </w:tcPr>
          <w:p w:rsidR="00EB32A9" w:rsidRDefault="00EB32A9" w:rsidP="00DB78C8">
            <w:pPr>
              <w:jc w:val="both"/>
            </w:pPr>
            <w:r>
              <w:t>Fakulta managementu a ekonomiky</w:t>
            </w:r>
          </w:p>
        </w:tc>
      </w:tr>
      <w:tr w:rsidR="00EB32A9" w:rsidTr="00EB32A9">
        <w:tc>
          <w:tcPr>
            <w:tcW w:w="2518" w:type="dxa"/>
            <w:shd w:val="clear" w:color="auto" w:fill="F7CAAC"/>
          </w:tcPr>
          <w:p w:rsidR="00EB32A9" w:rsidRDefault="00EB32A9" w:rsidP="00DB78C8">
            <w:pPr>
              <w:jc w:val="both"/>
              <w:rPr>
                <w:b/>
              </w:rPr>
            </w:pPr>
            <w:r>
              <w:rPr>
                <w:b/>
              </w:rPr>
              <w:t>Název studijního programu</w:t>
            </w:r>
          </w:p>
        </w:tc>
        <w:tc>
          <w:tcPr>
            <w:tcW w:w="7341" w:type="dxa"/>
            <w:gridSpan w:val="10"/>
          </w:tcPr>
          <w:p w:rsidR="00EB32A9" w:rsidRDefault="00EB32A9" w:rsidP="00DB78C8">
            <w:pPr>
              <w:jc w:val="both"/>
            </w:pPr>
            <w:r w:rsidRPr="007D5094">
              <w:t>Management ve zdravotnictví</w:t>
            </w:r>
          </w:p>
        </w:tc>
      </w:tr>
      <w:tr w:rsidR="00EB32A9" w:rsidTr="00EB32A9">
        <w:tc>
          <w:tcPr>
            <w:tcW w:w="2518" w:type="dxa"/>
            <w:shd w:val="clear" w:color="auto" w:fill="F7CAAC"/>
          </w:tcPr>
          <w:p w:rsidR="00EB32A9" w:rsidRDefault="00EB32A9" w:rsidP="00DB78C8">
            <w:pPr>
              <w:jc w:val="both"/>
              <w:rPr>
                <w:b/>
              </w:rPr>
            </w:pPr>
            <w:r>
              <w:rPr>
                <w:b/>
              </w:rPr>
              <w:t>Jméno a příjmení</w:t>
            </w:r>
          </w:p>
        </w:tc>
        <w:tc>
          <w:tcPr>
            <w:tcW w:w="4536" w:type="dxa"/>
            <w:gridSpan w:val="5"/>
          </w:tcPr>
          <w:p w:rsidR="00EB32A9" w:rsidRDefault="00EB32A9" w:rsidP="00DB78C8">
            <w:pPr>
              <w:jc w:val="both"/>
            </w:pPr>
            <w:r>
              <w:t>Ján DVORSKÝ</w:t>
            </w:r>
          </w:p>
        </w:tc>
        <w:tc>
          <w:tcPr>
            <w:tcW w:w="709" w:type="dxa"/>
            <w:shd w:val="clear" w:color="auto" w:fill="F7CAAC"/>
          </w:tcPr>
          <w:p w:rsidR="00EB32A9" w:rsidRDefault="00EB32A9" w:rsidP="00DB78C8">
            <w:pPr>
              <w:jc w:val="both"/>
              <w:rPr>
                <w:b/>
              </w:rPr>
            </w:pPr>
            <w:r>
              <w:rPr>
                <w:b/>
              </w:rPr>
              <w:t>Tituly</w:t>
            </w:r>
          </w:p>
        </w:tc>
        <w:tc>
          <w:tcPr>
            <w:tcW w:w="2096" w:type="dxa"/>
            <w:gridSpan w:val="4"/>
          </w:tcPr>
          <w:p w:rsidR="00EB32A9" w:rsidRDefault="00EB32A9" w:rsidP="00DB78C8">
            <w:pPr>
              <w:jc w:val="both"/>
            </w:pPr>
            <w:r>
              <w:t>Ing., PhD.</w:t>
            </w:r>
          </w:p>
        </w:tc>
      </w:tr>
      <w:tr w:rsidR="00EB32A9" w:rsidTr="00EB32A9">
        <w:tc>
          <w:tcPr>
            <w:tcW w:w="2518" w:type="dxa"/>
            <w:shd w:val="clear" w:color="auto" w:fill="F7CAAC"/>
          </w:tcPr>
          <w:p w:rsidR="00EB32A9" w:rsidRDefault="00EB32A9" w:rsidP="00DB78C8">
            <w:pPr>
              <w:jc w:val="both"/>
              <w:rPr>
                <w:b/>
              </w:rPr>
            </w:pPr>
            <w:r>
              <w:rPr>
                <w:b/>
              </w:rPr>
              <w:t>Rok narození</w:t>
            </w:r>
          </w:p>
        </w:tc>
        <w:tc>
          <w:tcPr>
            <w:tcW w:w="829" w:type="dxa"/>
          </w:tcPr>
          <w:p w:rsidR="00EB32A9" w:rsidRDefault="00EB32A9" w:rsidP="00DB78C8">
            <w:pPr>
              <w:jc w:val="both"/>
            </w:pPr>
            <w:r>
              <w:t>1988</w:t>
            </w:r>
          </w:p>
        </w:tc>
        <w:tc>
          <w:tcPr>
            <w:tcW w:w="1721" w:type="dxa"/>
            <w:shd w:val="clear" w:color="auto" w:fill="F7CAAC"/>
          </w:tcPr>
          <w:p w:rsidR="00EB32A9" w:rsidRDefault="00EB32A9" w:rsidP="00DB78C8">
            <w:pPr>
              <w:jc w:val="both"/>
              <w:rPr>
                <w:b/>
              </w:rPr>
            </w:pPr>
            <w:r>
              <w:rPr>
                <w:b/>
              </w:rPr>
              <w:t>typ vztahu k VŠ</w:t>
            </w:r>
          </w:p>
        </w:tc>
        <w:tc>
          <w:tcPr>
            <w:tcW w:w="992" w:type="dxa"/>
            <w:gridSpan w:val="2"/>
          </w:tcPr>
          <w:p w:rsidR="00EB32A9" w:rsidRDefault="00EB32A9" w:rsidP="00DB78C8">
            <w:pPr>
              <w:jc w:val="both"/>
            </w:pPr>
            <w:r>
              <w:t>pp</w:t>
            </w:r>
          </w:p>
        </w:tc>
        <w:tc>
          <w:tcPr>
            <w:tcW w:w="994" w:type="dxa"/>
            <w:shd w:val="clear" w:color="auto" w:fill="F7CAAC"/>
          </w:tcPr>
          <w:p w:rsidR="00EB32A9" w:rsidRDefault="00EB32A9" w:rsidP="00DB78C8">
            <w:pPr>
              <w:jc w:val="both"/>
              <w:rPr>
                <w:b/>
              </w:rPr>
            </w:pPr>
            <w:r>
              <w:rPr>
                <w:b/>
              </w:rPr>
              <w:t>rozsah</w:t>
            </w:r>
          </w:p>
        </w:tc>
        <w:tc>
          <w:tcPr>
            <w:tcW w:w="709" w:type="dxa"/>
          </w:tcPr>
          <w:p w:rsidR="00EB32A9" w:rsidRDefault="00EB32A9" w:rsidP="00DB78C8">
            <w:pPr>
              <w:jc w:val="both"/>
            </w:pPr>
            <w:r>
              <w:t>40</w:t>
            </w:r>
          </w:p>
        </w:tc>
        <w:tc>
          <w:tcPr>
            <w:tcW w:w="709" w:type="dxa"/>
            <w:gridSpan w:val="2"/>
            <w:shd w:val="clear" w:color="auto" w:fill="F7CAAC"/>
          </w:tcPr>
          <w:p w:rsidR="00EB32A9" w:rsidRDefault="00EB32A9" w:rsidP="00DB78C8">
            <w:pPr>
              <w:jc w:val="both"/>
              <w:rPr>
                <w:b/>
              </w:rPr>
            </w:pPr>
            <w:r>
              <w:rPr>
                <w:b/>
              </w:rPr>
              <w:t>do kdy</w:t>
            </w:r>
          </w:p>
        </w:tc>
        <w:tc>
          <w:tcPr>
            <w:tcW w:w="1387" w:type="dxa"/>
            <w:gridSpan w:val="2"/>
          </w:tcPr>
          <w:p w:rsidR="00EB32A9" w:rsidRDefault="002F67F0">
            <w:pPr>
              <w:jc w:val="both"/>
            </w:pPr>
            <w:r>
              <w:t>08/</w:t>
            </w:r>
            <w:r w:rsidR="00EB32A9">
              <w:t>2019</w:t>
            </w:r>
          </w:p>
        </w:tc>
      </w:tr>
      <w:tr w:rsidR="00EB32A9" w:rsidTr="00EB32A9">
        <w:tc>
          <w:tcPr>
            <w:tcW w:w="5068" w:type="dxa"/>
            <w:gridSpan w:val="3"/>
            <w:shd w:val="clear" w:color="auto" w:fill="F7CAAC"/>
          </w:tcPr>
          <w:p w:rsidR="00EB32A9" w:rsidRDefault="00EB32A9" w:rsidP="00DB78C8">
            <w:pPr>
              <w:jc w:val="both"/>
              <w:rPr>
                <w:b/>
              </w:rPr>
            </w:pPr>
            <w:r>
              <w:rPr>
                <w:b/>
              </w:rPr>
              <w:t>Typ vztahu na součásti VŠ, která uskutečňuje st. program</w:t>
            </w:r>
          </w:p>
        </w:tc>
        <w:tc>
          <w:tcPr>
            <w:tcW w:w="992" w:type="dxa"/>
            <w:gridSpan w:val="2"/>
          </w:tcPr>
          <w:p w:rsidR="00EB32A9" w:rsidRDefault="00EB32A9" w:rsidP="00DB78C8">
            <w:pPr>
              <w:jc w:val="both"/>
            </w:pPr>
            <w:r>
              <w:t>pp</w:t>
            </w:r>
          </w:p>
        </w:tc>
        <w:tc>
          <w:tcPr>
            <w:tcW w:w="994" w:type="dxa"/>
            <w:shd w:val="clear" w:color="auto" w:fill="F7CAAC"/>
          </w:tcPr>
          <w:p w:rsidR="00EB32A9" w:rsidRDefault="00EB32A9" w:rsidP="00DB78C8">
            <w:pPr>
              <w:jc w:val="both"/>
              <w:rPr>
                <w:b/>
              </w:rPr>
            </w:pPr>
            <w:r>
              <w:rPr>
                <w:b/>
              </w:rPr>
              <w:t>rozsah</w:t>
            </w:r>
          </w:p>
        </w:tc>
        <w:tc>
          <w:tcPr>
            <w:tcW w:w="709" w:type="dxa"/>
          </w:tcPr>
          <w:p w:rsidR="00EB32A9" w:rsidRDefault="00EB32A9" w:rsidP="00DB78C8">
            <w:pPr>
              <w:jc w:val="both"/>
            </w:pPr>
            <w:r>
              <w:t>40</w:t>
            </w:r>
          </w:p>
        </w:tc>
        <w:tc>
          <w:tcPr>
            <w:tcW w:w="709" w:type="dxa"/>
            <w:gridSpan w:val="2"/>
            <w:shd w:val="clear" w:color="auto" w:fill="F7CAAC"/>
          </w:tcPr>
          <w:p w:rsidR="00EB32A9" w:rsidRDefault="00EB32A9" w:rsidP="00DB78C8">
            <w:pPr>
              <w:jc w:val="both"/>
              <w:rPr>
                <w:b/>
              </w:rPr>
            </w:pPr>
            <w:r>
              <w:rPr>
                <w:b/>
              </w:rPr>
              <w:t>do kdy</w:t>
            </w:r>
          </w:p>
        </w:tc>
        <w:tc>
          <w:tcPr>
            <w:tcW w:w="1387" w:type="dxa"/>
            <w:gridSpan w:val="2"/>
          </w:tcPr>
          <w:p w:rsidR="00EB32A9" w:rsidRDefault="00EB32A9">
            <w:pPr>
              <w:jc w:val="both"/>
            </w:pPr>
            <w:r>
              <w:t>08</w:t>
            </w:r>
            <w:r w:rsidR="002F67F0">
              <w:t>/</w:t>
            </w:r>
            <w:r>
              <w:t>2019</w:t>
            </w:r>
          </w:p>
        </w:tc>
      </w:tr>
      <w:tr w:rsidR="00EB32A9" w:rsidTr="00EB32A9">
        <w:tc>
          <w:tcPr>
            <w:tcW w:w="6060" w:type="dxa"/>
            <w:gridSpan w:val="5"/>
            <w:shd w:val="clear" w:color="auto" w:fill="F7CAAC"/>
          </w:tcPr>
          <w:p w:rsidR="00EB32A9" w:rsidRDefault="00EB32A9" w:rsidP="00DB78C8">
            <w:pPr>
              <w:jc w:val="both"/>
            </w:pPr>
            <w:r>
              <w:rPr>
                <w:b/>
              </w:rPr>
              <w:t>Další současná působení jako akademický pracovník na jiných VŠ</w:t>
            </w:r>
          </w:p>
        </w:tc>
        <w:tc>
          <w:tcPr>
            <w:tcW w:w="1703" w:type="dxa"/>
            <w:gridSpan w:val="2"/>
            <w:shd w:val="clear" w:color="auto" w:fill="F7CAAC"/>
          </w:tcPr>
          <w:p w:rsidR="00EB32A9" w:rsidRDefault="00EB32A9" w:rsidP="00DB78C8">
            <w:pPr>
              <w:jc w:val="both"/>
              <w:rPr>
                <w:b/>
              </w:rPr>
            </w:pPr>
            <w:r>
              <w:rPr>
                <w:b/>
              </w:rPr>
              <w:t>typ prac. vztahu</w:t>
            </w:r>
          </w:p>
        </w:tc>
        <w:tc>
          <w:tcPr>
            <w:tcW w:w="2096" w:type="dxa"/>
            <w:gridSpan w:val="4"/>
            <w:shd w:val="clear" w:color="auto" w:fill="F7CAAC"/>
          </w:tcPr>
          <w:p w:rsidR="00EB32A9" w:rsidRDefault="00EB32A9" w:rsidP="00DB78C8">
            <w:pPr>
              <w:jc w:val="both"/>
              <w:rPr>
                <w:b/>
              </w:rPr>
            </w:pPr>
            <w:r>
              <w:rPr>
                <w:b/>
              </w:rPr>
              <w:t>Rozsah</w:t>
            </w:r>
          </w:p>
        </w:tc>
      </w:tr>
      <w:tr w:rsidR="00EB32A9" w:rsidTr="00EB32A9">
        <w:tc>
          <w:tcPr>
            <w:tcW w:w="6060" w:type="dxa"/>
            <w:gridSpan w:val="5"/>
          </w:tcPr>
          <w:p w:rsidR="00EB32A9" w:rsidRDefault="00EB32A9" w:rsidP="00DB78C8">
            <w:pPr>
              <w:jc w:val="both"/>
            </w:pPr>
          </w:p>
        </w:tc>
        <w:tc>
          <w:tcPr>
            <w:tcW w:w="1703" w:type="dxa"/>
            <w:gridSpan w:val="2"/>
          </w:tcPr>
          <w:p w:rsidR="00EB32A9" w:rsidRDefault="00EB32A9" w:rsidP="00DB78C8">
            <w:pPr>
              <w:jc w:val="both"/>
            </w:pPr>
          </w:p>
        </w:tc>
        <w:tc>
          <w:tcPr>
            <w:tcW w:w="2096" w:type="dxa"/>
            <w:gridSpan w:val="4"/>
          </w:tcPr>
          <w:p w:rsidR="00EB32A9" w:rsidRDefault="00EB32A9" w:rsidP="00DB78C8">
            <w:pPr>
              <w:jc w:val="both"/>
            </w:pPr>
          </w:p>
        </w:tc>
      </w:tr>
      <w:tr w:rsidR="00EB32A9" w:rsidTr="00EB32A9">
        <w:tc>
          <w:tcPr>
            <w:tcW w:w="6060" w:type="dxa"/>
            <w:gridSpan w:val="5"/>
          </w:tcPr>
          <w:p w:rsidR="00EB32A9" w:rsidRDefault="00EB32A9" w:rsidP="00DB78C8">
            <w:pPr>
              <w:jc w:val="both"/>
            </w:pPr>
          </w:p>
        </w:tc>
        <w:tc>
          <w:tcPr>
            <w:tcW w:w="1703" w:type="dxa"/>
            <w:gridSpan w:val="2"/>
          </w:tcPr>
          <w:p w:rsidR="00EB32A9" w:rsidRDefault="00EB32A9" w:rsidP="00DB78C8">
            <w:pPr>
              <w:jc w:val="both"/>
            </w:pPr>
          </w:p>
        </w:tc>
        <w:tc>
          <w:tcPr>
            <w:tcW w:w="2096" w:type="dxa"/>
            <w:gridSpan w:val="4"/>
          </w:tcPr>
          <w:p w:rsidR="00EB32A9" w:rsidRDefault="00EB32A9" w:rsidP="00DB78C8">
            <w:pPr>
              <w:jc w:val="both"/>
            </w:pPr>
          </w:p>
        </w:tc>
      </w:tr>
      <w:tr w:rsidR="00EB32A9" w:rsidTr="00EB32A9">
        <w:tc>
          <w:tcPr>
            <w:tcW w:w="6060" w:type="dxa"/>
            <w:gridSpan w:val="5"/>
          </w:tcPr>
          <w:p w:rsidR="00EB32A9" w:rsidRDefault="00EB32A9" w:rsidP="00DB78C8">
            <w:pPr>
              <w:jc w:val="both"/>
            </w:pPr>
          </w:p>
        </w:tc>
        <w:tc>
          <w:tcPr>
            <w:tcW w:w="1703" w:type="dxa"/>
            <w:gridSpan w:val="2"/>
          </w:tcPr>
          <w:p w:rsidR="00EB32A9" w:rsidRDefault="00EB32A9" w:rsidP="00DB78C8">
            <w:pPr>
              <w:jc w:val="both"/>
            </w:pPr>
          </w:p>
        </w:tc>
        <w:tc>
          <w:tcPr>
            <w:tcW w:w="2096" w:type="dxa"/>
            <w:gridSpan w:val="4"/>
          </w:tcPr>
          <w:p w:rsidR="00EB32A9" w:rsidRDefault="00EB32A9" w:rsidP="00DB78C8">
            <w:pPr>
              <w:jc w:val="both"/>
            </w:pPr>
          </w:p>
        </w:tc>
      </w:tr>
      <w:tr w:rsidR="00EB32A9" w:rsidTr="00EB32A9">
        <w:tc>
          <w:tcPr>
            <w:tcW w:w="6060" w:type="dxa"/>
            <w:gridSpan w:val="5"/>
          </w:tcPr>
          <w:p w:rsidR="00EB32A9" w:rsidRDefault="00EB32A9" w:rsidP="00DB78C8">
            <w:pPr>
              <w:jc w:val="both"/>
            </w:pPr>
          </w:p>
        </w:tc>
        <w:tc>
          <w:tcPr>
            <w:tcW w:w="1703" w:type="dxa"/>
            <w:gridSpan w:val="2"/>
          </w:tcPr>
          <w:p w:rsidR="00EB32A9" w:rsidRDefault="00EB32A9" w:rsidP="00DB78C8">
            <w:pPr>
              <w:jc w:val="both"/>
            </w:pPr>
          </w:p>
        </w:tc>
        <w:tc>
          <w:tcPr>
            <w:tcW w:w="2096" w:type="dxa"/>
            <w:gridSpan w:val="4"/>
          </w:tcPr>
          <w:p w:rsidR="00EB32A9" w:rsidRDefault="00EB32A9" w:rsidP="00DB78C8">
            <w:pPr>
              <w:jc w:val="both"/>
            </w:pPr>
          </w:p>
        </w:tc>
      </w:tr>
      <w:tr w:rsidR="00EB32A9" w:rsidTr="00EB32A9">
        <w:tc>
          <w:tcPr>
            <w:tcW w:w="9859" w:type="dxa"/>
            <w:gridSpan w:val="11"/>
            <w:shd w:val="clear" w:color="auto" w:fill="F7CAAC"/>
          </w:tcPr>
          <w:p w:rsidR="00EB32A9" w:rsidRDefault="00EB32A9" w:rsidP="00DB78C8">
            <w:pPr>
              <w:jc w:val="both"/>
            </w:pPr>
            <w:r>
              <w:rPr>
                <w:b/>
              </w:rPr>
              <w:t>Předměty příslušného studijního programu a způsob zapojení do jejich výuky, příp. další zapojení do uskutečňování studijního programu</w:t>
            </w:r>
          </w:p>
        </w:tc>
      </w:tr>
      <w:tr w:rsidR="00EB32A9" w:rsidTr="00EB32A9">
        <w:trPr>
          <w:trHeight w:val="466"/>
        </w:trPr>
        <w:tc>
          <w:tcPr>
            <w:tcW w:w="9859" w:type="dxa"/>
            <w:gridSpan w:val="11"/>
            <w:tcBorders>
              <w:top w:val="nil"/>
            </w:tcBorders>
          </w:tcPr>
          <w:p w:rsidR="00EB32A9" w:rsidRDefault="00EB32A9" w:rsidP="00DB78C8">
            <w:pPr>
              <w:jc w:val="both"/>
            </w:pPr>
            <w:r>
              <w:t>Ekonometrie – přednášející (40%)</w:t>
            </w:r>
          </w:p>
          <w:p w:rsidR="00EB32A9" w:rsidRDefault="00EB32A9" w:rsidP="00DB78C8">
            <w:pPr>
              <w:jc w:val="both"/>
            </w:pPr>
            <w:r w:rsidRPr="008361F3">
              <w:t xml:space="preserve">Econometrics - přednášející </w:t>
            </w:r>
            <w:r>
              <w:t>(4</w:t>
            </w:r>
            <w:r w:rsidRPr="008361F3">
              <w:t>0%)</w:t>
            </w:r>
          </w:p>
        </w:tc>
      </w:tr>
      <w:tr w:rsidR="00EB32A9" w:rsidTr="00EB32A9">
        <w:tc>
          <w:tcPr>
            <w:tcW w:w="9859" w:type="dxa"/>
            <w:gridSpan w:val="11"/>
            <w:shd w:val="clear" w:color="auto" w:fill="F7CAAC"/>
          </w:tcPr>
          <w:p w:rsidR="00EB32A9" w:rsidRDefault="00EB32A9" w:rsidP="00DB78C8">
            <w:pPr>
              <w:jc w:val="both"/>
            </w:pPr>
            <w:r>
              <w:rPr>
                <w:b/>
              </w:rPr>
              <w:t xml:space="preserve">Údaje o vzdělání na VŠ </w:t>
            </w:r>
          </w:p>
        </w:tc>
      </w:tr>
      <w:tr w:rsidR="00EB32A9" w:rsidTr="00EB32A9">
        <w:trPr>
          <w:trHeight w:val="1055"/>
        </w:trPr>
        <w:tc>
          <w:tcPr>
            <w:tcW w:w="9859" w:type="dxa"/>
            <w:gridSpan w:val="11"/>
          </w:tcPr>
          <w:p w:rsidR="00EB32A9" w:rsidRDefault="00EB32A9" w:rsidP="00DB78C8">
            <w:pPr>
              <w:jc w:val="both"/>
            </w:pPr>
            <w:r>
              <w:rPr>
                <w:b/>
              </w:rPr>
              <w:t xml:space="preserve">2013 – 2017: </w:t>
            </w:r>
            <w:r>
              <w:t>Žilinská Univerzita v Žiline, Fakulta bezpečnostního inženýrství, studijní odbor: Občanská bezpečnost</w:t>
            </w:r>
          </w:p>
          <w:p w:rsidR="00EB32A9" w:rsidRDefault="00EB32A9" w:rsidP="00DB78C8">
            <w:pPr>
              <w:jc w:val="both"/>
              <w:rPr>
                <w:b/>
              </w:rPr>
            </w:pPr>
            <w:r>
              <w:t xml:space="preserve">                      </w:t>
            </w:r>
            <w:r>
              <w:rPr>
                <w:b/>
              </w:rPr>
              <w:t>(Ph.D.)</w:t>
            </w:r>
          </w:p>
          <w:p w:rsidR="00EB32A9" w:rsidRPr="00C32C65" w:rsidRDefault="00EB32A9" w:rsidP="00DB78C8">
            <w:pPr>
              <w:ind w:left="1172" w:hanging="1172"/>
              <w:jc w:val="both"/>
              <w:rPr>
                <w:b/>
              </w:rPr>
            </w:pPr>
            <w:r>
              <w:rPr>
                <w:b/>
              </w:rPr>
              <w:t xml:space="preserve">2010 – 2012: </w:t>
            </w:r>
            <w:r>
              <w:t xml:space="preserve">Ekonomická Univerzita v Bratislavě, Fakulta hospodářské informatiky, studijní odbor: Kvantitativní metody v ekonomii </w:t>
            </w:r>
            <w:r>
              <w:rPr>
                <w:b/>
              </w:rPr>
              <w:t>(Ing.)</w:t>
            </w:r>
          </w:p>
          <w:p w:rsidR="00EB32A9" w:rsidRDefault="00EB32A9" w:rsidP="00DB78C8">
            <w:pPr>
              <w:jc w:val="both"/>
            </w:pPr>
            <w:r>
              <w:rPr>
                <w:b/>
              </w:rPr>
              <w:t xml:space="preserve">2007 – 2010: </w:t>
            </w:r>
            <w:r>
              <w:t>Univerzita Komenského v Bratislavě, Fakulta matematiky, fyzicky a informatiky, studijní odbor: statistika</w:t>
            </w:r>
          </w:p>
          <w:p w:rsidR="00EB32A9" w:rsidRPr="0072564B" w:rsidRDefault="00EB32A9" w:rsidP="00DB78C8">
            <w:pPr>
              <w:jc w:val="both"/>
            </w:pPr>
            <w:r>
              <w:t xml:space="preserve">                      </w:t>
            </w:r>
            <w:r>
              <w:rPr>
                <w:b/>
              </w:rPr>
              <w:t>(Bc.)</w:t>
            </w:r>
          </w:p>
        </w:tc>
      </w:tr>
      <w:tr w:rsidR="00EB32A9" w:rsidTr="00EB32A9">
        <w:tc>
          <w:tcPr>
            <w:tcW w:w="9859" w:type="dxa"/>
            <w:gridSpan w:val="11"/>
            <w:shd w:val="clear" w:color="auto" w:fill="F7CAAC"/>
          </w:tcPr>
          <w:p w:rsidR="00EB32A9" w:rsidRDefault="00EB32A9" w:rsidP="00DB78C8">
            <w:pPr>
              <w:jc w:val="both"/>
              <w:rPr>
                <w:b/>
              </w:rPr>
            </w:pPr>
            <w:r>
              <w:rPr>
                <w:b/>
              </w:rPr>
              <w:t>Údaje o odborném působení od absolvování VŠ</w:t>
            </w:r>
          </w:p>
        </w:tc>
      </w:tr>
      <w:tr w:rsidR="00EB32A9" w:rsidTr="00EB32A9">
        <w:trPr>
          <w:trHeight w:val="811"/>
        </w:trPr>
        <w:tc>
          <w:tcPr>
            <w:tcW w:w="9859" w:type="dxa"/>
            <w:gridSpan w:val="11"/>
          </w:tcPr>
          <w:p w:rsidR="00EB32A9" w:rsidRPr="00726183" w:rsidRDefault="00EB32A9" w:rsidP="00DB78C8">
            <w:pPr>
              <w:jc w:val="both"/>
            </w:pPr>
            <w:r>
              <w:rPr>
                <w:b/>
              </w:rPr>
              <w:t xml:space="preserve">05/2013: </w:t>
            </w:r>
            <w:r>
              <w:t>Certifikát přípravy auditora na výkon extérního auditu v systéme manažerství kvality (Auditor kvality – externí)</w:t>
            </w:r>
          </w:p>
          <w:p w:rsidR="00EB32A9" w:rsidRPr="00726183" w:rsidRDefault="00EB32A9" w:rsidP="00DB78C8">
            <w:pPr>
              <w:jc w:val="both"/>
            </w:pPr>
            <w:r>
              <w:rPr>
                <w:b/>
              </w:rPr>
              <w:t xml:space="preserve">09/2014 – 09/2016: </w:t>
            </w:r>
            <w:r>
              <w:t>Dubnický Technologický Inštitút v Dubnici nad Váhom, akademický pracovník</w:t>
            </w:r>
          </w:p>
          <w:p w:rsidR="00EB32A9" w:rsidRPr="00726183" w:rsidRDefault="00EB32A9" w:rsidP="00DB78C8">
            <w:pPr>
              <w:jc w:val="both"/>
            </w:pPr>
            <w:r>
              <w:rPr>
                <w:b/>
              </w:rPr>
              <w:t xml:space="preserve">09/2016 – dosud: </w:t>
            </w:r>
            <w:r>
              <w:t>Univerzita Tomáše Bati ve Zlíně, Fakulta managementu a ekonomiky, akademický pracovník</w:t>
            </w:r>
          </w:p>
        </w:tc>
      </w:tr>
      <w:tr w:rsidR="00EB32A9" w:rsidTr="00EB32A9">
        <w:trPr>
          <w:trHeight w:val="250"/>
        </w:trPr>
        <w:tc>
          <w:tcPr>
            <w:tcW w:w="9859" w:type="dxa"/>
            <w:gridSpan w:val="11"/>
            <w:shd w:val="clear" w:color="auto" w:fill="F7CAAC"/>
          </w:tcPr>
          <w:p w:rsidR="00EB32A9" w:rsidRDefault="00EB32A9" w:rsidP="00DB78C8">
            <w:pPr>
              <w:jc w:val="both"/>
            </w:pPr>
            <w:r>
              <w:rPr>
                <w:b/>
              </w:rPr>
              <w:t>Zkušenosti s vedením kvalifikačních a rigorózních prací</w:t>
            </w:r>
          </w:p>
        </w:tc>
      </w:tr>
      <w:tr w:rsidR="00EB32A9" w:rsidTr="00EB32A9">
        <w:trPr>
          <w:trHeight w:val="355"/>
        </w:trPr>
        <w:tc>
          <w:tcPr>
            <w:tcW w:w="9859" w:type="dxa"/>
            <w:gridSpan w:val="11"/>
          </w:tcPr>
          <w:p w:rsidR="002F67F0" w:rsidRDefault="002F67F0" w:rsidP="002F67F0">
            <w:pPr>
              <w:jc w:val="both"/>
            </w:pPr>
            <w:r>
              <w:t xml:space="preserve">Počet vedených bakalářských prací – 13 </w:t>
            </w:r>
          </w:p>
          <w:p w:rsidR="002F67F0" w:rsidRDefault="002F67F0" w:rsidP="00DB78C8">
            <w:pPr>
              <w:jc w:val="both"/>
            </w:pPr>
            <w:r>
              <w:t>Počet vedených diplomových prací – 1</w:t>
            </w:r>
          </w:p>
        </w:tc>
      </w:tr>
      <w:tr w:rsidR="00EB32A9" w:rsidTr="00EB32A9">
        <w:trPr>
          <w:cantSplit/>
        </w:trPr>
        <w:tc>
          <w:tcPr>
            <w:tcW w:w="3347" w:type="dxa"/>
            <w:gridSpan w:val="2"/>
            <w:tcBorders>
              <w:top w:val="single" w:sz="12" w:space="0" w:color="auto"/>
            </w:tcBorders>
            <w:shd w:val="clear" w:color="auto" w:fill="F7CAAC"/>
          </w:tcPr>
          <w:p w:rsidR="00EB32A9" w:rsidRDefault="00EB32A9" w:rsidP="00DB78C8">
            <w:pPr>
              <w:jc w:val="both"/>
            </w:pPr>
            <w:r>
              <w:rPr>
                <w:b/>
              </w:rPr>
              <w:t xml:space="preserve">Obor habilitačního řízení </w:t>
            </w:r>
          </w:p>
        </w:tc>
        <w:tc>
          <w:tcPr>
            <w:tcW w:w="2245" w:type="dxa"/>
            <w:gridSpan w:val="2"/>
            <w:tcBorders>
              <w:top w:val="single" w:sz="12" w:space="0" w:color="auto"/>
            </w:tcBorders>
            <w:shd w:val="clear" w:color="auto" w:fill="F7CAAC"/>
          </w:tcPr>
          <w:p w:rsidR="00EB32A9" w:rsidRDefault="00EB32A9" w:rsidP="00DB78C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B32A9" w:rsidRDefault="00EB32A9" w:rsidP="00DB78C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B32A9" w:rsidRDefault="00EB32A9" w:rsidP="00DB78C8">
            <w:pPr>
              <w:jc w:val="both"/>
              <w:rPr>
                <w:b/>
              </w:rPr>
            </w:pPr>
            <w:r>
              <w:rPr>
                <w:b/>
              </w:rPr>
              <w:t>Ohlasy publikací</w:t>
            </w:r>
          </w:p>
        </w:tc>
      </w:tr>
      <w:tr w:rsidR="00EB32A9" w:rsidTr="00B8124C">
        <w:trPr>
          <w:cantSplit/>
          <w:trHeight w:val="240"/>
        </w:trPr>
        <w:tc>
          <w:tcPr>
            <w:tcW w:w="3347" w:type="dxa"/>
            <w:gridSpan w:val="2"/>
          </w:tcPr>
          <w:p w:rsidR="00EB32A9" w:rsidRDefault="00EB32A9" w:rsidP="00DB78C8">
            <w:pPr>
              <w:jc w:val="both"/>
            </w:pPr>
          </w:p>
        </w:tc>
        <w:tc>
          <w:tcPr>
            <w:tcW w:w="2245" w:type="dxa"/>
            <w:gridSpan w:val="2"/>
          </w:tcPr>
          <w:p w:rsidR="00EB32A9" w:rsidRDefault="00EB32A9" w:rsidP="00DB78C8">
            <w:pPr>
              <w:jc w:val="both"/>
            </w:pPr>
          </w:p>
        </w:tc>
        <w:tc>
          <w:tcPr>
            <w:tcW w:w="2248" w:type="dxa"/>
            <w:gridSpan w:val="4"/>
            <w:tcBorders>
              <w:right w:val="single" w:sz="12" w:space="0" w:color="auto"/>
            </w:tcBorders>
          </w:tcPr>
          <w:p w:rsidR="00EB32A9" w:rsidRDefault="00EB32A9" w:rsidP="00DB78C8">
            <w:pPr>
              <w:jc w:val="both"/>
            </w:pPr>
          </w:p>
        </w:tc>
        <w:tc>
          <w:tcPr>
            <w:tcW w:w="632" w:type="dxa"/>
            <w:tcBorders>
              <w:left w:val="single" w:sz="12" w:space="0" w:color="auto"/>
            </w:tcBorders>
            <w:shd w:val="clear" w:color="auto" w:fill="F7CAAC"/>
          </w:tcPr>
          <w:p w:rsidR="00EB32A9" w:rsidRDefault="00EB32A9" w:rsidP="00DB78C8">
            <w:pPr>
              <w:jc w:val="both"/>
            </w:pPr>
            <w:r>
              <w:rPr>
                <w:b/>
              </w:rPr>
              <w:t>WOS</w:t>
            </w:r>
          </w:p>
        </w:tc>
        <w:tc>
          <w:tcPr>
            <w:tcW w:w="693" w:type="dxa"/>
            <w:shd w:val="clear" w:color="auto" w:fill="F7CAAC"/>
          </w:tcPr>
          <w:p w:rsidR="00EB32A9" w:rsidRDefault="00EB32A9" w:rsidP="00DB78C8">
            <w:pPr>
              <w:jc w:val="both"/>
              <w:rPr>
                <w:sz w:val="18"/>
              </w:rPr>
            </w:pPr>
            <w:r>
              <w:rPr>
                <w:b/>
                <w:sz w:val="18"/>
              </w:rPr>
              <w:t>Scopus</w:t>
            </w:r>
          </w:p>
        </w:tc>
        <w:tc>
          <w:tcPr>
            <w:tcW w:w="694" w:type="dxa"/>
            <w:shd w:val="clear" w:color="auto" w:fill="F7CAAC"/>
          </w:tcPr>
          <w:p w:rsidR="00EB32A9" w:rsidRDefault="00EB32A9" w:rsidP="00DB78C8">
            <w:pPr>
              <w:jc w:val="both"/>
            </w:pPr>
            <w:r>
              <w:rPr>
                <w:b/>
                <w:sz w:val="18"/>
              </w:rPr>
              <w:t>ostatní</w:t>
            </w:r>
          </w:p>
        </w:tc>
      </w:tr>
      <w:tr w:rsidR="00EB32A9" w:rsidTr="00EB32A9">
        <w:trPr>
          <w:cantSplit/>
          <w:trHeight w:val="70"/>
        </w:trPr>
        <w:tc>
          <w:tcPr>
            <w:tcW w:w="3347" w:type="dxa"/>
            <w:gridSpan w:val="2"/>
            <w:shd w:val="clear" w:color="auto" w:fill="F7CAAC"/>
          </w:tcPr>
          <w:p w:rsidR="00EB32A9" w:rsidRDefault="00EB32A9" w:rsidP="00DB78C8">
            <w:pPr>
              <w:jc w:val="both"/>
            </w:pPr>
            <w:r>
              <w:rPr>
                <w:b/>
              </w:rPr>
              <w:t>Obor jmenovacího řízení</w:t>
            </w:r>
          </w:p>
        </w:tc>
        <w:tc>
          <w:tcPr>
            <w:tcW w:w="2245" w:type="dxa"/>
            <w:gridSpan w:val="2"/>
            <w:shd w:val="clear" w:color="auto" w:fill="F7CAAC"/>
          </w:tcPr>
          <w:p w:rsidR="00EB32A9" w:rsidRDefault="00EB32A9" w:rsidP="00DB78C8">
            <w:pPr>
              <w:jc w:val="both"/>
            </w:pPr>
            <w:r>
              <w:rPr>
                <w:b/>
              </w:rPr>
              <w:t>Rok udělení hodnosti</w:t>
            </w:r>
          </w:p>
        </w:tc>
        <w:tc>
          <w:tcPr>
            <w:tcW w:w="2248" w:type="dxa"/>
            <w:gridSpan w:val="4"/>
            <w:tcBorders>
              <w:right w:val="single" w:sz="12" w:space="0" w:color="auto"/>
            </w:tcBorders>
            <w:shd w:val="clear" w:color="auto" w:fill="F7CAAC"/>
          </w:tcPr>
          <w:p w:rsidR="00EB32A9" w:rsidRDefault="00EB32A9" w:rsidP="00DB78C8">
            <w:pPr>
              <w:jc w:val="both"/>
            </w:pPr>
            <w:r>
              <w:rPr>
                <w:b/>
              </w:rPr>
              <w:t>Řízení konáno na VŠ</w:t>
            </w:r>
          </w:p>
        </w:tc>
        <w:tc>
          <w:tcPr>
            <w:tcW w:w="632" w:type="dxa"/>
            <w:vMerge w:val="restart"/>
            <w:tcBorders>
              <w:left w:val="single" w:sz="12" w:space="0" w:color="auto"/>
            </w:tcBorders>
          </w:tcPr>
          <w:p w:rsidR="00EB32A9" w:rsidRPr="00157546" w:rsidRDefault="002F67F0" w:rsidP="00DB78C8">
            <w:pPr>
              <w:jc w:val="center"/>
            </w:pPr>
            <w:r>
              <w:t>9</w:t>
            </w:r>
          </w:p>
        </w:tc>
        <w:tc>
          <w:tcPr>
            <w:tcW w:w="693" w:type="dxa"/>
            <w:vMerge w:val="restart"/>
          </w:tcPr>
          <w:p w:rsidR="00EB32A9" w:rsidRPr="009B7315" w:rsidRDefault="002F67F0" w:rsidP="00DB78C8">
            <w:pPr>
              <w:jc w:val="center"/>
            </w:pPr>
            <w:r>
              <w:t>12</w:t>
            </w:r>
          </w:p>
        </w:tc>
        <w:tc>
          <w:tcPr>
            <w:tcW w:w="694" w:type="dxa"/>
            <w:vMerge w:val="restart"/>
          </w:tcPr>
          <w:p w:rsidR="00EB32A9" w:rsidRPr="009B7315" w:rsidRDefault="00EB32A9" w:rsidP="00DB78C8">
            <w:pPr>
              <w:jc w:val="center"/>
            </w:pPr>
            <w:r>
              <w:t>10</w:t>
            </w:r>
          </w:p>
        </w:tc>
      </w:tr>
      <w:tr w:rsidR="00EB32A9" w:rsidTr="00EB32A9">
        <w:trPr>
          <w:trHeight w:val="205"/>
        </w:trPr>
        <w:tc>
          <w:tcPr>
            <w:tcW w:w="3347" w:type="dxa"/>
            <w:gridSpan w:val="2"/>
          </w:tcPr>
          <w:p w:rsidR="00EB32A9" w:rsidRDefault="00EB32A9" w:rsidP="00DB78C8">
            <w:pPr>
              <w:jc w:val="both"/>
            </w:pPr>
          </w:p>
        </w:tc>
        <w:tc>
          <w:tcPr>
            <w:tcW w:w="2245" w:type="dxa"/>
            <w:gridSpan w:val="2"/>
          </w:tcPr>
          <w:p w:rsidR="00EB32A9" w:rsidRDefault="00EB32A9" w:rsidP="00DB78C8">
            <w:pPr>
              <w:jc w:val="both"/>
            </w:pPr>
          </w:p>
        </w:tc>
        <w:tc>
          <w:tcPr>
            <w:tcW w:w="2248" w:type="dxa"/>
            <w:gridSpan w:val="4"/>
            <w:tcBorders>
              <w:right w:val="single" w:sz="12" w:space="0" w:color="auto"/>
            </w:tcBorders>
          </w:tcPr>
          <w:p w:rsidR="00EB32A9" w:rsidRDefault="00EB32A9" w:rsidP="00DB78C8">
            <w:pPr>
              <w:jc w:val="both"/>
            </w:pPr>
          </w:p>
        </w:tc>
        <w:tc>
          <w:tcPr>
            <w:tcW w:w="632" w:type="dxa"/>
            <w:vMerge/>
            <w:tcBorders>
              <w:left w:val="single" w:sz="12" w:space="0" w:color="auto"/>
            </w:tcBorders>
            <w:vAlign w:val="center"/>
          </w:tcPr>
          <w:p w:rsidR="00EB32A9" w:rsidRDefault="00EB32A9" w:rsidP="00DB78C8">
            <w:pPr>
              <w:rPr>
                <w:b/>
              </w:rPr>
            </w:pPr>
          </w:p>
        </w:tc>
        <w:tc>
          <w:tcPr>
            <w:tcW w:w="693" w:type="dxa"/>
            <w:vMerge/>
            <w:vAlign w:val="center"/>
          </w:tcPr>
          <w:p w:rsidR="00EB32A9" w:rsidRDefault="00EB32A9" w:rsidP="00DB78C8">
            <w:pPr>
              <w:rPr>
                <w:b/>
              </w:rPr>
            </w:pPr>
          </w:p>
        </w:tc>
        <w:tc>
          <w:tcPr>
            <w:tcW w:w="694" w:type="dxa"/>
            <w:vMerge/>
            <w:vAlign w:val="center"/>
          </w:tcPr>
          <w:p w:rsidR="00EB32A9" w:rsidRDefault="00EB32A9" w:rsidP="00DB78C8">
            <w:pPr>
              <w:rPr>
                <w:b/>
              </w:rPr>
            </w:pPr>
          </w:p>
        </w:tc>
      </w:tr>
      <w:tr w:rsidR="00EB32A9" w:rsidTr="00EB32A9">
        <w:tc>
          <w:tcPr>
            <w:tcW w:w="9859" w:type="dxa"/>
            <w:gridSpan w:val="11"/>
            <w:shd w:val="clear" w:color="auto" w:fill="F7CAAC"/>
          </w:tcPr>
          <w:p w:rsidR="00EB32A9" w:rsidRDefault="00EB32A9" w:rsidP="00DB78C8">
            <w:pPr>
              <w:jc w:val="both"/>
              <w:rPr>
                <w:b/>
              </w:rPr>
            </w:pPr>
            <w:r>
              <w:rPr>
                <w:b/>
              </w:rPr>
              <w:t xml:space="preserve">Přehled o nejvýznamnější publikační a další tvůrčí činnosti nebo další profesní činnosti u odborníků z praxe vztahující se k zabezpečovaným předmětům </w:t>
            </w:r>
          </w:p>
        </w:tc>
      </w:tr>
      <w:tr w:rsidR="00EB32A9" w:rsidTr="00EB32A9">
        <w:trPr>
          <w:trHeight w:val="2347"/>
        </w:trPr>
        <w:tc>
          <w:tcPr>
            <w:tcW w:w="9859" w:type="dxa"/>
            <w:gridSpan w:val="11"/>
          </w:tcPr>
          <w:p w:rsidR="00EB32A9" w:rsidRPr="008361F3" w:rsidRDefault="00EB32A9" w:rsidP="00DB78C8">
            <w:r>
              <w:t xml:space="preserve">LAZÁNYI, K., VIRGLEROVÁ, Z., </w:t>
            </w:r>
            <w:r w:rsidRPr="001B11CE">
              <w:rPr>
                <w:lang w:val="en-US"/>
              </w:rPr>
              <w:t>DVORSKÝ, J., DANKUS, R. An Analysis of Factors Related to „Taking Risks“, according to Selected Socio-Demographic Factors.</w:t>
            </w:r>
            <w:r>
              <w:t xml:space="preserve"> </w:t>
            </w:r>
            <w:r>
              <w:rPr>
                <w:i/>
              </w:rPr>
              <w:t xml:space="preserve">Acta Polytechnica Hungarica. </w:t>
            </w:r>
            <w:r w:rsidRPr="00E63C12">
              <w:t>2017, Vol</w:t>
            </w:r>
            <w:r>
              <w:t>ume</w:t>
            </w:r>
            <w:r w:rsidRPr="00E63C12">
              <w:t xml:space="preserve"> 14</w:t>
            </w:r>
            <w:r>
              <w:t>, Issue</w:t>
            </w:r>
            <w:r w:rsidRPr="00E63C12">
              <w:t xml:space="preserve"> 7. ISSN 1785-8860</w:t>
            </w:r>
            <w:r w:rsidRPr="00A81C67">
              <w:t xml:space="preserve">. </w:t>
            </w:r>
            <w:r w:rsidRPr="00A81C67">
              <w:rPr>
                <w:iCs/>
              </w:rPr>
              <w:t>DOI: 10.12700/</w:t>
            </w:r>
            <w:r w:rsidRPr="008361F3">
              <w:rPr>
                <w:iCs/>
              </w:rPr>
              <w:t xml:space="preserve">APH.14.7.2017.7.3 </w:t>
            </w:r>
            <w:hyperlink r:id="rId43" w:history="1">
              <w:r w:rsidRPr="008361F3">
                <w:rPr>
                  <w:rStyle w:val="Hypertextovodkaz"/>
                  <w:iCs/>
                </w:rPr>
                <w:t>http://www.uni-obuda.hu/journal/Lazanyi_Virglerova_Dvorsky_Dapkus_78.pdf</w:t>
              </w:r>
            </w:hyperlink>
            <w:r w:rsidRPr="008361F3">
              <w:rPr>
                <w:iCs/>
              </w:rPr>
              <w:t xml:space="preserve"> </w:t>
            </w:r>
            <w:r w:rsidRPr="008361F3">
              <w:t xml:space="preserve">(35%). </w:t>
            </w:r>
          </w:p>
          <w:p w:rsidR="00EB32A9" w:rsidRPr="008361F3" w:rsidRDefault="00EB32A9" w:rsidP="00DB78C8">
            <w:pPr>
              <w:jc w:val="both"/>
              <w:rPr>
                <w:lang w:val="en-US"/>
              </w:rPr>
            </w:pPr>
            <w:r w:rsidRPr="008361F3">
              <w:t xml:space="preserve">PAPADAKI, Š., NOVÁK, P., DVORSKÝ, J. </w:t>
            </w:r>
            <w:r w:rsidRPr="008361F3">
              <w:rPr>
                <w:lang w:val="en-US"/>
              </w:rPr>
              <w:t xml:space="preserve">Attitude of university students to entrepreneurship. </w:t>
            </w:r>
            <w:r w:rsidRPr="008361F3">
              <w:rPr>
                <w:i/>
                <w:lang w:val="en-US"/>
              </w:rPr>
              <w:t>Economic Annals-XXI</w:t>
            </w:r>
            <w:r w:rsidRPr="008361F3">
              <w:rPr>
                <w:lang w:val="en-US"/>
              </w:rPr>
              <w:t>. 2017, Volume 166, Issue 7-8, pp. 100-104. ISSN 1728-6220.</w:t>
            </w:r>
            <w:r w:rsidRPr="008361F3">
              <w:t xml:space="preserve"> </w:t>
            </w:r>
            <w:r w:rsidRPr="008361F3">
              <w:rPr>
                <w:lang w:val="en-US"/>
              </w:rPr>
              <w:t xml:space="preserve">DOI: 10.21003/ea.V166-20 (25%). </w:t>
            </w:r>
          </w:p>
          <w:p w:rsidR="00EB32A9" w:rsidRPr="008361F3" w:rsidRDefault="00EB32A9" w:rsidP="00DB78C8">
            <w:pPr>
              <w:jc w:val="both"/>
              <w:rPr>
                <w:lang w:val="en-US"/>
              </w:rPr>
            </w:pPr>
            <w:r w:rsidRPr="008361F3">
              <w:rPr>
                <w:lang w:val="en-US"/>
              </w:rPr>
              <w:t xml:space="preserve">BELÁS, J., DVORSKÝ, J., TYLL, L., ZVARÍKOVÁ, K. Entrepreneurship of university students: Important factors and the propensity for entrepreneurship. </w:t>
            </w:r>
            <w:r w:rsidRPr="008361F3">
              <w:rPr>
                <w:i/>
                <w:lang w:val="en-US"/>
              </w:rPr>
              <w:t>Administratie si Management Public.</w:t>
            </w:r>
            <w:r w:rsidRPr="008361F3">
              <w:rPr>
                <w:lang w:val="en-US"/>
              </w:rPr>
              <w:t xml:space="preserve"> 2017, Volume 28, pp. 6-25. ISSN 1583-9583. </w:t>
            </w:r>
            <w:hyperlink r:id="rId44" w:history="1">
              <w:r w:rsidRPr="008361F3">
                <w:rPr>
                  <w:rStyle w:val="Hypertextovodkaz"/>
                  <w:lang w:val="en-US"/>
                </w:rPr>
                <w:t>http://www.ramp.ase.ro/en/_data/files/articole/2017/28-01.pdf</w:t>
              </w:r>
            </w:hyperlink>
            <w:r w:rsidRPr="008361F3">
              <w:rPr>
                <w:lang w:val="en-US"/>
              </w:rPr>
              <w:t xml:space="preserve">  (35%).</w:t>
            </w:r>
          </w:p>
          <w:p w:rsidR="00EB32A9" w:rsidRPr="008361F3" w:rsidRDefault="00EB32A9" w:rsidP="00DB78C8">
            <w:pPr>
              <w:jc w:val="both"/>
              <w:rPr>
                <w:lang w:val="en-US"/>
              </w:rPr>
            </w:pPr>
            <w:r w:rsidRPr="008361F3">
              <w:rPr>
                <w:lang w:val="en-US"/>
              </w:rPr>
              <w:t xml:space="preserve">KOZUBÍKOVÁ, L., DVORSKÝ, J., CEPEL, M., BALCERZAK, A. P. Important characteristics of an entrepreneur in relation to risk taking: Czech Republic case study. </w:t>
            </w:r>
            <w:r w:rsidRPr="008361F3">
              <w:rPr>
                <w:i/>
                <w:lang w:val="en-US"/>
              </w:rPr>
              <w:t xml:space="preserve">Journal of International Studies. </w:t>
            </w:r>
            <w:r w:rsidRPr="008361F3">
              <w:rPr>
                <w:lang w:val="en-US"/>
              </w:rPr>
              <w:t>2017,</w:t>
            </w:r>
            <w:r w:rsidRPr="008361F3">
              <w:rPr>
                <w:i/>
                <w:lang w:val="en-US"/>
              </w:rPr>
              <w:t xml:space="preserve"> </w:t>
            </w:r>
            <w:r w:rsidRPr="008361F3">
              <w:rPr>
                <w:lang w:val="en-US"/>
              </w:rPr>
              <w:t>Volume 10, Issue 3, pp. 220-233. ISSN 2071-8330.</w:t>
            </w:r>
            <w:r w:rsidRPr="008361F3">
              <w:t xml:space="preserve"> </w:t>
            </w:r>
            <w:r w:rsidRPr="008361F3">
              <w:rPr>
                <w:lang w:val="en-US"/>
              </w:rPr>
              <w:t>DOI: 10.14254/2071-8330.2017/10-3/16 (37%).</w:t>
            </w:r>
          </w:p>
          <w:p w:rsidR="00EB32A9" w:rsidRDefault="00EB32A9" w:rsidP="00DB78C8">
            <w:pPr>
              <w:jc w:val="both"/>
              <w:rPr>
                <w:lang w:val="en-US"/>
              </w:rPr>
            </w:pPr>
            <w:r w:rsidRPr="008361F3">
              <w:rPr>
                <w:lang w:val="en-US"/>
              </w:rPr>
              <w:t xml:space="preserve">HUDÁKOVÁ, K., BUGÁNOVÁ, K., DVORSKÝ, J., BELÁS, J., DANA, L-P. Analysis of the risks of small and medium-sized enterprises in the Zilina region. </w:t>
            </w:r>
            <w:r w:rsidRPr="008361F3">
              <w:rPr>
                <w:i/>
                <w:lang w:val="en-US"/>
              </w:rPr>
              <w:t xml:space="preserve">Communications – Scientific Letters of the University of Zilina. </w:t>
            </w:r>
            <w:r w:rsidRPr="008361F3">
              <w:rPr>
                <w:lang w:val="en-US"/>
              </w:rPr>
              <w:t>2015, Volume 17, Issue 1, pp. 34-39. ISSN 1335-4205 (25%).</w:t>
            </w:r>
          </w:p>
          <w:p w:rsidR="00AD5545" w:rsidRPr="00AE48B6" w:rsidRDefault="00AD5545" w:rsidP="00AD5545">
            <w:r>
              <w:t>STAŇKOVÁ</w:t>
            </w:r>
            <w:r w:rsidRPr="00AE48B6">
              <w:t xml:space="preserve">, P., </w:t>
            </w:r>
            <w:r>
              <w:t>PAPADAKI</w:t>
            </w:r>
            <w:r w:rsidRPr="00AE48B6">
              <w:t>, Š., D</w:t>
            </w:r>
            <w:r>
              <w:t>VORSKÝ</w:t>
            </w:r>
            <w:r w:rsidRPr="00AE48B6">
              <w:t>, J.  Comparative Analysis of the Perception of Advantages and Disadvantages of Hospital Horizontal Integration. </w:t>
            </w:r>
            <w:r w:rsidRPr="00AE48B6">
              <w:rPr>
                <w:i/>
              </w:rPr>
              <w:t>E+ M Ekonomie a Management,</w:t>
            </w:r>
            <w:r w:rsidRPr="00AE48B6">
              <w:t xml:space="preserve"> 2018,  21(1), 101-115. (40%)</w:t>
            </w:r>
          </w:p>
          <w:p w:rsidR="00AD5545" w:rsidRPr="00167E46" w:rsidRDefault="00AD5545" w:rsidP="00DB78C8">
            <w:pPr>
              <w:jc w:val="both"/>
              <w:rPr>
                <w:lang w:val="en-US"/>
              </w:rPr>
            </w:pPr>
          </w:p>
        </w:tc>
      </w:tr>
      <w:tr w:rsidR="00EB32A9" w:rsidTr="00EB32A9">
        <w:trPr>
          <w:trHeight w:val="218"/>
        </w:trPr>
        <w:tc>
          <w:tcPr>
            <w:tcW w:w="9859" w:type="dxa"/>
            <w:gridSpan w:val="11"/>
            <w:shd w:val="clear" w:color="auto" w:fill="F7CAAC"/>
          </w:tcPr>
          <w:p w:rsidR="00EB32A9" w:rsidRDefault="00EB32A9" w:rsidP="00DB78C8">
            <w:pPr>
              <w:rPr>
                <w:b/>
              </w:rPr>
            </w:pPr>
            <w:r>
              <w:rPr>
                <w:b/>
              </w:rPr>
              <w:t>Působení v zahraničí</w:t>
            </w:r>
          </w:p>
        </w:tc>
      </w:tr>
      <w:tr w:rsidR="00EB32A9" w:rsidTr="00EB32A9">
        <w:trPr>
          <w:trHeight w:val="328"/>
        </w:trPr>
        <w:tc>
          <w:tcPr>
            <w:tcW w:w="9859" w:type="dxa"/>
            <w:gridSpan w:val="11"/>
          </w:tcPr>
          <w:p w:rsidR="00EB32A9" w:rsidRPr="00821985" w:rsidRDefault="00EB32A9">
            <w:pPr>
              <w:jc w:val="both"/>
            </w:pPr>
            <w:r>
              <w:rPr>
                <w:b/>
              </w:rPr>
              <w:lastRenderedPageBreak/>
              <w:t xml:space="preserve">03/2015 – 07/2015: </w:t>
            </w:r>
            <w:r>
              <w:t>České Vysoké Učení Technické v Praze, Fakulta elektrotechnická, Stáž –</w:t>
            </w:r>
            <w:del w:id="557" w:author="Trefilová Pavla" w:date="2018-09-17T08:28:00Z">
              <w:r w:rsidDel="003E3FEB">
                <w:delText xml:space="preserve"> Krátkodobý s</w:delText>
              </w:r>
            </w:del>
            <w:ins w:id="558" w:author="Trefilová Pavla" w:date="2018-09-17T08:28:00Z">
              <w:r w:rsidR="003E3FEB">
                <w:t>S</w:t>
              </w:r>
            </w:ins>
            <w:r>
              <w:t>tudijní pobyt doktoranda</w:t>
            </w:r>
          </w:p>
        </w:tc>
      </w:tr>
      <w:tr w:rsidR="00EB32A9" w:rsidTr="00EB32A9">
        <w:trPr>
          <w:cantSplit/>
          <w:trHeight w:val="261"/>
        </w:trPr>
        <w:tc>
          <w:tcPr>
            <w:tcW w:w="2518" w:type="dxa"/>
            <w:shd w:val="clear" w:color="auto" w:fill="F7CAAC"/>
          </w:tcPr>
          <w:p w:rsidR="00EB32A9" w:rsidRDefault="00EB32A9" w:rsidP="00DB78C8">
            <w:pPr>
              <w:jc w:val="both"/>
              <w:rPr>
                <w:b/>
              </w:rPr>
            </w:pPr>
            <w:r>
              <w:rPr>
                <w:b/>
              </w:rPr>
              <w:t xml:space="preserve">Podpis </w:t>
            </w:r>
          </w:p>
        </w:tc>
        <w:tc>
          <w:tcPr>
            <w:tcW w:w="4536" w:type="dxa"/>
            <w:gridSpan w:val="5"/>
          </w:tcPr>
          <w:p w:rsidR="00EB32A9" w:rsidRDefault="00EB32A9" w:rsidP="00DB78C8">
            <w:pPr>
              <w:jc w:val="both"/>
            </w:pPr>
          </w:p>
        </w:tc>
        <w:tc>
          <w:tcPr>
            <w:tcW w:w="786" w:type="dxa"/>
            <w:gridSpan w:val="2"/>
            <w:shd w:val="clear" w:color="auto" w:fill="F7CAAC"/>
          </w:tcPr>
          <w:p w:rsidR="00EB32A9" w:rsidRDefault="00EB32A9" w:rsidP="00DB78C8">
            <w:pPr>
              <w:jc w:val="both"/>
            </w:pPr>
            <w:r>
              <w:rPr>
                <w:b/>
              </w:rPr>
              <w:t>datum</w:t>
            </w:r>
          </w:p>
        </w:tc>
        <w:tc>
          <w:tcPr>
            <w:tcW w:w="2019" w:type="dxa"/>
            <w:gridSpan w:val="3"/>
          </w:tcPr>
          <w:p w:rsidR="00EB32A9" w:rsidRDefault="00EB32A9" w:rsidP="00DB78C8">
            <w:pPr>
              <w:jc w:val="both"/>
            </w:pPr>
          </w:p>
        </w:tc>
      </w:tr>
    </w:tbl>
    <w:p w:rsidR="002F67F0" w:rsidRDefault="002F67F0">
      <w:r>
        <w:br w:type="page"/>
      </w:r>
    </w:p>
    <w:tbl>
      <w:tblPr>
        <w:tblW w:w="950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60"/>
        <w:gridCol w:w="829"/>
        <w:gridCol w:w="1721"/>
        <w:gridCol w:w="524"/>
        <w:gridCol w:w="468"/>
        <w:gridCol w:w="994"/>
        <w:gridCol w:w="709"/>
        <w:gridCol w:w="77"/>
        <w:gridCol w:w="632"/>
        <w:gridCol w:w="693"/>
        <w:gridCol w:w="694"/>
      </w:tblGrid>
      <w:tr w:rsidR="007A3044" w:rsidTr="00B8124C">
        <w:tc>
          <w:tcPr>
            <w:tcW w:w="9501" w:type="dxa"/>
            <w:gridSpan w:val="11"/>
            <w:tcBorders>
              <w:bottom w:val="double" w:sz="4" w:space="0" w:color="auto"/>
            </w:tcBorders>
            <w:shd w:val="clear" w:color="auto" w:fill="BDD6EE"/>
          </w:tcPr>
          <w:p w:rsidR="007A3044" w:rsidRDefault="007A3044" w:rsidP="007A3044">
            <w:pPr>
              <w:jc w:val="both"/>
              <w:rPr>
                <w:b/>
                <w:sz w:val="28"/>
              </w:rPr>
            </w:pPr>
            <w:r>
              <w:rPr>
                <w:b/>
                <w:sz w:val="28"/>
              </w:rPr>
              <w:lastRenderedPageBreak/>
              <w:t>C-I – Personální zabezpečení</w:t>
            </w:r>
          </w:p>
        </w:tc>
      </w:tr>
      <w:tr w:rsidR="007A3044" w:rsidTr="00B8124C">
        <w:tc>
          <w:tcPr>
            <w:tcW w:w="2160" w:type="dxa"/>
            <w:tcBorders>
              <w:top w:val="double" w:sz="4" w:space="0" w:color="auto"/>
            </w:tcBorders>
            <w:shd w:val="clear" w:color="auto" w:fill="F7CAAC"/>
          </w:tcPr>
          <w:p w:rsidR="007A3044" w:rsidRDefault="007A3044" w:rsidP="007A3044">
            <w:pPr>
              <w:jc w:val="both"/>
              <w:rPr>
                <w:b/>
              </w:rPr>
            </w:pPr>
            <w:r>
              <w:rPr>
                <w:b/>
              </w:rPr>
              <w:t>Vysoká škola</w:t>
            </w:r>
          </w:p>
        </w:tc>
        <w:tc>
          <w:tcPr>
            <w:tcW w:w="7341" w:type="dxa"/>
            <w:gridSpan w:val="10"/>
          </w:tcPr>
          <w:p w:rsidR="007A3044" w:rsidRDefault="007A3044" w:rsidP="007A3044">
            <w:pPr>
              <w:jc w:val="both"/>
            </w:pPr>
            <w:r>
              <w:t>Univerzita Tomáše Bati ve Zlíně</w:t>
            </w:r>
          </w:p>
        </w:tc>
      </w:tr>
      <w:tr w:rsidR="007A3044" w:rsidTr="00B8124C">
        <w:tc>
          <w:tcPr>
            <w:tcW w:w="2160" w:type="dxa"/>
            <w:shd w:val="clear" w:color="auto" w:fill="F7CAAC"/>
          </w:tcPr>
          <w:p w:rsidR="007A3044" w:rsidRDefault="007A3044" w:rsidP="007A3044">
            <w:pPr>
              <w:jc w:val="both"/>
              <w:rPr>
                <w:b/>
              </w:rPr>
            </w:pPr>
            <w:r>
              <w:rPr>
                <w:b/>
              </w:rPr>
              <w:t>Součást vysoké školy</w:t>
            </w:r>
          </w:p>
        </w:tc>
        <w:tc>
          <w:tcPr>
            <w:tcW w:w="7341" w:type="dxa"/>
            <w:gridSpan w:val="10"/>
          </w:tcPr>
          <w:p w:rsidR="007A3044" w:rsidRDefault="007A3044" w:rsidP="007A3044">
            <w:pPr>
              <w:jc w:val="both"/>
            </w:pPr>
            <w:r w:rsidRPr="007D5094">
              <w:t>Fakulta managementu a ekonomiky</w:t>
            </w:r>
          </w:p>
        </w:tc>
      </w:tr>
      <w:tr w:rsidR="007A3044" w:rsidTr="00B8124C">
        <w:tc>
          <w:tcPr>
            <w:tcW w:w="2160" w:type="dxa"/>
            <w:shd w:val="clear" w:color="auto" w:fill="F7CAAC"/>
          </w:tcPr>
          <w:p w:rsidR="007A3044" w:rsidRDefault="007A3044" w:rsidP="007A3044">
            <w:pPr>
              <w:jc w:val="both"/>
              <w:rPr>
                <w:b/>
              </w:rPr>
            </w:pPr>
            <w:r>
              <w:rPr>
                <w:b/>
              </w:rPr>
              <w:t>Název studijního programu</w:t>
            </w:r>
          </w:p>
        </w:tc>
        <w:tc>
          <w:tcPr>
            <w:tcW w:w="7341" w:type="dxa"/>
            <w:gridSpan w:val="10"/>
          </w:tcPr>
          <w:p w:rsidR="007A3044" w:rsidRDefault="007A3044" w:rsidP="007A3044">
            <w:pPr>
              <w:jc w:val="both"/>
            </w:pPr>
            <w:r w:rsidRPr="007D5094">
              <w:t>Management ve zdravotnictví</w:t>
            </w:r>
          </w:p>
        </w:tc>
      </w:tr>
      <w:tr w:rsidR="007A3044" w:rsidTr="00B8124C">
        <w:tc>
          <w:tcPr>
            <w:tcW w:w="2160" w:type="dxa"/>
            <w:shd w:val="clear" w:color="auto" w:fill="F7CAAC"/>
          </w:tcPr>
          <w:p w:rsidR="007A3044" w:rsidRDefault="007A3044" w:rsidP="007A3044">
            <w:pPr>
              <w:jc w:val="both"/>
              <w:rPr>
                <w:b/>
              </w:rPr>
            </w:pPr>
            <w:r>
              <w:rPr>
                <w:b/>
              </w:rPr>
              <w:t>Jméno a příjmení</w:t>
            </w:r>
          </w:p>
        </w:tc>
        <w:tc>
          <w:tcPr>
            <w:tcW w:w="4536" w:type="dxa"/>
            <w:gridSpan w:val="5"/>
          </w:tcPr>
          <w:p w:rsidR="007A3044" w:rsidRPr="007B575D" w:rsidRDefault="007A3044" w:rsidP="007A3044">
            <w:pPr>
              <w:jc w:val="both"/>
            </w:pPr>
            <w:r w:rsidRPr="007B575D">
              <w:t>Pavel HLAVINKA</w:t>
            </w:r>
          </w:p>
        </w:tc>
        <w:tc>
          <w:tcPr>
            <w:tcW w:w="709" w:type="dxa"/>
            <w:shd w:val="clear" w:color="auto" w:fill="F7CAAC"/>
          </w:tcPr>
          <w:p w:rsidR="007A3044" w:rsidRDefault="007A3044" w:rsidP="007A3044">
            <w:pPr>
              <w:jc w:val="both"/>
              <w:rPr>
                <w:b/>
              </w:rPr>
            </w:pPr>
            <w:r>
              <w:rPr>
                <w:b/>
              </w:rPr>
              <w:t>Tituly</w:t>
            </w:r>
          </w:p>
        </w:tc>
        <w:tc>
          <w:tcPr>
            <w:tcW w:w="2096" w:type="dxa"/>
            <w:gridSpan w:val="4"/>
          </w:tcPr>
          <w:p w:rsidR="007A3044" w:rsidRDefault="007A3044" w:rsidP="007A3044">
            <w:r>
              <w:t>doc. PhDr. et Mgr., Ph.D.</w:t>
            </w:r>
          </w:p>
        </w:tc>
      </w:tr>
      <w:tr w:rsidR="007A3044" w:rsidRPr="00701105" w:rsidTr="00B8124C">
        <w:tc>
          <w:tcPr>
            <w:tcW w:w="2160" w:type="dxa"/>
            <w:shd w:val="clear" w:color="auto" w:fill="F7CAAC"/>
          </w:tcPr>
          <w:p w:rsidR="007A3044" w:rsidRDefault="007A3044" w:rsidP="007A3044">
            <w:pPr>
              <w:jc w:val="both"/>
              <w:rPr>
                <w:b/>
              </w:rPr>
            </w:pPr>
            <w:r>
              <w:rPr>
                <w:b/>
              </w:rPr>
              <w:t>Rok narození</w:t>
            </w:r>
          </w:p>
        </w:tc>
        <w:tc>
          <w:tcPr>
            <w:tcW w:w="829" w:type="dxa"/>
          </w:tcPr>
          <w:p w:rsidR="007A3044" w:rsidRDefault="007A3044" w:rsidP="007A3044">
            <w:pPr>
              <w:jc w:val="both"/>
            </w:pPr>
            <w:r>
              <w:t>1971</w:t>
            </w:r>
          </w:p>
        </w:tc>
        <w:tc>
          <w:tcPr>
            <w:tcW w:w="1721" w:type="dxa"/>
            <w:shd w:val="clear" w:color="auto" w:fill="F7CAAC"/>
          </w:tcPr>
          <w:p w:rsidR="007A3044" w:rsidRPr="00DB214A" w:rsidRDefault="007A3044" w:rsidP="007A3044">
            <w:pPr>
              <w:jc w:val="both"/>
              <w:rPr>
                <w:b/>
              </w:rPr>
            </w:pPr>
            <w:r w:rsidRPr="00DB214A">
              <w:rPr>
                <w:b/>
              </w:rPr>
              <w:t>typ vztahu k VŠ</w:t>
            </w:r>
          </w:p>
        </w:tc>
        <w:tc>
          <w:tcPr>
            <w:tcW w:w="992" w:type="dxa"/>
            <w:gridSpan w:val="2"/>
          </w:tcPr>
          <w:p w:rsidR="007A3044" w:rsidRPr="00DB214A" w:rsidRDefault="007A3044" w:rsidP="007A3044">
            <w:pPr>
              <w:jc w:val="both"/>
            </w:pPr>
            <w:r>
              <w:t>pp</w:t>
            </w:r>
          </w:p>
        </w:tc>
        <w:tc>
          <w:tcPr>
            <w:tcW w:w="994" w:type="dxa"/>
            <w:shd w:val="clear" w:color="auto" w:fill="F7CAAC"/>
          </w:tcPr>
          <w:p w:rsidR="007A3044" w:rsidRPr="00DB214A" w:rsidRDefault="007A3044" w:rsidP="007A3044">
            <w:pPr>
              <w:jc w:val="both"/>
              <w:rPr>
                <w:b/>
              </w:rPr>
            </w:pPr>
            <w:r w:rsidRPr="00DB214A">
              <w:rPr>
                <w:b/>
              </w:rPr>
              <w:t>rozsah</w:t>
            </w:r>
          </w:p>
        </w:tc>
        <w:tc>
          <w:tcPr>
            <w:tcW w:w="709" w:type="dxa"/>
          </w:tcPr>
          <w:p w:rsidR="007A3044" w:rsidRPr="00DB214A" w:rsidRDefault="007A3044" w:rsidP="007A3044">
            <w:pPr>
              <w:jc w:val="both"/>
            </w:pPr>
            <w:r w:rsidRPr="00DB214A">
              <w:t>20</w:t>
            </w:r>
            <w:r>
              <w:t xml:space="preserve"> </w:t>
            </w:r>
          </w:p>
        </w:tc>
        <w:tc>
          <w:tcPr>
            <w:tcW w:w="709" w:type="dxa"/>
            <w:gridSpan w:val="2"/>
            <w:shd w:val="clear" w:color="auto" w:fill="F7CAAC"/>
          </w:tcPr>
          <w:p w:rsidR="007A3044" w:rsidRPr="00701105" w:rsidRDefault="007A3044" w:rsidP="007A3044">
            <w:pPr>
              <w:jc w:val="both"/>
              <w:rPr>
                <w:b/>
              </w:rPr>
            </w:pPr>
            <w:r w:rsidRPr="00701105">
              <w:rPr>
                <w:b/>
              </w:rPr>
              <w:t>do kdy</w:t>
            </w:r>
          </w:p>
        </w:tc>
        <w:tc>
          <w:tcPr>
            <w:tcW w:w="1387" w:type="dxa"/>
            <w:gridSpan w:val="2"/>
          </w:tcPr>
          <w:p w:rsidR="007A3044" w:rsidRPr="00701105" w:rsidRDefault="007A3044" w:rsidP="007A3044">
            <w:pPr>
              <w:jc w:val="both"/>
            </w:pPr>
            <w:r>
              <w:t>0</w:t>
            </w:r>
            <w:r w:rsidRPr="00701105">
              <w:t>8/2020</w:t>
            </w:r>
          </w:p>
        </w:tc>
      </w:tr>
      <w:tr w:rsidR="007A3044" w:rsidRPr="00701105" w:rsidTr="00B8124C">
        <w:tc>
          <w:tcPr>
            <w:tcW w:w="4710" w:type="dxa"/>
            <w:gridSpan w:val="3"/>
            <w:shd w:val="clear" w:color="auto" w:fill="F7CAAC"/>
          </w:tcPr>
          <w:p w:rsidR="007A3044" w:rsidRPr="00DB214A" w:rsidRDefault="007A3044" w:rsidP="007A3044">
            <w:pPr>
              <w:jc w:val="both"/>
              <w:rPr>
                <w:b/>
              </w:rPr>
            </w:pPr>
            <w:r w:rsidRPr="00DB214A">
              <w:rPr>
                <w:b/>
              </w:rPr>
              <w:t>Typ vztahu na součásti VŠ, která uskutečňuje st. program</w:t>
            </w:r>
          </w:p>
        </w:tc>
        <w:tc>
          <w:tcPr>
            <w:tcW w:w="992" w:type="dxa"/>
            <w:gridSpan w:val="2"/>
          </w:tcPr>
          <w:p w:rsidR="007A3044" w:rsidRPr="00DB214A" w:rsidRDefault="007A3044" w:rsidP="007A3044">
            <w:pPr>
              <w:jc w:val="both"/>
            </w:pPr>
          </w:p>
        </w:tc>
        <w:tc>
          <w:tcPr>
            <w:tcW w:w="994" w:type="dxa"/>
            <w:shd w:val="clear" w:color="auto" w:fill="F7CAAC"/>
          </w:tcPr>
          <w:p w:rsidR="007A3044" w:rsidRPr="00DB214A" w:rsidRDefault="007A3044" w:rsidP="007A3044">
            <w:pPr>
              <w:jc w:val="both"/>
              <w:rPr>
                <w:b/>
              </w:rPr>
            </w:pPr>
            <w:r w:rsidRPr="00DB214A">
              <w:rPr>
                <w:b/>
              </w:rPr>
              <w:t>rozsah</w:t>
            </w:r>
          </w:p>
        </w:tc>
        <w:tc>
          <w:tcPr>
            <w:tcW w:w="709" w:type="dxa"/>
          </w:tcPr>
          <w:p w:rsidR="007A3044" w:rsidRPr="00DB214A" w:rsidRDefault="007A3044" w:rsidP="007A3044">
            <w:pPr>
              <w:jc w:val="both"/>
            </w:pPr>
          </w:p>
        </w:tc>
        <w:tc>
          <w:tcPr>
            <w:tcW w:w="709" w:type="dxa"/>
            <w:gridSpan w:val="2"/>
            <w:shd w:val="clear" w:color="auto" w:fill="F7CAAC"/>
          </w:tcPr>
          <w:p w:rsidR="007A3044" w:rsidRPr="00701105" w:rsidRDefault="007A3044" w:rsidP="007A3044">
            <w:pPr>
              <w:jc w:val="both"/>
              <w:rPr>
                <w:b/>
              </w:rPr>
            </w:pPr>
            <w:r w:rsidRPr="00701105">
              <w:rPr>
                <w:b/>
              </w:rPr>
              <w:t>do kdy</w:t>
            </w:r>
          </w:p>
        </w:tc>
        <w:tc>
          <w:tcPr>
            <w:tcW w:w="1387" w:type="dxa"/>
            <w:gridSpan w:val="2"/>
          </w:tcPr>
          <w:p w:rsidR="007A3044" w:rsidRPr="00701105" w:rsidRDefault="007A3044" w:rsidP="007A3044">
            <w:pPr>
              <w:jc w:val="both"/>
            </w:pPr>
          </w:p>
        </w:tc>
      </w:tr>
      <w:tr w:rsidR="007A3044" w:rsidTr="00B8124C">
        <w:tc>
          <w:tcPr>
            <w:tcW w:w="5702" w:type="dxa"/>
            <w:gridSpan w:val="5"/>
            <w:shd w:val="clear" w:color="auto" w:fill="F7CAAC"/>
          </w:tcPr>
          <w:p w:rsidR="007A3044" w:rsidRDefault="007A3044" w:rsidP="007A3044">
            <w:pPr>
              <w:jc w:val="both"/>
            </w:pPr>
            <w:r>
              <w:rPr>
                <w:b/>
              </w:rPr>
              <w:t>Další současná působení jako akademický pracovník na jiných VŠ</w:t>
            </w:r>
          </w:p>
        </w:tc>
        <w:tc>
          <w:tcPr>
            <w:tcW w:w="1703" w:type="dxa"/>
            <w:gridSpan w:val="2"/>
            <w:shd w:val="clear" w:color="auto" w:fill="F7CAAC"/>
          </w:tcPr>
          <w:p w:rsidR="007A3044" w:rsidRDefault="007A3044" w:rsidP="007A3044">
            <w:pPr>
              <w:jc w:val="both"/>
              <w:rPr>
                <w:b/>
              </w:rPr>
            </w:pPr>
            <w:r>
              <w:rPr>
                <w:b/>
              </w:rPr>
              <w:t>typ prac. vztahu</w:t>
            </w:r>
          </w:p>
        </w:tc>
        <w:tc>
          <w:tcPr>
            <w:tcW w:w="2096" w:type="dxa"/>
            <w:gridSpan w:val="4"/>
            <w:shd w:val="clear" w:color="auto" w:fill="F7CAAC"/>
          </w:tcPr>
          <w:p w:rsidR="007A3044" w:rsidRDefault="007A3044" w:rsidP="007A3044">
            <w:pPr>
              <w:jc w:val="both"/>
              <w:rPr>
                <w:b/>
              </w:rPr>
            </w:pPr>
            <w:r>
              <w:rPr>
                <w:b/>
              </w:rPr>
              <w:t>rozsah</w:t>
            </w:r>
          </w:p>
        </w:tc>
      </w:tr>
      <w:tr w:rsidR="007A3044" w:rsidTr="00B8124C">
        <w:tc>
          <w:tcPr>
            <w:tcW w:w="5702" w:type="dxa"/>
            <w:gridSpan w:val="5"/>
          </w:tcPr>
          <w:p w:rsidR="007A3044" w:rsidRDefault="007A3044" w:rsidP="007A3044">
            <w:pPr>
              <w:jc w:val="both"/>
            </w:pPr>
            <w:r>
              <w:t xml:space="preserve">Univerzita Palackého v Olomouci, Právnická fakulta </w:t>
            </w:r>
          </w:p>
        </w:tc>
        <w:tc>
          <w:tcPr>
            <w:tcW w:w="1703" w:type="dxa"/>
            <w:gridSpan w:val="2"/>
          </w:tcPr>
          <w:p w:rsidR="007A3044" w:rsidRDefault="002F67F0" w:rsidP="007A3044">
            <w:pPr>
              <w:jc w:val="both"/>
            </w:pPr>
            <w:r>
              <w:t>pp</w:t>
            </w:r>
          </w:p>
        </w:tc>
        <w:tc>
          <w:tcPr>
            <w:tcW w:w="2096" w:type="dxa"/>
            <w:gridSpan w:val="4"/>
          </w:tcPr>
          <w:p w:rsidR="007A3044" w:rsidRDefault="007A3044" w:rsidP="007A3044">
            <w:pPr>
              <w:jc w:val="both"/>
            </w:pPr>
            <w:r>
              <w:t>40 hod.</w:t>
            </w:r>
          </w:p>
        </w:tc>
      </w:tr>
      <w:tr w:rsidR="007A3044" w:rsidTr="00B8124C">
        <w:tc>
          <w:tcPr>
            <w:tcW w:w="9501" w:type="dxa"/>
            <w:gridSpan w:val="11"/>
            <w:shd w:val="clear" w:color="auto" w:fill="F7CAAC"/>
          </w:tcPr>
          <w:p w:rsidR="007A3044" w:rsidRDefault="007A3044" w:rsidP="007A3044">
            <w:pPr>
              <w:jc w:val="both"/>
            </w:pPr>
            <w:r>
              <w:rPr>
                <w:b/>
              </w:rPr>
              <w:t>Předměty příslušného studijního programu a způsob zapojení do jejich výuky, příp. další zapojení do uskutečňování studijního programu</w:t>
            </w:r>
          </w:p>
        </w:tc>
      </w:tr>
      <w:tr w:rsidR="007A3044" w:rsidRPr="0080640A" w:rsidTr="00B8124C">
        <w:trPr>
          <w:trHeight w:val="246"/>
        </w:trPr>
        <w:tc>
          <w:tcPr>
            <w:tcW w:w="9501" w:type="dxa"/>
            <w:gridSpan w:val="11"/>
            <w:tcBorders>
              <w:top w:val="nil"/>
            </w:tcBorders>
          </w:tcPr>
          <w:p w:rsidR="007A3044" w:rsidRPr="0080640A" w:rsidRDefault="007A3044" w:rsidP="007A3044">
            <w:pPr>
              <w:jc w:val="both"/>
            </w:pPr>
            <w:r w:rsidRPr="007D5094">
              <w:t>Psychohygiena pro nelékařské zdravotnické pracovníky</w:t>
            </w:r>
            <w:r>
              <w:t xml:space="preserve"> - garant, přednášející (100%)</w:t>
            </w:r>
          </w:p>
        </w:tc>
      </w:tr>
      <w:tr w:rsidR="007A3044" w:rsidTr="00B8124C">
        <w:tc>
          <w:tcPr>
            <w:tcW w:w="9501" w:type="dxa"/>
            <w:gridSpan w:val="11"/>
            <w:shd w:val="clear" w:color="auto" w:fill="F7CAAC"/>
          </w:tcPr>
          <w:p w:rsidR="007A3044" w:rsidRDefault="007A3044" w:rsidP="007A3044">
            <w:pPr>
              <w:jc w:val="both"/>
            </w:pPr>
            <w:r>
              <w:rPr>
                <w:b/>
              </w:rPr>
              <w:t xml:space="preserve">Údaje o vzdělání na VŠ </w:t>
            </w:r>
          </w:p>
        </w:tc>
      </w:tr>
      <w:tr w:rsidR="007A3044" w:rsidRPr="004F4C9F" w:rsidTr="00B8124C">
        <w:trPr>
          <w:trHeight w:val="176"/>
        </w:trPr>
        <w:tc>
          <w:tcPr>
            <w:tcW w:w="2160" w:type="dxa"/>
            <w:tcBorders>
              <w:bottom w:val="nil"/>
              <w:right w:val="nil"/>
            </w:tcBorders>
          </w:tcPr>
          <w:p w:rsidR="007A3044" w:rsidRPr="007B575D" w:rsidRDefault="007A3044" w:rsidP="007A3044">
            <w:pPr>
              <w:rPr>
                <w:b/>
              </w:rPr>
            </w:pPr>
            <w:r w:rsidRPr="007B575D">
              <w:rPr>
                <w:b/>
              </w:rPr>
              <w:t>199</w:t>
            </w:r>
            <w:r w:rsidR="002F67F0">
              <w:rPr>
                <w:b/>
              </w:rPr>
              <w:t>0-1995</w:t>
            </w:r>
          </w:p>
        </w:tc>
        <w:tc>
          <w:tcPr>
            <w:tcW w:w="7341" w:type="dxa"/>
            <w:gridSpan w:val="10"/>
            <w:tcBorders>
              <w:left w:val="nil"/>
              <w:bottom w:val="nil"/>
            </w:tcBorders>
          </w:tcPr>
          <w:p w:rsidR="007A3044" w:rsidRPr="004F4C9F" w:rsidRDefault="007A3044" w:rsidP="007A3044">
            <w:pPr>
              <w:jc w:val="both"/>
            </w:pPr>
            <w:r>
              <w:t>Univerzita Palackého Olomouc, Filozofická fakulta, magisterský studijní program, obor Filozofie a politologie (</w:t>
            </w:r>
            <w:r w:rsidRPr="007B575D">
              <w:rPr>
                <w:b/>
              </w:rPr>
              <w:t>Mgr.</w:t>
            </w:r>
            <w:r>
              <w:t>)</w:t>
            </w:r>
          </w:p>
        </w:tc>
      </w:tr>
      <w:tr w:rsidR="007A3044" w:rsidTr="00B8124C">
        <w:trPr>
          <w:trHeight w:val="183"/>
        </w:trPr>
        <w:tc>
          <w:tcPr>
            <w:tcW w:w="2160" w:type="dxa"/>
            <w:tcBorders>
              <w:top w:val="nil"/>
              <w:bottom w:val="nil"/>
              <w:right w:val="nil"/>
            </w:tcBorders>
          </w:tcPr>
          <w:p w:rsidR="007A3044" w:rsidRPr="007B575D" w:rsidRDefault="007A3044" w:rsidP="007A3044">
            <w:pPr>
              <w:rPr>
                <w:b/>
              </w:rPr>
            </w:pPr>
            <w:r w:rsidRPr="007B575D">
              <w:rPr>
                <w:b/>
              </w:rPr>
              <w:t>199</w:t>
            </w:r>
            <w:r w:rsidR="002F67F0">
              <w:rPr>
                <w:b/>
              </w:rPr>
              <w:t>5-199</w:t>
            </w:r>
            <w:r w:rsidRPr="007B575D">
              <w:rPr>
                <w:b/>
              </w:rPr>
              <w:t>8</w:t>
            </w:r>
          </w:p>
        </w:tc>
        <w:tc>
          <w:tcPr>
            <w:tcW w:w="7341" w:type="dxa"/>
            <w:gridSpan w:val="10"/>
            <w:tcBorders>
              <w:top w:val="nil"/>
              <w:left w:val="nil"/>
              <w:bottom w:val="nil"/>
            </w:tcBorders>
          </w:tcPr>
          <w:p w:rsidR="007A3044" w:rsidRDefault="007A3044" w:rsidP="007A3044">
            <w:pPr>
              <w:jc w:val="both"/>
              <w:rPr>
                <w:b/>
              </w:rPr>
            </w:pPr>
            <w:r>
              <w:t>Univerzita Palackého Olomouc, Filozofická fakulta, doktorský studijní program, obor Filozofie (</w:t>
            </w:r>
            <w:r w:rsidRPr="007B575D">
              <w:rPr>
                <w:b/>
              </w:rPr>
              <w:t>PhDr., Ph.D.</w:t>
            </w:r>
            <w:r>
              <w:t>)</w:t>
            </w:r>
          </w:p>
        </w:tc>
      </w:tr>
      <w:tr w:rsidR="007A3044" w:rsidTr="00B8124C">
        <w:trPr>
          <w:trHeight w:val="268"/>
        </w:trPr>
        <w:tc>
          <w:tcPr>
            <w:tcW w:w="2160" w:type="dxa"/>
            <w:tcBorders>
              <w:top w:val="nil"/>
              <w:bottom w:val="nil"/>
              <w:right w:val="nil"/>
            </w:tcBorders>
          </w:tcPr>
          <w:p w:rsidR="007A3044" w:rsidRPr="007B575D" w:rsidRDefault="002F67F0" w:rsidP="007A3044">
            <w:pPr>
              <w:rPr>
                <w:b/>
              </w:rPr>
            </w:pPr>
            <w:r>
              <w:rPr>
                <w:b/>
              </w:rPr>
              <w:t>1995-</w:t>
            </w:r>
            <w:r w:rsidR="007A3044" w:rsidRPr="007B575D">
              <w:rPr>
                <w:b/>
              </w:rPr>
              <w:t>2000</w:t>
            </w:r>
          </w:p>
        </w:tc>
        <w:tc>
          <w:tcPr>
            <w:tcW w:w="7341" w:type="dxa"/>
            <w:gridSpan w:val="10"/>
            <w:tcBorders>
              <w:top w:val="nil"/>
              <w:left w:val="nil"/>
              <w:bottom w:val="nil"/>
            </w:tcBorders>
          </w:tcPr>
          <w:p w:rsidR="007A3044" w:rsidRDefault="007A3044" w:rsidP="007A3044">
            <w:pPr>
              <w:jc w:val="both"/>
              <w:rPr>
                <w:b/>
              </w:rPr>
            </w:pPr>
            <w:r>
              <w:t>Univerzita Palackého Olomouc, Filozofická fakulta, magisterský studijní program, obor Psychologie (</w:t>
            </w:r>
            <w:r w:rsidRPr="007B575D">
              <w:rPr>
                <w:b/>
              </w:rPr>
              <w:t>Mgr.</w:t>
            </w:r>
            <w:r>
              <w:t>)</w:t>
            </w:r>
          </w:p>
        </w:tc>
      </w:tr>
      <w:tr w:rsidR="007A3044" w:rsidTr="00B8124C">
        <w:tc>
          <w:tcPr>
            <w:tcW w:w="9501" w:type="dxa"/>
            <w:gridSpan w:val="11"/>
            <w:shd w:val="clear" w:color="auto" w:fill="F7CAAC"/>
          </w:tcPr>
          <w:p w:rsidR="007A3044" w:rsidRDefault="007A3044" w:rsidP="007A3044">
            <w:pPr>
              <w:jc w:val="both"/>
              <w:rPr>
                <w:b/>
              </w:rPr>
            </w:pPr>
            <w:r>
              <w:rPr>
                <w:b/>
              </w:rPr>
              <w:t>Údaje o odborném působení od absolvování VŠ</w:t>
            </w:r>
          </w:p>
        </w:tc>
      </w:tr>
      <w:tr w:rsidR="007A3044" w:rsidTr="00B8124C">
        <w:trPr>
          <w:trHeight w:val="200"/>
        </w:trPr>
        <w:tc>
          <w:tcPr>
            <w:tcW w:w="2160" w:type="dxa"/>
            <w:tcBorders>
              <w:bottom w:val="nil"/>
              <w:right w:val="nil"/>
            </w:tcBorders>
          </w:tcPr>
          <w:p w:rsidR="007A3044" w:rsidRPr="007B575D" w:rsidRDefault="007A3044" w:rsidP="007A3044">
            <w:pPr>
              <w:jc w:val="both"/>
              <w:rPr>
                <w:b/>
                <w:bCs/>
              </w:rPr>
            </w:pPr>
            <w:r w:rsidRPr="007B575D">
              <w:rPr>
                <w:b/>
                <w:bCs/>
              </w:rPr>
              <w:t>1996</w:t>
            </w:r>
            <w:r w:rsidRPr="007B575D">
              <w:rPr>
                <w:b/>
              </w:rPr>
              <w:t>–dosud</w:t>
            </w:r>
          </w:p>
        </w:tc>
        <w:tc>
          <w:tcPr>
            <w:tcW w:w="7341" w:type="dxa"/>
            <w:gridSpan w:val="10"/>
            <w:tcBorders>
              <w:left w:val="nil"/>
              <w:bottom w:val="nil"/>
            </w:tcBorders>
          </w:tcPr>
          <w:p w:rsidR="007A3044" w:rsidRDefault="007A3044" w:rsidP="007A3044">
            <w:pPr>
              <w:jc w:val="both"/>
              <w:rPr>
                <w:bCs/>
              </w:rPr>
            </w:pPr>
            <w:r w:rsidRPr="006777F6">
              <w:rPr>
                <w:bCs/>
              </w:rPr>
              <w:t xml:space="preserve">Univerzita Palackého v Olomouci, Právnická fakulta, </w:t>
            </w:r>
            <w:r>
              <w:rPr>
                <w:bCs/>
              </w:rPr>
              <w:t xml:space="preserve">Katedra politologie a společenských věd, asistent, odborný asistent (od 1998), </w:t>
            </w:r>
            <w:r w:rsidRPr="006777F6">
              <w:rPr>
                <w:bCs/>
              </w:rPr>
              <w:t>docent</w:t>
            </w:r>
            <w:r>
              <w:rPr>
                <w:bCs/>
              </w:rPr>
              <w:t xml:space="preserve"> (od 2003)</w:t>
            </w:r>
          </w:p>
        </w:tc>
      </w:tr>
      <w:tr w:rsidR="007A3044" w:rsidRPr="006777F6" w:rsidTr="00B8124C">
        <w:trPr>
          <w:trHeight w:val="200"/>
        </w:trPr>
        <w:tc>
          <w:tcPr>
            <w:tcW w:w="2160" w:type="dxa"/>
            <w:tcBorders>
              <w:top w:val="nil"/>
              <w:bottom w:val="nil"/>
              <w:right w:val="nil"/>
            </w:tcBorders>
          </w:tcPr>
          <w:p w:rsidR="007A3044" w:rsidRPr="007B575D" w:rsidRDefault="007A3044" w:rsidP="007A3044">
            <w:pPr>
              <w:jc w:val="both"/>
              <w:rPr>
                <w:b/>
                <w:color w:val="000000"/>
              </w:rPr>
            </w:pPr>
            <w:r w:rsidRPr="007B575D">
              <w:rPr>
                <w:b/>
                <w:bCs/>
              </w:rPr>
              <w:t>2002</w:t>
            </w:r>
            <w:r w:rsidRPr="007B575D">
              <w:rPr>
                <w:b/>
              </w:rPr>
              <w:t>–</w:t>
            </w:r>
            <w:r w:rsidRPr="007B575D">
              <w:rPr>
                <w:b/>
                <w:bCs/>
              </w:rPr>
              <w:t>2008</w:t>
            </w:r>
          </w:p>
        </w:tc>
        <w:tc>
          <w:tcPr>
            <w:tcW w:w="7341" w:type="dxa"/>
            <w:gridSpan w:val="10"/>
            <w:tcBorders>
              <w:top w:val="nil"/>
              <w:left w:val="nil"/>
              <w:bottom w:val="nil"/>
            </w:tcBorders>
          </w:tcPr>
          <w:p w:rsidR="007A3044" w:rsidRPr="006777F6" w:rsidRDefault="007A3044" w:rsidP="007A3044">
            <w:pPr>
              <w:jc w:val="both"/>
              <w:rPr>
                <w:bCs/>
              </w:rPr>
            </w:pPr>
            <w:r>
              <w:rPr>
                <w:bCs/>
              </w:rPr>
              <w:t>Univerzita Palackého v Olomouci, Filozofická fakulta, Katedra</w:t>
            </w:r>
            <w:r w:rsidRPr="00D0573E">
              <w:rPr>
                <w:bCs/>
              </w:rPr>
              <w:t xml:space="preserve"> filosofie</w:t>
            </w:r>
            <w:r>
              <w:rPr>
                <w:bCs/>
              </w:rPr>
              <w:t>, externí pracovník</w:t>
            </w:r>
          </w:p>
        </w:tc>
      </w:tr>
      <w:tr w:rsidR="007A3044" w:rsidRPr="006777F6" w:rsidTr="00B8124C">
        <w:trPr>
          <w:trHeight w:val="290"/>
        </w:trPr>
        <w:tc>
          <w:tcPr>
            <w:tcW w:w="2160" w:type="dxa"/>
            <w:tcBorders>
              <w:top w:val="nil"/>
              <w:bottom w:val="nil"/>
              <w:right w:val="nil"/>
            </w:tcBorders>
          </w:tcPr>
          <w:p w:rsidR="007A3044" w:rsidRPr="007B575D" w:rsidRDefault="007A3044" w:rsidP="007A3044">
            <w:pPr>
              <w:jc w:val="both"/>
              <w:rPr>
                <w:b/>
                <w:bCs/>
              </w:rPr>
            </w:pPr>
            <w:r w:rsidRPr="007B575D">
              <w:rPr>
                <w:b/>
                <w:bCs/>
              </w:rPr>
              <w:t>2009</w:t>
            </w:r>
            <w:r w:rsidRPr="007B575D">
              <w:rPr>
                <w:b/>
              </w:rPr>
              <w:t>–</w:t>
            </w:r>
            <w:r w:rsidRPr="007B575D">
              <w:rPr>
                <w:b/>
                <w:bCs/>
              </w:rPr>
              <w:t>2015</w:t>
            </w:r>
          </w:p>
        </w:tc>
        <w:tc>
          <w:tcPr>
            <w:tcW w:w="7341" w:type="dxa"/>
            <w:gridSpan w:val="10"/>
            <w:tcBorders>
              <w:top w:val="nil"/>
              <w:left w:val="nil"/>
              <w:bottom w:val="nil"/>
            </w:tcBorders>
          </w:tcPr>
          <w:p w:rsidR="007A3044" w:rsidRPr="006777F6" w:rsidRDefault="007A3044" w:rsidP="007A3044">
            <w:pPr>
              <w:jc w:val="both"/>
              <w:rPr>
                <w:bCs/>
              </w:rPr>
            </w:pPr>
            <w:r>
              <w:rPr>
                <w:bCs/>
              </w:rPr>
              <w:t>Univerzita Palackého v Olomouci, Filozofická fakulta, Katedra</w:t>
            </w:r>
            <w:r w:rsidRPr="00D0573E">
              <w:rPr>
                <w:bCs/>
              </w:rPr>
              <w:t xml:space="preserve"> </w:t>
            </w:r>
            <w:r>
              <w:rPr>
                <w:bCs/>
              </w:rPr>
              <w:t>sociologie, externí pracovník</w:t>
            </w:r>
          </w:p>
        </w:tc>
      </w:tr>
      <w:tr w:rsidR="007A3044" w:rsidTr="00B8124C">
        <w:trPr>
          <w:trHeight w:val="139"/>
        </w:trPr>
        <w:tc>
          <w:tcPr>
            <w:tcW w:w="2160" w:type="dxa"/>
            <w:tcBorders>
              <w:top w:val="nil"/>
              <w:bottom w:val="nil"/>
              <w:right w:val="nil"/>
            </w:tcBorders>
          </w:tcPr>
          <w:p w:rsidR="007A3044" w:rsidRPr="007B575D" w:rsidRDefault="007A3044" w:rsidP="007A3044">
            <w:pPr>
              <w:jc w:val="both"/>
              <w:rPr>
                <w:b/>
                <w:bCs/>
              </w:rPr>
            </w:pPr>
            <w:r w:rsidRPr="007B575D">
              <w:rPr>
                <w:b/>
                <w:bCs/>
              </w:rPr>
              <w:t>2004</w:t>
            </w:r>
            <w:r w:rsidRPr="007B575D">
              <w:rPr>
                <w:b/>
              </w:rPr>
              <w:t>–</w:t>
            </w:r>
            <w:r w:rsidRPr="007B575D">
              <w:rPr>
                <w:b/>
                <w:bCs/>
              </w:rPr>
              <w:t>2016</w:t>
            </w:r>
          </w:p>
        </w:tc>
        <w:tc>
          <w:tcPr>
            <w:tcW w:w="7341" w:type="dxa"/>
            <w:gridSpan w:val="10"/>
            <w:tcBorders>
              <w:top w:val="nil"/>
              <w:left w:val="nil"/>
              <w:bottom w:val="nil"/>
            </w:tcBorders>
          </w:tcPr>
          <w:p w:rsidR="007A3044" w:rsidRDefault="007A3044" w:rsidP="007A3044">
            <w:pPr>
              <w:jc w:val="both"/>
              <w:rPr>
                <w:b/>
                <w:bCs/>
              </w:rPr>
            </w:pPr>
            <w:r>
              <w:rPr>
                <w:bCs/>
              </w:rPr>
              <w:t>Univerzita Palackého v Olomouci, Filozofická fakulta, Katedra</w:t>
            </w:r>
            <w:r w:rsidRPr="00D0573E">
              <w:rPr>
                <w:bCs/>
              </w:rPr>
              <w:t xml:space="preserve"> </w:t>
            </w:r>
            <w:r>
              <w:rPr>
                <w:bCs/>
              </w:rPr>
              <w:t>psychologie, externí pracovník</w:t>
            </w:r>
          </w:p>
        </w:tc>
      </w:tr>
      <w:tr w:rsidR="007A3044" w:rsidRPr="006777F6" w:rsidTr="00B8124C">
        <w:trPr>
          <w:trHeight w:val="118"/>
        </w:trPr>
        <w:tc>
          <w:tcPr>
            <w:tcW w:w="2160" w:type="dxa"/>
            <w:tcBorders>
              <w:top w:val="nil"/>
              <w:bottom w:val="dotted" w:sz="4" w:space="0" w:color="auto"/>
              <w:right w:val="nil"/>
            </w:tcBorders>
          </w:tcPr>
          <w:p w:rsidR="007A3044" w:rsidRPr="007B575D" w:rsidRDefault="007A3044" w:rsidP="007A3044">
            <w:pPr>
              <w:jc w:val="both"/>
              <w:rPr>
                <w:b/>
                <w:bCs/>
              </w:rPr>
            </w:pPr>
            <w:r w:rsidRPr="007B575D">
              <w:rPr>
                <w:b/>
                <w:bCs/>
              </w:rPr>
              <w:t>2017</w:t>
            </w:r>
            <w:r w:rsidRPr="007B575D">
              <w:rPr>
                <w:b/>
              </w:rPr>
              <w:t>–</w:t>
            </w:r>
            <w:r w:rsidRPr="007B575D">
              <w:rPr>
                <w:b/>
                <w:bCs/>
              </w:rPr>
              <w:t>dosud</w:t>
            </w:r>
          </w:p>
        </w:tc>
        <w:tc>
          <w:tcPr>
            <w:tcW w:w="7341" w:type="dxa"/>
            <w:gridSpan w:val="10"/>
            <w:tcBorders>
              <w:top w:val="nil"/>
              <w:left w:val="nil"/>
              <w:bottom w:val="dotted" w:sz="4" w:space="0" w:color="auto"/>
            </w:tcBorders>
          </w:tcPr>
          <w:p w:rsidR="007A3044" w:rsidRPr="006777F6" w:rsidRDefault="007A3044" w:rsidP="007A3044">
            <w:pPr>
              <w:jc w:val="both"/>
              <w:rPr>
                <w:bCs/>
              </w:rPr>
            </w:pPr>
            <w:r>
              <w:rPr>
                <w:color w:val="000000"/>
              </w:rPr>
              <w:t>Univerzita Tomáše Bati ve Zlíně, Fakulta humanitních studií, Ústav zdravotnických věd, docent</w:t>
            </w:r>
          </w:p>
        </w:tc>
      </w:tr>
      <w:tr w:rsidR="007A3044" w:rsidTr="00B8124C">
        <w:trPr>
          <w:trHeight w:val="250"/>
        </w:trPr>
        <w:tc>
          <w:tcPr>
            <w:tcW w:w="9501" w:type="dxa"/>
            <w:gridSpan w:val="11"/>
            <w:shd w:val="clear" w:color="auto" w:fill="F7CAAC"/>
          </w:tcPr>
          <w:p w:rsidR="007A3044" w:rsidRDefault="007A3044" w:rsidP="007A3044">
            <w:pPr>
              <w:jc w:val="both"/>
            </w:pPr>
            <w:r>
              <w:rPr>
                <w:b/>
              </w:rPr>
              <w:t>Zkušenosti s vedením kvalifikačních a rigorózních prací</w:t>
            </w:r>
          </w:p>
        </w:tc>
      </w:tr>
      <w:tr w:rsidR="007A3044" w:rsidTr="00B8124C">
        <w:trPr>
          <w:trHeight w:val="136"/>
        </w:trPr>
        <w:tc>
          <w:tcPr>
            <w:tcW w:w="9501" w:type="dxa"/>
            <w:gridSpan w:val="11"/>
          </w:tcPr>
          <w:p w:rsidR="002F67F0" w:rsidRDefault="002F67F0" w:rsidP="002F67F0">
            <w:pPr>
              <w:jc w:val="both"/>
            </w:pPr>
            <w:r>
              <w:t xml:space="preserve">Počet vedených bakalářských prací – 0 </w:t>
            </w:r>
          </w:p>
          <w:p w:rsidR="002F67F0" w:rsidRDefault="002F67F0">
            <w:pPr>
              <w:jc w:val="both"/>
            </w:pPr>
            <w:r>
              <w:t>Počet vedených diplomových prací – 17</w:t>
            </w:r>
          </w:p>
        </w:tc>
      </w:tr>
      <w:tr w:rsidR="007A3044" w:rsidTr="00B8124C">
        <w:trPr>
          <w:cantSplit/>
        </w:trPr>
        <w:tc>
          <w:tcPr>
            <w:tcW w:w="2989" w:type="dxa"/>
            <w:gridSpan w:val="2"/>
            <w:tcBorders>
              <w:top w:val="single" w:sz="12" w:space="0" w:color="auto"/>
            </w:tcBorders>
            <w:shd w:val="clear" w:color="auto" w:fill="F7CAAC"/>
          </w:tcPr>
          <w:p w:rsidR="007A3044" w:rsidRDefault="007A3044" w:rsidP="007A3044">
            <w:pPr>
              <w:jc w:val="both"/>
            </w:pPr>
            <w:r>
              <w:rPr>
                <w:b/>
              </w:rPr>
              <w:t xml:space="preserve">Obor habilitačního řízení </w:t>
            </w:r>
          </w:p>
        </w:tc>
        <w:tc>
          <w:tcPr>
            <w:tcW w:w="2245" w:type="dxa"/>
            <w:gridSpan w:val="2"/>
            <w:tcBorders>
              <w:top w:val="single" w:sz="12" w:space="0" w:color="auto"/>
            </w:tcBorders>
            <w:shd w:val="clear" w:color="auto" w:fill="F7CAAC"/>
          </w:tcPr>
          <w:p w:rsidR="007A3044" w:rsidRDefault="007A3044" w:rsidP="007A304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A3044" w:rsidRDefault="007A3044" w:rsidP="007A304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A3044" w:rsidRDefault="007A3044" w:rsidP="007A3044">
            <w:pPr>
              <w:jc w:val="both"/>
              <w:rPr>
                <w:b/>
              </w:rPr>
            </w:pPr>
            <w:r>
              <w:rPr>
                <w:b/>
              </w:rPr>
              <w:t>Ohlasy publikací</w:t>
            </w:r>
          </w:p>
        </w:tc>
      </w:tr>
      <w:tr w:rsidR="007A3044" w:rsidTr="00B8124C">
        <w:trPr>
          <w:cantSplit/>
        </w:trPr>
        <w:tc>
          <w:tcPr>
            <w:tcW w:w="2989" w:type="dxa"/>
            <w:gridSpan w:val="2"/>
          </w:tcPr>
          <w:p w:rsidR="007A3044" w:rsidRDefault="007A3044" w:rsidP="007A3044">
            <w:pPr>
              <w:jc w:val="center"/>
            </w:pPr>
            <w:r>
              <w:t>Filozofie</w:t>
            </w:r>
          </w:p>
        </w:tc>
        <w:tc>
          <w:tcPr>
            <w:tcW w:w="2245" w:type="dxa"/>
            <w:gridSpan w:val="2"/>
          </w:tcPr>
          <w:p w:rsidR="007A3044" w:rsidRDefault="007A3044" w:rsidP="007A3044">
            <w:pPr>
              <w:jc w:val="center"/>
            </w:pPr>
            <w:r>
              <w:t>2003</w:t>
            </w:r>
          </w:p>
        </w:tc>
        <w:tc>
          <w:tcPr>
            <w:tcW w:w="2248" w:type="dxa"/>
            <w:gridSpan w:val="4"/>
            <w:tcBorders>
              <w:right w:val="single" w:sz="12" w:space="0" w:color="auto"/>
            </w:tcBorders>
          </w:tcPr>
          <w:p w:rsidR="007A3044" w:rsidRDefault="007A3044" w:rsidP="007A3044">
            <w:pPr>
              <w:jc w:val="center"/>
            </w:pPr>
            <w:r>
              <w:t>FF UP v Olomouci</w:t>
            </w:r>
          </w:p>
        </w:tc>
        <w:tc>
          <w:tcPr>
            <w:tcW w:w="632" w:type="dxa"/>
            <w:tcBorders>
              <w:left w:val="single" w:sz="12" w:space="0" w:color="auto"/>
            </w:tcBorders>
            <w:shd w:val="clear" w:color="auto" w:fill="F7CAAC"/>
          </w:tcPr>
          <w:p w:rsidR="007A3044" w:rsidRDefault="007A3044" w:rsidP="007A3044">
            <w:pPr>
              <w:jc w:val="both"/>
            </w:pPr>
            <w:r>
              <w:rPr>
                <w:b/>
              </w:rPr>
              <w:t>WOS</w:t>
            </w:r>
          </w:p>
        </w:tc>
        <w:tc>
          <w:tcPr>
            <w:tcW w:w="693" w:type="dxa"/>
            <w:shd w:val="clear" w:color="auto" w:fill="F7CAAC"/>
          </w:tcPr>
          <w:p w:rsidR="007A3044" w:rsidRDefault="007A3044" w:rsidP="007A3044">
            <w:pPr>
              <w:jc w:val="both"/>
              <w:rPr>
                <w:sz w:val="18"/>
              </w:rPr>
            </w:pPr>
            <w:r>
              <w:rPr>
                <w:b/>
                <w:sz w:val="18"/>
              </w:rPr>
              <w:t>Scopus</w:t>
            </w:r>
          </w:p>
        </w:tc>
        <w:tc>
          <w:tcPr>
            <w:tcW w:w="694" w:type="dxa"/>
            <w:shd w:val="clear" w:color="auto" w:fill="F7CAAC"/>
          </w:tcPr>
          <w:p w:rsidR="007A3044" w:rsidRDefault="007A3044" w:rsidP="007A3044">
            <w:pPr>
              <w:jc w:val="both"/>
            </w:pPr>
            <w:r>
              <w:rPr>
                <w:b/>
                <w:sz w:val="18"/>
              </w:rPr>
              <w:t>ostatní</w:t>
            </w:r>
          </w:p>
        </w:tc>
      </w:tr>
      <w:tr w:rsidR="007A3044" w:rsidRPr="006777F6" w:rsidTr="00B8124C">
        <w:trPr>
          <w:cantSplit/>
          <w:trHeight w:val="70"/>
        </w:trPr>
        <w:tc>
          <w:tcPr>
            <w:tcW w:w="2989" w:type="dxa"/>
            <w:gridSpan w:val="2"/>
            <w:shd w:val="clear" w:color="auto" w:fill="F7CAAC"/>
          </w:tcPr>
          <w:p w:rsidR="007A3044" w:rsidRDefault="007A3044" w:rsidP="007A3044">
            <w:pPr>
              <w:jc w:val="both"/>
            </w:pPr>
            <w:r>
              <w:rPr>
                <w:b/>
              </w:rPr>
              <w:t>Obor jmenovacího řízení</w:t>
            </w:r>
          </w:p>
        </w:tc>
        <w:tc>
          <w:tcPr>
            <w:tcW w:w="2245" w:type="dxa"/>
            <w:gridSpan w:val="2"/>
            <w:shd w:val="clear" w:color="auto" w:fill="F7CAAC"/>
          </w:tcPr>
          <w:p w:rsidR="007A3044" w:rsidRDefault="007A3044" w:rsidP="007A3044">
            <w:pPr>
              <w:jc w:val="both"/>
            </w:pPr>
            <w:r>
              <w:rPr>
                <w:b/>
              </w:rPr>
              <w:t>Rok udělení hodnosti</w:t>
            </w:r>
          </w:p>
        </w:tc>
        <w:tc>
          <w:tcPr>
            <w:tcW w:w="2248" w:type="dxa"/>
            <w:gridSpan w:val="4"/>
            <w:tcBorders>
              <w:right w:val="single" w:sz="12" w:space="0" w:color="auto"/>
            </w:tcBorders>
            <w:shd w:val="clear" w:color="auto" w:fill="F7CAAC"/>
          </w:tcPr>
          <w:p w:rsidR="007A3044" w:rsidRDefault="007A3044" w:rsidP="007A3044">
            <w:pPr>
              <w:jc w:val="both"/>
            </w:pPr>
            <w:r>
              <w:rPr>
                <w:b/>
              </w:rPr>
              <w:t>Řízení konáno na VŠ</w:t>
            </w:r>
          </w:p>
        </w:tc>
        <w:tc>
          <w:tcPr>
            <w:tcW w:w="632" w:type="dxa"/>
            <w:vMerge w:val="restart"/>
            <w:tcBorders>
              <w:left w:val="single" w:sz="12" w:space="0" w:color="auto"/>
            </w:tcBorders>
          </w:tcPr>
          <w:p w:rsidR="007A3044" w:rsidRPr="008857C0" w:rsidRDefault="007A3044" w:rsidP="007A3044">
            <w:pPr>
              <w:jc w:val="center"/>
            </w:pPr>
            <w:r w:rsidRPr="008857C0">
              <w:t>0</w:t>
            </w:r>
          </w:p>
        </w:tc>
        <w:tc>
          <w:tcPr>
            <w:tcW w:w="693" w:type="dxa"/>
            <w:vMerge w:val="restart"/>
          </w:tcPr>
          <w:p w:rsidR="007A3044" w:rsidRPr="00BD1CB3" w:rsidRDefault="007A3044" w:rsidP="007A3044">
            <w:pPr>
              <w:jc w:val="center"/>
            </w:pPr>
            <w:r w:rsidRPr="00BD1CB3">
              <w:t>0</w:t>
            </w:r>
          </w:p>
        </w:tc>
        <w:tc>
          <w:tcPr>
            <w:tcW w:w="694" w:type="dxa"/>
            <w:vMerge w:val="restart"/>
          </w:tcPr>
          <w:p w:rsidR="007A3044" w:rsidRPr="006777F6" w:rsidRDefault="007A3044" w:rsidP="007A3044">
            <w:pPr>
              <w:jc w:val="center"/>
            </w:pPr>
            <w:r w:rsidRPr="006777F6">
              <w:t>68</w:t>
            </w:r>
          </w:p>
        </w:tc>
      </w:tr>
      <w:tr w:rsidR="007A3044" w:rsidTr="00B8124C">
        <w:trPr>
          <w:trHeight w:val="205"/>
        </w:trPr>
        <w:tc>
          <w:tcPr>
            <w:tcW w:w="2989" w:type="dxa"/>
            <w:gridSpan w:val="2"/>
          </w:tcPr>
          <w:p w:rsidR="007A3044" w:rsidRDefault="007A3044" w:rsidP="007A3044">
            <w:pPr>
              <w:jc w:val="center"/>
            </w:pPr>
          </w:p>
        </w:tc>
        <w:tc>
          <w:tcPr>
            <w:tcW w:w="2245" w:type="dxa"/>
            <w:gridSpan w:val="2"/>
          </w:tcPr>
          <w:p w:rsidR="007A3044" w:rsidRDefault="007A3044" w:rsidP="007A3044">
            <w:pPr>
              <w:jc w:val="center"/>
            </w:pPr>
          </w:p>
        </w:tc>
        <w:tc>
          <w:tcPr>
            <w:tcW w:w="2248" w:type="dxa"/>
            <w:gridSpan w:val="4"/>
            <w:tcBorders>
              <w:right w:val="single" w:sz="12" w:space="0" w:color="auto"/>
            </w:tcBorders>
          </w:tcPr>
          <w:p w:rsidR="007A3044" w:rsidRDefault="007A3044" w:rsidP="007A3044">
            <w:pPr>
              <w:jc w:val="center"/>
            </w:pPr>
          </w:p>
        </w:tc>
        <w:tc>
          <w:tcPr>
            <w:tcW w:w="632" w:type="dxa"/>
            <w:vMerge/>
            <w:tcBorders>
              <w:left w:val="single" w:sz="12" w:space="0" w:color="auto"/>
            </w:tcBorders>
            <w:vAlign w:val="center"/>
          </w:tcPr>
          <w:p w:rsidR="007A3044" w:rsidRDefault="007A3044" w:rsidP="007A3044">
            <w:pPr>
              <w:rPr>
                <w:b/>
              </w:rPr>
            </w:pPr>
          </w:p>
        </w:tc>
        <w:tc>
          <w:tcPr>
            <w:tcW w:w="693" w:type="dxa"/>
            <w:vMerge/>
            <w:vAlign w:val="center"/>
          </w:tcPr>
          <w:p w:rsidR="007A3044" w:rsidRDefault="007A3044" w:rsidP="007A3044">
            <w:pPr>
              <w:rPr>
                <w:b/>
              </w:rPr>
            </w:pPr>
          </w:p>
        </w:tc>
        <w:tc>
          <w:tcPr>
            <w:tcW w:w="694" w:type="dxa"/>
            <w:vMerge/>
            <w:vAlign w:val="center"/>
          </w:tcPr>
          <w:p w:rsidR="007A3044" w:rsidRDefault="007A3044" w:rsidP="007A3044">
            <w:pPr>
              <w:rPr>
                <w:b/>
              </w:rPr>
            </w:pPr>
          </w:p>
        </w:tc>
      </w:tr>
      <w:tr w:rsidR="007A3044" w:rsidTr="00B8124C">
        <w:tc>
          <w:tcPr>
            <w:tcW w:w="9501" w:type="dxa"/>
            <w:gridSpan w:val="11"/>
            <w:shd w:val="clear" w:color="auto" w:fill="F7CAAC"/>
          </w:tcPr>
          <w:p w:rsidR="007A3044" w:rsidRDefault="007A3044" w:rsidP="007A3044">
            <w:pPr>
              <w:jc w:val="both"/>
              <w:rPr>
                <w:b/>
              </w:rPr>
            </w:pPr>
            <w:r>
              <w:rPr>
                <w:b/>
              </w:rPr>
              <w:t xml:space="preserve">Přehled o nejvýznamnější publikační a další tvůrčí činnosti nebo další profesní činnosti u odborníků z praxe vztahující se k zabezpečovaným předmětům </w:t>
            </w:r>
          </w:p>
        </w:tc>
      </w:tr>
      <w:tr w:rsidR="007A3044" w:rsidRPr="006777F6" w:rsidTr="00B8124C">
        <w:trPr>
          <w:trHeight w:val="2254"/>
        </w:trPr>
        <w:tc>
          <w:tcPr>
            <w:tcW w:w="9501" w:type="dxa"/>
            <w:gridSpan w:val="11"/>
          </w:tcPr>
          <w:p w:rsidR="002F67F0" w:rsidRDefault="002F67F0" w:rsidP="002F67F0">
            <w:pPr>
              <w:jc w:val="both"/>
              <w:rPr>
                <w:shd w:val="clear" w:color="auto" w:fill="FFFFFF"/>
              </w:rPr>
            </w:pPr>
            <w:r w:rsidRPr="00115B01">
              <w:rPr>
                <w:shd w:val="clear" w:color="auto" w:fill="FFFFFF"/>
              </w:rPr>
              <w:t xml:space="preserve">HLAVINKA, P. Psychoterapist possibilities of Daseinsanalysis. In </w:t>
            </w:r>
            <w:r w:rsidRPr="00115B01">
              <w:rPr>
                <w:i/>
                <w:shd w:val="clear" w:color="auto" w:fill="FFFFFF"/>
              </w:rPr>
              <w:t>Daseinsanalyse. Jahrbuch fur phanomenologische Anthropologie und Psychotherapie. Internationale Vereinigung fur Daseinsanalyse</w:t>
            </w:r>
            <w:r>
              <w:rPr>
                <w:i/>
                <w:shd w:val="clear" w:color="auto" w:fill="FFFFFF"/>
              </w:rPr>
              <w:t>.</w:t>
            </w:r>
            <w:r w:rsidRPr="00115B01">
              <w:rPr>
                <w:shd w:val="clear" w:color="auto" w:fill="FFFFFF"/>
              </w:rPr>
              <w:t xml:space="preserve"> 2016, roč. 32, č. 1, s. 58-66. ISSN 0254-6221.</w:t>
            </w:r>
          </w:p>
          <w:p w:rsidR="002F67F0" w:rsidRPr="00115B01" w:rsidRDefault="002F67F0" w:rsidP="002F67F0">
            <w:pPr>
              <w:jc w:val="both"/>
              <w:rPr>
                <w:shd w:val="clear" w:color="auto" w:fill="FFFFFF"/>
              </w:rPr>
            </w:pPr>
            <w:r w:rsidRPr="00115B01">
              <w:t xml:space="preserve">HLAVINKA, P. </w:t>
            </w:r>
            <w:r w:rsidRPr="00115B01">
              <w:rPr>
                <w:shd w:val="clear" w:color="auto" w:fill="FFFFFF"/>
              </w:rPr>
              <w:t xml:space="preserve">Psychopatologie pohledem daseinsanalýzy. </w:t>
            </w:r>
            <w:r w:rsidRPr="00115B01">
              <w:rPr>
                <w:i/>
                <w:shd w:val="clear" w:color="auto" w:fill="FFFFFF"/>
              </w:rPr>
              <w:t>Aplikovaná psychologie</w:t>
            </w:r>
            <w:r>
              <w:rPr>
                <w:i/>
                <w:shd w:val="clear" w:color="auto" w:fill="FFFFFF"/>
              </w:rPr>
              <w:t>.</w:t>
            </w:r>
            <w:r w:rsidRPr="00115B01">
              <w:rPr>
                <w:shd w:val="clear" w:color="auto" w:fill="FFFFFF"/>
              </w:rPr>
              <w:t xml:space="preserve"> 2016, roč. 1, č. 1, s. 24-33. ISSN 2336-8276.</w:t>
            </w:r>
          </w:p>
          <w:p w:rsidR="002F67F0" w:rsidRDefault="002F67F0" w:rsidP="002F67F0">
            <w:pPr>
              <w:jc w:val="both"/>
            </w:pPr>
            <w:r w:rsidRPr="00115B01">
              <w:t xml:space="preserve">HLAVINKA, P. </w:t>
            </w:r>
            <w:r w:rsidRPr="00115B01">
              <w:rPr>
                <w:i/>
              </w:rPr>
              <w:t>Dobro a c</w:t>
            </w:r>
            <w:r>
              <w:rPr>
                <w:i/>
              </w:rPr>
              <w:t>t</w:t>
            </w:r>
            <w:r w:rsidRPr="00115B01">
              <w:rPr>
                <w:i/>
              </w:rPr>
              <w:t xml:space="preserve">nost pohledem etických a náboženských koncepcí. </w:t>
            </w:r>
            <w:r w:rsidRPr="00115B01">
              <w:t>Praha: Triton, 2014. ISBN 978-80-7387-786-6.</w:t>
            </w:r>
          </w:p>
          <w:p w:rsidR="007A3044" w:rsidRDefault="007A3044" w:rsidP="007A3044">
            <w:pPr>
              <w:jc w:val="both"/>
              <w:rPr>
                <w:shd w:val="clear" w:color="auto" w:fill="FFFFFF"/>
              </w:rPr>
            </w:pPr>
            <w:r w:rsidRPr="00115B01">
              <w:rPr>
                <w:shd w:val="clear" w:color="auto" w:fill="FFFFFF"/>
              </w:rPr>
              <w:t xml:space="preserve">HLAVINKA, P. </w:t>
            </w:r>
            <w:r w:rsidRPr="00115B01">
              <w:rPr>
                <w:i/>
                <w:iCs/>
                <w:shd w:val="clear" w:color="auto" w:fill="FFFFFF"/>
              </w:rPr>
              <w:t>Etika: přehled filosofických a náboženských koncepcí</w:t>
            </w:r>
            <w:r w:rsidRPr="00115B01">
              <w:rPr>
                <w:shd w:val="clear" w:color="auto" w:fill="FFFFFF"/>
              </w:rPr>
              <w:t>. Olomouc: Iuridicum Olomoucense, 2013. ISBN 978-80-87382-40-0.</w:t>
            </w:r>
          </w:p>
          <w:p w:rsidR="007A3044" w:rsidRPr="006777F6" w:rsidRDefault="007A3044" w:rsidP="007A3044">
            <w:pPr>
              <w:jc w:val="both"/>
              <w:rPr>
                <w:bCs/>
                <w:iCs/>
                <w:szCs w:val="24"/>
              </w:rPr>
            </w:pPr>
            <w:r w:rsidRPr="00115B01">
              <w:rPr>
                <w:shd w:val="clear" w:color="auto" w:fill="FFFFFF"/>
              </w:rPr>
              <w:t>HLAVINKA, P.  </w:t>
            </w:r>
            <w:r w:rsidRPr="00115B01">
              <w:rPr>
                <w:i/>
                <w:iCs/>
                <w:shd w:val="clear" w:color="auto" w:fill="FFFFFF"/>
              </w:rPr>
              <w:t>Psychologie pro právníky</w:t>
            </w:r>
            <w:r w:rsidRPr="00115B01">
              <w:rPr>
                <w:shd w:val="clear" w:color="auto" w:fill="FFFFFF"/>
              </w:rPr>
              <w:t>. Olomouc: Univerzita Palackého v Olomouci, Právnická fakulta, 2013. ISBN 978-80-244-3531-2.</w:t>
            </w:r>
          </w:p>
        </w:tc>
      </w:tr>
      <w:tr w:rsidR="007A3044" w:rsidTr="00B8124C">
        <w:trPr>
          <w:trHeight w:val="218"/>
        </w:trPr>
        <w:tc>
          <w:tcPr>
            <w:tcW w:w="9501" w:type="dxa"/>
            <w:gridSpan w:val="11"/>
            <w:shd w:val="clear" w:color="auto" w:fill="F7CAAC"/>
          </w:tcPr>
          <w:p w:rsidR="007A3044" w:rsidRDefault="007A3044" w:rsidP="007A3044">
            <w:pPr>
              <w:rPr>
                <w:b/>
              </w:rPr>
            </w:pPr>
            <w:r>
              <w:rPr>
                <w:b/>
              </w:rPr>
              <w:t>Působení v zahraničí</w:t>
            </w:r>
          </w:p>
        </w:tc>
      </w:tr>
      <w:tr w:rsidR="007A3044" w:rsidRPr="001569CA" w:rsidTr="00B8124C">
        <w:trPr>
          <w:trHeight w:val="70"/>
        </w:trPr>
        <w:tc>
          <w:tcPr>
            <w:tcW w:w="9501" w:type="dxa"/>
            <w:gridSpan w:val="11"/>
          </w:tcPr>
          <w:p w:rsidR="007A3044" w:rsidRPr="001569CA" w:rsidRDefault="007A3044" w:rsidP="007A3044">
            <w:pPr>
              <w:jc w:val="both"/>
            </w:pPr>
          </w:p>
        </w:tc>
      </w:tr>
      <w:tr w:rsidR="007A3044" w:rsidTr="00B8124C">
        <w:trPr>
          <w:cantSplit/>
          <w:trHeight w:val="256"/>
        </w:trPr>
        <w:tc>
          <w:tcPr>
            <w:tcW w:w="2160" w:type="dxa"/>
            <w:shd w:val="clear" w:color="auto" w:fill="F7CAAC"/>
          </w:tcPr>
          <w:p w:rsidR="007A3044" w:rsidRDefault="007A3044" w:rsidP="007A3044">
            <w:pPr>
              <w:jc w:val="both"/>
              <w:rPr>
                <w:b/>
              </w:rPr>
            </w:pPr>
            <w:r>
              <w:rPr>
                <w:b/>
              </w:rPr>
              <w:t xml:space="preserve">Podpis </w:t>
            </w:r>
          </w:p>
        </w:tc>
        <w:tc>
          <w:tcPr>
            <w:tcW w:w="4536" w:type="dxa"/>
            <w:gridSpan w:val="5"/>
          </w:tcPr>
          <w:p w:rsidR="007A3044" w:rsidRDefault="007A3044" w:rsidP="007A3044">
            <w:pPr>
              <w:jc w:val="both"/>
            </w:pPr>
          </w:p>
        </w:tc>
        <w:tc>
          <w:tcPr>
            <w:tcW w:w="786" w:type="dxa"/>
            <w:gridSpan w:val="2"/>
            <w:shd w:val="clear" w:color="auto" w:fill="F7CAAC"/>
          </w:tcPr>
          <w:p w:rsidR="007A3044" w:rsidRDefault="007A3044" w:rsidP="007A3044">
            <w:pPr>
              <w:jc w:val="both"/>
            </w:pPr>
            <w:r>
              <w:rPr>
                <w:b/>
              </w:rPr>
              <w:t>datum</w:t>
            </w:r>
          </w:p>
        </w:tc>
        <w:tc>
          <w:tcPr>
            <w:tcW w:w="2019" w:type="dxa"/>
            <w:gridSpan w:val="3"/>
          </w:tcPr>
          <w:p w:rsidR="007A3044" w:rsidRDefault="007A3044" w:rsidP="007A3044">
            <w:pPr>
              <w:jc w:val="both"/>
            </w:pPr>
          </w:p>
        </w:tc>
      </w:tr>
    </w:tbl>
    <w:p w:rsidR="007A3044" w:rsidRDefault="007A3044">
      <w:pPr>
        <w:spacing w:after="160" w:line="259" w:lineRule="auto"/>
      </w:pPr>
    </w:p>
    <w:p w:rsidR="007A3044" w:rsidRDefault="007A304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A3044" w:rsidTr="007A3044">
        <w:tc>
          <w:tcPr>
            <w:tcW w:w="9859" w:type="dxa"/>
            <w:gridSpan w:val="11"/>
            <w:tcBorders>
              <w:bottom w:val="double" w:sz="4" w:space="0" w:color="auto"/>
            </w:tcBorders>
            <w:shd w:val="clear" w:color="auto" w:fill="BDD6EE"/>
          </w:tcPr>
          <w:p w:rsidR="007A3044" w:rsidRDefault="007A3044" w:rsidP="007A3044">
            <w:pPr>
              <w:jc w:val="both"/>
              <w:rPr>
                <w:b/>
                <w:sz w:val="28"/>
              </w:rPr>
            </w:pPr>
            <w:r>
              <w:rPr>
                <w:b/>
                <w:sz w:val="28"/>
              </w:rPr>
              <w:lastRenderedPageBreak/>
              <w:t>C-I – Personální zabezpečení</w:t>
            </w:r>
          </w:p>
        </w:tc>
      </w:tr>
      <w:tr w:rsidR="007A3044" w:rsidTr="007A3044">
        <w:tc>
          <w:tcPr>
            <w:tcW w:w="2518" w:type="dxa"/>
            <w:tcBorders>
              <w:top w:val="double" w:sz="4" w:space="0" w:color="auto"/>
            </w:tcBorders>
            <w:shd w:val="clear" w:color="auto" w:fill="F7CAAC"/>
          </w:tcPr>
          <w:p w:rsidR="007A3044" w:rsidRDefault="007A3044" w:rsidP="007A3044">
            <w:pPr>
              <w:jc w:val="both"/>
              <w:rPr>
                <w:b/>
              </w:rPr>
            </w:pPr>
            <w:r>
              <w:rPr>
                <w:b/>
              </w:rPr>
              <w:t>Vysoká škola</w:t>
            </w:r>
          </w:p>
        </w:tc>
        <w:tc>
          <w:tcPr>
            <w:tcW w:w="7341" w:type="dxa"/>
            <w:gridSpan w:val="10"/>
          </w:tcPr>
          <w:p w:rsidR="007A3044" w:rsidRDefault="007A3044" w:rsidP="007A3044">
            <w:pPr>
              <w:jc w:val="both"/>
            </w:pPr>
            <w:r>
              <w:t>Univerzita Tomáše Bati ve Zlíně</w:t>
            </w:r>
          </w:p>
        </w:tc>
      </w:tr>
      <w:tr w:rsidR="007A3044" w:rsidTr="007A3044">
        <w:tc>
          <w:tcPr>
            <w:tcW w:w="2518" w:type="dxa"/>
            <w:shd w:val="clear" w:color="auto" w:fill="F7CAAC"/>
          </w:tcPr>
          <w:p w:rsidR="007A3044" w:rsidRDefault="007A3044" w:rsidP="007A3044">
            <w:pPr>
              <w:jc w:val="both"/>
              <w:rPr>
                <w:b/>
              </w:rPr>
            </w:pPr>
            <w:r>
              <w:rPr>
                <w:b/>
              </w:rPr>
              <w:t>Součást vysoké školy</w:t>
            </w:r>
          </w:p>
        </w:tc>
        <w:tc>
          <w:tcPr>
            <w:tcW w:w="7341" w:type="dxa"/>
            <w:gridSpan w:val="10"/>
          </w:tcPr>
          <w:p w:rsidR="007A3044" w:rsidRDefault="007A3044" w:rsidP="007A3044">
            <w:pPr>
              <w:jc w:val="both"/>
            </w:pPr>
            <w:r>
              <w:t>Fakulta managementu a ekonomiky</w:t>
            </w:r>
          </w:p>
        </w:tc>
      </w:tr>
      <w:tr w:rsidR="007A3044" w:rsidTr="007A3044">
        <w:tc>
          <w:tcPr>
            <w:tcW w:w="2518" w:type="dxa"/>
            <w:shd w:val="clear" w:color="auto" w:fill="F7CAAC"/>
          </w:tcPr>
          <w:p w:rsidR="007A3044" w:rsidRDefault="007A3044" w:rsidP="007A3044">
            <w:pPr>
              <w:jc w:val="both"/>
              <w:rPr>
                <w:b/>
              </w:rPr>
            </w:pPr>
            <w:r>
              <w:rPr>
                <w:b/>
              </w:rPr>
              <w:t>Název studijního programu</w:t>
            </w:r>
          </w:p>
        </w:tc>
        <w:tc>
          <w:tcPr>
            <w:tcW w:w="7341" w:type="dxa"/>
            <w:gridSpan w:val="10"/>
          </w:tcPr>
          <w:p w:rsidR="007A3044" w:rsidRDefault="007A3044" w:rsidP="007A3044">
            <w:pPr>
              <w:jc w:val="both"/>
            </w:pPr>
            <w:r>
              <w:t>Management ve zdravotnictví</w:t>
            </w:r>
          </w:p>
        </w:tc>
      </w:tr>
      <w:tr w:rsidR="007A3044" w:rsidTr="007A3044">
        <w:tc>
          <w:tcPr>
            <w:tcW w:w="2518" w:type="dxa"/>
            <w:shd w:val="clear" w:color="auto" w:fill="F7CAAC"/>
          </w:tcPr>
          <w:p w:rsidR="007A3044" w:rsidRDefault="007A3044" w:rsidP="007A3044">
            <w:pPr>
              <w:jc w:val="both"/>
              <w:rPr>
                <w:b/>
              </w:rPr>
            </w:pPr>
            <w:r>
              <w:rPr>
                <w:b/>
              </w:rPr>
              <w:t>Jméno a příjmení</w:t>
            </w:r>
          </w:p>
        </w:tc>
        <w:tc>
          <w:tcPr>
            <w:tcW w:w="4536" w:type="dxa"/>
            <w:gridSpan w:val="5"/>
          </w:tcPr>
          <w:p w:rsidR="007A3044" w:rsidRDefault="007A3044" w:rsidP="007A3044">
            <w:pPr>
              <w:jc w:val="both"/>
            </w:pPr>
            <w:r>
              <w:t>Lubor HOMOLKA</w:t>
            </w:r>
          </w:p>
        </w:tc>
        <w:tc>
          <w:tcPr>
            <w:tcW w:w="709" w:type="dxa"/>
            <w:shd w:val="clear" w:color="auto" w:fill="F7CAAC"/>
          </w:tcPr>
          <w:p w:rsidR="007A3044" w:rsidRDefault="007A3044" w:rsidP="007A3044">
            <w:pPr>
              <w:jc w:val="both"/>
              <w:rPr>
                <w:b/>
              </w:rPr>
            </w:pPr>
            <w:r>
              <w:rPr>
                <w:b/>
              </w:rPr>
              <w:t>Tituly</w:t>
            </w:r>
          </w:p>
        </w:tc>
        <w:tc>
          <w:tcPr>
            <w:tcW w:w="2096" w:type="dxa"/>
            <w:gridSpan w:val="4"/>
          </w:tcPr>
          <w:p w:rsidR="007A3044" w:rsidRDefault="007A3044" w:rsidP="007A3044">
            <w:pPr>
              <w:jc w:val="both"/>
            </w:pPr>
            <w:r>
              <w:t>Ing., Ph.D.</w:t>
            </w:r>
          </w:p>
        </w:tc>
      </w:tr>
      <w:tr w:rsidR="007A3044" w:rsidTr="007A3044">
        <w:tc>
          <w:tcPr>
            <w:tcW w:w="2518" w:type="dxa"/>
            <w:shd w:val="clear" w:color="auto" w:fill="F7CAAC"/>
          </w:tcPr>
          <w:p w:rsidR="007A3044" w:rsidRDefault="007A3044" w:rsidP="007A3044">
            <w:pPr>
              <w:jc w:val="both"/>
              <w:rPr>
                <w:b/>
              </w:rPr>
            </w:pPr>
            <w:r>
              <w:rPr>
                <w:b/>
              </w:rPr>
              <w:t>Rok narození</w:t>
            </w:r>
          </w:p>
        </w:tc>
        <w:tc>
          <w:tcPr>
            <w:tcW w:w="829" w:type="dxa"/>
          </w:tcPr>
          <w:p w:rsidR="007A3044" w:rsidRDefault="007A3044" w:rsidP="007A3044">
            <w:pPr>
              <w:jc w:val="both"/>
            </w:pPr>
            <w:r>
              <w:t>1985</w:t>
            </w:r>
          </w:p>
        </w:tc>
        <w:tc>
          <w:tcPr>
            <w:tcW w:w="1721" w:type="dxa"/>
            <w:shd w:val="clear" w:color="auto" w:fill="F7CAAC"/>
          </w:tcPr>
          <w:p w:rsidR="007A3044" w:rsidRDefault="007A3044" w:rsidP="007A3044">
            <w:pPr>
              <w:jc w:val="both"/>
              <w:rPr>
                <w:b/>
              </w:rPr>
            </w:pPr>
            <w:r>
              <w:rPr>
                <w:b/>
              </w:rPr>
              <w:t>typ vztahu k VŠ</w:t>
            </w:r>
          </w:p>
        </w:tc>
        <w:tc>
          <w:tcPr>
            <w:tcW w:w="992" w:type="dxa"/>
            <w:gridSpan w:val="2"/>
          </w:tcPr>
          <w:p w:rsidR="007A3044" w:rsidRDefault="007A3044" w:rsidP="007A3044">
            <w:pPr>
              <w:jc w:val="both"/>
            </w:pPr>
            <w:r>
              <w:t>pp</w:t>
            </w:r>
          </w:p>
        </w:tc>
        <w:tc>
          <w:tcPr>
            <w:tcW w:w="994" w:type="dxa"/>
            <w:shd w:val="clear" w:color="auto" w:fill="F7CAAC"/>
          </w:tcPr>
          <w:p w:rsidR="007A3044" w:rsidRDefault="007A3044" w:rsidP="007A3044">
            <w:pPr>
              <w:jc w:val="both"/>
              <w:rPr>
                <w:b/>
              </w:rPr>
            </w:pPr>
            <w:r>
              <w:rPr>
                <w:b/>
              </w:rPr>
              <w:t>rozsah</w:t>
            </w:r>
          </w:p>
        </w:tc>
        <w:tc>
          <w:tcPr>
            <w:tcW w:w="709" w:type="dxa"/>
          </w:tcPr>
          <w:p w:rsidR="007A3044" w:rsidRDefault="007A3044" w:rsidP="007A3044">
            <w:pPr>
              <w:jc w:val="both"/>
            </w:pPr>
            <w:r>
              <w:t>40</w:t>
            </w:r>
          </w:p>
        </w:tc>
        <w:tc>
          <w:tcPr>
            <w:tcW w:w="709" w:type="dxa"/>
            <w:gridSpan w:val="2"/>
            <w:shd w:val="clear" w:color="auto" w:fill="F7CAAC"/>
          </w:tcPr>
          <w:p w:rsidR="007A3044" w:rsidRDefault="007A3044" w:rsidP="007A3044">
            <w:pPr>
              <w:jc w:val="both"/>
              <w:rPr>
                <w:b/>
              </w:rPr>
            </w:pPr>
            <w:r>
              <w:rPr>
                <w:b/>
              </w:rPr>
              <w:t>do kdy</w:t>
            </w:r>
          </w:p>
        </w:tc>
        <w:tc>
          <w:tcPr>
            <w:tcW w:w="1387" w:type="dxa"/>
            <w:gridSpan w:val="2"/>
          </w:tcPr>
          <w:p w:rsidR="007A3044" w:rsidRDefault="002F67F0" w:rsidP="007A3044">
            <w:pPr>
              <w:jc w:val="both"/>
            </w:pPr>
            <w:r>
              <w:t>N</w:t>
            </w:r>
          </w:p>
        </w:tc>
      </w:tr>
      <w:tr w:rsidR="007A3044" w:rsidTr="007A3044">
        <w:tc>
          <w:tcPr>
            <w:tcW w:w="5068" w:type="dxa"/>
            <w:gridSpan w:val="3"/>
            <w:shd w:val="clear" w:color="auto" w:fill="F7CAAC"/>
          </w:tcPr>
          <w:p w:rsidR="007A3044" w:rsidRDefault="007A3044" w:rsidP="007A3044">
            <w:pPr>
              <w:jc w:val="both"/>
              <w:rPr>
                <w:b/>
              </w:rPr>
            </w:pPr>
            <w:r>
              <w:rPr>
                <w:b/>
              </w:rPr>
              <w:t>Typ vztahu na součásti VŠ, která uskutečňuje st. program</w:t>
            </w:r>
          </w:p>
        </w:tc>
        <w:tc>
          <w:tcPr>
            <w:tcW w:w="992" w:type="dxa"/>
            <w:gridSpan w:val="2"/>
          </w:tcPr>
          <w:p w:rsidR="007A3044" w:rsidRDefault="007A3044" w:rsidP="007A3044">
            <w:pPr>
              <w:jc w:val="both"/>
            </w:pPr>
            <w:r>
              <w:t>pp</w:t>
            </w:r>
          </w:p>
        </w:tc>
        <w:tc>
          <w:tcPr>
            <w:tcW w:w="994" w:type="dxa"/>
            <w:shd w:val="clear" w:color="auto" w:fill="F7CAAC"/>
          </w:tcPr>
          <w:p w:rsidR="007A3044" w:rsidRDefault="007A3044" w:rsidP="007A3044">
            <w:pPr>
              <w:jc w:val="both"/>
              <w:rPr>
                <w:b/>
              </w:rPr>
            </w:pPr>
            <w:r>
              <w:rPr>
                <w:b/>
              </w:rPr>
              <w:t>rozsah</w:t>
            </w:r>
          </w:p>
        </w:tc>
        <w:tc>
          <w:tcPr>
            <w:tcW w:w="709" w:type="dxa"/>
          </w:tcPr>
          <w:p w:rsidR="007A3044" w:rsidRDefault="007A3044" w:rsidP="007A3044">
            <w:pPr>
              <w:jc w:val="both"/>
            </w:pPr>
            <w:r>
              <w:t>40</w:t>
            </w:r>
          </w:p>
        </w:tc>
        <w:tc>
          <w:tcPr>
            <w:tcW w:w="709" w:type="dxa"/>
            <w:gridSpan w:val="2"/>
            <w:shd w:val="clear" w:color="auto" w:fill="F7CAAC"/>
          </w:tcPr>
          <w:p w:rsidR="007A3044" w:rsidRDefault="007A3044" w:rsidP="007A3044">
            <w:pPr>
              <w:jc w:val="both"/>
              <w:rPr>
                <w:b/>
              </w:rPr>
            </w:pPr>
            <w:r>
              <w:rPr>
                <w:b/>
              </w:rPr>
              <w:t>do kdy</w:t>
            </w:r>
          </w:p>
        </w:tc>
        <w:tc>
          <w:tcPr>
            <w:tcW w:w="1387" w:type="dxa"/>
            <w:gridSpan w:val="2"/>
          </w:tcPr>
          <w:p w:rsidR="007A3044" w:rsidRDefault="002F67F0" w:rsidP="007A3044">
            <w:pPr>
              <w:jc w:val="both"/>
            </w:pPr>
            <w:r>
              <w:t>N</w:t>
            </w:r>
          </w:p>
        </w:tc>
      </w:tr>
      <w:tr w:rsidR="007A3044" w:rsidTr="007A3044">
        <w:tc>
          <w:tcPr>
            <w:tcW w:w="6060" w:type="dxa"/>
            <w:gridSpan w:val="5"/>
            <w:shd w:val="clear" w:color="auto" w:fill="F7CAAC"/>
          </w:tcPr>
          <w:p w:rsidR="007A3044" w:rsidRDefault="007A3044" w:rsidP="007A3044">
            <w:pPr>
              <w:jc w:val="both"/>
            </w:pPr>
            <w:r>
              <w:rPr>
                <w:b/>
              </w:rPr>
              <w:t>Další současná působení jako akademický pracovník na jiných VŠ</w:t>
            </w:r>
          </w:p>
        </w:tc>
        <w:tc>
          <w:tcPr>
            <w:tcW w:w="1703" w:type="dxa"/>
            <w:gridSpan w:val="2"/>
            <w:shd w:val="clear" w:color="auto" w:fill="F7CAAC"/>
          </w:tcPr>
          <w:p w:rsidR="007A3044" w:rsidRDefault="007A3044" w:rsidP="007A3044">
            <w:pPr>
              <w:jc w:val="both"/>
              <w:rPr>
                <w:b/>
              </w:rPr>
            </w:pPr>
            <w:r>
              <w:rPr>
                <w:b/>
              </w:rPr>
              <w:t>typ prac. vztahu</w:t>
            </w:r>
          </w:p>
        </w:tc>
        <w:tc>
          <w:tcPr>
            <w:tcW w:w="2096" w:type="dxa"/>
            <w:gridSpan w:val="4"/>
            <w:shd w:val="clear" w:color="auto" w:fill="F7CAAC"/>
          </w:tcPr>
          <w:p w:rsidR="007A3044" w:rsidRDefault="007A3044" w:rsidP="007A3044">
            <w:pPr>
              <w:jc w:val="both"/>
              <w:rPr>
                <w:b/>
              </w:rPr>
            </w:pPr>
            <w:r>
              <w:rPr>
                <w:b/>
              </w:rPr>
              <w:t>Rozsah</w:t>
            </w: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9859" w:type="dxa"/>
            <w:gridSpan w:val="11"/>
            <w:shd w:val="clear" w:color="auto" w:fill="F7CAAC"/>
          </w:tcPr>
          <w:p w:rsidR="007A3044" w:rsidRDefault="007A3044" w:rsidP="007A3044">
            <w:pPr>
              <w:jc w:val="both"/>
            </w:pPr>
            <w:r>
              <w:rPr>
                <w:b/>
              </w:rPr>
              <w:t>Předměty příslušného studijního programu a způsob zapojení do jejich výuky, příp. další zapojení do uskutečňování studijního programu</w:t>
            </w:r>
          </w:p>
        </w:tc>
      </w:tr>
      <w:tr w:rsidR="007A3044" w:rsidTr="007A3044">
        <w:trPr>
          <w:trHeight w:val="246"/>
        </w:trPr>
        <w:tc>
          <w:tcPr>
            <w:tcW w:w="9859" w:type="dxa"/>
            <w:gridSpan w:val="11"/>
            <w:tcBorders>
              <w:top w:val="nil"/>
            </w:tcBorders>
          </w:tcPr>
          <w:p w:rsidR="007A3044" w:rsidRDefault="007A3044" w:rsidP="007A3044">
            <w:pPr>
              <w:jc w:val="both"/>
            </w:pPr>
            <w:r>
              <w:t>Ekono</w:t>
            </w:r>
            <w:r w:rsidR="00EB32A9">
              <w:t>metrie - garant, přednášející (6</w:t>
            </w:r>
            <w:r>
              <w:t>0%)</w:t>
            </w:r>
          </w:p>
          <w:p w:rsidR="007A3044" w:rsidRDefault="007A3044" w:rsidP="00EB32A9">
            <w:pPr>
              <w:jc w:val="both"/>
            </w:pPr>
            <w:r>
              <w:t>Econometrics - garant, přednášející (</w:t>
            </w:r>
            <w:r w:rsidR="00EB32A9">
              <w:t>6</w:t>
            </w:r>
            <w:r>
              <w:t>0%)</w:t>
            </w:r>
          </w:p>
        </w:tc>
      </w:tr>
      <w:tr w:rsidR="007A3044" w:rsidTr="007A3044">
        <w:tc>
          <w:tcPr>
            <w:tcW w:w="9859" w:type="dxa"/>
            <w:gridSpan w:val="11"/>
            <w:shd w:val="clear" w:color="auto" w:fill="F7CAAC"/>
          </w:tcPr>
          <w:p w:rsidR="007A3044" w:rsidRDefault="007A3044" w:rsidP="007A3044">
            <w:pPr>
              <w:jc w:val="both"/>
            </w:pPr>
            <w:r>
              <w:rPr>
                <w:b/>
              </w:rPr>
              <w:t xml:space="preserve">Údaje o vzdělání na VŠ </w:t>
            </w:r>
          </w:p>
        </w:tc>
      </w:tr>
      <w:tr w:rsidR="007A3044" w:rsidTr="007A3044">
        <w:trPr>
          <w:trHeight w:val="743"/>
        </w:trPr>
        <w:tc>
          <w:tcPr>
            <w:tcW w:w="9859" w:type="dxa"/>
            <w:gridSpan w:val="11"/>
          </w:tcPr>
          <w:p w:rsidR="00035295" w:rsidRPr="009C77D2" w:rsidRDefault="00035295" w:rsidP="00035295">
            <w:pPr>
              <w:jc w:val="both"/>
              <w:rPr>
                <w:color w:val="000000"/>
                <w:szCs w:val="24"/>
              </w:rPr>
            </w:pPr>
            <w:r>
              <w:rPr>
                <w:b/>
              </w:rPr>
              <w:t>2010-</w:t>
            </w:r>
            <w:r w:rsidRPr="00A32BF6">
              <w:rPr>
                <w:b/>
              </w:rPr>
              <w:t>2015</w:t>
            </w:r>
            <w:r w:rsidRPr="009C77D2">
              <w:t xml:space="preserve"> </w:t>
            </w:r>
            <w:r>
              <w:t xml:space="preserve">  </w:t>
            </w:r>
            <w:r w:rsidRPr="009C77D2">
              <w:rPr>
                <w:color w:val="000000"/>
                <w:szCs w:val="24"/>
              </w:rPr>
              <w:t>Univerzita Tomáše Bati ve Zlíně, Fakulta managementu a ekonomiky, obor Finance (</w:t>
            </w:r>
            <w:r w:rsidRPr="00A32BF6">
              <w:rPr>
                <w:b/>
                <w:color w:val="000000"/>
                <w:szCs w:val="24"/>
              </w:rPr>
              <w:t>Ph.D.</w:t>
            </w:r>
            <w:r w:rsidRPr="009C77D2">
              <w:rPr>
                <w:color w:val="000000"/>
                <w:szCs w:val="24"/>
              </w:rPr>
              <w:t>)</w:t>
            </w:r>
          </w:p>
          <w:p w:rsidR="00035295" w:rsidRPr="009C77D2" w:rsidRDefault="00035295" w:rsidP="00035295">
            <w:pPr>
              <w:jc w:val="both"/>
              <w:rPr>
                <w:color w:val="000000"/>
                <w:szCs w:val="24"/>
              </w:rPr>
            </w:pPr>
            <w:r>
              <w:rPr>
                <w:b/>
              </w:rPr>
              <w:t>2008-</w:t>
            </w:r>
            <w:r w:rsidRPr="00A32BF6">
              <w:rPr>
                <w:b/>
              </w:rPr>
              <w:t>2010</w:t>
            </w:r>
            <w:r w:rsidRPr="009C77D2">
              <w:rPr>
                <w:b/>
              </w:rPr>
              <w:t xml:space="preserve"> </w:t>
            </w:r>
            <w:r>
              <w:rPr>
                <w:b/>
              </w:rPr>
              <w:t xml:space="preserve">  </w:t>
            </w:r>
            <w:r w:rsidRPr="009A3584">
              <w:rPr>
                <w:color w:val="000000"/>
                <w:szCs w:val="24"/>
              </w:rPr>
              <w:t>Univerzita Tomáše Bati ve Zlíně, Fakulta managementu a ekonomiky, obor</w:t>
            </w:r>
            <w:r>
              <w:rPr>
                <w:color w:val="000000"/>
                <w:szCs w:val="24"/>
              </w:rPr>
              <w:t xml:space="preserve"> Finance (</w:t>
            </w:r>
            <w:r w:rsidRPr="00A32BF6">
              <w:rPr>
                <w:b/>
                <w:color w:val="000000"/>
                <w:szCs w:val="24"/>
              </w:rPr>
              <w:t>Ing.</w:t>
            </w:r>
            <w:r>
              <w:rPr>
                <w:color w:val="000000"/>
                <w:szCs w:val="24"/>
              </w:rPr>
              <w:t>)</w:t>
            </w:r>
          </w:p>
          <w:p w:rsidR="007A3044" w:rsidRPr="009C77D2" w:rsidRDefault="00035295" w:rsidP="00035295">
            <w:pPr>
              <w:jc w:val="both"/>
              <w:rPr>
                <w:color w:val="000000"/>
                <w:szCs w:val="24"/>
              </w:rPr>
            </w:pPr>
            <w:r>
              <w:rPr>
                <w:b/>
              </w:rPr>
              <w:t>2005-</w:t>
            </w:r>
            <w:r w:rsidRPr="00A32BF6">
              <w:rPr>
                <w:b/>
              </w:rPr>
              <w:t>2008</w:t>
            </w:r>
            <w:r w:rsidRPr="009C77D2">
              <w:rPr>
                <w:b/>
              </w:rPr>
              <w:t xml:space="preserve"> </w:t>
            </w:r>
            <w:r>
              <w:rPr>
                <w:b/>
              </w:rPr>
              <w:t xml:space="preserve">  </w:t>
            </w:r>
            <w:r w:rsidRPr="009A3584">
              <w:rPr>
                <w:color w:val="000000"/>
                <w:szCs w:val="24"/>
              </w:rPr>
              <w:t>Univerzita Tomáše Bati ve Zlíně, Fakulta managementu a ekonomiky, obor Ekonomika a management</w:t>
            </w:r>
            <w:r>
              <w:rPr>
                <w:color w:val="000000"/>
                <w:szCs w:val="24"/>
              </w:rPr>
              <w:t xml:space="preserve"> (</w:t>
            </w:r>
            <w:r w:rsidRPr="00A32BF6">
              <w:rPr>
                <w:b/>
                <w:color w:val="000000"/>
                <w:szCs w:val="24"/>
              </w:rPr>
              <w:t>Bc.</w:t>
            </w:r>
            <w:r>
              <w:rPr>
                <w:color w:val="000000"/>
                <w:szCs w:val="24"/>
              </w:rPr>
              <w:t>)</w:t>
            </w:r>
          </w:p>
        </w:tc>
      </w:tr>
      <w:tr w:rsidR="007A3044" w:rsidTr="007A3044">
        <w:tc>
          <w:tcPr>
            <w:tcW w:w="9859" w:type="dxa"/>
            <w:gridSpan w:val="11"/>
            <w:shd w:val="clear" w:color="auto" w:fill="F7CAAC"/>
          </w:tcPr>
          <w:p w:rsidR="007A3044" w:rsidRDefault="007A3044" w:rsidP="007A3044">
            <w:pPr>
              <w:jc w:val="both"/>
              <w:rPr>
                <w:b/>
              </w:rPr>
            </w:pPr>
            <w:r>
              <w:rPr>
                <w:b/>
              </w:rPr>
              <w:t>Údaje o odborném působení od absolvování VŠ</w:t>
            </w:r>
          </w:p>
        </w:tc>
      </w:tr>
      <w:tr w:rsidR="007A3044" w:rsidTr="007A3044">
        <w:trPr>
          <w:trHeight w:val="580"/>
        </w:trPr>
        <w:tc>
          <w:tcPr>
            <w:tcW w:w="9859" w:type="dxa"/>
            <w:gridSpan w:val="11"/>
          </w:tcPr>
          <w:p w:rsidR="007A3044" w:rsidRDefault="007A3044" w:rsidP="007A3044">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rsidR="007A3044" w:rsidRDefault="007A3044" w:rsidP="007A3044">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rsidR="007A3044" w:rsidRPr="00AE2EBC" w:rsidRDefault="007A3044" w:rsidP="007A3044">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7A3044" w:rsidTr="007A3044">
        <w:trPr>
          <w:trHeight w:val="250"/>
        </w:trPr>
        <w:tc>
          <w:tcPr>
            <w:tcW w:w="9859" w:type="dxa"/>
            <w:gridSpan w:val="11"/>
            <w:shd w:val="clear" w:color="auto" w:fill="F7CAAC"/>
          </w:tcPr>
          <w:p w:rsidR="007A3044" w:rsidRDefault="007A3044" w:rsidP="007A3044">
            <w:pPr>
              <w:jc w:val="both"/>
            </w:pPr>
            <w:r>
              <w:rPr>
                <w:b/>
              </w:rPr>
              <w:t>Zkušenosti s vedením kvalifikačních a rigorózních prací</w:t>
            </w:r>
          </w:p>
        </w:tc>
      </w:tr>
      <w:tr w:rsidR="007A3044" w:rsidTr="007A3044">
        <w:trPr>
          <w:trHeight w:val="114"/>
        </w:trPr>
        <w:tc>
          <w:tcPr>
            <w:tcW w:w="9859" w:type="dxa"/>
            <w:gridSpan w:val="11"/>
          </w:tcPr>
          <w:p w:rsidR="007A3044" w:rsidRDefault="007A3044" w:rsidP="007A3044">
            <w:pPr>
              <w:jc w:val="both"/>
            </w:pPr>
            <w:r>
              <w:t>1 bakalářská práce, 1 konzultant doktorské práce</w:t>
            </w:r>
          </w:p>
          <w:p w:rsidR="002F67F0" w:rsidRDefault="002F67F0" w:rsidP="002F67F0">
            <w:pPr>
              <w:jc w:val="both"/>
            </w:pPr>
            <w:r>
              <w:t>Počet vedených bakalářských prací – 1</w:t>
            </w:r>
          </w:p>
          <w:p w:rsidR="002F67F0" w:rsidRDefault="002F67F0">
            <w:pPr>
              <w:jc w:val="both"/>
            </w:pPr>
            <w:r>
              <w:t>Počet vedených diplomových prací – 0</w:t>
            </w:r>
          </w:p>
        </w:tc>
      </w:tr>
      <w:tr w:rsidR="007A3044" w:rsidTr="007A3044">
        <w:trPr>
          <w:cantSplit/>
        </w:trPr>
        <w:tc>
          <w:tcPr>
            <w:tcW w:w="3347" w:type="dxa"/>
            <w:gridSpan w:val="2"/>
            <w:tcBorders>
              <w:top w:val="single" w:sz="12" w:space="0" w:color="auto"/>
            </w:tcBorders>
            <w:shd w:val="clear" w:color="auto" w:fill="F7CAAC"/>
          </w:tcPr>
          <w:p w:rsidR="007A3044" w:rsidRDefault="007A3044" w:rsidP="007A3044">
            <w:pPr>
              <w:jc w:val="both"/>
            </w:pPr>
            <w:r>
              <w:rPr>
                <w:b/>
              </w:rPr>
              <w:t xml:space="preserve">Obor habilitačního řízení </w:t>
            </w:r>
          </w:p>
        </w:tc>
        <w:tc>
          <w:tcPr>
            <w:tcW w:w="2245" w:type="dxa"/>
            <w:gridSpan w:val="2"/>
            <w:tcBorders>
              <w:top w:val="single" w:sz="12" w:space="0" w:color="auto"/>
            </w:tcBorders>
            <w:shd w:val="clear" w:color="auto" w:fill="F7CAAC"/>
          </w:tcPr>
          <w:p w:rsidR="007A3044" w:rsidRDefault="007A3044" w:rsidP="007A304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A3044" w:rsidRDefault="007A3044" w:rsidP="007A304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A3044" w:rsidRDefault="007A3044" w:rsidP="007A3044">
            <w:pPr>
              <w:jc w:val="both"/>
              <w:rPr>
                <w:b/>
              </w:rPr>
            </w:pPr>
            <w:r>
              <w:rPr>
                <w:b/>
              </w:rPr>
              <w:t>Ohlasy publikací</w:t>
            </w:r>
          </w:p>
        </w:tc>
      </w:tr>
      <w:tr w:rsidR="007A3044" w:rsidTr="007A3044">
        <w:trPr>
          <w:cantSplit/>
        </w:trPr>
        <w:tc>
          <w:tcPr>
            <w:tcW w:w="3347" w:type="dxa"/>
            <w:gridSpan w:val="2"/>
          </w:tcPr>
          <w:p w:rsidR="007A3044" w:rsidRDefault="007A3044" w:rsidP="007A3044">
            <w:pPr>
              <w:jc w:val="both"/>
            </w:pPr>
          </w:p>
        </w:tc>
        <w:tc>
          <w:tcPr>
            <w:tcW w:w="2245" w:type="dxa"/>
            <w:gridSpan w:val="2"/>
          </w:tcPr>
          <w:p w:rsidR="007A3044" w:rsidRDefault="007A3044" w:rsidP="007A3044">
            <w:pPr>
              <w:jc w:val="both"/>
            </w:pPr>
          </w:p>
        </w:tc>
        <w:tc>
          <w:tcPr>
            <w:tcW w:w="2248" w:type="dxa"/>
            <w:gridSpan w:val="4"/>
            <w:tcBorders>
              <w:right w:val="single" w:sz="12" w:space="0" w:color="auto"/>
            </w:tcBorders>
          </w:tcPr>
          <w:p w:rsidR="007A3044" w:rsidRDefault="007A3044" w:rsidP="007A3044">
            <w:pPr>
              <w:jc w:val="both"/>
            </w:pPr>
          </w:p>
        </w:tc>
        <w:tc>
          <w:tcPr>
            <w:tcW w:w="632" w:type="dxa"/>
            <w:tcBorders>
              <w:left w:val="single" w:sz="12" w:space="0" w:color="auto"/>
            </w:tcBorders>
            <w:shd w:val="clear" w:color="auto" w:fill="F7CAAC"/>
          </w:tcPr>
          <w:p w:rsidR="007A3044" w:rsidRDefault="007A3044" w:rsidP="007A3044">
            <w:pPr>
              <w:jc w:val="both"/>
            </w:pPr>
            <w:r>
              <w:rPr>
                <w:b/>
              </w:rPr>
              <w:t>WOS</w:t>
            </w:r>
          </w:p>
        </w:tc>
        <w:tc>
          <w:tcPr>
            <w:tcW w:w="693" w:type="dxa"/>
            <w:shd w:val="clear" w:color="auto" w:fill="F7CAAC"/>
          </w:tcPr>
          <w:p w:rsidR="007A3044" w:rsidRDefault="007A3044" w:rsidP="007A3044">
            <w:pPr>
              <w:jc w:val="both"/>
              <w:rPr>
                <w:sz w:val="18"/>
              </w:rPr>
            </w:pPr>
            <w:r>
              <w:rPr>
                <w:b/>
                <w:sz w:val="18"/>
              </w:rPr>
              <w:t>Scopus</w:t>
            </w:r>
          </w:p>
        </w:tc>
        <w:tc>
          <w:tcPr>
            <w:tcW w:w="694" w:type="dxa"/>
            <w:shd w:val="clear" w:color="auto" w:fill="F7CAAC"/>
          </w:tcPr>
          <w:p w:rsidR="007A3044" w:rsidRDefault="007A3044" w:rsidP="007A3044">
            <w:pPr>
              <w:jc w:val="both"/>
            </w:pPr>
            <w:r>
              <w:rPr>
                <w:b/>
                <w:sz w:val="18"/>
              </w:rPr>
              <w:t>ostatní</w:t>
            </w:r>
          </w:p>
        </w:tc>
      </w:tr>
      <w:tr w:rsidR="007A3044" w:rsidTr="007A3044">
        <w:trPr>
          <w:cantSplit/>
          <w:trHeight w:val="70"/>
        </w:trPr>
        <w:tc>
          <w:tcPr>
            <w:tcW w:w="3347" w:type="dxa"/>
            <w:gridSpan w:val="2"/>
            <w:shd w:val="clear" w:color="auto" w:fill="F7CAAC"/>
          </w:tcPr>
          <w:p w:rsidR="007A3044" w:rsidRDefault="007A3044" w:rsidP="007A3044">
            <w:pPr>
              <w:jc w:val="both"/>
            </w:pPr>
            <w:r>
              <w:rPr>
                <w:b/>
              </w:rPr>
              <w:t>Obor jmenovacího řízení</w:t>
            </w:r>
          </w:p>
        </w:tc>
        <w:tc>
          <w:tcPr>
            <w:tcW w:w="2245" w:type="dxa"/>
            <w:gridSpan w:val="2"/>
            <w:shd w:val="clear" w:color="auto" w:fill="F7CAAC"/>
          </w:tcPr>
          <w:p w:rsidR="007A3044" w:rsidRDefault="007A3044" w:rsidP="007A3044">
            <w:pPr>
              <w:jc w:val="both"/>
            </w:pPr>
            <w:r>
              <w:rPr>
                <w:b/>
              </w:rPr>
              <w:t>Rok udělení hodnosti</w:t>
            </w:r>
          </w:p>
        </w:tc>
        <w:tc>
          <w:tcPr>
            <w:tcW w:w="2248" w:type="dxa"/>
            <w:gridSpan w:val="4"/>
            <w:tcBorders>
              <w:right w:val="single" w:sz="12" w:space="0" w:color="auto"/>
            </w:tcBorders>
            <w:shd w:val="clear" w:color="auto" w:fill="F7CAAC"/>
          </w:tcPr>
          <w:p w:rsidR="007A3044" w:rsidRDefault="007A3044" w:rsidP="007A3044">
            <w:pPr>
              <w:jc w:val="both"/>
            </w:pPr>
            <w:r>
              <w:rPr>
                <w:b/>
              </w:rPr>
              <w:t>Řízení konáno na VŠ</w:t>
            </w:r>
          </w:p>
        </w:tc>
        <w:tc>
          <w:tcPr>
            <w:tcW w:w="632" w:type="dxa"/>
            <w:vMerge w:val="restart"/>
            <w:tcBorders>
              <w:left w:val="single" w:sz="12" w:space="0" w:color="auto"/>
            </w:tcBorders>
          </w:tcPr>
          <w:p w:rsidR="007A3044" w:rsidRDefault="00531B2E" w:rsidP="007A3044">
            <w:pPr>
              <w:jc w:val="both"/>
              <w:rPr>
                <w:b/>
              </w:rPr>
            </w:pPr>
            <w:r>
              <w:rPr>
                <w:b/>
              </w:rPr>
              <w:t>224</w:t>
            </w:r>
          </w:p>
        </w:tc>
        <w:tc>
          <w:tcPr>
            <w:tcW w:w="693" w:type="dxa"/>
            <w:vMerge w:val="restart"/>
          </w:tcPr>
          <w:p w:rsidR="007A3044" w:rsidRDefault="00531B2E" w:rsidP="007A3044">
            <w:pPr>
              <w:jc w:val="both"/>
              <w:rPr>
                <w:b/>
              </w:rPr>
            </w:pPr>
            <w:r>
              <w:rPr>
                <w:b/>
              </w:rPr>
              <w:t>27</w:t>
            </w:r>
          </w:p>
        </w:tc>
        <w:tc>
          <w:tcPr>
            <w:tcW w:w="694" w:type="dxa"/>
            <w:vMerge w:val="restart"/>
          </w:tcPr>
          <w:p w:rsidR="007A3044" w:rsidRDefault="007A3044" w:rsidP="007A3044">
            <w:pPr>
              <w:jc w:val="both"/>
              <w:rPr>
                <w:b/>
              </w:rPr>
            </w:pPr>
            <w:r>
              <w:rPr>
                <w:b/>
              </w:rPr>
              <w:t>64</w:t>
            </w:r>
          </w:p>
        </w:tc>
      </w:tr>
      <w:tr w:rsidR="007A3044" w:rsidTr="007A3044">
        <w:trPr>
          <w:trHeight w:val="205"/>
        </w:trPr>
        <w:tc>
          <w:tcPr>
            <w:tcW w:w="3347" w:type="dxa"/>
            <w:gridSpan w:val="2"/>
          </w:tcPr>
          <w:p w:rsidR="007A3044" w:rsidRDefault="007A3044" w:rsidP="007A3044">
            <w:pPr>
              <w:jc w:val="both"/>
            </w:pPr>
          </w:p>
        </w:tc>
        <w:tc>
          <w:tcPr>
            <w:tcW w:w="2245" w:type="dxa"/>
            <w:gridSpan w:val="2"/>
          </w:tcPr>
          <w:p w:rsidR="007A3044" w:rsidRDefault="007A3044" w:rsidP="007A3044">
            <w:pPr>
              <w:jc w:val="both"/>
            </w:pPr>
          </w:p>
        </w:tc>
        <w:tc>
          <w:tcPr>
            <w:tcW w:w="2248" w:type="dxa"/>
            <w:gridSpan w:val="4"/>
            <w:tcBorders>
              <w:right w:val="single" w:sz="12" w:space="0" w:color="auto"/>
            </w:tcBorders>
          </w:tcPr>
          <w:p w:rsidR="007A3044" w:rsidRDefault="007A3044" w:rsidP="007A3044">
            <w:pPr>
              <w:jc w:val="both"/>
            </w:pPr>
          </w:p>
        </w:tc>
        <w:tc>
          <w:tcPr>
            <w:tcW w:w="632" w:type="dxa"/>
            <w:vMerge/>
            <w:tcBorders>
              <w:left w:val="single" w:sz="12" w:space="0" w:color="auto"/>
            </w:tcBorders>
            <w:vAlign w:val="center"/>
          </w:tcPr>
          <w:p w:rsidR="007A3044" w:rsidRDefault="007A3044" w:rsidP="007A3044">
            <w:pPr>
              <w:rPr>
                <w:b/>
              </w:rPr>
            </w:pPr>
          </w:p>
        </w:tc>
        <w:tc>
          <w:tcPr>
            <w:tcW w:w="693" w:type="dxa"/>
            <w:vMerge/>
            <w:vAlign w:val="center"/>
          </w:tcPr>
          <w:p w:rsidR="007A3044" w:rsidRDefault="007A3044" w:rsidP="007A3044">
            <w:pPr>
              <w:rPr>
                <w:b/>
              </w:rPr>
            </w:pPr>
          </w:p>
        </w:tc>
        <w:tc>
          <w:tcPr>
            <w:tcW w:w="694" w:type="dxa"/>
            <w:vMerge/>
            <w:vAlign w:val="center"/>
          </w:tcPr>
          <w:p w:rsidR="007A3044" w:rsidRDefault="007A3044" w:rsidP="007A3044">
            <w:pPr>
              <w:rPr>
                <w:b/>
              </w:rPr>
            </w:pPr>
          </w:p>
        </w:tc>
      </w:tr>
      <w:tr w:rsidR="007A3044" w:rsidTr="007A3044">
        <w:tc>
          <w:tcPr>
            <w:tcW w:w="9859" w:type="dxa"/>
            <w:gridSpan w:val="11"/>
            <w:shd w:val="clear" w:color="auto" w:fill="F7CAAC"/>
          </w:tcPr>
          <w:p w:rsidR="007A3044" w:rsidRDefault="007A3044" w:rsidP="007A3044">
            <w:pPr>
              <w:jc w:val="both"/>
              <w:rPr>
                <w:b/>
              </w:rPr>
            </w:pPr>
            <w:r>
              <w:rPr>
                <w:b/>
              </w:rPr>
              <w:t xml:space="preserve">Přehled o nejvýznamnější publikační a další tvůrčí činnosti nebo další profesní činnosti u odborníků z praxe vztahující se k zabezpečovaným předmětům </w:t>
            </w:r>
          </w:p>
        </w:tc>
      </w:tr>
      <w:tr w:rsidR="007A3044" w:rsidTr="007A3044">
        <w:trPr>
          <w:trHeight w:val="2347"/>
        </w:trPr>
        <w:tc>
          <w:tcPr>
            <w:tcW w:w="9859" w:type="dxa"/>
            <w:gridSpan w:val="11"/>
          </w:tcPr>
          <w:p w:rsidR="002F67F0" w:rsidRDefault="002F67F0" w:rsidP="007A3044">
            <w:r w:rsidRPr="003A4195">
              <w:t>VIRGLEROVÁ, Z., HOMOLKA, L., SMRČKA, L., LAZÁNYI, K., KLIEŠTIK, T. Key Determinants of the Quality of Business Environment of SMEs in the Czech Republic.</w:t>
            </w:r>
            <w:r w:rsidRPr="003A4195">
              <w:rPr>
                <w:rFonts w:ascii="Arial" w:hAnsi="Arial" w:cs="Arial"/>
              </w:rPr>
              <w:t> </w:t>
            </w:r>
            <w:r w:rsidRPr="003A4195">
              <w:rPr>
                <w:i/>
                <w:iCs/>
              </w:rPr>
              <w:t>E+M Ekonomie a Management</w:t>
            </w:r>
            <w:r w:rsidRPr="003A4195">
              <w:t xml:space="preserve">, 2017, vol. 20, iss. 2, s. 87-101. ISSN 1212-3609. </w:t>
            </w:r>
            <w:hyperlink r:id="rId45" w:history="1">
              <w:r w:rsidRPr="003A4195">
                <w:rPr>
                  <w:rStyle w:val="Hypertextovodkaz"/>
                  <w:color w:val="auto"/>
                  <w:u w:val="none"/>
                </w:rPr>
                <w:t>https://doi.org/10.15240/tul/001/2017-2-007</w:t>
              </w:r>
            </w:hyperlink>
            <w:r w:rsidRPr="003A4195">
              <w:t xml:space="preserve"> (20%).</w:t>
            </w:r>
          </w:p>
          <w:p w:rsidR="002F67F0" w:rsidRDefault="002F67F0" w:rsidP="002F67F0">
            <w:r>
              <w:t xml:space="preserve">KNÁPKOVÁ, A., HOMOLKA, L., PAVELKOVÁ, D. Využití balanced scorecard a vliv jeho využívání na finanční výkonnost podniků v ČR. </w:t>
            </w:r>
            <w:r>
              <w:rPr>
                <w:i/>
                <w:iCs/>
              </w:rPr>
              <w:t>E+M Ekonomie a Management</w:t>
            </w:r>
            <w:r>
              <w:t xml:space="preserve">, 2014, roč. 17, č. 2, s. 146-160. ISSN 1212-3609. Dostupné z: </w:t>
            </w:r>
          </w:p>
          <w:p w:rsidR="002F67F0" w:rsidRDefault="002F67F0" w:rsidP="002F67F0">
            <w:r w:rsidRPr="00E4746E">
              <w:t>HOMOLKA, L</w:t>
            </w:r>
            <w:r>
              <w:t>.</w:t>
            </w:r>
            <w:r w:rsidRPr="00E4746E">
              <w:t>, DOLEŽAL</w:t>
            </w:r>
            <w:r>
              <w:t>, J.,</w:t>
            </w:r>
            <w:r w:rsidRPr="00E4746E">
              <w:t xml:space="preserve"> NOVÁK</w:t>
            </w:r>
            <w:r>
              <w:t>, P</w:t>
            </w:r>
            <w:r w:rsidRPr="00E4746E">
              <w:t>. Longitudinal Design as an Extension to Standard Banking Approaches to Companies' Financial Performanc</w:t>
            </w:r>
            <w:r>
              <w:t>e Assessment and Prediction. In</w:t>
            </w:r>
            <w:r w:rsidRPr="00E4746E">
              <w:t xml:space="preserve"> </w:t>
            </w:r>
            <w:r>
              <w:rPr>
                <w:i/>
              </w:rPr>
              <w:t xml:space="preserve">European Financial Systems 2014. </w:t>
            </w:r>
            <w:r w:rsidRPr="00E4746E">
              <w:t>Lednice: Masarykova univerzita, 2014, s. 236-243.</w:t>
            </w:r>
            <w:r>
              <w:t xml:space="preserve"> ISBN 978-80-210-7153-7 (50%).</w:t>
            </w:r>
          </w:p>
          <w:p w:rsidR="002F67F0" w:rsidRPr="00E4746E" w:rsidRDefault="002F67F0" w:rsidP="002F67F0">
            <w:pPr>
              <w:rPr>
                <w:rFonts w:ascii="Arial" w:hAnsi="Arial" w:cs="Arial"/>
                <w:color w:val="444444"/>
              </w:rPr>
            </w:pPr>
            <w:r w:rsidRPr="00E4746E">
              <w:t xml:space="preserve">https://dspace.tul.cz/handle/15240/7065 </w:t>
            </w:r>
            <w:r>
              <w:t>(33%).</w:t>
            </w:r>
          </w:p>
          <w:p w:rsidR="002F67F0" w:rsidRDefault="002F67F0" w:rsidP="002F67F0">
            <w:r>
              <w:t xml:space="preserve">KNÁPKOVÁ, A., HOMOLKA, L., PAVELKOVÁ, D. Využití ekonomické přidané hodnoty a vliv jejího využívání na finanční výkonnost podniků. </w:t>
            </w:r>
            <w:r>
              <w:rPr>
                <w:i/>
                <w:iCs/>
              </w:rPr>
              <w:t>Trendy ekonomiky a managementu.</w:t>
            </w:r>
            <w:r>
              <w:t xml:space="preserve"> 2014, roč. 8, č. 19, s. 18-26. ISSN 1802-8527 (33%).</w:t>
            </w:r>
          </w:p>
          <w:p w:rsidR="007A3044" w:rsidRDefault="007A3044" w:rsidP="007A3044">
            <w:pPr>
              <w:rPr>
                <w:b/>
              </w:rPr>
            </w:pPr>
            <w:r>
              <w:t xml:space="preserve">HOMOLKA, L. Extreme Value Approach Value Approach for Estimating Value at Risk Metrics with Respect to Basel II. </w:t>
            </w:r>
            <w:r w:rsidRPr="00E4746E">
              <w:rPr>
                <w:i/>
                <w:iCs/>
              </w:rPr>
              <w:t xml:space="preserve">International Journal of Mathematics and Computers in Simulation. </w:t>
            </w:r>
            <w:r w:rsidRPr="00E4746E">
              <w:rPr>
                <w:iCs/>
              </w:rPr>
              <w:t>2013, vol. 7, iss. 2, s. 171-178.</w:t>
            </w:r>
            <w:r w:rsidRPr="00E4746E">
              <w:rPr>
                <w:i/>
                <w:iCs/>
              </w:rPr>
              <w:t xml:space="preserve"> ISSN 1998-0159. </w:t>
            </w:r>
            <w:r w:rsidRPr="00E4746E">
              <w:t>Dostupné z: http://www.naun.org/multimedia/NAUN/mcs/2002-110.pdf.</w:t>
            </w:r>
          </w:p>
        </w:tc>
      </w:tr>
      <w:tr w:rsidR="007A3044" w:rsidTr="007A3044">
        <w:trPr>
          <w:trHeight w:val="218"/>
        </w:trPr>
        <w:tc>
          <w:tcPr>
            <w:tcW w:w="9859" w:type="dxa"/>
            <w:gridSpan w:val="11"/>
            <w:shd w:val="clear" w:color="auto" w:fill="F7CAAC"/>
          </w:tcPr>
          <w:p w:rsidR="007A3044" w:rsidRDefault="007A3044" w:rsidP="007A3044">
            <w:pPr>
              <w:rPr>
                <w:b/>
              </w:rPr>
            </w:pPr>
            <w:r>
              <w:rPr>
                <w:b/>
              </w:rPr>
              <w:t xml:space="preserve">Působení v zahraničí: </w:t>
            </w:r>
          </w:p>
        </w:tc>
      </w:tr>
      <w:tr w:rsidR="007A3044" w:rsidTr="007A3044">
        <w:trPr>
          <w:trHeight w:val="212"/>
        </w:trPr>
        <w:tc>
          <w:tcPr>
            <w:tcW w:w="9859" w:type="dxa"/>
            <w:gridSpan w:val="11"/>
          </w:tcPr>
          <w:p w:rsidR="007A3044" w:rsidRPr="00B314E3" w:rsidRDefault="00035295" w:rsidP="007A3044">
            <w:r>
              <w:t xml:space="preserve">2016 - </w:t>
            </w:r>
            <w:r w:rsidRPr="00B314E3">
              <w:t>Ton Duc Than University, Vietnam</w:t>
            </w:r>
            <w:r>
              <w:t xml:space="preserve"> -</w:t>
            </w:r>
            <w:r w:rsidRPr="00B314E3">
              <w:t xml:space="preserve"> </w:t>
            </w:r>
            <w:r>
              <w:t>p</w:t>
            </w:r>
            <w:r w:rsidRPr="00B314E3">
              <w:t>řednášky a cvičení</w:t>
            </w:r>
            <w:r>
              <w:t xml:space="preserve"> (</w:t>
            </w:r>
            <w:r w:rsidRPr="00B314E3">
              <w:t>3 měsíce</w:t>
            </w:r>
            <w:r>
              <w:t>)</w:t>
            </w:r>
          </w:p>
        </w:tc>
      </w:tr>
      <w:tr w:rsidR="007A3044" w:rsidTr="007A3044">
        <w:trPr>
          <w:cantSplit/>
          <w:trHeight w:val="174"/>
        </w:trPr>
        <w:tc>
          <w:tcPr>
            <w:tcW w:w="2518" w:type="dxa"/>
            <w:shd w:val="clear" w:color="auto" w:fill="F7CAAC"/>
          </w:tcPr>
          <w:p w:rsidR="007A3044" w:rsidRDefault="007A3044" w:rsidP="007A3044">
            <w:pPr>
              <w:jc w:val="both"/>
              <w:rPr>
                <w:b/>
              </w:rPr>
            </w:pPr>
            <w:r>
              <w:rPr>
                <w:b/>
              </w:rPr>
              <w:t xml:space="preserve">Podpis </w:t>
            </w:r>
          </w:p>
        </w:tc>
        <w:tc>
          <w:tcPr>
            <w:tcW w:w="4536" w:type="dxa"/>
            <w:gridSpan w:val="5"/>
          </w:tcPr>
          <w:p w:rsidR="007A3044" w:rsidRDefault="007A3044" w:rsidP="007A3044">
            <w:pPr>
              <w:jc w:val="both"/>
            </w:pPr>
          </w:p>
        </w:tc>
        <w:tc>
          <w:tcPr>
            <w:tcW w:w="786" w:type="dxa"/>
            <w:gridSpan w:val="2"/>
            <w:shd w:val="clear" w:color="auto" w:fill="F7CAAC"/>
          </w:tcPr>
          <w:p w:rsidR="007A3044" w:rsidRDefault="007A3044" w:rsidP="007A3044">
            <w:pPr>
              <w:jc w:val="both"/>
            </w:pPr>
            <w:r>
              <w:rPr>
                <w:b/>
              </w:rPr>
              <w:t>datum</w:t>
            </w:r>
          </w:p>
        </w:tc>
        <w:tc>
          <w:tcPr>
            <w:tcW w:w="2019" w:type="dxa"/>
            <w:gridSpan w:val="3"/>
          </w:tcPr>
          <w:p w:rsidR="007A3044" w:rsidRDefault="007A3044" w:rsidP="007A3044">
            <w:pPr>
              <w:jc w:val="both"/>
            </w:pPr>
          </w:p>
        </w:tc>
      </w:tr>
    </w:tbl>
    <w:p w:rsidR="007A3044" w:rsidRDefault="007A3044" w:rsidP="007A3044">
      <w:pPr>
        <w:spacing w:after="160" w:line="259" w:lineRule="auto"/>
      </w:pPr>
    </w:p>
    <w:p w:rsidR="007A3044" w:rsidRDefault="007A3044" w:rsidP="007A304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25AF7" w:rsidTr="00471EF9">
        <w:tc>
          <w:tcPr>
            <w:tcW w:w="9859" w:type="dxa"/>
            <w:gridSpan w:val="11"/>
            <w:tcBorders>
              <w:bottom w:val="double" w:sz="4" w:space="0" w:color="auto"/>
            </w:tcBorders>
            <w:shd w:val="clear" w:color="auto" w:fill="BDD6EE"/>
          </w:tcPr>
          <w:p w:rsidR="00425AF7" w:rsidRDefault="00425AF7" w:rsidP="00471EF9">
            <w:pPr>
              <w:jc w:val="both"/>
              <w:rPr>
                <w:b/>
                <w:sz w:val="28"/>
              </w:rPr>
            </w:pPr>
            <w:r>
              <w:rPr>
                <w:b/>
                <w:sz w:val="28"/>
              </w:rPr>
              <w:lastRenderedPageBreak/>
              <w:t>C-I – Personální zabezpečení</w:t>
            </w:r>
          </w:p>
        </w:tc>
      </w:tr>
      <w:tr w:rsidR="00425AF7" w:rsidTr="00471EF9">
        <w:tc>
          <w:tcPr>
            <w:tcW w:w="2518" w:type="dxa"/>
            <w:tcBorders>
              <w:top w:val="double" w:sz="4" w:space="0" w:color="auto"/>
            </w:tcBorders>
            <w:shd w:val="clear" w:color="auto" w:fill="F7CAAC"/>
          </w:tcPr>
          <w:p w:rsidR="00425AF7" w:rsidRDefault="00425AF7" w:rsidP="00471EF9">
            <w:pPr>
              <w:jc w:val="both"/>
              <w:rPr>
                <w:b/>
              </w:rPr>
            </w:pPr>
            <w:r>
              <w:rPr>
                <w:b/>
              </w:rPr>
              <w:t>Vysoká škola</w:t>
            </w:r>
          </w:p>
        </w:tc>
        <w:tc>
          <w:tcPr>
            <w:tcW w:w="7341" w:type="dxa"/>
            <w:gridSpan w:val="10"/>
          </w:tcPr>
          <w:p w:rsidR="00425AF7" w:rsidRDefault="00425AF7" w:rsidP="00471EF9">
            <w:pPr>
              <w:jc w:val="both"/>
            </w:pPr>
            <w:r>
              <w:t>Univerzita Tomáše Bati ve Zlíně</w:t>
            </w:r>
          </w:p>
        </w:tc>
      </w:tr>
      <w:tr w:rsidR="00425AF7" w:rsidTr="00471EF9">
        <w:tc>
          <w:tcPr>
            <w:tcW w:w="2518" w:type="dxa"/>
            <w:shd w:val="clear" w:color="auto" w:fill="F7CAAC"/>
          </w:tcPr>
          <w:p w:rsidR="00425AF7" w:rsidRDefault="00425AF7" w:rsidP="00471EF9">
            <w:pPr>
              <w:jc w:val="both"/>
              <w:rPr>
                <w:b/>
              </w:rPr>
            </w:pPr>
            <w:r>
              <w:rPr>
                <w:b/>
              </w:rPr>
              <w:t>Součást vysoké školy</w:t>
            </w:r>
          </w:p>
        </w:tc>
        <w:tc>
          <w:tcPr>
            <w:tcW w:w="7341" w:type="dxa"/>
            <w:gridSpan w:val="10"/>
          </w:tcPr>
          <w:p w:rsidR="00425AF7" w:rsidRDefault="00425AF7" w:rsidP="00471EF9">
            <w:pPr>
              <w:jc w:val="both"/>
            </w:pPr>
            <w:r>
              <w:t>Fakulta managementu a ekonomiky</w:t>
            </w:r>
          </w:p>
        </w:tc>
      </w:tr>
      <w:tr w:rsidR="00425AF7" w:rsidTr="00471EF9">
        <w:tc>
          <w:tcPr>
            <w:tcW w:w="2518" w:type="dxa"/>
            <w:shd w:val="clear" w:color="auto" w:fill="F7CAAC"/>
          </w:tcPr>
          <w:p w:rsidR="00425AF7" w:rsidRDefault="00425AF7" w:rsidP="00471EF9">
            <w:pPr>
              <w:jc w:val="both"/>
              <w:rPr>
                <w:b/>
              </w:rPr>
            </w:pPr>
            <w:r>
              <w:rPr>
                <w:b/>
              </w:rPr>
              <w:t>Název studijního programu</w:t>
            </w:r>
          </w:p>
        </w:tc>
        <w:tc>
          <w:tcPr>
            <w:tcW w:w="7341" w:type="dxa"/>
            <w:gridSpan w:val="10"/>
          </w:tcPr>
          <w:p w:rsidR="00425AF7" w:rsidRDefault="00425AF7" w:rsidP="00471EF9">
            <w:pPr>
              <w:jc w:val="both"/>
            </w:pPr>
            <w:r>
              <w:t xml:space="preserve">Management ve zdravotnictví </w:t>
            </w:r>
          </w:p>
        </w:tc>
      </w:tr>
      <w:tr w:rsidR="00425AF7" w:rsidTr="00471EF9">
        <w:tc>
          <w:tcPr>
            <w:tcW w:w="2518" w:type="dxa"/>
            <w:shd w:val="clear" w:color="auto" w:fill="F7CAAC"/>
          </w:tcPr>
          <w:p w:rsidR="00425AF7" w:rsidRDefault="00425AF7" w:rsidP="00471EF9">
            <w:pPr>
              <w:jc w:val="both"/>
              <w:rPr>
                <w:b/>
              </w:rPr>
            </w:pPr>
            <w:r>
              <w:rPr>
                <w:b/>
              </w:rPr>
              <w:t>Jméno a příjmení</w:t>
            </w:r>
          </w:p>
        </w:tc>
        <w:tc>
          <w:tcPr>
            <w:tcW w:w="4536" w:type="dxa"/>
            <w:gridSpan w:val="5"/>
          </w:tcPr>
          <w:p w:rsidR="00425AF7" w:rsidRDefault="00425AF7" w:rsidP="00471EF9">
            <w:pPr>
              <w:jc w:val="both"/>
            </w:pPr>
            <w:r>
              <w:t>Tomáš JANŮ</w:t>
            </w:r>
          </w:p>
        </w:tc>
        <w:tc>
          <w:tcPr>
            <w:tcW w:w="709" w:type="dxa"/>
            <w:shd w:val="clear" w:color="auto" w:fill="F7CAAC"/>
          </w:tcPr>
          <w:p w:rsidR="00425AF7" w:rsidRDefault="00425AF7" w:rsidP="00471EF9">
            <w:pPr>
              <w:jc w:val="both"/>
              <w:rPr>
                <w:b/>
              </w:rPr>
            </w:pPr>
            <w:r>
              <w:rPr>
                <w:b/>
              </w:rPr>
              <w:t>Tituly</w:t>
            </w:r>
          </w:p>
        </w:tc>
        <w:tc>
          <w:tcPr>
            <w:tcW w:w="2096" w:type="dxa"/>
            <w:gridSpan w:val="4"/>
          </w:tcPr>
          <w:p w:rsidR="00425AF7" w:rsidRDefault="00425AF7" w:rsidP="00471EF9">
            <w:pPr>
              <w:jc w:val="both"/>
            </w:pPr>
            <w:r>
              <w:t>Ing.</w:t>
            </w:r>
          </w:p>
        </w:tc>
      </w:tr>
      <w:tr w:rsidR="00425AF7" w:rsidTr="00471EF9">
        <w:tc>
          <w:tcPr>
            <w:tcW w:w="2518" w:type="dxa"/>
            <w:shd w:val="clear" w:color="auto" w:fill="F7CAAC"/>
          </w:tcPr>
          <w:p w:rsidR="00425AF7" w:rsidRDefault="00425AF7" w:rsidP="00471EF9">
            <w:pPr>
              <w:jc w:val="both"/>
              <w:rPr>
                <w:b/>
              </w:rPr>
            </w:pPr>
            <w:r>
              <w:rPr>
                <w:b/>
              </w:rPr>
              <w:t>Rok narození</w:t>
            </w:r>
          </w:p>
        </w:tc>
        <w:tc>
          <w:tcPr>
            <w:tcW w:w="829" w:type="dxa"/>
          </w:tcPr>
          <w:p w:rsidR="00425AF7" w:rsidRDefault="00425AF7" w:rsidP="00471EF9">
            <w:pPr>
              <w:jc w:val="both"/>
            </w:pPr>
            <w:r>
              <w:t>1988</w:t>
            </w:r>
          </w:p>
        </w:tc>
        <w:tc>
          <w:tcPr>
            <w:tcW w:w="1721" w:type="dxa"/>
            <w:shd w:val="clear" w:color="auto" w:fill="F7CAAC"/>
          </w:tcPr>
          <w:p w:rsidR="00425AF7" w:rsidRDefault="00425AF7" w:rsidP="00471EF9">
            <w:pPr>
              <w:jc w:val="both"/>
              <w:rPr>
                <w:b/>
              </w:rPr>
            </w:pPr>
            <w:r>
              <w:rPr>
                <w:b/>
              </w:rPr>
              <w:t>typ vztahu k VŠ</w:t>
            </w:r>
          </w:p>
        </w:tc>
        <w:tc>
          <w:tcPr>
            <w:tcW w:w="992" w:type="dxa"/>
            <w:gridSpan w:val="2"/>
          </w:tcPr>
          <w:p w:rsidR="00425AF7" w:rsidRDefault="00425AF7" w:rsidP="00471EF9">
            <w:pPr>
              <w:jc w:val="both"/>
            </w:pPr>
            <w:r>
              <w:t>DPP</w:t>
            </w:r>
          </w:p>
        </w:tc>
        <w:tc>
          <w:tcPr>
            <w:tcW w:w="994" w:type="dxa"/>
            <w:shd w:val="clear" w:color="auto" w:fill="F7CAAC"/>
          </w:tcPr>
          <w:p w:rsidR="00425AF7" w:rsidRDefault="00425AF7" w:rsidP="00471EF9">
            <w:pPr>
              <w:jc w:val="both"/>
              <w:rPr>
                <w:b/>
              </w:rPr>
            </w:pPr>
            <w:r>
              <w:rPr>
                <w:b/>
              </w:rPr>
              <w:t>rozsah</w:t>
            </w:r>
          </w:p>
        </w:tc>
        <w:tc>
          <w:tcPr>
            <w:tcW w:w="709" w:type="dxa"/>
          </w:tcPr>
          <w:p w:rsidR="00425AF7" w:rsidRDefault="00425AF7" w:rsidP="00471EF9">
            <w:pPr>
              <w:jc w:val="both"/>
            </w:pPr>
          </w:p>
        </w:tc>
        <w:tc>
          <w:tcPr>
            <w:tcW w:w="709" w:type="dxa"/>
            <w:gridSpan w:val="2"/>
            <w:shd w:val="clear" w:color="auto" w:fill="F7CAAC"/>
          </w:tcPr>
          <w:p w:rsidR="00425AF7" w:rsidRDefault="00425AF7" w:rsidP="00471EF9">
            <w:pPr>
              <w:jc w:val="both"/>
              <w:rPr>
                <w:b/>
              </w:rPr>
            </w:pPr>
            <w:r>
              <w:rPr>
                <w:b/>
              </w:rPr>
              <w:t>do kdy</w:t>
            </w:r>
          </w:p>
        </w:tc>
        <w:tc>
          <w:tcPr>
            <w:tcW w:w="1387" w:type="dxa"/>
            <w:gridSpan w:val="2"/>
          </w:tcPr>
          <w:p w:rsidR="00425AF7" w:rsidRDefault="00425AF7" w:rsidP="00471EF9">
            <w:pPr>
              <w:jc w:val="both"/>
            </w:pPr>
          </w:p>
        </w:tc>
      </w:tr>
      <w:tr w:rsidR="00425AF7" w:rsidTr="00471EF9">
        <w:tc>
          <w:tcPr>
            <w:tcW w:w="5068" w:type="dxa"/>
            <w:gridSpan w:val="3"/>
            <w:shd w:val="clear" w:color="auto" w:fill="F7CAAC"/>
          </w:tcPr>
          <w:p w:rsidR="00425AF7" w:rsidRDefault="00425AF7" w:rsidP="00471EF9">
            <w:pPr>
              <w:jc w:val="both"/>
              <w:rPr>
                <w:b/>
              </w:rPr>
            </w:pPr>
            <w:r>
              <w:rPr>
                <w:b/>
              </w:rPr>
              <w:t>Typ vztahu na součásti VŠ, která uskutečňuje st. program</w:t>
            </w:r>
          </w:p>
        </w:tc>
        <w:tc>
          <w:tcPr>
            <w:tcW w:w="992" w:type="dxa"/>
            <w:gridSpan w:val="2"/>
          </w:tcPr>
          <w:p w:rsidR="00425AF7" w:rsidRDefault="00425AF7" w:rsidP="00471EF9">
            <w:pPr>
              <w:jc w:val="both"/>
            </w:pPr>
          </w:p>
        </w:tc>
        <w:tc>
          <w:tcPr>
            <w:tcW w:w="994" w:type="dxa"/>
            <w:shd w:val="clear" w:color="auto" w:fill="F7CAAC"/>
          </w:tcPr>
          <w:p w:rsidR="00425AF7" w:rsidRDefault="00425AF7" w:rsidP="00471EF9">
            <w:pPr>
              <w:jc w:val="both"/>
              <w:rPr>
                <w:b/>
              </w:rPr>
            </w:pPr>
            <w:r>
              <w:rPr>
                <w:b/>
              </w:rPr>
              <w:t>rozsah</w:t>
            </w:r>
          </w:p>
        </w:tc>
        <w:tc>
          <w:tcPr>
            <w:tcW w:w="709" w:type="dxa"/>
          </w:tcPr>
          <w:p w:rsidR="00425AF7" w:rsidRDefault="00425AF7" w:rsidP="00471EF9">
            <w:pPr>
              <w:jc w:val="both"/>
            </w:pPr>
          </w:p>
        </w:tc>
        <w:tc>
          <w:tcPr>
            <w:tcW w:w="709" w:type="dxa"/>
            <w:gridSpan w:val="2"/>
            <w:shd w:val="clear" w:color="auto" w:fill="F7CAAC"/>
          </w:tcPr>
          <w:p w:rsidR="00425AF7" w:rsidRDefault="00425AF7" w:rsidP="00471EF9">
            <w:pPr>
              <w:jc w:val="both"/>
              <w:rPr>
                <w:b/>
              </w:rPr>
            </w:pPr>
            <w:r>
              <w:rPr>
                <w:b/>
              </w:rPr>
              <w:t>do kdy</w:t>
            </w:r>
          </w:p>
        </w:tc>
        <w:tc>
          <w:tcPr>
            <w:tcW w:w="1387" w:type="dxa"/>
            <w:gridSpan w:val="2"/>
          </w:tcPr>
          <w:p w:rsidR="00425AF7" w:rsidRDefault="00425AF7" w:rsidP="00471EF9">
            <w:pPr>
              <w:jc w:val="both"/>
            </w:pPr>
          </w:p>
        </w:tc>
      </w:tr>
      <w:tr w:rsidR="00425AF7" w:rsidTr="00471EF9">
        <w:tc>
          <w:tcPr>
            <w:tcW w:w="6060" w:type="dxa"/>
            <w:gridSpan w:val="5"/>
            <w:shd w:val="clear" w:color="auto" w:fill="F7CAAC"/>
          </w:tcPr>
          <w:p w:rsidR="00425AF7" w:rsidRDefault="00425AF7" w:rsidP="00471EF9">
            <w:pPr>
              <w:jc w:val="both"/>
            </w:pPr>
            <w:r>
              <w:rPr>
                <w:b/>
              </w:rPr>
              <w:t>Další současná působení jako akademický pracovník na jiných VŠ</w:t>
            </w:r>
          </w:p>
        </w:tc>
        <w:tc>
          <w:tcPr>
            <w:tcW w:w="1703" w:type="dxa"/>
            <w:gridSpan w:val="2"/>
            <w:shd w:val="clear" w:color="auto" w:fill="F7CAAC"/>
          </w:tcPr>
          <w:p w:rsidR="00425AF7" w:rsidRDefault="00425AF7" w:rsidP="00471EF9">
            <w:pPr>
              <w:jc w:val="both"/>
              <w:rPr>
                <w:b/>
              </w:rPr>
            </w:pPr>
            <w:r>
              <w:rPr>
                <w:b/>
              </w:rPr>
              <w:t>typ prac. vztahu</w:t>
            </w:r>
          </w:p>
        </w:tc>
        <w:tc>
          <w:tcPr>
            <w:tcW w:w="2096" w:type="dxa"/>
            <w:gridSpan w:val="4"/>
            <w:shd w:val="clear" w:color="auto" w:fill="F7CAAC"/>
          </w:tcPr>
          <w:p w:rsidR="00425AF7" w:rsidRDefault="00425AF7" w:rsidP="00471EF9">
            <w:pPr>
              <w:jc w:val="both"/>
              <w:rPr>
                <w:b/>
              </w:rPr>
            </w:pPr>
            <w:r>
              <w:rPr>
                <w:b/>
              </w:rPr>
              <w:t>rozsah</w:t>
            </w:r>
          </w:p>
        </w:tc>
      </w:tr>
      <w:tr w:rsidR="00425AF7" w:rsidTr="00471EF9">
        <w:tc>
          <w:tcPr>
            <w:tcW w:w="6060" w:type="dxa"/>
            <w:gridSpan w:val="5"/>
          </w:tcPr>
          <w:p w:rsidR="00425AF7" w:rsidRPr="00AC5300" w:rsidRDefault="00425AF7" w:rsidP="00471EF9">
            <w:pPr>
              <w:jc w:val="both"/>
              <w:rPr>
                <w:color w:val="000000" w:themeColor="text1"/>
              </w:rPr>
            </w:pPr>
          </w:p>
        </w:tc>
        <w:tc>
          <w:tcPr>
            <w:tcW w:w="1703" w:type="dxa"/>
            <w:gridSpan w:val="2"/>
          </w:tcPr>
          <w:p w:rsidR="00425AF7" w:rsidRDefault="00425AF7" w:rsidP="00471EF9">
            <w:pPr>
              <w:jc w:val="both"/>
            </w:pPr>
          </w:p>
        </w:tc>
        <w:tc>
          <w:tcPr>
            <w:tcW w:w="2096" w:type="dxa"/>
            <w:gridSpan w:val="4"/>
          </w:tcPr>
          <w:p w:rsidR="00425AF7" w:rsidRDefault="00425AF7" w:rsidP="00471EF9">
            <w:pPr>
              <w:jc w:val="both"/>
            </w:pPr>
          </w:p>
        </w:tc>
      </w:tr>
      <w:tr w:rsidR="00425AF7" w:rsidTr="00471EF9">
        <w:tc>
          <w:tcPr>
            <w:tcW w:w="6060" w:type="dxa"/>
            <w:gridSpan w:val="5"/>
          </w:tcPr>
          <w:p w:rsidR="00425AF7" w:rsidRDefault="00425AF7" w:rsidP="00471EF9">
            <w:pPr>
              <w:jc w:val="both"/>
            </w:pPr>
          </w:p>
        </w:tc>
        <w:tc>
          <w:tcPr>
            <w:tcW w:w="1703" w:type="dxa"/>
            <w:gridSpan w:val="2"/>
          </w:tcPr>
          <w:p w:rsidR="00425AF7" w:rsidRDefault="00425AF7" w:rsidP="00471EF9">
            <w:pPr>
              <w:jc w:val="both"/>
            </w:pPr>
          </w:p>
        </w:tc>
        <w:tc>
          <w:tcPr>
            <w:tcW w:w="2096" w:type="dxa"/>
            <w:gridSpan w:val="4"/>
          </w:tcPr>
          <w:p w:rsidR="00425AF7" w:rsidRDefault="00425AF7" w:rsidP="00471EF9">
            <w:pPr>
              <w:jc w:val="both"/>
            </w:pPr>
          </w:p>
        </w:tc>
      </w:tr>
      <w:tr w:rsidR="00425AF7" w:rsidTr="00471EF9">
        <w:tc>
          <w:tcPr>
            <w:tcW w:w="9859" w:type="dxa"/>
            <w:gridSpan w:val="11"/>
            <w:shd w:val="clear" w:color="auto" w:fill="F7CAAC"/>
          </w:tcPr>
          <w:p w:rsidR="00425AF7" w:rsidRDefault="00425AF7" w:rsidP="00471EF9">
            <w:pPr>
              <w:jc w:val="both"/>
            </w:pPr>
            <w:r>
              <w:rPr>
                <w:b/>
              </w:rPr>
              <w:t>Předměty příslušného studijního programu a způsob zapojení do jejich výuky, příp. další zapojení do uskutečňování studijního programu</w:t>
            </w:r>
          </w:p>
        </w:tc>
      </w:tr>
      <w:tr w:rsidR="00425AF7" w:rsidTr="00471EF9">
        <w:trPr>
          <w:trHeight w:val="622"/>
        </w:trPr>
        <w:tc>
          <w:tcPr>
            <w:tcW w:w="9859" w:type="dxa"/>
            <w:gridSpan w:val="11"/>
            <w:tcBorders>
              <w:top w:val="nil"/>
            </w:tcBorders>
          </w:tcPr>
          <w:p w:rsidR="00425AF7" w:rsidRDefault="00425AF7" w:rsidP="00471EF9">
            <w:pPr>
              <w:jc w:val="both"/>
            </w:pPr>
            <w:r>
              <w:t xml:space="preserve">Informační </w:t>
            </w:r>
            <w:r w:rsidR="004610FF">
              <w:t>systémy ve zdravotnictví</w:t>
            </w:r>
            <w:r>
              <w:t xml:space="preserve"> – přednášející (40%)</w:t>
            </w:r>
          </w:p>
          <w:p w:rsidR="00425AF7" w:rsidRDefault="00425AF7" w:rsidP="00471EF9">
            <w:pPr>
              <w:jc w:val="both"/>
            </w:pPr>
          </w:p>
        </w:tc>
      </w:tr>
      <w:tr w:rsidR="00425AF7" w:rsidTr="00471EF9">
        <w:tc>
          <w:tcPr>
            <w:tcW w:w="9859" w:type="dxa"/>
            <w:gridSpan w:val="11"/>
            <w:shd w:val="clear" w:color="auto" w:fill="F7CAAC"/>
          </w:tcPr>
          <w:p w:rsidR="00425AF7" w:rsidRDefault="00425AF7" w:rsidP="00471EF9">
            <w:pPr>
              <w:jc w:val="both"/>
            </w:pPr>
            <w:r>
              <w:rPr>
                <w:b/>
              </w:rPr>
              <w:t xml:space="preserve">Údaje o vzdělání na VŠ </w:t>
            </w:r>
          </w:p>
        </w:tc>
      </w:tr>
      <w:tr w:rsidR="00425AF7" w:rsidTr="00471EF9">
        <w:trPr>
          <w:trHeight w:val="797"/>
        </w:trPr>
        <w:tc>
          <w:tcPr>
            <w:tcW w:w="9859" w:type="dxa"/>
            <w:gridSpan w:val="11"/>
          </w:tcPr>
          <w:p w:rsidR="00425AF7" w:rsidRPr="00AC5300" w:rsidRDefault="00425AF7" w:rsidP="00471EF9">
            <w:pPr>
              <w:jc w:val="both"/>
              <w:rPr>
                <w:b/>
                <w:bCs/>
                <w:color w:val="000000"/>
                <w:szCs w:val="24"/>
              </w:rPr>
            </w:pPr>
            <w:r>
              <w:rPr>
                <w:b/>
                <w:bCs/>
                <w:color w:val="000000"/>
                <w:szCs w:val="24"/>
              </w:rPr>
              <w:t xml:space="preserve">2016 – dosud: </w:t>
            </w:r>
            <w:r w:rsidRPr="009A3584">
              <w:rPr>
                <w:color w:val="000000"/>
                <w:szCs w:val="24"/>
              </w:rPr>
              <w:t>Univerzita Tomáše Bati ve Zlíně, Fakulta managementu a ekonomi</w:t>
            </w:r>
            <w:r>
              <w:rPr>
                <w:color w:val="000000"/>
                <w:szCs w:val="24"/>
              </w:rPr>
              <w:t>ky, obor Management a ekonomika</w:t>
            </w:r>
            <w:r>
              <w:rPr>
                <w:color w:val="000000"/>
                <w:szCs w:val="24"/>
              </w:rPr>
              <w:br/>
              <w:t xml:space="preserve">                          (</w:t>
            </w:r>
            <w:r>
              <w:rPr>
                <w:b/>
                <w:color w:val="000000"/>
                <w:szCs w:val="24"/>
              </w:rPr>
              <w:t>Ph.D.)</w:t>
            </w:r>
          </w:p>
          <w:p w:rsidR="00425AF7" w:rsidRPr="00A52737" w:rsidRDefault="00425AF7" w:rsidP="00471EF9">
            <w:pPr>
              <w:jc w:val="both"/>
              <w:rPr>
                <w:color w:val="000000"/>
                <w:szCs w:val="24"/>
              </w:rPr>
            </w:pPr>
            <w:r>
              <w:rPr>
                <w:b/>
                <w:bCs/>
                <w:color w:val="000000"/>
                <w:szCs w:val="24"/>
              </w:rPr>
              <w:t xml:space="preserve">2011 – 2013: </w:t>
            </w:r>
            <w:r w:rsidRPr="009A3584">
              <w:rPr>
                <w:color w:val="000000"/>
                <w:szCs w:val="24"/>
              </w:rPr>
              <w:t>Univerzita Tomáše Bati ve Zlíně, Fakulta managementu a ekonomi</w:t>
            </w:r>
            <w:r>
              <w:rPr>
                <w:color w:val="000000"/>
                <w:szCs w:val="24"/>
              </w:rPr>
              <w:t xml:space="preserve">ky, obor Průmyslové inženýrství </w:t>
            </w:r>
            <w:r>
              <w:rPr>
                <w:color w:val="000000"/>
                <w:szCs w:val="24"/>
              </w:rPr>
              <w:br/>
              <w:t xml:space="preserve">                         (</w:t>
            </w:r>
            <w:r w:rsidRPr="00A52737">
              <w:rPr>
                <w:b/>
                <w:color w:val="000000"/>
                <w:szCs w:val="24"/>
              </w:rPr>
              <w:t>Ing.</w:t>
            </w:r>
            <w:r>
              <w:rPr>
                <w:color w:val="000000"/>
                <w:szCs w:val="24"/>
              </w:rPr>
              <w:t>)</w:t>
            </w:r>
          </w:p>
        </w:tc>
      </w:tr>
      <w:tr w:rsidR="00425AF7" w:rsidTr="00471EF9">
        <w:tc>
          <w:tcPr>
            <w:tcW w:w="9859" w:type="dxa"/>
            <w:gridSpan w:val="11"/>
            <w:shd w:val="clear" w:color="auto" w:fill="F7CAAC"/>
          </w:tcPr>
          <w:p w:rsidR="00425AF7" w:rsidRDefault="00425AF7" w:rsidP="00471EF9">
            <w:pPr>
              <w:jc w:val="both"/>
              <w:rPr>
                <w:b/>
              </w:rPr>
            </w:pPr>
            <w:r>
              <w:rPr>
                <w:b/>
              </w:rPr>
              <w:t>Údaje o odborném působení od absolvování VŠ</w:t>
            </w:r>
          </w:p>
        </w:tc>
      </w:tr>
      <w:tr w:rsidR="00425AF7" w:rsidTr="00471EF9">
        <w:trPr>
          <w:trHeight w:val="767"/>
        </w:trPr>
        <w:tc>
          <w:tcPr>
            <w:tcW w:w="9859" w:type="dxa"/>
            <w:gridSpan w:val="11"/>
          </w:tcPr>
          <w:p w:rsidR="00425AF7" w:rsidRPr="003D568F" w:rsidRDefault="00425AF7" w:rsidP="00471EF9">
            <w:pPr>
              <w:tabs>
                <w:tab w:val="left" w:pos="1381"/>
              </w:tabs>
              <w:jc w:val="both"/>
            </w:pPr>
            <w:r w:rsidRPr="003D568F">
              <w:rPr>
                <w:b/>
                <w:color w:val="000000"/>
                <w:shd w:val="clear" w:color="auto" w:fill="FFFFFF"/>
              </w:rPr>
              <w:t>2014 - 2016</w:t>
            </w:r>
            <w:r w:rsidRPr="003D568F">
              <w:rPr>
                <w:color w:val="000000"/>
                <w:shd w:val="clear" w:color="auto" w:fill="FFFFFF"/>
              </w:rPr>
              <w:t xml:space="preserve"> </w:t>
            </w:r>
            <w:r>
              <w:rPr>
                <w:color w:val="000000"/>
                <w:shd w:val="clear" w:color="auto" w:fill="FFFFFF"/>
              </w:rPr>
              <w:t xml:space="preserve">       </w:t>
            </w:r>
            <w:r w:rsidRPr="003D568F">
              <w:rPr>
                <w:color w:val="000000"/>
                <w:shd w:val="clear" w:color="auto" w:fill="FFFFFF"/>
              </w:rPr>
              <w:t>Fakulta managementu a ekonomiky, UTB ve Zlíně, akademický pracovník</w:t>
            </w:r>
          </w:p>
          <w:p w:rsidR="00425AF7" w:rsidRDefault="00425AF7" w:rsidP="00471EF9">
            <w:pPr>
              <w:ind w:left="1381" w:hanging="1381"/>
              <w:jc w:val="both"/>
            </w:pPr>
            <w:r w:rsidRPr="003D568F">
              <w:rPr>
                <w:b/>
              </w:rPr>
              <w:t>2016 – dosud</w:t>
            </w:r>
            <w:r w:rsidRPr="003D568F">
              <w:t xml:space="preserve">:    sdružení fyzických osob Lean solutions, Obor: Průmyslové a procesní inženýrství, </w:t>
            </w:r>
            <w:r w:rsidRPr="003D568F">
              <w:rPr>
                <w:color w:val="000000"/>
                <w:shd w:val="clear" w:color="auto" w:fill="FFFFFF"/>
              </w:rPr>
              <w:t>Lean, analýzy práce a počítačové simulace</w:t>
            </w:r>
            <w:r>
              <w:t>, p</w:t>
            </w:r>
            <w:r w:rsidRPr="003D568F">
              <w:t>ozice: konzultant</w:t>
            </w:r>
            <w:r>
              <w:rPr>
                <w:rFonts w:ascii="Arial" w:hAnsi="Arial" w:cs="Arial"/>
                <w:color w:val="000000"/>
                <w:sz w:val="24"/>
                <w:szCs w:val="24"/>
                <w:shd w:val="clear" w:color="auto" w:fill="FFFFFF"/>
              </w:rPr>
              <w:t xml:space="preserve"> </w:t>
            </w:r>
          </w:p>
        </w:tc>
      </w:tr>
      <w:tr w:rsidR="00425AF7" w:rsidTr="00471EF9">
        <w:trPr>
          <w:trHeight w:val="250"/>
        </w:trPr>
        <w:tc>
          <w:tcPr>
            <w:tcW w:w="9859" w:type="dxa"/>
            <w:gridSpan w:val="11"/>
            <w:shd w:val="clear" w:color="auto" w:fill="F7CAAC"/>
          </w:tcPr>
          <w:p w:rsidR="00425AF7" w:rsidRDefault="00425AF7" w:rsidP="00471EF9">
            <w:pPr>
              <w:jc w:val="both"/>
            </w:pPr>
            <w:r>
              <w:rPr>
                <w:b/>
              </w:rPr>
              <w:t>Zkušenosti s vedením kvalifikačních a rigorózních prací</w:t>
            </w:r>
          </w:p>
        </w:tc>
      </w:tr>
      <w:tr w:rsidR="00425AF7" w:rsidTr="00471EF9">
        <w:trPr>
          <w:trHeight w:val="304"/>
        </w:trPr>
        <w:tc>
          <w:tcPr>
            <w:tcW w:w="9859" w:type="dxa"/>
            <w:gridSpan w:val="11"/>
          </w:tcPr>
          <w:p w:rsidR="00425AF7" w:rsidRDefault="00425AF7" w:rsidP="00471EF9">
            <w:pPr>
              <w:jc w:val="both"/>
            </w:pPr>
            <w:r>
              <w:t>Počet vedených bakalářských prací – 0</w:t>
            </w:r>
          </w:p>
          <w:p w:rsidR="00425AF7" w:rsidRDefault="00425AF7" w:rsidP="00471EF9">
            <w:pPr>
              <w:jc w:val="both"/>
            </w:pPr>
            <w:r>
              <w:t>Počet vedených diplomových prací – 0</w:t>
            </w:r>
          </w:p>
        </w:tc>
      </w:tr>
      <w:tr w:rsidR="00425AF7" w:rsidTr="00471EF9">
        <w:trPr>
          <w:cantSplit/>
        </w:trPr>
        <w:tc>
          <w:tcPr>
            <w:tcW w:w="3347" w:type="dxa"/>
            <w:gridSpan w:val="2"/>
            <w:tcBorders>
              <w:top w:val="single" w:sz="12" w:space="0" w:color="auto"/>
            </w:tcBorders>
            <w:shd w:val="clear" w:color="auto" w:fill="F7CAAC"/>
          </w:tcPr>
          <w:p w:rsidR="00425AF7" w:rsidRDefault="00425AF7" w:rsidP="00471EF9">
            <w:pPr>
              <w:jc w:val="both"/>
            </w:pPr>
            <w:r>
              <w:rPr>
                <w:b/>
              </w:rPr>
              <w:t xml:space="preserve">Obor habilitačního řízení </w:t>
            </w:r>
          </w:p>
        </w:tc>
        <w:tc>
          <w:tcPr>
            <w:tcW w:w="2245" w:type="dxa"/>
            <w:gridSpan w:val="2"/>
            <w:tcBorders>
              <w:top w:val="single" w:sz="12" w:space="0" w:color="auto"/>
            </w:tcBorders>
            <w:shd w:val="clear" w:color="auto" w:fill="F7CAAC"/>
          </w:tcPr>
          <w:p w:rsidR="00425AF7" w:rsidRDefault="00425AF7" w:rsidP="00471EF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25AF7" w:rsidRDefault="00425AF7" w:rsidP="00471EF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25AF7" w:rsidRDefault="00425AF7" w:rsidP="00471EF9">
            <w:pPr>
              <w:jc w:val="both"/>
              <w:rPr>
                <w:b/>
              </w:rPr>
            </w:pPr>
            <w:r>
              <w:rPr>
                <w:b/>
              </w:rPr>
              <w:t>Ohlasy publikací</w:t>
            </w:r>
          </w:p>
        </w:tc>
      </w:tr>
      <w:tr w:rsidR="00425AF7" w:rsidTr="00471EF9">
        <w:trPr>
          <w:cantSplit/>
        </w:trPr>
        <w:tc>
          <w:tcPr>
            <w:tcW w:w="3347" w:type="dxa"/>
            <w:gridSpan w:val="2"/>
          </w:tcPr>
          <w:p w:rsidR="00425AF7" w:rsidRDefault="00425AF7" w:rsidP="00471EF9">
            <w:pPr>
              <w:jc w:val="both"/>
            </w:pPr>
          </w:p>
        </w:tc>
        <w:tc>
          <w:tcPr>
            <w:tcW w:w="2245" w:type="dxa"/>
            <w:gridSpan w:val="2"/>
          </w:tcPr>
          <w:p w:rsidR="00425AF7" w:rsidRDefault="00425AF7" w:rsidP="00471EF9">
            <w:pPr>
              <w:jc w:val="both"/>
            </w:pPr>
          </w:p>
        </w:tc>
        <w:tc>
          <w:tcPr>
            <w:tcW w:w="2248" w:type="dxa"/>
            <w:gridSpan w:val="4"/>
            <w:tcBorders>
              <w:right w:val="single" w:sz="12" w:space="0" w:color="auto"/>
            </w:tcBorders>
          </w:tcPr>
          <w:p w:rsidR="00425AF7" w:rsidRDefault="00425AF7" w:rsidP="00471EF9">
            <w:pPr>
              <w:jc w:val="both"/>
            </w:pPr>
          </w:p>
        </w:tc>
        <w:tc>
          <w:tcPr>
            <w:tcW w:w="632" w:type="dxa"/>
            <w:tcBorders>
              <w:left w:val="single" w:sz="12" w:space="0" w:color="auto"/>
            </w:tcBorders>
            <w:shd w:val="clear" w:color="auto" w:fill="F7CAAC"/>
          </w:tcPr>
          <w:p w:rsidR="00425AF7" w:rsidRDefault="00425AF7" w:rsidP="00471EF9">
            <w:pPr>
              <w:jc w:val="both"/>
            </w:pPr>
            <w:r>
              <w:rPr>
                <w:b/>
              </w:rPr>
              <w:t>WOS</w:t>
            </w:r>
          </w:p>
        </w:tc>
        <w:tc>
          <w:tcPr>
            <w:tcW w:w="693" w:type="dxa"/>
            <w:shd w:val="clear" w:color="auto" w:fill="F7CAAC"/>
          </w:tcPr>
          <w:p w:rsidR="00425AF7" w:rsidRDefault="00425AF7" w:rsidP="00471EF9">
            <w:pPr>
              <w:jc w:val="both"/>
              <w:rPr>
                <w:sz w:val="18"/>
              </w:rPr>
            </w:pPr>
            <w:r>
              <w:rPr>
                <w:b/>
                <w:sz w:val="18"/>
              </w:rPr>
              <w:t>Scopus</w:t>
            </w:r>
          </w:p>
        </w:tc>
        <w:tc>
          <w:tcPr>
            <w:tcW w:w="694" w:type="dxa"/>
            <w:shd w:val="clear" w:color="auto" w:fill="F7CAAC"/>
          </w:tcPr>
          <w:p w:rsidR="00425AF7" w:rsidRDefault="00425AF7" w:rsidP="00471EF9">
            <w:pPr>
              <w:jc w:val="both"/>
            </w:pPr>
            <w:r>
              <w:rPr>
                <w:b/>
                <w:sz w:val="18"/>
              </w:rPr>
              <w:t>ostatní</w:t>
            </w:r>
          </w:p>
        </w:tc>
      </w:tr>
      <w:tr w:rsidR="00425AF7" w:rsidTr="00471EF9">
        <w:trPr>
          <w:cantSplit/>
          <w:trHeight w:val="70"/>
        </w:trPr>
        <w:tc>
          <w:tcPr>
            <w:tcW w:w="3347" w:type="dxa"/>
            <w:gridSpan w:val="2"/>
            <w:shd w:val="clear" w:color="auto" w:fill="F7CAAC"/>
          </w:tcPr>
          <w:p w:rsidR="00425AF7" w:rsidRDefault="00425AF7" w:rsidP="00471EF9">
            <w:pPr>
              <w:jc w:val="both"/>
            </w:pPr>
            <w:r>
              <w:rPr>
                <w:b/>
              </w:rPr>
              <w:t>Obor jmenovacího řízení</w:t>
            </w:r>
          </w:p>
        </w:tc>
        <w:tc>
          <w:tcPr>
            <w:tcW w:w="2245" w:type="dxa"/>
            <w:gridSpan w:val="2"/>
            <w:shd w:val="clear" w:color="auto" w:fill="F7CAAC"/>
          </w:tcPr>
          <w:p w:rsidR="00425AF7" w:rsidRDefault="00425AF7" w:rsidP="00471EF9">
            <w:pPr>
              <w:jc w:val="both"/>
            </w:pPr>
            <w:r>
              <w:rPr>
                <w:b/>
              </w:rPr>
              <w:t>Rok udělení hodnosti</w:t>
            </w:r>
          </w:p>
        </w:tc>
        <w:tc>
          <w:tcPr>
            <w:tcW w:w="2248" w:type="dxa"/>
            <w:gridSpan w:val="4"/>
            <w:tcBorders>
              <w:right w:val="single" w:sz="12" w:space="0" w:color="auto"/>
            </w:tcBorders>
            <w:shd w:val="clear" w:color="auto" w:fill="F7CAAC"/>
          </w:tcPr>
          <w:p w:rsidR="00425AF7" w:rsidRDefault="00425AF7" w:rsidP="00471EF9">
            <w:pPr>
              <w:jc w:val="both"/>
            </w:pPr>
            <w:r>
              <w:rPr>
                <w:b/>
              </w:rPr>
              <w:t>Řízení konáno na VŠ</w:t>
            </w:r>
          </w:p>
        </w:tc>
        <w:tc>
          <w:tcPr>
            <w:tcW w:w="632" w:type="dxa"/>
            <w:vMerge w:val="restart"/>
            <w:tcBorders>
              <w:left w:val="single" w:sz="12" w:space="0" w:color="auto"/>
            </w:tcBorders>
          </w:tcPr>
          <w:p w:rsidR="00425AF7" w:rsidRDefault="00425AF7" w:rsidP="00471EF9">
            <w:pPr>
              <w:jc w:val="both"/>
              <w:rPr>
                <w:b/>
              </w:rPr>
            </w:pPr>
            <w:r>
              <w:rPr>
                <w:b/>
              </w:rPr>
              <w:t>0</w:t>
            </w:r>
          </w:p>
        </w:tc>
        <w:tc>
          <w:tcPr>
            <w:tcW w:w="693" w:type="dxa"/>
            <w:vMerge w:val="restart"/>
          </w:tcPr>
          <w:p w:rsidR="00425AF7" w:rsidRDefault="00425AF7" w:rsidP="00471EF9">
            <w:pPr>
              <w:jc w:val="both"/>
              <w:rPr>
                <w:b/>
              </w:rPr>
            </w:pPr>
            <w:r>
              <w:rPr>
                <w:b/>
              </w:rPr>
              <w:t>0</w:t>
            </w:r>
          </w:p>
        </w:tc>
        <w:tc>
          <w:tcPr>
            <w:tcW w:w="694" w:type="dxa"/>
            <w:vMerge w:val="restart"/>
          </w:tcPr>
          <w:p w:rsidR="00425AF7" w:rsidRDefault="00425AF7" w:rsidP="00471EF9">
            <w:pPr>
              <w:jc w:val="both"/>
              <w:rPr>
                <w:b/>
              </w:rPr>
            </w:pPr>
            <w:r>
              <w:rPr>
                <w:b/>
              </w:rPr>
              <w:t>0</w:t>
            </w:r>
          </w:p>
        </w:tc>
      </w:tr>
      <w:tr w:rsidR="00425AF7" w:rsidTr="00471EF9">
        <w:trPr>
          <w:trHeight w:val="205"/>
        </w:trPr>
        <w:tc>
          <w:tcPr>
            <w:tcW w:w="3347" w:type="dxa"/>
            <w:gridSpan w:val="2"/>
          </w:tcPr>
          <w:p w:rsidR="00425AF7" w:rsidRDefault="00425AF7" w:rsidP="00471EF9">
            <w:pPr>
              <w:jc w:val="both"/>
            </w:pPr>
          </w:p>
        </w:tc>
        <w:tc>
          <w:tcPr>
            <w:tcW w:w="2245" w:type="dxa"/>
            <w:gridSpan w:val="2"/>
          </w:tcPr>
          <w:p w:rsidR="00425AF7" w:rsidRDefault="00425AF7" w:rsidP="00471EF9">
            <w:pPr>
              <w:jc w:val="both"/>
            </w:pPr>
          </w:p>
        </w:tc>
        <w:tc>
          <w:tcPr>
            <w:tcW w:w="2248" w:type="dxa"/>
            <w:gridSpan w:val="4"/>
            <w:tcBorders>
              <w:right w:val="single" w:sz="12" w:space="0" w:color="auto"/>
            </w:tcBorders>
          </w:tcPr>
          <w:p w:rsidR="00425AF7" w:rsidRDefault="00425AF7" w:rsidP="00471EF9">
            <w:pPr>
              <w:jc w:val="both"/>
            </w:pPr>
          </w:p>
        </w:tc>
        <w:tc>
          <w:tcPr>
            <w:tcW w:w="632" w:type="dxa"/>
            <w:vMerge/>
            <w:tcBorders>
              <w:left w:val="single" w:sz="12" w:space="0" w:color="auto"/>
            </w:tcBorders>
            <w:vAlign w:val="center"/>
          </w:tcPr>
          <w:p w:rsidR="00425AF7" w:rsidRDefault="00425AF7" w:rsidP="00471EF9">
            <w:pPr>
              <w:rPr>
                <w:b/>
              </w:rPr>
            </w:pPr>
          </w:p>
        </w:tc>
        <w:tc>
          <w:tcPr>
            <w:tcW w:w="693" w:type="dxa"/>
            <w:vMerge/>
            <w:vAlign w:val="center"/>
          </w:tcPr>
          <w:p w:rsidR="00425AF7" w:rsidRDefault="00425AF7" w:rsidP="00471EF9">
            <w:pPr>
              <w:rPr>
                <w:b/>
              </w:rPr>
            </w:pPr>
          </w:p>
        </w:tc>
        <w:tc>
          <w:tcPr>
            <w:tcW w:w="694" w:type="dxa"/>
            <w:vMerge/>
            <w:vAlign w:val="center"/>
          </w:tcPr>
          <w:p w:rsidR="00425AF7" w:rsidRDefault="00425AF7" w:rsidP="00471EF9">
            <w:pPr>
              <w:rPr>
                <w:b/>
              </w:rPr>
            </w:pPr>
          </w:p>
        </w:tc>
      </w:tr>
      <w:tr w:rsidR="00425AF7" w:rsidTr="00471EF9">
        <w:tc>
          <w:tcPr>
            <w:tcW w:w="9859" w:type="dxa"/>
            <w:gridSpan w:val="11"/>
            <w:shd w:val="clear" w:color="auto" w:fill="F7CAAC"/>
          </w:tcPr>
          <w:p w:rsidR="00425AF7" w:rsidRDefault="00425AF7" w:rsidP="00471EF9">
            <w:pPr>
              <w:jc w:val="both"/>
              <w:rPr>
                <w:b/>
              </w:rPr>
            </w:pPr>
            <w:r>
              <w:rPr>
                <w:b/>
              </w:rPr>
              <w:t xml:space="preserve">Přehled o nejvýznamnější publikační a další tvůrčí činnosti nebo další profesní činnosti u odborníků z praxe vztahující se k zabezpečovaným předmětům </w:t>
            </w:r>
          </w:p>
        </w:tc>
      </w:tr>
      <w:tr w:rsidR="00425AF7" w:rsidTr="00471EF9">
        <w:trPr>
          <w:trHeight w:val="1799"/>
        </w:trPr>
        <w:tc>
          <w:tcPr>
            <w:tcW w:w="9859" w:type="dxa"/>
            <w:gridSpan w:val="11"/>
          </w:tcPr>
          <w:p w:rsidR="00425AF7" w:rsidRDefault="00425AF7" w:rsidP="00471EF9">
            <w:pPr>
              <w:jc w:val="both"/>
            </w:pPr>
            <w:r w:rsidRPr="007F648A">
              <w:rPr>
                <w:bCs/>
              </w:rPr>
              <w:t>OPLETALOVÁ</w:t>
            </w:r>
            <w:r w:rsidRPr="007F648A">
              <w:t xml:space="preserve">, </w:t>
            </w:r>
            <w:r w:rsidRPr="007F648A">
              <w:rPr>
                <w:bCs/>
              </w:rPr>
              <w:t>M.,</w:t>
            </w:r>
            <w:r w:rsidRPr="007F648A">
              <w:t xml:space="preserve"> </w:t>
            </w:r>
            <w:r w:rsidRPr="007F648A">
              <w:rPr>
                <w:bCs/>
              </w:rPr>
              <w:t>JANŮ</w:t>
            </w:r>
            <w:r w:rsidRPr="007F648A">
              <w:t xml:space="preserve">, </w:t>
            </w:r>
            <w:r w:rsidRPr="007F648A">
              <w:rPr>
                <w:bCs/>
              </w:rPr>
              <w:t>T.,</w:t>
            </w:r>
            <w:r w:rsidRPr="007F648A">
              <w:t xml:space="preserve"> </w:t>
            </w:r>
            <w:r w:rsidRPr="007F648A">
              <w:rPr>
                <w:bCs/>
              </w:rPr>
              <w:t>ONDRA</w:t>
            </w:r>
            <w:r w:rsidRPr="007F648A">
              <w:t xml:space="preserve">, </w:t>
            </w:r>
            <w:r w:rsidRPr="007F648A">
              <w:rPr>
                <w:bCs/>
              </w:rPr>
              <w:t>P</w:t>
            </w:r>
            <w:r w:rsidRPr="007F648A">
              <w:t xml:space="preserve">. </w:t>
            </w:r>
            <w:r>
              <w:t xml:space="preserve">Role průmyslového inženýra v prostředí Industry 4.0. In </w:t>
            </w:r>
            <w:r>
              <w:rPr>
                <w:i/>
                <w:iCs/>
              </w:rPr>
              <w:t>Průmyslové inženýrství 2017 studentská vědecká konference</w:t>
            </w:r>
            <w:r>
              <w:t>. Plzeň: Západočeská univerzita v Plzni, 2017, s. 75-80. ISBN 978-80-261-0725-5. (33%)</w:t>
            </w:r>
          </w:p>
          <w:p w:rsidR="00425AF7" w:rsidRDefault="00425AF7" w:rsidP="00471EF9">
            <w:pPr>
              <w:jc w:val="both"/>
            </w:pPr>
            <w:r w:rsidRPr="007F648A">
              <w:rPr>
                <w:bCs/>
              </w:rPr>
              <w:t>BIJOTA</w:t>
            </w:r>
            <w:r w:rsidRPr="007F648A">
              <w:t xml:space="preserve">, </w:t>
            </w:r>
            <w:r w:rsidRPr="007F648A">
              <w:rPr>
                <w:bCs/>
              </w:rPr>
              <w:t>V.,</w:t>
            </w:r>
            <w:r w:rsidRPr="007F648A">
              <w:t xml:space="preserve"> </w:t>
            </w:r>
            <w:r w:rsidRPr="007F648A">
              <w:rPr>
                <w:bCs/>
              </w:rPr>
              <w:t>JANŮ</w:t>
            </w:r>
            <w:r w:rsidRPr="007F648A">
              <w:t xml:space="preserve">, </w:t>
            </w:r>
            <w:r w:rsidRPr="007F648A">
              <w:rPr>
                <w:bCs/>
              </w:rPr>
              <w:t>T</w:t>
            </w:r>
            <w:r>
              <w:t xml:space="preserve">. Change of Managerial Approaches Within Implementation of Cloud Computing in Sme´S in the Czech Republic. In </w:t>
            </w:r>
            <w:r>
              <w:rPr>
                <w:i/>
                <w:iCs/>
              </w:rPr>
              <w:t>Drive your knowledge be a scientist</w:t>
            </w:r>
            <w:r>
              <w:t xml:space="preserve">. Zlín: Fakulta managementu a ekonomiky, UTB ve Zlíně, 2015, s. 184-190. ISBN 978-80-7454-475-0. (50%)  </w:t>
            </w:r>
          </w:p>
          <w:p w:rsidR="00425AF7" w:rsidRDefault="00425AF7" w:rsidP="00471EF9">
            <w:pPr>
              <w:jc w:val="both"/>
            </w:pPr>
            <w:r w:rsidRPr="007F648A">
              <w:rPr>
                <w:bCs/>
              </w:rPr>
              <w:t>JANŮ</w:t>
            </w:r>
            <w:r w:rsidRPr="007F648A">
              <w:t xml:space="preserve">, </w:t>
            </w:r>
            <w:r w:rsidRPr="007F648A">
              <w:rPr>
                <w:bCs/>
              </w:rPr>
              <w:t>T</w:t>
            </w:r>
            <w:r w:rsidRPr="007F648A">
              <w:t>.</w:t>
            </w:r>
            <w:r>
              <w:t xml:space="preserve"> Actual trends in healthcare information management in relation to recent research results in hospitals in Czech Republic. In </w:t>
            </w:r>
            <w:r>
              <w:rPr>
                <w:i/>
                <w:iCs/>
              </w:rPr>
              <w:t>Mezinárodní studentská vědecká konference Průmyslové inženýrství 2015</w:t>
            </w:r>
            <w:r>
              <w:t xml:space="preserve">. Plzeň: Západočeská univerzita v Plzni, 2015, s. 72-76. ISBN 978-80-261-0525-1. </w:t>
            </w:r>
          </w:p>
          <w:p w:rsidR="00425AF7" w:rsidRDefault="00425AF7" w:rsidP="00471EF9">
            <w:pPr>
              <w:jc w:val="both"/>
            </w:pPr>
            <w:r w:rsidRPr="007F648A">
              <w:rPr>
                <w:bCs/>
              </w:rPr>
              <w:t>JANŮ</w:t>
            </w:r>
            <w:r w:rsidRPr="007F648A">
              <w:t xml:space="preserve">, </w:t>
            </w:r>
            <w:r w:rsidRPr="007F648A">
              <w:rPr>
                <w:bCs/>
              </w:rPr>
              <w:t>T.,</w:t>
            </w:r>
            <w:r w:rsidRPr="007F648A">
              <w:t xml:space="preserve"> </w:t>
            </w:r>
            <w:r w:rsidRPr="007F648A">
              <w:rPr>
                <w:bCs/>
              </w:rPr>
              <w:t>OPLETALOVÁ</w:t>
            </w:r>
            <w:r w:rsidRPr="007F648A">
              <w:t xml:space="preserve">, </w:t>
            </w:r>
            <w:r w:rsidRPr="007F648A">
              <w:rPr>
                <w:bCs/>
              </w:rPr>
              <w:t>M</w:t>
            </w:r>
            <w:r>
              <w:t xml:space="preserve">. Řízení procesů a využívání informačních technologií v českých nemocnicích. In </w:t>
            </w:r>
            <w:r>
              <w:rPr>
                <w:i/>
                <w:iCs/>
              </w:rPr>
              <w:t>Mezinárodní studentská vědecká konference Průmyslové inženýrství 2015</w:t>
            </w:r>
            <w:r>
              <w:t>. Plzeň: Západočeská univerzita v Plzni, 2015, s. 77-84. ISBN 978-80-261-0525-1. (50%)</w:t>
            </w:r>
          </w:p>
          <w:p w:rsidR="00425AF7" w:rsidRPr="00A61AB8" w:rsidRDefault="00425AF7" w:rsidP="00471EF9">
            <w:pPr>
              <w:jc w:val="both"/>
            </w:pPr>
            <w:r w:rsidRPr="007F648A">
              <w:rPr>
                <w:bCs/>
              </w:rPr>
              <w:t>OPLETALOVÁ</w:t>
            </w:r>
            <w:r w:rsidRPr="007F648A">
              <w:t xml:space="preserve">, </w:t>
            </w:r>
            <w:r w:rsidRPr="007F648A">
              <w:rPr>
                <w:bCs/>
              </w:rPr>
              <w:t>M</w:t>
            </w:r>
            <w:r>
              <w:rPr>
                <w:bCs/>
              </w:rPr>
              <w:t xml:space="preserve">., </w:t>
            </w:r>
            <w:r w:rsidRPr="007F648A">
              <w:rPr>
                <w:bCs/>
              </w:rPr>
              <w:t>JANŮ</w:t>
            </w:r>
            <w:r w:rsidRPr="007F648A">
              <w:t xml:space="preserve">, </w:t>
            </w:r>
            <w:r w:rsidRPr="007F648A">
              <w:rPr>
                <w:bCs/>
              </w:rPr>
              <w:t>T</w:t>
            </w:r>
            <w:r>
              <w:rPr>
                <w:bCs/>
              </w:rPr>
              <w:t>.</w:t>
            </w:r>
            <w:r>
              <w:t xml:space="preserve"> IT řešení podpůrných procesů v nemocničních zařízeních. In </w:t>
            </w:r>
            <w:r>
              <w:rPr>
                <w:i/>
                <w:iCs/>
              </w:rPr>
              <w:t>Průmyslové inženýrství 2014, Mezinárodní studentská vědecká konference, sborník příspěvků</w:t>
            </w:r>
            <w:r>
              <w:t xml:space="preserve">. Plzeň: SmartMotion, 2014, s. 131-137. ISBN 978-80-87539-55-2. (50%) </w:t>
            </w:r>
          </w:p>
        </w:tc>
      </w:tr>
      <w:tr w:rsidR="00425AF7" w:rsidTr="00471EF9">
        <w:trPr>
          <w:trHeight w:val="218"/>
        </w:trPr>
        <w:tc>
          <w:tcPr>
            <w:tcW w:w="9859" w:type="dxa"/>
            <w:gridSpan w:val="11"/>
            <w:shd w:val="clear" w:color="auto" w:fill="F7CAAC"/>
          </w:tcPr>
          <w:p w:rsidR="00425AF7" w:rsidRDefault="00425AF7" w:rsidP="00471EF9">
            <w:pPr>
              <w:rPr>
                <w:b/>
              </w:rPr>
            </w:pPr>
            <w:r>
              <w:rPr>
                <w:b/>
              </w:rPr>
              <w:t>Působení v zahraničí</w:t>
            </w:r>
          </w:p>
        </w:tc>
      </w:tr>
      <w:tr w:rsidR="00425AF7" w:rsidTr="00471EF9">
        <w:trPr>
          <w:trHeight w:val="170"/>
        </w:trPr>
        <w:tc>
          <w:tcPr>
            <w:tcW w:w="9859" w:type="dxa"/>
            <w:gridSpan w:val="11"/>
          </w:tcPr>
          <w:p w:rsidR="00425AF7" w:rsidRDefault="00425AF7" w:rsidP="00471EF9">
            <w:pPr>
              <w:rPr>
                <w:b/>
              </w:rPr>
            </w:pPr>
          </w:p>
        </w:tc>
      </w:tr>
      <w:tr w:rsidR="00425AF7" w:rsidTr="00471EF9">
        <w:trPr>
          <w:cantSplit/>
          <w:trHeight w:val="260"/>
        </w:trPr>
        <w:tc>
          <w:tcPr>
            <w:tcW w:w="2518" w:type="dxa"/>
            <w:shd w:val="clear" w:color="auto" w:fill="F7CAAC"/>
          </w:tcPr>
          <w:p w:rsidR="00425AF7" w:rsidRDefault="00425AF7" w:rsidP="00471EF9">
            <w:pPr>
              <w:jc w:val="both"/>
              <w:rPr>
                <w:b/>
              </w:rPr>
            </w:pPr>
            <w:r>
              <w:rPr>
                <w:b/>
              </w:rPr>
              <w:t xml:space="preserve">Podpis </w:t>
            </w:r>
          </w:p>
        </w:tc>
        <w:tc>
          <w:tcPr>
            <w:tcW w:w="4536" w:type="dxa"/>
            <w:gridSpan w:val="5"/>
          </w:tcPr>
          <w:p w:rsidR="00425AF7" w:rsidRDefault="00425AF7" w:rsidP="00471EF9">
            <w:pPr>
              <w:jc w:val="both"/>
            </w:pPr>
          </w:p>
        </w:tc>
        <w:tc>
          <w:tcPr>
            <w:tcW w:w="786" w:type="dxa"/>
            <w:gridSpan w:val="2"/>
            <w:shd w:val="clear" w:color="auto" w:fill="F7CAAC"/>
          </w:tcPr>
          <w:p w:rsidR="00425AF7" w:rsidRDefault="00425AF7" w:rsidP="00471EF9">
            <w:pPr>
              <w:jc w:val="both"/>
            </w:pPr>
            <w:r>
              <w:rPr>
                <w:b/>
              </w:rPr>
              <w:t>datum</w:t>
            </w:r>
          </w:p>
        </w:tc>
        <w:tc>
          <w:tcPr>
            <w:tcW w:w="2019" w:type="dxa"/>
            <w:gridSpan w:val="3"/>
          </w:tcPr>
          <w:p w:rsidR="00425AF7" w:rsidRDefault="00425AF7" w:rsidP="00471EF9">
            <w:pPr>
              <w:jc w:val="both"/>
            </w:pPr>
          </w:p>
        </w:tc>
      </w:tr>
    </w:tbl>
    <w:p w:rsidR="00425AF7" w:rsidRDefault="00425AF7" w:rsidP="007A3044">
      <w:pPr>
        <w:spacing w:after="160" w:line="259" w:lineRule="auto"/>
      </w:pPr>
    </w:p>
    <w:p w:rsidR="00762BCF" w:rsidRDefault="00762BCF"/>
    <w:p w:rsidR="00425AF7" w:rsidRDefault="00425AF7">
      <w:r>
        <w:br w:type="page"/>
      </w:r>
    </w:p>
    <w:tbl>
      <w:tblPr>
        <w:tblW w:w="98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736981" w:rsidTr="00A85871">
        <w:tc>
          <w:tcPr>
            <w:tcW w:w="9860" w:type="dxa"/>
            <w:gridSpan w:val="11"/>
            <w:tcBorders>
              <w:bottom w:val="double" w:sz="4" w:space="0" w:color="auto"/>
            </w:tcBorders>
            <w:shd w:val="clear" w:color="auto" w:fill="BDD6EE"/>
          </w:tcPr>
          <w:p w:rsidR="00736981" w:rsidRDefault="00736981" w:rsidP="00A85871">
            <w:pPr>
              <w:jc w:val="both"/>
              <w:rPr>
                <w:b/>
                <w:sz w:val="28"/>
              </w:rPr>
            </w:pPr>
            <w:r>
              <w:rPr>
                <w:b/>
                <w:sz w:val="28"/>
              </w:rPr>
              <w:lastRenderedPageBreak/>
              <w:t>C-I – Personální zabezpečení</w:t>
            </w:r>
          </w:p>
        </w:tc>
      </w:tr>
      <w:tr w:rsidR="00736981" w:rsidTr="00A85871">
        <w:tc>
          <w:tcPr>
            <w:tcW w:w="2517" w:type="dxa"/>
            <w:tcBorders>
              <w:top w:val="double" w:sz="4" w:space="0" w:color="auto"/>
            </w:tcBorders>
            <w:shd w:val="clear" w:color="auto" w:fill="F7CAAC"/>
          </w:tcPr>
          <w:p w:rsidR="00736981" w:rsidRDefault="00736981" w:rsidP="00A85871">
            <w:pPr>
              <w:jc w:val="both"/>
              <w:rPr>
                <w:b/>
              </w:rPr>
            </w:pPr>
            <w:r>
              <w:rPr>
                <w:b/>
              </w:rPr>
              <w:t>Vysoká škola</w:t>
            </w:r>
          </w:p>
        </w:tc>
        <w:tc>
          <w:tcPr>
            <w:tcW w:w="7343" w:type="dxa"/>
            <w:gridSpan w:val="10"/>
          </w:tcPr>
          <w:p w:rsidR="00736981" w:rsidRDefault="00736981" w:rsidP="00A85871">
            <w:pPr>
              <w:jc w:val="both"/>
            </w:pPr>
            <w:r>
              <w:t>Univerzita Tomáše Bati ve Zlíně</w:t>
            </w:r>
          </w:p>
        </w:tc>
      </w:tr>
      <w:tr w:rsidR="00736981" w:rsidTr="00A85871">
        <w:tc>
          <w:tcPr>
            <w:tcW w:w="2517" w:type="dxa"/>
            <w:shd w:val="clear" w:color="auto" w:fill="F7CAAC"/>
          </w:tcPr>
          <w:p w:rsidR="00736981" w:rsidRDefault="00736981" w:rsidP="00A85871">
            <w:pPr>
              <w:jc w:val="both"/>
              <w:rPr>
                <w:b/>
              </w:rPr>
            </w:pPr>
            <w:r>
              <w:rPr>
                <w:b/>
              </w:rPr>
              <w:t>Součást vysoké školy</w:t>
            </w:r>
          </w:p>
        </w:tc>
        <w:tc>
          <w:tcPr>
            <w:tcW w:w="7343" w:type="dxa"/>
            <w:gridSpan w:val="10"/>
          </w:tcPr>
          <w:p w:rsidR="00736981" w:rsidRDefault="00736981" w:rsidP="00A85871">
            <w:pPr>
              <w:jc w:val="both"/>
            </w:pPr>
            <w:r>
              <w:t>Fakulta managementu a ekonomiky</w:t>
            </w:r>
          </w:p>
        </w:tc>
      </w:tr>
      <w:tr w:rsidR="00736981" w:rsidTr="00A85871">
        <w:tc>
          <w:tcPr>
            <w:tcW w:w="2517" w:type="dxa"/>
            <w:shd w:val="clear" w:color="auto" w:fill="F7CAAC"/>
          </w:tcPr>
          <w:p w:rsidR="00736981" w:rsidRDefault="00736981" w:rsidP="00A85871">
            <w:pPr>
              <w:jc w:val="both"/>
              <w:rPr>
                <w:b/>
              </w:rPr>
            </w:pPr>
            <w:r>
              <w:rPr>
                <w:b/>
              </w:rPr>
              <w:t>Název studijního programu</w:t>
            </w:r>
          </w:p>
        </w:tc>
        <w:tc>
          <w:tcPr>
            <w:tcW w:w="7343" w:type="dxa"/>
            <w:gridSpan w:val="10"/>
          </w:tcPr>
          <w:p w:rsidR="00736981" w:rsidRDefault="00736981" w:rsidP="00A85871">
            <w:pPr>
              <w:jc w:val="both"/>
            </w:pPr>
            <w:r>
              <w:t>Management ve zdravotnictví</w:t>
            </w:r>
          </w:p>
        </w:tc>
      </w:tr>
      <w:tr w:rsidR="00736981" w:rsidTr="00A85871">
        <w:tc>
          <w:tcPr>
            <w:tcW w:w="2517" w:type="dxa"/>
            <w:shd w:val="clear" w:color="auto" w:fill="F7CAAC"/>
          </w:tcPr>
          <w:p w:rsidR="00736981" w:rsidRDefault="00736981" w:rsidP="00A85871">
            <w:pPr>
              <w:jc w:val="both"/>
              <w:rPr>
                <w:b/>
              </w:rPr>
            </w:pPr>
            <w:r>
              <w:rPr>
                <w:b/>
              </w:rPr>
              <w:t>Jméno a příjmení</w:t>
            </w:r>
          </w:p>
        </w:tc>
        <w:tc>
          <w:tcPr>
            <w:tcW w:w="4536" w:type="dxa"/>
            <w:gridSpan w:val="5"/>
          </w:tcPr>
          <w:p w:rsidR="00736981" w:rsidRDefault="00736981" w:rsidP="00A85871">
            <w:pPr>
              <w:jc w:val="both"/>
            </w:pPr>
            <w:r>
              <w:t>Eva JUŘIČKOVÁ</w:t>
            </w:r>
          </w:p>
        </w:tc>
        <w:tc>
          <w:tcPr>
            <w:tcW w:w="711" w:type="dxa"/>
            <w:shd w:val="clear" w:color="auto" w:fill="F7CAAC"/>
          </w:tcPr>
          <w:p w:rsidR="00736981" w:rsidRDefault="00736981" w:rsidP="00A85871">
            <w:pPr>
              <w:jc w:val="both"/>
              <w:rPr>
                <w:b/>
              </w:rPr>
            </w:pPr>
            <w:r>
              <w:rPr>
                <w:b/>
              </w:rPr>
              <w:t>Tituly</w:t>
            </w:r>
          </w:p>
        </w:tc>
        <w:tc>
          <w:tcPr>
            <w:tcW w:w="2096" w:type="dxa"/>
            <w:gridSpan w:val="4"/>
          </w:tcPr>
          <w:p w:rsidR="00736981" w:rsidRDefault="00736981" w:rsidP="00A85871">
            <w:pPr>
              <w:jc w:val="both"/>
            </w:pPr>
            <w:r>
              <w:t>Ing., Ph.D.</w:t>
            </w:r>
          </w:p>
        </w:tc>
      </w:tr>
      <w:tr w:rsidR="00736981" w:rsidTr="00A85871">
        <w:tc>
          <w:tcPr>
            <w:tcW w:w="2517" w:type="dxa"/>
            <w:shd w:val="clear" w:color="auto" w:fill="F7CAAC"/>
          </w:tcPr>
          <w:p w:rsidR="00736981" w:rsidRDefault="00736981" w:rsidP="00A85871">
            <w:pPr>
              <w:jc w:val="both"/>
              <w:rPr>
                <w:b/>
              </w:rPr>
            </w:pPr>
            <w:r>
              <w:rPr>
                <w:b/>
              </w:rPr>
              <w:t>Rok narození</w:t>
            </w:r>
          </w:p>
        </w:tc>
        <w:tc>
          <w:tcPr>
            <w:tcW w:w="829" w:type="dxa"/>
          </w:tcPr>
          <w:p w:rsidR="00736981" w:rsidRDefault="00736981" w:rsidP="00A85871">
            <w:pPr>
              <w:jc w:val="both"/>
            </w:pPr>
            <w:r>
              <w:t>1981</w:t>
            </w:r>
          </w:p>
        </w:tc>
        <w:tc>
          <w:tcPr>
            <w:tcW w:w="1721" w:type="dxa"/>
            <w:shd w:val="clear" w:color="auto" w:fill="F7CAAC"/>
          </w:tcPr>
          <w:p w:rsidR="00736981" w:rsidRDefault="00736981" w:rsidP="00A85871">
            <w:pPr>
              <w:jc w:val="both"/>
              <w:rPr>
                <w:b/>
              </w:rPr>
            </w:pPr>
            <w:r>
              <w:rPr>
                <w:b/>
              </w:rPr>
              <w:t>typ vztahu k VŠ</w:t>
            </w:r>
          </w:p>
        </w:tc>
        <w:tc>
          <w:tcPr>
            <w:tcW w:w="992" w:type="dxa"/>
            <w:gridSpan w:val="2"/>
          </w:tcPr>
          <w:p w:rsidR="00736981" w:rsidRDefault="00736981" w:rsidP="00A85871">
            <w:pPr>
              <w:jc w:val="both"/>
            </w:pPr>
            <w:r>
              <w:t>pp</w:t>
            </w:r>
          </w:p>
        </w:tc>
        <w:tc>
          <w:tcPr>
            <w:tcW w:w="994" w:type="dxa"/>
            <w:shd w:val="clear" w:color="auto" w:fill="F7CAAC"/>
          </w:tcPr>
          <w:p w:rsidR="00736981" w:rsidRDefault="00736981" w:rsidP="00A85871">
            <w:pPr>
              <w:jc w:val="both"/>
              <w:rPr>
                <w:b/>
              </w:rPr>
            </w:pPr>
            <w:r>
              <w:rPr>
                <w:b/>
              </w:rPr>
              <w:t>rozsah</w:t>
            </w:r>
          </w:p>
        </w:tc>
        <w:tc>
          <w:tcPr>
            <w:tcW w:w="711" w:type="dxa"/>
          </w:tcPr>
          <w:p w:rsidR="00736981" w:rsidRDefault="00736981" w:rsidP="00A85871">
            <w:pPr>
              <w:jc w:val="both"/>
            </w:pPr>
            <w:r>
              <w:t>40</w:t>
            </w:r>
          </w:p>
        </w:tc>
        <w:tc>
          <w:tcPr>
            <w:tcW w:w="709" w:type="dxa"/>
            <w:gridSpan w:val="2"/>
            <w:shd w:val="clear" w:color="auto" w:fill="F7CAAC"/>
          </w:tcPr>
          <w:p w:rsidR="00736981" w:rsidRDefault="00736981" w:rsidP="00A85871">
            <w:pPr>
              <w:jc w:val="both"/>
              <w:rPr>
                <w:b/>
              </w:rPr>
            </w:pPr>
            <w:r>
              <w:rPr>
                <w:b/>
              </w:rPr>
              <w:t>do kdy</w:t>
            </w:r>
          </w:p>
        </w:tc>
        <w:tc>
          <w:tcPr>
            <w:tcW w:w="1387" w:type="dxa"/>
            <w:gridSpan w:val="2"/>
          </w:tcPr>
          <w:p w:rsidR="00736981" w:rsidRDefault="00736981" w:rsidP="00A85871">
            <w:pPr>
              <w:jc w:val="both"/>
            </w:pPr>
            <w:r>
              <w:t>N</w:t>
            </w:r>
          </w:p>
        </w:tc>
      </w:tr>
      <w:tr w:rsidR="00736981" w:rsidTr="00A85871">
        <w:tc>
          <w:tcPr>
            <w:tcW w:w="5067" w:type="dxa"/>
            <w:gridSpan w:val="3"/>
            <w:shd w:val="clear" w:color="auto" w:fill="F7CAAC"/>
          </w:tcPr>
          <w:p w:rsidR="00736981" w:rsidRDefault="00736981" w:rsidP="00A85871">
            <w:pPr>
              <w:jc w:val="both"/>
              <w:rPr>
                <w:b/>
              </w:rPr>
            </w:pPr>
            <w:r>
              <w:rPr>
                <w:b/>
              </w:rPr>
              <w:t>Typ vztahu na součásti VŠ, která uskutečňuje st. program</w:t>
            </w:r>
          </w:p>
        </w:tc>
        <w:tc>
          <w:tcPr>
            <w:tcW w:w="992" w:type="dxa"/>
            <w:gridSpan w:val="2"/>
          </w:tcPr>
          <w:p w:rsidR="00736981" w:rsidRDefault="00736981" w:rsidP="00A85871">
            <w:pPr>
              <w:jc w:val="both"/>
            </w:pPr>
            <w:r>
              <w:t>pp</w:t>
            </w:r>
          </w:p>
        </w:tc>
        <w:tc>
          <w:tcPr>
            <w:tcW w:w="994" w:type="dxa"/>
            <w:shd w:val="clear" w:color="auto" w:fill="F7CAAC"/>
          </w:tcPr>
          <w:p w:rsidR="00736981" w:rsidRDefault="00736981" w:rsidP="00A85871">
            <w:pPr>
              <w:jc w:val="both"/>
              <w:rPr>
                <w:b/>
              </w:rPr>
            </w:pPr>
            <w:r>
              <w:rPr>
                <w:b/>
              </w:rPr>
              <w:t>rozsah</w:t>
            </w:r>
          </w:p>
        </w:tc>
        <w:tc>
          <w:tcPr>
            <w:tcW w:w="711" w:type="dxa"/>
          </w:tcPr>
          <w:p w:rsidR="00736981" w:rsidRDefault="00736981" w:rsidP="00A85871">
            <w:pPr>
              <w:jc w:val="both"/>
            </w:pPr>
            <w:r>
              <w:t>40</w:t>
            </w:r>
          </w:p>
        </w:tc>
        <w:tc>
          <w:tcPr>
            <w:tcW w:w="709" w:type="dxa"/>
            <w:gridSpan w:val="2"/>
            <w:shd w:val="clear" w:color="auto" w:fill="F7CAAC"/>
          </w:tcPr>
          <w:p w:rsidR="00736981" w:rsidRDefault="00736981" w:rsidP="00A85871">
            <w:pPr>
              <w:jc w:val="both"/>
              <w:rPr>
                <w:b/>
              </w:rPr>
            </w:pPr>
            <w:r>
              <w:rPr>
                <w:b/>
              </w:rPr>
              <w:t>do kdy</w:t>
            </w:r>
          </w:p>
        </w:tc>
        <w:tc>
          <w:tcPr>
            <w:tcW w:w="1387" w:type="dxa"/>
            <w:gridSpan w:val="2"/>
          </w:tcPr>
          <w:p w:rsidR="00736981" w:rsidRDefault="00736981" w:rsidP="00A85871">
            <w:pPr>
              <w:jc w:val="both"/>
            </w:pPr>
            <w:r>
              <w:t>N</w:t>
            </w:r>
          </w:p>
        </w:tc>
      </w:tr>
      <w:tr w:rsidR="00736981" w:rsidTr="00A85871">
        <w:tc>
          <w:tcPr>
            <w:tcW w:w="6059" w:type="dxa"/>
            <w:gridSpan w:val="5"/>
            <w:shd w:val="clear" w:color="auto" w:fill="F7CAAC"/>
          </w:tcPr>
          <w:p w:rsidR="00736981" w:rsidRDefault="00736981" w:rsidP="00A85871">
            <w:pPr>
              <w:jc w:val="both"/>
            </w:pPr>
            <w:r>
              <w:rPr>
                <w:b/>
              </w:rPr>
              <w:t>Další současná působení jako akademický pracovník na jiných VŠ</w:t>
            </w:r>
          </w:p>
        </w:tc>
        <w:tc>
          <w:tcPr>
            <w:tcW w:w="1705" w:type="dxa"/>
            <w:gridSpan w:val="2"/>
            <w:shd w:val="clear" w:color="auto" w:fill="F7CAAC"/>
          </w:tcPr>
          <w:p w:rsidR="00736981" w:rsidRDefault="00736981" w:rsidP="00A85871">
            <w:pPr>
              <w:jc w:val="both"/>
              <w:rPr>
                <w:b/>
              </w:rPr>
            </w:pPr>
            <w:r>
              <w:rPr>
                <w:b/>
              </w:rPr>
              <w:t>typ prac. vztahu</w:t>
            </w:r>
          </w:p>
        </w:tc>
        <w:tc>
          <w:tcPr>
            <w:tcW w:w="2096" w:type="dxa"/>
            <w:gridSpan w:val="4"/>
            <w:shd w:val="clear" w:color="auto" w:fill="F7CAAC"/>
          </w:tcPr>
          <w:p w:rsidR="00736981" w:rsidRDefault="00736981" w:rsidP="00A85871">
            <w:pPr>
              <w:jc w:val="both"/>
              <w:rPr>
                <w:b/>
              </w:rPr>
            </w:pPr>
            <w:r>
              <w:rPr>
                <w:b/>
              </w:rPr>
              <w:t>rozsah</w:t>
            </w:r>
          </w:p>
        </w:tc>
      </w:tr>
      <w:tr w:rsidR="00736981" w:rsidTr="00A85871">
        <w:tc>
          <w:tcPr>
            <w:tcW w:w="6059" w:type="dxa"/>
            <w:gridSpan w:val="5"/>
          </w:tcPr>
          <w:p w:rsidR="00736981" w:rsidRDefault="00736981" w:rsidP="00A85871">
            <w:pPr>
              <w:jc w:val="both"/>
            </w:pPr>
          </w:p>
        </w:tc>
        <w:tc>
          <w:tcPr>
            <w:tcW w:w="1705" w:type="dxa"/>
            <w:gridSpan w:val="2"/>
          </w:tcPr>
          <w:p w:rsidR="00736981" w:rsidRDefault="00736981" w:rsidP="00A85871">
            <w:pPr>
              <w:jc w:val="both"/>
            </w:pPr>
          </w:p>
        </w:tc>
        <w:tc>
          <w:tcPr>
            <w:tcW w:w="2096" w:type="dxa"/>
            <w:gridSpan w:val="4"/>
          </w:tcPr>
          <w:p w:rsidR="00736981" w:rsidRDefault="00736981" w:rsidP="00A85871">
            <w:pPr>
              <w:jc w:val="both"/>
            </w:pPr>
          </w:p>
        </w:tc>
      </w:tr>
      <w:tr w:rsidR="00736981" w:rsidTr="00A85871">
        <w:tc>
          <w:tcPr>
            <w:tcW w:w="6059" w:type="dxa"/>
            <w:gridSpan w:val="5"/>
          </w:tcPr>
          <w:p w:rsidR="00736981" w:rsidRDefault="00736981" w:rsidP="00A85871">
            <w:pPr>
              <w:jc w:val="both"/>
            </w:pPr>
          </w:p>
        </w:tc>
        <w:tc>
          <w:tcPr>
            <w:tcW w:w="1705" w:type="dxa"/>
            <w:gridSpan w:val="2"/>
          </w:tcPr>
          <w:p w:rsidR="00736981" w:rsidRDefault="00736981" w:rsidP="00A85871">
            <w:pPr>
              <w:jc w:val="both"/>
            </w:pPr>
          </w:p>
        </w:tc>
        <w:tc>
          <w:tcPr>
            <w:tcW w:w="2096" w:type="dxa"/>
            <w:gridSpan w:val="4"/>
          </w:tcPr>
          <w:p w:rsidR="00736981" w:rsidRDefault="00736981" w:rsidP="00A85871">
            <w:pPr>
              <w:jc w:val="both"/>
            </w:pPr>
          </w:p>
        </w:tc>
      </w:tr>
      <w:tr w:rsidR="00736981" w:rsidTr="00A85871">
        <w:tc>
          <w:tcPr>
            <w:tcW w:w="6059" w:type="dxa"/>
            <w:gridSpan w:val="5"/>
          </w:tcPr>
          <w:p w:rsidR="00736981" w:rsidRDefault="00736981" w:rsidP="00A85871">
            <w:pPr>
              <w:jc w:val="both"/>
            </w:pPr>
          </w:p>
        </w:tc>
        <w:tc>
          <w:tcPr>
            <w:tcW w:w="1705" w:type="dxa"/>
            <w:gridSpan w:val="2"/>
          </w:tcPr>
          <w:p w:rsidR="00736981" w:rsidRDefault="00736981" w:rsidP="00A85871">
            <w:pPr>
              <w:jc w:val="both"/>
            </w:pPr>
          </w:p>
        </w:tc>
        <w:tc>
          <w:tcPr>
            <w:tcW w:w="2096" w:type="dxa"/>
            <w:gridSpan w:val="4"/>
          </w:tcPr>
          <w:p w:rsidR="00736981" w:rsidRDefault="00736981" w:rsidP="00A85871">
            <w:pPr>
              <w:jc w:val="both"/>
            </w:pPr>
          </w:p>
        </w:tc>
      </w:tr>
      <w:tr w:rsidR="00736981" w:rsidTr="00A85871">
        <w:tc>
          <w:tcPr>
            <w:tcW w:w="6059" w:type="dxa"/>
            <w:gridSpan w:val="5"/>
          </w:tcPr>
          <w:p w:rsidR="00736981" w:rsidRDefault="00736981" w:rsidP="00A85871">
            <w:pPr>
              <w:jc w:val="both"/>
            </w:pPr>
          </w:p>
        </w:tc>
        <w:tc>
          <w:tcPr>
            <w:tcW w:w="1705" w:type="dxa"/>
            <w:gridSpan w:val="2"/>
          </w:tcPr>
          <w:p w:rsidR="00736981" w:rsidRDefault="00736981" w:rsidP="00A85871">
            <w:pPr>
              <w:jc w:val="both"/>
            </w:pPr>
          </w:p>
        </w:tc>
        <w:tc>
          <w:tcPr>
            <w:tcW w:w="2096" w:type="dxa"/>
            <w:gridSpan w:val="4"/>
          </w:tcPr>
          <w:p w:rsidR="00736981" w:rsidRDefault="00736981" w:rsidP="00A85871">
            <w:pPr>
              <w:jc w:val="both"/>
            </w:pPr>
          </w:p>
        </w:tc>
      </w:tr>
      <w:tr w:rsidR="00736981" w:rsidTr="00A85871">
        <w:tc>
          <w:tcPr>
            <w:tcW w:w="9860" w:type="dxa"/>
            <w:gridSpan w:val="11"/>
            <w:shd w:val="clear" w:color="auto" w:fill="F7CAAC"/>
          </w:tcPr>
          <w:p w:rsidR="00736981" w:rsidRDefault="00736981" w:rsidP="00A85871">
            <w:pPr>
              <w:jc w:val="both"/>
            </w:pPr>
            <w:r>
              <w:rPr>
                <w:b/>
              </w:rPr>
              <w:t>Předměty příslušného studijního programu a způsob zapojení do jejich výuky, příp. další zapojení do uskutečňování studijního programu</w:t>
            </w:r>
          </w:p>
        </w:tc>
      </w:tr>
      <w:tr w:rsidR="00736981" w:rsidTr="00A85871">
        <w:trPr>
          <w:trHeight w:val="749"/>
        </w:trPr>
        <w:tc>
          <w:tcPr>
            <w:tcW w:w="9860" w:type="dxa"/>
            <w:gridSpan w:val="11"/>
            <w:tcBorders>
              <w:top w:val="nil"/>
            </w:tcBorders>
          </w:tcPr>
          <w:p w:rsidR="00736981" w:rsidRDefault="00736981" w:rsidP="00A85871">
            <w:pPr>
              <w:jc w:val="both"/>
            </w:pPr>
            <w:r w:rsidRPr="00007CA1">
              <w:t>Aspects of Project Management</w:t>
            </w:r>
            <w:r>
              <w:t xml:space="preserve"> - garant, přednášející (100%)</w:t>
            </w:r>
          </w:p>
          <w:p w:rsidR="00736981" w:rsidRDefault="00736981" w:rsidP="00A85871">
            <w:pPr>
              <w:jc w:val="both"/>
            </w:pPr>
          </w:p>
        </w:tc>
      </w:tr>
      <w:tr w:rsidR="00736981" w:rsidTr="00A85871">
        <w:tc>
          <w:tcPr>
            <w:tcW w:w="9860" w:type="dxa"/>
            <w:gridSpan w:val="11"/>
            <w:shd w:val="clear" w:color="auto" w:fill="F7CAAC"/>
          </w:tcPr>
          <w:p w:rsidR="00736981" w:rsidRDefault="00736981" w:rsidP="00A85871">
            <w:pPr>
              <w:jc w:val="both"/>
            </w:pPr>
            <w:r>
              <w:rPr>
                <w:b/>
              </w:rPr>
              <w:t xml:space="preserve">Údaje o vzdělání na VŠ </w:t>
            </w:r>
          </w:p>
        </w:tc>
      </w:tr>
      <w:tr w:rsidR="00736981" w:rsidTr="00A85871">
        <w:trPr>
          <w:trHeight w:val="1055"/>
        </w:trPr>
        <w:tc>
          <w:tcPr>
            <w:tcW w:w="9860" w:type="dxa"/>
            <w:gridSpan w:val="11"/>
          </w:tcPr>
          <w:p w:rsidR="00736981" w:rsidRDefault="00736981" w:rsidP="00A85871">
            <w:pPr>
              <w:jc w:val="both"/>
              <w:rPr>
                <w:b/>
              </w:rPr>
            </w:pPr>
            <w:r>
              <w:rPr>
                <w:b/>
              </w:rPr>
              <w:t xml:space="preserve">2004 – 2006: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736981" w:rsidRDefault="00736981" w:rsidP="00A85871">
            <w:pPr>
              <w:jc w:val="both"/>
              <w:rPr>
                <w:b/>
              </w:rPr>
            </w:pPr>
            <w:r>
              <w:rPr>
                <w:b/>
              </w:rPr>
              <w:t xml:space="preserve">2002 - 2004: </w:t>
            </w:r>
            <w:r w:rsidRPr="009A3584">
              <w:rPr>
                <w:color w:val="000000"/>
                <w:szCs w:val="24"/>
              </w:rPr>
              <w:t>Univerzita Tomáše Bati ve Zlíně, Fakulta managementu a ekonomi</w:t>
            </w:r>
            <w:r>
              <w:rPr>
                <w:color w:val="000000"/>
                <w:szCs w:val="24"/>
              </w:rPr>
              <w:t xml:space="preserve">ky, obor Podniková ekonomika </w:t>
            </w:r>
            <w:r w:rsidRPr="00905E68">
              <w:rPr>
                <w:b/>
                <w:color w:val="000000"/>
                <w:szCs w:val="24"/>
              </w:rPr>
              <w:t>(Ing.)</w:t>
            </w:r>
            <w:r>
              <w:rPr>
                <w:color w:val="000000"/>
                <w:szCs w:val="24"/>
              </w:rPr>
              <w:t xml:space="preserve"> </w:t>
            </w:r>
          </w:p>
          <w:p w:rsidR="00736981" w:rsidRDefault="00736981" w:rsidP="00A85871">
            <w:pPr>
              <w:jc w:val="both"/>
              <w:rPr>
                <w:b/>
              </w:rPr>
            </w:pPr>
            <w:r>
              <w:rPr>
                <w:b/>
              </w:rPr>
              <w:t>1999 - 2002:</w:t>
            </w:r>
            <w:r w:rsidRPr="009A3584">
              <w:rPr>
                <w:color w:val="000000"/>
                <w:szCs w:val="24"/>
              </w:rPr>
              <w:t xml:space="preserve"> Univerzita Tomáše Bati ve Zlíně, Fakulta managementu a ekonomi</w:t>
            </w:r>
            <w:r>
              <w:rPr>
                <w:color w:val="000000"/>
                <w:szCs w:val="24"/>
              </w:rPr>
              <w:t xml:space="preserve">ky, obor Ekonomika a management </w:t>
            </w:r>
            <w:r w:rsidRPr="00905E68">
              <w:rPr>
                <w:b/>
                <w:color w:val="000000"/>
                <w:szCs w:val="24"/>
              </w:rPr>
              <w:t>(Bc.)</w:t>
            </w:r>
          </w:p>
        </w:tc>
      </w:tr>
      <w:tr w:rsidR="00736981" w:rsidTr="00A85871">
        <w:tc>
          <w:tcPr>
            <w:tcW w:w="9860" w:type="dxa"/>
            <w:gridSpan w:val="11"/>
            <w:shd w:val="clear" w:color="auto" w:fill="F7CAAC"/>
          </w:tcPr>
          <w:p w:rsidR="00736981" w:rsidRDefault="00736981" w:rsidP="00A85871">
            <w:pPr>
              <w:jc w:val="both"/>
              <w:rPr>
                <w:b/>
              </w:rPr>
            </w:pPr>
            <w:r>
              <w:rPr>
                <w:b/>
              </w:rPr>
              <w:t>Údaje o odborném působení od absolvování VŠ</w:t>
            </w:r>
          </w:p>
        </w:tc>
      </w:tr>
      <w:tr w:rsidR="00736981" w:rsidTr="00A85871">
        <w:trPr>
          <w:trHeight w:val="1090"/>
        </w:trPr>
        <w:tc>
          <w:tcPr>
            <w:tcW w:w="9860" w:type="dxa"/>
            <w:gridSpan w:val="11"/>
          </w:tcPr>
          <w:p w:rsidR="00736981" w:rsidRDefault="00736981" w:rsidP="00A85871">
            <w:pPr>
              <w:jc w:val="both"/>
              <w:rPr>
                <w:b/>
              </w:rPr>
            </w:pPr>
            <w:r w:rsidRPr="00905703">
              <w:rPr>
                <w:b/>
              </w:rPr>
              <w:t>2007 – dosud:</w:t>
            </w:r>
            <w:r>
              <w:t xml:space="preserve"> UTB ve Zlíně, Fakulta managementu a ekonomiky</w:t>
            </w:r>
          </w:p>
          <w:p w:rsidR="00736981" w:rsidRDefault="00736981" w:rsidP="00A85871">
            <w:pPr>
              <w:jc w:val="both"/>
            </w:pPr>
            <w:r>
              <w:rPr>
                <w:b/>
              </w:rPr>
              <w:t xml:space="preserve">2006 – 2007: </w:t>
            </w:r>
            <w:r>
              <w:t>UTB ve Zlíně, Fakulta multimediálních komunikací, referent Komunikační agentury FMK UTB ve Zlíně, odborná asistentka</w:t>
            </w:r>
          </w:p>
          <w:p w:rsidR="00736981" w:rsidRDefault="00736981" w:rsidP="00A85871">
            <w:pPr>
              <w:jc w:val="both"/>
            </w:pPr>
            <w:r>
              <w:rPr>
                <w:b/>
              </w:rPr>
              <w:t xml:space="preserve">2003: </w:t>
            </w:r>
            <w:r w:rsidRPr="00D66620">
              <w:t xml:space="preserve">pracovní pobyt v USA, </w:t>
            </w:r>
            <w:r w:rsidRPr="00D66620">
              <w:rPr>
                <w:lang w:val="en-GB"/>
              </w:rPr>
              <w:t>Williamsburg</w:t>
            </w:r>
            <w:r w:rsidRPr="00D66620">
              <w:t>, Virginia, USA</w:t>
            </w:r>
          </w:p>
          <w:p w:rsidR="00736981" w:rsidRPr="00D66620" w:rsidRDefault="00736981" w:rsidP="00A85871">
            <w:pPr>
              <w:jc w:val="both"/>
            </w:pPr>
            <w:r w:rsidRPr="00D66620">
              <w:rPr>
                <w:b/>
              </w:rPr>
              <w:t xml:space="preserve">2000 – 2004: </w:t>
            </w:r>
            <w:r w:rsidRPr="00D66620">
              <w:t>Panav, a.s., asistentka ve výrobě</w:t>
            </w:r>
          </w:p>
        </w:tc>
      </w:tr>
      <w:tr w:rsidR="00736981" w:rsidTr="00A85871">
        <w:trPr>
          <w:trHeight w:val="250"/>
        </w:trPr>
        <w:tc>
          <w:tcPr>
            <w:tcW w:w="9860" w:type="dxa"/>
            <w:gridSpan w:val="11"/>
            <w:shd w:val="clear" w:color="auto" w:fill="F7CAAC"/>
          </w:tcPr>
          <w:p w:rsidR="00736981" w:rsidRDefault="00736981" w:rsidP="00A85871">
            <w:pPr>
              <w:jc w:val="both"/>
            </w:pPr>
            <w:r>
              <w:rPr>
                <w:b/>
              </w:rPr>
              <w:t>Zkušenosti s vedením kvalifikačních a rigorózních prací</w:t>
            </w:r>
          </w:p>
        </w:tc>
      </w:tr>
      <w:tr w:rsidR="00736981" w:rsidTr="00A85871">
        <w:trPr>
          <w:trHeight w:val="336"/>
        </w:trPr>
        <w:tc>
          <w:tcPr>
            <w:tcW w:w="9860" w:type="dxa"/>
            <w:gridSpan w:val="11"/>
          </w:tcPr>
          <w:p w:rsidR="00564500" w:rsidRDefault="00564500" w:rsidP="00564500">
            <w:pPr>
              <w:jc w:val="both"/>
            </w:pPr>
            <w:r>
              <w:t>Počet vedených bakalářských prací – 19</w:t>
            </w:r>
          </w:p>
          <w:p w:rsidR="00564500" w:rsidRDefault="00564500" w:rsidP="00564500">
            <w:pPr>
              <w:jc w:val="both"/>
            </w:pPr>
            <w:r>
              <w:t>Počet vedených diplomových prací – 27</w:t>
            </w:r>
          </w:p>
        </w:tc>
      </w:tr>
      <w:tr w:rsidR="00736981" w:rsidTr="00A85871">
        <w:trPr>
          <w:cantSplit/>
        </w:trPr>
        <w:tc>
          <w:tcPr>
            <w:tcW w:w="3346" w:type="dxa"/>
            <w:gridSpan w:val="2"/>
            <w:tcBorders>
              <w:top w:val="single" w:sz="12" w:space="0" w:color="auto"/>
            </w:tcBorders>
            <w:shd w:val="clear" w:color="auto" w:fill="F7CAAC"/>
          </w:tcPr>
          <w:p w:rsidR="00736981" w:rsidRDefault="00736981" w:rsidP="00A85871">
            <w:pPr>
              <w:jc w:val="both"/>
            </w:pPr>
            <w:r>
              <w:rPr>
                <w:b/>
              </w:rPr>
              <w:t xml:space="preserve">Obor habilitačního řízení </w:t>
            </w:r>
          </w:p>
        </w:tc>
        <w:tc>
          <w:tcPr>
            <w:tcW w:w="2245" w:type="dxa"/>
            <w:gridSpan w:val="2"/>
            <w:tcBorders>
              <w:top w:val="single" w:sz="12" w:space="0" w:color="auto"/>
            </w:tcBorders>
            <w:shd w:val="clear" w:color="auto" w:fill="F7CAAC"/>
          </w:tcPr>
          <w:p w:rsidR="00736981" w:rsidRDefault="00736981" w:rsidP="00A8587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36981" w:rsidRDefault="00736981" w:rsidP="00A85871">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736981" w:rsidRDefault="00736981" w:rsidP="00A85871">
            <w:pPr>
              <w:jc w:val="both"/>
              <w:rPr>
                <w:b/>
              </w:rPr>
            </w:pPr>
            <w:r>
              <w:rPr>
                <w:b/>
              </w:rPr>
              <w:t>Ohlasy publikací</w:t>
            </w:r>
          </w:p>
        </w:tc>
      </w:tr>
      <w:tr w:rsidR="00736981" w:rsidTr="00A85871">
        <w:trPr>
          <w:cantSplit/>
        </w:trPr>
        <w:tc>
          <w:tcPr>
            <w:tcW w:w="3346" w:type="dxa"/>
            <w:gridSpan w:val="2"/>
          </w:tcPr>
          <w:p w:rsidR="00736981" w:rsidRDefault="00736981" w:rsidP="00A85871">
            <w:pPr>
              <w:jc w:val="both"/>
            </w:pPr>
          </w:p>
        </w:tc>
        <w:tc>
          <w:tcPr>
            <w:tcW w:w="2245" w:type="dxa"/>
            <w:gridSpan w:val="2"/>
          </w:tcPr>
          <w:p w:rsidR="00736981" w:rsidRDefault="00736981" w:rsidP="00A85871">
            <w:pPr>
              <w:jc w:val="both"/>
            </w:pPr>
          </w:p>
        </w:tc>
        <w:tc>
          <w:tcPr>
            <w:tcW w:w="2248" w:type="dxa"/>
            <w:gridSpan w:val="4"/>
            <w:tcBorders>
              <w:right w:val="single" w:sz="12" w:space="0" w:color="auto"/>
            </w:tcBorders>
          </w:tcPr>
          <w:p w:rsidR="00736981" w:rsidRDefault="00736981" w:rsidP="00A85871">
            <w:pPr>
              <w:jc w:val="both"/>
            </w:pPr>
          </w:p>
        </w:tc>
        <w:tc>
          <w:tcPr>
            <w:tcW w:w="634" w:type="dxa"/>
            <w:tcBorders>
              <w:left w:val="single" w:sz="12" w:space="0" w:color="auto"/>
            </w:tcBorders>
            <w:shd w:val="clear" w:color="auto" w:fill="F7CAAC"/>
          </w:tcPr>
          <w:p w:rsidR="00736981" w:rsidRDefault="00736981" w:rsidP="00A85871">
            <w:pPr>
              <w:jc w:val="both"/>
            </w:pPr>
            <w:r>
              <w:rPr>
                <w:b/>
              </w:rPr>
              <w:t>WOS</w:t>
            </w:r>
          </w:p>
        </w:tc>
        <w:tc>
          <w:tcPr>
            <w:tcW w:w="693" w:type="dxa"/>
            <w:shd w:val="clear" w:color="auto" w:fill="F7CAAC"/>
          </w:tcPr>
          <w:p w:rsidR="00736981" w:rsidRDefault="00736981" w:rsidP="00A85871">
            <w:pPr>
              <w:jc w:val="both"/>
              <w:rPr>
                <w:sz w:val="18"/>
              </w:rPr>
            </w:pPr>
            <w:r>
              <w:rPr>
                <w:b/>
                <w:sz w:val="18"/>
              </w:rPr>
              <w:t>Scopus</w:t>
            </w:r>
          </w:p>
        </w:tc>
        <w:tc>
          <w:tcPr>
            <w:tcW w:w="694" w:type="dxa"/>
            <w:shd w:val="clear" w:color="auto" w:fill="F7CAAC"/>
          </w:tcPr>
          <w:p w:rsidR="00736981" w:rsidRDefault="00736981" w:rsidP="00A85871">
            <w:pPr>
              <w:jc w:val="both"/>
            </w:pPr>
            <w:r>
              <w:rPr>
                <w:b/>
                <w:sz w:val="18"/>
              </w:rPr>
              <w:t>ostatní</w:t>
            </w:r>
          </w:p>
        </w:tc>
      </w:tr>
      <w:tr w:rsidR="00736981" w:rsidTr="00A85871">
        <w:trPr>
          <w:cantSplit/>
          <w:trHeight w:val="70"/>
        </w:trPr>
        <w:tc>
          <w:tcPr>
            <w:tcW w:w="3346" w:type="dxa"/>
            <w:gridSpan w:val="2"/>
            <w:shd w:val="clear" w:color="auto" w:fill="F7CAAC"/>
          </w:tcPr>
          <w:p w:rsidR="00736981" w:rsidRDefault="00736981" w:rsidP="00A85871">
            <w:pPr>
              <w:jc w:val="both"/>
            </w:pPr>
            <w:r>
              <w:rPr>
                <w:b/>
              </w:rPr>
              <w:t>Obor jmenovacího řízení</w:t>
            </w:r>
          </w:p>
        </w:tc>
        <w:tc>
          <w:tcPr>
            <w:tcW w:w="2245" w:type="dxa"/>
            <w:gridSpan w:val="2"/>
            <w:shd w:val="clear" w:color="auto" w:fill="F7CAAC"/>
          </w:tcPr>
          <w:p w:rsidR="00736981" w:rsidRDefault="00736981" w:rsidP="00A85871">
            <w:pPr>
              <w:jc w:val="both"/>
            </w:pPr>
            <w:r>
              <w:rPr>
                <w:b/>
              </w:rPr>
              <w:t>Rok udělení hodnosti</w:t>
            </w:r>
          </w:p>
        </w:tc>
        <w:tc>
          <w:tcPr>
            <w:tcW w:w="2248" w:type="dxa"/>
            <w:gridSpan w:val="4"/>
            <w:tcBorders>
              <w:right w:val="single" w:sz="12" w:space="0" w:color="auto"/>
            </w:tcBorders>
            <w:shd w:val="clear" w:color="auto" w:fill="F7CAAC"/>
          </w:tcPr>
          <w:p w:rsidR="00736981" w:rsidRDefault="00736981" w:rsidP="00A85871">
            <w:pPr>
              <w:jc w:val="both"/>
            </w:pPr>
            <w:r>
              <w:rPr>
                <w:b/>
              </w:rPr>
              <w:t>Řízení konáno na VŠ</w:t>
            </w:r>
          </w:p>
        </w:tc>
        <w:tc>
          <w:tcPr>
            <w:tcW w:w="634" w:type="dxa"/>
            <w:vMerge w:val="restart"/>
            <w:tcBorders>
              <w:left w:val="single" w:sz="12" w:space="0" w:color="auto"/>
            </w:tcBorders>
          </w:tcPr>
          <w:p w:rsidR="00736981" w:rsidRDefault="00564500" w:rsidP="00A85871">
            <w:pPr>
              <w:jc w:val="both"/>
              <w:rPr>
                <w:b/>
              </w:rPr>
            </w:pPr>
            <w:r>
              <w:rPr>
                <w:b/>
              </w:rPr>
              <w:t>3</w:t>
            </w:r>
          </w:p>
        </w:tc>
        <w:tc>
          <w:tcPr>
            <w:tcW w:w="693" w:type="dxa"/>
            <w:vMerge w:val="restart"/>
          </w:tcPr>
          <w:p w:rsidR="00736981" w:rsidRDefault="00564500" w:rsidP="00A85871">
            <w:pPr>
              <w:jc w:val="both"/>
              <w:rPr>
                <w:b/>
              </w:rPr>
            </w:pPr>
            <w:r>
              <w:rPr>
                <w:b/>
              </w:rPr>
              <w:t>3</w:t>
            </w:r>
          </w:p>
        </w:tc>
        <w:tc>
          <w:tcPr>
            <w:tcW w:w="694" w:type="dxa"/>
            <w:vMerge w:val="restart"/>
          </w:tcPr>
          <w:p w:rsidR="00736981" w:rsidRDefault="00736981" w:rsidP="00A85871">
            <w:pPr>
              <w:jc w:val="both"/>
              <w:rPr>
                <w:b/>
              </w:rPr>
            </w:pPr>
            <w:r>
              <w:rPr>
                <w:b/>
              </w:rPr>
              <w:t>4</w:t>
            </w:r>
          </w:p>
        </w:tc>
      </w:tr>
      <w:tr w:rsidR="00736981" w:rsidTr="00A85871">
        <w:trPr>
          <w:trHeight w:val="205"/>
        </w:trPr>
        <w:tc>
          <w:tcPr>
            <w:tcW w:w="3346" w:type="dxa"/>
            <w:gridSpan w:val="2"/>
          </w:tcPr>
          <w:p w:rsidR="00736981" w:rsidRDefault="00736981" w:rsidP="00A85871">
            <w:pPr>
              <w:jc w:val="both"/>
            </w:pPr>
          </w:p>
        </w:tc>
        <w:tc>
          <w:tcPr>
            <w:tcW w:w="2245" w:type="dxa"/>
            <w:gridSpan w:val="2"/>
          </w:tcPr>
          <w:p w:rsidR="00736981" w:rsidRDefault="00736981" w:rsidP="00A85871">
            <w:pPr>
              <w:jc w:val="both"/>
            </w:pPr>
          </w:p>
        </w:tc>
        <w:tc>
          <w:tcPr>
            <w:tcW w:w="2248" w:type="dxa"/>
            <w:gridSpan w:val="4"/>
            <w:tcBorders>
              <w:right w:val="single" w:sz="12" w:space="0" w:color="auto"/>
            </w:tcBorders>
          </w:tcPr>
          <w:p w:rsidR="00736981" w:rsidRDefault="00736981" w:rsidP="00A85871">
            <w:pPr>
              <w:jc w:val="both"/>
            </w:pPr>
          </w:p>
        </w:tc>
        <w:tc>
          <w:tcPr>
            <w:tcW w:w="634" w:type="dxa"/>
            <w:vMerge/>
            <w:tcBorders>
              <w:left w:val="single" w:sz="12" w:space="0" w:color="auto"/>
            </w:tcBorders>
            <w:vAlign w:val="center"/>
          </w:tcPr>
          <w:p w:rsidR="00736981" w:rsidRDefault="00736981" w:rsidP="00A85871">
            <w:pPr>
              <w:rPr>
                <w:b/>
              </w:rPr>
            </w:pPr>
          </w:p>
        </w:tc>
        <w:tc>
          <w:tcPr>
            <w:tcW w:w="693" w:type="dxa"/>
            <w:vMerge/>
            <w:vAlign w:val="center"/>
          </w:tcPr>
          <w:p w:rsidR="00736981" w:rsidRDefault="00736981" w:rsidP="00A85871">
            <w:pPr>
              <w:rPr>
                <w:b/>
              </w:rPr>
            </w:pPr>
          </w:p>
        </w:tc>
        <w:tc>
          <w:tcPr>
            <w:tcW w:w="694" w:type="dxa"/>
            <w:vMerge/>
            <w:vAlign w:val="center"/>
          </w:tcPr>
          <w:p w:rsidR="00736981" w:rsidRDefault="00736981" w:rsidP="00A85871">
            <w:pPr>
              <w:rPr>
                <w:b/>
              </w:rPr>
            </w:pPr>
          </w:p>
        </w:tc>
      </w:tr>
      <w:tr w:rsidR="00736981" w:rsidTr="00A85871">
        <w:tc>
          <w:tcPr>
            <w:tcW w:w="9860" w:type="dxa"/>
            <w:gridSpan w:val="11"/>
            <w:shd w:val="clear" w:color="auto" w:fill="F7CAAC"/>
          </w:tcPr>
          <w:p w:rsidR="00736981" w:rsidRDefault="00736981" w:rsidP="00A85871">
            <w:pPr>
              <w:jc w:val="both"/>
              <w:rPr>
                <w:b/>
              </w:rPr>
            </w:pPr>
            <w:r>
              <w:rPr>
                <w:b/>
              </w:rPr>
              <w:t xml:space="preserve">Přehled o nejvýznamnější publikační a další tvůrčí činnosti nebo další profesní činnosti u odborníků z praxe vztahující se k zabezpečovaným předmětům </w:t>
            </w:r>
          </w:p>
        </w:tc>
      </w:tr>
      <w:tr w:rsidR="00736981" w:rsidTr="00A85871">
        <w:trPr>
          <w:trHeight w:val="2347"/>
        </w:trPr>
        <w:tc>
          <w:tcPr>
            <w:tcW w:w="9860" w:type="dxa"/>
            <w:gridSpan w:val="11"/>
          </w:tcPr>
          <w:p w:rsidR="00736981" w:rsidRDefault="00736981" w:rsidP="00A85871">
            <w:pPr>
              <w:autoSpaceDE w:val="0"/>
              <w:autoSpaceDN w:val="0"/>
              <w:jc w:val="both"/>
            </w:pPr>
            <w:r w:rsidRPr="005F4B11">
              <w:rPr>
                <w:szCs w:val="18"/>
              </w:rPr>
              <w:t>JUŘIČKOVÁ, E</w:t>
            </w:r>
            <w:r>
              <w:rPr>
                <w:szCs w:val="18"/>
              </w:rPr>
              <w:t>.</w:t>
            </w:r>
            <w:r w:rsidRPr="005F4B11">
              <w:rPr>
                <w:szCs w:val="18"/>
              </w:rPr>
              <w:t>, PILÍK</w:t>
            </w:r>
            <w:r>
              <w:rPr>
                <w:szCs w:val="18"/>
              </w:rPr>
              <w:t>, M.,</w:t>
            </w:r>
            <w:r w:rsidRPr="005F4B11">
              <w:rPr>
                <w:szCs w:val="18"/>
              </w:rPr>
              <w:t xml:space="preserve"> HRUŠECKÁ</w:t>
            </w:r>
            <w:r>
              <w:rPr>
                <w:szCs w:val="18"/>
              </w:rPr>
              <w:t>, D</w:t>
            </w:r>
            <w:r w:rsidRPr="005F4B11">
              <w:rPr>
                <w:szCs w:val="18"/>
              </w:rPr>
              <w:t xml:space="preserve">. Measuring efficiencies with DEA: An application to Visegrad group countries. </w:t>
            </w:r>
            <w:r w:rsidRPr="005F4B11">
              <w:rPr>
                <w:i/>
                <w:szCs w:val="18"/>
              </w:rPr>
              <w:t>Actual Problems of Economics</w:t>
            </w:r>
            <w:r w:rsidRPr="005F4B11">
              <w:rPr>
                <w:szCs w:val="18"/>
              </w:rPr>
              <w:t>. 2017, No3 (189). 50-60 pp. ISSN 1993-6788</w:t>
            </w:r>
            <w:r>
              <w:rPr>
                <w:szCs w:val="18"/>
              </w:rPr>
              <w:t xml:space="preserve"> (40%)</w:t>
            </w:r>
            <w:r w:rsidRPr="005F4B11">
              <w:rPr>
                <w:szCs w:val="18"/>
              </w:rPr>
              <w:t xml:space="preserve">. </w:t>
            </w:r>
          </w:p>
          <w:p w:rsidR="00736981" w:rsidRPr="00905703" w:rsidRDefault="00736981" w:rsidP="00A85871">
            <w:pPr>
              <w:jc w:val="both"/>
            </w:pPr>
            <w:r w:rsidRPr="00905703">
              <w:t>PILÍK, M</w:t>
            </w:r>
            <w:r>
              <w:t>.</w:t>
            </w:r>
            <w:r w:rsidRPr="00905703">
              <w:t xml:space="preserve">, </w:t>
            </w:r>
            <w:r>
              <w:t>J</w:t>
            </w:r>
            <w:r w:rsidRPr="00905703">
              <w:t>UŘIČKOVÁ</w:t>
            </w:r>
            <w:r>
              <w:t xml:space="preserve">, E., </w:t>
            </w:r>
            <w:r w:rsidRPr="00905703">
              <w:t>KWARTENG</w:t>
            </w:r>
            <w:r>
              <w:t>, M. A</w:t>
            </w:r>
            <w:r w:rsidRPr="00905703">
              <w:t xml:space="preserve">. Online shopping behaviour in conditions of digital transformation in the Czech Republic. </w:t>
            </w:r>
            <w:r w:rsidRPr="00905703">
              <w:rPr>
                <w:i/>
              </w:rPr>
              <w:t xml:space="preserve">Economic Annals-XXI. </w:t>
            </w:r>
            <w:r w:rsidRPr="00905703">
              <w:t>2017, 165(3-4(1)). ISSN 1728-6220</w:t>
            </w:r>
            <w:r>
              <w:t xml:space="preserve"> (40%)</w:t>
            </w:r>
            <w:r w:rsidRPr="00905703">
              <w:t xml:space="preserve">. </w:t>
            </w:r>
          </w:p>
          <w:p w:rsidR="00736981" w:rsidRPr="00723246" w:rsidRDefault="00736981" w:rsidP="00A85871">
            <w:pPr>
              <w:autoSpaceDE w:val="0"/>
              <w:autoSpaceDN w:val="0"/>
              <w:jc w:val="both"/>
              <w:rPr>
                <w:szCs w:val="18"/>
              </w:rPr>
            </w:pPr>
            <w:r w:rsidRPr="00723246">
              <w:rPr>
                <w:szCs w:val="18"/>
              </w:rPr>
              <w:t>BOBÁK, R</w:t>
            </w:r>
            <w:r>
              <w:rPr>
                <w:szCs w:val="18"/>
              </w:rPr>
              <w:t>.,</w:t>
            </w:r>
            <w:r w:rsidRPr="00723246">
              <w:rPr>
                <w:szCs w:val="18"/>
              </w:rPr>
              <w:t xml:space="preserve"> JUŘIČKOVÁ</w:t>
            </w:r>
            <w:r>
              <w:rPr>
                <w:szCs w:val="18"/>
              </w:rPr>
              <w:t>, E</w:t>
            </w:r>
            <w:r w:rsidRPr="00723246">
              <w:rPr>
                <w:szCs w:val="18"/>
              </w:rPr>
              <w:t xml:space="preserve">. The Innovative Capacity of the Machinery Firms in the Zlín Region in Relation to Concept of Industry 4.0. </w:t>
            </w:r>
            <w:r w:rsidRPr="00723246">
              <w:rPr>
                <w:i/>
                <w:szCs w:val="18"/>
              </w:rPr>
              <w:t>In Proceedings of the 3rd International Conference on Finance and Economics</w:t>
            </w:r>
            <w:r w:rsidRPr="00723246">
              <w:rPr>
                <w:szCs w:val="18"/>
              </w:rPr>
              <w:t>. Zlín: Univerzita Tomáše Bati ve Zlíně, 2016, 64-77 pp. ISBN 978-80-7454-598-6</w:t>
            </w:r>
            <w:r>
              <w:rPr>
                <w:szCs w:val="18"/>
              </w:rPr>
              <w:t xml:space="preserve"> (50%)</w:t>
            </w:r>
            <w:r w:rsidRPr="00723246">
              <w:rPr>
                <w:szCs w:val="18"/>
              </w:rPr>
              <w:t>.</w:t>
            </w:r>
          </w:p>
          <w:p w:rsidR="00736981" w:rsidRPr="005F4B11" w:rsidRDefault="00736981" w:rsidP="00A85871">
            <w:pPr>
              <w:autoSpaceDE w:val="0"/>
              <w:autoSpaceDN w:val="0"/>
              <w:jc w:val="both"/>
              <w:rPr>
                <w:szCs w:val="18"/>
              </w:rPr>
            </w:pPr>
            <w:r w:rsidRPr="005F4B11">
              <w:rPr>
                <w:szCs w:val="18"/>
              </w:rPr>
              <w:t>JUŘIČKOVÁ, E</w:t>
            </w:r>
            <w:r>
              <w:rPr>
                <w:szCs w:val="18"/>
              </w:rPr>
              <w:t>.</w:t>
            </w:r>
            <w:r w:rsidRPr="005F4B11">
              <w:rPr>
                <w:szCs w:val="18"/>
              </w:rPr>
              <w:t>, HRUŠECKÁ</w:t>
            </w:r>
            <w:r>
              <w:rPr>
                <w:szCs w:val="18"/>
              </w:rPr>
              <w:t xml:space="preserve">, D. </w:t>
            </w:r>
            <w:r w:rsidRPr="005F4B11">
              <w:rPr>
                <w:szCs w:val="18"/>
              </w:rPr>
              <w:t xml:space="preserve">Economic Growth and Innovation: Measurable Indicators of Economic Performance. </w:t>
            </w:r>
            <w:r w:rsidRPr="005F4B11">
              <w:rPr>
                <w:i/>
                <w:szCs w:val="18"/>
              </w:rPr>
              <w:t>In Proceedings of the 7th International Scientific Conference Finance and the Performance of Firms in Science, Education and Practice</w:t>
            </w:r>
            <w:r w:rsidRPr="005F4B11">
              <w:rPr>
                <w:szCs w:val="18"/>
              </w:rPr>
              <w:t>. Zlín: Fakulta managementu a ekonomiky, UTB ve Zlíně, 2015, s. 552-532. ISBN 978-80-7454-482-8</w:t>
            </w:r>
            <w:r>
              <w:rPr>
                <w:szCs w:val="18"/>
              </w:rPr>
              <w:t xml:space="preserve"> (50%)</w:t>
            </w:r>
            <w:r w:rsidRPr="005F4B11">
              <w:rPr>
                <w:szCs w:val="18"/>
              </w:rPr>
              <w:t>.</w:t>
            </w:r>
          </w:p>
          <w:p w:rsidR="00736981" w:rsidRDefault="00736981" w:rsidP="00A85871">
            <w:pPr>
              <w:autoSpaceDE w:val="0"/>
              <w:autoSpaceDN w:val="0"/>
              <w:jc w:val="both"/>
              <w:rPr>
                <w:szCs w:val="18"/>
              </w:rPr>
            </w:pPr>
            <w:r w:rsidRPr="005F4B11">
              <w:rPr>
                <w:szCs w:val="18"/>
              </w:rPr>
              <w:t>JUŘIČKOVÁ, E</w:t>
            </w:r>
            <w:r>
              <w:rPr>
                <w:szCs w:val="18"/>
              </w:rPr>
              <w:t xml:space="preserve">., </w:t>
            </w:r>
            <w:r w:rsidRPr="005F4B11">
              <w:rPr>
                <w:szCs w:val="18"/>
              </w:rPr>
              <w:t>NOVÁK</w:t>
            </w:r>
            <w:r>
              <w:rPr>
                <w:szCs w:val="18"/>
              </w:rPr>
              <w:t>, P</w:t>
            </w:r>
            <w:r w:rsidRPr="005F4B11">
              <w:rPr>
                <w:szCs w:val="18"/>
              </w:rPr>
              <w:t xml:space="preserve">. Trends in Innovation Performance of Leading Economies in the European Union. </w:t>
            </w:r>
            <w:r w:rsidRPr="005F4B11">
              <w:rPr>
                <w:i/>
                <w:szCs w:val="18"/>
              </w:rPr>
              <w:t>Economics Management Innovation</w:t>
            </w:r>
            <w:r w:rsidRPr="005F4B11">
              <w:rPr>
                <w:szCs w:val="18"/>
              </w:rPr>
              <w:t>, 2015, 7</w:t>
            </w:r>
            <w:r>
              <w:rPr>
                <w:szCs w:val="18"/>
              </w:rPr>
              <w:t>(</w:t>
            </w:r>
            <w:r w:rsidRPr="005F4B11">
              <w:rPr>
                <w:szCs w:val="18"/>
              </w:rPr>
              <w:t>2</w:t>
            </w:r>
            <w:r>
              <w:rPr>
                <w:szCs w:val="18"/>
              </w:rPr>
              <w:t>)</w:t>
            </w:r>
            <w:r w:rsidRPr="005F4B11">
              <w:rPr>
                <w:szCs w:val="18"/>
              </w:rPr>
              <w:t>, 3-18</w:t>
            </w:r>
            <w:r>
              <w:rPr>
                <w:szCs w:val="18"/>
              </w:rPr>
              <w:t xml:space="preserve"> PP</w:t>
            </w:r>
            <w:r w:rsidRPr="005F4B11">
              <w:rPr>
                <w:szCs w:val="18"/>
              </w:rPr>
              <w:t>. ISSN 1805-353X</w:t>
            </w:r>
            <w:r>
              <w:rPr>
                <w:szCs w:val="18"/>
              </w:rPr>
              <w:t xml:space="preserve"> (70%)</w:t>
            </w:r>
            <w:r w:rsidRPr="005F4B11">
              <w:rPr>
                <w:szCs w:val="18"/>
              </w:rPr>
              <w:t>.</w:t>
            </w:r>
          </w:p>
          <w:p w:rsidR="00564500" w:rsidRDefault="00564500" w:rsidP="00564500">
            <w:pPr>
              <w:jc w:val="both"/>
            </w:pPr>
            <w:r w:rsidRPr="00E66B0B">
              <w:rPr>
                <w:i/>
              </w:rPr>
              <w:t>Přehled projektové činnosti:</w:t>
            </w:r>
          </w:p>
          <w:p w:rsidR="00736981" w:rsidRPr="007108D1" w:rsidRDefault="00736981" w:rsidP="00A85871">
            <w:pPr>
              <w:jc w:val="both"/>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736981" w:rsidTr="00A85871">
        <w:trPr>
          <w:trHeight w:val="218"/>
        </w:trPr>
        <w:tc>
          <w:tcPr>
            <w:tcW w:w="9860" w:type="dxa"/>
            <w:gridSpan w:val="11"/>
            <w:shd w:val="clear" w:color="auto" w:fill="F7CAAC"/>
          </w:tcPr>
          <w:p w:rsidR="00736981" w:rsidRDefault="00736981" w:rsidP="00A85871">
            <w:pPr>
              <w:rPr>
                <w:b/>
              </w:rPr>
            </w:pPr>
            <w:r>
              <w:rPr>
                <w:b/>
              </w:rPr>
              <w:t>Působení v zahraničí</w:t>
            </w:r>
          </w:p>
        </w:tc>
      </w:tr>
      <w:tr w:rsidR="00736981" w:rsidTr="00A85871">
        <w:trPr>
          <w:trHeight w:val="111"/>
        </w:trPr>
        <w:tc>
          <w:tcPr>
            <w:tcW w:w="9860" w:type="dxa"/>
            <w:gridSpan w:val="11"/>
          </w:tcPr>
          <w:p w:rsidR="00736981" w:rsidRDefault="00736981" w:rsidP="00A85871">
            <w:pPr>
              <w:rPr>
                <w:b/>
              </w:rPr>
            </w:pPr>
          </w:p>
        </w:tc>
      </w:tr>
      <w:tr w:rsidR="00736981" w:rsidTr="00A85871">
        <w:trPr>
          <w:cantSplit/>
          <w:trHeight w:val="200"/>
        </w:trPr>
        <w:tc>
          <w:tcPr>
            <w:tcW w:w="2517" w:type="dxa"/>
            <w:shd w:val="clear" w:color="auto" w:fill="F7CAAC"/>
          </w:tcPr>
          <w:p w:rsidR="00736981" w:rsidRDefault="00736981" w:rsidP="00A85871">
            <w:pPr>
              <w:jc w:val="both"/>
              <w:rPr>
                <w:b/>
              </w:rPr>
            </w:pPr>
            <w:r>
              <w:rPr>
                <w:b/>
              </w:rPr>
              <w:t xml:space="preserve">Podpis </w:t>
            </w:r>
          </w:p>
        </w:tc>
        <w:tc>
          <w:tcPr>
            <w:tcW w:w="4536" w:type="dxa"/>
            <w:gridSpan w:val="5"/>
          </w:tcPr>
          <w:p w:rsidR="00736981" w:rsidRDefault="00736981" w:rsidP="00A85871">
            <w:pPr>
              <w:jc w:val="both"/>
            </w:pPr>
          </w:p>
        </w:tc>
        <w:tc>
          <w:tcPr>
            <w:tcW w:w="786" w:type="dxa"/>
            <w:gridSpan w:val="2"/>
            <w:shd w:val="clear" w:color="auto" w:fill="F7CAAC"/>
          </w:tcPr>
          <w:p w:rsidR="00736981" w:rsidRDefault="00736981" w:rsidP="00A85871">
            <w:pPr>
              <w:jc w:val="both"/>
            </w:pPr>
            <w:r>
              <w:rPr>
                <w:b/>
              </w:rPr>
              <w:t>datum</w:t>
            </w:r>
          </w:p>
        </w:tc>
        <w:tc>
          <w:tcPr>
            <w:tcW w:w="2021" w:type="dxa"/>
            <w:gridSpan w:val="3"/>
          </w:tcPr>
          <w:p w:rsidR="00736981" w:rsidRDefault="00736981" w:rsidP="00A85871">
            <w:pPr>
              <w:jc w:val="both"/>
            </w:pPr>
          </w:p>
        </w:tc>
      </w:tr>
    </w:tbl>
    <w:p w:rsidR="00736981" w:rsidRDefault="00736981" w:rsidP="00736981">
      <w:pPr>
        <w:spacing w:after="160" w:line="259" w:lineRule="auto"/>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7A3044" w:rsidTr="007A3044">
        <w:tc>
          <w:tcPr>
            <w:tcW w:w="9900" w:type="dxa"/>
            <w:gridSpan w:val="11"/>
            <w:tcBorders>
              <w:bottom w:val="double" w:sz="4" w:space="0" w:color="auto"/>
            </w:tcBorders>
            <w:shd w:val="clear" w:color="auto" w:fill="BDD6EE"/>
          </w:tcPr>
          <w:p w:rsidR="007A3044" w:rsidRDefault="007A3044" w:rsidP="007A3044">
            <w:pPr>
              <w:jc w:val="both"/>
              <w:rPr>
                <w:b/>
                <w:sz w:val="28"/>
              </w:rPr>
            </w:pPr>
            <w:r>
              <w:rPr>
                <w:b/>
                <w:sz w:val="28"/>
              </w:rPr>
              <w:lastRenderedPageBreak/>
              <w:t>C-I – Personální zabezpečení</w:t>
            </w:r>
          </w:p>
        </w:tc>
      </w:tr>
      <w:tr w:rsidR="007A3044" w:rsidTr="007A3044">
        <w:tc>
          <w:tcPr>
            <w:tcW w:w="2529" w:type="dxa"/>
            <w:tcBorders>
              <w:top w:val="double" w:sz="4" w:space="0" w:color="auto"/>
            </w:tcBorders>
            <w:shd w:val="clear" w:color="auto" w:fill="F7CAAC"/>
          </w:tcPr>
          <w:p w:rsidR="007A3044" w:rsidRDefault="007A3044" w:rsidP="007A3044">
            <w:pPr>
              <w:jc w:val="both"/>
              <w:rPr>
                <w:b/>
              </w:rPr>
            </w:pPr>
            <w:r>
              <w:rPr>
                <w:b/>
              </w:rPr>
              <w:t>Vysoká škola</w:t>
            </w:r>
          </w:p>
        </w:tc>
        <w:tc>
          <w:tcPr>
            <w:tcW w:w="7371" w:type="dxa"/>
            <w:gridSpan w:val="10"/>
          </w:tcPr>
          <w:p w:rsidR="007A3044" w:rsidRDefault="007A3044" w:rsidP="007A3044">
            <w:pPr>
              <w:jc w:val="both"/>
            </w:pPr>
            <w:r>
              <w:t>Univerzita Tomáše Bati ve Zlíně</w:t>
            </w:r>
          </w:p>
        </w:tc>
      </w:tr>
      <w:tr w:rsidR="007A3044" w:rsidTr="007A3044">
        <w:tc>
          <w:tcPr>
            <w:tcW w:w="2529" w:type="dxa"/>
            <w:shd w:val="clear" w:color="auto" w:fill="F7CAAC"/>
          </w:tcPr>
          <w:p w:rsidR="007A3044" w:rsidRDefault="007A3044" w:rsidP="007A3044">
            <w:pPr>
              <w:jc w:val="both"/>
              <w:rPr>
                <w:b/>
              </w:rPr>
            </w:pPr>
            <w:r>
              <w:rPr>
                <w:b/>
              </w:rPr>
              <w:t>Součást vysoké školy</w:t>
            </w:r>
          </w:p>
        </w:tc>
        <w:tc>
          <w:tcPr>
            <w:tcW w:w="7371" w:type="dxa"/>
            <w:gridSpan w:val="10"/>
          </w:tcPr>
          <w:p w:rsidR="007A3044" w:rsidRDefault="007A3044" w:rsidP="007A3044">
            <w:pPr>
              <w:jc w:val="both"/>
            </w:pPr>
            <w:r>
              <w:t>Fakulta humanitních studií</w:t>
            </w:r>
          </w:p>
        </w:tc>
      </w:tr>
      <w:tr w:rsidR="007A3044" w:rsidTr="007A3044">
        <w:tc>
          <w:tcPr>
            <w:tcW w:w="2529" w:type="dxa"/>
            <w:shd w:val="clear" w:color="auto" w:fill="F7CAAC"/>
          </w:tcPr>
          <w:p w:rsidR="007A3044" w:rsidRDefault="007A3044" w:rsidP="007A3044">
            <w:pPr>
              <w:jc w:val="both"/>
              <w:rPr>
                <w:b/>
              </w:rPr>
            </w:pPr>
            <w:r>
              <w:rPr>
                <w:b/>
              </w:rPr>
              <w:t>Název studijního programu</w:t>
            </w:r>
          </w:p>
        </w:tc>
        <w:tc>
          <w:tcPr>
            <w:tcW w:w="7371" w:type="dxa"/>
            <w:gridSpan w:val="10"/>
          </w:tcPr>
          <w:p w:rsidR="007A3044" w:rsidRDefault="00CF0981" w:rsidP="007A3044">
            <w:pPr>
              <w:jc w:val="both"/>
            </w:pPr>
            <w:r>
              <w:t>Management ve zdravotnictví</w:t>
            </w:r>
          </w:p>
        </w:tc>
      </w:tr>
      <w:tr w:rsidR="007A3044" w:rsidTr="007A3044">
        <w:tc>
          <w:tcPr>
            <w:tcW w:w="2529" w:type="dxa"/>
            <w:shd w:val="clear" w:color="auto" w:fill="F7CAAC"/>
          </w:tcPr>
          <w:p w:rsidR="007A3044" w:rsidRDefault="007A3044" w:rsidP="007A3044">
            <w:pPr>
              <w:jc w:val="both"/>
              <w:rPr>
                <w:b/>
              </w:rPr>
            </w:pPr>
            <w:r>
              <w:rPr>
                <w:b/>
              </w:rPr>
              <w:t>Jméno a příjmení</w:t>
            </w:r>
          </w:p>
        </w:tc>
        <w:tc>
          <w:tcPr>
            <w:tcW w:w="4554" w:type="dxa"/>
            <w:gridSpan w:val="5"/>
          </w:tcPr>
          <w:p w:rsidR="007A3044" w:rsidRDefault="007A3044" w:rsidP="007A3044">
            <w:pPr>
              <w:jc w:val="both"/>
            </w:pPr>
            <w:r>
              <w:t>Věra KOZÁKOVÁ</w:t>
            </w:r>
          </w:p>
        </w:tc>
        <w:tc>
          <w:tcPr>
            <w:tcW w:w="712" w:type="dxa"/>
            <w:shd w:val="clear" w:color="auto" w:fill="F7CAAC"/>
          </w:tcPr>
          <w:p w:rsidR="007A3044" w:rsidRDefault="007A3044" w:rsidP="007A3044">
            <w:pPr>
              <w:jc w:val="both"/>
              <w:rPr>
                <w:b/>
              </w:rPr>
            </w:pPr>
            <w:r>
              <w:rPr>
                <w:b/>
              </w:rPr>
              <w:t>Tituly</w:t>
            </w:r>
          </w:p>
        </w:tc>
        <w:tc>
          <w:tcPr>
            <w:tcW w:w="2105" w:type="dxa"/>
            <w:gridSpan w:val="4"/>
          </w:tcPr>
          <w:p w:rsidR="007A3044" w:rsidRDefault="007A3044" w:rsidP="007A3044">
            <w:pPr>
              <w:jc w:val="both"/>
            </w:pPr>
            <w:r>
              <w:t>Mgr., Ph.D.</w:t>
            </w:r>
          </w:p>
        </w:tc>
      </w:tr>
      <w:tr w:rsidR="007A3044" w:rsidTr="007A3044">
        <w:tc>
          <w:tcPr>
            <w:tcW w:w="2529" w:type="dxa"/>
            <w:shd w:val="clear" w:color="auto" w:fill="F7CAAC"/>
          </w:tcPr>
          <w:p w:rsidR="007A3044" w:rsidRDefault="007A3044" w:rsidP="007A3044">
            <w:pPr>
              <w:jc w:val="both"/>
              <w:rPr>
                <w:b/>
              </w:rPr>
            </w:pPr>
            <w:r>
              <w:rPr>
                <w:b/>
              </w:rPr>
              <w:t>Rok narození</w:t>
            </w:r>
          </w:p>
        </w:tc>
        <w:tc>
          <w:tcPr>
            <w:tcW w:w="832" w:type="dxa"/>
          </w:tcPr>
          <w:p w:rsidR="007A3044" w:rsidRDefault="007A3044" w:rsidP="007A3044">
            <w:pPr>
              <w:jc w:val="both"/>
            </w:pPr>
            <w:r>
              <w:t>1957</w:t>
            </w:r>
          </w:p>
        </w:tc>
        <w:tc>
          <w:tcPr>
            <w:tcW w:w="1728" w:type="dxa"/>
            <w:shd w:val="clear" w:color="auto" w:fill="F7CAAC"/>
          </w:tcPr>
          <w:p w:rsidR="007A3044" w:rsidRDefault="007A3044" w:rsidP="007A3044">
            <w:pPr>
              <w:jc w:val="both"/>
              <w:rPr>
                <w:b/>
              </w:rPr>
            </w:pPr>
            <w:r>
              <w:rPr>
                <w:b/>
              </w:rPr>
              <w:t>typ vztahu k VŠ</w:t>
            </w:r>
          </w:p>
        </w:tc>
        <w:tc>
          <w:tcPr>
            <w:tcW w:w="996" w:type="dxa"/>
            <w:gridSpan w:val="2"/>
          </w:tcPr>
          <w:p w:rsidR="007A3044" w:rsidRDefault="007A3044" w:rsidP="007A3044">
            <w:pPr>
              <w:jc w:val="both"/>
            </w:pPr>
            <w:r>
              <w:t>pp</w:t>
            </w:r>
          </w:p>
        </w:tc>
        <w:tc>
          <w:tcPr>
            <w:tcW w:w="998" w:type="dxa"/>
            <w:shd w:val="clear" w:color="auto" w:fill="F7CAAC"/>
          </w:tcPr>
          <w:p w:rsidR="007A3044" w:rsidRDefault="007A3044" w:rsidP="007A3044">
            <w:pPr>
              <w:jc w:val="both"/>
              <w:rPr>
                <w:b/>
              </w:rPr>
            </w:pPr>
            <w:r>
              <w:rPr>
                <w:b/>
              </w:rPr>
              <w:t>rozsah</w:t>
            </w:r>
          </w:p>
        </w:tc>
        <w:tc>
          <w:tcPr>
            <w:tcW w:w="712" w:type="dxa"/>
          </w:tcPr>
          <w:p w:rsidR="007A3044" w:rsidRDefault="007A3044" w:rsidP="007A3044">
            <w:pPr>
              <w:jc w:val="both"/>
            </w:pPr>
            <w:r>
              <w:t>40</w:t>
            </w:r>
          </w:p>
        </w:tc>
        <w:tc>
          <w:tcPr>
            <w:tcW w:w="712" w:type="dxa"/>
            <w:gridSpan w:val="2"/>
            <w:shd w:val="clear" w:color="auto" w:fill="F7CAAC"/>
          </w:tcPr>
          <w:p w:rsidR="007A3044" w:rsidRDefault="007A3044" w:rsidP="007A3044">
            <w:pPr>
              <w:jc w:val="both"/>
              <w:rPr>
                <w:b/>
              </w:rPr>
            </w:pPr>
            <w:r>
              <w:rPr>
                <w:b/>
              </w:rPr>
              <w:t>do kdy</w:t>
            </w:r>
          </w:p>
        </w:tc>
        <w:tc>
          <w:tcPr>
            <w:tcW w:w="1393" w:type="dxa"/>
            <w:gridSpan w:val="2"/>
          </w:tcPr>
          <w:p w:rsidR="007A3044" w:rsidRDefault="007A3044" w:rsidP="007A3044">
            <w:pPr>
              <w:jc w:val="both"/>
            </w:pPr>
            <w:r>
              <w:t>N</w:t>
            </w:r>
          </w:p>
        </w:tc>
      </w:tr>
      <w:tr w:rsidR="007A3044" w:rsidTr="007A3044">
        <w:tc>
          <w:tcPr>
            <w:tcW w:w="5089" w:type="dxa"/>
            <w:gridSpan w:val="3"/>
            <w:shd w:val="clear" w:color="auto" w:fill="F7CAAC"/>
          </w:tcPr>
          <w:p w:rsidR="007A3044" w:rsidRDefault="007A3044" w:rsidP="007A3044">
            <w:pPr>
              <w:jc w:val="both"/>
              <w:rPr>
                <w:b/>
              </w:rPr>
            </w:pPr>
            <w:r>
              <w:rPr>
                <w:b/>
              </w:rPr>
              <w:t>Typ vztahu na součásti VŠ, která uskutečňuje st. program</w:t>
            </w:r>
          </w:p>
        </w:tc>
        <w:tc>
          <w:tcPr>
            <w:tcW w:w="996" w:type="dxa"/>
            <w:gridSpan w:val="2"/>
          </w:tcPr>
          <w:p w:rsidR="007A3044" w:rsidRDefault="007A3044" w:rsidP="007A3044">
            <w:pPr>
              <w:jc w:val="both"/>
            </w:pPr>
            <w:r>
              <w:t>pp</w:t>
            </w:r>
          </w:p>
        </w:tc>
        <w:tc>
          <w:tcPr>
            <w:tcW w:w="998" w:type="dxa"/>
            <w:shd w:val="clear" w:color="auto" w:fill="F7CAAC"/>
          </w:tcPr>
          <w:p w:rsidR="007A3044" w:rsidRDefault="007A3044" w:rsidP="007A3044">
            <w:pPr>
              <w:jc w:val="both"/>
              <w:rPr>
                <w:b/>
              </w:rPr>
            </w:pPr>
            <w:r>
              <w:rPr>
                <w:b/>
              </w:rPr>
              <w:t>rozsah</w:t>
            </w:r>
          </w:p>
        </w:tc>
        <w:tc>
          <w:tcPr>
            <w:tcW w:w="712" w:type="dxa"/>
          </w:tcPr>
          <w:p w:rsidR="007A3044" w:rsidRDefault="007A3044" w:rsidP="007A3044">
            <w:pPr>
              <w:jc w:val="both"/>
            </w:pPr>
            <w:r>
              <w:t>40</w:t>
            </w:r>
          </w:p>
        </w:tc>
        <w:tc>
          <w:tcPr>
            <w:tcW w:w="712" w:type="dxa"/>
            <w:gridSpan w:val="2"/>
            <w:shd w:val="clear" w:color="auto" w:fill="F7CAAC"/>
          </w:tcPr>
          <w:p w:rsidR="007A3044" w:rsidRDefault="007A3044" w:rsidP="007A3044">
            <w:pPr>
              <w:jc w:val="both"/>
              <w:rPr>
                <w:b/>
              </w:rPr>
            </w:pPr>
            <w:r>
              <w:rPr>
                <w:b/>
              </w:rPr>
              <w:t>do kdy</w:t>
            </w:r>
          </w:p>
        </w:tc>
        <w:tc>
          <w:tcPr>
            <w:tcW w:w="1393" w:type="dxa"/>
            <w:gridSpan w:val="2"/>
          </w:tcPr>
          <w:p w:rsidR="007A3044" w:rsidRDefault="007A3044" w:rsidP="007A3044">
            <w:pPr>
              <w:jc w:val="both"/>
            </w:pPr>
            <w:r>
              <w:t>N</w:t>
            </w:r>
          </w:p>
        </w:tc>
      </w:tr>
      <w:tr w:rsidR="007A3044" w:rsidTr="007A3044">
        <w:tc>
          <w:tcPr>
            <w:tcW w:w="6085" w:type="dxa"/>
            <w:gridSpan w:val="5"/>
            <w:shd w:val="clear" w:color="auto" w:fill="F7CAAC"/>
          </w:tcPr>
          <w:p w:rsidR="007A3044" w:rsidRDefault="007A3044" w:rsidP="007A3044">
            <w:pPr>
              <w:jc w:val="both"/>
            </w:pPr>
            <w:r>
              <w:rPr>
                <w:b/>
              </w:rPr>
              <w:t>Další současná působení jako akademický pracovník na jiných VŠ</w:t>
            </w:r>
          </w:p>
        </w:tc>
        <w:tc>
          <w:tcPr>
            <w:tcW w:w="1710" w:type="dxa"/>
            <w:gridSpan w:val="2"/>
            <w:shd w:val="clear" w:color="auto" w:fill="F7CAAC"/>
          </w:tcPr>
          <w:p w:rsidR="007A3044" w:rsidRDefault="007A3044" w:rsidP="007A3044">
            <w:pPr>
              <w:jc w:val="both"/>
              <w:rPr>
                <w:b/>
              </w:rPr>
            </w:pPr>
            <w:r>
              <w:rPr>
                <w:b/>
              </w:rPr>
              <w:t>typ prac. vztahu</w:t>
            </w:r>
          </w:p>
        </w:tc>
        <w:tc>
          <w:tcPr>
            <w:tcW w:w="2105" w:type="dxa"/>
            <w:gridSpan w:val="4"/>
            <w:shd w:val="clear" w:color="auto" w:fill="F7CAAC"/>
          </w:tcPr>
          <w:p w:rsidR="007A3044" w:rsidRDefault="007A3044" w:rsidP="007A3044">
            <w:pPr>
              <w:jc w:val="both"/>
              <w:rPr>
                <w:b/>
              </w:rPr>
            </w:pPr>
            <w:r>
              <w:rPr>
                <w:b/>
              </w:rPr>
              <w:t>rozsah</w:t>
            </w:r>
          </w:p>
        </w:tc>
      </w:tr>
      <w:tr w:rsidR="007A3044" w:rsidTr="007A3044">
        <w:tc>
          <w:tcPr>
            <w:tcW w:w="6085" w:type="dxa"/>
            <w:gridSpan w:val="5"/>
          </w:tcPr>
          <w:p w:rsidR="007A3044" w:rsidRDefault="007A3044" w:rsidP="007A3044">
            <w:pPr>
              <w:jc w:val="both"/>
            </w:pPr>
          </w:p>
        </w:tc>
        <w:tc>
          <w:tcPr>
            <w:tcW w:w="1710" w:type="dxa"/>
            <w:gridSpan w:val="2"/>
          </w:tcPr>
          <w:p w:rsidR="007A3044" w:rsidRDefault="007A3044" w:rsidP="007A3044">
            <w:pPr>
              <w:jc w:val="both"/>
            </w:pPr>
          </w:p>
        </w:tc>
        <w:tc>
          <w:tcPr>
            <w:tcW w:w="2105" w:type="dxa"/>
            <w:gridSpan w:val="4"/>
          </w:tcPr>
          <w:p w:rsidR="007A3044" w:rsidRDefault="007A3044" w:rsidP="007A3044">
            <w:pPr>
              <w:jc w:val="both"/>
            </w:pPr>
          </w:p>
        </w:tc>
      </w:tr>
      <w:tr w:rsidR="007A3044" w:rsidTr="007A3044">
        <w:tc>
          <w:tcPr>
            <w:tcW w:w="6085" w:type="dxa"/>
            <w:gridSpan w:val="5"/>
          </w:tcPr>
          <w:p w:rsidR="007A3044" w:rsidRDefault="007A3044" w:rsidP="007A3044">
            <w:pPr>
              <w:jc w:val="both"/>
            </w:pPr>
          </w:p>
        </w:tc>
        <w:tc>
          <w:tcPr>
            <w:tcW w:w="1710" w:type="dxa"/>
            <w:gridSpan w:val="2"/>
          </w:tcPr>
          <w:p w:rsidR="007A3044" w:rsidRDefault="007A3044" w:rsidP="007A3044">
            <w:pPr>
              <w:jc w:val="both"/>
            </w:pPr>
          </w:p>
        </w:tc>
        <w:tc>
          <w:tcPr>
            <w:tcW w:w="2105" w:type="dxa"/>
            <w:gridSpan w:val="4"/>
          </w:tcPr>
          <w:p w:rsidR="007A3044" w:rsidRDefault="007A3044" w:rsidP="007A3044">
            <w:pPr>
              <w:jc w:val="both"/>
            </w:pPr>
          </w:p>
        </w:tc>
      </w:tr>
      <w:tr w:rsidR="007A3044" w:rsidTr="007A3044">
        <w:tc>
          <w:tcPr>
            <w:tcW w:w="6085" w:type="dxa"/>
            <w:gridSpan w:val="5"/>
          </w:tcPr>
          <w:p w:rsidR="007A3044" w:rsidRDefault="007A3044" w:rsidP="007A3044">
            <w:pPr>
              <w:jc w:val="both"/>
            </w:pPr>
          </w:p>
        </w:tc>
        <w:tc>
          <w:tcPr>
            <w:tcW w:w="1710" w:type="dxa"/>
            <w:gridSpan w:val="2"/>
          </w:tcPr>
          <w:p w:rsidR="007A3044" w:rsidRDefault="007A3044" w:rsidP="007A3044">
            <w:pPr>
              <w:jc w:val="both"/>
            </w:pPr>
          </w:p>
        </w:tc>
        <w:tc>
          <w:tcPr>
            <w:tcW w:w="2105" w:type="dxa"/>
            <w:gridSpan w:val="4"/>
          </w:tcPr>
          <w:p w:rsidR="007A3044" w:rsidRDefault="007A3044" w:rsidP="007A3044">
            <w:pPr>
              <w:jc w:val="both"/>
            </w:pPr>
          </w:p>
        </w:tc>
      </w:tr>
      <w:tr w:rsidR="007A3044" w:rsidTr="007A3044">
        <w:tc>
          <w:tcPr>
            <w:tcW w:w="6085" w:type="dxa"/>
            <w:gridSpan w:val="5"/>
          </w:tcPr>
          <w:p w:rsidR="007A3044" w:rsidRDefault="007A3044" w:rsidP="007A3044">
            <w:pPr>
              <w:jc w:val="both"/>
            </w:pPr>
          </w:p>
        </w:tc>
        <w:tc>
          <w:tcPr>
            <w:tcW w:w="1710" w:type="dxa"/>
            <w:gridSpan w:val="2"/>
          </w:tcPr>
          <w:p w:rsidR="007A3044" w:rsidRDefault="007A3044" w:rsidP="007A3044">
            <w:pPr>
              <w:jc w:val="both"/>
            </w:pPr>
          </w:p>
        </w:tc>
        <w:tc>
          <w:tcPr>
            <w:tcW w:w="2105" w:type="dxa"/>
            <w:gridSpan w:val="4"/>
          </w:tcPr>
          <w:p w:rsidR="007A3044" w:rsidRDefault="007A3044" w:rsidP="007A3044">
            <w:pPr>
              <w:jc w:val="both"/>
            </w:pPr>
          </w:p>
        </w:tc>
      </w:tr>
      <w:tr w:rsidR="007A3044" w:rsidTr="007A3044">
        <w:tc>
          <w:tcPr>
            <w:tcW w:w="9900" w:type="dxa"/>
            <w:gridSpan w:val="11"/>
            <w:shd w:val="clear" w:color="auto" w:fill="F7CAAC"/>
          </w:tcPr>
          <w:p w:rsidR="007A3044" w:rsidRDefault="007A3044" w:rsidP="007A3044">
            <w:pPr>
              <w:jc w:val="both"/>
            </w:pPr>
            <w:r>
              <w:rPr>
                <w:b/>
              </w:rPr>
              <w:t>Předměty příslušného studijního programu a způsob zapojení do jejich výuky, příp. další zapojení do uskutečňování studijního programu</w:t>
            </w:r>
          </w:p>
        </w:tc>
      </w:tr>
      <w:tr w:rsidR="007A3044" w:rsidTr="007A3044">
        <w:trPr>
          <w:trHeight w:val="785"/>
        </w:trPr>
        <w:tc>
          <w:tcPr>
            <w:tcW w:w="9900" w:type="dxa"/>
            <w:gridSpan w:val="11"/>
            <w:tcBorders>
              <w:top w:val="nil"/>
            </w:tcBorders>
          </w:tcPr>
          <w:p w:rsidR="007A3044" w:rsidRDefault="007A3044" w:rsidP="007A3044">
            <w:pPr>
              <w:jc w:val="both"/>
            </w:pPr>
            <w:r>
              <w:t>Odborná němčina ve zdravotnictví - garant, cvičení (100%)</w:t>
            </w:r>
          </w:p>
          <w:p w:rsidR="007A3044" w:rsidRDefault="007A3044" w:rsidP="007A3044">
            <w:pPr>
              <w:jc w:val="both"/>
            </w:pPr>
            <w:r>
              <w:t>Německá konverzace 1 - garant, semináře (100%)</w:t>
            </w:r>
          </w:p>
          <w:p w:rsidR="007A3044" w:rsidRDefault="007A3044" w:rsidP="007A3044">
            <w:pPr>
              <w:jc w:val="both"/>
            </w:pPr>
            <w:r>
              <w:t>Německá konverzace 2 - garant, semináře (100%)</w:t>
            </w:r>
          </w:p>
        </w:tc>
      </w:tr>
      <w:tr w:rsidR="007A3044" w:rsidTr="007A3044">
        <w:tc>
          <w:tcPr>
            <w:tcW w:w="9900" w:type="dxa"/>
            <w:gridSpan w:val="11"/>
            <w:shd w:val="clear" w:color="auto" w:fill="F7CAAC"/>
          </w:tcPr>
          <w:p w:rsidR="007A3044" w:rsidRDefault="007A3044" w:rsidP="007A3044">
            <w:pPr>
              <w:jc w:val="both"/>
            </w:pPr>
            <w:r>
              <w:rPr>
                <w:b/>
              </w:rPr>
              <w:t xml:space="preserve">Údaje o vzdělání na VŠ </w:t>
            </w:r>
          </w:p>
        </w:tc>
      </w:tr>
      <w:tr w:rsidR="007A3044" w:rsidTr="007A3044">
        <w:trPr>
          <w:trHeight w:val="603"/>
        </w:trPr>
        <w:tc>
          <w:tcPr>
            <w:tcW w:w="9900" w:type="dxa"/>
            <w:gridSpan w:val="11"/>
          </w:tcPr>
          <w:p w:rsidR="007A3044" w:rsidRPr="009A3584" w:rsidRDefault="007A3044" w:rsidP="007A3044">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Pr>
                <w:b/>
                <w:color w:val="000000"/>
                <w:szCs w:val="24"/>
              </w:rPr>
              <w:t>Ph.D.</w:t>
            </w:r>
            <w:r w:rsidRPr="009A3584">
              <w:rPr>
                <w:color w:val="000000"/>
                <w:szCs w:val="24"/>
              </w:rPr>
              <w:t>)</w:t>
            </w:r>
          </w:p>
          <w:p w:rsidR="007A3044" w:rsidRPr="009A3584" w:rsidRDefault="007A3044" w:rsidP="007A3044">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rsidR="007A3044" w:rsidRDefault="007A3044" w:rsidP="007A3044">
            <w:pPr>
              <w:tabs>
                <w:tab w:val="left" w:pos="1418"/>
              </w:tabs>
              <w:autoSpaceDE w:val="0"/>
              <w:autoSpaceDN w:val="0"/>
              <w:adjustRightInd w:val="0"/>
              <w:spacing w:after="360"/>
              <w:ind w:left="1418" w:hanging="1418"/>
              <w:rPr>
                <w:b/>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Pr>
                <w:b/>
                <w:color w:val="000000"/>
                <w:szCs w:val="24"/>
              </w:rPr>
              <w:t>Mgr.</w:t>
            </w:r>
            <w:r w:rsidRPr="009A3584">
              <w:rPr>
                <w:color w:val="000000"/>
                <w:szCs w:val="24"/>
              </w:rPr>
              <w:t>)</w:t>
            </w:r>
          </w:p>
        </w:tc>
      </w:tr>
      <w:tr w:rsidR="007A3044" w:rsidTr="007A3044">
        <w:trPr>
          <w:trHeight w:val="256"/>
        </w:trPr>
        <w:tc>
          <w:tcPr>
            <w:tcW w:w="9900" w:type="dxa"/>
            <w:gridSpan w:val="11"/>
            <w:shd w:val="clear" w:color="auto" w:fill="F7CAAC"/>
          </w:tcPr>
          <w:p w:rsidR="007A3044" w:rsidRDefault="007A3044" w:rsidP="007A3044">
            <w:pPr>
              <w:jc w:val="both"/>
              <w:rPr>
                <w:b/>
              </w:rPr>
            </w:pPr>
            <w:r>
              <w:rPr>
                <w:b/>
              </w:rPr>
              <w:t>Údaje o odborném působení od absolvování VŠ</w:t>
            </w:r>
          </w:p>
        </w:tc>
      </w:tr>
      <w:tr w:rsidR="007A3044" w:rsidTr="007A3044">
        <w:trPr>
          <w:trHeight w:val="410"/>
        </w:trPr>
        <w:tc>
          <w:tcPr>
            <w:tcW w:w="9900" w:type="dxa"/>
            <w:gridSpan w:val="11"/>
          </w:tcPr>
          <w:p w:rsidR="007A3044" w:rsidRDefault="007A3044" w:rsidP="007A3044">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7A3044" w:rsidTr="007A3044">
        <w:trPr>
          <w:trHeight w:val="250"/>
        </w:trPr>
        <w:tc>
          <w:tcPr>
            <w:tcW w:w="9900" w:type="dxa"/>
            <w:gridSpan w:val="11"/>
            <w:shd w:val="clear" w:color="auto" w:fill="F7CAAC"/>
          </w:tcPr>
          <w:p w:rsidR="007A3044" w:rsidRDefault="007A3044" w:rsidP="007A3044">
            <w:pPr>
              <w:jc w:val="both"/>
            </w:pPr>
            <w:r>
              <w:rPr>
                <w:b/>
              </w:rPr>
              <w:t>Zkušenosti s vedením kvalifikačních a rigorózních prací</w:t>
            </w:r>
          </w:p>
        </w:tc>
      </w:tr>
      <w:tr w:rsidR="007A3044" w:rsidTr="007A3044">
        <w:trPr>
          <w:trHeight w:val="448"/>
        </w:trPr>
        <w:tc>
          <w:tcPr>
            <w:tcW w:w="9900" w:type="dxa"/>
            <w:gridSpan w:val="11"/>
          </w:tcPr>
          <w:p w:rsidR="00564500" w:rsidRDefault="00564500" w:rsidP="00564500">
            <w:pPr>
              <w:jc w:val="both"/>
            </w:pPr>
            <w:r>
              <w:t xml:space="preserve">Počet vedených bakalářských prací – 6 </w:t>
            </w:r>
          </w:p>
          <w:p w:rsidR="00564500" w:rsidRDefault="00564500" w:rsidP="00564500">
            <w:pPr>
              <w:jc w:val="both"/>
            </w:pPr>
            <w:r>
              <w:t>Počet vedených diplomových prací – 0</w:t>
            </w:r>
          </w:p>
        </w:tc>
      </w:tr>
      <w:tr w:rsidR="007A3044" w:rsidTr="007A3044">
        <w:trPr>
          <w:cantSplit/>
        </w:trPr>
        <w:tc>
          <w:tcPr>
            <w:tcW w:w="3361" w:type="dxa"/>
            <w:gridSpan w:val="2"/>
            <w:tcBorders>
              <w:top w:val="single" w:sz="12" w:space="0" w:color="auto"/>
            </w:tcBorders>
            <w:shd w:val="clear" w:color="auto" w:fill="F7CAAC"/>
          </w:tcPr>
          <w:p w:rsidR="007A3044" w:rsidRDefault="007A3044" w:rsidP="007A3044">
            <w:pPr>
              <w:jc w:val="both"/>
            </w:pPr>
            <w:r>
              <w:rPr>
                <w:b/>
              </w:rPr>
              <w:t xml:space="preserve">Obor habilitačního řízení </w:t>
            </w:r>
          </w:p>
        </w:tc>
        <w:tc>
          <w:tcPr>
            <w:tcW w:w="2254" w:type="dxa"/>
            <w:gridSpan w:val="2"/>
            <w:tcBorders>
              <w:top w:val="single" w:sz="12" w:space="0" w:color="auto"/>
            </w:tcBorders>
            <w:shd w:val="clear" w:color="auto" w:fill="F7CAAC"/>
          </w:tcPr>
          <w:p w:rsidR="007A3044" w:rsidRDefault="007A3044" w:rsidP="007A3044">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7A3044" w:rsidRDefault="007A3044" w:rsidP="007A3044">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7A3044" w:rsidRDefault="007A3044" w:rsidP="007A3044">
            <w:pPr>
              <w:jc w:val="both"/>
              <w:rPr>
                <w:b/>
              </w:rPr>
            </w:pPr>
            <w:r>
              <w:rPr>
                <w:b/>
              </w:rPr>
              <w:t>Ohlasy publikací</w:t>
            </w:r>
          </w:p>
        </w:tc>
      </w:tr>
      <w:tr w:rsidR="007A3044" w:rsidTr="007A3044">
        <w:trPr>
          <w:cantSplit/>
        </w:trPr>
        <w:tc>
          <w:tcPr>
            <w:tcW w:w="3361" w:type="dxa"/>
            <w:gridSpan w:val="2"/>
          </w:tcPr>
          <w:p w:rsidR="007A3044" w:rsidRDefault="007A3044" w:rsidP="007A3044">
            <w:pPr>
              <w:jc w:val="both"/>
            </w:pPr>
          </w:p>
        </w:tc>
        <w:tc>
          <w:tcPr>
            <w:tcW w:w="2254" w:type="dxa"/>
            <w:gridSpan w:val="2"/>
          </w:tcPr>
          <w:p w:rsidR="007A3044" w:rsidRDefault="007A3044" w:rsidP="007A3044">
            <w:pPr>
              <w:jc w:val="both"/>
            </w:pPr>
          </w:p>
        </w:tc>
        <w:tc>
          <w:tcPr>
            <w:tcW w:w="2257" w:type="dxa"/>
            <w:gridSpan w:val="4"/>
            <w:tcBorders>
              <w:right w:val="single" w:sz="12" w:space="0" w:color="auto"/>
            </w:tcBorders>
          </w:tcPr>
          <w:p w:rsidR="007A3044" w:rsidRDefault="007A3044" w:rsidP="007A3044">
            <w:pPr>
              <w:jc w:val="both"/>
            </w:pPr>
          </w:p>
        </w:tc>
        <w:tc>
          <w:tcPr>
            <w:tcW w:w="635" w:type="dxa"/>
            <w:tcBorders>
              <w:left w:val="single" w:sz="12" w:space="0" w:color="auto"/>
            </w:tcBorders>
            <w:shd w:val="clear" w:color="auto" w:fill="F7CAAC"/>
          </w:tcPr>
          <w:p w:rsidR="007A3044" w:rsidRDefault="007A3044" w:rsidP="007A3044">
            <w:pPr>
              <w:jc w:val="both"/>
            </w:pPr>
            <w:r>
              <w:rPr>
                <w:b/>
              </w:rPr>
              <w:t>WOS</w:t>
            </w:r>
          </w:p>
        </w:tc>
        <w:tc>
          <w:tcPr>
            <w:tcW w:w="696" w:type="dxa"/>
            <w:shd w:val="clear" w:color="auto" w:fill="F7CAAC"/>
          </w:tcPr>
          <w:p w:rsidR="007A3044" w:rsidRDefault="007A3044" w:rsidP="007A3044">
            <w:pPr>
              <w:jc w:val="both"/>
              <w:rPr>
                <w:sz w:val="18"/>
              </w:rPr>
            </w:pPr>
            <w:r>
              <w:rPr>
                <w:b/>
                <w:sz w:val="18"/>
              </w:rPr>
              <w:t>Scopus</w:t>
            </w:r>
          </w:p>
        </w:tc>
        <w:tc>
          <w:tcPr>
            <w:tcW w:w="697" w:type="dxa"/>
            <w:shd w:val="clear" w:color="auto" w:fill="F7CAAC"/>
          </w:tcPr>
          <w:p w:rsidR="007A3044" w:rsidRDefault="007A3044" w:rsidP="007A3044">
            <w:pPr>
              <w:jc w:val="both"/>
            </w:pPr>
            <w:r>
              <w:rPr>
                <w:b/>
                <w:sz w:val="18"/>
              </w:rPr>
              <w:t>ostatní</w:t>
            </w:r>
          </w:p>
        </w:tc>
      </w:tr>
      <w:tr w:rsidR="007A3044" w:rsidTr="007A3044">
        <w:trPr>
          <w:cantSplit/>
          <w:trHeight w:val="70"/>
        </w:trPr>
        <w:tc>
          <w:tcPr>
            <w:tcW w:w="3361" w:type="dxa"/>
            <w:gridSpan w:val="2"/>
            <w:shd w:val="clear" w:color="auto" w:fill="F7CAAC"/>
          </w:tcPr>
          <w:p w:rsidR="007A3044" w:rsidRDefault="007A3044" w:rsidP="007A3044">
            <w:pPr>
              <w:jc w:val="both"/>
            </w:pPr>
            <w:r>
              <w:rPr>
                <w:b/>
              </w:rPr>
              <w:t>Obor jmenovacího řízení</w:t>
            </w:r>
          </w:p>
        </w:tc>
        <w:tc>
          <w:tcPr>
            <w:tcW w:w="2254" w:type="dxa"/>
            <w:gridSpan w:val="2"/>
            <w:shd w:val="clear" w:color="auto" w:fill="F7CAAC"/>
          </w:tcPr>
          <w:p w:rsidR="007A3044" w:rsidRDefault="007A3044" w:rsidP="007A3044">
            <w:pPr>
              <w:jc w:val="both"/>
            </w:pPr>
            <w:r>
              <w:rPr>
                <w:b/>
              </w:rPr>
              <w:t>Rok udělení hodnosti</w:t>
            </w:r>
          </w:p>
        </w:tc>
        <w:tc>
          <w:tcPr>
            <w:tcW w:w="2257" w:type="dxa"/>
            <w:gridSpan w:val="4"/>
            <w:tcBorders>
              <w:right w:val="single" w:sz="12" w:space="0" w:color="auto"/>
            </w:tcBorders>
            <w:shd w:val="clear" w:color="auto" w:fill="F7CAAC"/>
          </w:tcPr>
          <w:p w:rsidR="007A3044" w:rsidRDefault="007A3044" w:rsidP="007A3044">
            <w:pPr>
              <w:jc w:val="both"/>
            </w:pPr>
          </w:p>
        </w:tc>
        <w:tc>
          <w:tcPr>
            <w:tcW w:w="635" w:type="dxa"/>
            <w:vMerge w:val="restart"/>
            <w:tcBorders>
              <w:left w:val="single" w:sz="12" w:space="0" w:color="auto"/>
            </w:tcBorders>
          </w:tcPr>
          <w:p w:rsidR="007A3044" w:rsidRDefault="00564500" w:rsidP="007A3044">
            <w:pPr>
              <w:jc w:val="both"/>
              <w:rPr>
                <w:b/>
              </w:rPr>
            </w:pPr>
            <w:r>
              <w:rPr>
                <w:b/>
              </w:rPr>
              <w:t>0</w:t>
            </w:r>
          </w:p>
        </w:tc>
        <w:tc>
          <w:tcPr>
            <w:tcW w:w="696" w:type="dxa"/>
            <w:vMerge w:val="restart"/>
          </w:tcPr>
          <w:p w:rsidR="007A3044" w:rsidRDefault="00564500" w:rsidP="007A3044">
            <w:pPr>
              <w:jc w:val="both"/>
              <w:rPr>
                <w:b/>
              </w:rPr>
            </w:pPr>
            <w:r>
              <w:rPr>
                <w:b/>
              </w:rPr>
              <w:t>0</w:t>
            </w:r>
          </w:p>
        </w:tc>
        <w:tc>
          <w:tcPr>
            <w:tcW w:w="697" w:type="dxa"/>
            <w:vMerge w:val="restart"/>
          </w:tcPr>
          <w:p w:rsidR="007A3044" w:rsidRDefault="00564500" w:rsidP="007A3044">
            <w:pPr>
              <w:jc w:val="both"/>
              <w:rPr>
                <w:b/>
              </w:rPr>
            </w:pPr>
            <w:r>
              <w:rPr>
                <w:b/>
              </w:rPr>
              <w:t>8</w:t>
            </w:r>
          </w:p>
        </w:tc>
      </w:tr>
      <w:tr w:rsidR="007A3044" w:rsidTr="007A3044">
        <w:trPr>
          <w:trHeight w:val="205"/>
        </w:trPr>
        <w:tc>
          <w:tcPr>
            <w:tcW w:w="3361" w:type="dxa"/>
            <w:gridSpan w:val="2"/>
          </w:tcPr>
          <w:p w:rsidR="007A3044" w:rsidRDefault="007A3044" w:rsidP="007A3044">
            <w:pPr>
              <w:jc w:val="both"/>
            </w:pPr>
          </w:p>
        </w:tc>
        <w:tc>
          <w:tcPr>
            <w:tcW w:w="2254" w:type="dxa"/>
            <w:gridSpan w:val="2"/>
          </w:tcPr>
          <w:p w:rsidR="007A3044" w:rsidRDefault="007A3044" w:rsidP="007A3044">
            <w:pPr>
              <w:jc w:val="both"/>
            </w:pPr>
          </w:p>
        </w:tc>
        <w:tc>
          <w:tcPr>
            <w:tcW w:w="2257" w:type="dxa"/>
            <w:gridSpan w:val="4"/>
            <w:tcBorders>
              <w:right w:val="single" w:sz="12" w:space="0" w:color="auto"/>
            </w:tcBorders>
          </w:tcPr>
          <w:p w:rsidR="007A3044" w:rsidRDefault="007A3044" w:rsidP="007A3044">
            <w:pPr>
              <w:jc w:val="both"/>
            </w:pPr>
          </w:p>
        </w:tc>
        <w:tc>
          <w:tcPr>
            <w:tcW w:w="635" w:type="dxa"/>
            <w:vMerge/>
            <w:tcBorders>
              <w:left w:val="single" w:sz="12" w:space="0" w:color="auto"/>
            </w:tcBorders>
            <w:vAlign w:val="center"/>
          </w:tcPr>
          <w:p w:rsidR="007A3044" w:rsidRDefault="007A3044" w:rsidP="007A3044">
            <w:pPr>
              <w:rPr>
                <w:b/>
              </w:rPr>
            </w:pPr>
          </w:p>
        </w:tc>
        <w:tc>
          <w:tcPr>
            <w:tcW w:w="696" w:type="dxa"/>
            <w:vMerge/>
            <w:vAlign w:val="center"/>
          </w:tcPr>
          <w:p w:rsidR="007A3044" w:rsidRDefault="007A3044" w:rsidP="007A3044">
            <w:pPr>
              <w:rPr>
                <w:b/>
              </w:rPr>
            </w:pPr>
          </w:p>
        </w:tc>
        <w:tc>
          <w:tcPr>
            <w:tcW w:w="697" w:type="dxa"/>
            <w:vMerge/>
            <w:vAlign w:val="center"/>
          </w:tcPr>
          <w:p w:rsidR="007A3044" w:rsidRDefault="007A3044" w:rsidP="007A3044">
            <w:pPr>
              <w:rPr>
                <w:b/>
              </w:rPr>
            </w:pPr>
          </w:p>
        </w:tc>
      </w:tr>
      <w:tr w:rsidR="007A3044" w:rsidTr="007A3044">
        <w:tc>
          <w:tcPr>
            <w:tcW w:w="9900" w:type="dxa"/>
            <w:gridSpan w:val="11"/>
            <w:shd w:val="clear" w:color="auto" w:fill="F7CAAC"/>
          </w:tcPr>
          <w:p w:rsidR="007A3044" w:rsidRDefault="007A3044" w:rsidP="007A3044">
            <w:pPr>
              <w:jc w:val="both"/>
              <w:rPr>
                <w:b/>
              </w:rPr>
            </w:pPr>
            <w:r>
              <w:rPr>
                <w:b/>
              </w:rPr>
              <w:t xml:space="preserve">Přehled o nejvýznamnější publikační a další tvůrčí činnosti nebo další profesní činnosti u odborníků z praxe vztahující se k zabezpečovaným předmětům </w:t>
            </w:r>
          </w:p>
        </w:tc>
      </w:tr>
      <w:tr w:rsidR="007A3044" w:rsidTr="007A3044">
        <w:trPr>
          <w:trHeight w:val="2347"/>
        </w:trPr>
        <w:tc>
          <w:tcPr>
            <w:tcW w:w="9900" w:type="dxa"/>
            <w:gridSpan w:val="11"/>
          </w:tcPr>
          <w:p w:rsidR="00564500" w:rsidRPr="00D62CDC" w:rsidRDefault="00564500" w:rsidP="00564500">
            <w:pPr>
              <w:jc w:val="both"/>
              <w:rPr>
                <w:caps/>
              </w:rPr>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rsidR="00564500" w:rsidRDefault="00564500" w:rsidP="00564500">
            <w:pPr>
              <w:jc w:val="both"/>
            </w:pPr>
            <w:r w:rsidRPr="00E66B0B">
              <w:rPr>
                <w:i/>
              </w:rPr>
              <w:t>Přehled projektové činnosti:</w:t>
            </w:r>
          </w:p>
          <w:p w:rsidR="00564500" w:rsidRPr="00D62CDC" w:rsidRDefault="00564500" w:rsidP="00564500">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rsidR="007A3044" w:rsidRDefault="00564500" w:rsidP="007A3044">
            <w:pPr>
              <w:jc w:val="both"/>
              <w:rPr>
                <w:b/>
              </w:rPr>
            </w:pPr>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tc>
      </w:tr>
      <w:tr w:rsidR="007A3044" w:rsidTr="007A3044">
        <w:trPr>
          <w:trHeight w:val="218"/>
        </w:trPr>
        <w:tc>
          <w:tcPr>
            <w:tcW w:w="9900" w:type="dxa"/>
            <w:gridSpan w:val="11"/>
            <w:shd w:val="clear" w:color="auto" w:fill="F7CAAC"/>
          </w:tcPr>
          <w:p w:rsidR="007A3044" w:rsidRDefault="007A3044" w:rsidP="007A3044">
            <w:pPr>
              <w:rPr>
                <w:b/>
              </w:rPr>
            </w:pPr>
            <w:r>
              <w:rPr>
                <w:b/>
              </w:rPr>
              <w:t>Působení v zahraničí</w:t>
            </w:r>
          </w:p>
        </w:tc>
      </w:tr>
      <w:tr w:rsidR="007A3044" w:rsidTr="007A3044">
        <w:trPr>
          <w:trHeight w:val="184"/>
        </w:trPr>
        <w:tc>
          <w:tcPr>
            <w:tcW w:w="9900" w:type="dxa"/>
            <w:gridSpan w:val="11"/>
          </w:tcPr>
          <w:p w:rsidR="007A3044" w:rsidRDefault="007A3044" w:rsidP="007A3044">
            <w:pPr>
              <w:rPr>
                <w:b/>
              </w:rPr>
            </w:pPr>
          </w:p>
        </w:tc>
      </w:tr>
      <w:tr w:rsidR="007A3044" w:rsidTr="007A3044">
        <w:trPr>
          <w:cantSplit/>
          <w:trHeight w:val="230"/>
        </w:trPr>
        <w:tc>
          <w:tcPr>
            <w:tcW w:w="2529" w:type="dxa"/>
            <w:shd w:val="clear" w:color="auto" w:fill="F7CAAC"/>
          </w:tcPr>
          <w:p w:rsidR="007A3044" w:rsidRDefault="007A3044" w:rsidP="007A3044">
            <w:pPr>
              <w:jc w:val="both"/>
              <w:rPr>
                <w:b/>
              </w:rPr>
            </w:pPr>
            <w:r>
              <w:rPr>
                <w:b/>
              </w:rPr>
              <w:t xml:space="preserve">Podpis </w:t>
            </w:r>
          </w:p>
        </w:tc>
        <w:tc>
          <w:tcPr>
            <w:tcW w:w="4554" w:type="dxa"/>
            <w:gridSpan w:val="5"/>
          </w:tcPr>
          <w:p w:rsidR="007A3044" w:rsidRPr="00B10230" w:rsidRDefault="007A3044" w:rsidP="007A3044">
            <w:pPr>
              <w:jc w:val="both"/>
              <w:rPr>
                <w:b/>
              </w:rPr>
            </w:pPr>
          </w:p>
        </w:tc>
        <w:tc>
          <w:tcPr>
            <w:tcW w:w="789" w:type="dxa"/>
            <w:gridSpan w:val="2"/>
            <w:shd w:val="clear" w:color="auto" w:fill="F7CAAC"/>
          </w:tcPr>
          <w:p w:rsidR="007A3044" w:rsidRDefault="007A3044" w:rsidP="007A3044">
            <w:pPr>
              <w:jc w:val="both"/>
            </w:pPr>
            <w:r>
              <w:rPr>
                <w:b/>
              </w:rPr>
              <w:t>datum</w:t>
            </w:r>
          </w:p>
        </w:tc>
        <w:tc>
          <w:tcPr>
            <w:tcW w:w="2028" w:type="dxa"/>
            <w:gridSpan w:val="3"/>
          </w:tcPr>
          <w:p w:rsidR="007A3044" w:rsidRDefault="007A3044" w:rsidP="007A3044">
            <w:pPr>
              <w:jc w:val="both"/>
            </w:pPr>
          </w:p>
        </w:tc>
      </w:tr>
    </w:tbl>
    <w:p w:rsidR="007A3044" w:rsidRDefault="007A3044" w:rsidP="007A3044">
      <w:pPr>
        <w:spacing w:after="160" w:line="259" w:lineRule="auto"/>
      </w:pPr>
    </w:p>
    <w:p w:rsidR="007A3044" w:rsidRDefault="007A3044" w:rsidP="007A3044">
      <w:pPr>
        <w:spacing w:after="160" w:line="259" w:lineRule="auto"/>
      </w:pPr>
    </w:p>
    <w:p w:rsidR="007A3044" w:rsidRDefault="007A3044" w:rsidP="007A304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A3044" w:rsidTr="007A3044">
        <w:tc>
          <w:tcPr>
            <w:tcW w:w="9859" w:type="dxa"/>
            <w:gridSpan w:val="11"/>
            <w:tcBorders>
              <w:bottom w:val="double" w:sz="4" w:space="0" w:color="auto"/>
            </w:tcBorders>
            <w:shd w:val="clear" w:color="auto" w:fill="BDD6EE"/>
          </w:tcPr>
          <w:p w:rsidR="007A3044" w:rsidRDefault="007A3044" w:rsidP="007A3044">
            <w:pPr>
              <w:jc w:val="both"/>
              <w:rPr>
                <w:b/>
                <w:sz w:val="28"/>
              </w:rPr>
            </w:pPr>
            <w:r>
              <w:rPr>
                <w:b/>
                <w:sz w:val="28"/>
              </w:rPr>
              <w:lastRenderedPageBreak/>
              <w:t>C-I – Personální zabezpečení</w:t>
            </w:r>
          </w:p>
        </w:tc>
      </w:tr>
      <w:tr w:rsidR="007A3044" w:rsidTr="007A3044">
        <w:tc>
          <w:tcPr>
            <w:tcW w:w="2518" w:type="dxa"/>
            <w:tcBorders>
              <w:top w:val="double" w:sz="4" w:space="0" w:color="auto"/>
            </w:tcBorders>
            <w:shd w:val="clear" w:color="auto" w:fill="F7CAAC"/>
          </w:tcPr>
          <w:p w:rsidR="007A3044" w:rsidRDefault="007A3044" w:rsidP="007A3044">
            <w:pPr>
              <w:jc w:val="both"/>
              <w:rPr>
                <w:b/>
              </w:rPr>
            </w:pPr>
            <w:r>
              <w:rPr>
                <w:b/>
              </w:rPr>
              <w:t>Vysoká škola</w:t>
            </w:r>
          </w:p>
        </w:tc>
        <w:tc>
          <w:tcPr>
            <w:tcW w:w="7341" w:type="dxa"/>
            <w:gridSpan w:val="10"/>
          </w:tcPr>
          <w:p w:rsidR="007A3044" w:rsidRDefault="007A3044" w:rsidP="007A3044">
            <w:pPr>
              <w:jc w:val="both"/>
            </w:pPr>
            <w:r>
              <w:t>Univerzita Tomáše Bati ve Zlíně</w:t>
            </w:r>
          </w:p>
        </w:tc>
      </w:tr>
      <w:tr w:rsidR="007A3044" w:rsidTr="007A3044">
        <w:tc>
          <w:tcPr>
            <w:tcW w:w="2518" w:type="dxa"/>
            <w:shd w:val="clear" w:color="auto" w:fill="F7CAAC"/>
          </w:tcPr>
          <w:p w:rsidR="007A3044" w:rsidRDefault="007A3044" w:rsidP="007A3044">
            <w:pPr>
              <w:jc w:val="both"/>
              <w:rPr>
                <w:b/>
              </w:rPr>
            </w:pPr>
            <w:r>
              <w:rPr>
                <w:b/>
              </w:rPr>
              <w:t>Součást vysoké školy</w:t>
            </w:r>
          </w:p>
        </w:tc>
        <w:tc>
          <w:tcPr>
            <w:tcW w:w="7341" w:type="dxa"/>
            <w:gridSpan w:val="10"/>
          </w:tcPr>
          <w:p w:rsidR="007A3044" w:rsidRDefault="007A3044" w:rsidP="007A3044">
            <w:pPr>
              <w:jc w:val="both"/>
            </w:pPr>
            <w:r>
              <w:t>Fakulta managementu a ekonomiky</w:t>
            </w:r>
          </w:p>
        </w:tc>
      </w:tr>
      <w:tr w:rsidR="007A3044" w:rsidTr="007A3044">
        <w:tc>
          <w:tcPr>
            <w:tcW w:w="2518" w:type="dxa"/>
            <w:shd w:val="clear" w:color="auto" w:fill="F7CAAC"/>
          </w:tcPr>
          <w:p w:rsidR="007A3044" w:rsidRDefault="007A3044" w:rsidP="007A3044">
            <w:pPr>
              <w:jc w:val="both"/>
              <w:rPr>
                <w:b/>
              </w:rPr>
            </w:pPr>
            <w:r>
              <w:rPr>
                <w:b/>
              </w:rPr>
              <w:t>Název studijního programu</w:t>
            </w:r>
          </w:p>
        </w:tc>
        <w:tc>
          <w:tcPr>
            <w:tcW w:w="7341" w:type="dxa"/>
            <w:gridSpan w:val="10"/>
          </w:tcPr>
          <w:p w:rsidR="007A3044" w:rsidRDefault="007A3044" w:rsidP="007A3044">
            <w:pPr>
              <w:jc w:val="both"/>
            </w:pPr>
            <w:r>
              <w:t>Management ve zdravotnictví</w:t>
            </w:r>
          </w:p>
        </w:tc>
      </w:tr>
      <w:tr w:rsidR="007A3044" w:rsidTr="007A3044">
        <w:tc>
          <w:tcPr>
            <w:tcW w:w="2518" w:type="dxa"/>
            <w:shd w:val="clear" w:color="auto" w:fill="F7CAAC"/>
          </w:tcPr>
          <w:p w:rsidR="007A3044" w:rsidRDefault="007A3044" w:rsidP="007A3044">
            <w:pPr>
              <w:jc w:val="both"/>
              <w:rPr>
                <w:b/>
              </w:rPr>
            </w:pPr>
            <w:r>
              <w:rPr>
                <w:b/>
              </w:rPr>
              <w:t>Jméno a příjmení</w:t>
            </w:r>
          </w:p>
        </w:tc>
        <w:tc>
          <w:tcPr>
            <w:tcW w:w="4536" w:type="dxa"/>
            <w:gridSpan w:val="5"/>
          </w:tcPr>
          <w:p w:rsidR="007A3044" w:rsidRDefault="007A3044" w:rsidP="007A3044">
            <w:pPr>
              <w:jc w:val="both"/>
            </w:pPr>
            <w:r>
              <w:t>Ludmila KOZUBÍKOVÁ</w:t>
            </w:r>
          </w:p>
        </w:tc>
        <w:tc>
          <w:tcPr>
            <w:tcW w:w="709" w:type="dxa"/>
            <w:shd w:val="clear" w:color="auto" w:fill="F7CAAC"/>
          </w:tcPr>
          <w:p w:rsidR="007A3044" w:rsidRDefault="007A3044" w:rsidP="007A3044">
            <w:pPr>
              <w:jc w:val="both"/>
              <w:rPr>
                <w:b/>
              </w:rPr>
            </w:pPr>
            <w:r>
              <w:rPr>
                <w:b/>
              </w:rPr>
              <w:t>Tituly</w:t>
            </w:r>
          </w:p>
        </w:tc>
        <w:tc>
          <w:tcPr>
            <w:tcW w:w="2096" w:type="dxa"/>
            <w:gridSpan w:val="4"/>
          </w:tcPr>
          <w:p w:rsidR="007A3044" w:rsidRDefault="007A3044" w:rsidP="007A3044">
            <w:pPr>
              <w:jc w:val="both"/>
            </w:pPr>
            <w:r>
              <w:t>Ing., Ph.D.</w:t>
            </w:r>
          </w:p>
        </w:tc>
      </w:tr>
      <w:tr w:rsidR="007A3044" w:rsidTr="007A3044">
        <w:tc>
          <w:tcPr>
            <w:tcW w:w="2518" w:type="dxa"/>
            <w:shd w:val="clear" w:color="auto" w:fill="F7CAAC"/>
          </w:tcPr>
          <w:p w:rsidR="007A3044" w:rsidRDefault="007A3044" w:rsidP="007A3044">
            <w:pPr>
              <w:jc w:val="both"/>
              <w:rPr>
                <w:b/>
              </w:rPr>
            </w:pPr>
            <w:r>
              <w:rPr>
                <w:b/>
              </w:rPr>
              <w:t>Rok narození</w:t>
            </w:r>
          </w:p>
        </w:tc>
        <w:tc>
          <w:tcPr>
            <w:tcW w:w="829" w:type="dxa"/>
          </w:tcPr>
          <w:p w:rsidR="007A3044" w:rsidRDefault="007A3044" w:rsidP="007A3044">
            <w:pPr>
              <w:jc w:val="both"/>
            </w:pPr>
            <w:r>
              <w:t>1977</w:t>
            </w:r>
          </w:p>
        </w:tc>
        <w:tc>
          <w:tcPr>
            <w:tcW w:w="1721" w:type="dxa"/>
            <w:shd w:val="clear" w:color="auto" w:fill="F7CAAC"/>
          </w:tcPr>
          <w:p w:rsidR="007A3044" w:rsidRDefault="007A3044" w:rsidP="007A3044">
            <w:pPr>
              <w:jc w:val="both"/>
              <w:rPr>
                <w:b/>
              </w:rPr>
            </w:pPr>
            <w:r>
              <w:rPr>
                <w:b/>
              </w:rPr>
              <w:t>typ vztahu k VŠ</w:t>
            </w:r>
          </w:p>
        </w:tc>
        <w:tc>
          <w:tcPr>
            <w:tcW w:w="992" w:type="dxa"/>
            <w:gridSpan w:val="2"/>
          </w:tcPr>
          <w:p w:rsidR="007A3044" w:rsidRDefault="007A3044" w:rsidP="007A3044">
            <w:pPr>
              <w:jc w:val="both"/>
            </w:pPr>
            <w:r>
              <w:t>pp</w:t>
            </w:r>
          </w:p>
        </w:tc>
        <w:tc>
          <w:tcPr>
            <w:tcW w:w="994" w:type="dxa"/>
            <w:shd w:val="clear" w:color="auto" w:fill="F7CAAC"/>
          </w:tcPr>
          <w:p w:rsidR="007A3044" w:rsidRDefault="007A3044" w:rsidP="007A3044">
            <w:pPr>
              <w:jc w:val="both"/>
              <w:rPr>
                <w:b/>
              </w:rPr>
            </w:pPr>
            <w:r>
              <w:rPr>
                <w:b/>
              </w:rPr>
              <w:t>rozsah</w:t>
            </w:r>
          </w:p>
        </w:tc>
        <w:tc>
          <w:tcPr>
            <w:tcW w:w="709" w:type="dxa"/>
          </w:tcPr>
          <w:p w:rsidR="007A3044" w:rsidRDefault="007A3044" w:rsidP="007A3044">
            <w:pPr>
              <w:jc w:val="both"/>
            </w:pPr>
            <w:r>
              <w:t>40</w:t>
            </w:r>
          </w:p>
        </w:tc>
        <w:tc>
          <w:tcPr>
            <w:tcW w:w="709" w:type="dxa"/>
            <w:gridSpan w:val="2"/>
            <w:shd w:val="clear" w:color="auto" w:fill="F7CAAC"/>
          </w:tcPr>
          <w:p w:rsidR="007A3044" w:rsidRDefault="007A3044" w:rsidP="007A3044">
            <w:pPr>
              <w:jc w:val="both"/>
              <w:rPr>
                <w:b/>
              </w:rPr>
            </w:pPr>
            <w:r>
              <w:rPr>
                <w:b/>
              </w:rPr>
              <w:t>do kdy</w:t>
            </w:r>
          </w:p>
        </w:tc>
        <w:tc>
          <w:tcPr>
            <w:tcW w:w="1387" w:type="dxa"/>
            <w:gridSpan w:val="2"/>
          </w:tcPr>
          <w:p w:rsidR="007A3044" w:rsidRDefault="00564500">
            <w:pPr>
              <w:jc w:val="both"/>
            </w:pPr>
            <w:r>
              <w:t>08/</w:t>
            </w:r>
            <w:r w:rsidR="007A3044">
              <w:t>2019</w:t>
            </w:r>
          </w:p>
        </w:tc>
      </w:tr>
      <w:tr w:rsidR="007A3044" w:rsidTr="007A3044">
        <w:tc>
          <w:tcPr>
            <w:tcW w:w="5068" w:type="dxa"/>
            <w:gridSpan w:val="3"/>
            <w:shd w:val="clear" w:color="auto" w:fill="F7CAAC"/>
          </w:tcPr>
          <w:p w:rsidR="007A3044" w:rsidRDefault="007A3044" w:rsidP="007A3044">
            <w:pPr>
              <w:jc w:val="both"/>
              <w:rPr>
                <w:b/>
              </w:rPr>
            </w:pPr>
            <w:r>
              <w:rPr>
                <w:b/>
              </w:rPr>
              <w:t>Typ vztahu na součásti VŠ, která uskutečňuje st. program</w:t>
            </w:r>
          </w:p>
        </w:tc>
        <w:tc>
          <w:tcPr>
            <w:tcW w:w="992" w:type="dxa"/>
            <w:gridSpan w:val="2"/>
          </w:tcPr>
          <w:p w:rsidR="007A3044" w:rsidRDefault="007A3044" w:rsidP="007A3044">
            <w:pPr>
              <w:jc w:val="both"/>
            </w:pPr>
            <w:r>
              <w:t>pp</w:t>
            </w:r>
          </w:p>
        </w:tc>
        <w:tc>
          <w:tcPr>
            <w:tcW w:w="994" w:type="dxa"/>
            <w:shd w:val="clear" w:color="auto" w:fill="F7CAAC"/>
          </w:tcPr>
          <w:p w:rsidR="007A3044" w:rsidRDefault="007A3044" w:rsidP="007A3044">
            <w:pPr>
              <w:jc w:val="both"/>
              <w:rPr>
                <w:b/>
              </w:rPr>
            </w:pPr>
            <w:r>
              <w:rPr>
                <w:b/>
              </w:rPr>
              <w:t>rozsah</w:t>
            </w:r>
          </w:p>
        </w:tc>
        <w:tc>
          <w:tcPr>
            <w:tcW w:w="709" w:type="dxa"/>
          </w:tcPr>
          <w:p w:rsidR="007A3044" w:rsidRDefault="007A3044" w:rsidP="007A3044">
            <w:pPr>
              <w:jc w:val="both"/>
            </w:pPr>
            <w:r>
              <w:t>40</w:t>
            </w:r>
          </w:p>
        </w:tc>
        <w:tc>
          <w:tcPr>
            <w:tcW w:w="709" w:type="dxa"/>
            <w:gridSpan w:val="2"/>
            <w:shd w:val="clear" w:color="auto" w:fill="F7CAAC"/>
          </w:tcPr>
          <w:p w:rsidR="007A3044" w:rsidRDefault="007A3044" w:rsidP="007A3044">
            <w:pPr>
              <w:jc w:val="both"/>
              <w:rPr>
                <w:b/>
              </w:rPr>
            </w:pPr>
            <w:r>
              <w:rPr>
                <w:b/>
              </w:rPr>
              <w:t>do kdy</w:t>
            </w:r>
          </w:p>
        </w:tc>
        <w:tc>
          <w:tcPr>
            <w:tcW w:w="1387" w:type="dxa"/>
            <w:gridSpan w:val="2"/>
          </w:tcPr>
          <w:p w:rsidR="007A3044" w:rsidRDefault="00564500">
            <w:pPr>
              <w:jc w:val="both"/>
            </w:pPr>
            <w:r>
              <w:t>0</w:t>
            </w:r>
            <w:r w:rsidR="007A3044">
              <w:t>8</w:t>
            </w:r>
            <w:r>
              <w:t>/</w:t>
            </w:r>
            <w:r w:rsidR="007A3044">
              <w:t>2019</w:t>
            </w:r>
          </w:p>
        </w:tc>
      </w:tr>
      <w:tr w:rsidR="007A3044" w:rsidTr="007A3044">
        <w:tc>
          <w:tcPr>
            <w:tcW w:w="6060" w:type="dxa"/>
            <w:gridSpan w:val="5"/>
            <w:shd w:val="clear" w:color="auto" w:fill="F7CAAC"/>
          </w:tcPr>
          <w:p w:rsidR="007A3044" w:rsidRDefault="007A3044" w:rsidP="007A3044">
            <w:pPr>
              <w:jc w:val="both"/>
            </w:pPr>
            <w:r>
              <w:rPr>
                <w:b/>
              </w:rPr>
              <w:t>Další současná působení jako akademický pracovník na jiných VŠ</w:t>
            </w:r>
          </w:p>
        </w:tc>
        <w:tc>
          <w:tcPr>
            <w:tcW w:w="1703" w:type="dxa"/>
            <w:gridSpan w:val="2"/>
            <w:shd w:val="clear" w:color="auto" w:fill="F7CAAC"/>
          </w:tcPr>
          <w:p w:rsidR="007A3044" w:rsidRDefault="007A3044" w:rsidP="007A3044">
            <w:pPr>
              <w:jc w:val="both"/>
              <w:rPr>
                <w:b/>
              </w:rPr>
            </w:pPr>
            <w:r>
              <w:rPr>
                <w:b/>
              </w:rPr>
              <w:t>typ prac. vztahu</w:t>
            </w:r>
          </w:p>
        </w:tc>
        <w:tc>
          <w:tcPr>
            <w:tcW w:w="2096" w:type="dxa"/>
            <w:gridSpan w:val="4"/>
            <w:shd w:val="clear" w:color="auto" w:fill="F7CAAC"/>
          </w:tcPr>
          <w:p w:rsidR="007A3044" w:rsidRDefault="007A3044" w:rsidP="007A3044">
            <w:pPr>
              <w:jc w:val="both"/>
              <w:rPr>
                <w:b/>
              </w:rPr>
            </w:pPr>
            <w:r>
              <w:rPr>
                <w:b/>
              </w:rPr>
              <w:t>rozsah</w:t>
            </w: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9859" w:type="dxa"/>
            <w:gridSpan w:val="11"/>
            <w:shd w:val="clear" w:color="auto" w:fill="F7CAAC"/>
          </w:tcPr>
          <w:p w:rsidR="007A3044" w:rsidRDefault="007A3044" w:rsidP="007A3044">
            <w:pPr>
              <w:jc w:val="both"/>
            </w:pPr>
            <w:r>
              <w:rPr>
                <w:b/>
              </w:rPr>
              <w:t>Předměty příslušného studijního programu a způsob zapojení do jejich výuky, příp. další zapojení do uskutečňování studijního programu</w:t>
            </w:r>
          </w:p>
        </w:tc>
      </w:tr>
      <w:tr w:rsidR="007A3044" w:rsidTr="007A3044">
        <w:trPr>
          <w:trHeight w:val="338"/>
        </w:trPr>
        <w:tc>
          <w:tcPr>
            <w:tcW w:w="9859" w:type="dxa"/>
            <w:gridSpan w:val="11"/>
            <w:tcBorders>
              <w:top w:val="nil"/>
            </w:tcBorders>
          </w:tcPr>
          <w:p w:rsidR="007A3044" w:rsidRDefault="007A3044" w:rsidP="007A3044">
            <w:pPr>
              <w:jc w:val="both"/>
            </w:pPr>
            <w:r>
              <w:t>Základy podnikatelství – garant, přednášející (90%)</w:t>
            </w:r>
          </w:p>
        </w:tc>
      </w:tr>
      <w:tr w:rsidR="007A3044" w:rsidTr="007A3044">
        <w:tc>
          <w:tcPr>
            <w:tcW w:w="9859" w:type="dxa"/>
            <w:gridSpan w:val="11"/>
            <w:shd w:val="clear" w:color="auto" w:fill="F7CAAC"/>
          </w:tcPr>
          <w:p w:rsidR="007A3044" w:rsidRDefault="007A3044" w:rsidP="007A3044">
            <w:pPr>
              <w:jc w:val="both"/>
            </w:pPr>
            <w:r>
              <w:rPr>
                <w:b/>
              </w:rPr>
              <w:t xml:space="preserve">Údaje o vzdělání na VŠ </w:t>
            </w:r>
          </w:p>
        </w:tc>
      </w:tr>
      <w:tr w:rsidR="007A3044" w:rsidTr="007A3044">
        <w:trPr>
          <w:trHeight w:val="1055"/>
        </w:trPr>
        <w:tc>
          <w:tcPr>
            <w:tcW w:w="9859" w:type="dxa"/>
            <w:gridSpan w:val="11"/>
          </w:tcPr>
          <w:p w:rsidR="007A3044" w:rsidRDefault="007A3044" w:rsidP="007A3044">
            <w:pPr>
              <w:tabs>
                <w:tab w:val="left" w:pos="1985"/>
              </w:tabs>
              <w:overflowPunct w:val="0"/>
              <w:autoSpaceDE w:val="0"/>
              <w:autoSpaceDN w:val="0"/>
              <w:adjustRightInd w:val="0"/>
            </w:pPr>
            <w:r w:rsidRPr="006B47E7">
              <w:rPr>
                <w:b/>
              </w:rPr>
              <w:t>2001-2004</w:t>
            </w:r>
            <w:r>
              <w:rPr>
                <w:b/>
              </w:rPr>
              <w:t xml:space="preserve">:   </w:t>
            </w:r>
            <w:r w:rsidRPr="005D5200">
              <w:t xml:space="preserve"> </w:t>
            </w:r>
            <w:r>
              <w:t xml:space="preserve">Vysoká škola ekonomická v Praze, Fakulta financí a účetnictví, obor Teorie vyučování ekonomických </w:t>
            </w:r>
            <w:r>
              <w:br/>
              <w:t xml:space="preserve">                       předmětů (</w:t>
            </w:r>
            <w:r w:rsidRPr="00BA3C01">
              <w:rPr>
                <w:b/>
              </w:rPr>
              <w:t>Ph.D.</w:t>
            </w:r>
            <w:r>
              <w:t>)</w:t>
            </w:r>
          </w:p>
          <w:p w:rsidR="007A3044" w:rsidRDefault="007A3044" w:rsidP="007A3044">
            <w:pPr>
              <w:rPr>
                <w:b/>
              </w:rPr>
            </w:pPr>
            <w:r w:rsidRPr="006B47E7">
              <w:rPr>
                <w:b/>
              </w:rPr>
              <w:t>1996-2001</w:t>
            </w:r>
            <w:r>
              <w:rPr>
                <w:b/>
              </w:rPr>
              <w:t xml:space="preserve">:     </w:t>
            </w:r>
            <w:r>
              <w:t>Vysoká škola ekonomická v Praze, Fakulta financí a účetnictví</w:t>
            </w:r>
            <w:r w:rsidRPr="005D5200">
              <w:t xml:space="preserve">, </w:t>
            </w:r>
            <w:r>
              <w:t xml:space="preserve">studijní obor Účetnictví a finanční řízení </w:t>
            </w:r>
            <w:r>
              <w:br/>
              <w:t xml:space="preserve">                       podniku (</w:t>
            </w:r>
            <w:r w:rsidRPr="00BA3C01">
              <w:rPr>
                <w:b/>
              </w:rPr>
              <w:t>Ing.</w:t>
            </w:r>
            <w:r>
              <w:t>)</w:t>
            </w:r>
          </w:p>
        </w:tc>
      </w:tr>
      <w:tr w:rsidR="007A3044" w:rsidTr="007A3044">
        <w:tc>
          <w:tcPr>
            <w:tcW w:w="9859" w:type="dxa"/>
            <w:gridSpan w:val="11"/>
            <w:shd w:val="clear" w:color="auto" w:fill="F7CAAC"/>
          </w:tcPr>
          <w:p w:rsidR="007A3044" w:rsidRDefault="007A3044" w:rsidP="007A3044">
            <w:pPr>
              <w:jc w:val="both"/>
              <w:rPr>
                <w:b/>
              </w:rPr>
            </w:pPr>
            <w:r>
              <w:rPr>
                <w:b/>
              </w:rPr>
              <w:t>Údaje o odborném působení od absolvování VŠ</w:t>
            </w:r>
          </w:p>
        </w:tc>
      </w:tr>
      <w:tr w:rsidR="007A3044" w:rsidTr="007A3044">
        <w:trPr>
          <w:trHeight w:val="975"/>
        </w:trPr>
        <w:tc>
          <w:tcPr>
            <w:tcW w:w="9859" w:type="dxa"/>
            <w:gridSpan w:val="11"/>
          </w:tcPr>
          <w:p w:rsidR="007A3044" w:rsidRDefault="007A3044" w:rsidP="007A3044">
            <w:pPr>
              <w:overflowPunct w:val="0"/>
              <w:autoSpaceDE w:val="0"/>
              <w:autoSpaceDN w:val="0"/>
              <w:adjustRightInd w:val="0"/>
              <w:jc w:val="both"/>
            </w:pPr>
            <w:r w:rsidRPr="00142257">
              <w:rPr>
                <w:b/>
              </w:rPr>
              <w:t xml:space="preserve">2013 </w:t>
            </w:r>
            <w:r>
              <w:rPr>
                <w:b/>
              </w:rPr>
              <w:t>–</w:t>
            </w:r>
            <w:r w:rsidRPr="00142257">
              <w:rPr>
                <w:b/>
              </w:rPr>
              <w:t xml:space="preserve"> dosud</w:t>
            </w:r>
            <w:r>
              <w:rPr>
                <w:b/>
              </w:rPr>
              <w:t xml:space="preserve">:   </w:t>
            </w:r>
            <w:r>
              <w:t xml:space="preserve"> </w:t>
            </w:r>
            <w:r w:rsidRPr="000D1415">
              <w:t xml:space="preserve">UTB, FAME, </w:t>
            </w:r>
            <w:r>
              <w:t xml:space="preserve">Ústav podnikové ekonomiky, </w:t>
            </w:r>
            <w:r w:rsidRPr="000D1415">
              <w:t>odborný asistent</w:t>
            </w:r>
          </w:p>
          <w:p w:rsidR="007A3044" w:rsidRPr="006B03E2" w:rsidRDefault="007A3044" w:rsidP="007A3044">
            <w:pPr>
              <w:overflowPunct w:val="0"/>
              <w:autoSpaceDE w:val="0"/>
              <w:autoSpaceDN w:val="0"/>
              <w:adjustRightInd w:val="0"/>
              <w:jc w:val="both"/>
              <w:rPr>
                <w:i/>
                <w:iCs/>
              </w:rPr>
            </w:pPr>
            <w:r w:rsidRPr="00142257">
              <w:rPr>
                <w:b/>
              </w:rPr>
              <w:t xml:space="preserve">2001 </w:t>
            </w:r>
            <w:r>
              <w:rPr>
                <w:b/>
              </w:rPr>
              <w:t xml:space="preserve">– </w:t>
            </w:r>
            <w:r w:rsidRPr="00142257">
              <w:rPr>
                <w:b/>
              </w:rPr>
              <w:t>2013</w:t>
            </w:r>
            <w:r>
              <w:rPr>
                <w:b/>
              </w:rPr>
              <w:t xml:space="preserve">:     </w:t>
            </w:r>
            <w:r>
              <w:t xml:space="preserve">Obchodní akademie T. Bati a Vyšší odborná škola ekonomická Zlín, učitelka odborných ekonomických </w:t>
            </w:r>
            <w:r>
              <w:br/>
              <w:t xml:space="preserve">                           předmětů v bakalářských studijních programech </w:t>
            </w:r>
          </w:p>
          <w:p w:rsidR="007A3044" w:rsidRDefault="007A3044" w:rsidP="007A3044">
            <w:pPr>
              <w:jc w:val="both"/>
            </w:pPr>
            <w:r w:rsidRPr="00142257">
              <w:rPr>
                <w:b/>
              </w:rPr>
              <w:t>2004 – 2005</w:t>
            </w:r>
            <w:r>
              <w:rPr>
                <w:b/>
              </w:rPr>
              <w:t xml:space="preserve">:      </w:t>
            </w:r>
            <w:r>
              <w:t>členka akreditační komise pro neuniverzitní vysoké školy</w:t>
            </w:r>
          </w:p>
        </w:tc>
      </w:tr>
      <w:tr w:rsidR="007A3044" w:rsidTr="007A3044">
        <w:trPr>
          <w:trHeight w:val="250"/>
        </w:trPr>
        <w:tc>
          <w:tcPr>
            <w:tcW w:w="9859" w:type="dxa"/>
            <w:gridSpan w:val="11"/>
            <w:shd w:val="clear" w:color="auto" w:fill="F7CAAC"/>
          </w:tcPr>
          <w:p w:rsidR="007A3044" w:rsidRDefault="007A3044" w:rsidP="007A3044">
            <w:pPr>
              <w:jc w:val="both"/>
            </w:pPr>
            <w:r>
              <w:rPr>
                <w:b/>
              </w:rPr>
              <w:t>Zkušenosti s vedením kvalifikačních a rigorózních prací</w:t>
            </w:r>
          </w:p>
        </w:tc>
      </w:tr>
      <w:tr w:rsidR="007A3044" w:rsidTr="007A3044">
        <w:trPr>
          <w:trHeight w:val="410"/>
        </w:trPr>
        <w:tc>
          <w:tcPr>
            <w:tcW w:w="9859" w:type="dxa"/>
            <w:gridSpan w:val="11"/>
          </w:tcPr>
          <w:p w:rsidR="00564500" w:rsidRDefault="00564500" w:rsidP="00564500">
            <w:pPr>
              <w:jc w:val="both"/>
            </w:pPr>
            <w:r>
              <w:t>Počet vedených bakalářských prací – 20</w:t>
            </w:r>
          </w:p>
          <w:p w:rsidR="00564500" w:rsidRDefault="00564500" w:rsidP="00564500">
            <w:pPr>
              <w:jc w:val="both"/>
            </w:pPr>
            <w:r>
              <w:t>Počet vedených diplomových prací – 10</w:t>
            </w:r>
          </w:p>
        </w:tc>
      </w:tr>
      <w:tr w:rsidR="007A3044" w:rsidTr="007A3044">
        <w:trPr>
          <w:cantSplit/>
        </w:trPr>
        <w:tc>
          <w:tcPr>
            <w:tcW w:w="3347" w:type="dxa"/>
            <w:gridSpan w:val="2"/>
            <w:tcBorders>
              <w:top w:val="single" w:sz="12" w:space="0" w:color="auto"/>
            </w:tcBorders>
            <w:shd w:val="clear" w:color="auto" w:fill="F7CAAC"/>
          </w:tcPr>
          <w:p w:rsidR="007A3044" w:rsidRDefault="007A3044" w:rsidP="007A3044">
            <w:pPr>
              <w:jc w:val="both"/>
            </w:pPr>
            <w:r>
              <w:rPr>
                <w:b/>
              </w:rPr>
              <w:t xml:space="preserve">Obor habilitačního řízení </w:t>
            </w:r>
          </w:p>
        </w:tc>
        <w:tc>
          <w:tcPr>
            <w:tcW w:w="2245" w:type="dxa"/>
            <w:gridSpan w:val="2"/>
            <w:tcBorders>
              <w:top w:val="single" w:sz="12" w:space="0" w:color="auto"/>
            </w:tcBorders>
            <w:shd w:val="clear" w:color="auto" w:fill="F7CAAC"/>
          </w:tcPr>
          <w:p w:rsidR="007A3044" w:rsidRDefault="007A3044" w:rsidP="007A304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A3044" w:rsidRDefault="007A3044" w:rsidP="007A304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A3044" w:rsidRDefault="007A3044" w:rsidP="007A3044">
            <w:pPr>
              <w:jc w:val="both"/>
              <w:rPr>
                <w:b/>
              </w:rPr>
            </w:pPr>
            <w:r>
              <w:rPr>
                <w:b/>
              </w:rPr>
              <w:t>Ohlasy publikací</w:t>
            </w:r>
          </w:p>
        </w:tc>
      </w:tr>
      <w:tr w:rsidR="007A3044" w:rsidTr="007A3044">
        <w:trPr>
          <w:cantSplit/>
        </w:trPr>
        <w:tc>
          <w:tcPr>
            <w:tcW w:w="3347" w:type="dxa"/>
            <w:gridSpan w:val="2"/>
          </w:tcPr>
          <w:p w:rsidR="007A3044" w:rsidRDefault="007A3044" w:rsidP="007A3044">
            <w:pPr>
              <w:jc w:val="both"/>
            </w:pPr>
          </w:p>
        </w:tc>
        <w:tc>
          <w:tcPr>
            <w:tcW w:w="2245" w:type="dxa"/>
            <w:gridSpan w:val="2"/>
          </w:tcPr>
          <w:p w:rsidR="007A3044" w:rsidRDefault="007A3044" w:rsidP="007A3044">
            <w:pPr>
              <w:jc w:val="both"/>
            </w:pPr>
          </w:p>
        </w:tc>
        <w:tc>
          <w:tcPr>
            <w:tcW w:w="2248" w:type="dxa"/>
            <w:gridSpan w:val="4"/>
            <w:tcBorders>
              <w:right w:val="single" w:sz="12" w:space="0" w:color="auto"/>
            </w:tcBorders>
          </w:tcPr>
          <w:p w:rsidR="007A3044" w:rsidRDefault="007A3044" w:rsidP="007A3044">
            <w:pPr>
              <w:jc w:val="both"/>
            </w:pPr>
          </w:p>
        </w:tc>
        <w:tc>
          <w:tcPr>
            <w:tcW w:w="632" w:type="dxa"/>
            <w:tcBorders>
              <w:left w:val="single" w:sz="12" w:space="0" w:color="auto"/>
            </w:tcBorders>
            <w:shd w:val="clear" w:color="auto" w:fill="F7CAAC"/>
          </w:tcPr>
          <w:p w:rsidR="007A3044" w:rsidRDefault="007A3044" w:rsidP="007A3044">
            <w:pPr>
              <w:jc w:val="both"/>
            </w:pPr>
            <w:r>
              <w:rPr>
                <w:b/>
              </w:rPr>
              <w:t>WOS</w:t>
            </w:r>
          </w:p>
        </w:tc>
        <w:tc>
          <w:tcPr>
            <w:tcW w:w="693" w:type="dxa"/>
            <w:shd w:val="clear" w:color="auto" w:fill="F7CAAC"/>
          </w:tcPr>
          <w:p w:rsidR="007A3044" w:rsidRDefault="007A3044" w:rsidP="007A3044">
            <w:pPr>
              <w:jc w:val="both"/>
              <w:rPr>
                <w:sz w:val="18"/>
              </w:rPr>
            </w:pPr>
            <w:r>
              <w:rPr>
                <w:b/>
                <w:sz w:val="18"/>
              </w:rPr>
              <w:t>Scopus</w:t>
            </w:r>
          </w:p>
        </w:tc>
        <w:tc>
          <w:tcPr>
            <w:tcW w:w="694" w:type="dxa"/>
            <w:shd w:val="clear" w:color="auto" w:fill="F7CAAC"/>
          </w:tcPr>
          <w:p w:rsidR="007A3044" w:rsidRDefault="007A3044" w:rsidP="007A3044">
            <w:pPr>
              <w:jc w:val="both"/>
            </w:pPr>
            <w:r>
              <w:rPr>
                <w:b/>
                <w:sz w:val="18"/>
              </w:rPr>
              <w:t>ostatní</w:t>
            </w:r>
          </w:p>
        </w:tc>
      </w:tr>
      <w:tr w:rsidR="007A3044" w:rsidTr="007A3044">
        <w:trPr>
          <w:cantSplit/>
          <w:trHeight w:val="70"/>
        </w:trPr>
        <w:tc>
          <w:tcPr>
            <w:tcW w:w="3347" w:type="dxa"/>
            <w:gridSpan w:val="2"/>
            <w:shd w:val="clear" w:color="auto" w:fill="F7CAAC"/>
          </w:tcPr>
          <w:p w:rsidR="007A3044" w:rsidRDefault="007A3044" w:rsidP="007A3044">
            <w:pPr>
              <w:jc w:val="both"/>
            </w:pPr>
            <w:r>
              <w:rPr>
                <w:b/>
              </w:rPr>
              <w:t>Obor jmenovacího řízení</w:t>
            </w:r>
          </w:p>
        </w:tc>
        <w:tc>
          <w:tcPr>
            <w:tcW w:w="2245" w:type="dxa"/>
            <w:gridSpan w:val="2"/>
            <w:shd w:val="clear" w:color="auto" w:fill="F7CAAC"/>
          </w:tcPr>
          <w:p w:rsidR="007A3044" w:rsidRDefault="007A3044" w:rsidP="007A3044">
            <w:pPr>
              <w:jc w:val="both"/>
            </w:pPr>
            <w:r>
              <w:rPr>
                <w:b/>
              </w:rPr>
              <w:t>Rok udělení hodnosti</w:t>
            </w:r>
          </w:p>
        </w:tc>
        <w:tc>
          <w:tcPr>
            <w:tcW w:w="2248" w:type="dxa"/>
            <w:gridSpan w:val="4"/>
            <w:tcBorders>
              <w:right w:val="single" w:sz="12" w:space="0" w:color="auto"/>
            </w:tcBorders>
            <w:shd w:val="clear" w:color="auto" w:fill="F7CAAC"/>
          </w:tcPr>
          <w:p w:rsidR="007A3044" w:rsidRDefault="007A3044" w:rsidP="007A3044">
            <w:pPr>
              <w:jc w:val="both"/>
            </w:pPr>
            <w:r>
              <w:rPr>
                <w:b/>
              </w:rPr>
              <w:t>Řízení konáno na VŠ</w:t>
            </w:r>
          </w:p>
        </w:tc>
        <w:tc>
          <w:tcPr>
            <w:tcW w:w="632" w:type="dxa"/>
            <w:vMerge w:val="restart"/>
            <w:tcBorders>
              <w:left w:val="single" w:sz="12" w:space="0" w:color="auto"/>
            </w:tcBorders>
          </w:tcPr>
          <w:p w:rsidR="007A3044" w:rsidRDefault="007A3044" w:rsidP="007A3044">
            <w:pPr>
              <w:jc w:val="both"/>
              <w:rPr>
                <w:b/>
              </w:rPr>
            </w:pPr>
            <w:r>
              <w:rPr>
                <w:b/>
              </w:rPr>
              <w:t>32</w:t>
            </w:r>
          </w:p>
        </w:tc>
        <w:tc>
          <w:tcPr>
            <w:tcW w:w="693" w:type="dxa"/>
            <w:vMerge w:val="restart"/>
          </w:tcPr>
          <w:p w:rsidR="007A3044" w:rsidRDefault="007A3044" w:rsidP="007A3044">
            <w:pPr>
              <w:jc w:val="both"/>
              <w:rPr>
                <w:b/>
              </w:rPr>
            </w:pPr>
            <w:r>
              <w:rPr>
                <w:b/>
              </w:rPr>
              <w:t>39</w:t>
            </w:r>
          </w:p>
        </w:tc>
        <w:tc>
          <w:tcPr>
            <w:tcW w:w="694" w:type="dxa"/>
            <w:vMerge w:val="restart"/>
          </w:tcPr>
          <w:p w:rsidR="007A3044" w:rsidRDefault="007A3044" w:rsidP="007A3044">
            <w:pPr>
              <w:jc w:val="both"/>
              <w:rPr>
                <w:b/>
              </w:rPr>
            </w:pPr>
          </w:p>
        </w:tc>
      </w:tr>
      <w:tr w:rsidR="007A3044" w:rsidTr="007A3044">
        <w:trPr>
          <w:trHeight w:val="205"/>
        </w:trPr>
        <w:tc>
          <w:tcPr>
            <w:tcW w:w="3347" w:type="dxa"/>
            <w:gridSpan w:val="2"/>
          </w:tcPr>
          <w:p w:rsidR="007A3044" w:rsidRDefault="007A3044" w:rsidP="007A3044">
            <w:pPr>
              <w:jc w:val="both"/>
            </w:pPr>
          </w:p>
        </w:tc>
        <w:tc>
          <w:tcPr>
            <w:tcW w:w="2245" w:type="dxa"/>
            <w:gridSpan w:val="2"/>
          </w:tcPr>
          <w:p w:rsidR="007A3044" w:rsidRDefault="007A3044" w:rsidP="007A3044">
            <w:pPr>
              <w:jc w:val="both"/>
            </w:pPr>
          </w:p>
        </w:tc>
        <w:tc>
          <w:tcPr>
            <w:tcW w:w="2248" w:type="dxa"/>
            <w:gridSpan w:val="4"/>
            <w:tcBorders>
              <w:right w:val="single" w:sz="12" w:space="0" w:color="auto"/>
            </w:tcBorders>
          </w:tcPr>
          <w:p w:rsidR="007A3044" w:rsidRDefault="007A3044" w:rsidP="007A3044">
            <w:pPr>
              <w:jc w:val="both"/>
            </w:pPr>
          </w:p>
        </w:tc>
        <w:tc>
          <w:tcPr>
            <w:tcW w:w="632" w:type="dxa"/>
            <w:vMerge/>
            <w:tcBorders>
              <w:left w:val="single" w:sz="12" w:space="0" w:color="auto"/>
            </w:tcBorders>
            <w:vAlign w:val="center"/>
          </w:tcPr>
          <w:p w:rsidR="007A3044" w:rsidRDefault="007A3044" w:rsidP="007A3044">
            <w:pPr>
              <w:rPr>
                <w:b/>
              </w:rPr>
            </w:pPr>
          </w:p>
        </w:tc>
        <w:tc>
          <w:tcPr>
            <w:tcW w:w="693" w:type="dxa"/>
            <w:vMerge/>
            <w:vAlign w:val="center"/>
          </w:tcPr>
          <w:p w:rsidR="007A3044" w:rsidRDefault="007A3044" w:rsidP="007A3044">
            <w:pPr>
              <w:rPr>
                <w:b/>
              </w:rPr>
            </w:pPr>
          </w:p>
        </w:tc>
        <w:tc>
          <w:tcPr>
            <w:tcW w:w="694" w:type="dxa"/>
            <w:vMerge/>
            <w:vAlign w:val="center"/>
          </w:tcPr>
          <w:p w:rsidR="007A3044" w:rsidRDefault="007A3044" w:rsidP="007A3044">
            <w:pPr>
              <w:rPr>
                <w:b/>
              </w:rPr>
            </w:pPr>
          </w:p>
        </w:tc>
      </w:tr>
      <w:tr w:rsidR="007A3044" w:rsidTr="007A3044">
        <w:tc>
          <w:tcPr>
            <w:tcW w:w="9859" w:type="dxa"/>
            <w:gridSpan w:val="11"/>
            <w:shd w:val="clear" w:color="auto" w:fill="F7CAAC"/>
          </w:tcPr>
          <w:p w:rsidR="007A3044" w:rsidRDefault="007A3044" w:rsidP="007A3044">
            <w:pPr>
              <w:jc w:val="both"/>
              <w:rPr>
                <w:b/>
              </w:rPr>
            </w:pPr>
            <w:r>
              <w:rPr>
                <w:b/>
              </w:rPr>
              <w:t xml:space="preserve">Přehled o nejvýznamnější publikační a další tvůrčí činnosti nebo další profesní činnosti u odborníků z praxe vztahující se k zabezpečovaným předmětům </w:t>
            </w:r>
          </w:p>
        </w:tc>
      </w:tr>
      <w:tr w:rsidR="007A3044" w:rsidTr="007A3044">
        <w:trPr>
          <w:trHeight w:val="2347"/>
        </w:trPr>
        <w:tc>
          <w:tcPr>
            <w:tcW w:w="9859" w:type="dxa"/>
            <w:gridSpan w:val="11"/>
          </w:tcPr>
          <w:p w:rsidR="00564500" w:rsidRDefault="007A3044" w:rsidP="00564500">
            <w:pPr>
              <w:jc w:val="both"/>
            </w:pPr>
            <w:r>
              <w:t>KL</w:t>
            </w:r>
            <w:r w:rsidR="00564500">
              <w:t xml:space="preserve"> KLJUČNIKOV, A., KOZUBÍKOVÁ, L., SOPKOVÁ, G. The Payment Discipline of Small and Medium-sized Enterprises. </w:t>
            </w:r>
            <w:r w:rsidR="00564500">
              <w:rPr>
                <w:i/>
              </w:rPr>
              <w:t>Journal of Competitiveness</w:t>
            </w:r>
            <w:r w:rsidR="00564500">
              <w:t xml:space="preserve">. 2017, Volume 9, Issue 2, pp. 45-61. </w:t>
            </w:r>
            <w:r w:rsidR="00564500" w:rsidRPr="00A5529F">
              <w:rPr>
                <w:szCs w:val="32"/>
              </w:rPr>
              <w:t>ISSN 1804-1728.</w:t>
            </w:r>
            <w:r w:rsidR="00564500">
              <w:rPr>
                <w:szCs w:val="32"/>
              </w:rPr>
              <w:t xml:space="preserve"> DOI </w:t>
            </w:r>
            <w:r w:rsidR="00564500" w:rsidRPr="00CF4F9D">
              <w:rPr>
                <w:szCs w:val="32"/>
              </w:rPr>
              <w:t>10.7441/joc.2017.02.04</w:t>
            </w:r>
            <w:r w:rsidR="00564500">
              <w:rPr>
                <w:szCs w:val="32"/>
              </w:rPr>
              <w:t xml:space="preserve"> (33%).</w:t>
            </w:r>
          </w:p>
          <w:p w:rsidR="00564500" w:rsidRDefault="00564500" w:rsidP="00564500">
            <w:pPr>
              <w:jc w:val="both"/>
            </w:pPr>
            <w:r w:rsidRPr="007E6852">
              <w:t xml:space="preserve">KOZUBÍKOVÁ, L., VOJTOVIČ, S., RAHMAN, A., SMRČKA, L. The Role of Entrepreneur´s Gender, Age and Firm´s Age in Autonomy. The Case Study from the Czech Republic. </w:t>
            </w:r>
            <w:r>
              <w:rPr>
                <w:i/>
              </w:rPr>
              <w:t>Economics &amp; Sociology.</w:t>
            </w:r>
            <w:r w:rsidRPr="007E6852">
              <w:rPr>
                <w:i/>
              </w:rPr>
              <w:t xml:space="preserve"> </w:t>
            </w:r>
            <w:r w:rsidRPr="007E6852">
              <w:t>2016</w:t>
            </w:r>
            <w:r>
              <w:t>, Volume</w:t>
            </w:r>
            <w:r w:rsidRPr="007E6852">
              <w:t xml:space="preserve"> 9, </w:t>
            </w:r>
            <w:r>
              <w:t xml:space="preserve">Issue </w:t>
            </w:r>
            <w:r w:rsidRPr="007E6852">
              <w:t>2, pp. 168-182.</w:t>
            </w:r>
            <w:r>
              <w:t xml:space="preserve"> ISSN </w:t>
            </w:r>
            <w:r w:rsidRPr="00D54B6C">
              <w:t>2071-789X</w:t>
            </w:r>
            <w:r>
              <w:t xml:space="preserve">. </w:t>
            </w:r>
            <w:r w:rsidRPr="00D54B6C">
              <w:t>DOI:dx.doi.org/10.14254/2071-789X.2016/9-2/12</w:t>
            </w:r>
            <w:r>
              <w:t xml:space="preserve"> (60%).</w:t>
            </w:r>
          </w:p>
          <w:p w:rsidR="00564500" w:rsidRPr="007E6852" w:rsidRDefault="00564500" w:rsidP="00564500">
            <w:pPr>
              <w:jc w:val="both"/>
            </w:pPr>
            <w:r>
              <w:t xml:space="preserve">KOZUBÍKOVÁ, L., ZOUBKOVÁ, A. Entrepreneur´s attitude towards innovativeness and competitive aggressiveness. </w:t>
            </w:r>
            <w:r w:rsidRPr="008E2EA4">
              <w:rPr>
                <w:i/>
                <w:iCs/>
              </w:rPr>
              <w:t>J</w:t>
            </w:r>
            <w:r>
              <w:rPr>
                <w:i/>
                <w:iCs/>
              </w:rPr>
              <w:t>ournal of International Studies.</w:t>
            </w:r>
            <w:r w:rsidRPr="008E2EA4">
              <w:rPr>
                <w:i/>
                <w:iCs/>
              </w:rPr>
              <w:t xml:space="preserve"> </w:t>
            </w:r>
            <w:r>
              <w:t xml:space="preserve">2016, Volume 9, Issue 1, pp. 192-204. ISSN 2306-3483. </w:t>
            </w:r>
            <w:r w:rsidRPr="00D54B6C">
              <w:t>DOI</w:t>
            </w:r>
            <w:r>
              <w:t>: 10.14254/2071-8330.2016/9-1/1 (90%).</w:t>
            </w:r>
          </w:p>
          <w:p w:rsidR="00564500" w:rsidRDefault="00564500" w:rsidP="00564500">
            <w:pPr>
              <w:jc w:val="both"/>
            </w:pPr>
            <w:r>
              <w:t xml:space="preserve">KOZUBÍKOVÁ, L., BELÁS, J., BILAN, Y., BARTOŠ, P. Personal characteristics of entrepreneurs in the context of perception and management of business risk in the SME segment. </w:t>
            </w:r>
            <w:r>
              <w:rPr>
                <w:i/>
              </w:rPr>
              <w:t xml:space="preserve">Economics and Sociology. </w:t>
            </w:r>
            <w:r>
              <w:t>2015</w:t>
            </w:r>
            <w:r>
              <w:rPr>
                <w:i/>
              </w:rPr>
              <w:t xml:space="preserve">, </w:t>
            </w:r>
            <w:r>
              <w:t xml:space="preserve">Volume 8, Issue 1, pp. 42-55. ISSN </w:t>
            </w:r>
            <w:r w:rsidRPr="00D54B6C">
              <w:t>2071-789X</w:t>
            </w:r>
            <w:r>
              <w:t xml:space="preserve">. </w:t>
            </w:r>
            <w:r w:rsidRPr="00D54B6C">
              <w:t>DOI:10.14254/2071- 789X.2015/8-1/4</w:t>
            </w:r>
            <w:r>
              <w:t xml:space="preserve"> (40%).</w:t>
            </w:r>
          </w:p>
          <w:p w:rsidR="00564500" w:rsidRDefault="00564500" w:rsidP="00564500">
            <w:pPr>
              <w:jc w:val="both"/>
            </w:pPr>
            <w:r>
              <w:t xml:space="preserve">KOZUBÍKOVÁ, L., BELÁS, J., KLJUČNIKOV, A., VIRGLEROVÁ, Z. Differences in Approach to Selected Constructs of Entrepreneurial Orientation in SME Segment Regarding the Selected Socio-demographic Factors. </w:t>
            </w:r>
            <w:r>
              <w:rPr>
                <w:i/>
                <w:iCs/>
              </w:rPr>
              <w:t>Transformations in Business and Economics</w:t>
            </w:r>
            <w:r w:rsidRPr="007740ED">
              <w:rPr>
                <w:iCs/>
              </w:rPr>
              <w:t>. 2015,</w:t>
            </w:r>
            <w:r>
              <w:rPr>
                <w:i/>
                <w:iCs/>
              </w:rPr>
              <w:t xml:space="preserve"> </w:t>
            </w:r>
            <w:r>
              <w:t>Volume 14, Issue 3C(36C), pp. 333-355. ISSN 1648 – 4460 (50%).</w:t>
            </w:r>
          </w:p>
          <w:p w:rsidR="00564500" w:rsidRPr="00B8124C" w:rsidRDefault="00A10833" w:rsidP="00564500">
            <w:pPr>
              <w:jc w:val="both"/>
              <w:rPr>
                <w:rStyle w:val="Hypertextovodkaz"/>
                <w:color w:val="auto"/>
              </w:rPr>
            </w:pPr>
            <w:hyperlink r:id="rId46" w:history="1">
              <w:r w:rsidR="00564500" w:rsidRPr="00B8124C">
                <w:rPr>
                  <w:rStyle w:val="Hypertextovodkaz"/>
                  <w:color w:val="auto"/>
                </w:rPr>
                <w:t>http://web.a.ebscohost.com/ehost/pdfviewer/pdfviewer?sid=e1bec196-660d-4cce-8555-fffe2198ddfd%40sessionmgr4005&amp;vid=0&amp;hid=4106</w:t>
              </w:r>
            </w:hyperlink>
          </w:p>
          <w:p w:rsidR="00564500" w:rsidRPr="00564500" w:rsidRDefault="00564500" w:rsidP="00564500">
            <w:pPr>
              <w:jc w:val="both"/>
              <w:rPr>
                <w:i/>
              </w:rPr>
            </w:pPr>
            <w:r w:rsidRPr="00564500">
              <w:rPr>
                <w:i/>
              </w:rPr>
              <w:t>Přehled projektové činnosti:</w:t>
            </w:r>
          </w:p>
          <w:p w:rsidR="007A3044" w:rsidRDefault="00564500" w:rsidP="007A3044">
            <w:pPr>
              <w:contextualSpacing/>
              <w:jc w:val="both"/>
              <w:rPr>
                <w:b/>
              </w:rPr>
            </w:pPr>
            <w:r>
              <w:t xml:space="preserve">2013 Projekt „Inovace vzdělávacích programů dle požadavků podnikatelské praxe v rámci procesu stabilizace VOŠE Zlín“ </w:t>
            </w:r>
            <w:r w:rsidRPr="002D3B7D">
              <w:t>(člen řešitelského týmu</w:t>
            </w:r>
            <w:r>
              <w:t>)</w:t>
            </w:r>
          </w:p>
        </w:tc>
      </w:tr>
      <w:tr w:rsidR="007A3044" w:rsidTr="007A3044">
        <w:trPr>
          <w:trHeight w:val="218"/>
        </w:trPr>
        <w:tc>
          <w:tcPr>
            <w:tcW w:w="9859" w:type="dxa"/>
            <w:gridSpan w:val="11"/>
            <w:shd w:val="clear" w:color="auto" w:fill="F7CAAC"/>
          </w:tcPr>
          <w:p w:rsidR="007A3044" w:rsidRDefault="007A3044" w:rsidP="007A3044">
            <w:pPr>
              <w:rPr>
                <w:b/>
              </w:rPr>
            </w:pPr>
            <w:r>
              <w:rPr>
                <w:b/>
              </w:rPr>
              <w:t>Působení v zahraničí</w:t>
            </w:r>
          </w:p>
        </w:tc>
      </w:tr>
      <w:tr w:rsidR="007A3044" w:rsidTr="007A3044">
        <w:trPr>
          <w:trHeight w:val="70"/>
        </w:trPr>
        <w:tc>
          <w:tcPr>
            <w:tcW w:w="9859" w:type="dxa"/>
            <w:gridSpan w:val="11"/>
          </w:tcPr>
          <w:p w:rsidR="007A3044" w:rsidRDefault="007A3044" w:rsidP="007A3044">
            <w:pPr>
              <w:rPr>
                <w:b/>
              </w:rPr>
            </w:pPr>
          </w:p>
        </w:tc>
      </w:tr>
      <w:tr w:rsidR="007A3044" w:rsidTr="007A3044">
        <w:trPr>
          <w:cantSplit/>
          <w:trHeight w:val="70"/>
        </w:trPr>
        <w:tc>
          <w:tcPr>
            <w:tcW w:w="2518" w:type="dxa"/>
            <w:shd w:val="clear" w:color="auto" w:fill="F7CAAC"/>
          </w:tcPr>
          <w:p w:rsidR="007A3044" w:rsidRDefault="007A3044" w:rsidP="007A3044">
            <w:pPr>
              <w:jc w:val="both"/>
              <w:rPr>
                <w:b/>
              </w:rPr>
            </w:pPr>
            <w:r>
              <w:rPr>
                <w:b/>
              </w:rPr>
              <w:t xml:space="preserve">Podpis </w:t>
            </w:r>
          </w:p>
        </w:tc>
        <w:tc>
          <w:tcPr>
            <w:tcW w:w="4536" w:type="dxa"/>
            <w:gridSpan w:val="5"/>
          </w:tcPr>
          <w:p w:rsidR="007A3044" w:rsidRDefault="007A3044" w:rsidP="007A3044">
            <w:pPr>
              <w:jc w:val="both"/>
            </w:pPr>
          </w:p>
        </w:tc>
        <w:tc>
          <w:tcPr>
            <w:tcW w:w="786" w:type="dxa"/>
            <w:gridSpan w:val="2"/>
            <w:shd w:val="clear" w:color="auto" w:fill="F7CAAC"/>
          </w:tcPr>
          <w:p w:rsidR="007A3044" w:rsidRDefault="007A3044" w:rsidP="007A3044">
            <w:pPr>
              <w:jc w:val="both"/>
            </w:pPr>
            <w:r>
              <w:rPr>
                <w:b/>
              </w:rPr>
              <w:t>datum</w:t>
            </w:r>
          </w:p>
        </w:tc>
        <w:tc>
          <w:tcPr>
            <w:tcW w:w="2019" w:type="dxa"/>
            <w:gridSpan w:val="3"/>
          </w:tcPr>
          <w:p w:rsidR="007A3044" w:rsidRDefault="007A3044" w:rsidP="007A3044">
            <w:pPr>
              <w:jc w:val="both"/>
            </w:pPr>
          </w:p>
        </w:tc>
      </w:tr>
    </w:tbl>
    <w:p w:rsidR="007A3044" w:rsidRDefault="007A304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26226" w:rsidTr="00AD7100">
        <w:tc>
          <w:tcPr>
            <w:tcW w:w="9859" w:type="dxa"/>
            <w:gridSpan w:val="11"/>
            <w:tcBorders>
              <w:bottom w:val="double" w:sz="4" w:space="0" w:color="auto"/>
            </w:tcBorders>
            <w:shd w:val="clear" w:color="auto" w:fill="BDD6EE"/>
          </w:tcPr>
          <w:p w:rsidR="00026226" w:rsidRDefault="00026226" w:rsidP="00AD7100">
            <w:pPr>
              <w:jc w:val="both"/>
              <w:rPr>
                <w:b/>
                <w:sz w:val="28"/>
              </w:rPr>
            </w:pPr>
            <w:r>
              <w:rPr>
                <w:b/>
                <w:sz w:val="28"/>
              </w:rPr>
              <w:t>C-I – Personální zabezpečení</w:t>
            </w:r>
          </w:p>
        </w:tc>
      </w:tr>
      <w:tr w:rsidR="00026226" w:rsidTr="00AD7100">
        <w:tc>
          <w:tcPr>
            <w:tcW w:w="2518" w:type="dxa"/>
            <w:tcBorders>
              <w:top w:val="double" w:sz="4" w:space="0" w:color="auto"/>
            </w:tcBorders>
            <w:shd w:val="clear" w:color="auto" w:fill="F7CAAC"/>
          </w:tcPr>
          <w:p w:rsidR="00026226" w:rsidRDefault="00026226" w:rsidP="00AD7100">
            <w:pPr>
              <w:jc w:val="both"/>
              <w:rPr>
                <w:b/>
              </w:rPr>
            </w:pPr>
            <w:r>
              <w:rPr>
                <w:b/>
              </w:rPr>
              <w:t>Vysoká škola</w:t>
            </w:r>
          </w:p>
        </w:tc>
        <w:tc>
          <w:tcPr>
            <w:tcW w:w="7341" w:type="dxa"/>
            <w:gridSpan w:val="10"/>
          </w:tcPr>
          <w:p w:rsidR="00026226" w:rsidRDefault="00026226" w:rsidP="00AD7100">
            <w:pPr>
              <w:jc w:val="both"/>
            </w:pPr>
            <w:r>
              <w:t>Univerzita Tomáše Bati ve Zlíně</w:t>
            </w:r>
          </w:p>
        </w:tc>
      </w:tr>
      <w:tr w:rsidR="00026226" w:rsidTr="00AD7100">
        <w:tc>
          <w:tcPr>
            <w:tcW w:w="2518" w:type="dxa"/>
            <w:shd w:val="clear" w:color="auto" w:fill="F7CAAC"/>
          </w:tcPr>
          <w:p w:rsidR="00026226" w:rsidRDefault="00026226" w:rsidP="00AD7100">
            <w:pPr>
              <w:jc w:val="both"/>
              <w:rPr>
                <w:b/>
              </w:rPr>
            </w:pPr>
            <w:r>
              <w:rPr>
                <w:b/>
              </w:rPr>
              <w:t>Součást vysoké školy</w:t>
            </w:r>
          </w:p>
        </w:tc>
        <w:tc>
          <w:tcPr>
            <w:tcW w:w="7341" w:type="dxa"/>
            <w:gridSpan w:val="10"/>
          </w:tcPr>
          <w:p w:rsidR="00026226" w:rsidRDefault="00026226" w:rsidP="00AD7100">
            <w:pPr>
              <w:jc w:val="both"/>
            </w:pPr>
            <w:r>
              <w:t>Fakulta managementu a ekonomiky</w:t>
            </w:r>
          </w:p>
        </w:tc>
      </w:tr>
      <w:tr w:rsidR="00026226" w:rsidTr="00AD7100">
        <w:tc>
          <w:tcPr>
            <w:tcW w:w="2518" w:type="dxa"/>
            <w:shd w:val="clear" w:color="auto" w:fill="F7CAAC"/>
          </w:tcPr>
          <w:p w:rsidR="00026226" w:rsidRDefault="00026226" w:rsidP="00AD7100">
            <w:pPr>
              <w:jc w:val="both"/>
              <w:rPr>
                <w:b/>
              </w:rPr>
            </w:pPr>
            <w:r>
              <w:rPr>
                <w:b/>
              </w:rPr>
              <w:t>Název studijního programu</w:t>
            </w:r>
          </w:p>
        </w:tc>
        <w:tc>
          <w:tcPr>
            <w:tcW w:w="7341" w:type="dxa"/>
            <w:gridSpan w:val="10"/>
          </w:tcPr>
          <w:p w:rsidR="00026226" w:rsidRDefault="00026226" w:rsidP="00AD7100">
            <w:pPr>
              <w:jc w:val="both"/>
            </w:pPr>
            <w:r>
              <w:t>Management ve zdravotnictví</w:t>
            </w:r>
          </w:p>
        </w:tc>
      </w:tr>
      <w:tr w:rsidR="00026226" w:rsidTr="00AD7100">
        <w:tc>
          <w:tcPr>
            <w:tcW w:w="2518" w:type="dxa"/>
            <w:shd w:val="clear" w:color="auto" w:fill="F7CAAC"/>
          </w:tcPr>
          <w:p w:rsidR="00026226" w:rsidRDefault="00026226" w:rsidP="00AD7100">
            <w:pPr>
              <w:jc w:val="both"/>
              <w:rPr>
                <w:b/>
              </w:rPr>
            </w:pPr>
            <w:r>
              <w:rPr>
                <w:b/>
              </w:rPr>
              <w:t>Jméno a příjmení</w:t>
            </w:r>
          </w:p>
        </w:tc>
        <w:tc>
          <w:tcPr>
            <w:tcW w:w="4536" w:type="dxa"/>
            <w:gridSpan w:val="5"/>
          </w:tcPr>
          <w:p w:rsidR="00026226" w:rsidRDefault="00026226" w:rsidP="00AD7100">
            <w:pPr>
              <w:jc w:val="both"/>
            </w:pPr>
            <w:r>
              <w:t>Anna KRÁTKÁ</w:t>
            </w:r>
          </w:p>
        </w:tc>
        <w:tc>
          <w:tcPr>
            <w:tcW w:w="709" w:type="dxa"/>
            <w:shd w:val="clear" w:color="auto" w:fill="F7CAAC"/>
          </w:tcPr>
          <w:p w:rsidR="00026226" w:rsidRDefault="00026226" w:rsidP="00AD7100">
            <w:pPr>
              <w:jc w:val="both"/>
              <w:rPr>
                <w:b/>
              </w:rPr>
            </w:pPr>
            <w:r>
              <w:rPr>
                <w:b/>
              </w:rPr>
              <w:t>Tituly</w:t>
            </w:r>
          </w:p>
        </w:tc>
        <w:tc>
          <w:tcPr>
            <w:tcW w:w="2096" w:type="dxa"/>
            <w:gridSpan w:val="4"/>
          </w:tcPr>
          <w:p w:rsidR="00026226" w:rsidRDefault="00026226" w:rsidP="00AD7100">
            <w:pPr>
              <w:jc w:val="both"/>
            </w:pPr>
            <w:r>
              <w:t>PhDr.</w:t>
            </w:r>
            <w:r w:rsidR="00C9434A">
              <w:t>,</w:t>
            </w:r>
            <w:r>
              <w:t xml:space="preserve"> Ph.D.</w:t>
            </w:r>
          </w:p>
        </w:tc>
      </w:tr>
      <w:tr w:rsidR="00026226" w:rsidTr="00AD7100">
        <w:tc>
          <w:tcPr>
            <w:tcW w:w="2518" w:type="dxa"/>
            <w:shd w:val="clear" w:color="auto" w:fill="F7CAAC"/>
          </w:tcPr>
          <w:p w:rsidR="00026226" w:rsidRDefault="00026226" w:rsidP="00AD7100">
            <w:pPr>
              <w:jc w:val="both"/>
              <w:rPr>
                <w:b/>
              </w:rPr>
            </w:pPr>
            <w:r>
              <w:rPr>
                <w:b/>
              </w:rPr>
              <w:t>Rok narození</w:t>
            </w:r>
          </w:p>
        </w:tc>
        <w:tc>
          <w:tcPr>
            <w:tcW w:w="829" w:type="dxa"/>
          </w:tcPr>
          <w:p w:rsidR="00026226" w:rsidRDefault="00026226" w:rsidP="00AD7100">
            <w:pPr>
              <w:jc w:val="both"/>
            </w:pPr>
            <w:r>
              <w:t>1955</w:t>
            </w:r>
          </w:p>
        </w:tc>
        <w:tc>
          <w:tcPr>
            <w:tcW w:w="1721" w:type="dxa"/>
            <w:shd w:val="clear" w:color="auto" w:fill="F7CAAC"/>
          </w:tcPr>
          <w:p w:rsidR="00026226" w:rsidRDefault="00026226" w:rsidP="00AD7100">
            <w:pPr>
              <w:jc w:val="both"/>
              <w:rPr>
                <w:b/>
              </w:rPr>
            </w:pPr>
            <w:r>
              <w:rPr>
                <w:b/>
              </w:rPr>
              <w:t>typ vztahu k VŠ</w:t>
            </w:r>
          </w:p>
        </w:tc>
        <w:tc>
          <w:tcPr>
            <w:tcW w:w="992" w:type="dxa"/>
            <w:gridSpan w:val="2"/>
          </w:tcPr>
          <w:p w:rsidR="00026226" w:rsidRDefault="00026226" w:rsidP="00AD7100">
            <w:pPr>
              <w:jc w:val="both"/>
            </w:pPr>
            <w:r>
              <w:t>pp</w:t>
            </w:r>
          </w:p>
        </w:tc>
        <w:tc>
          <w:tcPr>
            <w:tcW w:w="994" w:type="dxa"/>
            <w:shd w:val="clear" w:color="auto" w:fill="F7CAAC"/>
          </w:tcPr>
          <w:p w:rsidR="00026226" w:rsidRDefault="00026226" w:rsidP="00AD7100">
            <w:pPr>
              <w:jc w:val="both"/>
              <w:rPr>
                <w:b/>
              </w:rPr>
            </w:pPr>
            <w:r>
              <w:rPr>
                <w:b/>
              </w:rPr>
              <w:t>rozsah</w:t>
            </w:r>
          </w:p>
        </w:tc>
        <w:tc>
          <w:tcPr>
            <w:tcW w:w="709" w:type="dxa"/>
          </w:tcPr>
          <w:p w:rsidR="00026226" w:rsidRDefault="00026226" w:rsidP="00AD7100">
            <w:pPr>
              <w:jc w:val="both"/>
            </w:pPr>
            <w:r>
              <w:t>40</w:t>
            </w:r>
          </w:p>
        </w:tc>
        <w:tc>
          <w:tcPr>
            <w:tcW w:w="709" w:type="dxa"/>
            <w:gridSpan w:val="2"/>
            <w:shd w:val="clear" w:color="auto" w:fill="F7CAAC"/>
          </w:tcPr>
          <w:p w:rsidR="00026226" w:rsidRDefault="00026226" w:rsidP="00AD7100">
            <w:pPr>
              <w:jc w:val="both"/>
              <w:rPr>
                <w:b/>
              </w:rPr>
            </w:pPr>
            <w:r>
              <w:rPr>
                <w:b/>
              </w:rPr>
              <w:t>do kdy</w:t>
            </w:r>
          </w:p>
        </w:tc>
        <w:tc>
          <w:tcPr>
            <w:tcW w:w="1387" w:type="dxa"/>
            <w:gridSpan w:val="2"/>
          </w:tcPr>
          <w:p w:rsidR="00026226" w:rsidRDefault="00026226" w:rsidP="00AD7100">
            <w:pPr>
              <w:jc w:val="both"/>
            </w:pPr>
            <w:r>
              <w:t>08/201</w:t>
            </w:r>
            <w:r w:rsidR="002F1F53">
              <w:t>9</w:t>
            </w:r>
          </w:p>
        </w:tc>
      </w:tr>
      <w:tr w:rsidR="00026226" w:rsidTr="00AD7100">
        <w:tc>
          <w:tcPr>
            <w:tcW w:w="5068" w:type="dxa"/>
            <w:gridSpan w:val="3"/>
            <w:shd w:val="clear" w:color="auto" w:fill="F7CAAC"/>
          </w:tcPr>
          <w:p w:rsidR="00026226" w:rsidRDefault="00026226" w:rsidP="00AD7100">
            <w:pPr>
              <w:jc w:val="both"/>
              <w:rPr>
                <w:b/>
              </w:rPr>
            </w:pPr>
            <w:r>
              <w:rPr>
                <w:b/>
              </w:rPr>
              <w:t>Typ vztahu na součásti VŠ, která uskutečňuje st. program</w:t>
            </w:r>
          </w:p>
        </w:tc>
        <w:tc>
          <w:tcPr>
            <w:tcW w:w="992" w:type="dxa"/>
            <w:gridSpan w:val="2"/>
          </w:tcPr>
          <w:p w:rsidR="00026226" w:rsidRDefault="00026226" w:rsidP="00AD7100">
            <w:pPr>
              <w:jc w:val="both"/>
            </w:pPr>
          </w:p>
        </w:tc>
        <w:tc>
          <w:tcPr>
            <w:tcW w:w="994" w:type="dxa"/>
            <w:shd w:val="clear" w:color="auto" w:fill="F7CAAC"/>
          </w:tcPr>
          <w:p w:rsidR="00026226" w:rsidRDefault="00026226" w:rsidP="00AD7100">
            <w:pPr>
              <w:jc w:val="both"/>
              <w:rPr>
                <w:b/>
              </w:rPr>
            </w:pPr>
            <w:r>
              <w:rPr>
                <w:b/>
              </w:rPr>
              <w:t>rozsah</w:t>
            </w:r>
          </w:p>
        </w:tc>
        <w:tc>
          <w:tcPr>
            <w:tcW w:w="709" w:type="dxa"/>
          </w:tcPr>
          <w:p w:rsidR="00026226" w:rsidRDefault="00026226" w:rsidP="00AD7100">
            <w:pPr>
              <w:jc w:val="both"/>
            </w:pPr>
          </w:p>
        </w:tc>
        <w:tc>
          <w:tcPr>
            <w:tcW w:w="709" w:type="dxa"/>
            <w:gridSpan w:val="2"/>
            <w:shd w:val="clear" w:color="auto" w:fill="F7CAAC"/>
          </w:tcPr>
          <w:p w:rsidR="00026226" w:rsidRDefault="00026226" w:rsidP="00AD7100">
            <w:pPr>
              <w:jc w:val="both"/>
              <w:rPr>
                <w:b/>
              </w:rPr>
            </w:pPr>
            <w:r>
              <w:rPr>
                <w:b/>
              </w:rPr>
              <w:t>do kdy</w:t>
            </w:r>
          </w:p>
        </w:tc>
        <w:tc>
          <w:tcPr>
            <w:tcW w:w="1387" w:type="dxa"/>
            <w:gridSpan w:val="2"/>
          </w:tcPr>
          <w:p w:rsidR="00026226" w:rsidRDefault="00026226" w:rsidP="00AD7100">
            <w:pPr>
              <w:jc w:val="both"/>
            </w:pPr>
          </w:p>
        </w:tc>
      </w:tr>
      <w:tr w:rsidR="00026226" w:rsidTr="00AD7100">
        <w:tc>
          <w:tcPr>
            <w:tcW w:w="6060" w:type="dxa"/>
            <w:gridSpan w:val="5"/>
            <w:shd w:val="clear" w:color="auto" w:fill="F7CAAC"/>
          </w:tcPr>
          <w:p w:rsidR="00026226" w:rsidRDefault="00026226" w:rsidP="00AD7100">
            <w:pPr>
              <w:jc w:val="both"/>
            </w:pPr>
            <w:r>
              <w:rPr>
                <w:b/>
              </w:rPr>
              <w:t>Další současná působení jako akademický pracovník na jiných VŠ</w:t>
            </w:r>
          </w:p>
        </w:tc>
        <w:tc>
          <w:tcPr>
            <w:tcW w:w="1703" w:type="dxa"/>
            <w:gridSpan w:val="2"/>
            <w:shd w:val="clear" w:color="auto" w:fill="F7CAAC"/>
          </w:tcPr>
          <w:p w:rsidR="00026226" w:rsidRDefault="00026226" w:rsidP="00AD7100">
            <w:pPr>
              <w:jc w:val="both"/>
              <w:rPr>
                <w:b/>
              </w:rPr>
            </w:pPr>
            <w:r>
              <w:rPr>
                <w:b/>
              </w:rPr>
              <w:t>typ prac. vztahu</w:t>
            </w:r>
          </w:p>
        </w:tc>
        <w:tc>
          <w:tcPr>
            <w:tcW w:w="2096" w:type="dxa"/>
            <w:gridSpan w:val="4"/>
            <w:shd w:val="clear" w:color="auto" w:fill="F7CAAC"/>
          </w:tcPr>
          <w:p w:rsidR="00026226" w:rsidRDefault="00026226" w:rsidP="00AD7100">
            <w:pPr>
              <w:jc w:val="both"/>
              <w:rPr>
                <w:b/>
              </w:rPr>
            </w:pPr>
            <w:r>
              <w:rPr>
                <w:b/>
              </w:rPr>
              <w:t>rozsah</w:t>
            </w:r>
          </w:p>
        </w:tc>
      </w:tr>
      <w:tr w:rsidR="00026226" w:rsidTr="00AD7100">
        <w:tc>
          <w:tcPr>
            <w:tcW w:w="6060" w:type="dxa"/>
            <w:gridSpan w:val="5"/>
          </w:tcPr>
          <w:p w:rsidR="00026226" w:rsidRPr="00833531" w:rsidRDefault="00026226" w:rsidP="00AD7100">
            <w:pPr>
              <w:jc w:val="both"/>
            </w:pPr>
            <w:r>
              <w:t>Univerzita Palackého v Olomouci</w:t>
            </w:r>
          </w:p>
        </w:tc>
        <w:tc>
          <w:tcPr>
            <w:tcW w:w="1703" w:type="dxa"/>
            <w:gridSpan w:val="2"/>
          </w:tcPr>
          <w:p w:rsidR="00026226" w:rsidRPr="00833531" w:rsidRDefault="00026226" w:rsidP="00AD7100">
            <w:pPr>
              <w:jc w:val="both"/>
            </w:pPr>
            <w:r>
              <w:t>DPP</w:t>
            </w:r>
          </w:p>
        </w:tc>
        <w:tc>
          <w:tcPr>
            <w:tcW w:w="2096" w:type="dxa"/>
            <w:gridSpan w:val="4"/>
          </w:tcPr>
          <w:p w:rsidR="00026226" w:rsidRDefault="00026226" w:rsidP="00AD7100">
            <w:pPr>
              <w:jc w:val="both"/>
            </w:pPr>
          </w:p>
        </w:tc>
      </w:tr>
      <w:tr w:rsidR="00026226" w:rsidTr="00AD7100">
        <w:tc>
          <w:tcPr>
            <w:tcW w:w="6060" w:type="dxa"/>
            <w:gridSpan w:val="5"/>
          </w:tcPr>
          <w:p w:rsidR="00026226" w:rsidRDefault="00026226" w:rsidP="00AD7100">
            <w:pPr>
              <w:jc w:val="both"/>
            </w:pPr>
          </w:p>
        </w:tc>
        <w:tc>
          <w:tcPr>
            <w:tcW w:w="1703" w:type="dxa"/>
            <w:gridSpan w:val="2"/>
          </w:tcPr>
          <w:p w:rsidR="00026226" w:rsidRDefault="00026226" w:rsidP="00AD7100">
            <w:pPr>
              <w:jc w:val="both"/>
            </w:pPr>
          </w:p>
        </w:tc>
        <w:tc>
          <w:tcPr>
            <w:tcW w:w="2096" w:type="dxa"/>
            <w:gridSpan w:val="4"/>
          </w:tcPr>
          <w:p w:rsidR="00026226" w:rsidRDefault="00026226" w:rsidP="00AD7100">
            <w:pPr>
              <w:jc w:val="both"/>
            </w:pPr>
          </w:p>
        </w:tc>
      </w:tr>
      <w:tr w:rsidR="00026226" w:rsidTr="00AD7100">
        <w:tc>
          <w:tcPr>
            <w:tcW w:w="9859" w:type="dxa"/>
            <w:gridSpan w:val="11"/>
            <w:shd w:val="clear" w:color="auto" w:fill="F7CAAC"/>
          </w:tcPr>
          <w:p w:rsidR="00026226" w:rsidRDefault="00026226" w:rsidP="00AD7100">
            <w:pPr>
              <w:jc w:val="both"/>
            </w:pPr>
            <w:r>
              <w:rPr>
                <w:b/>
              </w:rPr>
              <w:t>Předměty příslušného studijního programu a způsob zapojení do jejich výuky, příp. další zapojení do uskutečňování studijního programu</w:t>
            </w:r>
          </w:p>
        </w:tc>
      </w:tr>
      <w:tr w:rsidR="00026226" w:rsidTr="0024475F">
        <w:trPr>
          <w:trHeight w:val="388"/>
        </w:trPr>
        <w:tc>
          <w:tcPr>
            <w:tcW w:w="9859" w:type="dxa"/>
            <w:gridSpan w:val="11"/>
            <w:tcBorders>
              <w:top w:val="nil"/>
            </w:tcBorders>
          </w:tcPr>
          <w:p w:rsidR="00026226" w:rsidRDefault="00026226" w:rsidP="00AD7100">
            <w:pPr>
              <w:jc w:val="both"/>
            </w:pPr>
            <w:r>
              <w:t>Moderní ošetřovatelství, lázeňství a fyzioterapie</w:t>
            </w:r>
            <w:r w:rsidR="0024475F">
              <w:t xml:space="preserve"> – garant, přednášející (60%)</w:t>
            </w:r>
          </w:p>
          <w:p w:rsidR="00026226" w:rsidRDefault="00026226" w:rsidP="00AD7100">
            <w:pPr>
              <w:jc w:val="both"/>
            </w:pPr>
          </w:p>
        </w:tc>
      </w:tr>
      <w:tr w:rsidR="00026226" w:rsidTr="00AD7100">
        <w:tc>
          <w:tcPr>
            <w:tcW w:w="9859" w:type="dxa"/>
            <w:gridSpan w:val="11"/>
            <w:shd w:val="clear" w:color="auto" w:fill="F7CAAC"/>
          </w:tcPr>
          <w:p w:rsidR="00026226" w:rsidRDefault="00026226" w:rsidP="00AD7100">
            <w:pPr>
              <w:jc w:val="both"/>
            </w:pPr>
            <w:r>
              <w:rPr>
                <w:b/>
              </w:rPr>
              <w:t xml:space="preserve">Údaje o vzdělání na VŠ </w:t>
            </w:r>
          </w:p>
        </w:tc>
      </w:tr>
      <w:tr w:rsidR="00026226" w:rsidTr="00026226">
        <w:trPr>
          <w:trHeight w:val="951"/>
        </w:trPr>
        <w:tc>
          <w:tcPr>
            <w:tcW w:w="9859" w:type="dxa"/>
            <w:gridSpan w:val="11"/>
          </w:tcPr>
          <w:p w:rsidR="00026226" w:rsidRDefault="00026226" w:rsidP="00AD7100">
            <w:pPr>
              <w:tabs>
                <w:tab w:val="left" w:pos="1418"/>
              </w:tabs>
              <w:autoSpaceDE w:val="0"/>
              <w:autoSpaceDN w:val="0"/>
              <w:adjustRightInd w:val="0"/>
              <w:ind w:left="1416" w:hanging="1416"/>
              <w:rPr>
                <w:b/>
              </w:rPr>
            </w:pPr>
            <w:r>
              <w:rPr>
                <w:b/>
              </w:rPr>
              <w:t xml:space="preserve">2012 – 2014      </w:t>
            </w:r>
            <w:r w:rsidRPr="00F26BA9">
              <w:t xml:space="preserve">TUAD Trenčín, </w:t>
            </w:r>
            <w:r>
              <w:t xml:space="preserve">rigorózní zkouška v oboru </w:t>
            </w:r>
            <w:r w:rsidRPr="00F26BA9">
              <w:t>Ošetrovateľstvo</w:t>
            </w:r>
            <w:r>
              <w:t xml:space="preserve"> (</w:t>
            </w:r>
            <w:r w:rsidRPr="000E7873">
              <w:rPr>
                <w:b/>
              </w:rPr>
              <w:t>PhDr.</w:t>
            </w:r>
            <w:r>
              <w:t>)</w:t>
            </w:r>
          </w:p>
          <w:p w:rsidR="00026226" w:rsidRDefault="00026226" w:rsidP="00AD7100">
            <w:pPr>
              <w:tabs>
                <w:tab w:val="left" w:pos="1418"/>
              </w:tabs>
              <w:autoSpaceDE w:val="0"/>
              <w:autoSpaceDN w:val="0"/>
              <w:adjustRightInd w:val="0"/>
              <w:ind w:left="1416" w:hanging="1416"/>
              <w:rPr>
                <w:b/>
              </w:rPr>
            </w:pPr>
            <w:r>
              <w:rPr>
                <w:b/>
              </w:rPr>
              <w:t xml:space="preserve">2005 – 2010       </w:t>
            </w:r>
            <w:r w:rsidRPr="00F26BA9">
              <w:t>PdFMU Brno, ukončené doktorské studium v oboru Pedagogika</w:t>
            </w:r>
            <w:r>
              <w:t xml:space="preserve"> (</w:t>
            </w:r>
            <w:r w:rsidRPr="000E7873">
              <w:rPr>
                <w:b/>
              </w:rPr>
              <w:t>Ph.D.</w:t>
            </w:r>
            <w:r>
              <w:t>)</w:t>
            </w:r>
          </w:p>
          <w:p w:rsidR="00026226" w:rsidRDefault="00026226" w:rsidP="00AD7100">
            <w:pPr>
              <w:tabs>
                <w:tab w:val="left" w:pos="1418"/>
              </w:tabs>
              <w:autoSpaceDE w:val="0"/>
              <w:autoSpaceDN w:val="0"/>
              <w:adjustRightInd w:val="0"/>
              <w:ind w:left="1416" w:hanging="1416"/>
              <w:rPr>
                <w:b/>
              </w:rPr>
            </w:pPr>
            <w:r w:rsidRPr="000E7873">
              <w:rPr>
                <w:b/>
              </w:rPr>
              <w:t>1996 – 2000</w:t>
            </w:r>
            <w:r>
              <w:rPr>
                <w:b/>
              </w:rPr>
              <w:t xml:space="preserve">      </w:t>
            </w:r>
            <w:r>
              <w:t xml:space="preserve"> </w:t>
            </w:r>
            <w:r w:rsidRPr="00F26BA9">
              <w:t>PdFUP Olomouc, ukončené magisterské studium, aprobace Učitelství pro střední zdravotnické školy</w:t>
            </w:r>
            <w:r>
              <w:t xml:space="preserve"> </w:t>
            </w:r>
            <w:r w:rsidRPr="000E7873">
              <w:rPr>
                <w:b/>
              </w:rPr>
              <w:t>Mgr.</w:t>
            </w:r>
            <w:r>
              <w:t>)</w:t>
            </w:r>
          </w:p>
        </w:tc>
      </w:tr>
      <w:tr w:rsidR="00026226" w:rsidTr="00AD7100">
        <w:tc>
          <w:tcPr>
            <w:tcW w:w="9859" w:type="dxa"/>
            <w:gridSpan w:val="11"/>
            <w:shd w:val="clear" w:color="auto" w:fill="F7CAAC"/>
          </w:tcPr>
          <w:p w:rsidR="00026226" w:rsidRDefault="00026226" w:rsidP="00AD7100">
            <w:pPr>
              <w:jc w:val="both"/>
              <w:rPr>
                <w:b/>
              </w:rPr>
            </w:pPr>
            <w:r>
              <w:rPr>
                <w:b/>
              </w:rPr>
              <w:t>Údaje o odborném působení od absolvování VŠ</w:t>
            </w:r>
          </w:p>
        </w:tc>
      </w:tr>
      <w:tr w:rsidR="00026226" w:rsidTr="00026226">
        <w:trPr>
          <w:trHeight w:val="882"/>
        </w:trPr>
        <w:tc>
          <w:tcPr>
            <w:tcW w:w="9859" w:type="dxa"/>
            <w:gridSpan w:val="11"/>
          </w:tcPr>
          <w:p w:rsidR="00026226" w:rsidRDefault="00026226" w:rsidP="00AD7100">
            <w:r w:rsidRPr="0060572E">
              <w:rPr>
                <w:b/>
              </w:rPr>
              <w:t>9/1995 – 8/2006</w:t>
            </w:r>
            <w:r>
              <w:rPr>
                <w:b/>
              </w:rPr>
              <w:t xml:space="preserve">    </w:t>
            </w:r>
            <w:r>
              <w:t xml:space="preserve">  SZŠ a VOŠZ Zlín, odborná učitelka</w:t>
            </w:r>
          </w:p>
          <w:p w:rsidR="00026226" w:rsidRDefault="00026226" w:rsidP="00AD7100">
            <w:r w:rsidRPr="0060572E">
              <w:rPr>
                <w:b/>
              </w:rPr>
              <w:t>9/2005 – dosud</w:t>
            </w:r>
            <w:r>
              <w:rPr>
                <w:b/>
              </w:rPr>
              <w:t xml:space="preserve">     </w:t>
            </w:r>
            <w:r>
              <w:t xml:space="preserve"> UTB ve Zlíně, Fakulta humanitních studií, akademický pracovník</w:t>
            </w:r>
          </w:p>
          <w:p w:rsidR="00026226" w:rsidRDefault="00026226" w:rsidP="00AD7100">
            <w:r w:rsidRPr="0060572E">
              <w:rPr>
                <w:b/>
              </w:rPr>
              <w:t>4/2008 – 8/2008</w:t>
            </w:r>
            <w:r>
              <w:rPr>
                <w:b/>
              </w:rPr>
              <w:t xml:space="preserve">   </w:t>
            </w:r>
            <w:r>
              <w:t xml:space="preserve">  </w:t>
            </w:r>
            <w:r w:rsidRPr="00593937">
              <w:t>NCO NZO Brno, metodik vzdělá</w:t>
            </w:r>
            <w:r>
              <w:t>vání, člen zkušební komise MZ ČR</w:t>
            </w:r>
          </w:p>
          <w:p w:rsidR="00026226" w:rsidRDefault="00026226" w:rsidP="00AD7100">
            <w:pPr>
              <w:tabs>
                <w:tab w:val="left" w:pos="2127"/>
              </w:tabs>
              <w:autoSpaceDE w:val="0"/>
              <w:autoSpaceDN w:val="0"/>
              <w:adjustRightInd w:val="0"/>
            </w:pPr>
            <w:r w:rsidRPr="0060572E">
              <w:rPr>
                <w:b/>
              </w:rPr>
              <w:t>9/2008 – 9/2010</w:t>
            </w:r>
            <w:r>
              <w:rPr>
                <w:b/>
              </w:rPr>
              <w:t xml:space="preserve">    </w:t>
            </w:r>
            <w:r w:rsidRPr="00F26BA9">
              <w:t xml:space="preserve"> Krajská nemocnice T. Bati, a.s. Zlín, metodik praktické výuky</w:t>
            </w:r>
          </w:p>
        </w:tc>
      </w:tr>
      <w:tr w:rsidR="00026226" w:rsidTr="00AD7100">
        <w:trPr>
          <w:trHeight w:val="250"/>
        </w:trPr>
        <w:tc>
          <w:tcPr>
            <w:tcW w:w="9859" w:type="dxa"/>
            <w:gridSpan w:val="11"/>
            <w:shd w:val="clear" w:color="auto" w:fill="F7CAAC"/>
          </w:tcPr>
          <w:p w:rsidR="00026226" w:rsidRDefault="00026226" w:rsidP="00AD7100">
            <w:pPr>
              <w:jc w:val="both"/>
            </w:pPr>
            <w:r>
              <w:rPr>
                <w:b/>
              </w:rPr>
              <w:t>Zkušenosti s vedením kvalifikačních a rigorózních prací</w:t>
            </w:r>
          </w:p>
        </w:tc>
      </w:tr>
      <w:tr w:rsidR="00026226" w:rsidTr="00026226">
        <w:trPr>
          <w:trHeight w:val="262"/>
        </w:trPr>
        <w:tc>
          <w:tcPr>
            <w:tcW w:w="9859" w:type="dxa"/>
            <w:gridSpan w:val="11"/>
          </w:tcPr>
          <w:p w:rsidR="00741DC1" w:rsidRDefault="00741DC1" w:rsidP="00741DC1">
            <w:pPr>
              <w:jc w:val="both"/>
            </w:pPr>
            <w:r>
              <w:t xml:space="preserve">Počet vedených bakalářských prací – 114 </w:t>
            </w:r>
          </w:p>
          <w:p w:rsidR="00741DC1" w:rsidRDefault="00741DC1" w:rsidP="00741DC1">
            <w:pPr>
              <w:jc w:val="both"/>
            </w:pPr>
            <w:r>
              <w:t>Počet vedených diplomových prací - 5</w:t>
            </w:r>
          </w:p>
          <w:p w:rsidR="00741DC1" w:rsidRDefault="00741DC1">
            <w:pPr>
              <w:jc w:val="both"/>
            </w:pPr>
            <w:r>
              <w:t>Počet vedených disertačních prací (minimovka) – 1</w:t>
            </w:r>
          </w:p>
        </w:tc>
      </w:tr>
      <w:tr w:rsidR="00026226" w:rsidTr="00AD7100">
        <w:trPr>
          <w:cantSplit/>
        </w:trPr>
        <w:tc>
          <w:tcPr>
            <w:tcW w:w="3347" w:type="dxa"/>
            <w:gridSpan w:val="2"/>
            <w:tcBorders>
              <w:top w:val="single" w:sz="12" w:space="0" w:color="auto"/>
            </w:tcBorders>
            <w:shd w:val="clear" w:color="auto" w:fill="F7CAAC"/>
          </w:tcPr>
          <w:p w:rsidR="00026226" w:rsidRDefault="00026226" w:rsidP="00AD7100">
            <w:pPr>
              <w:jc w:val="both"/>
            </w:pPr>
            <w:r>
              <w:rPr>
                <w:b/>
              </w:rPr>
              <w:t xml:space="preserve">Obor habilitačního řízení </w:t>
            </w:r>
          </w:p>
        </w:tc>
        <w:tc>
          <w:tcPr>
            <w:tcW w:w="2245" w:type="dxa"/>
            <w:gridSpan w:val="2"/>
            <w:tcBorders>
              <w:top w:val="single" w:sz="12" w:space="0" w:color="auto"/>
            </w:tcBorders>
            <w:shd w:val="clear" w:color="auto" w:fill="F7CAAC"/>
          </w:tcPr>
          <w:p w:rsidR="00026226" w:rsidRDefault="00026226" w:rsidP="00AD710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026226" w:rsidRDefault="00026226" w:rsidP="00AD710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026226" w:rsidRDefault="00026226" w:rsidP="00AD7100">
            <w:pPr>
              <w:jc w:val="both"/>
              <w:rPr>
                <w:b/>
              </w:rPr>
            </w:pPr>
            <w:r>
              <w:rPr>
                <w:b/>
              </w:rPr>
              <w:t>Ohlasy publikací</w:t>
            </w:r>
          </w:p>
        </w:tc>
      </w:tr>
      <w:tr w:rsidR="00026226" w:rsidTr="00AD7100">
        <w:trPr>
          <w:cantSplit/>
        </w:trPr>
        <w:tc>
          <w:tcPr>
            <w:tcW w:w="3347" w:type="dxa"/>
            <w:gridSpan w:val="2"/>
          </w:tcPr>
          <w:p w:rsidR="00026226" w:rsidRDefault="00026226" w:rsidP="00AD7100">
            <w:pPr>
              <w:jc w:val="center"/>
            </w:pPr>
          </w:p>
        </w:tc>
        <w:tc>
          <w:tcPr>
            <w:tcW w:w="2245" w:type="dxa"/>
            <w:gridSpan w:val="2"/>
          </w:tcPr>
          <w:p w:rsidR="00026226" w:rsidRDefault="00026226" w:rsidP="00AD7100">
            <w:pPr>
              <w:jc w:val="center"/>
            </w:pPr>
          </w:p>
        </w:tc>
        <w:tc>
          <w:tcPr>
            <w:tcW w:w="2248" w:type="dxa"/>
            <w:gridSpan w:val="4"/>
            <w:tcBorders>
              <w:right w:val="single" w:sz="12" w:space="0" w:color="auto"/>
            </w:tcBorders>
          </w:tcPr>
          <w:p w:rsidR="00026226" w:rsidRDefault="00026226" w:rsidP="00AD7100">
            <w:pPr>
              <w:jc w:val="center"/>
            </w:pPr>
          </w:p>
        </w:tc>
        <w:tc>
          <w:tcPr>
            <w:tcW w:w="632" w:type="dxa"/>
            <w:tcBorders>
              <w:left w:val="single" w:sz="12" w:space="0" w:color="auto"/>
            </w:tcBorders>
            <w:shd w:val="clear" w:color="auto" w:fill="F7CAAC"/>
          </w:tcPr>
          <w:p w:rsidR="00026226" w:rsidRDefault="00026226" w:rsidP="00AD7100">
            <w:pPr>
              <w:jc w:val="both"/>
            </w:pPr>
            <w:r>
              <w:rPr>
                <w:b/>
              </w:rPr>
              <w:t>WOS</w:t>
            </w:r>
          </w:p>
        </w:tc>
        <w:tc>
          <w:tcPr>
            <w:tcW w:w="693" w:type="dxa"/>
            <w:shd w:val="clear" w:color="auto" w:fill="F7CAAC"/>
          </w:tcPr>
          <w:p w:rsidR="00026226" w:rsidRDefault="00026226" w:rsidP="00AD7100">
            <w:pPr>
              <w:jc w:val="both"/>
              <w:rPr>
                <w:sz w:val="18"/>
              </w:rPr>
            </w:pPr>
            <w:r>
              <w:rPr>
                <w:b/>
                <w:sz w:val="18"/>
              </w:rPr>
              <w:t>Scopus</w:t>
            </w:r>
          </w:p>
        </w:tc>
        <w:tc>
          <w:tcPr>
            <w:tcW w:w="694" w:type="dxa"/>
            <w:shd w:val="clear" w:color="auto" w:fill="F7CAAC"/>
          </w:tcPr>
          <w:p w:rsidR="00026226" w:rsidRDefault="00026226" w:rsidP="00AD7100">
            <w:pPr>
              <w:jc w:val="both"/>
            </w:pPr>
            <w:r>
              <w:rPr>
                <w:b/>
                <w:sz w:val="18"/>
              </w:rPr>
              <w:t>ostatní</w:t>
            </w:r>
          </w:p>
        </w:tc>
      </w:tr>
      <w:tr w:rsidR="00026226" w:rsidTr="00AD7100">
        <w:trPr>
          <w:cantSplit/>
          <w:trHeight w:val="70"/>
        </w:trPr>
        <w:tc>
          <w:tcPr>
            <w:tcW w:w="3347" w:type="dxa"/>
            <w:gridSpan w:val="2"/>
            <w:shd w:val="clear" w:color="auto" w:fill="F7CAAC"/>
          </w:tcPr>
          <w:p w:rsidR="00026226" w:rsidRDefault="00026226" w:rsidP="00AD7100">
            <w:pPr>
              <w:jc w:val="both"/>
            </w:pPr>
            <w:r>
              <w:rPr>
                <w:b/>
              </w:rPr>
              <w:t>Obor jmenovacího řízení</w:t>
            </w:r>
          </w:p>
        </w:tc>
        <w:tc>
          <w:tcPr>
            <w:tcW w:w="2245" w:type="dxa"/>
            <w:gridSpan w:val="2"/>
            <w:shd w:val="clear" w:color="auto" w:fill="F7CAAC"/>
          </w:tcPr>
          <w:p w:rsidR="00026226" w:rsidRDefault="00026226" w:rsidP="00AD7100">
            <w:pPr>
              <w:jc w:val="both"/>
            </w:pPr>
            <w:r>
              <w:rPr>
                <w:b/>
              </w:rPr>
              <w:t>Rok udělení hodnosti</w:t>
            </w:r>
          </w:p>
        </w:tc>
        <w:tc>
          <w:tcPr>
            <w:tcW w:w="2248" w:type="dxa"/>
            <w:gridSpan w:val="4"/>
            <w:tcBorders>
              <w:right w:val="single" w:sz="12" w:space="0" w:color="auto"/>
            </w:tcBorders>
            <w:shd w:val="clear" w:color="auto" w:fill="F7CAAC"/>
          </w:tcPr>
          <w:p w:rsidR="00026226" w:rsidRDefault="00026226" w:rsidP="00AD7100">
            <w:pPr>
              <w:jc w:val="both"/>
            </w:pPr>
            <w:r>
              <w:rPr>
                <w:b/>
              </w:rPr>
              <w:t>Řízení konáno na VŠ</w:t>
            </w:r>
          </w:p>
        </w:tc>
        <w:tc>
          <w:tcPr>
            <w:tcW w:w="632" w:type="dxa"/>
            <w:vMerge w:val="restart"/>
            <w:tcBorders>
              <w:left w:val="single" w:sz="12" w:space="0" w:color="auto"/>
            </w:tcBorders>
          </w:tcPr>
          <w:p w:rsidR="00026226" w:rsidRPr="0060572E" w:rsidRDefault="00741DC1" w:rsidP="00AD7100">
            <w:pPr>
              <w:jc w:val="center"/>
            </w:pPr>
            <w:r>
              <w:t>0</w:t>
            </w:r>
          </w:p>
        </w:tc>
        <w:tc>
          <w:tcPr>
            <w:tcW w:w="693" w:type="dxa"/>
            <w:vMerge w:val="restart"/>
          </w:tcPr>
          <w:p w:rsidR="00026226" w:rsidRPr="0060572E" w:rsidRDefault="00741DC1" w:rsidP="00AD7100">
            <w:pPr>
              <w:jc w:val="center"/>
            </w:pPr>
            <w:r>
              <w:t>0</w:t>
            </w:r>
          </w:p>
        </w:tc>
        <w:tc>
          <w:tcPr>
            <w:tcW w:w="694" w:type="dxa"/>
            <w:vMerge w:val="restart"/>
          </w:tcPr>
          <w:p w:rsidR="00026226" w:rsidRPr="0060572E" w:rsidRDefault="00026226" w:rsidP="00AD7100">
            <w:pPr>
              <w:jc w:val="center"/>
            </w:pPr>
            <w:r w:rsidRPr="0060572E">
              <w:t>35</w:t>
            </w:r>
          </w:p>
        </w:tc>
      </w:tr>
      <w:tr w:rsidR="00026226" w:rsidTr="00AD7100">
        <w:trPr>
          <w:trHeight w:val="205"/>
        </w:trPr>
        <w:tc>
          <w:tcPr>
            <w:tcW w:w="3347" w:type="dxa"/>
            <w:gridSpan w:val="2"/>
          </w:tcPr>
          <w:p w:rsidR="00026226" w:rsidRDefault="00026226" w:rsidP="00AD7100">
            <w:pPr>
              <w:jc w:val="center"/>
            </w:pPr>
          </w:p>
        </w:tc>
        <w:tc>
          <w:tcPr>
            <w:tcW w:w="2245" w:type="dxa"/>
            <w:gridSpan w:val="2"/>
          </w:tcPr>
          <w:p w:rsidR="00026226" w:rsidRDefault="00026226" w:rsidP="00AD7100">
            <w:pPr>
              <w:jc w:val="center"/>
            </w:pPr>
          </w:p>
        </w:tc>
        <w:tc>
          <w:tcPr>
            <w:tcW w:w="2248" w:type="dxa"/>
            <w:gridSpan w:val="4"/>
            <w:tcBorders>
              <w:right w:val="single" w:sz="12" w:space="0" w:color="auto"/>
            </w:tcBorders>
          </w:tcPr>
          <w:p w:rsidR="00026226" w:rsidRDefault="00026226" w:rsidP="00AD7100">
            <w:pPr>
              <w:jc w:val="center"/>
            </w:pPr>
          </w:p>
        </w:tc>
        <w:tc>
          <w:tcPr>
            <w:tcW w:w="632" w:type="dxa"/>
            <w:vMerge/>
            <w:tcBorders>
              <w:left w:val="single" w:sz="12" w:space="0" w:color="auto"/>
            </w:tcBorders>
            <w:vAlign w:val="center"/>
          </w:tcPr>
          <w:p w:rsidR="00026226" w:rsidRDefault="00026226" w:rsidP="00AD7100">
            <w:pPr>
              <w:rPr>
                <w:b/>
              </w:rPr>
            </w:pPr>
          </w:p>
        </w:tc>
        <w:tc>
          <w:tcPr>
            <w:tcW w:w="693" w:type="dxa"/>
            <w:vMerge/>
            <w:vAlign w:val="center"/>
          </w:tcPr>
          <w:p w:rsidR="00026226" w:rsidRDefault="00026226" w:rsidP="00AD7100">
            <w:pPr>
              <w:rPr>
                <w:b/>
              </w:rPr>
            </w:pPr>
          </w:p>
        </w:tc>
        <w:tc>
          <w:tcPr>
            <w:tcW w:w="694" w:type="dxa"/>
            <w:vMerge/>
            <w:vAlign w:val="center"/>
          </w:tcPr>
          <w:p w:rsidR="00026226" w:rsidRDefault="00026226" w:rsidP="00AD7100">
            <w:pPr>
              <w:rPr>
                <w:b/>
              </w:rPr>
            </w:pPr>
          </w:p>
        </w:tc>
      </w:tr>
      <w:tr w:rsidR="00026226" w:rsidTr="00AD7100">
        <w:tc>
          <w:tcPr>
            <w:tcW w:w="9859" w:type="dxa"/>
            <w:gridSpan w:val="11"/>
            <w:shd w:val="clear" w:color="auto" w:fill="F7CAAC"/>
          </w:tcPr>
          <w:p w:rsidR="00026226" w:rsidRDefault="00026226" w:rsidP="00AD7100">
            <w:pPr>
              <w:jc w:val="both"/>
              <w:rPr>
                <w:b/>
              </w:rPr>
            </w:pPr>
            <w:r>
              <w:rPr>
                <w:b/>
              </w:rPr>
              <w:t xml:space="preserve">Přehled o nejvýznamnější publikační a další tvůrčí činnosti nebo další profesní činnosti u odborníků z praxe vztahující se k zabezpečovaným předmětům </w:t>
            </w:r>
          </w:p>
        </w:tc>
      </w:tr>
      <w:tr w:rsidR="00026226" w:rsidTr="00AD7100">
        <w:trPr>
          <w:trHeight w:val="2347"/>
        </w:trPr>
        <w:tc>
          <w:tcPr>
            <w:tcW w:w="9859" w:type="dxa"/>
            <w:gridSpan w:val="11"/>
          </w:tcPr>
          <w:p w:rsidR="00026226" w:rsidRPr="00094F2C" w:rsidRDefault="00026226" w:rsidP="00026226">
            <w:pPr>
              <w:jc w:val="both"/>
            </w:pPr>
            <w:r w:rsidRPr="00425E5B">
              <w:t>K</w:t>
            </w:r>
            <w:r>
              <w:t>RÁTKÁ, A</w:t>
            </w:r>
            <w:r w:rsidRPr="00CB5E70">
              <w:rPr>
                <w:bCs/>
              </w:rPr>
              <w:t>.</w:t>
            </w:r>
            <w:r>
              <w:rPr>
                <w:bCs/>
              </w:rPr>
              <w:t xml:space="preserve"> </w:t>
            </w:r>
            <w:r>
              <w:rPr>
                <w:rStyle w:val="Zdraznn"/>
              </w:rPr>
              <w:t>Základy pedagogiky a edukace v ošetřovatelství.</w:t>
            </w:r>
            <w:r>
              <w:t xml:space="preserve"> Studijní texty. Zlín: Univerzita Tomáše Bati ve Zlíně, Fakulta humanitních studií, 2016. 77 s. ISBN 978-80-7454-635-8.</w:t>
            </w:r>
            <w:r w:rsidRPr="00CB5E70">
              <w:t xml:space="preserve"> </w:t>
            </w:r>
            <w:r w:rsidRPr="00094F2C">
              <w:t xml:space="preserve">  </w:t>
            </w:r>
          </w:p>
          <w:p w:rsidR="00026226" w:rsidRDefault="00026226" w:rsidP="00026226">
            <w:pPr>
              <w:jc w:val="both"/>
            </w:pPr>
            <w:r w:rsidRPr="00F52388">
              <w:t>K</w:t>
            </w:r>
            <w:r>
              <w:t>RÁTKÁ,</w:t>
            </w:r>
            <w:r w:rsidRPr="00F52388">
              <w:t xml:space="preserve"> A</w:t>
            </w:r>
            <w:r w:rsidR="00C9434A">
              <w:t>.,</w:t>
            </w:r>
            <w:r w:rsidRPr="00F52388">
              <w:t xml:space="preserve"> B</w:t>
            </w:r>
            <w:r>
              <w:t>ÁRTLOVÁ</w:t>
            </w:r>
            <w:r w:rsidR="00C9434A">
              <w:t>, V</w:t>
            </w:r>
            <w:r w:rsidRPr="00F52388">
              <w:t>. Odpovědnost v praxi sestry – Jak ji vnímají st</w:t>
            </w:r>
            <w:r w:rsidR="00C9434A">
              <w:t>udenti oboru všeobecná sestra. </w:t>
            </w:r>
            <w:r>
              <w:t>In</w:t>
            </w:r>
            <w:r w:rsidRPr="00F52388">
              <w:t xml:space="preserve"> </w:t>
            </w:r>
            <w:r w:rsidRPr="00F52388">
              <w:rPr>
                <w:i/>
                <w:iCs/>
              </w:rPr>
              <w:t>Sborník příspěvků, IX.</w:t>
            </w:r>
            <w:r w:rsidRPr="00F52388">
              <w:t xml:space="preserve"> </w:t>
            </w:r>
            <w:r w:rsidRPr="00F52388">
              <w:rPr>
                <w:i/>
                <w:iCs/>
              </w:rPr>
              <w:t>Mezinárodní sympozium, Součinnost teorie a praxe</w:t>
            </w:r>
            <w:r w:rsidR="00C9434A">
              <w:t>.</w:t>
            </w:r>
            <w:r w:rsidRPr="00F52388">
              <w:t xml:space="preserve"> České Budějovice: Zdravotně sociální fakulta Jihočeské univerzity</w:t>
            </w:r>
            <w:r>
              <w:t>, 2016</w:t>
            </w:r>
            <w:r w:rsidR="00C9434A">
              <w:t>,</w:t>
            </w:r>
            <w:r w:rsidR="00C9434A" w:rsidRPr="00F52388">
              <w:t xml:space="preserve"> s. 81-86</w:t>
            </w:r>
            <w:r w:rsidRPr="00F52388">
              <w:t>. ISBN 978-80-7394-600-5</w:t>
            </w:r>
            <w:r>
              <w:t xml:space="preserve"> (80%)</w:t>
            </w:r>
            <w:r w:rsidRPr="00F52388">
              <w:t>.</w:t>
            </w:r>
          </w:p>
          <w:p w:rsidR="00026226" w:rsidRDefault="00026226" w:rsidP="00026226">
            <w:pPr>
              <w:jc w:val="both"/>
            </w:pPr>
            <w:r w:rsidRPr="00F52388">
              <w:t>D</w:t>
            </w:r>
            <w:r>
              <w:t>ORKOVÁ</w:t>
            </w:r>
            <w:r w:rsidRPr="00F52388">
              <w:t>, Z</w:t>
            </w:r>
            <w:r>
              <w:t>.</w:t>
            </w:r>
            <w:r w:rsidRPr="00F52388">
              <w:t>, K</w:t>
            </w:r>
            <w:r>
              <w:t>ALA</w:t>
            </w:r>
            <w:r w:rsidR="00C9434A">
              <w:t>,</w:t>
            </w:r>
            <w:r w:rsidRPr="00F52388">
              <w:t xml:space="preserve"> </w:t>
            </w:r>
            <w:r w:rsidR="00C9434A" w:rsidRPr="00F52388">
              <w:t>M</w:t>
            </w:r>
            <w:r w:rsidR="00C9434A">
              <w:t>.,</w:t>
            </w:r>
            <w:r w:rsidRPr="00F52388">
              <w:t xml:space="preserve"> K</w:t>
            </w:r>
            <w:r>
              <w:t>RÁTKÁ</w:t>
            </w:r>
            <w:r w:rsidR="00C9434A">
              <w:t>, A</w:t>
            </w:r>
            <w:r w:rsidRPr="00F52388">
              <w:t xml:space="preserve">. Komunikace s pozůstalými ve zdravotnickém zařízení. </w:t>
            </w:r>
            <w:r w:rsidRPr="00F52388">
              <w:rPr>
                <w:rStyle w:val="Zdraznn"/>
              </w:rPr>
              <w:t>Zdravotnícke štúdie.</w:t>
            </w:r>
            <w:r w:rsidRPr="00F52388">
              <w:t xml:space="preserve"> 2015, roč. 8, č. 2, s. 17-20. ISSN 1337-723X</w:t>
            </w:r>
            <w:r>
              <w:t xml:space="preserve"> (25%)</w:t>
            </w:r>
            <w:r w:rsidRPr="00F52388">
              <w:t>.</w:t>
            </w:r>
          </w:p>
          <w:p w:rsidR="00026226" w:rsidRPr="00F52388" w:rsidRDefault="00026226" w:rsidP="00026226">
            <w:pPr>
              <w:jc w:val="both"/>
            </w:pPr>
            <w:r w:rsidRPr="00425E5B">
              <w:t>K</w:t>
            </w:r>
            <w:r>
              <w:t>RÁTKÁ, A.</w:t>
            </w:r>
            <w:r w:rsidR="00C9434A">
              <w:t>,</w:t>
            </w:r>
            <w:r>
              <w:t xml:space="preserve"> </w:t>
            </w:r>
            <w:r w:rsidRPr="00F52388">
              <w:t>Š</w:t>
            </w:r>
            <w:r>
              <w:t>ŤASTNÁ</w:t>
            </w:r>
            <w:r w:rsidR="00C9434A">
              <w:t>, P</w:t>
            </w:r>
            <w:r>
              <w:t xml:space="preserve">. </w:t>
            </w:r>
            <w:r w:rsidRPr="00F52388">
              <w:t xml:space="preserve">Utilization of Basal Stimulation Elements in People with Alzheimer´s Disease. </w:t>
            </w:r>
            <w:r w:rsidRPr="00C9434A">
              <w:rPr>
                <w:i/>
                <w:iCs/>
              </w:rPr>
              <w:t>Family – Health – Disease 2013.</w:t>
            </w:r>
            <w:r w:rsidRPr="00C9434A">
              <w:rPr>
                <w:i/>
              </w:rPr>
              <w:t xml:space="preserve"> Proceedings of the International Conference on Health Care Studies</w:t>
            </w:r>
            <w:r w:rsidR="00C9434A">
              <w:rPr>
                <w:i/>
              </w:rPr>
              <w:t>.</w:t>
            </w:r>
            <w:r w:rsidRPr="00F52388">
              <w:t xml:space="preserve"> Zlín: Univerzita Tomáše Bati ve Zlíně</w:t>
            </w:r>
            <w:r>
              <w:t>, 2013</w:t>
            </w:r>
            <w:r w:rsidR="00C9434A">
              <w:t>,</w:t>
            </w:r>
            <w:r w:rsidR="00C9434A" w:rsidRPr="00F52388">
              <w:t xml:space="preserve"> s. 51-68.</w:t>
            </w:r>
            <w:r w:rsidRPr="00F52388">
              <w:t xml:space="preserve"> </w:t>
            </w:r>
            <w:r>
              <w:t>ISBN 978-83-65208-23-1 (80%).</w:t>
            </w:r>
          </w:p>
          <w:p w:rsidR="00026226" w:rsidRPr="005324E5" w:rsidRDefault="00026226" w:rsidP="00C9434A">
            <w:pPr>
              <w:jc w:val="both"/>
            </w:pPr>
          </w:p>
        </w:tc>
      </w:tr>
      <w:tr w:rsidR="00026226" w:rsidTr="00AD7100">
        <w:trPr>
          <w:trHeight w:val="218"/>
        </w:trPr>
        <w:tc>
          <w:tcPr>
            <w:tcW w:w="9859" w:type="dxa"/>
            <w:gridSpan w:val="11"/>
            <w:shd w:val="clear" w:color="auto" w:fill="F7CAAC"/>
          </w:tcPr>
          <w:p w:rsidR="00026226" w:rsidRDefault="00026226" w:rsidP="00AD7100">
            <w:pPr>
              <w:rPr>
                <w:b/>
              </w:rPr>
            </w:pPr>
            <w:r>
              <w:rPr>
                <w:b/>
              </w:rPr>
              <w:t>Působení v zahraničí</w:t>
            </w:r>
          </w:p>
        </w:tc>
      </w:tr>
      <w:tr w:rsidR="00026226" w:rsidTr="00026226">
        <w:trPr>
          <w:trHeight w:val="262"/>
        </w:trPr>
        <w:tc>
          <w:tcPr>
            <w:tcW w:w="9859" w:type="dxa"/>
            <w:gridSpan w:val="11"/>
          </w:tcPr>
          <w:p w:rsidR="00026226" w:rsidRDefault="00026226" w:rsidP="00AD7100">
            <w:pPr>
              <w:rPr>
                <w:b/>
              </w:rPr>
            </w:pPr>
          </w:p>
        </w:tc>
      </w:tr>
      <w:tr w:rsidR="00026226" w:rsidTr="00026226">
        <w:trPr>
          <w:cantSplit/>
          <w:trHeight w:val="266"/>
        </w:trPr>
        <w:tc>
          <w:tcPr>
            <w:tcW w:w="2518" w:type="dxa"/>
            <w:shd w:val="clear" w:color="auto" w:fill="F7CAAC"/>
          </w:tcPr>
          <w:p w:rsidR="00026226" w:rsidRDefault="00026226" w:rsidP="00AD7100">
            <w:pPr>
              <w:jc w:val="both"/>
              <w:rPr>
                <w:b/>
              </w:rPr>
            </w:pPr>
            <w:r>
              <w:rPr>
                <w:b/>
              </w:rPr>
              <w:t xml:space="preserve">Podpis </w:t>
            </w:r>
          </w:p>
        </w:tc>
        <w:tc>
          <w:tcPr>
            <w:tcW w:w="4536" w:type="dxa"/>
            <w:gridSpan w:val="5"/>
          </w:tcPr>
          <w:p w:rsidR="00026226" w:rsidRDefault="00026226" w:rsidP="00AD7100">
            <w:pPr>
              <w:jc w:val="both"/>
            </w:pPr>
          </w:p>
        </w:tc>
        <w:tc>
          <w:tcPr>
            <w:tcW w:w="786" w:type="dxa"/>
            <w:gridSpan w:val="2"/>
            <w:shd w:val="clear" w:color="auto" w:fill="F7CAAC"/>
          </w:tcPr>
          <w:p w:rsidR="00026226" w:rsidRDefault="00026226" w:rsidP="00AD7100">
            <w:pPr>
              <w:jc w:val="both"/>
            </w:pPr>
            <w:r>
              <w:rPr>
                <w:b/>
              </w:rPr>
              <w:t>datum</w:t>
            </w:r>
          </w:p>
        </w:tc>
        <w:tc>
          <w:tcPr>
            <w:tcW w:w="2019" w:type="dxa"/>
            <w:gridSpan w:val="3"/>
          </w:tcPr>
          <w:p w:rsidR="00026226" w:rsidRDefault="00026226" w:rsidP="00AD7100">
            <w:pPr>
              <w:jc w:val="both"/>
            </w:pPr>
          </w:p>
        </w:tc>
      </w:tr>
    </w:tbl>
    <w:p w:rsidR="002B06BF" w:rsidRDefault="002B06BF">
      <w:pPr>
        <w:spacing w:after="160" w:line="259" w:lineRule="auto"/>
      </w:pPr>
    </w:p>
    <w:p w:rsidR="00E63AB0" w:rsidRDefault="00E63AB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A3044" w:rsidTr="007A3044">
        <w:tc>
          <w:tcPr>
            <w:tcW w:w="9859" w:type="dxa"/>
            <w:gridSpan w:val="11"/>
            <w:tcBorders>
              <w:bottom w:val="double" w:sz="4" w:space="0" w:color="auto"/>
            </w:tcBorders>
            <w:shd w:val="clear" w:color="auto" w:fill="BDD6EE"/>
          </w:tcPr>
          <w:p w:rsidR="007A3044" w:rsidRDefault="007A3044" w:rsidP="007A3044">
            <w:pPr>
              <w:jc w:val="both"/>
              <w:rPr>
                <w:b/>
                <w:sz w:val="28"/>
              </w:rPr>
            </w:pPr>
            <w:r>
              <w:rPr>
                <w:b/>
                <w:sz w:val="28"/>
              </w:rPr>
              <w:lastRenderedPageBreak/>
              <w:t>C-I – Personální zabezpečení</w:t>
            </w:r>
          </w:p>
        </w:tc>
      </w:tr>
      <w:tr w:rsidR="007A3044" w:rsidTr="007A3044">
        <w:tc>
          <w:tcPr>
            <w:tcW w:w="2518" w:type="dxa"/>
            <w:tcBorders>
              <w:top w:val="double" w:sz="4" w:space="0" w:color="auto"/>
            </w:tcBorders>
            <w:shd w:val="clear" w:color="auto" w:fill="F7CAAC"/>
          </w:tcPr>
          <w:p w:rsidR="007A3044" w:rsidRDefault="007A3044" w:rsidP="007A3044">
            <w:pPr>
              <w:jc w:val="both"/>
              <w:rPr>
                <w:b/>
              </w:rPr>
            </w:pPr>
            <w:r>
              <w:rPr>
                <w:b/>
              </w:rPr>
              <w:t>Vysoká škola</w:t>
            </w:r>
          </w:p>
        </w:tc>
        <w:tc>
          <w:tcPr>
            <w:tcW w:w="7341" w:type="dxa"/>
            <w:gridSpan w:val="10"/>
          </w:tcPr>
          <w:p w:rsidR="007A3044" w:rsidRDefault="007A3044" w:rsidP="007A3044">
            <w:pPr>
              <w:jc w:val="both"/>
            </w:pPr>
            <w:r>
              <w:t>Univerzita Tomáše Bati ve Zlíně</w:t>
            </w:r>
          </w:p>
        </w:tc>
      </w:tr>
      <w:tr w:rsidR="007A3044" w:rsidTr="007A3044">
        <w:tc>
          <w:tcPr>
            <w:tcW w:w="2518" w:type="dxa"/>
            <w:shd w:val="clear" w:color="auto" w:fill="F7CAAC"/>
          </w:tcPr>
          <w:p w:rsidR="007A3044" w:rsidRDefault="007A3044" w:rsidP="007A3044">
            <w:pPr>
              <w:jc w:val="both"/>
              <w:rPr>
                <w:b/>
              </w:rPr>
            </w:pPr>
            <w:r>
              <w:rPr>
                <w:b/>
              </w:rPr>
              <w:t>Součást vysoké školy</w:t>
            </w:r>
          </w:p>
        </w:tc>
        <w:tc>
          <w:tcPr>
            <w:tcW w:w="7341" w:type="dxa"/>
            <w:gridSpan w:val="10"/>
          </w:tcPr>
          <w:p w:rsidR="007A3044" w:rsidRDefault="007A3044" w:rsidP="007A3044">
            <w:pPr>
              <w:jc w:val="both"/>
            </w:pPr>
            <w:r>
              <w:t>Fakulta managementu a ekonomiky</w:t>
            </w:r>
          </w:p>
        </w:tc>
      </w:tr>
      <w:tr w:rsidR="007A3044" w:rsidTr="007A3044">
        <w:tc>
          <w:tcPr>
            <w:tcW w:w="2518" w:type="dxa"/>
            <w:shd w:val="clear" w:color="auto" w:fill="F7CAAC"/>
          </w:tcPr>
          <w:p w:rsidR="007A3044" w:rsidRDefault="007A3044" w:rsidP="007A3044">
            <w:pPr>
              <w:jc w:val="both"/>
              <w:rPr>
                <w:b/>
              </w:rPr>
            </w:pPr>
            <w:r>
              <w:rPr>
                <w:b/>
              </w:rPr>
              <w:t>Název studijního programu</w:t>
            </w:r>
          </w:p>
        </w:tc>
        <w:tc>
          <w:tcPr>
            <w:tcW w:w="7341" w:type="dxa"/>
            <w:gridSpan w:val="10"/>
          </w:tcPr>
          <w:p w:rsidR="007A3044" w:rsidRDefault="007A3044" w:rsidP="007A3044">
            <w:pPr>
              <w:jc w:val="both"/>
            </w:pPr>
            <w:r>
              <w:t>Management ve zdravotnictví</w:t>
            </w:r>
          </w:p>
        </w:tc>
      </w:tr>
      <w:tr w:rsidR="007A3044" w:rsidTr="007A3044">
        <w:tc>
          <w:tcPr>
            <w:tcW w:w="2518" w:type="dxa"/>
            <w:shd w:val="clear" w:color="auto" w:fill="F7CAAC"/>
          </w:tcPr>
          <w:p w:rsidR="007A3044" w:rsidRDefault="007A3044" w:rsidP="007A3044">
            <w:pPr>
              <w:jc w:val="both"/>
              <w:rPr>
                <w:b/>
              </w:rPr>
            </w:pPr>
            <w:r>
              <w:rPr>
                <w:b/>
              </w:rPr>
              <w:t>Jméno a příjmení</w:t>
            </w:r>
          </w:p>
        </w:tc>
        <w:tc>
          <w:tcPr>
            <w:tcW w:w="4536" w:type="dxa"/>
            <w:gridSpan w:val="5"/>
          </w:tcPr>
          <w:p w:rsidR="007A3044" w:rsidRDefault="007A3044" w:rsidP="007A3044">
            <w:pPr>
              <w:jc w:val="both"/>
            </w:pPr>
            <w:r>
              <w:t>Marcela KRUMPOLCOVÁ</w:t>
            </w:r>
          </w:p>
        </w:tc>
        <w:tc>
          <w:tcPr>
            <w:tcW w:w="709" w:type="dxa"/>
            <w:shd w:val="clear" w:color="auto" w:fill="F7CAAC"/>
          </w:tcPr>
          <w:p w:rsidR="007A3044" w:rsidRDefault="007A3044" w:rsidP="007A3044">
            <w:pPr>
              <w:jc w:val="both"/>
              <w:rPr>
                <w:b/>
              </w:rPr>
            </w:pPr>
            <w:r>
              <w:rPr>
                <w:b/>
              </w:rPr>
              <w:t>Tituly</w:t>
            </w:r>
          </w:p>
        </w:tc>
        <w:tc>
          <w:tcPr>
            <w:tcW w:w="2096" w:type="dxa"/>
            <w:gridSpan w:val="4"/>
          </w:tcPr>
          <w:p w:rsidR="007A3044" w:rsidRDefault="007A3044" w:rsidP="007A3044">
            <w:pPr>
              <w:jc w:val="both"/>
            </w:pPr>
            <w:r>
              <w:t>Mgr., DiS.</w:t>
            </w:r>
          </w:p>
        </w:tc>
      </w:tr>
      <w:tr w:rsidR="007A3044" w:rsidTr="007A3044">
        <w:tc>
          <w:tcPr>
            <w:tcW w:w="2518" w:type="dxa"/>
            <w:shd w:val="clear" w:color="auto" w:fill="F7CAAC"/>
          </w:tcPr>
          <w:p w:rsidR="007A3044" w:rsidRDefault="007A3044" w:rsidP="007A3044">
            <w:pPr>
              <w:jc w:val="both"/>
              <w:rPr>
                <w:b/>
              </w:rPr>
            </w:pPr>
            <w:r>
              <w:rPr>
                <w:b/>
              </w:rPr>
              <w:t>Rok narození</w:t>
            </w:r>
          </w:p>
        </w:tc>
        <w:tc>
          <w:tcPr>
            <w:tcW w:w="829" w:type="dxa"/>
          </w:tcPr>
          <w:p w:rsidR="007A3044" w:rsidRDefault="007A3044" w:rsidP="007A3044">
            <w:pPr>
              <w:jc w:val="both"/>
            </w:pPr>
            <w:r>
              <w:t>1978</w:t>
            </w:r>
          </w:p>
        </w:tc>
        <w:tc>
          <w:tcPr>
            <w:tcW w:w="1721" w:type="dxa"/>
            <w:shd w:val="clear" w:color="auto" w:fill="F7CAAC"/>
          </w:tcPr>
          <w:p w:rsidR="007A3044" w:rsidRDefault="007A3044" w:rsidP="007A3044">
            <w:pPr>
              <w:jc w:val="both"/>
              <w:rPr>
                <w:b/>
              </w:rPr>
            </w:pPr>
            <w:r>
              <w:rPr>
                <w:b/>
              </w:rPr>
              <w:t>typ vztahu k VŠ</w:t>
            </w:r>
          </w:p>
        </w:tc>
        <w:tc>
          <w:tcPr>
            <w:tcW w:w="992" w:type="dxa"/>
            <w:gridSpan w:val="2"/>
          </w:tcPr>
          <w:p w:rsidR="007A3044" w:rsidRDefault="007A3044" w:rsidP="007A3044">
            <w:pPr>
              <w:jc w:val="both"/>
            </w:pPr>
            <w:r>
              <w:t>pp</w:t>
            </w:r>
          </w:p>
        </w:tc>
        <w:tc>
          <w:tcPr>
            <w:tcW w:w="994" w:type="dxa"/>
            <w:shd w:val="clear" w:color="auto" w:fill="F7CAAC"/>
          </w:tcPr>
          <w:p w:rsidR="007A3044" w:rsidRDefault="007A3044" w:rsidP="007A3044">
            <w:pPr>
              <w:jc w:val="both"/>
              <w:rPr>
                <w:b/>
              </w:rPr>
            </w:pPr>
            <w:r>
              <w:rPr>
                <w:b/>
              </w:rPr>
              <w:t>rozsah</w:t>
            </w:r>
          </w:p>
        </w:tc>
        <w:tc>
          <w:tcPr>
            <w:tcW w:w="709" w:type="dxa"/>
          </w:tcPr>
          <w:p w:rsidR="007A3044" w:rsidRDefault="007A3044" w:rsidP="007A3044">
            <w:pPr>
              <w:jc w:val="both"/>
            </w:pPr>
            <w:r>
              <w:t>40</w:t>
            </w:r>
          </w:p>
        </w:tc>
        <w:tc>
          <w:tcPr>
            <w:tcW w:w="709" w:type="dxa"/>
            <w:gridSpan w:val="2"/>
            <w:shd w:val="clear" w:color="auto" w:fill="F7CAAC"/>
          </w:tcPr>
          <w:p w:rsidR="007A3044" w:rsidRDefault="007A3044" w:rsidP="007A3044">
            <w:pPr>
              <w:jc w:val="both"/>
              <w:rPr>
                <w:b/>
              </w:rPr>
            </w:pPr>
            <w:r>
              <w:rPr>
                <w:b/>
              </w:rPr>
              <w:t>do kdy</w:t>
            </w:r>
          </w:p>
        </w:tc>
        <w:tc>
          <w:tcPr>
            <w:tcW w:w="1387" w:type="dxa"/>
            <w:gridSpan w:val="2"/>
          </w:tcPr>
          <w:p w:rsidR="007A3044" w:rsidRDefault="002F1F53" w:rsidP="007A3044">
            <w:pPr>
              <w:jc w:val="both"/>
            </w:pPr>
            <w:r>
              <w:t>08/2021</w:t>
            </w:r>
          </w:p>
        </w:tc>
      </w:tr>
      <w:tr w:rsidR="007A3044" w:rsidTr="007A3044">
        <w:tc>
          <w:tcPr>
            <w:tcW w:w="5068" w:type="dxa"/>
            <w:gridSpan w:val="3"/>
            <w:shd w:val="clear" w:color="auto" w:fill="F7CAAC"/>
          </w:tcPr>
          <w:p w:rsidR="007A3044" w:rsidRDefault="007A3044" w:rsidP="007A3044">
            <w:pPr>
              <w:jc w:val="both"/>
              <w:rPr>
                <w:b/>
              </w:rPr>
            </w:pPr>
            <w:r>
              <w:rPr>
                <w:b/>
              </w:rPr>
              <w:t>Typ vztahu na součásti VŠ, která uskutečňuje st. program</w:t>
            </w:r>
          </w:p>
        </w:tc>
        <w:tc>
          <w:tcPr>
            <w:tcW w:w="992" w:type="dxa"/>
            <w:gridSpan w:val="2"/>
          </w:tcPr>
          <w:p w:rsidR="007A3044" w:rsidRDefault="007A3044" w:rsidP="007A3044">
            <w:pPr>
              <w:jc w:val="both"/>
            </w:pPr>
          </w:p>
        </w:tc>
        <w:tc>
          <w:tcPr>
            <w:tcW w:w="994" w:type="dxa"/>
            <w:shd w:val="clear" w:color="auto" w:fill="F7CAAC"/>
          </w:tcPr>
          <w:p w:rsidR="007A3044" w:rsidRDefault="007A3044" w:rsidP="007A3044">
            <w:pPr>
              <w:jc w:val="both"/>
              <w:rPr>
                <w:b/>
              </w:rPr>
            </w:pPr>
            <w:r>
              <w:rPr>
                <w:b/>
              </w:rPr>
              <w:t>rozsah</w:t>
            </w:r>
          </w:p>
        </w:tc>
        <w:tc>
          <w:tcPr>
            <w:tcW w:w="709" w:type="dxa"/>
          </w:tcPr>
          <w:p w:rsidR="007A3044" w:rsidRDefault="007A3044" w:rsidP="007A3044">
            <w:pPr>
              <w:jc w:val="both"/>
            </w:pPr>
          </w:p>
        </w:tc>
        <w:tc>
          <w:tcPr>
            <w:tcW w:w="709" w:type="dxa"/>
            <w:gridSpan w:val="2"/>
            <w:shd w:val="clear" w:color="auto" w:fill="F7CAAC"/>
          </w:tcPr>
          <w:p w:rsidR="007A3044" w:rsidRDefault="007A3044" w:rsidP="007A3044">
            <w:pPr>
              <w:jc w:val="both"/>
              <w:rPr>
                <w:b/>
              </w:rPr>
            </w:pPr>
            <w:r>
              <w:rPr>
                <w:b/>
              </w:rPr>
              <w:t>do kdy</w:t>
            </w:r>
          </w:p>
        </w:tc>
        <w:tc>
          <w:tcPr>
            <w:tcW w:w="1387" w:type="dxa"/>
            <w:gridSpan w:val="2"/>
          </w:tcPr>
          <w:p w:rsidR="007A3044" w:rsidRDefault="007A3044" w:rsidP="007A3044">
            <w:pPr>
              <w:jc w:val="both"/>
            </w:pPr>
          </w:p>
        </w:tc>
      </w:tr>
      <w:tr w:rsidR="007A3044" w:rsidTr="007A3044">
        <w:tc>
          <w:tcPr>
            <w:tcW w:w="6060" w:type="dxa"/>
            <w:gridSpan w:val="5"/>
            <w:shd w:val="clear" w:color="auto" w:fill="F7CAAC"/>
          </w:tcPr>
          <w:p w:rsidR="007A3044" w:rsidRDefault="007A3044" w:rsidP="007A3044">
            <w:pPr>
              <w:jc w:val="both"/>
            </w:pPr>
            <w:r>
              <w:rPr>
                <w:b/>
              </w:rPr>
              <w:t>Další současná působení jako akademický pracovník na jiných VŠ</w:t>
            </w:r>
          </w:p>
        </w:tc>
        <w:tc>
          <w:tcPr>
            <w:tcW w:w="1703" w:type="dxa"/>
            <w:gridSpan w:val="2"/>
            <w:shd w:val="clear" w:color="auto" w:fill="F7CAAC"/>
          </w:tcPr>
          <w:p w:rsidR="007A3044" w:rsidRDefault="007A3044" w:rsidP="007A3044">
            <w:pPr>
              <w:jc w:val="both"/>
              <w:rPr>
                <w:b/>
              </w:rPr>
            </w:pPr>
            <w:r>
              <w:rPr>
                <w:b/>
              </w:rPr>
              <w:t>typ prac. vztahu</w:t>
            </w:r>
          </w:p>
        </w:tc>
        <w:tc>
          <w:tcPr>
            <w:tcW w:w="2096" w:type="dxa"/>
            <w:gridSpan w:val="4"/>
            <w:shd w:val="clear" w:color="auto" w:fill="F7CAAC"/>
          </w:tcPr>
          <w:p w:rsidR="007A3044" w:rsidRDefault="007A3044" w:rsidP="007A3044">
            <w:pPr>
              <w:jc w:val="both"/>
              <w:rPr>
                <w:b/>
              </w:rPr>
            </w:pPr>
            <w:r>
              <w:rPr>
                <w:b/>
              </w:rPr>
              <w:t>rozsah</w:t>
            </w: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9859" w:type="dxa"/>
            <w:gridSpan w:val="11"/>
            <w:shd w:val="clear" w:color="auto" w:fill="F7CAAC"/>
          </w:tcPr>
          <w:p w:rsidR="007A3044" w:rsidRDefault="007A3044" w:rsidP="007A3044">
            <w:pPr>
              <w:jc w:val="both"/>
            </w:pPr>
            <w:r>
              <w:rPr>
                <w:b/>
              </w:rPr>
              <w:t>Předměty příslušného studijního programu a způsob zapojení do jejich výuky, příp. další zapojení do uskutečňování studijního programu</w:t>
            </w:r>
          </w:p>
        </w:tc>
      </w:tr>
      <w:tr w:rsidR="007A3044" w:rsidTr="007A3044">
        <w:trPr>
          <w:trHeight w:val="480"/>
        </w:trPr>
        <w:tc>
          <w:tcPr>
            <w:tcW w:w="9859" w:type="dxa"/>
            <w:gridSpan w:val="11"/>
            <w:tcBorders>
              <w:top w:val="nil"/>
            </w:tcBorders>
          </w:tcPr>
          <w:p w:rsidR="007A3044" w:rsidRDefault="007A3044" w:rsidP="007A3044">
            <w:pPr>
              <w:jc w:val="both"/>
            </w:pPr>
            <w:r>
              <w:t>Business English – garant, přednášející (100%)</w:t>
            </w:r>
          </w:p>
        </w:tc>
      </w:tr>
      <w:tr w:rsidR="007A3044" w:rsidTr="007A3044">
        <w:trPr>
          <w:trHeight w:val="468"/>
        </w:trPr>
        <w:tc>
          <w:tcPr>
            <w:tcW w:w="9859" w:type="dxa"/>
            <w:gridSpan w:val="11"/>
            <w:shd w:val="clear" w:color="auto" w:fill="F7CAAC"/>
          </w:tcPr>
          <w:p w:rsidR="007A3044" w:rsidRDefault="007A3044" w:rsidP="007A3044">
            <w:pPr>
              <w:jc w:val="both"/>
            </w:pPr>
            <w:r>
              <w:rPr>
                <w:b/>
              </w:rPr>
              <w:t xml:space="preserve">Údaje o vzdělání na VŠ </w:t>
            </w:r>
          </w:p>
        </w:tc>
      </w:tr>
      <w:tr w:rsidR="007A3044" w:rsidRPr="003E76C9" w:rsidTr="007A3044">
        <w:trPr>
          <w:trHeight w:val="1055"/>
        </w:trPr>
        <w:tc>
          <w:tcPr>
            <w:tcW w:w="9859" w:type="dxa"/>
            <w:gridSpan w:val="11"/>
          </w:tcPr>
          <w:p w:rsidR="007A3044" w:rsidRDefault="007A3044" w:rsidP="007A3044">
            <w:pPr>
              <w:jc w:val="both"/>
            </w:pPr>
            <w:r w:rsidRPr="00C378BC">
              <w:rPr>
                <w:b/>
              </w:rPr>
              <w:t>2008-2011:</w:t>
            </w:r>
            <w:r w:rsidRPr="003E76C9">
              <w:t xml:space="preserve"> Učitelství</w:t>
            </w:r>
            <w:r>
              <w:t xml:space="preserve"> anglického jazyka a literatury pro střední školy, OU FF – rozšiřující studium</w:t>
            </w:r>
          </w:p>
          <w:p w:rsidR="007A3044" w:rsidRDefault="007A3044" w:rsidP="007A3044">
            <w:pPr>
              <w:jc w:val="both"/>
            </w:pPr>
            <w:r w:rsidRPr="00C378BC">
              <w:rPr>
                <w:b/>
              </w:rPr>
              <w:t>2005-2007:</w:t>
            </w:r>
            <w:r>
              <w:t xml:space="preserve"> Učitelství odborných předmětů pro střední školy – zaměření na obchod a služby, OU PF (</w:t>
            </w:r>
            <w:r w:rsidRPr="00C378BC">
              <w:rPr>
                <w:b/>
              </w:rPr>
              <w:t>Mgr.</w:t>
            </w:r>
            <w:r>
              <w:t>)</w:t>
            </w:r>
          </w:p>
          <w:p w:rsidR="007A3044" w:rsidRPr="003E76C9" w:rsidRDefault="007A3044" w:rsidP="007A3044">
            <w:pPr>
              <w:jc w:val="both"/>
            </w:pPr>
            <w:r w:rsidRPr="00C378BC">
              <w:rPr>
                <w:b/>
              </w:rPr>
              <w:t>2001-2005:</w:t>
            </w:r>
            <w:r>
              <w:t xml:space="preserve"> Angličtina ve sféře podnikání, OU FF (</w:t>
            </w:r>
            <w:r w:rsidRPr="00C378BC">
              <w:rPr>
                <w:b/>
              </w:rPr>
              <w:t>Bc.</w:t>
            </w:r>
            <w:r>
              <w:t>)</w:t>
            </w:r>
          </w:p>
        </w:tc>
      </w:tr>
      <w:tr w:rsidR="007A3044" w:rsidTr="007A3044">
        <w:tc>
          <w:tcPr>
            <w:tcW w:w="9859" w:type="dxa"/>
            <w:gridSpan w:val="11"/>
            <w:shd w:val="clear" w:color="auto" w:fill="F7CAAC"/>
          </w:tcPr>
          <w:p w:rsidR="007A3044" w:rsidRDefault="007A3044" w:rsidP="007A3044">
            <w:pPr>
              <w:jc w:val="both"/>
              <w:rPr>
                <w:b/>
              </w:rPr>
            </w:pPr>
            <w:r>
              <w:rPr>
                <w:b/>
              </w:rPr>
              <w:t>Údaje o odborném působení od absolvování VŠ</w:t>
            </w:r>
          </w:p>
        </w:tc>
      </w:tr>
      <w:tr w:rsidR="007A3044" w:rsidTr="007A3044">
        <w:trPr>
          <w:trHeight w:val="895"/>
        </w:trPr>
        <w:tc>
          <w:tcPr>
            <w:tcW w:w="9859" w:type="dxa"/>
            <w:gridSpan w:val="11"/>
          </w:tcPr>
          <w:p w:rsidR="007A3044" w:rsidRDefault="007A3044" w:rsidP="007A3044">
            <w:pPr>
              <w:jc w:val="both"/>
            </w:pPr>
            <w:r w:rsidRPr="00C378BC">
              <w:rPr>
                <w:b/>
              </w:rPr>
              <w:t>2001-2009:</w:t>
            </w:r>
            <w:r>
              <w:t xml:space="preserve">     Střední odborná škola Otrokovice, učitelka anglického jazyka</w:t>
            </w:r>
          </w:p>
          <w:p w:rsidR="007A3044" w:rsidRDefault="007A3044" w:rsidP="007A3044">
            <w:pPr>
              <w:jc w:val="both"/>
            </w:pPr>
            <w:r w:rsidRPr="00C378BC">
              <w:rPr>
                <w:b/>
              </w:rPr>
              <w:t>2014</w:t>
            </w:r>
            <w:r>
              <w:rPr>
                <w:b/>
              </w:rPr>
              <w:t>-</w:t>
            </w:r>
            <w:r w:rsidRPr="00C378BC">
              <w:rPr>
                <w:b/>
              </w:rPr>
              <w:t>dosud:</w:t>
            </w:r>
            <w:r>
              <w:t xml:space="preserve">   Univerzita Tomáše Bati, FHS/CJV, lektorka anglického jazyka</w:t>
            </w:r>
          </w:p>
          <w:p w:rsidR="007A3044" w:rsidRDefault="007A3044" w:rsidP="007A3044">
            <w:pPr>
              <w:jc w:val="both"/>
            </w:pPr>
          </w:p>
        </w:tc>
      </w:tr>
      <w:tr w:rsidR="007A3044" w:rsidTr="007A3044">
        <w:trPr>
          <w:trHeight w:val="250"/>
        </w:trPr>
        <w:tc>
          <w:tcPr>
            <w:tcW w:w="9859" w:type="dxa"/>
            <w:gridSpan w:val="11"/>
            <w:shd w:val="clear" w:color="auto" w:fill="F7CAAC"/>
          </w:tcPr>
          <w:p w:rsidR="007A3044" w:rsidRDefault="007A3044" w:rsidP="007A3044">
            <w:pPr>
              <w:jc w:val="both"/>
            </w:pPr>
            <w:r>
              <w:rPr>
                <w:b/>
              </w:rPr>
              <w:t>Zkušenosti s vedením kvalifikačních a rigorózních prací</w:t>
            </w:r>
          </w:p>
        </w:tc>
      </w:tr>
      <w:tr w:rsidR="007A3044" w:rsidTr="007A3044">
        <w:trPr>
          <w:trHeight w:val="713"/>
        </w:trPr>
        <w:tc>
          <w:tcPr>
            <w:tcW w:w="9859" w:type="dxa"/>
            <w:gridSpan w:val="11"/>
          </w:tcPr>
          <w:p w:rsidR="00741DC1" w:rsidRDefault="00741DC1" w:rsidP="00741DC1">
            <w:pPr>
              <w:jc w:val="both"/>
            </w:pPr>
            <w:r>
              <w:t>Počet vedených bakalářských prací – 1</w:t>
            </w:r>
          </w:p>
          <w:p w:rsidR="00741DC1" w:rsidRDefault="00741DC1" w:rsidP="00741DC1">
            <w:pPr>
              <w:jc w:val="both"/>
            </w:pPr>
            <w:r>
              <w:t>Počet vedených diplomových prací – 0</w:t>
            </w:r>
          </w:p>
        </w:tc>
      </w:tr>
      <w:tr w:rsidR="007A3044" w:rsidTr="007A3044">
        <w:trPr>
          <w:cantSplit/>
        </w:trPr>
        <w:tc>
          <w:tcPr>
            <w:tcW w:w="3347" w:type="dxa"/>
            <w:gridSpan w:val="2"/>
            <w:tcBorders>
              <w:top w:val="single" w:sz="12" w:space="0" w:color="auto"/>
            </w:tcBorders>
            <w:shd w:val="clear" w:color="auto" w:fill="F7CAAC"/>
          </w:tcPr>
          <w:p w:rsidR="007A3044" w:rsidRDefault="007A3044" w:rsidP="007A3044">
            <w:pPr>
              <w:jc w:val="both"/>
            </w:pPr>
            <w:r>
              <w:rPr>
                <w:b/>
              </w:rPr>
              <w:t xml:space="preserve">Obor habilitačního řízení </w:t>
            </w:r>
          </w:p>
        </w:tc>
        <w:tc>
          <w:tcPr>
            <w:tcW w:w="2245" w:type="dxa"/>
            <w:gridSpan w:val="2"/>
            <w:tcBorders>
              <w:top w:val="single" w:sz="12" w:space="0" w:color="auto"/>
            </w:tcBorders>
            <w:shd w:val="clear" w:color="auto" w:fill="F7CAAC"/>
          </w:tcPr>
          <w:p w:rsidR="007A3044" w:rsidRDefault="007A3044" w:rsidP="007A304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A3044" w:rsidRDefault="007A3044" w:rsidP="007A304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A3044" w:rsidRDefault="007A3044" w:rsidP="007A3044">
            <w:pPr>
              <w:jc w:val="both"/>
              <w:rPr>
                <w:b/>
              </w:rPr>
            </w:pPr>
            <w:r>
              <w:rPr>
                <w:b/>
              </w:rPr>
              <w:t>Ohlasy publikací</w:t>
            </w:r>
          </w:p>
        </w:tc>
      </w:tr>
      <w:tr w:rsidR="007A3044" w:rsidTr="007A3044">
        <w:trPr>
          <w:cantSplit/>
        </w:trPr>
        <w:tc>
          <w:tcPr>
            <w:tcW w:w="3347" w:type="dxa"/>
            <w:gridSpan w:val="2"/>
          </w:tcPr>
          <w:p w:rsidR="007A3044" w:rsidRDefault="007A3044" w:rsidP="007A3044">
            <w:pPr>
              <w:jc w:val="both"/>
            </w:pPr>
          </w:p>
        </w:tc>
        <w:tc>
          <w:tcPr>
            <w:tcW w:w="2245" w:type="dxa"/>
            <w:gridSpan w:val="2"/>
          </w:tcPr>
          <w:p w:rsidR="007A3044" w:rsidRDefault="007A3044" w:rsidP="007A3044">
            <w:pPr>
              <w:jc w:val="both"/>
            </w:pPr>
          </w:p>
        </w:tc>
        <w:tc>
          <w:tcPr>
            <w:tcW w:w="2248" w:type="dxa"/>
            <w:gridSpan w:val="4"/>
            <w:tcBorders>
              <w:right w:val="single" w:sz="12" w:space="0" w:color="auto"/>
            </w:tcBorders>
          </w:tcPr>
          <w:p w:rsidR="007A3044" w:rsidRDefault="007A3044" w:rsidP="007A3044">
            <w:pPr>
              <w:jc w:val="both"/>
            </w:pPr>
          </w:p>
        </w:tc>
        <w:tc>
          <w:tcPr>
            <w:tcW w:w="632" w:type="dxa"/>
            <w:tcBorders>
              <w:left w:val="single" w:sz="12" w:space="0" w:color="auto"/>
            </w:tcBorders>
            <w:shd w:val="clear" w:color="auto" w:fill="F7CAAC"/>
          </w:tcPr>
          <w:p w:rsidR="007A3044" w:rsidRDefault="007A3044" w:rsidP="007A3044">
            <w:pPr>
              <w:jc w:val="both"/>
            </w:pPr>
            <w:r>
              <w:rPr>
                <w:b/>
              </w:rPr>
              <w:t>WOS</w:t>
            </w:r>
          </w:p>
        </w:tc>
        <w:tc>
          <w:tcPr>
            <w:tcW w:w="693" w:type="dxa"/>
            <w:shd w:val="clear" w:color="auto" w:fill="F7CAAC"/>
          </w:tcPr>
          <w:p w:rsidR="007A3044" w:rsidRDefault="007A3044" w:rsidP="007A3044">
            <w:pPr>
              <w:jc w:val="both"/>
              <w:rPr>
                <w:sz w:val="18"/>
              </w:rPr>
            </w:pPr>
            <w:r>
              <w:rPr>
                <w:b/>
                <w:sz w:val="18"/>
              </w:rPr>
              <w:t>Scopus</w:t>
            </w:r>
          </w:p>
        </w:tc>
        <w:tc>
          <w:tcPr>
            <w:tcW w:w="694" w:type="dxa"/>
            <w:shd w:val="clear" w:color="auto" w:fill="F7CAAC"/>
          </w:tcPr>
          <w:p w:rsidR="007A3044" w:rsidRDefault="007A3044" w:rsidP="007A3044">
            <w:pPr>
              <w:jc w:val="both"/>
            </w:pPr>
            <w:r>
              <w:rPr>
                <w:b/>
                <w:sz w:val="18"/>
              </w:rPr>
              <w:t>ostatní</w:t>
            </w:r>
          </w:p>
        </w:tc>
      </w:tr>
      <w:tr w:rsidR="007A3044" w:rsidTr="007A3044">
        <w:trPr>
          <w:cantSplit/>
          <w:trHeight w:val="70"/>
        </w:trPr>
        <w:tc>
          <w:tcPr>
            <w:tcW w:w="3347" w:type="dxa"/>
            <w:gridSpan w:val="2"/>
            <w:shd w:val="clear" w:color="auto" w:fill="F7CAAC"/>
          </w:tcPr>
          <w:p w:rsidR="007A3044" w:rsidRDefault="007A3044" w:rsidP="007A3044">
            <w:pPr>
              <w:jc w:val="both"/>
            </w:pPr>
            <w:r>
              <w:rPr>
                <w:b/>
              </w:rPr>
              <w:t>Obor jmenovacího řízení</w:t>
            </w:r>
          </w:p>
        </w:tc>
        <w:tc>
          <w:tcPr>
            <w:tcW w:w="2245" w:type="dxa"/>
            <w:gridSpan w:val="2"/>
            <w:shd w:val="clear" w:color="auto" w:fill="F7CAAC"/>
          </w:tcPr>
          <w:p w:rsidR="007A3044" w:rsidRDefault="007A3044" w:rsidP="007A3044">
            <w:pPr>
              <w:jc w:val="both"/>
            </w:pPr>
            <w:r>
              <w:rPr>
                <w:b/>
              </w:rPr>
              <w:t>Rok udělení hodnosti</w:t>
            </w:r>
          </w:p>
        </w:tc>
        <w:tc>
          <w:tcPr>
            <w:tcW w:w="2248" w:type="dxa"/>
            <w:gridSpan w:val="4"/>
            <w:tcBorders>
              <w:right w:val="single" w:sz="12" w:space="0" w:color="auto"/>
            </w:tcBorders>
            <w:shd w:val="clear" w:color="auto" w:fill="F7CAAC"/>
          </w:tcPr>
          <w:p w:rsidR="007A3044" w:rsidRDefault="007A3044" w:rsidP="007A3044">
            <w:pPr>
              <w:jc w:val="both"/>
            </w:pPr>
            <w:r>
              <w:rPr>
                <w:b/>
              </w:rPr>
              <w:t>Řízení konáno na VŠ</w:t>
            </w:r>
          </w:p>
        </w:tc>
        <w:tc>
          <w:tcPr>
            <w:tcW w:w="632" w:type="dxa"/>
            <w:vMerge w:val="restart"/>
            <w:tcBorders>
              <w:left w:val="single" w:sz="12" w:space="0" w:color="auto"/>
            </w:tcBorders>
          </w:tcPr>
          <w:p w:rsidR="007A3044" w:rsidRDefault="008A016E" w:rsidP="007A3044">
            <w:pPr>
              <w:jc w:val="both"/>
              <w:rPr>
                <w:b/>
              </w:rPr>
            </w:pPr>
            <w:r>
              <w:rPr>
                <w:b/>
              </w:rPr>
              <w:t>0</w:t>
            </w:r>
          </w:p>
        </w:tc>
        <w:tc>
          <w:tcPr>
            <w:tcW w:w="693" w:type="dxa"/>
            <w:vMerge w:val="restart"/>
          </w:tcPr>
          <w:p w:rsidR="007A3044" w:rsidRDefault="008A016E" w:rsidP="007A3044">
            <w:pPr>
              <w:jc w:val="both"/>
              <w:rPr>
                <w:b/>
              </w:rPr>
            </w:pPr>
            <w:r>
              <w:rPr>
                <w:b/>
              </w:rPr>
              <w:t>0</w:t>
            </w:r>
          </w:p>
        </w:tc>
        <w:tc>
          <w:tcPr>
            <w:tcW w:w="694" w:type="dxa"/>
            <w:vMerge w:val="restart"/>
          </w:tcPr>
          <w:p w:rsidR="007A3044" w:rsidRDefault="008A016E" w:rsidP="007A3044">
            <w:pPr>
              <w:jc w:val="both"/>
              <w:rPr>
                <w:b/>
              </w:rPr>
            </w:pPr>
            <w:r>
              <w:rPr>
                <w:b/>
              </w:rPr>
              <w:t>0</w:t>
            </w:r>
          </w:p>
        </w:tc>
      </w:tr>
      <w:tr w:rsidR="007A3044" w:rsidTr="007A3044">
        <w:trPr>
          <w:trHeight w:val="205"/>
        </w:trPr>
        <w:tc>
          <w:tcPr>
            <w:tcW w:w="3347" w:type="dxa"/>
            <w:gridSpan w:val="2"/>
          </w:tcPr>
          <w:p w:rsidR="007A3044" w:rsidRDefault="007A3044" w:rsidP="007A3044">
            <w:pPr>
              <w:jc w:val="both"/>
            </w:pPr>
          </w:p>
        </w:tc>
        <w:tc>
          <w:tcPr>
            <w:tcW w:w="2245" w:type="dxa"/>
            <w:gridSpan w:val="2"/>
          </w:tcPr>
          <w:p w:rsidR="007A3044" w:rsidRDefault="007A3044" w:rsidP="007A3044">
            <w:pPr>
              <w:jc w:val="both"/>
            </w:pPr>
          </w:p>
        </w:tc>
        <w:tc>
          <w:tcPr>
            <w:tcW w:w="2248" w:type="dxa"/>
            <w:gridSpan w:val="4"/>
            <w:tcBorders>
              <w:right w:val="single" w:sz="12" w:space="0" w:color="auto"/>
            </w:tcBorders>
          </w:tcPr>
          <w:p w:rsidR="007A3044" w:rsidRDefault="007A3044" w:rsidP="007A3044">
            <w:pPr>
              <w:jc w:val="both"/>
            </w:pPr>
          </w:p>
        </w:tc>
        <w:tc>
          <w:tcPr>
            <w:tcW w:w="632" w:type="dxa"/>
            <w:vMerge/>
            <w:tcBorders>
              <w:left w:val="single" w:sz="12" w:space="0" w:color="auto"/>
            </w:tcBorders>
            <w:vAlign w:val="center"/>
          </w:tcPr>
          <w:p w:rsidR="007A3044" w:rsidRDefault="007A3044" w:rsidP="007A3044">
            <w:pPr>
              <w:rPr>
                <w:b/>
              </w:rPr>
            </w:pPr>
          </w:p>
        </w:tc>
        <w:tc>
          <w:tcPr>
            <w:tcW w:w="693" w:type="dxa"/>
            <w:vMerge/>
            <w:vAlign w:val="center"/>
          </w:tcPr>
          <w:p w:rsidR="007A3044" w:rsidRDefault="007A3044" w:rsidP="007A3044">
            <w:pPr>
              <w:rPr>
                <w:b/>
              </w:rPr>
            </w:pPr>
          </w:p>
        </w:tc>
        <w:tc>
          <w:tcPr>
            <w:tcW w:w="694" w:type="dxa"/>
            <w:vMerge/>
            <w:vAlign w:val="center"/>
          </w:tcPr>
          <w:p w:rsidR="007A3044" w:rsidRDefault="007A3044" w:rsidP="007A3044">
            <w:pPr>
              <w:rPr>
                <w:b/>
              </w:rPr>
            </w:pPr>
          </w:p>
        </w:tc>
      </w:tr>
      <w:tr w:rsidR="007A3044" w:rsidTr="007A3044">
        <w:tc>
          <w:tcPr>
            <w:tcW w:w="9859" w:type="dxa"/>
            <w:gridSpan w:val="11"/>
            <w:shd w:val="clear" w:color="auto" w:fill="F7CAAC"/>
          </w:tcPr>
          <w:p w:rsidR="007A3044" w:rsidRDefault="007A3044" w:rsidP="007A3044">
            <w:pPr>
              <w:jc w:val="both"/>
              <w:rPr>
                <w:b/>
              </w:rPr>
            </w:pPr>
            <w:r>
              <w:rPr>
                <w:b/>
              </w:rPr>
              <w:t xml:space="preserve">Přehled o nejvýznamnější publikační a další tvůrčí činnosti nebo další profesní činnosti u odborníků z praxe vztahující se k zabezpečovaným předmětům </w:t>
            </w:r>
          </w:p>
        </w:tc>
      </w:tr>
      <w:tr w:rsidR="007A3044" w:rsidTr="007A3044">
        <w:trPr>
          <w:trHeight w:val="1652"/>
        </w:trPr>
        <w:tc>
          <w:tcPr>
            <w:tcW w:w="9859" w:type="dxa"/>
            <w:gridSpan w:val="11"/>
          </w:tcPr>
          <w:p w:rsidR="007A3044" w:rsidRDefault="007A3044" w:rsidP="007A3044">
            <w:pPr>
              <w:jc w:val="both"/>
              <w:rPr>
                <w:b/>
              </w:rPr>
            </w:pPr>
          </w:p>
        </w:tc>
      </w:tr>
      <w:tr w:rsidR="007A3044" w:rsidTr="007A3044">
        <w:trPr>
          <w:trHeight w:val="218"/>
        </w:trPr>
        <w:tc>
          <w:tcPr>
            <w:tcW w:w="9859" w:type="dxa"/>
            <w:gridSpan w:val="11"/>
            <w:shd w:val="clear" w:color="auto" w:fill="F7CAAC"/>
          </w:tcPr>
          <w:p w:rsidR="007A3044" w:rsidRDefault="007A3044" w:rsidP="007A3044">
            <w:pPr>
              <w:rPr>
                <w:b/>
              </w:rPr>
            </w:pPr>
            <w:r>
              <w:rPr>
                <w:b/>
              </w:rPr>
              <w:t>Působení v zahraničí</w:t>
            </w:r>
          </w:p>
        </w:tc>
      </w:tr>
      <w:tr w:rsidR="007A3044" w:rsidTr="007A3044">
        <w:trPr>
          <w:trHeight w:val="328"/>
        </w:trPr>
        <w:tc>
          <w:tcPr>
            <w:tcW w:w="9859" w:type="dxa"/>
            <w:gridSpan w:val="11"/>
          </w:tcPr>
          <w:p w:rsidR="007A3044" w:rsidRDefault="007A3044" w:rsidP="007A3044">
            <w:pPr>
              <w:rPr>
                <w:b/>
              </w:rPr>
            </w:pPr>
          </w:p>
        </w:tc>
      </w:tr>
      <w:tr w:rsidR="007A3044" w:rsidTr="007A3044">
        <w:trPr>
          <w:cantSplit/>
          <w:trHeight w:val="470"/>
        </w:trPr>
        <w:tc>
          <w:tcPr>
            <w:tcW w:w="2518" w:type="dxa"/>
            <w:shd w:val="clear" w:color="auto" w:fill="F7CAAC"/>
          </w:tcPr>
          <w:p w:rsidR="007A3044" w:rsidRDefault="007A3044" w:rsidP="007A3044">
            <w:pPr>
              <w:jc w:val="both"/>
              <w:rPr>
                <w:b/>
              </w:rPr>
            </w:pPr>
            <w:r>
              <w:rPr>
                <w:b/>
              </w:rPr>
              <w:t xml:space="preserve">Podpis </w:t>
            </w:r>
          </w:p>
        </w:tc>
        <w:tc>
          <w:tcPr>
            <w:tcW w:w="4536" w:type="dxa"/>
            <w:gridSpan w:val="5"/>
          </w:tcPr>
          <w:p w:rsidR="007A3044" w:rsidRDefault="007A3044" w:rsidP="007A3044">
            <w:pPr>
              <w:jc w:val="both"/>
            </w:pPr>
          </w:p>
        </w:tc>
        <w:tc>
          <w:tcPr>
            <w:tcW w:w="786" w:type="dxa"/>
            <w:gridSpan w:val="2"/>
            <w:shd w:val="clear" w:color="auto" w:fill="F7CAAC"/>
          </w:tcPr>
          <w:p w:rsidR="007A3044" w:rsidRDefault="007A3044" w:rsidP="007A3044">
            <w:pPr>
              <w:jc w:val="both"/>
            </w:pPr>
            <w:r>
              <w:rPr>
                <w:b/>
              </w:rPr>
              <w:t>datum</w:t>
            </w:r>
          </w:p>
        </w:tc>
        <w:tc>
          <w:tcPr>
            <w:tcW w:w="2019" w:type="dxa"/>
            <w:gridSpan w:val="3"/>
          </w:tcPr>
          <w:p w:rsidR="007A3044" w:rsidRDefault="007A3044" w:rsidP="007A3044">
            <w:pPr>
              <w:jc w:val="both"/>
            </w:pPr>
          </w:p>
        </w:tc>
      </w:tr>
    </w:tbl>
    <w:p w:rsidR="007A3044" w:rsidRDefault="007A3044"/>
    <w:p w:rsidR="007A3044" w:rsidRDefault="007A3044"/>
    <w:p w:rsidR="007A3044" w:rsidRDefault="007A3044"/>
    <w:p w:rsidR="007A3044" w:rsidRDefault="007A3044"/>
    <w:p w:rsidR="007A3044" w:rsidRDefault="007A3044"/>
    <w:p w:rsidR="007A3044" w:rsidRDefault="007A3044"/>
    <w:p w:rsidR="007A3044" w:rsidRDefault="007A304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19"/>
        <w:gridCol w:w="784"/>
        <w:gridCol w:w="77"/>
        <w:gridCol w:w="632"/>
        <w:gridCol w:w="693"/>
        <w:gridCol w:w="694"/>
      </w:tblGrid>
      <w:tr w:rsidR="00311634" w:rsidTr="00AD7100">
        <w:tc>
          <w:tcPr>
            <w:tcW w:w="9859" w:type="dxa"/>
            <w:gridSpan w:val="11"/>
            <w:tcBorders>
              <w:bottom w:val="double" w:sz="4" w:space="0" w:color="auto"/>
            </w:tcBorders>
            <w:shd w:val="clear" w:color="auto" w:fill="BDD6EE"/>
          </w:tcPr>
          <w:p w:rsidR="00311634" w:rsidRDefault="00311634" w:rsidP="00AD7100">
            <w:pPr>
              <w:jc w:val="both"/>
              <w:rPr>
                <w:b/>
                <w:sz w:val="28"/>
              </w:rPr>
            </w:pPr>
            <w:r>
              <w:rPr>
                <w:b/>
                <w:sz w:val="28"/>
              </w:rPr>
              <w:lastRenderedPageBreak/>
              <w:t>C-I – Personální zabezpečení</w:t>
            </w:r>
          </w:p>
        </w:tc>
      </w:tr>
      <w:tr w:rsidR="00311634" w:rsidTr="00AD7100">
        <w:tc>
          <w:tcPr>
            <w:tcW w:w="2518" w:type="dxa"/>
            <w:tcBorders>
              <w:top w:val="double" w:sz="4" w:space="0" w:color="auto"/>
            </w:tcBorders>
            <w:shd w:val="clear" w:color="auto" w:fill="F7CAAC"/>
          </w:tcPr>
          <w:p w:rsidR="00311634" w:rsidRDefault="00311634" w:rsidP="00AD7100">
            <w:pPr>
              <w:jc w:val="both"/>
              <w:rPr>
                <w:b/>
              </w:rPr>
            </w:pPr>
            <w:r>
              <w:rPr>
                <w:b/>
              </w:rPr>
              <w:t>Vysoká škola</w:t>
            </w:r>
          </w:p>
        </w:tc>
        <w:tc>
          <w:tcPr>
            <w:tcW w:w="7341" w:type="dxa"/>
            <w:gridSpan w:val="10"/>
          </w:tcPr>
          <w:p w:rsidR="00311634" w:rsidRDefault="00311634" w:rsidP="00AD7100">
            <w:pPr>
              <w:jc w:val="both"/>
            </w:pPr>
            <w:r>
              <w:t>Univerzita Tomáše Bati ve Zlíně</w:t>
            </w:r>
          </w:p>
        </w:tc>
      </w:tr>
      <w:tr w:rsidR="00311634" w:rsidTr="00AD7100">
        <w:tc>
          <w:tcPr>
            <w:tcW w:w="2518" w:type="dxa"/>
            <w:shd w:val="clear" w:color="auto" w:fill="F7CAAC"/>
          </w:tcPr>
          <w:p w:rsidR="00311634" w:rsidRDefault="00311634" w:rsidP="00AD7100">
            <w:pPr>
              <w:jc w:val="both"/>
              <w:rPr>
                <w:b/>
              </w:rPr>
            </w:pPr>
            <w:r>
              <w:rPr>
                <w:b/>
              </w:rPr>
              <w:t>Součást vysoké školy</w:t>
            </w:r>
          </w:p>
        </w:tc>
        <w:tc>
          <w:tcPr>
            <w:tcW w:w="7341" w:type="dxa"/>
            <w:gridSpan w:val="10"/>
          </w:tcPr>
          <w:p w:rsidR="00311634" w:rsidRDefault="00311634" w:rsidP="00AD7100">
            <w:pPr>
              <w:jc w:val="both"/>
            </w:pPr>
            <w:r>
              <w:t>Fakulta managementu a ekonomiky</w:t>
            </w:r>
          </w:p>
        </w:tc>
      </w:tr>
      <w:tr w:rsidR="00311634" w:rsidTr="00AD7100">
        <w:tc>
          <w:tcPr>
            <w:tcW w:w="2518" w:type="dxa"/>
            <w:shd w:val="clear" w:color="auto" w:fill="F7CAAC"/>
          </w:tcPr>
          <w:p w:rsidR="00311634" w:rsidRDefault="00311634" w:rsidP="00AD7100">
            <w:pPr>
              <w:jc w:val="both"/>
              <w:rPr>
                <w:b/>
              </w:rPr>
            </w:pPr>
            <w:r>
              <w:rPr>
                <w:b/>
              </w:rPr>
              <w:t>Název studijního programu</w:t>
            </w:r>
          </w:p>
        </w:tc>
        <w:tc>
          <w:tcPr>
            <w:tcW w:w="7341" w:type="dxa"/>
            <w:gridSpan w:val="10"/>
          </w:tcPr>
          <w:p w:rsidR="00311634" w:rsidRDefault="00311634" w:rsidP="00AD7100">
            <w:pPr>
              <w:jc w:val="both"/>
            </w:pPr>
            <w:r>
              <w:t>Management ve zdravotnictví</w:t>
            </w:r>
          </w:p>
        </w:tc>
      </w:tr>
      <w:tr w:rsidR="00311634" w:rsidTr="00AD7100">
        <w:tc>
          <w:tcPr>
            <w:tcW w:w="2518" w:type="dxa"/>
            <w:shd w:val="clear" w:color="auto" w:fill="F7CAAC"/>
          </w:tcPr>
          <w:p w:rsidR="00311634" w:rsidRDefault="00311634" w:rsidP="00AD7100">
            <w:pPr>
              <w:jc w:val="both"/>
              <w:rPr>
                <w:b/>
              </w:rPr>
            </w:pPr>
            <w:r>
              <w:rPr>
                <w:b/>
              </w:rPr>
              <w:t>Jméno a příjmení</w:t>
            </w:r>
          </w:p>
        </w:tc>
        <w:tc>
          <w:tcPr>
            <w:tcW w:w="4461" w:type="dxa"/>
            <w:gridSpan w:val="5"/>
          </w:tcPr>
          <w:p w:rsidR="00311634" w:rsidRDefault="00311634" w:rsidP="00AD7100">
            <w:pPr>
              <w:jc w:val="both"/>
            </w:pPr>
            <w:r>
              <w:t>Jana KUTNOHORSKÁ</w:t>
            </w:r>
          </w:p>
        </w:tc>
        <w:tc>
          <w:tcPr>
            <w:tcW w:w="784" w:type="dxa"/>
            <w:shd w:val="clear" w:color="auto" w:fill="F7CAAC"/>
          </w:tcPr>
          <w:p w:rsidR="00311634" w:rsidRDefault="00311634" w:rsidP="00AD7100">
            <w:pPr>
              <w:jc w:val="both"/>
              <w:rPr>
                <w:b/>
              </w:rPr>
            </w:pPr>
            <w:r>
              <w:rPr>
                <w:b/>
              </w:rPr>
              <w:t>Tituly</w:t>
            </w:r>
          </w:p>
        </w:tc>
        <w:tc>
          <w:tcPr>
            <w:tcW w:w="2096" w:type="dxa"/>
            <w:gridSpan w:val="4"/>
          </w:tcPr>
          <w:p w:rsidR="00311634" w:rsidRDefault="00311634" w:rsidP="00AD7100">
            <w:pPr>
              <w:jc w:val="both"/>
            </w:pPr>
            <w:r>
              <w:t>doc. PhDr.</w:t>
            </w:r>
            <w:r w:rsidR="00C9434A">
              <w:t>,</w:t>
            </w:r>
            <w:r>
              <w:t xml:space="preserve"> CSc.</w:t>
            </w:r>
          </w:p>
        </w:tc>
      </w:tr>
      <w:tr w:rsidR="00311634" w:rsidTr="00AD7100">
        <w:tc>
          <w:tcPr>
            <w:tcW w:w="2518" w:type="dxa"/>
            <w:shd w:val="clear" w:color="auto" w:fill="F7CAAC"/>
          </w:tcPr>
          <w:p w:rsidR="00311634" w:rsidRDefault="00311634" w:rsidP="00AD7100">
            <w:pPr>
              <w:jc w:val="both"/>
              <w:rPr>
                <w:b/>
              </w:rPr>
            </w:pPr>
            <w:r>
              <w:rPr>
                <w:b/>
              </w:rPr>
              <w:t>Rok narození</w:t>
            </w:r>
          </w:p>
        </w:tc>
        <w:tc>
          <w:tcPr>
            <w:tcW w:w="829" w:type="dxa"/>
          </w:tcPr>
          <w:p w:rsidR="00311634" w:rsidRDefault="00311634" w:rsidP="00AD7100">
            <w:pPr>
              <w:jc w:val="both"/>
            </w:pPr>
            <w:r>
              <w:t>1949</w:t>
            </w:r>
          </w:p>
        </w:tc>
        <w:tc>
          <w:tcPr>
            <w:tcW w:w="1721" w:type="dxa"/>
            <w:shd w:val="clear" w:color="auto" w:fill="F7CAAC"/>
          </w:tcPr>
          <w:p w:rsidR="00311634" w:rsidRDefault="00311634" w:rsidP="00AD7100">
            <w:pPr>
              <w:jc w:val="both"/>
              <w:rPr>
                <w:b/>
              </w:rPr>
            </w:pPr>
            <w:r>
              <w:rPr>
                <w:b/>
              </w:rPr>
              <w:t>typ vztahu k VŠ</w:t>
            </w:r>
          </w:p>
        </w:tc>
        <w:tc>
          <w:tcPr>
            <w:tcW w:w="992" w:type="dxa"/>
            <w:gridSpan w:val="2"/>
          </w:tcPr>
          <w:p w:rsidR="00311634" w:rsidRDefault="00311634" w:rsidP="00AD7100">
            <w:pPr>
              <w:jc w:val="both"/>
            </w:pPr>
            <w:r>
              <w:t>pp</w:t>
            </w:r>
          </w:p>
        </w:tc>
        <w:tc>
          <w:tcPr>
            <w:tcW w:w="919" w:type="dxa"/>
            <w:shd w:val="clear" w:color="auto" w:fill="F7CAAC"/>
          </w:tcPr>
          <w:p w:rsidR="00311634" w:rsidRDefault="00311634" w:rsidP="00AD7100">
            <w:pPr>
              <w:jc w:val="both"/>
              <w:rPr>
                <w:b/>
              </w:rPr>
            </w:pPr>
            <w:r>
              <w:rPr>
                <w:b/>
              </w:rPr>
              <w:t>rozsah</w:t>
            </w:r>
          </w:p>
        </w:tc>
        <w:tc>
          <w:tcPr>
            <w:tcW w:w="784" w:type="dxa"/>
          </w:tcPr>
          <w:p w:rsidR="00C9434A" w:rsidRDefault="00311634" w:rsidP="00C9434A">
            <w:pPr>
              <w:jc w:val="both"/>
            </w:pPr>
            <w:r>
              <w:t xml:space="preserve">40 </w:t>
            </w:r>
          </w:p>
          <w:p w:rsidR="00311634" w:rsidRDefault="00311634" w:rsidP="00AD7100">
            <w:pPr>
              <w:jc w:val="both"/>
            </w:pPr>
          </w:p>
        </w:tc>
        <w:tc>
          <w:tcPr>
            <w:tcW w:w="709" w:type="dxa"/>
            <w:gridSpan w:val="2"/>
            <w:shd w:val="clear" w:color="auto" w:fill="F7CAAC"/>
          </w:tcPr>
          <w:p w:rsidR="00311634" w:rsidRPr="007A3044" w:rsidRDefault="00311634" w:rsidP="00AD7100">
            <w:pPr>
              <w:jc w:val="both"/>
              <w:rPr>
                <w:b/>
                <w:sz w:val="18"/>
              </w:rPr>
            </w:pPr>
            <w:r w:rsidRPr="007A3044">
              <w:rPr>
                <w:b/>
                <w:sz w:val="18"/>
              </w:rPr>
              <w:t>do kdy</w:t>
            </w:r>
          </w:p>
        </w:tc>
        <w:tc>
          <w:tcPr>
            <w:tcW w:w="1387" w:type="dxa"/>
            <w:gridSpan w:val="2"/>
          </w:tcPr>
          <w:p w:rsidR="00311634" w:rsidRDefault="00311634" w:rsidP="00AD7100">
            <w:pPr>
              <w:jc w:val="both"/>
            </w:pPr>
            <w:r>
              <w:t>N</w:t>
            </w:r>
          </w:p>
        </w:tc>
      </w:tr>
      <w:tr w:rsidR="00311634" w:rsidTr="00AD7100">
        <w:tc>
          <w:tcPr>
            <w:tcW w:w="5068" w:type="dxa"/>
            <w:gridSpan w:val="3"/>
            <w:shd w:val="clear" w:color="auto" w:fill="F7CAAC"/>
          </w:tcPr>
          <w:p w:rsidR="00311634" w:rsidRDefault="00311634" w:rsidP="00AD7100">
            <w:pPr>
              <w:jc w:val="both"/>
              <w:rPr>
                <w:b/>
              </w:rPr>
            </w:pPr>
            <w:r>
              <w:rPr>
                <w:b/>
              </w:rPr>
              <w:t>Typ vztahu na součásti VŠ, která uskutečňuje st. program</w:t>
            </w:r>
          </w:p>
        </w:tc>
        <w:tc>
          <w:tcPr>
            <w:tcW w:w="992" w:type="dxa"/>
            <w:gridSpan w:val="2"/>
          </w:tcPr>
          <w:p w:rsidR="00311634" w:rsidRDefault="00311634" w:rsidP="00AD7100">
            <w:pPr>
              <w:jc w:val="both"/>
            </w:pPr>
          </w:p>
        </w:tc>
        <w:tc>
          <w:tcPr>
            <w:tcW w:w="919" w:type="dxa"/>
            <w:shd w:val="clear" w:color="auto" w:fill="F7CAAC"/>
          </w:tcPr>
          <w:p w:rsidR="00311634" w:rsidRDefault="00311634" w:rsidP="00AD7100">
            <w:pPr>
              <w:jc w:val="both"/>
              <w:rPr>
                <w:b/>
              </w:rPr>
            </w:pPr>
            <w:r>
              <w:rPr>
                <w:b/>
              </w:rPr>
              <w:t>rozsah</w:t>
            </w:r>
          </w:p>
        </w:tc>
        <w:tc>
          <w:tcPr>
            <w:tcW w:w="784" w:type="dxa"/>
          </w:tcPr>
          <w:p w:rsidR="00311634" w:rsidRDefault="00311634" w:rsidP="00AD7100">
            <w:pPr>
              <w:jc w:val="both"/>
            </w:pPr>
          </w:p>
        </w:tc>
        <w:tc>
          <w:tcPr>
            <w:tcW w:w="709" w:type="dxa"/>
            <w:gridSpan w:val="2"/>
            <w:shd w:val="clear" w:color="auto" w:fill="F7CAAC"/>
          </w:tcPr>
          <w:p w:rsidR="00311634" w:rsidRPr="007A3044" w:rsidRDefault="00311634" w:rsidP="00AD7100">
            <w:pPr>
              <w:jc w:val="both"/>
              <w:rPr>
                <w:b/>
                <w:sz w:val="18"/>
              </w:rPr>
            </w:pPr>
            <w:r w:rsidRPr="007A3044">
              <w:rPr>
                <w:b/>
                <w:sz w:val="18"/>
              </w:rPr>
              <w:t>do kdy</w:t>
            </w:r>
          </w:p>
        </w:tc>
        <w:tc>
          <w:tcPr>
            <w:tcW w:w="1387" w:type="dxa"/>
            <w:gridSpan w:val="2"/>
          </w:tcPr>
          <w:p w:rsidR="00311634" w:rsidRDefault="00311634" w:rsidP="00AD7100">
            <w:pPr>
              <w:jc w:val="both"/>
            </w:pPr>
          </w:p>
        </w:tc>
      </w:tr>
      <w:tr w:rsidR="00311634" w:rsidTr="00AD7100">
        <w:tc>
          <w:tcPr>
            <w:tcW w:w="6060" w:type="dxa"/>
            <w:gridSpan w:val="5"/>
            <w:shd w:val="clear" w:color="auto" w:fill="F7CAAC"/>
          </w:tcPr>
          <w:p w:rsidR="00311634" w:rsidRDefault="00311634" w:rsidP="00AD7100">
            <w:pPr>
              <w:jc w:val="both"/>
            </w:pPr>
            <w:r>
              <w:rPr>
                <w:b/>
              </w:rPr>
              <w:t>Další současná působení jako akademický pracovník na jiných VŠ</w:t>
            </w:r>
          </w:p>
        </w:tc>
        <w:tc>
          <w:tcPr>
            <w:tcW w:w="1703" w:type="dxa"/>
            <w:gridSpan w:val="2"/>
            <w:shd w:val="clear" w:color="auto" w:fill="F7CAAC"/>
          </w:tcPr>
          <w:p w:rsidR="00311634" w:rsidRDefault="00311634" w:rsidP="00AD7100">
            <w:pPr>
              <w:jc w:val="both"/>
              <w:rPr>
                <w:b/>
              </w:rPr>
            </w:pPr>
            <w:r>
              <w:rPr>
                <w:b/>
              </w:rPr>
              <w:t>typ prac. vztahu</w:t>
            </w:r>
          </w:p>
        </w:tc>
        <w:tc>
          <w:tcPr>
            <w:tcW w:w="2096" w:type="dxa"/>
            <w:gridSpan w:val="4"/>
            <w:shd w:val="clear" w:color="auto" w:fill="F7CAAC"/>
          </w:tcPr>
          <w:p w:rsidR="00311634" w:rsidRDefault="00311634" w:rsidP="00AD7100">
            <w:pPr>
              <w:jc w:val="both"/>
              <w:rPr>
                <w:b/>
              </w:rPr>
            </w:pPr>
            <w:r>
              <w:rPr>
                <w:b/>
              </w:rPr>
              <w:t>rozsah</w:t>
            </w:r>
          </w:p>
        </w:tc>
      </w:tr>
      <w:tr w:rsidR="00311634" w:rsidTr="00AD7100">
        <w:tc>
          <w:tcPr>
            <w:tcW w:w="6060" w:type="dxa"/>
            <w:gridSpan w:val="5"/>
          </w:tcPr>
          <w:p w:rsidR="00311634" w:rsidRDefault="00311634" w:rsidP="00AD7100">
            <w:pPr>
              <w:jc w:val="both"/>
            </w:pPr>
            <w:r>
              <w:t xml:space="preserve">Univerzita Karlova, Lékařská fakulta v Hradci Králové </w:t>
            </w:r>
          </w:p>
        </w:tc>
        <w:tc>
          <w:tcPr>
            <w:tcW w:w="1703" w:type="dxa"/>
            <w:gridSpan w:val="2"/>
          </w:tcPr>
          <w:p w:rsidR="00311634" w:rsidRPr="00CE6368" w:rsidRDefault="00311634" w:rsidP="00AD7100">
            <w:r>
              <w:rPr>
                <w:bCs/>
                <w:sz w:val="19"/>
                <w:szCs w:val="19"/>
              </w:rPr>
              <w:t>pp</w:t>
            </w:r>
          </w:p>
        </w:tc>
        <w:tc>
          <w:tcPr>
            <w:tcW w:w="2096" w:type="dxa"/>
            <w:gridSpan w:val="4"/>
          </w:tcPr>
          <w:p w:rsidR="00311634" w:rsidRDefault="00311634" w:rsidP="00AD7100">
            <w:pPr>
              <w:jc w:val="both"/>
            </w:pPr>
            <w:r>
              <w:t>8 hod.</w:t>
            </w:r>
          </w:p>
        </w:tc>
      </w:tr>
      <w:tr w:rsidR="00311634" w:rsidTr="00AD7100">
        <w:tc>
          <w:tcPr>
            <w:tcW w:w="9859" w:type="dxa"/>
            <w:gridSpan w:val="11"/>
            <w:shd w:val="clear" w:color="auto" w:fill="F7CAAC"/>
          </w:tcPr>
          <w:p w:rsidR="00311634" w:rsidRDefault="00311634" w:rsidP="00AD7100">
            <w:pPr>
              <w:jc w:val="both"/>
            </w:pPr>
            <w:r>
              <w:rPr>
                <w:b/>
              </w:rPr>
              <w:t>Předměty příslušného studijního programu a způsob zapojení do jejich výuky, příp. další zapojení do uskutečňování studijního programu</w:t>
            </w:r>
          </w:p>
        </w:tc>
      </w:tr>
      <w:tr w:rsidR="00311634" w:rsidTr="007A3044">
        <w:trPr>
          <w:trHeight w:val="186"/>
        </w:trPr>
        <w:tc>
          <w:tcPr>
            <w:tcW w:w="9859" w:type="dxa"/>
            <w:gridSpan w:val="11"/>
            <w:tcBorders>
              <w:top w:val="nil"/>
            </w:tcBorders>
          </w:tcPr>
          <w:p w:rsidR="00311634" w:rsidRDefault="00311634" w:rsidP="00AD7100">
            <w:pPr>
              <w:jc w:val="both"/>
            </w:pPr>
            <w:r>
              <w:t>Etika ve zdravotnictví – gara</w:t>
            </w:r>
            <w:r w:rsidR="007A3044">
              <w:t>nt, přednášející (60%)</w:t>
            </w:r>
          </w:p>
        </w:tc>
      </w:tr>
      <w:tr w:rsidR="00311634" w:rsidTr="00AD7100">
        <w:tc>
          <w:tcPr>
            <w:tcW w:w="9859" w:type="dxa"/>
            <w:gridSpan w:val="11"/>
            <w:shd w:val="clear" w:color="auto" w:fill="F7CAAC"/>
          </w:tcPr>
          <w:p w:rsidR="00311634" w:rsidRDefault="00311634" w:rsidP="00AD7100">
            <w:pPr>
              <w:jc w:val="both"/>
            </w:pPr>
            <w:r>
              <w:rPr>
                <w:b/>
              </w:rPr>
              <w:t xml:space="preserve">Údaje o vzdělání na VŠ </w:t>
            </w:r>
          </w:p>
        </w:tc>
      </w:tr>
      <w:tr w:rsidR="00311634" w:rsidTr="00AD7100">
        <w:tc>
          <w:tcPr>
            <w:tcW w:w="9859" w:type="dxa"/>
            <w:gridSpan w:val="11"/>
            <w:shd w:val="clear" w:color="auto" w:fill="auto"/>
          </w:tcPr>
          <w:p w:rsidR="00311634" w:rsidRDefault="00311634" w:rsidP="00AD7100">
            <w:pPr>
              <w:tabs>
                <w:tab w:val="left" w:pos="7513"/>
              </w:tabs>
            </w:pPr>
            <w:r w:rsidRPr="006F1270">
              <w:rPr>
                <w:b/>
              </w:rPr>
              <w:t>1971</w:t>
            </w:r>
            <w:r>
              <w:t xml:space="preserve">     Ostravská univerzita v Ostravě, Pedagogická fakulta, obor český jazyk - dějepis</w:t>
            </w:r>
            <w:r>
              <w:tab/>
            </w:r>
          </w:p>
          <w:p w:rsidR="00311634" w:rsidRDefault="00311634" w:rsidP="00AD7100">
            <w:pPr>
              <w:tabs>
                <w:tab w:val="left" w:pos="7513"/>
              </w:tabs>
            </w:pPr>
            <w:r w:rsidRPr="006F1270">
              <w:rPr>
                <w:b/>
              </w:rPr>
              <w:t>1976</w:t>
            </w:r>
            <w:r>
              <w:t xml:space="preserve">     Ostravská univerzita v Ostravě, Pedagogická fakulta, obor Československé dějiny (</w:t>
            </w:r>
            <w:r w:rsidRPr="006F1270">
              <w:rPr>
                <w:b/>
              </w:rPr>
              <w:t>PhDr.</w:t>
            </w:r>
            <w:r>
              <w:t>)</w:t>
            </w:r>
          </w:p>
          <w:p w:rsidR="00311634" w:rsidRDefault="00311634" w:rsidP="00B8124C">
            <w:pPr>
              <w:tabs>
                <w:tab w:val="left" w:pos="7513"/>
              </w:tabs>
              <w:rPr>
                <w:b/>
              </w:rPr>
            </w:pPr>
            <w:r w:rsidRPr="006F1270">
              <w:rPr>
                <w:b/>
              </w:rPr>
              <w:t>1980</w:t>
            </w:r>
            <w:r>
              <w:t xml:space="preserve">     Československá akademie věd, komise pro udělování vědeckých hodností z oboru Československé dějiny (</w:t>
            </w:r>
            <w:r w:rsidRPr="006F1270">
              <w:rPr>
                <w:b/>
              </w:rPr>
              <w:t>C</w:t>
            </w:r>
            <w:r w:rsidRPr="006F1270">
              <w:rPr>
                <w:b/>
                <w:lang w:eastAsia="en-US"/>
              </w:rPr>
              <w:t>Sc.</w:t>
            </w:r>
            <w:r>
              <w:rPr>
                <w:lang w:eastAsia="en-US"/>
              </w:rPr>
              <w:t>)</w:t>
            </w:r>
          </w:p>
        </w:tc>
      </w:tr>
      <w:tr w:rsidR="00311634" w:rsidTr="00AD7100">
        <w:tc>
          <w:tcPr>
            <w:tcW w:w="9859" w:type="dxa"/>
            <w:gridSpan w:val="11"/>
            <w:shd w:val="clear" w:color="auto" w:fill="F7CAAC"/>
          </w:tcPr>
          <w:p w:rsidR="00311634" w:rsidRDefault="00311634" w:rsidP="00AD7100">
            <w:r>
              <w:rPr>
                <w:b/>
              </w:rPr>
              <w:t>Údaje o odborném působení od absolvování VŠ</w:t>
            </w:r>
          </w:p>
        </w:tc>
      </w:tr>
      <w:tr w:rsidR="00311634" w:rsidTr="00AD7100">
        <w:trPr>
          <w:trHeight w:val="1090"/>
        </w:trPr>
        <w:tc>
          <w:tcPr>
            <w:tcW w:w="9859" w:type="dxa"/>
            <w:gridSpan w:val="11"/>
          </w:tcPr>
          <w:p w:rsidR="00311634" w:rsidRDefault="00311634" w:rsidP="00AD7100">
            <w:pPr>
              <w:tabs>
                <w:tab w:val="left" w:pos="7513"/>
              </w:tabs>
              <w:rPr>
                <w:lang w:eastAsia="en-US"/>
              </w:rPr>
            </w:pPr>
            <w:r w:rsidRPr="006F1270">
              <w:rPr>
                <w:b/>
                <w:lang w:eastAsia="en-US"/>
              </w:rPr>
              <w:t>1972 - 1987</w:t>
            </w:r>
            <w:r>
              <w:rPr>
                <w:lang w:eastAsia="en-US"/>
              </w:rPr>
              <w:t xml:space="preserve">    Československá akademie věd</w:t>
            </w:r>
          </w:p>
          <w:p w:rsidR="00311634" w:rsidRDefault="00311634" w:rsidP="00AD7100">
            <w:pPr>
              <w:tabs>
                <w:tab w:val="left" w:pos="7513"/>
              </w:tabs>
            </w:pPr>
            <w:r w:rsidRPr="006F1270">
              <w:rPr>
                <w:b/>
                <w:lang w:eastAsia="en-US"/>
              </w:rPr>
              <w:t>1976 - 1990</w:t>
            </w:r>
            <w:r>
              <w:rPr>
                <w:lang w:eastAsia="en-US"/>
              </w:rPr>
              <w:t xml:space="preserve"> </w:t>
            </w:r>
            <w:r>
              <w:t xml:space="preserve">   Pedagogická </w:t>
            </w:r>
            <w:r w:rsidRPr="00B25B30">
              <w:t>fakulta v Ostravě (souběžný pracovní poměr)</w:t>
            </w:r>
          </w:p>
          <w:p w:rsidR="00311634" w:rsidRDefault="00311634" w:rsidP="00AD7100">
            <w:pPr>
              <w:tabs>
                <w:tab w:val="left" w:pos="7513"/>
              </w:tabs>
              <w:rPr>
                <w:lang w:eastAsia="en-US"/>
              </w:rPr>
            </w:pPr>
            <w:r w:rsidRPr="006F1270">
              <w:rPr>
                <w:b/>
              </w:rPr>
              <w:t xml:space="preserve">1993 - 2002 </w:t>
            </w:r>
            <w:r>
              <w:t xml:space="preserve">   Zdravotnická a Vyšší zdravotnická škola v Ostravě</w:t>
            </w:r>
          </w:p>
          <w:p w:rsidR="00311634" w:rsidRDefault="00311634" w:rsidP="00AD7100">
            <w:pPr>
              <w:tabs>
                <w:tab w:val="left" w:pos="7513"/>
              </w:tabs>
            </w:pPr>
            <w:r w:rsidRPr="006F1270">
              <w:rPr>
                <w:b/>
              </w:rPr>
              <w:t>2002 - 2005</w:t>
            </w:r>
            <w:r>
              <w:t xml:space="preserve">    Ostravská univerzita v Ostravě, </w:t>
            </w:r>
            <w:r w:rsidRPr="00B25B30">
              <w:t xml:space="preserve">Zdravotně sociální fakulta </w:t>
            </w:r>
          </w:p>
          <w:p w:rsidR="00311634" w:rsidRDefault="00311634" w:rsidP="00AD7100">
            <w:pPr>
              <w:tabs>
                <w:tab w:val="left" w:pos="7513"/>
              </w:tabs>
            </w:pPr>
            <w:r w:rsidRPr="006F1270">
              <w:rPr>
                <w:b/>
              </w:rPr>
              <w:t>2005 - 2010</w:t>
            </w:r>
            <w:r>
              <w:t xml:space="preserve">    Univerzita Palackého v Olomouci, Lékařská fakulta, Fakulta zdravotnických věd</w:t>
            </w:r>
          </w:p>
          <w:p w:rsidR="00311634" w:rsidRDefault="00311634" w:rsidP="00AD7100">
            <w:pPr>
              <w:tabs>
                <w:tab w:val="left" w:pos="6780"/>
              </w:tabs>
            </w:pPr>
            <w:r w:rsidRPr="006F1270">
              <w:rPr>
                <w:b/>
              </w:rPr>
              <w:t xml:space="preserve">2010 - dosud </w:t>
            </w:r>
            <w:r>
              <w:t xml:space="preserve"> </w:t>
            </w:r>
            <w:r w:rsidRPr="00B25B30">
              <w:t>Univerzita Tomáše Bati ve Zlíně, Fakulta humanitních studií</w:t>
            </w:r>
            <w:r>
              <w:tab/>
            </w:r>
          </w:p>
          <w:p w:rsidR="00311634" w:rsidRDefault="00311634" w:rsidP="00AD7100">
            <w:pPr>
              <w:tabs>
                <w:tab w:val="left" w:pos="6780"/>
              </w:tabs>
            </w:pPr>
            <w:r w:rsidRPr="006F1270">
              <w:rPr>
                <w:b/>
              </w:rPr>
              <w:t>2004 - dosud</w:t>
            </w:r>
            <w:r>
              <w:t xml:space="preserve">  </w:t>
            </w:r>
            <w:r w:rsidRPr="00B25B30">
              <w:t>Lékařská fakulta Univerzity Karlovy v Hradci Králové</w:t>
            </w:r>
          </w:p>
        </w:tc>
      </w:tr>
      <w:tr w:rsidR="00311634" w:rsidTr="00AD7100">
        <w:trPr>
          <w:trHeight w:val="250"/>
        </w:trPr>
        <w:tc>
          <w:tcPr>
            <w:tcW w:w="9859" w:type="dxa"/>
            <w:gridSpan w:val="11"/>
            <w:shd w:val="clear" w:color="auto" w:fill="F7CAAC"/>
          </w:tcPr>
          <w:p w:rsidR="00311634" w:rsidRDefault="00311634" w:rsidP="00AD7100">
            <w:pPr>
              <w:jc w:val="both"/>
            </w:pPr>
            <w:r>
              <w:rPr>
                <w:b/>
              </w:rPr>
              <w:t>Zkušenosti s vedením kvalifikačních a rigorózních prací</w:t>
            </w:r>
          </w:p>
        </w:tc>
      </w:tr>
      <w:tr w:rsidR="00311634" w:rsidTr="00C9434A">
        <w:trPr>
          <w:trHeight w:val="240"/>
        </w:trPr>
        <w:tc>
          <w:tcPr>
            <w:tcW w:w="9859" w:type="dxa"/>
            <w:gridSpan w:val="11"/>
          </w:tcPr>
          <w:p w:rsidR="00311634" w:rsidRPr="00510535" w:rsidRDefault="00311634" w:rsidP="00C9434A">
            <w:pPr>
              <w:jc w:val="both"/>
            </w:pPr>
            <w:r>
              <w:t>Bakalářské práce: cca 100</w:t>
            </w:r>
            <w:r w:rsidR="00C9434A">
              <w:t xml:space="preserve">; </w:t>
            </w:r>
            <w:r>
              <w:t>Diplomové práce: cca 30</w:t>
            </w:r>
            <w:r w:rsidR="00C9434A">
              <w:t xml:space="preserve">; </w:t>
            </w:r>
            <w:r>
              <w:t>Disertační práce:  4</w:t>
            </w:r>
          </w:p>
        </w:tc>
      </w:tr>
      <w:tr w:rsidR="00311634" w:rsidTr="00AD7100">
        <w:trPr>
          <w:cantSplit/>
        </w:trPr>
        <w:tc>
          <w:tcPr>
            <w:tcW w:w="3347" w:type="dxa"/>
            <w:gridSpan w:val="2"/>
            <w:tcBorders>
              <w:top w:val="single" w:sz="12" w:space="0" w:color="auto"/>
            </w:tcBorders>
            <w:shd w:val="clear" w:color="auto" w:fill="F7CAAC"/>
          </w:tcPr>
          <w:p w:rsidR="00311634" w:rsidRDefault="00311634" w:rsidP="00AD7100">
            <w:pPr>
              <w:jc w:val="both"/>
            </w:pPr>
            <w:r>
              <w:rPr>
                <w:b/>
              </w:rPr>
              <w:t xml:space="preserve">Obor habilitačního řízení </w:t>
            </w:r>
          </w:p>
        </w:tc>
        <w:tc>
          <w:tcPr>
            <w:tcW w:w="2245" w:type="dxa"/>
            <w:gridSpan w:val="2"/>
            <w:tcBorders>
              <w:top w:val="single" w:sz="12" w:space="0" w:color="auto"/>
            </w:tcBorders>
            <w:shd w:val="clear" w:color="auto" w:fill="F7CAAC"/>
          </w:tcPr>
          <w:p w:rsidR="00311634" w:rsidRDefault="00311634" w:rsidP="00AD710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11634" w:rsidRDefault="00311634" w:rsidP="00AD710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11634" w:rsidRDefault="00311634" w:rsidP="00AD7100">
            <w:pPr>
              <w:jc w:val="both"/>
              <w:rPr>
                <w:b/>
              </w:rPr>
            </w:pPr>
            <w:r>
              <w:rPr>
                <w:b/>
              </w:rPr>
              <w:t>Ohlasy publikací</w:t>
            </w:r>
          </w:p>
        </w:tc>
      </w:tr>
      <w:tr w:rsidR="00311634" w:rsidTr="00AD7100">
        <w:trPr>
          <w:cantSplit/>
        </w:trPr>
        <w:tc>
          <w:tcPr>
            <w:tcW w:w="3347" w:type="dxa"/>
            <w:gridSpan w:val="2"/>
          </w:tcPr>
          <w:p w:rsidR="00311634" w:rsidRDefault="00311634" w:rsidP="00AD7100">
            <w:pPr>
              <w:jc w:val="both"/>
            </w:pPr>
            <w:r>
              <w:t>Československé dějiny</w:t>
            </w:r>
          </w:p>
        </w:tc>
        <w:tc>
          <w:tcPr>
            <w:tcW w:w="2245" w:type="dxa"/>
            <w:gridSpan w:val="2"/>
          </w:tcPr>
          <w:p w:rsidR="00311634" w:rsidRDefault="00311634" w:rsidP="00AD7100">
            <w:pPr>
              <w:jc w:val="both"/>
            </w:pPr>
            <w:r>
              <w:t>1989</w:t>
            </w:r>
          </w:p>
        </w:tc>
        <w:tc>
          <w:tcPr>
            <w:tcW w:w="2248" w:type="dxa"/>
            <w:gridSpan w:val="4"/>
            <w:tcBorders>
              <w:right w:val="single" w:sz="12" w:space="0" w:color="auto"/>
            </w:tcBorders>
          </w:tcPr>
          <w:p w:rsidR="00311634" w:rsidRDefault="00311634" w:rsidP="00AD7100">
            <w:pPr>
              <w:jc w:val="both"/>
            </w:pPr>
            <w:r>
              <w:t>Ostravská univerzita</w:t>
            </w:r>
          </w:p>
        </w:tc>
        <w:tc>
          <w:tcPr>
            <w:tcW w:w="632" w:type="dxa"/>
            <w:tcBorders>
              <w:left w:val="single" w:sz="12" w:space="0" w:color="auto"/>
            </w:tcBorders>
            <w:shd w:val="clear" w:color="auto" w:fill="F7CAAC"/>
          </w:tcPr>
          <w:p w:rsidR="00311634" w:rsidRDefault="00311634" w:rsidP="00AD7100">
            <w:pPr>
              <w:jc w:val="both"/>
            </w:pPr>
            <w:r>
              <w:rPr>
                <w:b/>
              </w:rPr>
              <w:t>WOS</w:t>
            </w:r>
          </w:p>
        </w:tc>
        <w:tc>
          <w:tcPr>
            <w:tcW w:w="693" w:type="dxa"/>
            <w:shd w:val="clear" w:color="auto" w:fill="F7CAAC"/>
          </w:tcPr>
          <w:p w:rsidR="00311634" w:rsidRDefault="00311634" w:rsidP="00AD7100">
            <w:pPr>
              <w:jc w:val="both"/>
              <w:rPr>
                <w:sz w:val="18"/>
              </w:rPr>
            </w:pPr>
            <w:r>
              <w:rPr>
                <w:b/>
                <w:sz w:val="18"/>
              </w:rPr>
              <w:t>Scopus</w:t>
            </w:r>
          </w:p>
        </w:tc>
        <w:tc>
          <w:tcPr>
            <w:tcW w:w="694" w:type="dxa"/>
            <w:shd w:val="clear" w:color="auto" w:fill="F7CAAC"/>
          </w:tcPr>
          <w:p w:rsidR="00311634" w:rsidRDefault="00311634" w:rsidP="00AD7100">
            <w:pPr>
              <w:jc w:val="both"/>
            </w:pPr>
            <w:r>
              <w:rPr>
                <w:b/>
                <w:sz w:val="18"/>
              </w:rPr>
              <w:t>ostatní</w:t>
            </w:r>
          </w:p>
        </w:tc>
      </w:tr>
      <w:tr w:rsidR="00311634" w:rsidTr="00AD7100">
        <w:trPr>
          <w:cantSplit/>
          <w:trHeight w:val="70"/>
        </w:trPr>
        <w:tc>
          <w:tcPr>
            <w:tcW w:w="3347" w:type="dxa"/>
            <w:gridSpan w:val="2"/>
            <w:shd w:val="clear" w:color="auto" w:fill="F7CAAC"/>
          </w:tcPr>
          <w:p w:rsidR="00311634" w:rsidRDefault="00311634" w:rsidP="00AD7100">
            <w:pPr>
              <w:jc w:val="both"/>
            </w:pPr>
            <w:r>
              <w:rPr>
                <w:b/>
              </w:rPr>
              <w:t>Obor jmenovacího řízení</w:t>
            </w:r>
          </w:p>
        </w:tc>
        <w:tc>
          <w:tcPr>
            <w:tcW w:w="2245" w:type="dxa"/>
            <w:gridSpan w:val="2"/>
            <w:shd w:val="clear" w:color="auto" w:fill="F7CAAC"/>
          </w:tcPr>
          <w:p w:rsidR="00311634" w:rsidRDefault="00311634" w:rsidP="00AD7100">
            <w:pPr>
              <w:jc w:val="both"/>
            </w:pPr>
            <w:r>
              <w:rPr>
                <w:b/>
              </w:rPr>
              <w:t>Rok udělení hodnosti</w:t>
            </w:r>
          </w:p>
        </w:tc>
        <w:tc>
          <w:tcPr>
            <w:tcW w:w="2248" w:type="dxa"/>
            <w:gridSpan w:val="4"/>
            <w:tcBorders>
              <w:right w:val="single" w:sz="12" w:space="0" w:color="auto"/>
            </w:tcBorders>
            <w:shd w:val="clear" w:color="auto" w:fill="F7CAAC"/>
          </w:tcPr>
          <w:p w:rsidR="00311634" w:rsidRDefault="00311634" w:rsidP="00AD7100">
            <w:pPr>
              <w:jc w:val="both"/>
            </w:pPr>
            <w:r>
              <w:rPr>
                <w:b/>
              </w:rPr>
              <w:t>Řízení konáno na VŠ</w:t>
            </w:r>
          </w:p>
        </w:tc>
        <w:tc>
          <w:tcPr>
            <w:tcW w:w="632" w:type="dxa"/>
            <w:vMerge w:val="restart"/>
            <w:tcBorders>
              <w:left w:val="single" w:sz="12" w:space="0" w:color="auto"/>
            </w:tcBorders>
          </w:tcPr>
          <w:p w:rsidR="00311634" w:rsidRDefault="008A016E" w:rsidP="00AD7100">
            <w:pPr>
              <w:jc w:val="both"/>
              <w:rPr>
                <w:b/>
              </w:rPr>
            </w:pPr>
            <w:r>
              <w:rPr>
                <w:b/>
              </w:rPr>
              <w:t>0</w:t>
            </w:r>
          </w:p>
        </w:tc>
        <w:tc>
          <w:tcPr>
            <w:tcW w:w="693" w:type="dxa"/>
            <w:vMerge w:val="restart"/>
          </w:tcPr>
          <w:p w:rsidR="00311634" w:rsidRDefault="008A016E" w:rsidP="00AD7100">
            <w:pPr>
              <w:jc w:val="both"/>
              <w:rPr>
                <w:b/>
              </w:rPr>
            </w:pPr>
            <w:r>
              <w:rPr>
                <w:b/>
              </w:rPr>
              <w:t>0</w:t>
            </w:r>
          </w:p>
        </w:tc>
        <w:tc>
          <w:tcPr>
            <w:tcW w:w="694" w:type="dxa"/>
            <w:vMerge w:val="restart"/>
          </w:tcPr>
          <w:p w:rsidR="00311634" w:rsidRDefault="00311634" w:rsidP="00AD7100">
            <w:pPr>
              <w:jc w:val="both"/>
              <w:rPr>
                <w:b/>
              </w:rPr>
            </w:pPr>
            <w:r>
              <w:rPr>
                <w:b/>
              </w:rPr>
              <w:t>301</w:t>
            </w:r>
          </w:p>
        </w:tc>
      </w:tr>
      <w:tr w:rsidR="00311634" w:rsidTr="00AD7100">
        <w:trPr>
          <w:trHeight w:val="205"/>
        </w:trPr>
        <w:tc>
          <w:tcPr>
            <w:tcW w:w="3347" w:type="dxa"/>
            <w:gridSpan w:val="2"/>
          </w:tcPr>
          <w:p w:rsidR="00311634" w:rsidRDefault="00311634" w:rsidP="00AD7100">
            <w:pPr>
              <w:jc w:val="both"/>
            </w:pPr>
          </w:p>
        </w:tc>
        <w:tc>
          <w:tcPr>
            <w:tcW w:w="2245" w:type="dxa"/>
            <w:gridSpan w:val="2"/>
          </w:tcPr>
          <w:p w:rsidR="00311634" w:rsidRDefault="00311634" w:rsidP="00AD7100">
            <w:pPr>
              <w:jc w:val="both"/>
            </w:pPr>
          </w:p>
        </w:tc>
        <w:tc>
          <w:tcPr>
            <w:tcW w:w="2248" w:type="dxa"/>
            <w:gridSpan w:val="4"/>
            <w:tcBorders>
              <w:right w:val="single" w:sz="12" w:space="0" w:color="auto"/>
            </w:tcBorders>
          </w:tcPr>
          <w:p w:rsidR="00311634" w:rsidRDefault="00311634" w:rsidP="00AD7100">
            <w:pPr>
              <w:jc w:val="both"/>
            </w:pPr>
          </w:p>
        </w:tc>
        <w:tc>
          <w:tcPr>
            <w:tcW w:w="632" w:type="dxa"/>
            <w:vMerge/>
            <w:tcBorders>
              <w:left w:val="single" w:sz="12" w:space="0" w:color="auto"/>
            </w:tcBorders>
            <w:vAlign w:val="center"/>
          </w:tcPr>
          <w:p w:rsidR="00311634" w:rsidRDefault="00311634" w:rsidP="00AD7100">
            <w:pPr>
              <w:rPr>
                <w:b/>
              </w:rPr>
            </w:pPr>
          </w:p>
        </w:tc>
        <w:tc>
          <w:tcPr>
            <w:tcW w:w="693" w:type="dxa"/>
            <w:vMerge/>
            <w:vAlign w:val="center"/>
          </w:tcPr>
          <w:p w:rsidR="00311634" w:rsidRDefault="00311634" w:rsidP="00AD7100">
            <w:pPr>
              <w:rPr>
                <w:b/>
              </w:rPr>
            </w:pPr>
          </w:p>
        </w:tc>
        <w:tc>
          <w:tcPr>
            <w:tcW w:w="694" w:type="dxa"/>
            <w:vMerge/>
            <w:vAlign w:val="center"/>
          </w:tcPr>
          <w:p w:rsidR="00311634" w:rsidRDefault="00311634" w:rsidP="00AD7100">
            <w:pPr>
              <w:rPr>
                <w:b/>
              </w:rPr>
            </w:pPr>
          </w:p>
        </w:tc>
      </w:tr>
      <w:tr w:rsidR="00311634" w:rsidTr="00AD7100">
        <w:tc>
          <w:tcPr>
            <w:tcW w:w="9859" w:type="dxa"/>
            <w:gridSpan w:val="11"/>
            <w:shd w:val="clear" w:color="auto" w:fill="F7CAAC"/>
          </w:tcPr>
          <w:p w:rsidR="00311634" w:rsidRDefault="00311634" w:rsidP="00AD7100">
            <w:pPr>
              <w:jc w:val="both"/>
              <w:rPr>
                <w:b/>
              </w:rPr>
            </w:pPr>
            <w:r>
              <w:rPr>
                <w:b/>
              </w:rPr>
              <w:t xml:space="preserve">Přehled o nejvýznamnější publikační a další tvůrčí činnosti nebo další profesní činnosti u odborníků z praxe vztahující se k zabezpečovaným předmětům </w:t>
            </w:r>
          </w:p>
        </w:tc>
      </w:tr>
      <w:tr w:rsidR="00311634" w:rsidTr="00AD7100">
        <w:trPr>
          <w:trHeight w:val="2347"/>
        </w:trPr>
        <w:tc>
          <w:tcPr>
            <w:tcW w:w="9859" w:type="dxa"/>
            <w:gridSpan w:val="11"/>
          </w:tcPr>
          <w:p w:rsidR="00311634" w:rsidRPr="009F0316" w:rsidRDefault="00311634" w:rsidP="00311634">
            <w:pPr>
              <w:autoSpaceDE w:val="0"/>
              <w:autoSpaceDN w:val="0"/>
              <w:adjustRightInd w:val="0"/>
              <w:jc w:val="both"/>
              <w:rPr>
                <w:rFonts w:eastAsiaTheme="minorHAnsi"/>
                <w:lang w:eastAsia="en-US"/>
              </w:rPr>
            </w:pPr>
            <w:r w:rsidRPr="009F0316">
              <w:rPr>
                <w:rFonts w:eastAsiaTheme="minorHAnsi"/>
                <w:lang w:eastAsia="en-US"/>
              </w:rPr>
              <w:t xml:space="preserve">KUTNOHORSKÁ J., KUDLOVÁ P. Důstojnost člověka-Teoretická východiska. </w:t>
            </w:r>
            <w:r w:rsidRPr="009F0316">
              <w:rPr>
                <w:rFonts w:eastAsiaTheme="minorHAnsi"/>
                <w:i/>
                <w:lang w:eastAsia="en-US"/>
              </w:rPr>
              <w:t>Zdravotnícke listy</w:t>
            </w:r>
            <w:r w:rsidR="00C9434A">
              <w:rPr>
                <w:rFonts w:eastAsiaTheme="minorHAnsi"/>
                <w:lang w:eastAsia="en-US"/>
              </w:rPr>
              <w:t>. 2016, Ročník</w:t>
            </w:r>
            <w:r w:rsidRPr="009F0316">
              <w:rPr>
                <w:rFonts w:eastAsiaTheme="minorHAnsi"/>
                <w:lang w:eastAsia="en-US"/>
              </w:rPr>
              <w:t xml:space="preserve"> 4, </w:t>
            </w:r>
            <w:r>
              <w:rPr>
                <w:rFonts w:eastAsiaTheme="minorHAnsi"/>
                <w:lang w:eastAsia="en-US"/>
              </w:rPr>
              <w:t>č</w:t>
            </w:r>
            <w:r w:rsidRPr="009F0316">
              <w:rPr>
                <w:rFonts w:eastAsiaTheme="minorHAnsi"/>
                <w:lang w:eastAsia="en-US"/>
              </w:rPr>
              <w:t xml:space="preserve">íslo 1, </w:t>
            </w:r>
            <w:r>
              <w:rPr>
                <w:rFonts w:eastAsiaTheme="minorHAnsi"/>
                <w:lang w:eastAsia="en-US"/>
              </w:rPr>
              <w:t>s</w:t>
            </w:r>
            <w:r w:rsidRPr="009F0316">
              <w:rPr>
                <w:rFonts w:eastAsiaTheme="minorHAnsi"/>
                <w:lang w:eastAsia="en-US"/>
              </w:rPr>
              <w:t>.</w:t>
            </w:r>
            <w:r>
              <w:rPr>
                <w:rFonts w:eastAsiaTheme="minorHAnsi"/>
                <w:lang w:eastAsia="en-US"/>
              </w:rPr>
              <w:t xml:space="preserve"> </w:t>
            </w:r>
            <w:r w:rsidRPr="009F0316">
              <w:rPr>
                <w:rFonts w:eastAsiaTheme="minorHAnsi"/>
                <w:lang w:eastAsia="en-US"/>
              </w:rPr>
              <w:t>56-60</w:t>
            </w:r>
            <w:r>
              <w:rPr>
                <w:rFonts w:eastAsiaTheme="minorHAnsi"/>
                <w:lang w:eastAsia="en-US"/>
              </w:rPr>
              <w:t>.</w:t>
            </w:r>
            <w:r w:rsidRPr="009F0316">
              <w:rPr>
                <w:rFonts w:eastAsiaTheme="minorHAnsi"/>
                <w:lang w:eastAsia="en-US"/>
              </w:rPr>
              <w:t xml:space="preserve"> ISSN 1339-3022</w:t>
            </w:r>
            <w:r>
              <w:rPr>
                <w:rFonts w:eastAsiaTheme="minorHAnsi"/>
                <w:lang w:eastAsia="en-US"/>
              </w:rPr>
              <w:t xml:space="preserve"> (50%)</w:t>
            </w:r>
            <w:r w:rsidRPr="009F0316">
              <w:rPr>
                <w:rFonts w:eastAsiaTheme="minorHAnsi"/>
                <w:lang w:eastAsia="en-US"/>
              </w:rPr>
              <w:t>.</w:t>
            </w:r>
          </w:p>
          <w:p w:rsidR="00311634" w:rsidRPr="009F0316" w:rsidRDefault="00311634" w:rsidP="00311634">
            <w:pPr>
              <w:jc w:val="both"/>
            </w:pPr>
            <w:r w:rsidRPr="009F0316">
              <w:rPr>
                <w:caps/>
              </w:rPr>
              <w:t>Kutnohorska, J., Švecová, D.</w:t>
            </w:r>
            <w:r>
              <w:rPr>
                <w:caps/>
              </w:rPr>
              <w:t xml:space="preserve"> </w:t>
            </w:r>
            <w:r w:rsidRPr="00C2242C">
              <w:t>Sociokulturní předpoklady setkávání se smrtí u sester v paliativní onkologické ošetřovatelské péči</w:t>
            </w:r>
            <w:r w:rsidRPr="009F0316">
              <w:rPr>
                <w:i/>
              </w:rPr>
              <w:t>.</w:t>
            </w:r>
            <w:r w:rsidRPr="009F0316">
              <w:rPr>
                <w:caps/>
              </w:rPr>
              <w:t xml:space="preserve"> </w:t>
            </w:r>
            <w:r w:rsidRPr="009F0316">
              <w:t>In</w:t>
            </w:r>
            <w:r w:rsidRPr="009F0316">
              <w:rPr>
                <w:caps/>
              </w:rPr>
              <w:t xml:space="preserve"> </w:t>
            </w:r>
            <w:r w:rsidRPr="00C2242C">
              <w:rPr>
                <w:i/>
              </w:rPr>
              <w:t>Sborník příspěvku 7.</w:t>
            </w:r>
            <w:r w:rsidR="00C9434A">
              <w:rPr>
                <w:i/>
              </w:rPr>
              <w:t xml:space="preserve"> </w:t>
            </w:r>
            <w:r w:rsidRPr="00C2242C">
              <w:rPr>
                <w:i/>
              </w:rPr>
              <w:t>konference všeobecných sester a radiologických asistentů</w:t>
            </w:r>
            <w:r w:rsidRPr="009F0316">
              <w:t>. Hradec Králové: Fakultní nemocnice v Hradci Králové. 2013</w:t>
            </w:r>
            <w:r w:rsidR="00EC4910">
              <w:t>,</w:t>
            </w:r>
            <w:r w:rsidRPr="009F0316">
              <w:t xml:space="preserve"> </w:t>
            </w:r>
            <w:r w:rsidR="00EC4910" w:rsidRPr="009F0316">
              <w:t>s.</w:t>
            </w:r>
            <w:r w:rsidR="00EC4910">
              <w:t xml:space="preserve"> </w:t>
            </w:r>
            <w:r w:rsidR="00EC4910" w:rsidRPr="009F0316">
              <w:t>17-20</w:t>
            </w:r>
            <w:r w:rsidRPr="009F0316">
              <w:t>. ISBN 978-80-905446-0-4</w:t>
            </w:r>
            <w:r>
              <w:t xml:space="preserve"> (50%).</w:t>
            </w:r>
          </w:p>
          <w:p w:rsidR="00311634" w:rsidRDefault="00311634" w:rsidP="00311634">
            <w:pPr>
              <w:jc w:val="both"/>
            </w:pPr>
            <w:r w:rsidRPr="009F0316">
              <w:rPr>
                <w:caps/>
              </w:rPr>
              <w:t xml:space="preserve">Kutnohorska, J., Švecová, D. </w:t>
            </w:r>
            <w:r w:rsidRPr="009F0316">
              <w:t xml:space="preserve">Postawy i kompetencje socjokulturowe pielęgniarek wobec śmierci w paliatywnej opiece onkoligicznej. In </w:t>
            </w:r>
            <w:r w:rsidRPr="009F0316">
              <w:rPr>
                <w:i/>
              </w:rPr>
              <w:t>Interdyscyplinarny model opieki nad osobami starszymi</w:t>
            </w:r>
            <w:r w:rsidRPr="009F0316">
              <w:t>. Nysa: Oficína Wydawnicza PWSZ, 2013</w:t>
            </w:r>
            <w:r w:rsidR="00EC4910">
              <w:t>, s</w:t>
            </w:r>
            <w:r w:rsidR="00EC4910" w:rsidRPr="009F0316">
              <w:t>. 252-263</w:t>
            </w:r>
            <w:r>
              <w:t>. ISBN978-83-60081-70-9 (50%).</w:t>
            </w:r>
          </w:p>
          <w:p w:rsidR="00311634" w:rsidRPr="008D556E" w:rsidRDefault="00311634" w:rsidP="00EC4910">
            <w:pPr>
              <w:jc w:val="both"/>
            </w:pPr>
          </w:p>
        </w:tc>
      </w:tr>
      <w:tr w:rsidR="00311634" w:rsidTr="00AD7100">
        <w:trPr>
          <w:trHeight w:val="218"/>
        </w:trPr>
        <w:tc>
          <w:tcPr>
            <w:tcW w:w="9859" w:type="dxa"/>
            <w:gridSpan w:val="11"/>
            <w:shd w:val="clear" w:color="auto" w:fill="F7CAAC"/>
          </w:tcPr>
          <w:p w:rsidR="00311634" w:rsidRDefault="00311634" w:rsidP="00AD7100">
            <w:pPr>
              <w:rPr>
                <w:b/>
              </w:rPr>
            </w:pPr>
            <w:r>
              <w:rPr>
                <w:b/>
              </w:rPr>
              <w:t>Působení v zahraničí</w:t>
            </w:r>
          </w:p>
        </w:tc>
      </w:tr>
      <w:tr w:rsidR="00311634" w:rsidTr="00EC4910">
        <w:trPr>
          <w:trHeight w:val="141"/>
        </w:trPr>
        <w:tc>
          <w:tcPr>
            <w:tcW w:w="9859" w:type="dxa"/>
            <w:gridSpan w:val="11"/>
          </w:tcPr>
          <w:p w:rsidR="00311634" w:rsidRDefault="00311634" w:rsidP="00EC4910">
            <w:pPr>
              <w:rPr>
                <w:b/>
              </w:rPr>
            </w:pPr>
          </w:p>
        </w:tc>
      </w:tr>
      <w:tr w:rsidR="00311634" w:rsidTr="00EC4910">
        <w:trPr>
          <w:cantSplit/>
          <w:trHeight w:val="60"/>
        </w:trPr>
        <w:tc>
          <w:tcPr>
            <w:tcW w:w="2518" w:type="dxa"/>
            <w:shd w:val="clear" w:color="auto" w:fill="F7CAAC"/>
          </w:tcPr>
          <w:p w:rsidR="00311634" w:rsidRDefault="00311634" w:rsidP="00AD7100">
            <w:pPr>
              <w:jc w:val="both"/>
              <w:rPr>
                <w:b/>
              </w:rPr>
            </w:pPr>
            <w:r>
              <w:rPr>
                <w:b/>
              </w:rPr>
              <w:t xml:space="preserve">Podpis </w:t>
            </w:r>
          </w:p>
        </w:tc>
        <w:tc>
          <w:tcPr>
            <w:tcW w:w="4461" w:type="dxa"/>
            <w:gridSpan w:val="5"/>
          </w:tcPr>
          <w:p w:rsidR="00311634" w:rsidRDefault="00311634" w:rsidP="00AD7100">
            <w:pPr>
              <w:jc w:val="both"/>
            </w:pPr>
          </w:p>
        </w:tc>
        <w:tc>
          <w:tcPr>
            <w:tcW w:w="861" w:type="dxa"/>
            <w:gridSpan w:val="2"/>
            <w:shd w:val="clear" w:color="auto" w:fill="F7CAAC"/>
          </w:tcPr>
          <w:p w:rsidR="00311634" w:rsidRDefault="00311634" w:rsidP="00AD7100">
            <w:pPr>
              <w:jc w:val="both"/>
            </w:pPr>
            <w:r>
              <w:rPr>
                <w:b/>
              </w:rPr>
              <w:t>datum</w:t>
            </w:r>
          </w:p>
        </w:tc>
        <w:tc>
          <w:tcPr>
            <w:tcW w:w="2019" w:type="dxa"/>
            <w:gridSpan w:val="3"/>
          </w:tcPr>
          <w:p w:rsidR="00311634" w:rsidRDefault="00311634" w:rsidP="00AD7100">
            <w:pPr>
              <w:jc w:val="both"/>
            </w:pPr>
          </w:p>
        </w:tc>
      </w:tr>
    </w:tbl>
    <w:p w:rsidR="00195D8E" w:rsidRDefault="00195D8E">
      <w:r>
        <w:br w:type="page"/>
      </w:r>
    </w:p>
    <w:p w:rsidR="006500FD" w:rsidRDefault="006500FD"/>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8"/>
        <w:gridCol w:w="832"/>
        <w:gridCol w:w="1727"/>
        <w:gridCol w:w="526"/>
        <w:gridCol w:w="470"/>
        <w:gridCol w:w="997"/>
        <w:gridCol w:w="711"/>
        <w:gridCol w:w="77"/>
        <w:gridCol w:w="634"/>
        <w:gridCol w:w="695"/>
        <w:gridCol w:w="696"/>
      </w:tblGrid>
      <w:tr w:rsidR="006500FD" w:rsidTr="00DB35A9">
        <w:tc>
          <w:tcPr>
            <w:tcW w:w="9859" w:type="dxa"/>
            <w:gridSpan w:val="11"/>
            <w:tcBorders>
              <w:bottom w:val="double" w:sz="4" w:space="0" w:color="auto"/>
            </w:tcBorders>
            <w:shd w:val="clear" w:color="auto" w:fill="BDD6EE"/>
          </w:tcPr>
          <w:p w:rsidR="006500FD" w:rsidRDefault="006500FD" w:rsidP="00DB35A9">
            <w:pPr>
              <w:jc w:val="both"/>
              <w:rPr>
                <w:b/>
                <w:sz w:val="28"/>
              </w:rPr>
            </w:pPr>
            <w:r>
              <w:rPr>
                <w:b/>
                <w:sz w:val="28"/>
              </w:rPr>
              <w:t>C-I – Personální zabezpečení</w:t>
            </w:r>
          </w:p>
        </w:tc>
      </w:tr>
      <w:tr w:rsidR="006500FD" w:rsidTr="00DB35A9">
        <w:tc>
          <w:tcPr>
            <w:tcW w:w="2518" w:type="dxa"/>
            <w:tcBorders>
              <w:top w:val="double" w:sz="4" w:space="0" w:color="auto"/>
            </w:tcBorders>
            <w:shd w:val="clear" w:color="auto" w:fill="F7CAAC"/>
          </w:tcPr>
          <w:p w:rsidR="006500FD" w:rsidRDefault="006500FD" w:rsidP="00DB35A9">
            <w:pPr>
              <w:jc w:val="both"/>
              <w:rPr>
                <w:b/>
              </w:rPr>
            </w:pPr>
            <w:r>
              <w:rPr>
                <w:b/>
              </w:rPr>
              <w:t>Vysoká škola</w:t>
            </w:r>
          </w:p>
        </w:tc>
        <w:tc>
          <w:tcPr>
            <w:tcW w:w="7341" w:type="dxa"/>
            <w:gridSpan w:val="10"/>
          </w:tcPr>
          <w:p w:rsidR="006500FD" w:rsidRDefault="006500FD" w:rsidP="00DB35A9">
            <w:pPr>
              <w:jc w:val="both"/>
            </w:pPr>
            <w:r>
              <w:t>Univerzita Tomáše Bati ve Zlíně</w:t>
            </w:r>
          </w:p>
        </w:tc>
      </w:tr>
      <w:tr w:rsidR="006500FD" w:rsidTr="00DB35A9">
        <w:tc>
          <w:tcPr>
            <w:tcW w:w="2518" w:type="dxa"/>
            <w:shd w:val="clear" w:color="auto" w:fill="F7CAAC"/>
          </w:tcPr>
          <w:p w:rsidR="006500FD" w:rsidRDefault="006500FD" w:rsidP="00DB35A9">
            <w:pPr>
              <w:jc w:val="both"/>
              <w:rPr>
                <w:b/>
              </w:rPr>
            </w:pPr>
            <w:r>
              <w:rPr>
                <w:b/>
              </w:rPr>
              <w:t>Součást vysoké školy</w:t>
            </w:r>
          </w:p>
        </w:tc>
        <w:tc>
          <w:tcPr>
            <w:tcW w:w="7341" w:type="dxa"/>
            <w:gridSpan w:val="10"/>
          </w:tcPr>
          <w:p w:rsidR="006500FD" w:rsidRDefault="006500FD" w:rsidP="00DB35A9">
            <w:pPr>
              <w:jc w:val="both"/>
            </w:pPr>
            <w:r>
              <w:t>Fakulta managementu a ekonomiky</w:t>
            </w:r>
          </w:p>
        </w:tc>
      </w:tr>
      <w:tr w:rsidR="006500FD" w:rsidTr="00DB35A9">
        <w:tc>
          <w:tcPr>
            <w:tcW w:w="2518" w:type="dxa"/>
            <w:shd w:val="clear" w:color="auto" w:fill="F7CAAC"/>
          </w:tcPr>
          <w:p w:rsidR="006500FD" w:rsidRDefault="006500FD" w:rsidP="00DB35A9">
            <w:pPr>
              <w:jc w:val="both"/>
              <w:rPr>
                <w:b/>
              </w:rPr>
            </w:pPr>
            <w:r>
              <w:rPr>
                <w:b/>
              </w:rPr>
              <w:t>Název studijního programu</w:t>
            </w:r>
          </w:p>
        </w:tc>
        <w:tc>
          <w:tcPr>
            <w:tcW w:w="7341" w:type="dxa"/>
            <w:gridSpan w:val="10"/>
          </w:tcPr>
          <w:p w:rsidR="006500FD" w:rsidRDefault="006500FD" w:rsidP="00DB35A9">
            <w:pPr>
              <w:jc w:val="both"/>
            </w:pPr>
            <w:r>
              <w:t>Management ve zdravotnictví</w:t>
            </w:r>
          </w:p>
        </w:tc>
      </w:tr>
      <w:tr w:rsidR="006500FD" w:rsidTr="00DB35A9">
        <w:tc>
          <w:tcPr>
            <w:tcW w:w="2518" w:type="dxa"/>
            <w:shd w:val="clear" w:color="auto" w:fill="F7CAAC"/>
          </w:tcPr>
          <w:p w:rsidR="006500FD" w:rsidRDefault="006500FD" w:rsidP="00DB35A9">
            <w:pPr>
              <w:jc w:val="both"/>
              <w:rPr>
                <w:b/>
              </w:rPr>
            </w:pPr>
            <w:r>
              <w:rPr>
                <w:b/>
              </w:rPr>
              <w:t>Jméno a příjmení</w:t>
            </w:r>
          </w:p>
        </w:tc>
        <w:tc>
          <w:tcPr>
            <w:tcW w:w="4536" w:type="dxa"/>
            <w:gridSpan w:val="5"/>
          </w:tcPr>
          <w:p w:rsidR="006500FD" w:rsidRDefault="006500FD" w:rsidP="00DB35A9">
            <w:pPr>
              <w:jc w:val="both"/>
            </w:pPr>
            <w:r>
              <w:t>Jana MATOŠKOVÁ</w:t>
            </w:r>
          </w:p>
        </w:tc>
        <w:tc>
          <w:tcPr>
            <w:tcW w:w="709" w:type="dxa"/>
            <w:shd w:val="clear" w:color="auto" w:fill="F7CAAC"/>
          </w:tcPr>
          <w:p w:rsidR="006500FD" w:rsidRDefault="006500FD" w:rsidP="00DB35A9">
            <w:pPr>
              <w:jc w:val="both"/>
              <w:rPr>
                <w:b/>
              </w:rPr>
            </w:pPr>
            <w:r>
              <w:rPr>
                <w:b/>
              </w:rPr>
              <w:t>Tituly</w:t>
            </w:r>
          </w:p>
        </w:tc>
        <w:tc>
          <w:tcPr>
            <w:tcW w:w="2096" w:type="dxa"/>
            <w:gridSpan w:val="4"/>
          </w:tcPr>
          <w:p w:rsidR="006500FD" w:rsidRDefault="006500FD" w:rsidP="00DB35A9">
            <w:pPr>
              <w:jc w:val="both"/>
            </w:pPr>
            <w:r>
              <w:t>Ing., Ph.D.</w:t>
            </w:r>
          </w:p>
        </w:tc>
      </w:tr>
      <w:tr w:rsidR="006500FD" w:rsidTr="00DB35A9">
        <w:tc>
          <w:tcPr>
            <w:tcW w:w="2518" w:type="dxa"/>
            <w:shd w:val="clear" w:color="auto" w:fill="F7CAAC"/>
          </w:tcPr>
          <w:p w:rsidR="006500FD" w:rsidRDefault="006500FD" w:rsidP="00DB35A9">
            <w:pPr>
              <w:jc w:val="both"/>
              <w:rPr>
                <w:b/>
              </w:rPr>
            </w:pPr>
            <w:r>
              <w:rPr>
                <w:b/>
              </w:rPr>
              <w:t>Rok narození</w:t>
            </w:r>
          </w:p>
        </w:tc>
        <w:tc>
          <w:tcPr>
            <w:tcW w:w="829" w:type="dxa"/>
          </w:tcPr>
          <w:p w:rsidR="006500FD" w:rsidRDefault="006500FD" w:rsidP="00DB35A9">
            <w:pPr>
              <w:jc w:val="both"/>
            </w:pPr>
            <w:r>
              <w:t>1979</w:t>
            </w:r>
          </w:p>
        </w:tc>
        <w:tc>
          <w:tcPr>
            <w:tcW w:w="1721" w:type="dxa"/>
            <w:shd w:val="clear" w:color="auto" w:fill="F7CAAC"/>
          </w:tcPr>
          <w:p w:rsidR="006500FD" w:rsidRDefault="006500FD" w:rsidP="00DB35A9">
            <w:pPr>
              <w:jc w:val="both"/>
              <w:rPr>
                <w:b/>
              </w:rPr>
            </w:pPr>
            <w:r>
              <w:rPr>
                <w:b/>
              </w:rPr>
              <w:t>typ vztahu k VŠ</w:t>
            </w:r>
          </w:p>
        </w:tc>
        <w:tc>
          <w:tcPr>
            <w:tcW w:w="992" w:type="dxa"/>
            <w:gridSpan w:val="2"/>
          </w:tcPr>
          <w:p w:rsidR="006500FD" w:rsidRDefault="006500FD" w:rsidP="00DB35A9">
            <w:pPr>
              <w:jc w:val="both"/>
            </w:pPr>
            <w:r>
              <w:t>pp</w:t>
            </w:r>
          </w:p>
        </w:tc>
        <w:tc>
          <w:tcPr>
            <w:tcW w:w="994" w:type="dxa"/>
            <w:shd w:val="clear" w:color="auto" w:fill="F7CAAC"/>
          </w:tcPr>
          <w:p w:rsidR="006500FD" w:rsidRDefault="006500FD" w:rsidP="00DB35A9">
            <w:pPr>
              <w:jc w:val="both"/>
              <w:rPr>
                <w:b/>
              </w:rPr>
            </w:pPr>
            <w:r>
              <w:rPr>
                <w:b/>
              </w:rPr>
              <w:t>rozsah</w:t>
            </w:r>
          </w:p>
        </w:tc>
        <w:tc>
          <w:tcPr>
            <w:tcW w:w="709" w:type="dxa"/>
          </w:tcPr>
          <w:p w:rsidR="006500FD" w:rsidRDefault="006500FD" w:rsidP="00DB35A9">
            <w:pPr>
              <w:jc w:val="both"/>
            </w:pPr>
            <w:r>
              <w:t>40</w:t>
            </w:r>
          </w:p>
        </w:tc>
        <w:tc>
          <w:tcPr>
            <w:tcW w:w="709" w:type="dxa"/>
            <w:gridSpan w:val="2"/>
            <w:shd w:val="clear" w:color="auto" w:fill="F7CAAC"/>
          </w:tcPr>
          <w:p w:rsidR="006500FD" w:rsidRDefault="006500FD" w:rsidP="00DB35A9">
            <w:pPr>
              <w:jc w:val="both"/>
              <w:rPr>
                <w:b/>
              </w:rPr>
            </w:pPr>
            <w:r>
              <w:rPr>
                <w:b/>
              </w:rPr>
              <w:t>do kdy</w:t>
            </w:r>
          </w:p>
        </w:tc>
        <w:tc>
          <w:tcPr>
            <w:tcW w:w="1387" w:type="dxa"/>
            <w:gridSpan w:val="2"/>
          </w:tcPr>
          <w:p w:rsidR="006500FD" w:rsidRDefault="006500FD" w:rsidP="00DB35A9">
            <w:pPr>
              <w:jc w:val="both"/>
            </w:pPr>
            <w:r>
              <w:t>N</w:t>
            </w:r>
          </w:p>
        </w:tc>
      </w:tr>
      <w:tr w:rsidR="006500FD" w:rsidTr="00DB35A9">
        <w:tc>
          <w:tcPr>
            <w:tcW w:w="5068" w:type="dxa"/>
            <w:gridSpan w:val="3"/>
            <w:shd w:val="clear" w:color="auto" w:fill="F7CAAC"/>
          </w:tcPr>
          <w:p w:rsidR="006500FD" w:rsidRDefault="006500FD" w:rsidP="00DB35A9">
            <w:pPr>
              <w:jc w:val="both"/>
              <w:rPr>
                <w:b/>
              </w:rPr>
            </w:pPr>
            <w:r>
              <w:rPr>
                <w:b/>
              </w:rPr>
              <w:t>Typ vztahu na součásti VŠ, která uskutečňuje st. program</w:t>
            </w:r>
          </w:p>
        </w:tc>
        <w:tc>
          <w:tcPr>
            <w:tcW w:w="992" w:type="dxa"/>
            <w:gridSpan w:val="2"/>
          </w:tcPr>
          <w:p w:rsidR="006500FD" w:rsidRDefault="006500FD" w:rsidP="00DB35A9">
            <w:pPr>
              <w:jc w:val="both"/>
            </w:pPr>
            <w:r>
              <w:t>pp</w:t>
            </w:r>
          </w:p>
        </w:tc>
        <w:tc>
          <w:tcPr>
            <w:tcW w:w="994" w:type="dxa"/>
            <w:shd w:val="clear" w:color="auto" w:fill="F7CAAC"/>
          </w:tcPr>
          <w:p w:rsidR="006500FD" w:rsidRDefault="006500FD" w:rsidP="00DB35A9">
            <w:pPr>
              <w:jc w:val="both"/>
              <w:rPr>
                <w:b/>
              </w:rPr>
            </w:pPr>
            <w:r>
              <w:rPr>
                <w:b/>
              </w:rPr>
              <w:t>rozsah</w:t>
            </w:r>
          </w:p>
        </w:tc>
        <w:tc>
          <w:tcPr>
            <w:tcW w:w="709" w:type="dxa"/>
          </w:tcPr>
          <w:p w:rsidR="006500FD" w:rsidRDefault="006500FD" w:rsidP="00DB35A9">
            <w:pPr>
              <w:jc w:val="both"/>
            </w:pPr>
            <w:r>
              <w:t>40</w:t>
            </w:r>
          </w:p>
        </w:tc>
        <w:tc>
          <w:tcPr>
            <w:tcW w:w="709" w:type="dxa"/>
            <w:gridSpan w:val="2"/>
            <w:shd w:val="clear" w:color="auto" w:fill="F7CAAC"/>
          </w:tcPr>
          <w:p w:rsidR="006500FD" w:rsidRDefault="006500FD" w:rsidP="00DB35A9">
            <w:pPr>
              <w:jc w:val="both"/>
              <w:rPr>
                <w:b/>
              </w:rPr>
            </w:pPr>
            <w:r>
              <w:rPr>
                <w:b/>
              </w:rPr>
              <w:t>do kdy</w:t>
            </w:r>
          </w:p>
        </w:tc>
        <w:tc>
          <w:tcPr>
            <w:tcW w:w="1387" w:type="dxa"/>
            <w:gridSpan w:val="2"/>
          </w:tcPr>
          <w:p w:rsidR="006500FD" w:rsidRDefault="006500FD" w:rsidP="00DB35A9">
            <w:pPr>
              <w:jc w:val="both"/>
            </w:pPr>
            <w:r>
              <w:t>N</w:t>
            </w:r>
          </w:p>
        </w:tc>
      </w:tr>
      <w:tr w:rsidR="006500FD" w:rsidTr="00DB35A9">
        <w:tc>
          <w:tcPr>
            <w:tcW w:w="6060" w:type="dxa"/>
            <w:gridSpan w:val="5"/>
            <w:shd w:val="clear" w:color="auto" w:fill="F7CAAC"/>
          </w:tcPr>
          <w:p w:rsidR="006500FD" w:rsidRDefault="006500FD" w:rsidP="00DB35A9">
            <w:pPr>
              <w:jc w:val="both"/>
            </w:pPr>
            <w:r>
              <w:rPr>
                <w:b/>
              </w:rPr>
              <w:t>Další současná působení jako akademický pracovník na jiných VŠ</w:t>
            </w:r>
          </w:p>
        </w:tc>
        <w:tc>
          <w:tcPr>
            <w:tcW w:w="1703" w:type="dxa"/>
            <w:gridSpan w:val="2"/>
            <w:shd w:val="clear" w:color="auto" w:fill="F7CAAC"/>
          </w:tcPr>
          <w:p w:rsidR="006500FD" w:rsidRDefault="006500FD" w:rsidP="00DB35A9">
            <w:pPr>
              <w:jc w:val="both"/>
              <w:rPr>
                <w:b/>
              </w:rPr>
            </w:pPr>
            <w:r>
              <w:rPr>
                <w:b/>
              </w:rPr>
              <w:t>typ prac. vztahu</w:t>
            </w:r>
          </w:p>
        </w:tc>
        <w:tc>
          <w:tcPr>
            <w:tcW w:w="2096" w:type="dxa"/>
            <w:gridSpan w:val="4"/>
            <w:shd w:val="clear" w:color="auto" w:fill="F7CAAC"/>
          </w:tcPr>
          <w:p w:rsidR="006500FD" w:rsidRDefault="006500FD" w:rsidP="00DB35A9">
            <w:pPr>
              <w:jc w:val="both"/>
              <w:rPr>
                <w:b/>
              </w:rPr>
            </w:pPr>
            <w:r>
              <w:rPr>
                <w:b/>
              </w:rPr>
              <w:t>rozsah</w:t>
            </w:r>
          </w:p>
        </w:tc>
      </w:tr>
      <w:tr w:rsidR="006500FD" w:rsidTr="00DB35A9">
        <w:tc>
          <w:tcPr>
            <w:tcW w:w="6060" w:type="dxa"/>
            <w:gridSpan w:val="5"/>
          </w:tcPr>
          <w:p w:rsidR="006500FD" w:rsidRDefault="006500FD" w:rsidP="00DB35A9">
            <w:pPr>
              <w:jc w:val="both"/>
            </w:pPr>
          </w:p>
        </w:tc>
        <w:tc>
          <w:tcPr>
            <w:tcW w:w="1703" w:type="dxa"/>
            <w:gridSpan w:val="2"/>
          </w:tcPr>
          <w:p w:rsidR="006500FD" w:rsidRDefault="006500FD" w:rsidP="00DB35A9">
            <w:pPr>
              <w:jc w:val="both"/>
            </w:pPr>
          </w:p>
        </w:tc>
        <w:tc>
          <w:tcPr>
            <w:tcW w:w="2096" w:type="dxa"/>
            <w:gridSpan w:val="4"/>
          </w:tcPr>
          <w:p w:rsidR="006500FD" w:rsidRDefault="006500FD" w:rsidP="00DB35A9">
            <w:pPr>
              <w:jc w:val="both"/>
            </w:pPr>
          </w:p>
        </w:tc>
      </w:tr>
      <w:tr w:rsidR="006500FD" w:rsidTr="00DB35A9">
        <w:tc>
          <w:tcPr>
            <w:tcW w:w="6060" w:type="dxa"/>
            <w:gridSpan w:val="5"/>
          </w:tcPr>
          <w:p w:rsidR="006500FD" w:rsidRDefault="006500FD" w:rsidP="00DB35A9">
            <w:pPr>
              <w:jc w:val="both"/>
            </w:pPr>
          </w:p>
        </w:tc>
        <w:tc>
          <w:tcPr>
            <w:tcW w:w="1703" w:type="dxa"/>
            <w:gridSpan w:val="2"/>
          </w:tcPr>
          <w:p w:rsidR="006500FD" w:rsidRDefault="006500FD" w:rsidP="00DB35A9">
            <w:pPr>
              <w:jc w:val="both"/>
            </w:pPr>
          </w:p>
        </w:tc>
        <w:tc>
          <w:tcPr>
            <w:tcW w:w="2096" w:type="dxa"/>
            <w:gridSpan w:val="4"/>
          </w:tcPr>
          <w:p w:rsidR="006500FD" w:rsidRDefault="006500FD" w:rsidP="00DB35A9">
            <w:pPr>
              <w:jc w:val="both"/>
            </w:pPr>
          </w:p>
        </w:tc>
      </w:tr>
      <w:tr w:rsidR="006500FD" w:rsidTr="00DB35A9">
        <w:tc>
          <w:tcPr>
            <w:tcW w:w="9859" w:type="dxa"/>
            <w:gridSpan w:val="11"/>
            <w:shd w:val="clear" w:color="auto" w:fill="F7CAAC"/>
          </w:tcPr>
          <w:p w:rsidR="006500FD" w:rsidRDefault="006500FD" w:rsidP="00DB35A9">
            <w:pPr>
              <w:jc w:val="both"/>
            </w:pPr>
            <w:r>
              <w:rPr>
                <w:b/>
              </w:rPr>
              <w:t>Předměty příslušného studijního programu a způsob zapojení do jejich výuky, příp. další zapojení do uskutečňování studijního programu</w:t>
            </w:r>
          </w:p>
        </w:tc>
      </w:tr>
      <w:tr w:rsidR="006500FD" w:rsidTr="00DB35A9">
        <w:trPr>
          <w:trHeight w:val="388"/>
        </w:trPr>
        <w:tc>
          <w:tcPr>
            <w:tcW w:w="9859" w:type="dxa"/>
            <w:gridSpan w:val="11"/>
            <w:tcBorders>
              <w:top w:val="nil"/>
            </w:tcBorders>
          </w:tcPr>
          <w:p w:rsidR="006500FD" w:rsidRDefault="006500FD" w:rsidP="00DB35A9">
            <w:pPr>
              <w:jc w:val="both"/>
            </w:pPr>
            <w:r>
              <w:t>Základy koučinku – garant, vedení seminářů (100%)</w:t>
            </w:r>
          </w:p>
        </w:tc>
      </w:tr>
      <w:tr w:rsidR="006500FD" w:rsidTr="00DB35A9">
        <w:tc>
          <w:tcPr>
            <w:tcW w:w="9859" w:type="dxa"/>
            <w:gridSpan w:val="11"/>
            <w:shd w:val="clear" w:color="auto" w:fill="F7CAAC"/>
          </w:tcPr>
          <w:p w:rsidR="006500FD" w:rsidRDefault="006500FD" w:rsidP="00DB35A9">
            <w:pPr>
              <w:jc w:val="both"/>
            </w:pPr>
            <w:r>
              <w:rPr>
                <w:b/>
              </w:rPr>
              <w:t xml:space="preserve">Údaje o vzdělání na VŠ </w:t>
            </w:r>
          </w:p>
        </w:tc>
      </w:tr>
      <w:tr w:rsidR="006500FD" w:rsidTr="00DB35A9">
        <w:trPr>
          <w:trHeight w:val="1055"/>
        </w:trPr>
        <w:tc>
          <w:tcPr>
            <w:tcW w:w="9859" w:type="dxa"/>
            <w:gridSpan w:val="11"/>
          </w:tcPr>
          <w:p w:rsidR="00195D8E" w:rsidRDefault="00195D8E" w:rsidP="00195D8E">
            <w:pPr>
              <w:ind w:left="1273" w:hanging="1273"/>
              <w:jc w:val="both"/>
            </w:pPr>
            <w:r>
              <w:t xml:space="preserve">1998 – 2001: Univerzita Tomáše Bati ve Zlíně, Fakulta managementu a ekonomiky, bakalářský studijní program </w:t>
            </w:r>
          </w:p>
          <w:p w:rsidR="00195D8E" w:rsidRDefault="00195D8E" w:rsidP="00195D8E">
            <w:pPr>
              <w:ind w:left="1273" w:hanging="1273"/>
              <w:jc w:val="both"/>
            </w:pPr>
            <w:r>
              <w:t xml:space="preserve">                      Ekonomika a management, obor Management a ekonomika </w:t>
            </w:r>
            <w:r w:rsidRPr="00EE5C39">
              <w:rPr>
                <w:b/>
              </w:rPr>
              <w:t>(Bc.)</w:t>
            </w:r>
          </w:p>
          <w:p w:rsidR="00195D8E" w:rsidRDefault="00195D8E" w:rsidP="00195D8E">
            <w:pPr>
              <w:ind w:left="1273" w:hanging="1273"/>
              <w:jc w:val="both"/>
            </w:pPr>
            <w:r>
              <w:t xml:space="preserve">2001 – 2003: Univerzita Tomáše Bati ve Zlíně, Fakulta managementu a ekonomiky, magisterský studijní program </w:t>
            </w:r>
          </w:p>
          <w:p w:rsidR="00195D8E" w:rsidRDefault="00195D8E" w:rsidP="00195D8E">
            <w:pPr>
              <w:ind w:left="1273" w:hanging="1273"/>
              <w:jc w:val="both"/>
            </w:pPr>
            <w:r>
              <w:t xml:space="preserve">                      Ekonomika a management, obor Management a marketing </w:t>
            </w:r>
            <w:r w:rsidRPr="00EE5C39">
              <w:rPr>
                <w:b/>
              </w:rPr>
              <w:t>(Ing.)</w:t>
            </w:r>
          </w:p>
          <w:p w:rsidR="00195D8E" w:rsidRDefault="00195D8E" w:rsidP="00195D8E">
            <w:pPr>
              <w:ind w:left="1273" w:hanging="1273"/>
              <w:jc w:val="both"/>
            </w:pPr>
            <w:r>
              <w:t>2003 – 2008: Univerzita Tomáše Bati ve Zlíně, Fakulta managementu a ekonomiky, doktorský studijní program Ekonomika</w:t>
            </w:r>
          </w:p>
          <w:p w:rsidR="00195D8E" w:rsidRDefault="00195D8E" w:rsidP="00195D8E">
            <w:pPr>
              <w:ind w:left="1273" w:hanging="1273"/>
              <w:jc w:val="both"/>
            </w:pPr>
            <w:r>
              <w:t xml:space="preserve">                      a management, obor Management a ekonomika </w:t>
            </w:r>
            <w:r w:rsidRPr="00EE5C39">
              <w:rPr>
                <w:b/>
              </w:rPr>
              <w:t>(Ph.D.)</w:t>
            </w:r>
          </w:p>
          <w:p w:rsidR="00195D8E" w:rsidRDefault="00195D8E" w:rsidP="00195D8E">
            <w:pPr>
              <w:ind w:left="1273" w:hanging="1273"/>
              <w:jc w:val="both"/>
            </w:pPr>
            <w:r>
              <w:t xml:space="preserve">2004 – 2006:  Univerzita Tomáše Bati ve Zlíně, Univerzitní institut, bakalářský studijní program Specializace v pedagogice, </w:t>
            </w:r>
          </w:p>
          <w:p w:rsidR="006500FD" w:rsidRDefault="00195D8E" w:rsidP="00195D8E">
            <w:pPr>
              <w:ind w:left="1273" w:hanging="1273"/>
              <w:jc w:val="both"/>
              <w:rPr>
                <w:b/>
              </w:rPr>
            </w:pPr>
            <w:r>
              <w:t xml:space="preserve">                       obor Učitelství odborných předmětů pro střední školy </w:t>
            </w:r>
            <w:r w:rsidRPr="00EE5C39">
              <w:rPr>
                <w:b/>
              </w:rPr>
              <w:t>(Bc.)</w:t>
            </w:r>
          </w:p>
        </w:tc>
      </w:tr>
      <w:tr w:rsidR="006500FD" w:rsidTr="00DB35A9">
        <w:tc>
          <w:tcPr>
            <w:tcW w:w="9859" w:type="dxa"/>
            <w:gridSpan w:val="11"/>
            <w:shd w:val="clear" w:color="auto" w:fill="F7CAAC"/>
          </w:tcPr>
          <w:p w:rsidR="006500FD" w:rsidRDefault="006500FD" w:rsidP="00DB35A9">
            <w:pPr>
              <w:jc w:val="both"/>
              <w:rPr>
                <w:b/>
              </w:rPr>
            </w:pPr>
            <w:r>
              <w:rPr>
                <w:b/>
              </w:rPr>
              <w:t>Údaje o odborném působení od absolvování VŠ</w:t>
            </w:r>
          </w:p>
        </w:tc>
      </w:tr>
      <w:tr w:rsidR="006500FD" w:rsidTr="00DB35A9">
        <w:trPr>
          <w:trHeight w:val="621"/>
        </w:trPr>
        <w:tc>
          <w:tcPr>
            <w:tcW w:w="9859" w:type="dxa"/>
            <w:gridSpan w:val="11"/>
          </w:tcPr>
          <w:p w:rsidR="006500FD" w:rsidRDefault="006500FD" w:rsidP="00DB35A9">
            <w:pPr>
              <w:jc w:val="both"/>
            </w:pPr>
            <w:r w:rsidRPr="00B8124C">
              <w:t>2008 – dosud:</w:t>
            </w:r>
            <w:r>
              <w:t xml:space="preserve"> odborný asistent, Univerzita Tomáše Bati ve Zlíně, Fakulta managementu a ekonomiky, Zlín</w:t>
            </w:r>
          </w:p>
          <w:p w:rsidR="006500FD" w:rsidRDefault="006500FD" w:rsidP="00DB35A9">
            <w:pPr>
              <w:jc w:val="both"/>
            </w:pPr>
            <w:r>
              <w:rPr>
                <w:bCs/>
              </w:rPr>
              <w:t xml:space="preserve">2007 – 2008: </w:t>
            </w:r>
            <w:r>
              <w:t>asistent, Univerzita Tomáše Bati ve Zlíně, Fakulta managementu a ekonomiky, Zlín</w:t>
            </w:r>
          </w:p>
        </w:tc>
      </w:tr>
      <w:tr w:rsidR="006500FD" w:rsidTr="00DB35A9">
        <w:trPr>
          <w:trHeight w:val="250"/>
        </w:trPr>
        <w:tc>
          <w:tcPr>
            <w:tcW w:w="9859" w:type="dxa"/>
            <w:gridSpan w:val="11"/>
            <w:shd w:val="clear" w:color="auto" w:fill="F7CAAC"/>
          </w:tcPr>
          <w:p w:rsidR="006500FD" w:rsidRDefault="006500FD" w:rsidP="00DB35A9">
            <w:pPr>
              <w:jc w:val="both"/>
            </w:pPr>
            <w:r>
              <w:rPr>
                <w:b/>
              </w:rPr>
              <w:t>Zkušenosti s vedením kvalifikačních a rigorózních prací</w:t>
            </w:r>
          </w:p>
        </w:tc>
      </w:tr>
      <w:tr w:rsidR="006500FD" w:rsidTr="00DB35A9">
        <w:trPr>
          <w:trHeight w:val="308"/>
        </w:trPr>
        <w:tc>
          <w:tcPr>
            <w:tcW w:w="9859" w:type="dxa"/>
            <w:gridSpan w:val="11"/>
          </w:tcPr>
          <w:p w:rsidR="00195D8E" w:rsidRDefault="00195D8E" w:rsidP="00195D8E">
            <w:pPr>
              <w:jc w:val="both"/>
            </w:pPr>
            <w:r>
              <w:t xml:space="preserve">Počet vedených bakalářských prací – 50 </w:t>
            </w:r>
          </w:p>
          <w:p w:rsidR="00195D8E" w:rsidRDefault="00195D8E" w:rsidP="00195D8E">
            <w:pPr>
              <w:jc w:val="both"/>
            </w:pPr>
            <w:r>
              <w:t>Počet vedených diplomových prací – 43</w:t>
            </w:r>
          </w:p>
        </w:tc>
      </w:tr>
      <w:tr w:rsidR="006500FD" w:rsidTr="00DB35A9">
        <w:trPr>
          <w:cantSplit/>
        </w:trPr>
        <w:tc>
          <w:tcPr>
            <w:tcW w:w="3347" w:type="dxa"/>
            <w:gridSpan w:val="2"/>
            <w:tcBorders>
              <w:top w:val="single" w:sz="12" w:space="0" w:color="auto"/>
            </w:tcBorders>
            <w:shd w:val="clear" w:color="auto" w:fill="F7CAAC"/>
          </w:tcPr>
          <w:p w:rsidR="006500FD" w:rsidRDefault="006500FD" w:rsidP="00DB35A9">
            <w:pPr>
              <w:jc w:val="both"/>
            </w:pPr>
            <w:r>
              <w:rPr>
                <w:b/>
              </w:rPr>
              <w:t xml:space="preserve">Obor habilitačního řízení </w:t>
            </w:r>
          </w:p>
        </w:tc>
        <w:tc>
          <w:tcPr>
            <w:tcW w:w="2245" w:type="dxa"/>
            <w:gridSpan w:val="2"/>
            <w:tcBorders>
              <w:top w:val="single" w:sz="12" w:space="0" w:color="auto"/>
            </w:tcBorders>
            <w:shd w:val="clear" w:color="auto" w:fill="F7CAAC"/>
          </w:tcPr>
          <w:p w:rsidR="006500FD" w:rsidRDefault="006500FD" w:rsidP="00DB35A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6500FD" w:rsidRDefault="006500FD" w:rsidP="00DB35A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6500FD" w:rsidRDefault="006500FD" w:rsidP="00DB35A9">
            <w:pPr>
              <w:jc w:val="both"/>
              <w:rPr>
                <w:b/>
              </w:rPr>
            </w:pPr>
            <w:r>
              <w:rPr>
                <w:b/>
              </w:rPr>
              <w:t>Ohlasy publikací</w:t>
            </w:r>
          </w:p>
        </w:tc>
      </w:tr>
      <w:tr w:rsidR="006500FD" w:rsidTr="00DB35A9">
        <w:trPr>
          <w:cantSplit/>
        </w:trPr>
        <w:tc>
          <w:tcPr>
            <w:tcW w:w="3347" w:type="dxa"/>
            <w:gridSpan w:val="2"/>
          </w:tcPr>
          <w:p w:rsidR="006500FD" w:rsidRDefault="006500FD" w:rsidP="00DB35A9">
            <w:pPr>
              <w:jc w:val="both"/>
            </w:pPr>
          </w:p>
        </w:tc>
        <w:tc>
          <w:tcPr>
            <w:tcW w:w="2245" w:type="dxa"/>
            <w:gridSpan w:val="2"/>
          </w:tcPr>
          <w:p w:rsidR="006500FD" w:rsidRDefault="006500FD" w:rsidP="00DB35A9">
            <w:pPr>
              <w:jc w:val="both"/>
            </w:pPr>
          </w:p>
        </w:tc>
        <w:tc>
          <w:tcPr>
            <w:tcW w:w="2248" w:type="dxa"/>
            <w:gridSpan w:val="4"/>
            <w:tcBorders>
              <w:right w:val="single" w:sz="12" w:space="0" w:color="auto"/>
            </w:tcBorders>
          </w:tcPr>
          <w:p w:rsidR="006500FD" w:rsidRDefault="006500FD" w:rsidP="00DB35A9">
            <w:pPr>
              <w:jc w:val="both"/>
            </w:pPr>
          </w:p>
        </w:tc>
        <w:tc>
          <w:tcPr>
            <w:tcW w:w="632" w:type="dxa"/>
            <w:tcBorders>
              <w:left w:val="single" w:sz="12" w:space="0" w:color="auto"/>
            </w:tcBorders>
            <w:shd w:val="clear" w:color="auto" w:fill="F7CAAC"/>
          </w:tcPr>
          <w:p w:rsidR="006500FD" w:rsidRDefault="006500FD" w:rsidP="00DB35A9">
            <w:pPr>
              <w:jc w:val="both"/>
            </w:pPr>
            <w:r>
              <w:rPr>
                <w:b/>
              </w:rPr>
              <w:t>WOS</w:t>
            </w:r>
          </w:p>
        </w:tc>
        <w:tc>
          <w:tcPr>
            <w:tcW w:w="693" w:type="dxa"/>
            <w:shd w:val="clear" w:color="auto" w:fill="F7CAAC"/>
          </w:tcPr>
          <w:p w:rsidR="006500FD" w:rsidRDefault="006500FD" w:rsidP="00DB35A9">
            <w:pPr>
              <w:jc w:val="both"/>
              <w:rPr>
                <w:sz w:val="18"/>
              </w:rPr>
            </w:pPr>
            <w:r>
              <w:rPr>
                <w:b/>
                <w:sz w:val="18"/>
              </w:rPr>
              <w:t>Scopus</w:t>
            </w:r>
          </w:p>
        </w:tc>
        <w:tc>
          <w:tcPr>
            <w:tcW w:w="694" w:type="dxa"/>
            <w:shd w:val="clear" w:color="auto" w:fill="F7CAAC"/>
          </w:tcPr>
          <w:p w:rsidR="006500FD" w:rsidRDefault="006500FD" w:rsidP="00DB35A9">
            <w:pPr>
              <w:jc w:val="both"/>
            </w:pPr>
            <w:r>
              <w:rPr>
                <w:b/>
                <w:sz w:val="18"/>
              </w:rPr>
              <w:t>ostatní</w:t>
            </w:r>
          </w:p>
        </w:tc>
      </w:tr>
      <w:tr w:rsidR="006500FD" w:rsidTr="00DB35A9">
        <w:trPr>
          <w:cantSplit/>
          <w:trHeight w:val="70"/>
        </w:trPr>
        <w:tc>
          <w:tcPr>
            <w:tcW w:w="3347" w:type="dxa"/>
            <w:gridSpan w:val="2"/>
            <w:shd w:val="clear" w:color="auto" w:fill="F7CAAC"/>
          </w:tcPr>
          <w:p w:rsidR="006500FD" w:rsidRDefault="006500FD" w:rsidP="00DB35A9">
            <w:pPr>
              <w:jc w:val="both"/>
            </w:pPr>
            <w:r>
              <w:rPr>
                <w:b/>
              </w:rPr>
              <w:t>Obor jmenovacího řízení</w:t>
            </w:r>
          </w:p>
        </w:tc>
        <w:tc>
          <w:tcPr>
            <w:tcW w:w="2245" w:type="dxa"/>
            <w:gridSpan w:val="2"/>
            <w:shd w:val="clear" w:color="auto" w:fill="F7CAAC"/>
          </w:tcPr>
          <w:p w:rsidR="006500FD" w:rsidRDefault="006500FD" w:rsidP="00DB35A9">
            <w:pPr>
              <w:jc w:val="both"/>
            </w:pPr>
            <w:r>
              <w:rPr>
                <w:b/>
              </w:rPr>
              <w:t>Rok udělení hodnosti</w:t>
            </w:r>
          </w:p>
        </w:tc>
        <w:tc>
          <w:tcPr>
            <w:tcW w:w="2248" w:type="dxa"/>
            <w:gridSpan w:val="4"/>
            <w:tcBorders>
              <w:right w:val="single" w:sz="12" w:space="0" w:color="auto"/>
            </w:tcBorders>
            <w:shd w:val="clear" w:color="auto" w:fill="F7CAAC"/>
          </w:tcPr>
          <w:p w:rsidR="006500FD" w:rsidRDefault="006500FD" w:rsidP="00DB35A9">
            <w:pPr>
              <w:jc w:val="both"/>
            </w:pPr>
            <w:r>
              <w:rPr>
                <w:b/>
              </w:rPr>
              <w:t>Řízení konáno na VŠ</w:t>
            </w:r>
          </w:p>
        </w:tc>
        <w:tc>
          <w:tcPr>
            <w:tcW w:w="632" w:type="dxa"/>
            <w:vMerge w:val="restart"/>
            <w:tcBorders>
              <w:left w:val="single" w:sz="12" w:space="0" w:color="auto"/>
            </w:tcBorders>
          </w:tcPr>
          <w:p w:rsidR="006500FD" w:rsidRDefault="00195D8E" w:rsidP="00DB35A9">
            <w:pPr>
              <w:jc w:val="both"/>
              <w:rPr>
                <w:b/>
              </w:rPr>
            </w:pPr>
            <w:r>
              <w:rPr>
                <w:b/>
              </w:rPr>
              <w:t>6</w:t>
            </w:r>
          </w:p>
        </w:tc>
        <w:tc>
          <w:tcPr>
            <w:tcW w:w="693" w:type="dxa"/>
            <w:vMerge w:val="restart"/>
          </w:tcPr>
          <w:p w:rsidR="006500FD" w:rsidRDefault="00195D8E" w:rsidP="00DB35A9">
            <w:pPr>
              <w:jc w:val="both"/>
              <w:rPr>
                <w:b/>
              </w:rPr>
            </w:pPr>
            <w:r>
              <w:rPr>
                <w:b/>
              </w:rPr>
              <w:t>7</w:t>
            </w:r>
          </w:p>
        </w:tc>
        <w:tc>
          <w:tcPr>
            <w:tcW w:w="694" w:type="dxa"/>
            <w:vMerge w:val="restart"/>
          </w:tcPr>
          <w:p w:rsidR="006500FD" w:rsidRDefault="006500FD" w:rsidP="00DB35A9">
            <w:pPr>
              <w:jc w:val="both"/>
              <w:rPr>
                <w:b/>
              </w:rPr>
            </w:pPr>
            <w:r>
              <w:rPr>
                <w:b/>
              </w:rPr>
              <w:t>20</w:t>
            </w:r>
          </w:p>
        </w:tc>
      </w:tr>
      <w:tr w:rsidR="006500FD" w:rsidTr="00DB35A9">
        <w:trPr>
          <w:trHeight w:val="205"/>
        </w:trPr>
        <w:tc>
          <w:tcPr>
            <w:tcW w:w="3347" w:type="dxa"/>
            <w:gridSpan w:val="2"/>
          </w:tcPr>
          <w:p w:rsidR="006500FD" w:rsidRDefault="006500FD" w:rsidP="00DB35A9">
            <w:pPr>
              <w:jc w:val="both"/>
            </w:pPr>
          </w:p>
        </w:tc>
        <w:tc>
          <w:tcPr>
            <w:tcW w:w="2245" w:type="dxa"/>
            <w:gridSpan w:val="2"/>
          </w:tcPr>
          <w:p w:rsidR="006500FD" w:rsidRDefault="006500FD" w:rsidP="00DB35A9">
            <w:pPr>
              <w:jc w:val="both"/>
            </w:pPr>
          </w:p>
        </w:tc>
        <w:tc>
          <w:tcPr>
            <w:tcW w:w="2248" w:type="dxa"/>
            <w:gridSpan w:val="4"/>
            <w:tcBorders>
              <w:right w:val="single" w:sz="12" w:space="0" w:color="auto"/>
            </w:tcBorders>
          </w:tcPr>
          <w:p w:rsidR="006500FD" w:rsidRDefault="006500FD" w:rsidP="00DB35A9">
            <w:pPr>
              <w:jc w:val="both"/>
            </w:pPr>
          </w:p>
        </w:tc>
        <w:tc>
          <w:tcPr>
            <w:tcW w:w="632" w:type="dxa"/>
            <w:vMerge/>
            <w:tcBorders>
              <w:left w:val="single" w:sz="12" w:space="0" w:color="auto"/>
            </w:tcBorders>
            <w:vAlign w:val="center"/>
          </w:tcPr>
          <w:p w:rsidR="006500FD" w:rsidRDefault="006500FD" w:rsidP="00DB35A9">
            <w:pPr>
              <w:rPr>
                <w:b/>
              </w:rPr>
            </w:pPr>
          </w:p>
        </w:tc>
        <w:tc>
          <w:tcPr>
            <w:tcW w:w="693" w:type="dxa"/>
            <w:vMerge/>
            <w:vAlign w:val="center"/>
          </w:tcPr>
          <w:p w:rsidR="006500FD" w:rsidRDefault="006500FD" w:rsidP="00DB35A9">
            <w:pPr>
              <w:rPr>
                <w:b/>
              </w:rPr>
            </w:pPr>
          </w:p>
        </w:tc>
        <w:tc>
          <w:tcPr>
            <w:tcW w:w="694" w:type="dxa"/>
            <w:vMerge/>
            <w:vAlign w:val="center"/>
          </w:tcPr>
          <w:p w:rsidR="006500FD" w:rsidRDefault="006500FD" w:rsidP="00DB35A9">
            <w:pPr>
              <w:rPr>
                <w:b/>
              </w:rPr>
            </w:pPr>
          </w:p>
        </w:tc>
      </w:tr>
      <w:tr w:rsidR="006500FD" w:rsidTr="00DB35A9">
        <w:tc>
          <w:tcPr>
            <w:tcW w:w="9859" w:type="dxa"/>
            <w:gridSpan w:val="11"/>
            <w:shd w:val="clear" w:color="auto" w:fill="F7CAAC"/>
          </w:tcPr>
          <w:p w:rsidR="006500FD" w:rsidRDefault="006500FD" w:rsidP="00DB35A9">
            <w:pPr>
              <w:jc w:val="both"/>
              <w:rPr>
                <w:b/>
              </w:rPr>
            </w:pPr>
            <w:r>
              <w:rPr>
                <w:b/>
              </w:rPr>
              <w:t xml:space="preserve">Přehled o nejvýznamnější publikační a další tvůrčí činnosti nebo další profesní činnosti u odborníků z praxe vztahující se k zabezpečovaným předmětům </w:t>
            </w:r>
          </w:p>
        </w:tc>
      </w:tr>
      <w:tr w:rsidR="006500FD" w:rsidRPr="00711F41" w:rsidTr="00DB35A9">
        <w:trPr>
          <w:trHeight w:val="2360"/>
        </w:trPr>
        <w:tc>
          <w:tcPr>
            <w:tcW w:w="9859" w:type="dxa"/>
            <w:gridSpan w:val="11"/>
          </w:tcPr>
          <w:p w:rsidR="006500FD" w:rsidRDefault="006500FD" w:rsidP="00DB35A9">
            <w:pPr>
              <w:tabs>
                <w:tab w:val="left" w:pos="473"/>
                <w:tab w:val="left" w:pos="8844"/>
                <w:tab w:val="left" w:pos="9066"/>
              </w:tabs>
              <w:jc w:val="both"/>
              <w:rPr>
                <w:szCs w:val="22"/>
              </w:rPr>
            </w:pPr>
            <w:r>
              <w:rPr>
                <w:szCs w:val="22"/>
              </w:rPr>
              <w:t xml:space="preserve">MATOŠKOVÁ, J., KOVÁŘÍK, M. Development of a Situational Judgment Test as a Predictor of College Student Performance. </w:t>
            </w:r>
            <w:r>
              <w:rPr>
                <w:i/>
                <w:iCs/>
                <w:szCs w:val="22"/>
              </w:rPr>
              <w:t>Journal of Psychoeducational Assessment</w:t>
            </w:r>
            <w:r>
              <w:rPr>
                <w:szCs w:val="22"/>
              </w:rPr>
              <w:t xml:space="preserve">. 2017, Volume </w:t>
            </w:r>
            <w:r>
              <w:rPr>
                <w:iCs/>
                <w:szCs w:val="22"/>
              </w:rPr>
              <w:t xml:space="preserve">35, Issue </w:t>
            </w:r>
            <w:r>
              <w:rPr>
                <w:szCs w:val="22"/>
              </w:rPr>
              <w:t xml:space="preserve">8, pp. 768–784. ISSN 0734-2829. </w:t>
            </w:r>
            <w:hyperlink r:id="rId47" w:history="1">
              <w:r>
                <w:rPr>
                  <w:rStyle w:val="Hypertextovodkaz"/>
                  <w:szCs w:val="22"/>
                </w:rPr>
                <w:t>https://doi.org/10.1177/0734282916661663</w:t>
              </w:r>
            </w:hyperlink>
            <w:r>
              <w:rPr>
                <w:rStyle w:val="Hypertextovodkaz"/>
                <w:szCs w:val="22"/>
              </w:rPr>
              <w:t xml:space="preserve"> </w:t>
            </w:r>
            <w:r w:rsidRPr="00711F41">
              <w:rPr>
                <w:rStyle w:val="Hypertextovodkaz"/>
                <w:szCs w:val="22"/>
              </w:rPr>
              <w:t>(95%)</w:t>
            </w:r>
            <w:r w:rsidRPr="00711F41">
              <w:rPr>
                <w:szCs w:val="22"/>
              </w:rPr>
              <w:t xml:space="preserve">. </w:t>
            </w:r>
          </w:p>
          <w:p w:rsidR="006500FD" w:rsidRDefault="006500FD" w:rsidP="00DB35A9">
            <w:pPr>
              <w:tabs>
                <w:tab w:val="left" w:pos="473"/>
                <w:tab w:val="left" w:pos="8844"/>
                <w:tab w:val="left" w:pos="9066"/>
              </w:tabs>
              <w:jc w:val="both"/>
              <w:rPr>
                <w:szCs w:val="22"/>
              </w:rPr>
            </w:pPr>
            <w:r>
              <w:rPr>
                <w:szCs w:val="22"/>
              </w:rPr>
              <w:t xml:space="preserve">MATOŠKOVÁ, J. Measuring Knowledge. </w:t>
            </w:r>
            <w:r>
              <w:rPr>
                <w:i/>
                <w:iCs/>
                <w:szCs w:val="22"/>
              </w:rPr>
              <w:t>Journal of Competitiveness</w:t>
            </w:r>
            <w:r>
              <w:rPr>
                <w:szCs w:val="22"/>
              </w:rPr>
              <w:t xml:space="preserve">. 2016, roč. </w:t>
            </w:r>
            <w:r>
              <w:rPr>
                <w:iCs/>
                <w:szCs w:val="22"/>
              </w:rPr>
              <w:t xml:space="preserve">8, č. </w:t>
            </w:r>
            <w:r>
              <w:rPr>
                <w:szCs w:val="22"/>
              </w:rPr>
              <w:t xml:space="preserve">4, s. 5–29. </w:t>
            </w:r>
            <w:r>
              <w:rPr>
                <w:szCs w:val="32"/>
              </w:rPr>
              <w:t xml:space="preserve">ISSN 1804-1728. </w:t>
            </w:r>
            <w:hyperlink r:id="rId48" w:history="1">
              <w:r>
                <w:rPr>
                  <w:rStyle w:val="Hypertextovodkaz"/>
                  <w:szCs w:val="22"/>
                </w:rPr>
                <w:t>https://doi.org/10.7441/joc.2016.04.01</w:t>
              </w:r>
            </w:hyperlink>
            <w:r>
              <w:rPr>
                <w:szCs w:val="22"/>
              </w:rPr>
              <w:t xml:space="preserve">. </w:t>
            </w:r>
          </w:p>
          <w:p w:rsidR="006500FD" w:rsidRDefault="006500FD" w:rsidP="00DB35A9">
            <w:pPr>
              <w:tabs>
                <w:tab w:val="left" w:pos="473"/>
                <w:tab w:val="left" w:pos="8844"/>
                <w:tab w:val="left" w:pos="9066"/>
              </w:tabs>
              <w:jc w:val="both"/>
              <w:rPr>
                <w:szCs w:val="22"/>
              </w:rPr>
            </w:pPr>
            <w:r>
              <w:rPr>
                <w:szCs w:val="22"/>
              </w:rPr>
              <w:t xml:space="preserve">MATOŠKOVÁ, J., ŘEHÁČKOVÁ, H., JURÁSEK, M., POLČÁKOVÁ, M., GREGAR, A., ŠVEC, V. Factors Influencing Managerial Tacit Knowledge Formation. </w:t>
            </w:r>
            <w:r>
              <w:rPr>
                <w:i/>
                <w:iCs/>
                <w:szCs w:val="22"/>
              </w:rPr>
              <w:t>Knowledge Management: An International Journal</w:t>
            </w:r>
            <w:r>
              <w:rPr>
                <w:szCs w:val="22"/>
              </w:rPr>
              <w:t xml:space="preserve">. 2013, Volume 12, Issue 4, pp. 21–34. ISSN 2327-7998. </w:t>
            </w:r>
            <w:hyperlink r:id="rId49" w:history="1">
              <w:r>
                <w:rPr>
                  <w:rStyle w:val="Hypertextovodkaz"/>
                  <w:szCs w:val="22"/>
                </w:rPr>
                <w:t>https://doi.org/10.18848/2327-7998/CGP/v12i04/50809</w:t>
              </w:r>
            </w:hyperlink>
            <w:r w:rsidRPr="00711F41">
              <w:rPr>
                <w:rStyle w:val="Hypertextovodkaz"/>
                <w:szCs w:val="22"/>
              </w:rPr>
              <w:t xml:space="preserve"> </w:t>
            </w:r>
            <w:r>
              <w:t>(75%).</w:t>
            </w:r>
          </w:p>
          <w:p w:rsidR="006500FD" w:rsidRDefault="006500FD" w:rsidP="00DB35A9">
            <w:pPr>
              <w:tabs>
                <w:tab w:val="left" w:pos="473"/>
                <w:tab w:val="left" w:pos="8844"/>
                <w:tab w:val="left" w:pos="9066"/>
              </w:tabs>
              <w:jc w:val="both"/>
              <w:rPr>
                <w:szCs w:val="22"/>
              </w:rPr>
            </w:pPr>
            <w:r>
              <w:rPr>
                <w:szCs w:val="22"/>
              </w:rPr>
              <w:t xml:space="preserve">MATOŠKOVÁ, J., ŘEHÁČKOVÁ, H., SOBOTKOVÁ, E., POLČÁKOVÁ, M., JURÁSEK, M., GREGAR, A., ŠVEC, V. Facilitating Leader Tacit Knowledge Acquisition. </w:t>
            </w:r>
            <w:r>
              <w:rPr>
                <w:i/>
                <w:iCs/>
                <w:szCs w:val="22"/>
              </w:rPr>
              <w:t xml:space="preserve">Journal of Competitiveness. </w:t>
            </w:r>
            <w:r>
              <w:rPr>
                <w:szCs w:val="22"/>
              </w:rPr>
              <w:t xml:space="preserve">2013, roč. 5, č. 1, s. 3–13. </w:t>
            </w:r>
            <w:r>
              <w:rPr>
                <w:szCs w:val="32"/>
              </w:rPr>
              <w:t>ISSN 1804-1728. DOI: 10.7441/joc.2013.01.01 (70%).</w:t>
            </w:r>
          </w:p>
          <w:p w:rsidR="00195D8E" w:rsidRPr="00F71A2D" w:rsidRDefault="00195D8E" w:rsidP="00195D8E">
            <w:pPr>
              <w:tabs>
                <w:tab w:val="left" w:pos="473"/>
                <w:tab w:val="left" w:pos="8844"/>
                <w:tab w:val="left" w:pos="9066"/>
              </w:tabs>
              <w:jc w:val="both"/>
              <w:rPr>
                <w:szCs w:val="22"/>
              </w:rPr>
            </w:pPr>
            <w:r w:rsidRPr="00E66B0B">
              <w:rPr>
                <w:i/>
              </w:rPr>
              <w:t>Přehled projektové činnosti:</w:t>
            </w:r>
          </w:p>
          <w:p w:rsidR="006500FD" w:rsidRDefault="006500FD" w:rsidP="00DB35A9">
            <w:pPr>
              <w:tabs>
                <w:tab w:val="left" w:pos="709"/>
              </w:tabs>
            </w:pPr>
            <w:r>
              <w:t>T</w:t>
            </w:r>
            <w:r w:rsidRPr="00711F41">
              <w:t xml:space="preserve">A </w:t>
            </w:r>
            <w:r>
              <w:t>ČR TD010129 Výkonový potenciál pracovníků 50+ a specifické formy řízení lidských zdrojů podniku 2012-2013 (člen řešitelského týmu</w:t>
            </w:r>
            <w:r w:rsidRPr="00711F41">
              <w:t>)</w:t>
            </w:r>
            <w:r>
              <w:t>.</w:t>
            </w:r>
          </w:p>
          <w:p w:rsidR="006500FD" w:rsidRPr="002D3B7D" w:rsidRDefault="006500FD" w:rsidP="00DB35A9">
            <w:pPr>
              <w:tabs>
                <w:tab w:val="left" w:pos="473"/>
                <w:tab w:val="left" w:pos="8844"/>
                <w:tab w:val="left" w:pos="9066"/>
              </w:tabs>
            </w:pPr>
            <w:r w:rsidRPr="002D3B7D">
              <w:t>GA ČR P407/12/0821 Vytvoření českého nástroje pro měření akademických tacitních znalostí 2012-2014 (hlavní řešitel).</w:t>
            </w:r>
          </w:p>
          <w:p w:rsidR="006500FD" w:rsidRPr="00711F41" w:rsidRDefault="006500FD" w:rsidP="00DB35A9">
            <w:pPr>
              <w:tabs>
                <w:tab w:val="left" w:pos="473"/>
                <w:tab w:val="left" w:pos="8844"/>
                <w:tab w:val="left" w:pos="9066"/>
              </w:tabs>
              <w:jc w:val="both"/>
              <w:rPr>
                <w:szCs w:val="22"/>
              </w:rPr>
            </w:pPr>
            <w:r w:rsidRPr="002D3B7D">
              <w:rPr>
                <w:szCs w:val="22"/>
              </w:rPr>
              <w:t xml:space="preserve">GA ČR 406/08/0459 </w:t>
            </w:r>
            <w:r w:rsidRPr="002D3B7D">
              <w:t>Rozvoj tacitních znalostí manažerů 2008-2010 (člen řešitelského týmu).</w:t>
            </w:r>
          </w:p>
        </w:tc>
      </w:tr>
      <w:tr w:rsidR="006500FD" w:rsidTr="00DB35A9">
        <w:trPr>
          <w:trHeight w:val="218"/>
        </w:trPr>
        <w:tc>
          <w:tcPr>
            <w:tcW w:w="9859" w:type="dxa"/>
            <w:gridSpan w:val="11"/>
            <w:shd w:val="clear" w:color="auto" w:fill="F7CAAC"/>
          </w:tcPr>
          <w:p w:rsidR="006500FD" w:rsidRDefault="006500FD" w:rsidP="00DB35A9">
            <w:pPr>
              <w:rPr>
                <w:b/>
              </w:rPr>
            </w:pPr>
            <w:r>
              <w:rPr>
                <w:b/>
              </w:rPr>
              <w:t>Působení v zahraničí</w:t>
            </w:r>
          </w:p>
        </w:tc>
      </w:tr>
      <w:tr w:rsidR="006500FD" w:rsidTr="00DB35A9">
        <w:trPr>
          <w:trHeight w:val="125"/>
        </w:trPr>
        <w:tc>
          <w:tcPr>
            <w:tcW w:w="9859" w:type="dxa"/>
            <w:gridSpan w:val="11"/>
          </w:tcPr>
          <w:p w:rsidR="006500FD" w:rsidRDefault="006500FD" w:rsidP="00DB35A9">
            <w:pPr>
              <w:rPr>
                <w:b/>
              </w:rPr>
            </w:pPr>
          </w:p>
        </w:tc>
      </w:tr>
      <w:tr w:rsidR="006500FD" w:rsidTr="00DB35A9">
        <w:trPr>
          <w:cantSplit/>
          <w:trHeight w:val="228"/>
        </w:trPr>
        <w:tc>
          <w:tcPr>
            <w:tcW w:w="2518" w:type="dxa"/>
            <w:shd w:val="clear" w:color="auto" w:fill="F7CAAC"/>
          </w:tcPr>
          <w:p w:rsidR="006500FD" w:rsidRDefault="006500FD" w:rsidP="00DB35A9">
            <w:pPr>
              <w:jc w:val="both"/>
              <w:rPr>
                <w:b/>
              </w:rPr>
            </w:pPr>
            <w:r>
              <w:rPr>
                <w:b/>
              </w:rPr>
              <w:t xml:space="preserve">Podpis </w:t>
            </w:r>
          </w:p>
        </w:tc>
        <w:tc>
          <w:tcPr>
            <w:tcW w:w="4536" w:type="dxa"/>
            <w:gridSpan w:val="5"/>
          </w:tcPr>
          <w:p w:rsidR="006500FD" w:rsidRDefault="006500FD" w:rsidP="00DB35A9">
            <w:pPr>
              <w:jc w:val="both"/>
            </w:pPr>
          </w:p>
        </w:tc>
        <w:tc>
          <w:tcPr>
            <w:tcW w:w="786" w:type="dxa"/>
            <w:gridSpan w:val="2"/>
            <w:shd w:val="clear" w:color="auto" w:fill="F7CAAC"/>
          </w:tcPr>
          <w:p w:rsidR="006500FD" w:rsidRDefault="006500FD" w:rsidP="00DB35A9">
            <w:pPr>
              <w:jc w:val="both"/>
            </w:pPr>
            <w:r>
              <w:rPr>
                <w:b/>
              </w:rPr>
              <w:t>datum</w:t>
            </w:r>
          </w:p>
        </w:tc>
        <w:tc>
          <w:tcPr>
            <w:tcW w:w="2019" w:type="dxa"/>
            <w:gridSpan w:val="3"/>
          </w:tcPr>
          <w:p w:rsidR="006500FD" w:rsidRDefault="006500FD" w:rsidP="00DB35A9">
            <w:pPr>
              <w:jc w:val="both"/>
            </w:pPr>
          </w:p>
        </w:tc>
      </w:tr>
    </w:tbl>
    <w:p w:rsidR="00311634" w:rsidRDefault="0031163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A5707" w:rsidTr="00AD7100">
        <w:tc>
          <w:tcPr>
            <w:tcW w:w="9859" w:type="dxa"/>
            <w:gridSpan w:val="11"/>
            <w:tcBorders>
              <w:bottom w:val="double" w:sz="4" w:space="0" w:color="auto"/>
            </w:tcBorders>
            <w:shd w:val="clear" w:color="auto" w:fill="BDD6EE"/>
          </w:tcPr>
          <w:p w:rsidR="007A5707" w:rsidRDefault="007A5707" w:rsidP="00AD7100">
            <w:pPr>
              <w:jc w:val="both"/>
              <w:rPr>
                <w:b/>
                <w:sz w:val="28"/>
              </w:rPr>
            </w:pPr>
            <w:r>
              <w:rPr>
                <w:b/>
                <w:sz w:val="28"/>
              </w:rPr>
              <w:lastRenderedPageBreak/>
              <w:t>C-I – Personální zabezpečení</w:t>
            </w:r>
          </w:p>
        </w:tc>
      </w:tr>
      <w:tr w:rsidR="007A5707" w:rsidTr="00AD7100">
        <w:tc>
          <w:tcPr>
            <w:tcW w:w="2518" w:type="dxa"/>
            <w:tcBorders>
              <w:top w:val="double" w:sz="4" w:space="0" w:color="auto"/>
            </w:tcBorders>
            <w:shd w:val="clear" w:color="auto" w:fill="F7CAAC"/>
          </w:tcPr>
          <w:p w:rsidR="007A5707" w:rsidRDefault="007A5707" w:rsidP="00AD7100">
            <w:pPr>
              <w:jc w:val="both"/>
              <w:rPr>
                <w:b/>
              </w:rPr>
            </w:pPr>
            <w:r>
              <w:rPr>
                <w:b/>
              </w:rPr>
              <w:t>Vysoká škola</w:t>
            </w:r>
          </w:p>
        </w:tc>
        <w:tc>
          <w:tcPr>
            <w:tcW w:w="7341" w:type="dxa"/>
            <w:gridSpan w:val="10"/>
          </w:tcPr>
          <w:p w:rsidR="007A5707" w:rsidRDefault="007A5707" w:rsidP="00AD7100">
            <w:pPr>
              <w:jc w:val="both"/>
            </w:pPr>
            <w:r>
              <w:t>Univerzita Tomáše Bati ve Zlíně</w:t>
            </w:r>
          </w:p>
        </w:tc>
      </w:tr>
      <w:tr w:rsidR="007A5707" w:rsidTr="00AD7100">
        <w:tc>
          <w:tcPr>
            <w:tcW w:w="2518" w:type="dxa"/>
            <w:shd w:val="clear" w:color="auto" w:fill="F7CAAC"/>
          </w:tcPr>
          <w:p w:rsidR="007A5707" w:rsidRDefault="007A5707" w:rsidP="00AD7100">
            <w:pPr>
              <w:jc w:val="both"/>
              <w:rPr>
                <w:b/>
              </w:rPr>
            </w:pPr>
            <w:r>
              <w:rPr>
                <w:b/>
              </w:rPr>
              <w:t>Součást vysoké školy</w:t>
            </w:r>
          </w:p>
        </w:tc>
        <w:tc>
          <w:tcPr>
            <w:tcW w:w="7341" w:type="dxa"/>
            <w:gridSpan w:val="10"/>
          </w:tcPr>
          <w:p w:rsidR="007A5707" w:rsidRDefault="007A5707" w:rsidP="00AD7100">
            <w:pPr>
              <w:jc w:val="both"/>
            </w:pPr>
            <w:r>
              <w:t>Fakulta managementu a ekonomiky</w:t>
            </w:r>
          </w:p>
        </w:tc>
      </w:tr>
      <w:tr w:rsidR="007A5707" w:rsidTr="00AD7100">
        <w:tc>
          <w:tcPr>
            <w:tcW w:w="2518" w:type="dxa"/>
            <w:shd w:val="clear" w:color="auto" w:fill="F7CAAC"/>
          </w:tcPr>
          <w:p w:rsidR="007A5707" w:rsidRDefault="007A5707" w:rsidP="00AD7100">
            <w:pPr>
              <w:jc w:val="both"/>
              <w:rPr>
                <w:b/>
              </w:rPr>
            </w:pPr>
            <w:r>
              <w:rPr>
                <w:b/>
              </w:rPr>
              <w:t>Název studijního programu</w:t>
            </w:r>
          </w:p>
        </w:tc>
        <w:tc>
          <w:tcPr>
            <w:tcW w:w="7341" w:type="dxa"/>
            <w:gridSpan w:val="10"/>
          </w:tcPr>
          <w:p w:rsidR="007A5707" w:rsidRDefault="007A5707" w:rsidP="00AD7100">
            <w:pPr>
              <w:jc w:val="both"/>
            </w:pPr>
            <w:r>
              <w:t xml:space="preserve">Management ve zdravotnictví </w:t>
            </w:r>
          </w:p>
        </w:tc>
      </w:tr>
      <w:tr w:rsidR="007A5707" w:rsidTr="00AD7100">
        <w:tc>
          <w:tcPr>
            <w:tcW w:w="2518" w:type="dxa"/>
            <w:shd w:val="clear" w:color="auto" w:fill="F7CAAC"/>
          </w:tcPr>
          <w:p w:rsidR="007A5707" w:rsidRDefault="007A5707" w:rsidP="00AD7100">
            <w:pPr>
              <w:jc w:val="both"/>
              <w:rPr>
                <w:b/>
              </w:rPr>
            </w:pPr>
            <w:r>
              <w:rPr>
                <w:b/>
              </w:rPr>
              <w:t>Jméno a příjmení</w:t>
            </w:r>
          </w:p>
        </w:tc>
        <w:tc>
          <w:tcPr>
            <w:tcW w:w="4536" w:type="dxa"/>
            <w:gridSpan w:val="5"/>
          </w:tcPr>
          <w:p w:rsidR="007A5707" w:rsidRDefault="007A5707" w:rsidP="00AD7100">
            <w:pPr>
              <w:jc w:val="both"/>
            </w:pPr>
            <w:r>
              <w:t xml:space="preserve">Michaela </w:t>
            </w:r>
            <w:r w:rsidR="00601817">
              <w:t>OPLETALOVÁ</w:t>
            </w:r>
          </w:p>
        </w:tc>
        <w:tc>
          <w:tcPr>
            <w:tcW w:w="709" w:type="dxa"/>
            <w:shd w:val="clear" w:color="auto" w:fill="F7CAAC"/>
          </w:tcPr>
          <w:p w:rsidR="007A5707" w:rsidRDefault="007A5707" w:rsidP="00AD7100">
            <w:pPr>
              <w:jc w:val="both"/>
              <w:rPr>
                <w:b/>
              </w:rPr>
            </w:pPr>
            <w:r>
              <w:rPr>
                <w:b/>
              </w:rPr>
              <w:t>Tituly</w:t>
            </w:r>
          </w:p>
        </w:tc>
        <w:tc>
          <w:tcPr>
            <w:tcW w:w="2096" w:type="dxa"/>
            <w:gridSpan w:val="4"/>
          </w:tcPr>
          <w:p w:rsidR="007A5707" w:rsidRDefault="007A5707" w:rsidP="00AD7100">
            <w:pPr>
              <w:jc w:val="both"/>
            </w:pPr>
            <w:r>
              <w:t>Ing.</w:t>
            </w:r>
          </w:p>
        </w:tc>
      </w:tr>
      <w:tr w:rsidR="007A5707" w:rsidTr="00AD7100">
        <w:tc>
          <w:tcPr>
            <w:tcW w:w="2518" w:type="dxa"/>
            <w:shd w:val="clear" w:color="auto" w:fill="F7CAAC"/>
          </w:tcPr>
          <w:p w:rsidR="007A5707" w:rsidRDefault="007A5707" w:rsidP="00AD7100">
            <w:pPr>
              <w:jc w:val="both"/>
              <w:rPr>
                <w:b/>
              </w:rPr>
            </w:pPr>
            <w:r>
              <w:rPr>
                <w:b/>
              </w:rPr>
              <w:t>Rok narození</w:t>
            </w:r>
          </w:p>
        </w:tc>
        <w:tc>
          <w:tcPr>
            <w:tcW w:w="829" w:type="dxa"/>
          </w:tcPr>
          <w:p w:rsidR="007A5707" w:rsidRDefault="007A5707" w:rsidP="00AD7100">
            <w:pPr>
              <w:jc w:val="both"/>
            </w:pPr>
            <w:r>
              <w:t>1987</w:t>
            </w:r>
          </w:p>
        </w:tc>
        <w:tc>
          <w:tcPr>
            <w:tcW w:w="1721" w:type="dxa"/>
            <w:shd w:val="clear" w:color="auto" w:fill="F7CAAC"/>
          </w:tcPr>
          <w:p w:rsidR="007A5707" w:rsidRDefault="007A5707" w:rsidP="00AD7100">
            <w:pPr>
              <w:jc w:val="both"/>
              <w:rPr>
                <w:b/>
              </w:rPr>
            </w:pPr>
            <w:r>
              <w:rPr>
                <w:b/>
              </w:rPr>
              <w:t>typ vztahu k VŠ</w:t>
            </w:r>
          </w:p>
        </w:tc>
        <w:tc>
          <w:tcPr>
            <w:tcW w:w="992" w:type="dxa"/>
            <w:gridSpan w:val="2"/>
          </w:tcPr>
          <w:p w:rsidR="007A5707" w:rsidRDefault="007A5707">
            <w:pPr>
              <w:jc w:val="both"/>
            </w:pPr>
            <w:r>
              <w:t>DPP/</w:t>
            </w:r>
          </w:p>
        </w:tc>
        <w:tc>
          <w:tcPr>
            <w:tcW w:w="994" w:type="dxa"/>
            <w:shd w:val="clear" w:color="auto" w:fill="F7CAAC"/>
          </w:tcPr>
          <w:p w:rsidR="007A5707" w:rsidRDefault="007A5707" w:rsidP="00AD7100">
            <w:pPr>
              <w:jc w:val="both"/>
              <w:rPr>
                <w:b/>
              </w:rPr>
            </w:pPr>
            <w:r>
              <w:rPr>
                <w:b/>
              </w:rPr>
              <w:t>rozsah</w:t>
            </w:r>
          </w:p>
        </w:tc>
        <w:tc>
          <w:tcPr>
            <w:tcW w:w="709" w:type="dxa"/>
          </w:tcPr>
          <w:p w:rsidR="007A5707" w:rsidRDefault="007A5707" w:rsidP="00AD7100">
            <w:pPr>
              <w:jc w:val="both"/>
            </w:pPr>
          </w:p>
        </w:tc>
        <w:tc>
          <w:tcPr>
            <w:tcW w:w="709" w:type="dxa"/>
            <w:gridSpan w:val="2"/>
            <w:shd w:val="clear" w:color="auto" w:fill="F7CAAC"/>
          </w:tcPr>
          <w:p w:rsidR="007A5707" w:rsidRDefault="007A5707" w:rsidP="00AD7100">
            <w:pPr>
              <w:jc w:val="both"/>
              <w:rPr>
                <w:b/>
              </w:rPr>
            </w:pPr>
            <w:r>
              <w:rPr>
                <w:b/>
              </w:rPr>
              <w:t>do kdy</w:t>
            </w:r>
          </w:p>
        </w:tc>
        <w:tc>
          <w:tcPr>
            <w:tcW w:w="1387" w:type="dxa"/>
            <w:gridSpan w:val="2"/>
          </w:tcPr>
          <w:p w:rsidR="007A5707" w:rsidRDefault="007A5707" w:rsidP="00AD7100">
            <w:pPr>
              <w:jc w:val="both"/>
            </w:pPr>
          </w:p>
        </w:tc>
      </w:tr>
      <w:tr w:rsidR="007A5707" w:rsidTr="00AD7100">
        <w:tc>
          <w:tcPr>
            <w:tcW w:w="5068" w:type="dxa"/>
            <w:gridSpan w:val="3"/>
            <w:shd w:val="clear" w:color="auto" w:fill="F7CAAC"/>
          </w:tcPr>
          <w:p w:rsidR="007A5707" w:rsidRDefault="007A5707" w:rsidP="00AD7100">
            <w:pPr>
              <w:jc w:val="both"/>
              <w:rPr>
                <w:b/>
              </w:rPr>
            </w:pPr>
            <w:r>
              <w:rPr>
                <w:b/>
              </w:rPr>
              <w:t>Typ vztahu na součásti VŠ, která uskutečňuje st. program</w:t>
            </w:r>
          </w:p>
        </w:tc>
        <w:tc>
          <w:tcPr>
            <w:tcW w:w="992" w:type="dxa"/>
            <w:gridSpan w:val="2"/>
          </w:tcPr>
          <w:p w:rsidR="007A5707" w:rsidRDefault="007A5707" w:rsidP="00AD7100">
            <w:pPr>
              <w:jc w:val="both"/>
            </w:pPr>
          </w:p>
        </w:tc>
        <w:tc>
          <w:tcPr>
            <w:tcW w:w="994" w:type="dxa"/>
            <w:shd w:val="clear" w:color="auto" w:fill="F7CAAC"/>
          </w:tcPr>
          <w:p w:rsidR="007A5707" w:rsidRDefault="007A5707" w:rsidP="00AD7100">
            <w:pPr>
              <w:jc w:val="both"/>
              <w:rPr>
                <w:b/>
              </w:rPr>
            </w:pPr>
            <w:r>
              <w:rPr>
                <w:b/>
              </w:rPr>
              <w:t>rozsah</w:t>
            </w:r>
          </w:p>
        </w:tc>
        <w:tc>
          <w:tcPr>
            <w:tcW w:w="709" w:type="dxa"/>
          </w:tcPr>
          <w:p w:rsidR="007A5707" w:rsidRDefault="007A5707" w:rsidP="00AD7100">
            <w:pPr>
              <w:jc w:val="both"/>
            </w:pPr>
          </w:p>
        </w:tc>
        <w:tc>
          <w:tcPr>
            <w:tcW w:w="709" w:type="dxa"/>
            <w:gridSpan w:val="2"/>
            <w:shd w:val="clear" w:color="auto" w:fill="F7CAAC"/>
          </w:tcPr>
          <w:p w:rsidR="007A5707" w:rsidRDefault="007A5707" w:rsidP="00AD7100">
            <w:pPr>
              <w:jc w:val="both"/>
              <w:rPr>
                <w:b/>
              </w:rPr>
            </w:pPr>
            <w:r>
              <w:rPr>
                <w:b/>
              </w:rPr>
              <w:t>do kdy</w:t>
            </w:r>
          </w:p>
        </w:tc>
        <w:tc>
          <w:tcPr>
            <w:tcW w:w="1387" w:type="dxa"/>
            <w:gridSpan w:val="2"/>
          </w:tcPr>
          <w:p w:rsidR="007A5707" w:rsidRDefault="007A5707" w:rsidP="00AD7100">
            <w:pPr>
              <w:jc w:val="both"/>
            </w:pPr>
          </w:p>
        </w:tc>
      </w:tr>
      <w:tr w:rsidR="007A5707" w:rsidTr="00AD7100">
        <w:tc>
          <w:tcPr>
            <w:tcW w:w="6060" w:type="dxa"/>
            <w:gridSpan w:val="5"/>
            <w:shd w:val="clear" w:color="auto" w:fill="F7CAAC"/>
          </w:tcPr>
          <w:p w:rsidR="007A5707" w:rsidRDefault="007A5707" w:rsidP="00AD7100">
            <w:pPr>
              <w:jc w:val="both"/>
            </w:pPr>
            <w:r>
              <w:rPr>
                <w:b/>
              </w:rPr>
              <w:t>Další současná působení jako akademický pracovník na jiných VŠ</w:t>
            </w:r>
          </w:p>
        </w:tc>
        <w:tc>
          <w:tcPr>
            <w:tcW w:w="1703" w:type="dxa"/>
            <w:gridSpan w:val="2"/>
            <w:shd w:val="clear" w:color="auto" w:fill="F7CAAC"/>
          </w:tcPr>
          <w:p w:rsidR="007A5707" w:rsidRDefault="007A5707" w:rsidP="00AD7100">
            <w:pPr>
              <w:jc w:val="both"/>
              <w:rPr>
                <w:b/>
              </w:rPr>
            </w:pPr>
            <w:r>
              <w:rPr>
                <w:b/>
              </w:rPr>
              <w:t>typ prac. vztahu</w:t>
            </w:r>
          </w:p>
        </w:tc>
        <w:tc>
          <w:tcPr>
            <w:tcW w:w="2096" w:type="dxa"/>
            <w:gridSpan w:val="4"/>
            <w:shd w:val="clear" w:color="auto" w:fill="F7CAAC"/>
          </w:tcPr>
          <w:p w:rsidR="007A5707" w:rsidRDefault="007A5707" w:rsidP="00AD7100">
            <w:pPr>
              <w:jc w:val="both"/>
              <w:rPr>
                <w:b/>
              </w:rPr>
            </w:pPr>
            <w:r>
              <w:rPr>
                <w:b/>
              </w:rPr>
              <w:t>rozsah</w:t>
            </w:r>
          </w:p>
        </w:tc>
      </w:tr>
      <w:tr w:rsidR="007A5707" w:rsidTr="00AD7100">
        <w:tc>
          <w:tcPr>
            <w:tcW w:w="6060" w:type="dxa"/>
            <w:gridSpan w:val="5"/>
          </w:tcPr>
          <w:p w:rsidR="007A5707" w:rsidRPr="00AC5300" w:rsidRDefault="007A5707" w:rsidP="00AD7100">
            <w:pPr>
              <w:jc w:val="both"/>
              <w:rPr>
                <w:color w:val="000000" w:themeColor="text1"/>
              </w:rPr>
            </w:pPr>
            <w:r w:rsidRPr="00AC5300">
              <w:rPr>
                <w:color w:val="000000" w:themeColor="text1"/>
                <w:szCs w:val="18"/>
                <w:shd w:val="clear" w:color="auto" w:fill="FFFFFF"/>
              </w:rPr>
              <w:t>České vysoké učení technické v Praze,</w:t>
            </w:r>
            <w:r w:rsidRPr="00AC5300">
              <w:rPr>
                <w:color w:val="000000" w:themeColor="text1"/>
                <w:szCs w:val="18"/>
              </w:rPr>
              <w:t xml:space="preserve"> </w:t>
            </w:r>
            <w:r w:rsidRPr="00AC5300">
              <w:rPr>
                <w:color w:val="000000" w:themeColor="text1"/>
                <w:szCs w:val="18"/>
                <w:shd w:val="clear" w:color="auto" w:fill="FFFFFF"/>
              </w:rPr>
              <w:t>Masarykův ústav vyšších studií, Kolejní 2637/2a</w:t>
            </w:r>
            <w:r w:rsidRPr="00AC5300">
              <w:rPr>
                <w:color w:val="000000" w:themeColor="text1"/>
                <w:szCs w:val="18"/>
              </w:rPr>
              <w:t xml:space="preserve">, </w:t>
            </w:r>
            <w:r w:rsidRPr="00AC5300">
              <w:rPr>
                <w:color w:val="000000" w:themeColor="text1"/>
                <w:szCs w:val="18"/>
                <w:shd w:val="clear" w:color="auto" w:fill="FFFFFF"/>
              </w:rPr>
              <w:t>160 00, Praha 6</w:t>
            </w:r>
          </w:p>
        </w:tc>
        <w:tc>
          <w:tcPr>
            <w:tcW w:w="1703" w:type="dxa"/>
            <w:gridSpan w:val="2"/>
          </w:tcPr>
          <w:p w:rsidR="007A5707" w:rsidRDefault="007A5707" w:rsidP="00AD7100">
            <w:pPr>
              <w:jc w:val="both"/>
            </w:pPr>
            <w:r>
              <w:t>DPP/DPČ</w:t>
            </w:r>
          </w:p>
        </w:tc>
        <w:tc>
          <w:tcPr>
            <w:tcW w:w="2096" w:type="dxa"/>
            <w:gridSpan w:val="4"/>
          </w:tcPr>
          <w:p w:rsidR="007A5707" w:rsidRDefault="007A5707" w:rsidP="00AD7100">
            <w:pPr>
              <w:jc w:val="both"/>
            </w:pPr>
            <w:r>
              <w:t>5</w:t>
            </w:r>
          </w:p>
        </w:tc>
      </w:tr>
      <w:tr w:rsidR="007A5707" w:rsidTr="00AD7100">
        <w:tc>
          <w:tcPr>
            <w:tcW w:w="6060" w:type="dxa"/>
            <w:gridSpan w:val="5"/>
          </w:tcPr>
          <w:p w:rsidR="007A5707" w:rsidRDefault="007A5707" w:rsidP="00AD7100">
            <w:pPr>
              <w:jc w:val="both"/>
            </w:pPr>
          </w:p>
        </w:tc>
        <w:tc>
          <w:tcPr>
            <w:tcW w:w="1703" w:type="dxa"/>
            <w:gridSpan w:val="2"/>
          </w:tcPr>
          <w:p w:rsidR="007A5707" w:rsidRDefault="007A5707" w:rsidP="00AD7100">
            <w:pPr>
              <w:jc w:val="both"/>
            </w:pPr>
          </w:p>
        </w:tc>
        <w:tc>
          <w:tcPr>
            <w:tcW w:w="2096" w:type="dxa"/>
            <w:gridSpan w:val="4"/>
          </w:tcPr>
          <w:p w:rsidR="007A5707" w:rsidRDefault="007A5707" w:rsidP="00AD7100">
            <w:pPr>
              <w:jc w:val="both"/>
            </w:pPr>
          </w:p>
        </w:tc>
      </w:tr>
      <w:tr w:rsidR="007A5707" w:rsidTr="00AD7100">
        <w:tc>
          <w:tcPr>
            <w:tcW w:w="9859" w:type="dxa"/>
            <w:gridSpan w:val="11"/>
            <w:shd w:val="clear" w:color="auto" w:fill="F7CAAC"/>
          </w:tcPr>
          <w:p w:rsidR="007A5707" w:rsidRDefault="007A5707" w:rsidP="00AD7100">
            <w:pPr>
              <w:jc w:val="both"/>
            </w:pPr>
            <w:r>
              <w:rPr>
                <w:b/>
              </w:rPr>
              <w:t>Předměty příslušného studijního programu a způsob zapojení do jejich výuky, příp. další zapojení do uskutečňování studijního programu</w:t>
            </w:r>
          </w:p>
        </w:tc>
      </w:tr>
      <w:tr w:rsidR="007A5707" w:rsidTr="00AD7100">
        <w:trPr>
          <w:trHeight w:val="622"/>
        </w:trPr>
        <w:tc>
          <w:tcPr>
            <w:tcW w:w="9859" w:type="dxa"/>
            <w:gridSpan w:val="11"/>
            <w:tcBorders>
              <w:top w:val="nil"/>
            </w:tcBorders>
          </w:tcPr>
          <w:p w:rsidR="007A5707" w:rsidRDefault="007A5707" w:rsidP="00AD7100">
            <w:pPr>
              <w:jc w:val="both"/>
            </w:pPr>
            <w:r>
              <w:t xml:space="preserve">Řízení procesů ve zdravotnictví – přednášející </w:t>
            </w:r>
            <w:r w:rsidR="00AD7100">
              <w:t>(</w:t>
            </w:r>
            <w:r>
              <w:t>40%</w:t>
            </w:r>
            <w:r w:rsidR="00AD7100">
              <w:t>)</w:t>
            </w:r>
          </w:p>
        </w:tc>
      </w:tr>
      <w:tr w:rsidR="007A5707" w:rsidTr="00AD7100">
        <w:tc>
          <w:tcPr>
            <w:tcW w:w="9859" w:type="dxa"/>
            <w:gridSpan w:val="11"/>
            <w:shd w:val="clear" w:color="auto" w:fill="F7CAAC"/>
          </w:tcPr>
          <w:p w:rsidR="007A5707" w:rsidRDefault="007A5707" w:rsidP="00AD7100">
            <w:pPr>
              <w:jc w:val="both"/>
            </w:pPr>
            <w:r>
              <w:rPr>
                <w:b/>
              </w:rPr>
              <w:t xml:space="preserve">Údaje o vzdělání na VŠ </w:t>
            </w:r>
          </w:p>
        </w:tc>
      </w:tr>
      <w:tr w:rsidR="007A5707" w:rsidTr="00AD7100">
        <w:trPr>
          <w:trHeight w:val="797"/>
        </w:trPr>
        <w:tc>
          <w:tcPr>
            <w:tcW w:w="9859" w:type="dxa"/>
            <w:gridSpan w:val="11"/>
          </w:tcPr>
          <w:p w:rsidR="007A5707" w:rsidRPr="00AC5300" w:rsidRDefault="007A5707" w:rsidP="00AD7100">
            <w:pPr>
              <w:jc w:val="both"/>
              <w:rPr>
                <w:b/>
                <w:bCs/>
                <w:color w:val="000000"/>
                <w:szCs w:val="24"/>
              </w:rPr>
            </w:pPr>
            <w:r>
              <w:rPr>
                <w:b/>
                <w:bCs/>
                <w:color w:val="000000"/>
                <w:szCs w:val="24"/>
              </w:rPr>
              <w:t xml:space="preserve">2012 – dosud: </w:t>
            </w:r>
            <w:r w:rsidRPr="009A3584">
              <w:rPr>
                <w:color w:val="000000"/>
                <w:szCs w:val="24"/>
              </w:rPr>
              <w:t>Univerzita Tomáše Bati ve Zlíně, Fakulta managementu a ekonomi</w:t>
            </w:r>
            <w:r>
              <w:rPr>
                <w:color w:val="000000"/>
                <w:szCs w:val="24"/>
              </w:rPr>
              <w:t>ky, obor Management a ekonomika</w:t>
            </w:r>
            <w:r>
              <w:rPr>
                <w:color w:val="000000"/>
                <w:szCs w:val="24"/>
              </w:rPr>
              <w:br/>
              <w:t xml:space="preserve">                          (</w:t>
            </w:r>
            <w:r>
              <w:rPr>
                <w:b/>
                <w:color w:val="000000"/>
                <w:szCs w:val="24"/>
              </w:rPr>
              <w:t>Ph.D.)</w:t>
            </w:r>
          </w:p>
          <w:p w:rsidR="007A5707" w:rsidRDefault="007A5707" w:rsidP="00AD7100">
            <w:pPr>
              <w:jc w:val="both"/>
              <w:rPr>
                <w:color w:val="000000"/>
                <w:szCs w:val="24"/>
              </w:rPr>
            </w:pPr>
            <w:r>
              <w:rPr>
                <w:b/>
                <w:bCs/>
                <w:color w:val="000000"/>
                <w:szCs w:val="24"/>
              </w:rPr>
              <w:t xml:space="preserve">2010 – 2012: </w:t>
            </w:r>
            <w:r w:rsidRPr="009A3584">
              <w:rPr>
                <w:color w:val="000000"/>
                <w:szCs w:val="24"/>
              </w:rPr>
              <w:t>Univerzita Tomáše Bati ve Zlíně, Fakulta managementu a ekonomi</w:t>
            </w:r>
            <w:r>
              <w:rPr>
                <w:color w:val="000000"/>
                <w:szCs w:val="24"/>
              </w:rPr>
              <w:t xml:space="preserve">ky, obor Průmyslové inženýrství </w:t>
            </w:r>
            <w:r>
              <w:rPr>
                <w:color w:val="000000"/>
                <w:szCs w:val="24"/>
              </w:rPr>
              <w:br/>
              <w:t xml:space="preserve">                         (</w:t>
            </w:r>
            <w:r w:rsidRPr="00A52737">
              <w:rPr>
                <w:b/>
                <w:color w:val="000000"/>
                <w:szCs w:val="24"/>
              </w:rPr>
              <w:t>Ing.</w:t>
            </w:r>
            <w:r>
              <w:rPr>
                <w:color w:val="000000"/>
                <w:szCs w:val="24"/>
              </w:rPr>
              <w:t>)</w:t>
            </w:r>
          </w:p>
          <w:p w:rsidR="007A5707" w:rsidRPr="00A52737" w:rsidRDefault="007A5707" w:rsidP="00AD7100">
            <w:pPr>
              <w:jc w:val="both"/>
              <w:rPr>
                <w:color w:val="000000"/>
                <w:szCs w:val="24"/>
              </w:rPr>
            </w:pPr>
            <w:r>
              <w:rPr>
                <w:b/>
                <w:bCs/>
                <w:color w:val="000000"/>
                <w:szCs w:val="24"/>
              </w:rPr>
              <w:t xml:space="preserve">2007 – 2010: </w:t>
            </w:r>
            <w:r w:rsidRPr="009A3584">
              <w:rPr>
                <w:color w:val="000000"/>
                <w:szCs w:val="24"/>
              </w:rPr>
              <w:t>Univerzita Tomáše Bati ve Zlíně, Fakulta managementu a ekonomi</w:t>
            </w:r>
            <w:r>
              <w:rPr>
                <w:color w:val="000000"/>
                <w:szCs w:val="24"/>
              </w:rPr>
              <w:t xml:space="preserve">ky, obor Management a ekonomika </w:t>
            </w:r>
            <w:r>
              <w:rPr>
                <w:color w:val="000000"/>
                <w:szCs w:val="24"/>
              </w:rPr>
              <w:br/>
              <w:t xml:space="preserve">                        (</w:t>
            </w:r>
            <w:r w:rsidRPr="00A52737">
              <w:rPr>
                <w:b/>
                <w:color w:val="000000"/>
                <w:szCs w:val="24"/>
              </w:rPr>
              <w:t>Bc.</w:t>
            </w:r>
            <w:r>
              <w:rPr>
                <w:color w:val="000000"/>
                <w:szCs w:val="24"/>
              </w:rPr>
              <w:t>)</w:t>
            </w:r>
          </w:p>
        </w:tc>
      </w:tr>
      <w:tr w:rsidR="007A5707" w:rsidTr="00AD7100">
        <w:tc>
          <w:tcPr>
            <w:tcW w:w="9859" w:type="dxa"/>
            <w:gridSpan w:val="11"/>
            <w:shd w:val="clear" w:color="auto" w:fill="F7CAAC"/>
          </w:tcPr>
          <w:p w:rsidR="007A5707" w:rsidRDefault="007A5707" w:rsidP="00AD7100">
            <w:pPr>
              <w:jc w:val="both"/>
              <w:rPr>
                <w:b/>
              </w:rPr>
            </w:pPr>
            <w:r>
              <w:rPr>
                <w:b/>
              </w:rPr>
              <w:t>Údaje o odborném působení od absolvování VŠ</w:t>
            </w:r>
          </w:p>
        </w:tc>
      </w:tr>
      <w:tr w:rsidR="007A5707" w:rsidTr="007A5707">
        <w:trPr>
          <w:trHeight w:val="767"/>
        </w:trPr>
        <w:tc>
          <w:tcPr>
            <w:tcW w:w="9859" w:type="dxa"/>
            <w:gridSpan w:val="11"/>
          </w:tcPr>
          <w:p w:rsidR="007A5707" w:rsidRDefault="007A5707" w:rsidP="00AD7100">
            <w:pPr>
              <w:jc w:val="both"/>
            </w:pPr>
            <w:r w:rsidRPr="00DD4C6E">
              <w:rPr>
                <w:b/>
              </w:rPr>
              <w:t>02/2012 – 09/2013</w:t>
            </w:r>
            <w:r>
              <w:t>: Meopta – optika, s.r.o., Obor: Průmyslové inženýrství, Pozice: Průmyslový inženýr</w:t>
            </w:r>
          </w:p>
          <w:p w:rsidR="007A5707" w:rsidRDefault="007A5707" w:rsidP="00AD7100">
            <w:pPr>
              <w:jc w:val="both"/>
            </w:pPr>
            <w:r w:rsidRPr="00DD4C6E">
              <w:rPr>
                <w:b/>
              </w:rPr>
              <w:t>10/2013 – dosud</w:t>
            </w:r>
            <w:r>
              <w:t xml:space="preserve">:     sdružení fyzických osob Lean solutions, Obor: Průmyslové inženýrství, Procesní řízení, Automatizace. </w:t>
            </w:r>
            <w:r>
              <w:br/>
              <w:t xml:space="preserve">                                 Pozice: průmyslový a procesní inženýr, jednatel</w:t>
            </w:r>
          </w:p>
        </w:tc>
      </w:tr>
      <w:tr w:rsidR="007A5707" w:rsidTr="00AD7100">
        <w:trPr>
          <w:trHeight w:val="250"/>
        </w:trPr>
        <w:tc>
          <w:tcPr>
            <w:tcW w:w="9859" w:type="dxa"/>
            <w:gridSpan w:val="11"/>
            <w:shd w:val="clear" w:color="auto" w:fill="F7CAAC"/>
          </w:tcPr>
          <w:p w:rsidR="007A5707" w:rsidRDefault="007A5707" w:rsidP="00AD7100">
            <w:pPr>
              <w:jc w:val="both"/>
            </w:pPr>
            <w:r>
              <w:rPr>
                <w:b/>
              </w:rPr>
              <w:t>Zkušenosti s vedením kvalifikačních a rigorózních prací</w:t>
            </w:r>
          </w:p>
        </w:tc>
      </w:tr>
      <w:tr w:rsidR="007A5707" w:rsidTr="00AD7100">
        <w:trPr>
          <w:trHeight w:val="304"/>
        </w:trPr>
        <w:tc>
          <w:tcPr>
            <w:tcW w:w="9859" w:type="dxa"/>
            <w:gridSpan w:val="11"/>
          </w:tcPr>
          <w:p w:rsidR="00195D8E" w:rsidRDefault="00195D8E" w:rsidP="00195D8E">
            <w:pPr>
              <w:jc w:val="both"/>
            </w:pPr>
            <w:r>
              <w:t xml:space="preserve">Počet vedených bakalářských prací – 0 </w:t>
            </w:r>
          </w:p>
          <w:p w:rsidR="00195D8E" w:rsidRDefault="00195D8E">
            <w:pPr>
              <w:jc w:val="both"/>
            </w:pPr>
            <w:r>
              <w:t>Počet vedených diplomových prací – 2</w:t>
            </w:r>
          </w:p>
        </w:tc>
      </w:tr>
      <w:tr w:rsidR="007A5707" w:rsidTr="00AD7100">
        <w:trPr>
          <w:cantSplit/>
        </w:trPr>
        <w:tc>
          <w:tcPr>
            <w:tcW w:w="3347" w:type="dxa"/>
            <w:gridSpan w:val="2"/>
            <w:tcBorders>
              <w:top w:val="single" w:sz="12" w:space="0" w:color="auto"/>
            </w:tcBorders>
            <w:shd w:val="clear" w:color="auto" w:fill="F7CAAC"/>
          </w:tcPr>
          <w:p w:rsidR="007A5707" w:rsidRDefault="007A5707" w:rsidP="00AD7100">
            <w:pPr>
              <w:jc w:val="both"/>
            </w:pPr>
            <w:r>
              <w:rPr>
                <w:b/>
              </w:rPr>
              <w:t xml:space="preserve">Obor habilitačního řízení </w:t>
            </w:r>
          </w:p>
        </w:tc>
        <w:tc>
          <w:tcPr>
            <w:tcW w:w="2245" w:type="dxa"/>
            <w:gridSpan w:val="2"/>
            <w:tcBorders>
              <w:top w:val="single" w:sz="12" w:space="0" w:color="auto"/>
            </w:tcBorders>
            <w:shd w:val="clear" w:color="auto" w:fill="F7CAAC"/>
          </w:tcPr>
          <w:p w:rsidR="007A5707" w:rsidRDefault="007A5707" w:rsidP="00AD710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A5707" w:rsidRDefault="007A5707" w:rsidP="00AD710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A5707" w:rsidRDefault="007A5707" w:rsidP="00AD7100">
            <w:pPr>
              <w:jc w:val="both"/>
              <w:rPr>
                <w:b/>
              </w:rPr>
            </w:pPr>
            <w:r>
              <w:rPr>
                <w:b/>
              </w:rPr>
              <w:t>Ohlasy publikací</w:t>
            </w:r>
          </w:p>
        </w:tc>
      </w:tr>
      <w:tr w:rsidR="007A5707" w:rsidTr="00AD7100">
        <w:trPr>
          <w:cantSplit/>
        </w:trPr>
        <w:tc>
          <w:tcPr>
            <w:tcW w:w="3347" w:type="dxa"/>
            <w:gridSpan w:val="2"/>
          </w:tcPr>
          <w:p w:rsidR="007A5707" w:rsidRDefault="007A5707" w:rsidP="00AD7100">
            <w:pPr>
              <w:jc w:val="both"/>
            </w:pPr>
          </w:p>
        </w:tc>
        <w:tc>
          <w:tcPr>
            <w:tcW w:w="2245" w:type="dxa"/>
            <w:gridSpan w:val="2"/>
          </w:tcPr>
          <w:p w:rsidR="007A5707" w:rsidRDefault="007A5707" w:rsidP="00AD7100">
            <w:pPr>
              <w:jc w:val="both"/>
            </w:pPr>
          </w:p>
        </w:tc>
        <w:tc>
          <w:tcPr>
            <w:tcW w:w="2248" w:type="dxa"/>
            <w:gridSpan w:val="4"/>
            <w:tcBorders>
              <w:right w:val="single" w:sz="12" w:space="0" w:color="auto"/>
            </w:tcBorders>
          </w:tcPr>
          <w:p w:rsidR="007A5707" w:rsidRDefault="007A5707" w:rsidP="00AD7100">
            <w:pPr>
              <w:jc w:val="both"/>
            </w:pPr>
          </w:p>
        </w:tc>
        <w:tc>
          <w:tcPr>
            <w:tcW w:w="632" w:type="dxa"/>
            <w:tcBorders>
              <w:left w:val="single" w:sz="12" w:space="0" w:color="auto"/>
            </w:tcBorders>
            <w:shd w:val="clear" w:color="auto" w:fill="F7CAAC"/>
          </w:tcPr>
          <w:p w:rsidR="007A5707" w:rsidRDefault="007A5707" w:rsidP="00AD7100">
            <w:pPr>
              <w:jc w:val="both"/>
            </w:pPr>
            <w:r>
              <w:rPr>
                <w:b/>
              </w:rPr>
              <w:t>WOS</w:t>
            </w:r>
          </w:p>
        </w:tc>
        <w:tc>
          <w:tcPr>
            <w:tcW w:w="693" w:type="dxa"/>
            <w:shd w:val="clear" w:color="auto" w:fill="F7CAAC"/>
          </w:tcPr>
          <w:p w:rsidR="007A5707" w:rsidRDefault="007A5707" w:rsidP="00AD7100">
            <w:pPr>
              <w:jc w:val="both"/>
              <w:rPr>
                <w:sz w:val="18"/>
              </w:rPr>
            </w:pPr>
            <w:r>
              <w:rPr>
                <w:b/>
                <w:sz w:val="18"/>
              </w:rPr>
              <w:t>Scopus</w:t>
            </w:r>
          </w:p>
        </w:tc>
        <w:tc>
          <w:tcPr>
            <w:tcW w:w="694" w:type="dxa"/>
            <w:shd w:val="clear" w:color="auto" w:fill="F7CAAC"/>
          </w:tcPr>
          <w:p w:rsidR="007A5707" w:rsidRDefault="007A5707" w:rsidP="00AD7100">
            <w:pPr>
              <w:jc w:val="both"/>
            </w:pPr>
            <w:r>
              <w:rPr>
                <w:b/>
                <w:sz w:val="18"/>
              </w:rPr>
              <w:t>ostatní</w:t>
            </w:r>
          </w:p>
        </w:tc>
      </w:tr>
      <w:tr w:rsidR="007A5707" w:rsidTr="00AD7100">
        <w:trPr>
          <w:cantSplit/>
          <w:trHeight w:val="70"/>
        </w:trPr>
        <w:tc>
          <w:tcPr>
            <w:tcW w:w="3347" w:type="dxa"/>
            <w:gridSpan w:val="2"/>
            <w:shd w:val="clear" w:color="auto" w:fill="F7CAAC"/>
          </w:tcPr>
          <w:p w:rsidR="007A5707" w:rsidRDefault="007A5707" w:rsidP="00AD7100">
            <w:pPr>
              <w:jc w:val="both"/>
            </w:pPr>
            <w:r>
              <w:rPr>
                <w:b/>
              </w:rPr>
              <w:t>Obor jmenovacího řízení</w:t>
            </w:r>
          </w:p>
        </w:tc>
        <w:tc>
          <w:tcPr>
            <w:tcW w:w="2245" w:type="dxa"/>
            <w:gridSpan w:val="2"/>
            <w:shd w:val="clear" w:color="auto" w:fill="F7CAAC"/>
          </w:tcPr>
          <w:p w:rsidR="007A5707" w:rsidRDefault="007A5707" w:rsidP="00AD7100">
            <w:pPr>
              <w:jc w:val="both"/>
            </w:pPr>
            <w:r>
              <w:rPr>
                <w:b/>
              </w:rPr>
              <w:t>Rok udělení hodnosti</w:t>
            </w:r>
          </w:p>
        </w:tc>
        <w:tc>
          <w:tcPr>
            <w:tcW w:w="2248" w:type="dxa"/>
            <w:gridSpan w:val="4"/>
            <w:tcBorders>
              <w:right w:val="single" w:sz="12" w:space="0" w:color="auto"/>
            </w:tcBorders>
            <w:shd w:val="clear" w:color="auto" w:fill="F7CAAC"/>
          </w:tcPr>
          <w:p w:rsidR="007A5707" w:rsidRDefault="007A5707" w:rsidP="00AD7100">
            <w:pPr>
              <w:jc w:val="both"/>
            </w:pPr>
            <w:r>
              <w:rPr>
                <w:b/>
              </w:rPr>
              <w:t>Řízení konáno na VŠ</w:t>
            </w:r>
          </w:p>
        </w:tc>
        <w:tc>
          <w:tcPr>
            <w:tcW w:w="632" w:type="dxa"/>
            <w:vMerge w:val="restart"/>
            <w:tcBorders>
              <w:left w:val="single" w:sz="12" w:space="0" w:color="auto"/>
            </w:tcBorders>
          </w:tcPr>
          <w:p w:rsidR="007A5707" w:rsidRDefault="00195D8E" w:rsidP="00AD7100">
            <w:pPr>
              <w:jc w:val="both"/>
              <w:rPr>
                <w:b/>
              </w:rPr>
            </w:pPr>
            <w:r>
              <w:rPr>
                <w:b/>
              </w:rPr>
              <w:t>0</w:t>
            </w:r>
          </w:p>
        </w:tc>
        <w:tc>
          <w:tcPr>
            <w:tcW w:w="693" w:type="dxa"/>
            <w:vMerge w:val="restart"/>
          </w:tcPr>
          <w:p w:rsidR="007A5707" w:rsidRDefault="00195D8E" w:rsidP="00AD7100">
            <w:pPr>
              <w:jc w:val="both"/>
              <w:rPr>
                <w:b/>
              </w:rPr>
            </w:pPr>
            <w:r>
              <w:rPr>
                <w:b/>
              </w:rPr>
              <w:t>1</w:t>
            </w:r>
          </w:p>
        </w:tc>
        <w:tc>
          <w:tcPr>
            <w:tcW w:w="694" w:type="dxa"/>
            <w:vMerge w:val="restart"/>
          </w:tcPr>
          <w:p w:rsidR="007A5707" w:rsidRDefault="00195D8E" w:rsidP="00AD7100">
            <w:pPr>
              <w:jc w:val="both"/>
              <w:rPr>
                <w:b/>
              </w:rPr>
            </w:pPr>
            <w:r>
              <w:rPr>
                <w:b/>
              </w:rPr>
              <w:t>0</w:t>
            </w:r>
          </w:p>
        </w:tc>
      </w:tr>
      <w:tr w:rsidR="007A5707" w:rsidTr="00AD7100">
        <w:trPr>
          <w:trHeight w:val="205"/>
        </w:trPr>
        <w:tc>
          <w:tcPr>
            <w:tcW w:w="3347" w:type="dxa"/>
            <w:gridSpan w:val="2"/>
          </w:tcPr>
          <w:p w:rsidR="007A5707" w:rsidRDefault="007A5707" w:rsidP="00AD7100">
            <w:pPr>
              <w:jc w:val="both"/>
            </w:pPr>
          </w:p>
        </w:tc>
        <w:tc>
          <w:tcPr>
            <w:tcW w:w="2245" w:type="dxa"/>
            <w:gridSpan w:val="2"/>
          </w:tcPr>
          <w:p w:rsidR="007A5707" w:rsidRDefault="007A5707" w:rsidP="00AD7100">
            <w:pPr>
              <w:jc w:val="both"/>
            </w:pPr>
          </w:p>
        </w:tc>
        <w:tc>
          <w:tcPr>
            <w:tcW w:w="2248" w:type="dxa"/>
            <w:gridSpan w:val="4"/>
            <w:tcBorders>
              <w:right w:val="single" w:sz="12" w:space="0" w:color="auto"/>
            </w:tcBorders>
          </w:tcPr>
          <w:p w:rsidR="007A5707" w:rsidRDefault="007A5707" w:rsidP="00AD7100">
            <w:pPr>
              <w:jc w:val="both"/>
            </w:pPr>
          </w:p>
        </w:tc>
        <w:tc>
          <w:tcPr>
            <w:tcW w:w="632" w:type="dxa"/>
            <w:vMerge/>
            <w:tcBorders>
              <w:left w:val="single" w:sz="12" w:space="0" w:color="auto"/>
            </w:tcBorders>
            <w:vAlign w:val="center"/>
          </w:tcPr>
          <w:p w:rsidR="007A5707" w:rsidRDefault="007A5707" w:rsidP="00AD7100">
            <w:pPr>
              <w:rPr>
                <w:b/>
              </w:rPr>
            </w:pPr>
          </w:p>
        </w:tc>
        <w:tc>
          <w:tcPr>
            <w:tcW w:w="693" w:type="dxa"/>
            <w:vMerge/>
            <w:vAlign w:val="center"/>
          </w:tcPr>
          <w:p w:rsidR="007A5707" w:rsidRDefault="007A5707" w:rsidP="00AD7100">
            <w:pPr>
              <w:rPr>
                <w:b/>
              </w:rPr>
            </w:pPr>
          </w:p>
        </w:tc>
        <w:tc>
          <w:tcPr>
            <w:tcW w:w="694" w:type="dxa"/>
            <w:vMerge/>
            <w:vAlign w:val="center"/>
          </w:tcPr>
          <w:p w:rsidR="007A5707" w:rsidRDefault="007A5707" w:rsidP="00AD7100">
            <w:pPr>
              <w:rPr>
                <w:b/>
              </w:rPr>
            </w:pPr>
          </w:p>
        </w:tc>
      </w:tr>
      <w:tr w:rsidR="007A5707" w:rsidTr="00AD7100">
        <w:tc>
          <w:tcPr>
            <w:tcW w:w="9859" w:type="dxa"/>
            <w:gridSpan w:val="11"/>
            <w:shd w:val="clear" w:color="auto" w:fill="F7CAAC"/>
          </w:tcPr>
          <w:p w:rsidR="007A5707" w:rsidRDefault="007A5707" w:rsidP="00AD7100">
            <w:pPr>
              <w:jc w:val="both"/>
              <w:rPr>
                <w:b/>
              </w:rPr>
            </w:pPr>
            <w:r>
              <w:rPr>
                <w:b/>
              </w:rPr>
              <w:t xml:space="preserve">Přehled o nejvýznamnější publikační a další tvůrčí činnosti nebo další profesní činnosti u odborníků z praxe vztahující se k zabezpečovaným předmětům </w:t>
            </w:r>
          </w:p>
        </w:tc>
      </w:tr>
      <w:tr w:rsidR="007A5707" w:rsidTr="007A5707">
        <w:trPr>
          <w:trHeight w:val="1799"/>
        </w:trPr>
        <w:tc>
          <w:tcPr>
            <w:tcW w:w="9859" w:type="dxa"/>
            <w:gridSpan w:val="11"/>
          </w:tcPr>
          <w:p w:rsidR="007A5707" w:rsidRDefault="007A5707" w:rsidP="007A5707">
            <w:pPr>
              <w:jc w:val="both"/>
            </w:pPr>
            <w:r>
              <w:t xml:space="preserve">HRABAL, M., M. OPLETALOVÁ a D. TUČEK. Business Process Management in Czech Higher Education. </w:t>
            </w:r>
            <w:r>
              <w:rPr>
                <w:i/>
                <w:iCs/>
              </w:rPr>
              <w:t>Journal of Applied Engineering Science</w:t>
            </w:r>
            <w:r>
              <w:t xml:space="preserve">, 2017, roč. 15, č. 1, s. 35-44. ISSN 1451-4117 (45%). </w:t>
            </w:r>
          </w:p>
          <w:p w:rsidR="007A5707" w:rsidRDefault="007A5707" w:rsidP="007A5707">
            <w:pPr>
              <w:jc w:val="both"/>
            </w:pPr>
            <w:r>
              <w:t xml:space="preserve">HRABAL, M., M. OPLETALOVÁ a D. TUČEK. Teaching Business Process management: Improving the Process of Process Modeling Course. </w:t>
            </w:r>
            <w:r>
              <w:rPr>
                <w:i/>
                <w:iCs/>
              </w:rPr>
              <w:t>Journal of Applied Engineering Science</w:t>
            </w:r>
            <w:r>
              <w:t>, 2017, roč. 15, č. 2, s. 113-121. ISSN 1451-4117 (45%).</w:t>
            </w:r>
          </w:p>
          <w:p w:rsidR="007A5707" w:rsidRDefault="007A5707" w:rsidP="007A5707">
            <w:pPr>
              <w:jc w:val="both"/>
              <w:rPr>
                <w:lang w:val="en-GB"/>
              </w:rPr>
            </w:pPr>
            <w:r>
              <w:t xml:space="preserve">OPLETALOVÁ, </w:t>
            </w:r>
            <w:r w:rsidRPr="00885C6D">
              <w:rPr>
                <w:lang w:val="en-GB"/>
              </w:rPr>
              <w:t>M</w:t>
            </w:r>
            <w:r>
              <w:rPr>
                <w:lang w:val="en-GB"/>
              </w:rPr>
              <w:t>.</w:t>
            </w:r>
            <w:r w:rsidRPr="00885C6D">
              <w:rPr>
                <w:lang w:val="en-GB"/>
              </w:rPr>
              <w:t xml:space="preserve"> Lean Healthcare:</w:t>
            </w:r>
            <w:r>
              <w:rPr>
                <w:lang w:val="en-GB"/>
              </w:rPr>
              <w:t xml:space="preserve"> </w:t>
            </w:r>
            <w:r w:rsidRPr="00885C6D">
              <w:rPr>
                <w:lang w:val="en-GB"/>
              </w:rPr>
              <w:t>An Opportunity for Czech Healthcare Facilities</w:t>
            </w:r>
            <w:r w:rsidR="00EC4910">
              <w:rPr>
                <w:lang w:val="en-GB"/>
              </w:rPr>
              <w:t>.</w:t>
            </w:r>
            <w:r>
              <w:rPr>
                <w:lang w:val="en-GB"/>
              </w:rPr>
              <w:t xml:space="preserve"> </w:t>
            </w:r>
            <w:r w:rsidRPr="00A7352C">
              <w:rPr>
                <w:i/>
                <w:lang w:val="en-GB"/>
              </w:rPr>
              <w:t>Acta Sting</w:t>
            </w:r>
            <w:r w:rsidR="00EC4910">
              <w:rPr>
                <w:lang w:val="en-GB"/>
              </w:rPr>
              <w:t>.</w:t>
            </w:r>
            <w:r>
              <w:rPr>
                <w:lang w:val="en-GB"/>
              </w:rPr>
              <w:t xml:space="preserve"> 2015</w:t>
            </w:r>
            <w:r w:rsidR="00EC4910">
              <w:rPr>
                <w:lang w:val="en-GB"/>
              </w:rPr>
              <w:t>, č. 2, s. 58- 75.</w:t>
            </w:r>
            <w:r>
              <w:rPr>
                <w:lang w:val="en-GB"/>
              </w:rPr>
              <w:t xml:space="preserve"> ISSN 1805-6873.</w:t>
            </w:r>
          </w:p>
          <w:p w:rsidR="007A5707" w:rsidRPr="00A61AB8" w:rsidRDefault="007A5707" w:rsidP="00EC4910">
            <w:pPr>
              <w:jc w:val="both"/>
            </w:pPr>
            <w:r w:rsidRPr="00B1604C">
              <w:t>OPLETALOVÁ, M. Lean Healthcare – Optima</w:t>
            </w:r>
            <w:r w:rsidR="00EC4910">
              <w:t xml:space="preserve">lizace procesů </w:t>
            </w:r>
            <w:r w:rsidR="00EC4910" w:rsidRPr="000344F7">
              <w:t>ve zdravotnictví.</w:t>
            </w:r>
            <w:r w:rsidRPr="000344F7">
              <w:t xml:space="preserve"> </w:t>
            </w:r>
            <w:r w:rsidR="00EC4910" w:rsidRPr="000344F7">
              <w:rPr>
                <w:shd w:val="clear" w:color="auto" w:fill="FFFFFF"/>
              </w:rPr>
              <w:t> In </w:t>
            </w:r>
            <w:r w:rsidR="00EC4910" w:rsidRPr="000344F7">
              <w:rPr>
                <w:i/>
                <w:iCs/>
                <w:bdr w:val="none" w:sz="0" w:space="0" w:color="auto" w:frame="1"/>
                <w:shd w:val="clear" w:color="auto" w:fill="FFFFFF"/>
              </w:rPr>
              <w:t>Průmyslové inženýrství 2014</w:t>
            </w:r>
            <w:r w:rsidR="00EC4910" w:rsidRPr="000344F7">
              <w:rPr>
                <w:shd w:val="clear" w:color="auto" w:fill="FFFFFF"/>
              </w:rPr>
              <w:t xml:space="preserve">. </w:t>
            </w:r>
            <w:r w:rsidR="00EC4910" w:rsidRPr="000344F7">
              <w:t>Plzeň: SmartMotion, 2014, s. 123-130. ISBN 978-80-87539-55-2</w:t>
            </w:r>
            <w:r w:rsidR="000344F7">
              <w:t>.</w:t>
            </w:r>
          </w:p>
        </w:tc>
      </w:tr>
      <w:tr w:rsidR="007A5707" w:rsidTr="00AD7100">
        <w:trPr>
          <w:trHeight w:val="218"/>
        </w:trPr>
        <w:tc>
          <w:tcPr>
            <w:tcW w:w="9859" w:type="dxa"/>
            <w:gridSpan w:val="11"/>
            <w:shd w:val="clear" w:color="auto" w:fill="F7CAAC"/>
          </w:tcPr>
          <w:p w:rsidR="007A5707" w:rsidRDefault="007A5707" w:rsidP="00AD7100">
            <w:pPr>
              <w:rPr>
                <w:b/>
              </w:rPr>
            </w:pPr>
            <w:r>
              <w:rPr>
                <w:b/>
              </w:rPr>
              <w:t>Působení v zahraničí</w:t>
            </w:r>
          </w:p>
        </w:tc>
      </w:tr>
      <w:tr w:rsidR="007A5707" w:rsidTr="007A5707">
        <w:trPr>
          <w:trHeight w:val="170"/>
        </w:trPr>
        <w:tc>
          <w:tcPr>
            <w:tcW w:w="9859" w:type="dxa"/>
            <w:gridSpan w:val="11"/>
          </w:tcPr>
          <w:p w:rsidR="007A5707" w:rsidRDefault="007A5707" w:rsidP="00AD7100">
            <w:pPr>
              <w:rPr>
                <w:b/>
              </w:rPr>
            </w:pPr>
          </w:p>
        </w:tc>
      </w:tr>
      <w:tr w:rsidR="007A5707" w:rsidTr="007A5707">
        <w:trPr>
          <w:cantSplit/>
          <w:trHeight w:val="260"/>
        </w:trPr>
        <w:tc>
          <w:tcPr>
            <w:tcW w:w="2518" w:type="dxa"/>
            <w:shd w:val="clear" w:color="auto" w:fill="F7CAAC"/>
          </w:tcPr>
          <w:p w:rsidR="007A5707" w:rsidRDefault="007A5707" w:rsidP="00AD7100">
            <w:pPr>
              <w:jc w:val="both"/>
              <w:rPr>
                <w:b/>
              </w:rPr>
            </w:pPr>
            <w:r>
              <w:rPr>
                <w:b/>
              </w:rPr>
              <w:t xml:space="preserve">Podpis </w:t>
            </w:r>
          </w:p>
        </w:tc>
        <w:tc>
          <w:tcPr>
            <w:tcW w:w="4536" w:type="dxa"/>
            <w:gridSpan w:val="5"/>
          </w:tcPr>
          <w:p w:rsidR="007A5707" w:rsidRDefault="007A5707" w:rsidP="00AD7100">
            <w:pPr>
              <w:jc w:val="both"/>
            </w:pPr>
          </w:p>
        </w:tc>
        <w:tc>
          <w:tcPr>
            <w:tcW w:w="786" w:type="dxa"/>
            <w:gridSpan w:val="2"/>
            <w:shd w:val="clear" w:color="auto" w:fill="F7CAAC"/>
          </w:tcPr>
          <w:p w:rsidR="007A5707" w:rsidRDefault="007A5707" w:rsidP="00AD7100">
            <w:pPr>
              <w:jc w:val="both"/>
            </w:pPr>
            <w:r>
              <w:rPr>
                <w:b/>
              </w:rPr>
              <w:t>datum</w:t>
            </w:r>
          </w:p>
        </w:tc>
        <w:tc>
          <w:tcPr>
            <w:tcW w:w="2019" w:type="dxa"/>
            <w:gridSpan w:val="3"/>
          </w:tcPr>
          <w:p w:rsidR="007A5707" w:rsidRDefault="007A5707" w:rsidP="00AD7100">
            <w:pPr>
              <w:jc w:val="both"/>
            </w:pPr>
          </w:p>
        </w:tc>
      </w:tr>
    </w:tbl>
    <w:p w:rsidR="002B06BF" w:rsidRDefault="002B06BF">
      <w:pPr>
        <w:spacing w:after="160" w:line="259" w:lineRule="auto"/>
      </w:pPr>
    </w:p>
    <w:p w:rsidR="00E63AB0" w:rsidRDefault="00E63AB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10C28" w:rsidTr="007555C9">
        <w:tc>
          <w:tcPr>
            <w:tcW w:w="9859" w:type="dxa"/>
            <w:gridSpan w:val="11"/>
            <w:tcBorders>
              <w:bottom w:val="double" w:sz="4" w:space="0" w:color="auto"/>
            </w:tcBorders>
            <w:shd w:val="clear" w:color="auto" w:fill="BDD6EE"/>
          </w:tcPr>
          <w:p w:rsidR="00810C28" w:rsidRDefault="00810C28" w:rsidP="007555C9">
            <w:pPr>
              <w:jc w:val="both"/>
              <w:rPr>
                <w:b/>
                <w:sz w:val="28"/>
              </w:rPr>
            </w:pPr>
            <w:r>
              <w:rPr>
                <w:b/>
                <w:sz w:val="28"/>
              </w:rPr>
              <w:lastRenderedPageBreak/>
              <w:t>C-I – Personální zabezpečení</w:t>
            </w:r>
          </w:p>
        </w:tc>
      </w:tr>
      <w:tr w:rsidR="00810C28" w:rsidTr="007555C9">
        <w:tc>
          <w:tcPr>
            <w:tcW w:w="2518" w:type="dxa"/>
            <w:tcBorders>
              <w:top w:val="double" w:sz="4" w:space="0" w:color="auto"/>
            </w:tcBorders>
            <w:shd w:val="clear" w:color="auto" w:fill="F7CAAC"/>
          </w:tcPr>
          <w:p w:rsidR="00810C28" w:rsidRDefault="00810C28" w:rsidP="007555C9">
            <w:pPr>
              <w:jc w:val="both"/>
              <w:rPr>
                <w:b/>
              </w:rPr>
            </w:pPr>
            <w:r>
              <w:rPr>
                <w:b/>
              </w:rPr>
              <w:t>Vysoká škola</w:t>
            </w:r>
          </w:p>
        </w:tc>
        <w:tc>
          <w:tcPr>
            <w:tcW w:w="7341" w:type="dxa"/>
            <w:gridSpan w:val="10"/>
          </w:tcPr>
          <w:p w:rsidR="00810C28" w:rsidRDefault="00810C28" w:rsidP="007555C9">
            <w:pPr>
              <w:jc w:val="both"/>
            </w:pPr>
            <w:r>
              <w:t>Univerzita Tomáše Bati ve Zlíně</w:t>
            </w:r>
          </w:p>
        </w:tc>
      </w:tr>
      <w:tr w:rsidR="00810C28" w:rsidTr="007555C9">
        <w:tc>
          <w:tcPr>
            <w:tcW w:w="2518" w:type="dxa"/>
            <w:shd w:val="clear" w:color="auto" w:fill="F7CAAC"/>
          </w:tcPr>
          <w:p w:rsidR="00810C28" w:rsidRDefault="00810C28" w:rsidP="007555C9">
            <w:pPr>
              <w:jc w:val="both"/>
              <w:rPr>
                <w:b/>
              </w:rPr>
            </w:pPr>
            <w:r>
              <w:rPr>
                <w:b/>
              </w:rPr>
              <w:t>Součást vysoké školy</w:t>
            </w:r>
          </w:p>
        </w:tc>
        <w:tc>
          <w:tcPr>
            <w:tcW w:w="7341" w:type="dxa"/>
            <w:gridSpan w:val="10"/>
          </w:tcPr>
          <w:p w:rsidR="00810C28" w:rsidRDefault="00810C28" w:rsidP="007555C9">
            <w:pPr>
              <w:jc w:val="both"/>
            </w:pPr>
            <w:r>
              <w:t>Fakulta managementu a ekonomiky</w:t>
            </w:r>
          </w:p>
        </w:tc>
      </w:tr>
      <w:tr w:rsidR="00810C28" w:rsidTr="007555C9">
        <w:tc>
          <w:tcPr>
            <w:tcW w:w="2518" w:type="dxa"/>
            <w:shd w:val="clear" w:color="auto" w:fill="F7CAAC"/>
          </w:tcPr>
          <w:p w:rsidR="00810C28" w:rsidRDefault="00810C28" w:rsidP="007555C9">
            <w:pPr>
              <w:jc w:val="both"/>
              <w:rPr>
                <w:b/>
              </w:rPr>
            </w:pPr>
            <w:r>
              <w:rPr>
                <w:b/>
              </w:rPr>
              <w:t>Název studijního programu</w:t>
            </w:r>
          </w:p>
        </w:tc>
        <w:tc>
          <w:tcPr>
            <w:tcW w:w="7341" w:type="dxa"/>
            <w:gridSpan w:val="10"/>
          </w:tcPr>
          <w:p w:rsidR="00810C28" w:rsidRDefault="00810C28" w:rsidP="007555C9">
            <w:pPr>
              <w:jc w:val="both"/>
            </w:pPr>
            <w:r>
              <w:t>Management ve zdravotnictví</w:t>
            </w:r>
          </w:p>
        </w:tc>
      </w:tr>
      <w:tr w:rsidR="00810C28" w:rsidTr="007555C9">
        <w:tc>
          <w:tcPr>
            <w:tcW w:w="2518" w:type="dxa"/>
            <w:shd w:val="clear" w:color="auto" w:fill="F7CAAC"/>
          </w:tcPr>
          <w:p w:rsidR="00810C28" w:rsidRDefault="00810C28" w:rsidP="007555C9">
            <w:pPr>
              <w:jc w:val="both"/>
              <w:rPr>
                <w:b/>
              </w:rPr>
            </w:pPr>
            <w:r>
              <w:rPr>
                <w:b/>
              </w:rPr>
              <w:t>Jméno a příjmení</w:t>
            </w:r>
          </w:p>
        </w:tc>
        <w:tc>
          <w:tcPr>
            <w:tcW w:w="4536" w:type="dxa"/>
            <w:gridSpan w:val="5"/>
          </w:tcPr>
          <w:p w:rsidR="00810C28" w:rsidRDefault="00810C28" w:rsidP="007555C9">
            <w:pPr>
              <w:jc w:val="both"/>
            </w:pPr>
            <w:r>
              <w:t xml:space="preserve">Milana </w:t>
            </w:r>
            <w:r w:rsidR="00601817">
              <w:t>OTRUSINOVÁ</w:t>
            </w:r>
          </w:p>
        </w:tc>
        <w:tc>
          <w:tcPr>
            <w:tcW w:w="709" w:type="dxa"/>
            <w:shd w:val="clear" w:color="auto" w:fill="F7CAAC"/>
          </w:tcPr>
          <w:p w:rsidR="00810C28" w:rsidRDefault="00810C28" w:rsidP="007555C9">
            <w:pPr>
              <w:jc w:val="both"/>
              <w:rPr>
                <w:b/>
              </w:rPr>
            </w:pPr>
            <w:r>
              <w:rPr>
                <w:b/>
              </w:rPr>
              <w:t>Tituly</w:t>
            </w:r>
          </w:p>
        </w:tc>
        <w:tc>
          <w:tcPr>
            <w:tcW w:w="2096" w:type="dxa"/>
            <w:gridSpan w:val="4"/>
          </w:tcPr>
          <w:p w:rsidR="00810C28" w:rsidRDefault="00810C28" w:rsidP="007555C9">
            <w:pPr>
              <w:jc w:val="both"/>
            </w:pPr>
            <w:r>
              <w:t>Ing., Ph.D.</w:t>
            </w:r>
          </w:p>
        </w:tc>
      </w:tr>
      <w:tr w:rsidR="00810C28" w:rsidTr="007555C9">
        <w:tc>
          <w:tcPr>
            <w:tcW w:w="2518" w:type="dxa"/>
            <w:shd w:val="clear" w:color="auto" w:fill="F7CAAC"/>
          </w:tcPr>
          <w:p w:rsidR="00810C28" w:rsidRDefault="00810C28" w:rsidP="007555C9">
            <w:pPr>
              <w:jc w:val="both"/>
              <w:rPr>
                <w:b/>
              </w:rPr>
            </w:pPr>
            <w:r>
              <w:rPr>
                <w:b/>
              </w:rPr>
              <w:t>Rok narození</w:t>
            </w:r>
          </w:p>
        </w:tc>
        <w:tc>
          <w:tcPr>
            <w:tcW w:w="829" w:type="dxa"/>
          </w:tcPr>
          <w:p w:rsidR="00810C28" w:rsidRDefault="00810C28" w:rsidP="007555C9">
            <w:pPr>
              <w:jc w:val="both"/>
            </w:pPr>
            <w:r>
              <w:t>1962</w:t>
            </w:r>
          </w:p>
        </w:tc>
        <w:tc>
          <w:tcPr>
            <w:tcW w:w="1721" w:type="dxa"/>
            <w:shd w:val="clear" w:color="auto" w:fill="F7CAAC"/>
          </w:tcPr>
          <w:p w:rsidR="00810C28" w:rsidRDefault="00810C28" w:rsidP="007555C9">
            <w:pPr>
              <w:jc w:val="both"/>
              <w:rPr>
                <w:b/>
              </w:rPr>
            </w:pPr>
            <w:r>
              <w:rPr>
                <w:b/>
              </w:rPr>
              <w:t>typ vztahu k VŠ</w:t>
            </w:r>
          </w:p>
        </w:tc>
        <w:tc>
          <w:tcPr>
            <w:tcW w:w="992" w:type="dxa"/>
            <w:gridSpan w:val="2"/>
          </w:tcPr>
          <w:p w:rsidR="00810C28" w:rsidRDefault="00810C28" w:rsidP="007555C9">
            <w:pPr>
              <w:jc w:val="both"/>
            </w:pPr>
            <w:r>
              <w:t>pp</w:t>
            </w:r>
          </w:p>
        </w:tc>
        <w:tc>
          <w:tcPr>
            <w:tcW w:w="994" w:type="dxa"/>
            <w:shd w:val="clear" w:color="auto" w:fill="F7CAAC"/>
          </w:tcPr>
          <w:p w:rsidR="00810C28" w:rsidRDefault="00810C28" w:rsidP="007555C9">
            <w:pPr>
              <w:jc w:val="both"/>
              <w:rPr>
                <w:b/>
              </w:rPr>
            </w:pPr>
            <w:r>
              <w:rPr>
                <w:b/>
              </w:rPr>
              <w:t>rozsah</w:t>
            </w:r>
          </w:p>
        </w:tc>
        <w:tc>
          <w:tcPr>
            <w:tcW w:w="709" w:type="dxa"/>
          </w:tcPr>
          <w:p w:rsidR="00810C28" w:rsidRDefault="00810C28" w:rsidP="007555C9">
            <w:pPr>
              <w:jc w:val="both"/>
            </w:pPr>
            <w:r>
              <w:t>40</w:t>
            </w:r>
          </w:p>
        </w:tc>
        <w:tc>
          <w:tcPr>
            <w:tcW w:w="709" w:type="dxa"/>
            <w:gridSpan w:val="2"/>
            <w:shd w:val="clear" w:color="auto" w:fill="F7CAAC"/>
          </w:tcPr>
          <w:p w:rsidR="00810C28" w:rsidRDefault="00810C28" w:rsidP="007555C9">
            <w:pPr>
              <w:jc w:val="both"/>
              <w:rPr>
                <w:b/>
              </w:rPr>
            </w:pPr>
            <w:r>
              <w:rPr>
                <w:b/>
              </w:rPr>
              <w:t>do kdy</w:t>
            </w:r>
          </w:p>
        </w:tc>
        <w:tc>
          <w:tcPr>
            <w:tcW w:w="1387" w:type="dxa"/>
            <w:gridSpan w:val="2"/>
          </w:tcPr>
          <w:p w:rsidR="00810C28" w:rsidRDefault="00810C28" w:rsidP="007555C9">
            <w:pPr>
              <w:jc w:val="both"/>
            </w:pPr>
            <w:r>
              <w:t>N</w:t>
            </w:r>
          </w:p>
        </w:tc>
      </w:tr>
      <w:tr w:rsidR="00810C28" w:rsidTr="007555C9">
        <w:tc>
          <w:tcPr>
            <w:tcW w:w="5068" w:type="dxa"/>
            <w:gridSpan w:val="3"/>
            <w:shd w:val="clear" w:color="auto" w:fill="F7CAAC"/>
          </w:tcPr>
          <w:p w:rsidR="00810C28" w:rsidRDefault="00810C28" w:rsidP="007555C9">
            <w:pPr>
              <w:jc w:val="both"/>
              <w:rPr>
                <w:b/>
              </w:rPr>
            </w:pPr>
            <w:r>
              <w:rPr>
                <w:b/>
              </w:rPr>
              <w:t>Typ vztahu na součásti VŠ, která uskutečňuje st. program</w:t>
            </w:r>
          </w:p>
        </w:tc>
        <w:tc>
          <w:tcPr>
            <w:tcW w:w="992" w:type="dxa"/>
            <w:gridSpan w:val="2"/>
          </w:tcPr>
          <w:p w:rsidR="00810C28" w:rsidRDefault="00810C28" w:rsidP="007555C9">
            <w:pPr>
              <w:jc w:val="both"/>
            </w:pPr>
            <w:r>
              <w:t>pp</w:t>
            </w:r>
          </w:p>
        </w:tc>
        <w:tc>
          <w:tcPr>
            <w:tcW w:w="994" w:type="dxa"/>
            <w:shd w:val="clear" w:color="auto" w:fill="F7CAAC"/>
          </w:tcPr>
          <w:p w:rsidR="00810C28" w:rsidRDefault="00810C28" w:rsidP="007555C9">
            <w:pPr>
              <w:jc w:val="both"/>
              <w:rPr>
                <w:b/>
              </w:rPr>
            </w:pPr>
            <w:r>
              <w:rPr>
                <w:b/>
              </w:rPr>
              <w:t>rozsah</w:t>
            </w:r>
          </w:p>
        </w:tc>
        <w:tc>
          <w:tcPr>
            <w:tcW w:w="709" w:type="dxa"/>
          </w:tcPr>
          <w:p w:rsidR="00810C28" w:rsidRDefault="00810C28" w:rsidP="007555C9">
            <w:pPr>
              <w:jc w:val="both"/>
            </w:pPr>
            <w:r>
              <w:t>40</w:t>
            </w:r>
          </w:p>
        </w:tc>
        <w:tc>
          <w:tcPr>
            <w:tcW w:w="709" w:type="dxa"/>
            <w:gridSpan w:val="2"/>
            <w:shd w:val="clear" w:color="auto" w:fill="F7CAAC"/>
          </w:tcPr>
          <w:p w:rsidR="00810C28" w:rsidRDefault="00810C28" w:rsidP="007555C9">
            <w:pPr>
              <w:jc w:val="both"/>
              <w:rPr>
                <w:b/>
              </w:rPr>
            </w:pPr>
            <w:r>
              <w:rPr>
                <w:b/>
              </w:rPr>
              <w:t>do kdy</w:t>
            </w:r>
          </w:p>
        </w:tc>
        <w:tc>
          <w:tcPr>
            <w:tcW w:w="1387" w:type="dxa"/>
            <w:gridSpan w:val="2"/>
          </w:tcPr>
          <w:p w:rsidR="00810C28" w:rsidRDefault="00810C28" w:rsidP="007555C9">
            <w:pPr>
              <w:jc w:val="both"/>
            </w:pPr>
            <w:r>
              <w:t>N</w:t>
            </w:r>
          </w:p>
        </w:tc>
      </w:tr>
      <w:tr w:rsidR="00810C28" w:rsidTr="007555C9">
        <w:tc>
          <w:tcPr>
            <w:tcW w:w="6060" w:type="dxa"/>
            <w:gridSpan w:val="5"/>
            <w:shd w:val="clear" w:color="auto" w:fill="F7CAAC"/>
          </w:tcPr>
          <w:p w:rsidR="00810C28" w:rsidRDefault="00810C28" w:rsidP="007555C9">
            <w:pPr>
              <w:jc w:val="both"/>
            </w:pPr>
            <w:r>
              <w:rPr>
                <w:b/>
              </w:rPr>
              <w:t>Další současná působení jako akademický pracovník na jiných VŠ</w:t>
            </w:r>
          </w:p>
        </w:tc>
        <w:tc>
          <w:tcPr>
            <w:tcW w:w="1703" w:type="dxa"/>
            <w:gridSpan w:val="2"/>
            <w:shd w:val="clear" w:color="auto" w:fill="F7CAAC"/>
          </w:tcPr>
          <w:p w:rsidR="00810C28" w:rsidRDefault="00810C28" w:rsidP="007555C9">
            <w:pPr>
              <w:jc w:val="both"/>
              <w:rPr>
                <w:b/>
              </w:rPr>
            </w:pPr>
            <w:r>
              <w:rPr>
                <w:b/>
              </w:rPr>
              <w:t>typ prac. vztahu</w:t>
            </w:r>
          </w:p>
        </w:tc>
        <w:tc>
          <w:tcPr>
            <w:tcW w:w="2096" w:type="dxa"/>
            <w:gridSpan w:val="4"/>
            <w:shd w:val="clear" w:color="auto" w:fill="F7CAAC"/>
          </w:tcPr>
          <w:p w:rsidR="00810C28" w:rsidRDefault="00810C28" w:rsidP="007555C9">
            <w:pPr>
              <w:jc w:val="both"/>
              <w:rPr>
                <w:b/>
              </w:rPr>
            </w:pPr>
            <w:r>
              <w:rPr>
                <w:b/>
              </w:rPr>
              <w:t>rozsah</w:t>
            </w:r>
          </w:p>
        </w:tc>
      </w:tr>
      <w:tr w:rsidR="00810C28" w:rsidTr="007555C9">
        <w:tc>
          <w:tcPr>
            <w:tcW w:w="6060" w:type="dxa"/>
            <w:gridSpan w:val="5"/>
          </w:tcPr>
          <w:p w:rsidR="00810C28" w:rsidRDefault="00810C28" w:rsidP="007555C9">
            <w:pPr>
              <w:jc w:val="both"/>
            </w:pPr>
          </w:p>
        </w:tc>
        <w:tc>
          <w:tcPr>
            <w:tcW w:w="1703" w:type="dxa"/>
            <w:gridSpan w:val="2"/>
          </w:tcPr>
          <w:p w:rsidR="00810C28" w:rsidRDefault="00810C28" w:rsidP="007555C9">
            <w:pPr>
              <w:jc w:val="both"/>
            </w:pPr>
          </w:p>
        </w:tc>
        <w:tc>
          <w:tcPr>
            <w:tcW w:w="2096" w:type="dxa"/>
            <w:gridSpan w:val="4"/>
          </w:tcPr>
          <w:p w:rsidR="00810C28" w:rsidRDefault="00810C28" w:rsidP="007555C9">
            <w:pPr>
              <w:jc w:val="both"/>
            </w:pPr>
          </w:p>
        </w:tc>
      </w:tr>
      <w:tr w:rsidR="00810C28" w:rsidTr="007555C9">
        <w:tc>
          <w:tcPr>
            <w:tcW w:w="6060" w:type="dxa"/>
            <w:gridSpan w:val="5"/>
          </w:tcPr>
          <w:p w:rsidR="00810C28" w:rsidRDefault="00810C28" w:rsidP="007555C9">
            <w:pPr>
              <w:jc w:val="both"/>
            </w:pPr>
          </w:p>
        </w:tc>
        <w:tc>
          <w:tcPr>
            <w:tcW w:w="1703" w:type="dxa"/>
            <w:gridSpan w:val="2"/>
          </w:tcPr>
          <w:p w:rsidR="00810C28" w:rsidRDefault="00810C28" w:rsidP="007555C9">
            <w:pPr>
              <w:jc w:val="both"/>
            </w:pPr>
          </w:p>
        </w:tc>
        <w:tc>
          <w:tcPr>
            <w:tcW w:w="2096" w:type="dxa"/>
            <w:gridSpan w:val="4"/>
          </w:tcPr>
          <w:p w:rsidR="00810C28" w:rsidRDefault="00810C28" w:rsidP="007555C9">
            <w:pPr>
              <w:jc w:val="both"/>
            </w:pPr>
          </w:p>
        </w:tc>
      </w:tr>
      <w:tr w:rsidR="00810C28" w:rsidTr="007555C9">
        <w:tc>
          <w:tcPr>
            <w:tcW w:w="9859" w:type="dxa"/>
            <w:gridSpan w:val="11"/>
            <w:shd w:val="clear" w:color="auto" w:fill="F7CAAC"/>
          </w:tcPr>
          <w:p w:rsidR="00810C28" w:rsidRDefault="00810C28" w:rsidP="007555C9">
            <w:pPr>
              <w:jc w:val="both"/>
            </w:pPr>
            <w:r>
              <w:rPr>
                <w:b/>
              </w:rPr>
              <w:t>Předměty příslušného studijního programu a způsob zapojení do jejich výuky, příp. další zapojení do uskutečňování studijního programu</w:t>
            </w:r>
          </w:p>
        </w:tc>
      </w:tr>
      <w:tr w:rsidR="00810C28" w:rsidTr="007555C9">
        <w:trPr>
          <w:trHeight w:val="621"/>
        </w:trPr>
        <w:tc>
          <w:tcPr>
            <w:tcW w:w="9859" w:type="dxa"/>
            <w:gridSpan w:val="11"/>
            <w:tcBorders>
              <w:top w:val="nil"/>
            </w:tcBorders>
          </w:tcPr>
          <w:p w:rsidR="00810C28" w:rsidRDefault="00810C28" w:rsidP="007555C9">
            <w:pPr>
              <w:jc w:val="both"/>
            </w:pPr>
            <w:r>
              <w:t>Hospodaření nepodnikatelských organizací – garant, přednášející (100%)</w:t>
            </w:r>
          </w:p>
          <w:p w:rsidR="00810C28" w:rsidRDefault="00810C28" w:rsidP="007555C9">
            <w:pPr>
              <w:jc w:val="both"/>
            </w:pPr>
            <w:r>
              <w:t>Ekonomika ve zdravotnictví – garant, přednášející (100%)</w:t>
            </w:r>
          </w:p>
        </w:tc>
      </w:tr>
      <w:tr w:rsidR="00810C28" w:rsidTr="007555C9">
        <w:tc>
          <w:tcPr>
            <w:tcW w:w="9859" w:type="dxa"/>
            <w:gridSpan w:val="11"/>
            <w:shd w:val="clear" w:color="auto" w:fill="F7CAAC"/>
          </w:tcPr>
          <w:p w:rsidR="00810C28" w:rsidRDefault="00810C28" w:rsidP="007555C9">
            <w:pPr>
              <w:jc w:val="both"/>
            </w:pPr>
            <w:r>
              <w:rPr>
                <w:b/>
              </w:rPr>
              <w:t xml:space="preserve">Údaje o vzdělání na VŠ </w:t>
            </w:r>
          </w:p>
        </w:tc>
      </w:tr>
      <w:tr w:rsidR="00810C28" w:rsidTr="007555C9">
        <w:trPr>
          <w:trHeight w:val="860"/>
        </w:trPr>
        <w:tc>
          <w:tcPr>
            <w:tcW w:w="9859" w:type="dxa"/>
            <w:gridSpan w:val="11"/>
          </w:tcPr>
          <w:p w:rsidR="00810C28" w:rsidRPr="009A3584" w:rsidRDefault="00810C28" w:rsidP="007555C9">
            <w:pPr>
              <w:tabs>
                <w:tab w:val="left" w:pos="1418"/>
              </w:tabs>
              <w:autoSpaceDE w:val="0"/>
              <w:autoSpaceDN w:val="0"/>
              <w:adjustRightInd w:val="0"/>
              <w:ind w:left="1416" w:hanging="1416"/>
              <w:rPr>
                <w:color w:val="000000"/>
                <w:szCs w:val="24"/>
              </w:rPr>
            </w:pPr>
            <w:r w:rsidRPr="00412E62">
              <w:rPr>
                <w:b/>
              </w:rPr>
              <w:t>2008</w:t>
            </w:r>
            <w:r>
              <w:rPr>
                <w:b/>
              </w:rPr>
              <w:t>:</w:t>
            </w:r>
            <w:r w:rsidRPr="00C41EBA">
              <w:t xml:space="preserve">                  </w:t>
            </w:r>
            <w:r>
              <w:tab/>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810C28" w:rsidRPr="00C41EBA" w:rsidRDefault="00195D8E">
            <w:pPr>
              <w:jc w:val="both"/>
            </w:pPr>
            <w:r>
              <w:rPr>
                <w:b/>
              </w:rPr>
              <w:t>1980-</w:t>
            </w:r>
            <w:r w:rsidR="00810C28" w:rsidRPr="00412E62">
              <w:rPr>
                <w:b/>
              </w:rPr>
              <w:t>1985</w:t>
            </w:r>
            <w:r w:rsidR="00810C28">
              <w:rPr>
                <w:b/>
              </w:rPr>
              <w:t>:</w:t>
            </w:r>
            <w:r w:rsidR="00810C28" w:rsidRPr="00C41EBA">
              <w:t xml:space="preserve">          VUT Brno, Fakulta strojní, obor Ekonomika a řízení</w:t>
            </w:r>
            <w:r w:rsidR="00810C28">
              <w:t xml:space="preserve"> (</w:t>
            </w:r>
            <w:r w:rsidR="00810C28" w:rsidRPr="00865075">
              <w:rPr>
                <w:b/>
              </w:rPr>
              <w:t>Ing.</w:t>
            </w:r>
            <w:r w:rsidR="00810C28">
              <w:t>)</w:t>
            </w:r>
          </w:p>
        </w:tc>
      </w:tr>
      <w:tr w:rsidR="00810C28" w:rsidTr="007555C9">
        <w:tc>
          <w:tcPr>
            <w:tcW w:w="9859" w:type="dxa"/>
            <w:gridSpan w:val="11"/>
            <w:shd w:val="clear" w:color="auto" w:fill="F7CAAC"/>
          </w:tcPr>
          <w:p w:rsidR="00810C28" w:rsidRDefault="00810C28" w:rsidP="007555C9">
            <w:pPr>
              <w:jc w:val="both"/>
              <w:rPr>
                <w:b/>
              </w:rPr>
            </w:pPr>
            <w:r>
              <w:rPr>
                <w:b/>
              </w:rPr>
              <w:t>Údaje o odborném působení od absolvování VŠ</w:t>
            </w:r>
          </w:p>
        </w:tc>
      </w:tr>
      <w:tr w:rsidR="00810C28" w:rsidTr="007555C9">
        <w:trPr>
          <w:trHeight w:val="1090"/>
        </w:trPr>
        <w:tc>
          <w:tcPr>
            <w:tcW w:w="9859" w:type="dxa"/>
            <w:gridSpan w:val="11"/>
          </w:tcPr>
          <w:p w:rsidR="00810C28" w:rsidRDefault="00810C28" w:rsidP="007555C9">
            <w:pPr>
              <w:jc w:val="both"/>
            </w:pPr>
            <w:r w:rsidRPr="00412E62">
              <w:rPr>
                <w:b/>
              </w:rPr>
              <w:t>1985-1988</w:t>
            </w:r>
            <w:r>
              <w:rPr>
                <w:b/>
              </w:rPr>
              <w:t>:</w:t>
            </w:r>
            <w:r w:rsidRPr="00C41EBA">
              <w:t xml:space="preserve">      </w:t>
            </w:r>
            <w:r>
              <w:tab/>
            </w:r>
            <w:r w:rsidRPr="00C41EBA">
              <w:t>Podnik výpočetní techniky Brno, Analytička, programátorka</w:t>
            </w:r>
          </w:p>
          <w:p w:rsidR="00810C28" w:rsidRPr="00C41EBA" w:rsidRDefault="00810C28" w:rsidP="007555C9">
            <w:r w:rsidRPr="00412E62">
              <w:rPr>
                <w:b/>
              </w:rPr>
              <w:t>1988-1993</w:t>
            </w:r>
            <w:r>
              <w:rPr>
                <w:b/>
              </w:rPr>
              <w:t>:</w:t>
            </w:r>
            <w:r w:rsidRPr="00C41EBA">
              <w:t xml:space="preserve">      </w:t>
            </w:r>
            <w:r>
              <w:tab/>
            </w:r>
            <w:r w:rsidRPr="00C41EBA">
              <w:t>Průmyslové stavby Zlín, Analytička, programátorka</w:t>
            </w:r>
          </w:p>
          <w:p w:rsidR="00810C28" w:rsidRPr="00C41EBA" w:rsidRDefault="00810C28" w:rsidP="007555C9">
            <w:r w:rsidRPr="00412E62">
              <w:rPr>
                <w:b/>
              </w:rPr>
              <w:t>1993-1997:</w:t>
            </w:r>
            <w:r w:rsidRPr="00C41EBA">
              <w:t xml:space="preserve">     </w:t>
            </w:r>
            <w:r>
              <w:tab/>
            </w:r>
            <w:r w:rsidRPr="00C41EBA">
              <w:t>Správa přípravy učňů Praha, Metodička, ekonomka, zástupkyně ředitele</w:t>
            </w:r>
          </w:p>
          <w:p w:rsidR="00810C28" w:rsidRPr="00C41EBA" w:rsidRDefault="00810C28" w:rsidP="007555C9">
            <w:r w:rsidRPr="00412E62">
              <w:rPr>
                <w:b/>
              </w:rPr>
              <w:t>1997-1998:</w:t>
            </w:r>
            <w:r>
              <w:tab/>
            </w:r>
            <w:r w:rsidRPr="00C41EBA">
              <w:t>ISŠT – COP Zlín, Ekonomka, zástupkyně ředitele</w:t>
            </w:r>
          </w:p>
          <w:p w:rsidR="00810C28" w:rsidRPr="00C41EBA" w:rsidRDefault="00810C28" w:rsidP="007555C9">
            <w:r w:rsidRPr="00412E62">
              <w:rPr>
                <w:b/>
              </w:rPr>
              <w:t>1998-2004</w:t>
            </w:r>
            <w:r>
              <w:rPr>
                <w:b/>
              </w:rPr>
              <w:t>:</w:t>
            </w:r>
            <w:r w:rsidRPr="00C41EBA">
              <w:t xml:space="preserve">      </w:t>
            </w:r>
            <w:r>
              <w:tab/>
            </w:r>
            <w:r w:rsidRPr="00C41EBA">
              <w:t>Střední odborné učiliště Zlín, Ekonomka, zástupkyně ředitele</w:t>
            </w:r>
          </w:p>
          <w:p w:rsidR="00810C28" w:rsidRDefault="00810C28" w:rsidP="007555C9">
            <w:pPr>
              <w:jc w:val="both"/>
            </w:pPr>
            <w:r w:rsidRPr="00412E62">
              <w:rPr>
                <w:b/>
              </w:rPr>
              <w:t>2004-dosud</w:t>
            </w:r>
            <w:r>
              <w:t>:</w:t>
            </w:r>
            <w:r w:rsidRPr="00C41EBA">
              <w:t xml:space="preserve">   </w:t>
            </w:r>
            <w:r>
              <w:tab/>
            </w:r>
            <w:r w:rsidRPr="00C41EBA">
              <w:t xml:space="preserve">UTB ve Zlíně, FaME, Ústav financí a účetnictví, </w:t>
            </w:r>
            <w:r>
              <w:t>akademický pracovník</w:t>
            </w:r>
            <w:r w:rsidRPr="00C41EBA">
              <w:t xml:space="preserve"> </w:t>
            </w:r>
          </w:p>
        </w:tc>
      </w:tr>
      <w:tr w:rsidR="00810C28" w:rsidTr="007555C9">
        <w:trPr>
          <w:trHeight w:val="250"/>
        </w:trPr>
        <w:tc>
          <w:tcPr>
            <w:tcW w:w="9859" w:type="dxa"/>
            <w:gridSpan w:val="11"/>
            <w:shd w:val="clear" w:color="auto" w:fill="F7CAAC"/>
          </w:tcPr>
          <w:p w:rsidR="00810C28" w:rsidRDefault="00810C28" w:rsidP="007555C9">
            <w:pPr>
              <w:jc w:val="both"/>
            </w:pPr>
            <w:r>
              <w:rPr>
                <w:b/>
              </w:rPr>
              <w:t>Zkušenosti s vedením kvalifikačních a rigorózních prací</w:t>
            </w:r>
          </w:p>
        </w:tc>
      </w:tr>
      <w:tr w:rsidR="00810C28" w:rsidTr="00810C28">
        <w:trPr>
          <w:trHeight w:val="284"/>
        </w:trPr>
        <w:tc>
          <w:tcPr>
            <w:tcW w:w="9859" w:type="dxa"/>
            <w:gridSpan w:val="11"/>
          </w:tcPr>
          <w:p w:rsidR="00195D8E" w:rsidRDefault="00195D8E" w:rsidP="00195D8E">
            <w:pPr>
              <w:jc w:val="both"/>
            </w:pPr>
            <w:r>
              <w:t>Počet vedených bakalářských prací – 84</w:t>
            </w:r>
          </w:p>
          <w:p w:rsidR="00810C28" w:rsidRDefault="00195D8E">
            <w:pPr>
              <w:jc w:val="both"/>
            </w:pPr>
            <w:r>
              <w:t>Počet vedených diplomových prací – 104</w:t>
            </w:r>
          </w:p>
        </w:tc>
      </w:tr>
      <w:tr w:rsidR="00810C28" w:rsidTr="007555C9">
        <w:trPr>
          <w:cantSplit/>
        </w:trPr>
        <w:tc>
          <w:tcPr>
            <w:tcW w:w="3347" w:type="dxa"/>
            <w:gridSpan w:val="2"/>
            <w:tcBorders>
              <w:top w:val="single" w:sz="12" w:space="0" w:color="auto"/>
            </w:tcBorders>
            <w:shd w:val="clear" w:color="auto" w:fill="F7CAAC"/>
          </w:tcPr>
          <w:p w:rsidR="00810C28" w:rsidRDefault="00810C28" w:rsidP="007555C9">
            <w:pPr>
              <w:jc w:val="both"/>
            </w:pPr>
            <w:r>
              <w:rPr>
                <w:b/>
              </w:rPr>
              <w:t xml:space="preserve">Obor habilitačního řízení </w:t>
            </w:r>
          </w:p>
        </w:tc>
        <w:tc>
          <w:tcPr>
            <w:tcW w:w="2245" w:type="dxa"/>
            <w:gridSpan w:val="2"/>
            <w:tcBorders>
              <w:top w:val="single" w:sz="12" w:space="0" w:color="auto"/>
            </w:tcBorders>
            <w:shd w:val="clear" w:color="auto" w:fill="F7CAAC"/>
          </w:tcPr>
          <w:p w:rsidR="00810C28" w:rsidRDefault="00810C28" w:rsidP="007555C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10C28" w:rsidRDefault="00810C28" w:rsidP="007555C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10C28" w:rsidRDefault="00810C28" w:rsidP="007555C9">
            <w:pPr>
              <w:jc w:val="both"/>
              <w:rPr>
                <w:b/>
              </w:rPr>
            </w:pPr>
            <w:r>
              <w:rPr>
                <w:b/>
              </w:rPr>
              <w:t>Ohlasy publikací</w:t>
            </w:r>
          </w:p>
        </w:tc>
      </w:tr>
      <w:tr w:rsidR="00810C28" w:rsidTr="007555C9">
        <w:trPr>
          <w:cantSplit/>
        </w:trPr>
        <w:tc>
          <w:tcPr>
            <w:tcW w:w="3347" w:type="dxa"/>
            <w:gridSpan w:val="2"/>
          </w:tcPr>
          <w:p w:rsidR="00810C28" w:rsidRDefault="00810C28" w:rsidP="007555C9">
            <w:pPr>
              <w:jc w:val="both"/>
            </w:pPr>
          </w:p>
        </w:tc>
        <w:tc>
          <w:tcPr>
            <w:tcW w:w="2245" w:type="dxa"/>
            <w:gridSpan w:val="2"/>
          </w:tcPr>
          <w:p w:rsidR="00810C28" w:rsidRDefault="00810C28" w:rsidP="007555C9">
            <w:pPr>
              <w:jc w:val="both"/>
            </w:pPr>
          </w:p>
        </w:tc>
        <w:tc>
          <w:tcPr>
            <w:tcW w:w="2248" w:type="dxa"/>
            <w:gridSpan w:val="4"/>
            <w:tcBorders>
              <w:right w:val="single" w:sz="12" w:space="0" w:color="auto"/>
            </w:tcBorders>
          </w:tcPr>
          <w:p w:rsidR="00810C28" w:rsidRDefault="00810C28" w:rsidP="007555C9">
            <w:pPr>
              <w:jc w:val="both"/>
            </w:pPr>
          </w:p>
        </w:tc>
        <w:tc>
          <w:tcPr>
            <w:tcW w:w="632" w:type="dxa"/>
            <w:tcBorders>
              <w:left w:val="single" w:sz="12" w:space="0" w:color="auto"/>
            </w:tcBorders>
            <w:shd w:val="clear" w:color="auto" w:fill="F7CAAC"/>
          </w:tcPr>
          <w:p w:rsidR="00810C28" w:rsidRDefault="00810C28" w:rsidP="007555C9">
            <w:pPr>
              <w:jc w:val="both"/>
            </w:pPr>
            <w:r>
              <w:rPr>
                <w:b/>
              </w:rPr>
              <w:t>WOS</w:t>
            </w:r>
          </w:p>
        </w:tc>
        <w:tc>
          <w:tcPr>
            <w:tcW w:w="693" w:type="dxa"/>
            <w:shd w:val="clear" w:color="auto" w:fill="F7CAAC"/>
          </w:tcPr>
          <w:p w:rsidR="00810C28" w:rsidRDefault="00810C28" w:rsidP="007555C9">
            <w:pPr>
              <w:jc w:val="both"/>
              <w:rPr>
                <w:sz w:val="18"/>
              </w:rPr>
            </w:pPr>
            <w:r>
              <w:rPr>
                <w:b/>
                <w:sz w:val="18"/>
              </w:rPr>
              <w:t>Scopus</w:t>
            </w:r>
          </w:p>
        </w:tc>
        <w:tc>
          <w:tcPr>
            <w:tcW w:w="694" w:type="dxa"/>
            <w:shd w:val="clear" w:color="auto" w:fill="F7CAAC"/>
          </w:tcPr>
          <w:p w:rsidR="00810C28" w:rsidRDefault="00810C28" w:rsidP="007555C9">
            <w:pPr>
              <w:jc w:val="both"/>
            </w:pPr>
            <w:r>
              <w:rPr>
                <w:b/>
                <w:sz w:val="18"/>
              </w:rPr>
              <w:t>ostatní</w:t>
            </w:r>
          </w:p>
        </w:tc>
      </w:tr>
      <w:tr w:rsidR="00810C28" w:rsidTr="007555C9">
        <w:trPr>
          <w:cantSplit/>
          <w:trHeight w:val="70"/>
        </w:trPr>
        <w:tc>
          <w:tcPr>
            <w:tcW w:w="3347" w:type="dxa"/>
            <w:gridSpan w:val="2"/>
            <w:shd w:val="clear" w:color="auto" w:fill="F7CAAC"/>
          </w:tcPr>
          <w:p w:rsidR="00810C28" w:rsidRDefault="00810C28" w:rsidP="007555C9">
            <w:pPr>
              <w:jc w:val="both"/>
            </w:pPr>
            <w:r>
              <w:rPr>
                <w:b/>
              </w:rPr>
              <w:t>Obor jmenovacího řízení</w:t>
            </w:r>
          </w:p>
        </w:tc>
        <w:tc>
          <w:tcPr>
            <w:tcW w:w="2245" w:type="dxa"/>
            <w:gridSpan w:val="2"/>
            <w:shd w:val="clear" w:color="auto" w:fill="F7CAAC"/>
          </w:tcPr>
          <w:p w:rsidR="00810C28" w:rsidRDefault="00810C28" w:rsidP="007555C9">
            <w:pPr>
              <w:jc w:val="both"/>
            </w:pPr>
            <w:r>
              <w:rPr>
                <w:b/>
              </w:rPr>
              <w:t>Rok udělení hodnosti</w:t>
            </w:r>
          </w:p>
        </w:tc>
        <w:tc>
          <w:tcPr>
            <w:tcW w:w="2248" w:type="dxa"/>
            <w:gridSpan w:val="4"/>
            <w:tcBorders>
              <w:right w:val="single" w:sz="12" w:space="0" w:color="auto"/>
            </w:tcBorders>
            <w:shd w:val="clear" w:color="auto" w:fill="F7CAAC"/>
          </w:tcPr>
          <w:p w:rsidR="00810C28" w:rsidRDefault="00810C28" w:rsidP="007555C9">
            <w:pPr>
              <w:jc w:val="both"/>
            </w:pPr>
            <w:r>
              <w:rPr>
                <w:b/>
              </w:rPr>
              <w:t>Řízení konáno na VŠ</w:t>
            </w:r>
          </w:p>
        </w:tc>
        <w:tc>
          <w:tcPr>
            <w:tcW w:w="632" w:type="dxa"/>
            <w:vMerge w:val="restart"/>
            <w:tcBorders>
              <w:left w:val="single" w:sz="12" w:space="0" w:color="auto"/>
            </w:tcBorders>
          </w:tcPr>
          <w:p w:rsidR="00810C28" w:rsidRDefault="00195D8E" w:rsidP="007555C9">
            <w:pPr>
              <w:jc w:val="both"/>
              <w:rPr>
                <w:b/>
              </w:rPr>
            </w:pPr>
            <w:r>
              <w:rPr>
                <w:b/>
              </w:rPr>
              <w:t>1</w:t>
            </w:r>
          </w:p>
        </w:tc>
        <w:tc>
          <w:tcPr>
            <w:tcW w:w="693" w:type="dxa"/>
            <w:vMerge w:val="restart"/>
          </w:tcPr>
          <w:p w:rsidR="00810C28" w:rsidRDefault="00195D8E" w:rsidP="007555C9">
            <w:pPr>
              <w:jc w:val="both"/>
              <w:rPr>
                <w:b/>
              </w:rPr>
            </w:pPr>
            <w:r>
              <w:rPr>
                <w:b/>
              </w:rPr>
              <w:t>16</w:t>
            </w:r>
          </w:p>
        </w:tc>
        <w:tc>
          <w:tcPr>
            <w:tcW w:w="694" w:type="dxa"/>
            <w:vMerge w:val="restart"/>
          </w:tcPr>
          <w:p w:rsidR="00810C28" w:rsidRDefault="00810C28" w:rsidP="007555C9">
            <w:pPr>
              <w:jc w:val="both"/>
              <w:rPr>
                <w:b/>
              </w:rPr>
            </w:pPr>
            <w:r>
              <w:rPr>
                <w:b/>
              </w:rPr>
              <w:t>70</w:t>
            </w:r>
          </w:p>
        </w:tc>
      </w:tr>
      <w:tr w:rsidR="00810C28" w:rsidTr="007555C9">
        <w:trPr>
          <w:trHeight w:val="205"/>
        </w:trPr>
        <w:tc>
          <w:tcPr>
            <w:tcW w:w="3347" w:type="dxa"/>
            <w:gridSpan w:val="2"/>
          </w:tcPr>
          <w:p w:rsidR="00810C28" w:rsidRDefault="00810C28" w:rsidP="007555C9">
            <w:pPr>
              <w:jc w:val="both"/>
            </w:pPr>
          </w:p>
        </w:tc>
        <w:tc>
          <w:tcPr>
            <w:tcW w:w="2245" w:type="dxa"/>
            <w:gridSpan w:val="2"/>
          </w:tcPr>
          <w:p w:rsidR="00810C28" w:rsidRDefault="00810C28" w:rsidP="007555C9">
            <w:pPr>
              <w:jc w:val="both"/>
            </w:pPr>
          </w:p>
        </w:tc>
        <w:tc>
          <w:tcPr>
            <w:tcW w:w="2248" w:type="dxa"/>
            <w:gridSpan w:val="4"/>
            <w:tcBorders>
              <w:right w:val="single" w:sz="12" w:space="0" w:color="auto"/>
            </w:tcBorders>
          </w:tcPr>
          <w:p w:rsidR="00810C28" w:rsidRDefault="00810C28" w:rsidP="007555C9">
            <w:pPr>
              <w:jc w:val="both"/>
            </w:pPr>
          </w:p>
        </w:tc>
        <w:tc>
          <w:tcPr>
            <w:tcW w:w="632" w:type="dxa"/>
            <w:vMerge/>
            <w:tcBorders>
              <w:left w:val="single" w:sz="12" w:space="0" w:color="auto"/>
            </w:tcBorders>
            <w:vAlign w:val="center"/>
          </w:tcPr>
          <w:p w:rsidR="00810C28" w:rsidRDefault="00810C28" w:rsidP="007555C9">
            <w:pPr>
              <w:rPr>
                <w:b/>
              </w:rPr>
            </w:pPr>
          </w:p>
        </w:tc>
        <w:tc>
          <w:tcPr>
            <w:tcW w:w="693" w:type="dxa"/>
            <w:vMerge/>
            <w:vAlign w:val="center"/>
          </w:tcPr>
          <w:p w:rsidR="00810C28" w:rsidRDefault="00810C28" w:rsidP="007555C9">
            <w:pPr>
              <w:rPr>
                <w:b/>
              </w:rPr>
            </w:pPr>
          </w:p>
        </w:tc>
        <w:tc>
          <w:tcPr>
            <w:tcW w:w="694" w:type="dxa"/>
            <w:vMerge/>
            <w:vAlign w:val="center"/>
          </w:tcPr>
          <w:p w:rsidR="00810C28" w:rsidRDefault="00810C28" w:rsidP="007555C9">
            <w:pPr>
              <w:rPr>
                <w:b/>
              </w:rPr>
            </w:pPr>
          </w:p>
        </w:tc>
      </w:tr>
      <w:tr w:rsidR="00810C28" w:rsidTr="007555C9">
        <w:tc>
          <w:tcPr>
            <w:tcW w:w="9859" w:type="dxa"/>
            <w:gridSpan w:val="11"/>
            <w:shd w:val="clear" w:color="auto" w:fill="F7CAAC"/>
          </w:tcPr>
          <w:p w:rsidR="00810C28" w:rsidRDefault="00810C28" w:rsidP="007555C9">
            <w:pPr>
              <w:jc w:val="both"/>
              <w:rPr>
                <w:b/>
              </w:rPr>
            </w:pPr>
            <w:r>
              <w:rPr>
                <w:b/>
              </w:rPr>
              <w:t xml:space="preserve">Přehled o nejvýznamnější publikační a další tvůrčí činnosti nebo další profesní činnosti u odborníků z praxe vztahující se k zabezpečovaným předmětům </w:t>
            </w:r>
          </w:p>
        </w:tc>
      </w:tr>
      <w:tr w:rsidR="00810C28" w:rsidTr="007555C9">
        <w:trPr>
          <w:trHeight w:val="2347"/>
        </w:trPr>
        <w:tc>
          <w:tcPr>
            <w:tcW w:w="9859" w:type="dxa"/>
            <w:gridSpan w:val="11"/>
          </w:tcPr>
          <w:p w:rsidR="000344F7" w:rsidRDefault="00810C28" w:rsidP="00810C28">
            <w:pPr>
              <w:jc w:val="both"/>
            </w:pPr>
            <w:r>
              <w:t xml:space="preserve">OTRUSINOVÁ, M. Public sector accounting in the Czech Republic and Slovakia. </w:t>
            </w:r>
            <w:r w:rsidR="000344F7">
              <w:rPr>
                <w:i/>
                <w:iCs/>
              </w:rPr>
              <w:t>Administratie si Management Public.</w:t>
            </w:r>
            <w:r w:rsidR="000344F7">
              <w:t xml:space="preserve"> 2016, roč. 2016, č. 27, s. 30-45. ISSN 1583-9583.</w:t>
            </w:r>
          </w:p>
          <w:p w:rsidR="00810C28" w:rsidRDefault="00810C28" w:rsidP="00810C28">
            <w:pPr>
              <w:jc w:val="both"/>
            </w:pPr>
            <w:r>
              <w:t>ŠTEKER, K.</w:t>
            </w:r>
            <w:r w:rsidR="000344F7">
              <w:t xml:space="preserve">, </w:t>
            </w:r>
            <w:r>
              <w:t>OTRUSINOVÁ</w:t>
            </w:r>
            <w:r w:rsidR="000344F7">
              <w:t>, M</w:t>
            </w:r>
            <w:r>
              <w:t xml:space="preserve">. </w:t>
            </w:r>
            <w:r w:rsidRPr="00412E62">
              <w:rPr>
                <w:i/>
              </w:rPr>
              <w:t>Jak číst účetní výkazy. Základy českého účetnictví a výkaznictví</w:t>
            </w:r>
            <w:r w:rsidRPr="00DD5FD4">
              <w:t xml:space="preserve">. </w:t>
            </w:r>
            <w:r>
              <w:t xml:space="preserve">2. aktual. </w:t>
            </w:r>
            <w:r>
              <w:br/>
              <w:t xml:space="preserve">a rozšířené vydání. </w:t>
            </w:r>
            <w:r w:rsidRPr="00DD5FD4">
              <w:t>Praha:</w:t>
            </w:r>
            <w:r>
              <w:t xml:space="preserve"> </w:t>
            </w:r>
            <w:r w:rsidRPr="00412E62">
              <w:t>Grada Publishing</w:t>
            </w:r>
            <w:r>
              <w:t>, 2016</w:t>
            </w:r>
            <w:r w:rsidR="000344F7">
              <w:t>, 288 s.</w:t>
            </w:r>
            <w:r>
              <w:t xml:space="preserve"> ISBN </w:t>
            </w:r>
            <w:r w:rsidRPr="002C611B">
              <w:rPr>
                <w:szCs w:val="22"/>
              </w:rPr>
              <w:t>978-80-2</w:t>
            </w:r>
            <w:r>
              <w:rPr>
                <w:szCs w:val="22"/>
              </w:rPr>
              <w:t>71</w:t>
            </w:r>
            <w:r w:rsidRPr="002C611B">
              <w:rPr>
                <w:szCs w:val="22"/>
              </w:rPr>
              <w:t>-</w:t>
            </w:r>
            <w:r>
              <w:rPr>
                <w:szCs w:val="22"/>
              </w:rPr>
              <w:t>0048</w:t>
            </w:r>
            <w:r w:rsidRPr="002C611B">
              <w:rPr>
                <w:szCs w:val="22"/>
              </w:rPr>
              <w:t>-</w:t>
            </w:r>
            <w:r>
              <w:rPr>
                <w:szCs w:val="22"/>
              </w:rPr>
              <w:t>4 (50%).</w:t>
            </w:r>
          </w:p>
          <w:p w:rsidR="00810C28" w:rsidRDefault="00810C28" w:rsidP="00810C28">
            <w:pPr>
              <w:jc w:val="both"/>
            </w:pPr>
            <w:r w:rsidRPr="00A35DC3">
              <w:t>OTRUSINOVÁ, M</w:t>
            </w:r>
            <w:r>
              <w:t>.</w:t>
            </w:r>
            <w:r w:rsidR="000344F7">
              <w:t xml:space="preserve">, </w:t>
            </w:r>
            <w:r w:rsidRPr="00A35DC3">
              <w:t>PASTUSZKOVÁ</w:t>
            </w:r>
            <w:r w:rsidR="000344F7">
              <w:t>, E</w:t>
            </w:r>
            <w:r w:rsidRPr="00A35DC3">
              <w:t xml:space="preserve">. </w:t>
            </w:r>
            <w:r w:rsidRPr="00AC7BD3">
              <w:t>T</w:t>
            </w:r>
            <w:r w:rsidR="000344F7">
              <w:t>ransformation P</w:t>
            </w:r>
            <w:r w:rsidRPr="00AC7BD3">
              <w:t xml:space="preserve">rocess of </w:t>
            </w:r>
            <w:r w:rsidR="000344F7">
              <w:t>S</w:t>
            </w:r>
            <w:r w:rsidRPr="00AC7BD3">
              <w:t xml:space="preserve">tate </w:t>
            </w:r>
            <w:r w:rsidR="000344F7">
              <w:t>A</w:t>
            </w:r>
            <w:r w:rsidRPr="00AC7BD3">
              <w:t xml:space="preserve">ccounting to </w:t>
            </w:r>
            <w:r w:rsidR="000344F7">
              <w:t>Accrual Basis Accounting in Conditions of the Czech Republic.</w:t>
            </w:r>
            <w:r w:rsidRPr="00AC7BD3">
              <w:t xml:space="preserve"> </w:t>
            </w:r>
            <w:r w:rsidRPr="00A67039">
              <w:rPr>
                <w:i/>
              </w:rPr>
              <w:t>Acta universitatis agriculturae et silviculturae Mendelianae Brunensis</w:t>
            </w:r>
            <w:r w:rsidR="000344F7">
              <w:t>.</w:t>
            </w:r>
            <w:r w:rsidRPr="00AC7BD3">
              <w:t xml:space="preserve"> Brno: Mendelova univerzita v Brně, 2013, Volume 61, Issue 7, pp. 2593-2602</w:t>
            </w:r>
            <w:r w:rsidR="000344F7">
              <w:t xml:space="preserve">. </w:t>
            </w:r>
            <w:r w:rsidR="000344F7" w:rsidRPr="000344F7">
              <w:t>ISSN 1211-8516</w:t>
            </w:r>
            <w:r w:rsidR="000344F7">
              <w:t xml:space="preserve">. </w:t>
            </w:r>
            <w:r w:rsidRPr="00AC7BD3">
              <w:t xml:space="preserve"> doi:10.11118/actaun201361072593</w:t>
            </w:r>
            <w:r>
              <w:t xml:space="preserve"> (60%).</w:t>
            </w:r>
            <w:r w:rsidRPr="00AC7BD3">
              <w:t xml:space="preserve"> </w:t>
            </w:r>
          </w:p>
          <w:p w:rsidR="00810C28" w:rsidRPr="00127F51" w:rsidRDefault="00810C28" w:rsidP="00810C28">
            <w:pPr>
              <w:jc w:val="both"/>
              <w:rPr>
                <w:b/>
              </w:rPr>
            </w:pPr>
            <w:r w:rsidRPr="00A35DC3">
              <w:t>OTRUSINOVÁ, M</w:t>
            </w:r>
            <w:r>
              <w:t>.</w:t>
            </w:r>
            <w:r w:rsidR="000344F7">
              <w:t>,</w:t>
            </w:r>
            <w:r>
              <w:t xml:space="preserve"> </w:t>
            </w:r>
            <w:r w:rsidRPr="00A35DC3">
              <w:t>PASTUSZKOVÁ</w:t>
            </w:r>
            <w:r w:rsidR="000344F7">
              <w:t>, E</w:t>
            </w:r>
            <w:r w:rsidRPr="00A35DC3">
              <w:t xml:space="preserve">. </w:t>
            </w:r>
            <w:r>
              <w:t xml:space="preserve">Decision Model to Performance Management in the Public Sector Administration. </w:t>
            </w:r>
            <w:r w:rsidRPr="0067347A">
              <w:t xml:space="preserve">In </w:t>
            </w:r>
            <w:r w:rsidRPr="00A67039">
              <w:rPr>
                <w:i/>
              </w:rPr>
              <w:t>Proceedings of the 6th International Scientific Conference. Finance and the Performance of Firms in Science, Education, and Practice</w:t>
            </w:r>
            <w:r w:rsidRPr="0067347A">
              <w:t xml:space="preserve">. Zlín, </w:t>
            </w:r>
            <w:r>
              <w:t xml:space="preserve">Fakulta managementu a ekonomiky, UTB ve Zlíně, </w:t>
            </w:r>
            <w:r w:rsidRPr="0067347A">
              <w:t xml:space="preserve">April 25-26, 2013, pp. </w:t>
            </w:r>
            <w:r>
              <w:t>528</w:t>
            </w:r>
            <w:r w:rsidRPr="0067347A">
              <w:t>-</w:t>
            </w:r>
            <w:r>
              <w:t>537</w:t>
            </w:r>
            <w:r w:rsidRPr="0067347A">
              <w:t>. ISBN 978-80-7454-246-6</w:t>
            </w:r>
            <w:r>
              <w:t xml:space="preserve"> (60%)</w:t>
            </w:r>
            <w:r w:rsidRPr="0067347A">
              <w:t>.</w:t>
            </w:r>
          </w:p>
          <w:p w:rsidR="00810C28" w:rsidRDefault="00810C28" w:rsidP="000344F7">
            <w:pPr>
              <w:jc w:val="both"/>
              <w:rPr>
                <w:b/>
              </w:rPr>
            </w:pPr>
            <w:r>
              <w:t>OTRUSINOVÁ, M.</w:t>
            </w:r>
            <w:r w:rsidR="000344F7">
              <w:t>,</w:t>
            </w:r>
            <w:r>
              <w:t xml:space="preserve"> ŠTEKER</w:t>
            </w:r>
            <w:r w:rsidR="000344F7">
              <w:t>, K</w:t>
            </w:r>
            <w:r w:rsidRPr="00DD5FD4">
              <w:t>.</w:t>
            </w:r>
            <w:r w:rsidRPr="004703F7">
              <w:t xml:space="preserve"> An Analysis of Using Accounting Information for Financial Management in Czech Companies. </w:t>
            </w:r>
            <w:r w:rsidRPr="00412E62">
              <w:rPr>
                <w:i/>
              </w:rPr>
              <w:t>International Journal of Mathematical Models and Methods in Applied Sciences</w:t>
            </w:r>
            <w:r w:rsidRPr="004703F7">
              <w:t>, 2013, vol. 7, issue 4, pp. 436-443. ISSN 1998-</w:t>
            </w:r>
            <w:r w:rsidRPr="000344F7">
              <w:t>0140</w:t>
            </w:r>
            <w:r w:rsidR="000344F7" w:rsidRPr="000344F7">
              <w:t xml:space="preserve">. </w:t>
            </w:r>
            <w:hyperlink r:id="rId50" w:history="1">
              <w:r w:rsidR="000344F7" w:rsidRPr="000344F7">
                <w:rPr>
                  <w:rStyle w:val="Hypertextovodkaz"/>
                  <w:color w:val="auto"/>
                  <w:u w:val="none"/>
                </w:rPr>
                <w:t>http://www.naun.org/main/NAUN/ijmmas/2001-129.pdf</w:t>
              </w:r>
            </w:hyperlink>
            <w:r w:rsidRPr="000344F7">
              <w:t xml:space="preserve"> </w:t>
            </w:r>
            <w:r>
              <w:t>(50%)</w:t>
            </w:r>
            <w:r w:rsidRPr="004703F7">
              <w:t>.</w:t>
            </w:r>
          </w:p>
        </w:tc>
      </w:tr>
      <w:tr w:rsidR="00810C28" w:rsidTr="007555C9">
        <w:trPr>
          <w:trHeight w:val="218"/>
        </w:trPr>
        <w:tc>
          <w:tcPr>
            <w:tcW w:w="9859" w:type="dxa"/>
            <w:gridSpan w:val="11"/>
            <w:shd w:val="clear" w:color="auto" w:fill="F7CAAC"/>
          </w:tcPr>
          <w:p w:rsidR="00810C28" w:rsidRDefault="00810C28" w:rsidP="007555C9">
            <w:pPr>
              <w:rPr>
                <w:b/>
              </w:rPr>
            </w:pPr>
            <w:r>
              <w:rPr>
                <w:b/>
              </w:rPr>
              <w:t>Působení v zahraničí</w:t>
            </w:r>
          </w:p>
        </w:tc>
      </w:tr>
      <w:tr w:rsidR="00810C28" w:rsidTr="00810C28">
        <w:trPr>
          <w:trHeight w:val="70"/>
        </w:trPr>
        <w:tc>
          <w:tcPr>
            <w:tcW w:w="9859" w:type="dxa"/>
            <w:gridSpan w:val="11"/>
          </w:tcPr>
          <w:p w:rsidR="00810C28" w:rsidRDefault="00810C28" w:rsidP="007555C9">
            <w:pPr>
              <w:rPr>
                <w:b/>
              </w:rPr>
            </w:pPr>
          </w:p>
        </w:tc>
      </w:tr>
      <w:tr w:rsidR="00810C28" w:rsidTr="00810C28">
        <w:trPr>
          <w:cantSplit/>
          <w:trHeight w:val="92"/>
        </w:trPr>
        <w:tc>
          <w:tcPr>
            <w:tcW w:w="2518" w:type="dxa"/>
            <w:shd w:val="clear" w:color="auto" w:fill="F7CAAC"/>
          </w:tcPr>
          <w:p w:rsidR="00810C28" w:rsidRDefault="00810C28" w:rsidP="007555C9">
            <w:pPr>
              <w:jc w:val="both"/>
              <w:rPr>
                <w:b/>
              </w:rPr>
            </w:pPr>
            <w:r>
              <w:rPr>
                <w:b/>
              </w:rPr>
              <w:t xml:space="preserve">Podpis </w:t>
            </w:r>
          </w:p>
        </w:tc>
        <w:tc>
          <w:tcPr>
            <w:tcW w:w="4536" w:type="dxa"/>
            <w:gridSpan w:val="5"/>
          </w:tcPr>
          <w:p w:rsidR="00810C28" w:rsidRDefault="00810C28" w:rsidP="007555C9">
            <w:pPr>
              <w:jc w:val="both"/>
            </w:pPr>
          </w:p>
        </w:tc>
        <w:tc>
          <w:tcPr>
            <w:tcW w:w="786" w:type="dxa"/>
            <w:gridSpan w:val="2"/>
            <w:shd w:val="clear" w:color="auto" w:fill="F7CAAC"/>
          </w:tcPr>
          <w:p w:rsidR="00810C28" w:rsidRDefault="00810C28" w:rsidP="007555C9">
            <w:pPr>
              <w:jc w:val="both"/>
            </w:pPr>
            <w:r>
              <w:rPr>
                <w:b/>
              </w:rPr>
              <w:t>datum</w:t>
            </w:r>
          </w:p>
        </w:tc>
        <w:tc>
          <w:tcPr>
            <w:tcW w:w="2019" w:type="dxa"/>
            <w:gridSpan w:val="3"/>
          </w:tcPr>
          <w:p w:rsidR="00810C28" w:rsidRDefault="00810C28" w:rsidP="007555C9">
            <w:pPr>
              <w:jc w:val="both"/>
            </w:pPr>
          </w:p>
        </w:tc>
      </w:tr>
    </w:tbl>
    <w:p w:rsidR="007A5707" w:rsidRDefault="007A5707">
      <w:pPr>
        <w:spacing w:after="160" w:line="259" w:lineRule="auto"/>
      </w:pPr>
    </w:p>
    <w:p w:rsidR="00E63AB0" w:rsidRDefault="00E63AB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32D05" w:rsidTr="007555C9">
        <w:tc>
          <w:tcPr>
            <w:tcW w:w="9859" w:type="dxa"/>
            <w:gridSpan w:val="11"/>
            <w:tcBorders>
              <w:bottom w:val="double" w:sz="4" w:space="0" w:color="auto"/>
            </w:tcBorders>
            <w:shd w:val="clear" w:color="auto" w:fill="BDD6EE"/>
          </w:tcPr>
          <w:p w:rsidR="00932D05" w:rsidRDefault="00932D05" w:rsidP="007555C9">
            <w:pPr>
              <w:jc w:val="both"/>
              <w:rPr>
                <w:b/>
                <w:sz w:val="28"/>
              </w:rPr>
            </w:pPr>
            <w:r>
              <w:rPr>
                <w:b/>
                <w:sz w:val="28"/>
              </w:rPr>
              <w:lastRenderedPageBreak/>
              <w:t>C-I – Personální zabezpečení</w:t>
            </w:r>
          </w:p>
        </w:tc>
      </w:tr>
      <w:tr w:rsidR="00932D05" w:rsidTr="007555C9">
        <w:tc>
          <w:tcPr>
            <w:tcW w:w="2518" w:type="dxa"/>
            <w:tcBorders>
              <w:top w:val="double" w:sz="4" w:space="0" w:color="auto"/>
            </w:tcBorders>
            <w:shd w:val="clear" w:color="auto" w:fill="F7CAAC"/>
          </w:tcPr>
          <w:p w:rsidR="00932D05" w:rsidRDefault="00932D05" w:rsidP="007555C9">
            <w:pPr>
              <w:jc w:val="both"/>
              <w:rPr>
                <w:b/>
              </w:rPr>
            </w:pPr>
            <w:r>
              <w:rPr>
                <w:b/>
              </w:rPr>
              <w:t>Vysoká škola</w:t>
            </w:r>
          </w:p>
        </w:tc>
        <w:tc>
          <w:tcPr>
            <w:tcW w:w="7341" w:type="dxa"/>
            <w:gridSpan w:val="10"/>
          </w:tcPr>
          <w:p w:rsidR="00932D05" w:rsidRDefault="00932D05" w:rsidP="007555C9">
            <w:pPr>
              <w:jc w:val="both"/>
            </w:pPr>
            <w:r>
              <w:t>Univerzita Tomáše Bati ve Zlíně</w:t>
            </w:r>
          </w:p>
        </w:tc>
      </w:tr>
      <w:tr w:rsidR="00932D05" w:rsidTr="007555C9">
        <w:tc>
          <w:tcPr>
            <w:tcW w:w="2518" w:type="dxa"/>
            <w:shd w:val="clear" w:color="auto" w:fill="F7CAAC"/>
          </w:tcPr>
          <w:p w:rsidR="00932D05" w:rsidRDefault="00932D05" w:rsidP="007555C9">
            <w:pPr>
              <w:jc w:val="both"/>
              <w:rPr>
                <w:b/>
              </w:rPr>
            </w:pPr>
            <w:r>
              <w:rPr>
                <w:b/>
              </w:rPr>
              <w:t>Součást vysoké školy</w:t>
            </w:r>
          </w:p>
        </w:tc>
        <w:tc>
          <w:tcPr>
            <w:tcW w:w="7341" w:type="dxa"/>
            <w:gridSpan w:val="10"/>
          </w:tcPr>
          <w:p w:rsidR="00932D05" w:rsidRDefault="00932D05" w:rsidP="007555C9">
            <w:pPr>
              <w:jc w:val="both"/>
            </w:pPr>
            <w:r>
              <w:t>Fakulta managementu a ekonomiky</w:t>
            </w:r>
          </w:p>
        </w:tc>
      </w:tr>
      <w:tr w:rsidR="00932D05" w:rsidTr="007555C9">
        <w:tc>
          <w:tcPr>
            <w:tcW w:w="2518" w:type="dxa"/>
            <w:shd w:val="clear" w:color="auto" w:fill="F7CAAC"/>
          </w:tcPr>
          <w:p w:rsidR="00932D05" w:rsidRDefault="00932D05" w:rsidP="007555C9">
            <w:pPr>
              <w:jc w:val="both"/>
              <w:rPr>
                <w:b/>
              </w:rPr>
            </w:pPr>
            <w:r>
              <w:rPr>
                <w:b/>
              </w:rPr>
              <w:t>Název studijního programu</w:t>
            </w:r>
          </w:p>
        </w:tc>
        <w:tc>
          <w:tcPr>
            <w:tcW w:w="7341" w:type="dxa"/>
            <w:gridSpan w:val="10"/>
          </w:tcPr>
          <w:p w:rsidR="00932D05" w:rsidRDefault="00932D05" w:rsidP="007555C9">
            <w:pPr>
              <w:jc w:val="both"/>
            </w:pPr>
            <w:r>
              <w:t>Management ve zdravotnictví</w:t>
            </w:r>
          </w:p>
        </w:tc>
      </w:tr>
      <w:tr w:rsidR="00932D05" w:rsidTr="007555C9">
        <w:tc>
          <w:tcPr>
            <w:tcW w:w="2518" w:type="dxa"/>
            <w:shd w:val="clear" w:color="auto" w:fill="F7CAAC"/>
          </w:tcPr>
          <w:p w:rsidR="00932D05" w:rsidRDefault="00932D05" w:rsidP="007555C9">
            <w:pPr>
              <w:jc w:val="both"/>
              <w:rPr>
                <w:b/>
              </w:rPr>
            </w:pPr>
            <w:r>
              <w:rPr>
                <w:b/>
              </w:rPr>
              <w:t>Jméno a příjmení</w:t>
            </w:r>
          </w:p>
        </w:tc>
        <w:tc>
          <w:tcPr>
            <w:tcW w:w="4536" w:type="dxa"/>
            <w:gridSpan w:val="5"/>
          </w:tcPr>
          <w:p w:rsidR="00932D05" w:rsidRDefault="00932D05" w:rsidP="007555C9">
            <w:pPr>
              <w:jc w:val="both"/>
            </w:pPr>
            <w:r>
              <w:t>Šárka PAPADAKI</w:t>
            </w:r>
          </w:p>
        </w:tc>
        <w:tc>
          <w:tcPr>
            <w:tcW w:w="709" w:type="dxa"/>
            <w:shd w:val="clear" w:color="auto" w:fill="F7CAAC"/>
          </w:tcPr>
          <w:p w:rsidR="00932D05" w:rsidRDefault="00932D05" w:rsidP="007555C9">
            <w:pPr>
              <w:jc w:val="both"/>
              <w:rPr>
                <w:b/>
              </w:rPr>
            </w:pPr>
            <w:r>
              <w:rPr>
                <w:b/>
              </w:rPr>
              <w:t>Tituly</w:t>
            </w:r>
          </w:p>
        </w:tc>
        <w:tc>
          <w:tcPr>
            <w:tcW w:w="2096" w:type="dxa"/>
            <w:gridSpan w:val="4"/>
          </w:tcPr>
          <w:p w:rsidR="00932D05" w:rsidRDefault="00932D05" w:rsidP="007555C9">
            <w:pPr>
              <w:jc w:val="both"/>
            </w:pPr>
            <w:r>
              <w:t>Ing.</w:t>
            </w:r>
            <w:r w:rsidR="000344F7">
              <w:t>,</w:t>
            </w:r>
            <w:r>
              <w:t xml:space="preserve"> Ph.D.</w:t>
            </w:r>
          </w:p>
        </w:tc>
      </w:tr>
      <w:tr w:rsidR="00932D05" w:rsidTr="007555C9">
        <w:tc>
          <w:tcPr>
            <w:tcW w:w="2518" w:type="dxa"/>
            <w:shd w:val="clear" w:color="auto" w:fill="F7CAAC"/>
          </w:tcPr>
          <w:p w:rsidR="00932D05" w:rsidRDefault="00932D05" w:rsidP="007555C9">
            <w:pPr>
              <w:jc w:val="both"/>
              <w:rPr>
                <w:b/>
              </w:rPr>
            </w:pPr>
            <w:r>
              <w:rPr>
                <w:b/>
              </w:rPr>
              <w:t>Rok narození</w:t>
            </w:r>
          </w:p>
        </w:tc>
        <w:tc>
          <w:tcPr>
            <w:tcW w:w="829" w:type="dxa"/>
          </w:tcPr>
          <w:p w:rsidR="00932D05" w:rsidRDefault="00932D05" w:rsidP="007555C9">
            <w:pPr>
              <w:jc w:val="both"/>
            </w:pPr>
            <w:r>
              <w:t>1984</w:t>
            </w:r>
          </w:p>
        </w:tc>
        <w:tc>
          <w:tcPr>
            <w:tcW w:w="1721" w:type="dxa"/>
            <w:shd w:val="clear" w:color="auto" w:fill="F7CAAC"/>
          </w:tcPr>
          <w:p w:rsidR="00932D05" w:rsidRDefault="00932D05" w:rsidP="007555C9">
            <w:pPr>
              <w:jc w:val="both"/>
              <w:rPr>
                <w:b/>
              </w:rPr>
            </w:pPr>
            <w:r>
              <w:rPr>
                <w:b/>
              </w:rPr>
              <w:t>typ vztahu k VŠ</w:t>
            </w:r>
          </w:p>
        </w:tc>
        <w:tc>
          <w:tcPr>
            <w:tcW w:w="992" w:type="dxa"/>
            <w:gridSpan w:val="2"/>
          </w:tcPr>
          <w:p w:rsidR="00932D05" w:rsidRDefault="00932D05" w:rsidP="007555C9">
            <w:pPr>
              <w:jc w:val="both"/>
            </w:pPr>
            <w:r>
              <w:t>pp</w:t>
            </w:r>
          </w:p>
        </w:tc>
        <w:tc>
          <w:tcPr>
            <w:tcW w:w="994" w:type="dxa"/>
            <w:shd w:val="clear" w:color="auto" w:fill="F7CAAC"/>
          </w:tcPr>
          <w:p w:rsidR="00932D05" w:rsidRDefault="00932D05" w:rsidP="007555C9">
            <w:pPr>
              <w:jc w:val="both"/>
              <w:rPr>
                <w:b/>
              </w:rPr>
            </w:pPr>
            <w:r>
              <w:rPr>
                <w:b/>
              </w:rPr>
              <w:t>rozsah</w:t>
            </w:r>
          </w:p>
        </w:tc>
        <w:tc>
          <w:tcPr>
            <w:tcW w:w="709" w:type="dxa"/>
          </w:tcPr>
          <w:p w:rsidR="00932D05" w:rsidRDefault="000344F7" w:rsidP="007555C9">
            <w:pPr>
              <w:jc w:val="both"/>
            </w:pPr>
            <w:r>
              <w:t>40</w:t>
            </w:r>
          </w:p>
        </w:tc>
        <w:tc>
          <w:tcPr>
            <w:tcW w:w="709" w:type="dxa"/>
            <w:gridSpan w:val="2"/>
            <w:shd w:val="clear" w:color="auto" w:fill="F7CAAC"/>
          </w:tcPr>
          <w:p w:rsidR="00932D05" w:rsidRDefault="00932D05" w:rsidP="007555C9">
            <w:pPr>
              <w:jc w:val="both"/>
              <w:rPr>
                <w:b/>
              </w:rPr>
            </w:pPr>
            <w:r>
              <w:rPr>
                <w:b/>
              </w:rPr>
              <w:t>do kdy</w:t>
            </w:r>
          </w:p>
        </w:tc>
        <w:tc>
          <w:tcPr>
            <w:tcW w:w="1387" w:type="dxa"/>
            <w:gridSpan w:val="2"/>
          </w:tcPr>
          <w:p w:rsidR="00932D05" w:rsidRDefault="000344F7" w:rsidP="007555C9">
            <w:pPr>
              <w:jc w:val="both"/>
            </w:pPr>
            <w:r>
              <w:t>N</w:t>
            </w:r>
          </w:p>
        </w:tc>
      </w:tr>
      <w:tr w:rsidR="00932D05" w:rsidTr="007555C9">
        <w:tc>
          <w:tcPr>
            <w:tcW w:w="5068" w:type="dxa"/>
            <w:gridSpan w:val="3"/>
            <w:shd w:val="clear" w:color="auto" w:fill="F7CAAC"/>
          </w:tcPr>
          <w:p w:rsidR="00932D05" w:rsidRDefault="00932D05" w:rsidP="007555C9">
            <w:pPr>
              <w:jc w:val="both"/>
              <w:rPr>
                <w:b/>
              </w:rPr>
            </w:pPr>
            <w:r>
              <w:rPr>
                <w:b/>
              </w:rPr>
              <w:t>Typ vztahu na součásti VŠ, která uskutečňuje st. program</w:t>
            </w:r>
          </w:p>
        </w:tc>
        <w:tc>
          <w:tcPr>
            <w:tcW w:w="992" w:type="dxa"/>
            <w:gridSpan w:val="2"/>
          </w:tcPr>
          <w:p w:rsidR="00932D05" w:rsidRDefault="00932D05" w:rsidP="007555C9">
            <w:pPr>
              <w:jc w:val="both"/>
            </w:pPr>
            <w:r>
              <w:t>pp</w:t>
            </w:r>
          </w:p>
        </w:tc>
        <w:tc>
          <w:tcPr>
            <w:tcW w:w="994" w:type="dxa"/>
            <w:shd w:val="clear" w:color="auto" w:fill="F7CAAC"/>
          </w:tcPr>
          <w:p w:rsidR="00932D05" w:rsidRDefault="00932D05" w:rsidP="007555C9">
            <w:pPr>
              <w:jc w:val="both"/>
              <w:rPr>
                <w:b/>
              </w:rPr>
            </w:pPr>
            <w:r>
              <w:rPr>
                <w:b/>
              </w:rPr>
              <w:t>rozsah</w:t>
            </w:r>
          </w:p>
        </w:tc>
        <w:tc>
          <w:tcPr>
            <w:tcW w:w="709" w:type="dxa"/>
          </w:tcPr>
          <w:p w:rsidR="00932D05" w:rsidRDefault="000344F7" w:rsidP="007555C9">
            <w:pPr>
              <w:jc w:val="both"/>
            </w:pPr>
            <w:r>
              <w:t>40</w:t>
            </w:r>
          </w:p>
        </w:tc>
        <w:tc>
          <w:tcPr>
            <w:tcW w:w="709" w:type="dxa"/>
            <w:gridSpan w:val="2"/>
            <w:shd w:val="clear" w:color="auto" w:fill="F7CAAC"/>
          </w:tcPr>
          <w:p w:rsidR="00932D05" w:rsidRDefault="00932D05" w:rsidP="007555C9">
            <w:pPr>
              <w:jc w:val="both"/>
              <w:rPr>
                <w:b/>
              </w:rPr>
            </w:pPr>
            <w:r>
              <w:rPr>
                <w:b/>
              </w:rPr>
              <w:t>do kdy</w:t>
            </w:r>
          </w:p>
        </w:tc>
        <w:tc>
          <w:tcPr>
            <w:tcW w:w="1387" w:type="dxa"/>
            <w:gridSpan w:val="2"/>
          </w:tcPr>
          <w:p w:rsidR="00932D05" w:rsidRDefault="000344F7" w:rsidP="007555C9">
            <w:pPr>
              <w:jc w:val="both"/>
            </w:pPr>
            <w:r>
              <w:t>N</w:t>
            </w:r>
          </w:p>
        </w:tc>
      </w:tr>
      <w:tr w:rsidR="00932D05" w:rsidTr="007555C9">
        <w:tc>
          <w:tcPr>
            <w:tcW w:w="6060" w:type="dxa"/>
            <w:gridSpan w:val="5"/>
            <w:shd w:val="clear" w:color="auto" w:fill="F7CAAC"/>
          </w:tcPr>
          <w:p w:rsidR="00932D05" w:rsidRDefault="00932D05" w:rsidP="007555C9">
            <w:pPr>
              <w:jc w:val="both"/>
            </w:pPr>
            <w:r>
              <w:rPr>
                <w:b/>
              </w:rPr>
              <w:t>Další současná působení jako akademický pracovník na jiných VŠ</w:t>
            </w:r>
          </w:p>
        </w:tc>
        <w:tc>
          <w:tcPr>
            <w:tcW w:w="1703" w:type="dxa"/>
            <w:gridSpan w:val="2"/>
            <w:shd w:val="clear" w:color="auto" w:fill="F7CAAC"/>
          </w:tcPr>
          <w:p w:rsidR="00932D05" w:rsidRDefault="00932D05" w:rsidP="007555C9">
            <w:pPr>
              <w:jc w:val="both"/>
              <w:rPr>
                <w:b/>
              </w:rPr>
            </w:pPr>
            <w:r>
              <w:rPr>
                <w:b/>
              </w:rPr>
              <w:t>typ prac. vztahu</w:t>
            </w:r>
          </w:p>
        </w:tc>
        <w:tc>
          <w:tcPr>
            <w:tcW w:w="2096" w:type="dxa"/>
            <w:gridSpan w:val="4"/>
            <w:shd w:val="clear" w:color="auto" w:fill="F7CAAC"/>
          </w:tcPr>
          <w:p w:rsidR="00932D05" w:rsidRDefault="00932D05" w:rsidP="007555C9">
            <w:pPr>
              <w:jc w:val="both"/>
              <w:rPr>
                <w:b/>
              </w:rPr>
            </w:pPr>
            <w:r>
              <w:rPr>
                <w:b/>
              </w:rPr>
              <w:t>rozsah</w:t>
            </w:r>
          </w:p>
        </w:tc>
      </w:tr>
      <w:tr w:rsidR="00932D05" w:rsidTr="007555C9">
        <w:tc>
          <w:tcPr>
            <w:tcW w:w="6060" w:type="dxa"/>
            <w:gridSpan w:val="5"/>
          </w:tcPr>
          <w:p w:rsidR="00932D05" w:rsidRDefault="00932D05" w:rsidP="007555C9">
            <w:pPr>
              <w:jc w:val="both"/>
            </w:pPr>
            <w:r>
              <w:t xml:space="preserve">Moravská vysoká škola </w:t>
            </w:r>
          </w:p>
        </w:tc>
        <w:tc>
          <w:tcPr>
            <w:tcW w:w="1703" w:type="dxa"/>
            <w:gridSpan w:val="2"/>
          </w:tcPr>
          <w:p w:rsidR="00932D05" w:rsidRDefault="00932D05" w:rsidP="007555C9">
            <w:pPr>
              <w:jc w:val="both"/>
            </w:pPr>
            <w:r>
              <w:t>pp</w:t>
            </w:r>
          </w:p>
        </w:tc>
        <w:tc>
          <w:tcPr>
            <w:tcW w:w="2096" w:type="dxa"/>
            <w:gridSpan w:val="4"/>
          </w:tcPr>
          <w:p w:rsidR="00932D05" w:rsidRDefault="00932D05" w:rsidP="007555C9">
            <w:pPr>
              <w:jc w:val="both"/>
            </w:pPr>
            <w:r>
              <w:t>50%</w:t>
            </w:r>
          </w:p>
        </w:tc>
      </w:tr>
      <w:tr w:rsidR="00932D05" w:rsidTr="007555C9">
        <w:tc>
          <w:tcPr>
            <w:tcW w:w="9859" w:type="dxa"/>
            <w:gridSpan w:val="11"/>
            <w:shd w:val="clear" w:color="auto" w:fill="F7CAAC"/>
          </w:tcPr>
          <w:p w:rsidR="00932D05" w:rsidRDefault="00932D05" w:rsidP="007555C9">
            <w:pPr>
              <w:jc w:val="both"/>
            </w:pPr>
            <w:r>
              <w:rPr>
                <w:b/>
              </w:rPr>
              <w:t>Předměty příslušného studijního programu a způsob zapojení do jejich výuky, příp. další zapojení do uskutečňování studijního programu</w:t>
            </w:r>
          </w:p>
        </w:tc>
      </w:tr>
      <w:tr w:rsidR="00932D05" w:rsidTr="003619BF">
        <w:trPr>
          <w:trHeight w:val="90"/>
        </w:trPr>
        <w:tc>
          <w:tcPr>
            <w:tcW w:w="9859" w:type="dxa"/>
            <w:gridSpan w:val="11"/>
            <w:tcBorders>
              <w:top w:val="nil"/>
            </w:tcBorders>
          </w:tcPr>
          <w:p w:rsidR="00932D05" w:rsidRDefault="00EB65BE" w:rsidP="007555C9">
            <w:pPr>
              <w:jc w:val="both"/>
            </w:pPr>
            <w:r>
              <w:t>Řízení nákladů ve zdravotnictví</w:t>
            </w:r>
            <w:r w:rsidR="000344F7">
              <w:t xml:space="preserve"> – přednášející (4</w:t>
            </w:r>
            <w:r w:rsidR="00932D05">
              <w:t>0%)</w:t>
            </w:r>
          </w:p>
        </w:tc>
      </w:tr>
      <w:tr w:rsidR="00932D05" w:rsidTr="007555C9">
        <w:tc>
          <w:tcPr>
            <w:tcW w:w="9859" w:type="dxa"/>
            <w:gridSpan w:val="11"/>
            <w:shd w:val="clear" w:color="auto" w:fill="F7CAAC"/>
          </w:tcPr>
          <w:p w:rsidR="00932D05" w:rsidRDefault="00932D05" w:rsidP="007555C9">
            <w:pPr>
              <w:jc w:val="both"/>
            </w:pPr>
            <w:r>
              <w:rPr>
                <w:b/>
              </w:rPr>
              <w:t xml:space="preserve">Údaje o vzdělání na VŠ </w:t>
            </w:r>
          </w:p>
        </w:tc>
      </w:tr>
      <w:tr w:rsidR="00932D05" w:rsidTr="007555C9">
        <w:trPr>
          <w:trHeight w:val="729"/>
        </w:trPr>
        <w:tc>
          <w:tcPr>
            <w:tcW w:w="9859" w:type="dxa"/>
            <w:gridSpan w:val="11"/>
          </w:tcPr>
          <w:p w:rsidR="003F0ECC" w:rsidRDefault="003F0ECC" w:rsidP="007555C9">
            <w:pPr>
              <w:ind w:left="1314" w:hanging="1314"/>
              <w:jc w:val="both"/>
            </w:pPr>
            <w:r>
              <w:t xml:space="preserve">2009-2014 </w:t>
            </w:r>
            <w:r w:rsidRPr="00E828D6">
              <w:t xml:space="preserve">Univerzita Tomáše Bati ve Zlíně, </w:t>
            </w:r>
            <w:r>
              <w:t>Fakulta managementu a ekonomiky, obor:</w:t>
            </w:r>
            <w:r w:rsidRPr="00E828D6">
              <w:t xml:space="preserve"> Finance</w:t>
            </w:r>
            <w:r>
              <w:t xml:space="preserve"> (Ph.D.)</w:t>
            </w:r>
          </w:p>
          <w:p w:rsidR="00932D05" w:rsidRPr="00E828D6" w:rsidRDefault="00BC7287" w:rsidP="007555C9">
            <w:pPr>
              <w:ind w:left="1314" w:hanging="1314"/>
              <w:jc w:val="both"/>
            </w:pPr>
            <w:r>
              <w:t>2002-</w:t>
            </w:r>
            <w:r w:rsidR="00932D05" w:rsidRPr="00E828D6">
              <w:t>2007</w:t>
            </w:r>
            <w:r w:rsidR="00932D05">
              <w:t xml:space="preserve"> </w:t>
            </w:r>
            <w:r w:rsidR="00932D05" w:rsidRPr="00E828D6">
              <w:t xml:space="preserve">Univerzita Tomáše Bati ve Zlíně, </w:t>
            </w:r>
            <w:r w:rsidR="00932D05">
              <w:t>Fakulta managementu a ekonomiky</w:t>
            </w:r>
            <w:r w:rsidR="003F0ECC">
              <w:t>, obor</w:t>
            </w:r>
            <w:r w:rsidR="00932D05">
              <w:t xml:space="preserve">: </w:t>
            </w:r>
            <w:r w:rsidR="00932D05" w:rsidRPr="00E828D6">
              <w:t>Finance</w:t>
            </w:r>
            <w:r w:rsidR="003F0ECC">
              <w:t xml:space="preserve"> (Ing.)</w:t>
            </w:r>
          </w:p>
          <w:p w:rsidR="00932D05" w:rsidRDefault="00BC7287" w:rsidP="00B8124C">
            <w:pPr>
              <w:ind w:left="956" w:hanging="956"/>
              <w:jc w:val="both"/>
              <w:rPr>
                <w:b/>
              </w:rPr>
            </w:pPr>
            <w:r>
              <w:t>2007-</w:t>
            </w:r>
            <w:r w:rsidR="00932D05">
              <w:t xml:space="preserve">2010 </w:t>
            </w:r>
            <w:r w:rsidR="00932D05" w:rsidRPr="00E828D6">
              <w:t>Univerzita Tomáše Bati ve Zlíně, Fakulta humanitních studií</w:t>
            </w:r>
            <w:r w:rsidR="003F0ECC">
              <w:t>, obor</w:t>
            </w:r>
            <w:r w:rsidR="00932D05">
              <w:t xml:space="preserve">: </w:t>
            </w:r>
            <w:r w:rsidR="00932D05" w:rsidRPr="00E828D6">
              <w:t>Učitelství odborných předmětů pro SŠ</w:t>
            </w:r>
            <w:r w:rsidR="003F0ECC">
              <w:t xml:space="preserve"> (Bc.)</w:t>
            </w:r>
          </w:p>
        </w:tc>
      </w:tr>
      <w:tr w:rsidR="00932D05" w:rsidTr="007555C9">
        <w:tc>
          <w:tcPr>
            <w:tcW w:w="9859" w:type="dxa"/>
            <w:gridSpan w:val="11"/>
            <w:shd w:val="clear" w:color="auto" w:fill="F7CAAC"/>
          </w:tcPr>
          <w:p w:rsidR="00932D05" w:rsidRDefault="00932D05" w:rsidP="007555C9">
            <w:pPr>
              <w:jc w:val="both"/>
              <w:rPr>
                <w:b/>
              </w:rPr>
            </w:pPr>
            <w:r>
              <w:rPr>
                <w:b/>
              </w:rPr>
              <w:t>Údaje o odborném působení od absolvování VŠ</w:t>
            </w:r>
          </w:p>
        </w:tc>
      </w:tr>
      <w:tr w:rsidR="00932D05" w:rsidTr="007555C9">
        <w:trPr>
          <w:trHeight w:val="885"/>
        </w:trPr>
        <w:tc>
          <w:tcPr>
            <w:tcW w:w="9859" w:type="dxa"/>
            <w:gridSpan w:val="11"/>
          </w:tcPr>
          <w:p w:rsidR="00932D05" w:rsidRDefault="00932D05" w:rsidP="007555C9">
            <w:pPr>
              <w:ind w:left="1097" w:hanging="1097"/>
              <w:jc w:val="both"/>
            </w:pPr>
            <w:r>
              <w:t>Od 11/2011 Univerzita Tomáše Bati ve Zlíně, Fakulta managementu a ekonomiky - Akademický pracovník – odborný asistent na Ústavu podnikové ekonomiky FaME UTB</w:t>
            </w:r>
          </w:p>
          <w:p w:rsidR="00932D05" w:rsidRDefault="00932D05" w:rsidP="007555C9">
            <w:pPr>
              <w:jc w:val="both"/>
            </w:pPr>
            <w:r>
              <w:t>2011-2012   Univerzita Tomáše Bati ve Zlíně, Fakulta managementu a ekonomiky - Finanční manažer a ekonom projektů</w:t>
            </w:r>
          </w:p>
          <w:p w:rsidR="00932D05" w:rsidRDefault="00932D05" w:rsidP="007555C9">
            <w:pPr>
              <w:jc w:val="both"/>
            </w:pPr>
            <w:r>
              <w:t>2010-2012   Regionální poradenská agentura - Externí spolupracovník v oblasti zpracování projektů</w:t>
            </w:r>
          </w:p>
        </w:tc>
      </w:tr>
      <w:tr w:rsidR="00932D05" w:rsidTr="007555C9">
        <w:trPr>
          <w:trHeight w:val="250"/>
        </w:trPr>
        <w:tc>
          <w:tcPr>
            <w:tcW w:w="9859" w:type="dxa"/>
            <w:gridSpan w:val="11"/>
            <w:shd w:val="clear" w:color="auto" w:fill="F7CAAC"/>
          </w:tcPr>
          <w:p w:rsidR="00932D05" w:rsidRDefault="00932D05" w:rsidP="007555C9">
            <w:pPr>
              <w:jc w:val="both"/>
            </w:pPr>
            <w:r>
              <w:rPr>
                <w:b/>
              </w:rPr>
              <w:t>Zkušenosti s vedením kvalifikačních a rigorózních prací</w:t>
            </w:r>
          </w:p>
        </w:tc>
      </w:tr>
      <w:tr w:rsidR="00932D05" w:rsidTr="007555C9">
        <w:trPr>
          <w:trHeight w:val="264"/>
        </w:trPr>
        <w:tc>
          <w:tcPr>
            <w:tcW w:w="9859" w:type="dxa"/>
            <w:gridSpan w:val="11"/>
          </w:tcPr>
          <w:p w:rsidR="00BC7287" w:rsidRDefault="00BC7287">
            <w:pPr>
              <w:jc w:val="both"/>
            </w:pPr>
            <w:r>
              <w:t>Počet vedených bakalářských prací – 49</w:t>
            </w:r>
          </w:p>
          <w:p w:rsidR="00932D05" w:rsidRDefault="00BC7287">
            <w:pPr>
              <w:jc w:val="both"/>
            </w:pPr>
            <w:r>
              <w:t>Počet vedených diplomových prací – 44</w:t>
            </w:r>
          </w:p>
        </w:tc>
      </w:tr>
      <w:tr w:rsidR="00932D05" w:rsidTr="007555C9">
        <w:trPr>
          <w:cantSplit/>
        </w:trPr>
        <w:tc>
          <w:tcPr>
            <w:tcW w:w="3347" w:type="dxa"/>
            <w:gridSpan w:val="2"/>
            <w:tcBorders>
              <w:top w:val="single" w:sz="12" w:space="0" w:color="auto"/>
            </w:tcBorders>
            <w:shd w:val="clear" w:color="auto" w:fill="F7CAAC"/>
          </w:tcPr>
          <w:p w:rsidR="00932D05" w:rsidRDefault="00932D05" w:rsidP="007555C9">
            <w:pPr>
              <w:jc w:val="both"/>
            </w:pPr>
            <w:r>
              <w:rPr>
                <w:b/>
              </w:rPr>
              <w:t xml:space="preserve">Obor habilitačního řízení </w:t>
            </w:r>
          </w:p>
        </w:tc>
        <w:tc>
          <w:tcPr>
            <w:tcW w:w="2245" w:type="dxa"/>
            <w:gridSpan w:val="2"/>
            <w:tcBorders>
              <w:top w:val="single" w:sz="12" w:space="0" w:color="auto"/>
            </w:tcBorders>
            <w:shd w:val="clear" w:color="auto" w:fill="F7CAAC"/>
          </w:tcPr>
          <w:p w:rsidR="00932D05" w:rsidRDefault="00932D05" w:rsidP="007555C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932D05" w:rsidRDefault="00932D05" w:rsidP="007555C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932D05" w:rsidRDefault="00932D05" w:rsidP="007555C9">
            <w:pPr>
              <w:jc w:val="both"/>
              <w:rPr>
                <w:b/>
              </w:rPr>
            </w:pPr>
            <w:r>
              <w:rPr>
                <w:b/>
              </w:rPr>
              <w:t>Ohlasy publikací</w:t>
            </w:r>
          </w:p>
        </w:tc>
      </w:tr>
      <w:tr w:rsidR="00932D05" w:rsidTr="007555C9">
        <w:trPr>
          <w:cantSplit/>
        </w:trPr>
        <w:tc>
          <w:tcPr>
            <w:tcW w:w="3347" w:type="dxa"/>
            <w:gridSpan w:val="2"/>
          </w:tcPr>
          <w:p w:rsidR="00932D05" w:rsidRPr="003619BF" w:rsidRDefault="00932D05" w:rsidP="007555C9">
            <w:pPr>
              <w:jc w:val="both"/>
              <w:rPr>
                <w:sz w:val="14"/>
              </w:rPr>
            </w:pPr>
          </w:p>
        </w:tc>
        <w:tc>
          <w:tcPr>
            <w:tcW w:w="2245" w:type="dxa"/>
            <w:gridSpan w:val="2"/>
          </w:tcPr>
          <w:p w:rsidR="00932D05" w:rsidRPr="003619BF" w:rsidRDefault="00932D05" w:rsidP="007555C9">
            <w:pPr>
              <w:jc w:val="both"/>
              <w:rPr>
                <w:sz w:val="14"/>
              </w:rPr>
            </w:pPr>
          </w:p>
        </w:tc>
        <w:tc>
          <w:tcPr>
            <w:tcW w:w="2248" w:type="dxa"/>
            <w:gridSpan w:val="4"/>
            <w:tcBorders>
              <w:right w:val="single" w:sz="12" w:space="0" w:color="auto"/>
            </w:tcBorders>
          </w:tcPr>
          <w:p w:rsidR="00932D05" w:rsidRPr="003619BF" w:rsidRDefault="00932D05" w:rsidP="007555C9">
            <w:pPr>
              <w:jc w:val="both"/>
              <w:rPr>
                <w:sz w:val="14"/>
              </w:rPr>
            </w:pPr>
          </w:p>
        </w:tc>
        <w:tc>
          <w:tcPr>
            <w:tcW w:w="632" w:type="dxa"/>
            <w:tcBorders>
              <w:left w:val="single" w:sz="12" w:space="0" w:color="auto"/>
            </w:tcBorders>
            <w:shd w:val="clear" w:color="auto" w:fill="F7CAAC"/>
          </w:tcPr>
          <w:p w:rsidR="00932D05" w:rsidRDefault="00932D05" w:rsidP="007555C9">
            <w:pPr>
              <w:jc w:val="both"/>
            </w:pPr>
            <w:r>
              <w:rPr>
                <w:b/>
              </w:rPr>
              <w:t>WOS</w:t>
            </w:r>
          </w:p>
        </w:tc>
        <w:tc>
          <w:tcPr>
            <w:tcW w:w="693" w:type="dxa"/>
            <w:shd w:val="clear" w:color="auto" w:fill="F7CAAC"/>
          </w:tcPr>
          <w:p w:rsidR="00932D05" w:rsidRDefault="00932D05" w:rsidP="007555C9">
            <w:pPr>
              <w:jc w:val="both"/>
              <w:rPr>
                <w:sz w:val="18"/>
              </w:rPr>
            </w:pPr>
            <w:r>
              <w:rPr>
                <w:b/>
                <w:sz w:val="18"/>
              </w:rPr>
              <w:t>Scopus</w:t>
            </w:r>
          </w:p>
        </w:tc>
        <w:tc>
          <w:tcPr>
            <w:tcW w:w="694" w:type="dxa"/>
            <w:shd w:val="clear" w:color="auto" w:fill="F7CAAC"/>
          </w:tcPr>
          <w:p w:rsidR="00932D05" w:rsidRDefault="00932D05" w:rsidP="007555C9">
            <w:pPr>
              <w:jc w:val="both"/>
            </w:pPr>
            <w:r>
              <w:rPr>
                <w:b/>
                <w:sz w:val="18"/>
              </w:rPr>
              <w:t>ostatní</w:t>
            </w:r>
          </w:p>
        </w:tc>
      </w:tr>
      <w:tr w:rsidR="004F3311" w:rsidTr="007555C9">
        <w:trPr>
          <w:cantSplit/>
          <w:trHeight w:val="70"/>
        </w:trPr>
        <w:tc>
          <w:tcPr>
            <w:tcW w:w="3347" w:type="dxa"/>
            <w:gridSpan w:val="2"/>
            <w:shd w:val="clear" w:color="auto" w:fill="F7CAAC"/>
          </w:tcPr>
          <w:p w:rsidR="004F3311" w:rsidRDefault="004F3311" w:rsidP="004F3311">
            <w:pPr>
              <w:jc w:val="both"/>
            </w:pPr>
            <w:r>
              <w:rPr>
                <w:b/>
              </w:rPr>
              <w:t>Obor jmenovacího řízení</w:t>
            </w:r>
          </w:p>
        </w:tc>
        <w:tc>
          <w:tcPr>
            <w:tcW w:w="2245" w:type="dxa"/>
            <w:gridSpan w:val="2"/>
            <w:shd w:val="clear" w:color="auto" w:fill="F7CAAC"/>
          </w:tcPr>
          <w:p w:rsidR="004F3311" w:rsidRDefault="004F3311" w:rsidP="004F3311">
            <w:pPr>
              <w:jc w:val="both"/>
            </w:pPr>
            <w:r>
              <w:rPr>
                <w:b/>
              </w:rPr>
              <w:t>Rok udělení hodnosti</w:t>
            </w:r>
          </w:p>
        </w:tc>
        <w:tc>
          <w:tcPr>
            <w:tcW w:w="2248" w:type="dxa"/>
            <w:gridSpan w:val="4"/>
            <w:tcBorders>
              <w:right w:val="single" w:sz="12" w:space="0" w:color="auto"/>
            </w:tcBorders>
            <w:shd w:val="clear" w:color="auto" w:fill="F7CAAC"/>
          </w:tcPr>
          <w:p w:rsidR="004F3311" w:rsidRDefault="004F3311" w:rsidP="004F3311">
            <w:pPr>
              <w:jc w:val="both"/>
            </w:pPr>
            <w:r>
              <w:rPr>
                <w:b/>
              </w:rPr>
              <w:t>Řízení konáno na VŠ</w:t>
            </w:r>
          </w:p>
        </w:tc>
        <w:tc>
          <w:tcPr>
            <w:tcW w:w="632" w:type="dxa"/>
            <w:vMerge w:val="restart"/>
            <w:tcBorders>
              <w:left w:val="single" w:sz="12" w:space="0" w:color="auto"/>
            </w:tcBorders>
          </w:tcPr>
          <w:p w:rsidR="004F3311" w:rsidRDefault="004F3311" w:rsidP="004F3311">
            <w:pPr>
              <w:jc w:val="both"/>
              <w:rPr>
                <w:b/>
              </w:rPr>
            </w:pPr>
            <w:r>
              <w:rPr>
                <w:b/>
              </w:rPr>
              <w:t>11</w:t>
            </w:r>
          </w:p>
        </w:tc>
        <w:tc>
          <w:tcPr>
            <w:tcW w:w="693" w:type="dxa"/>
            <w:vMerge w:val="restart"/>
          </w:tcPr>
          <w:p w:rsidR="004F3311" w:rsidRDefault="004F3311" w:rsidP="004F3311">
            <w:pPr>
              <w:jc w:val="both"/>
              <w:rPr>
                <w:b/>
              </w:rPr>
            </w:pPr>
            <w:r>
              <w:rPr>
                <w:b/>
              </w:rPr>
              <w:t>14</w:t>
            </w:r>
          </w:p>
        </w:tc>
        <w:tc>
          <w:tcPr>
            <w:tcW w:w="694" w:type="dxa"/>
            <w:vMerge w:val="restart"/>
          </w:tcPr>
          <w:p w:rsidR="004F3311" w:rsidRPr="003619BF" w:rsidRDefault="004F3311" w:rsidP="004F3311">
            <w:pPr>
              <w:jc w:val="both"/>
              <w:rPr>
                <w:b/>
                <w:sz w:val="14"/>
              </w:rPr>
            </w:pPr>
          </w:p>
        </w:tc>
      </w:tr>
      <w:tr w:rsidR="004F3311" w:rsidTr="003619BF">
        <w:trPr>
          <w:trHeight w:val="82"/>
        </w:trPr>
        <w:tc>
          <w:tcPr>
            <w:tcW w:w="3347" w:type="dxa"/>
            <w:gridSpan w:val="2"/>
          </w:tcPr>
          <w:p w:rsidR="004F3311" w:rsidRPr="003619BF" w:rsidRDefault="004F3311" w:rsidP="004F3311">
            <w:pPr>
              <w:jc w:val="both"/>
              <w:rPr>
                <w:sz w:val="14"/>
              </w:rPr>
            </w:pPr>
          </w:p>
        </w:tc>
        <w:tc>
          <w:tcPr>
            <w:tcW w:w="2245" w:type="dxa"/>
            <w:gridSpan w:val="2"/>
          </w:tcPr>
          <w:p w:rsidR="004F3311" w:rsidRPr="003619BF" w:rsidRDefault="004F3311" w:rsidP="004F3311">
            <w:pPr>
              <w:jc w:val="both"/>
              <w:rPr>
                <w:sz w:val="14"/>
              </w:rPr>
            </w:pPr>
          </w:p>
        </w:tc>
        <w:tc>
          <w:tcPr>
            <w:tcW w:w="2248" w:type="dxa"/>
            <w:gridSpan w:val="4"/>
            <w:tcBorders>
              <w:right w:val="single" w:sz="12" w:space="0" w:color="auto"/>
            </w:tcBorders>
          </w:tcPr>
          <w:p w:rsidR="004F3311" w:rsidRPr="003619BF" w:rsidRDefault="004F3311" w:rsidP="004F3311">
            <w:pPr>
              <w:jc w:val="both"/>
              <w:rPr>
                <w:sz w:val="14"/>
              </w:rPr>
            </w:pPr>
          </w:p>
        </w:tc>
        <w:tc>
          <w:tcPr>
            <w:tcW w:w="632" w:type="dxa"/>
            <w:vMerge/>
            <w:tcBorders>
              <w:left w:val="single" w:sz="12" w:space="0" w:color="auto"/>
            </w:tcBorders>
            <w:vAlign w:val="center"/>
          </w:tcPr>
          <w:p w:rsidR="004F3311" w:rsidRDefault="004F3311" w:rsidP="004F3311">
            <w:pPr>
              <w:rPr>
                <w:b/>
              </w:rPr>
            </w:pPr>
          </w:p>
        </w:tc>
        <w:tc>
          <w:tcPr>
            <w:tcW w:w="693" w:type="dxa"/>
            <w:vMerge/>
            <w:vAlign w:val="center"/>
          </w:tcPr>
          <w:p w:rsidR="004F3311" w:rsidRDefault="004F3311" w:rsidP="004F3311">
            <w:pPr>
              <w:rPr>
                <w:b/>
              </w:rPr>
            </w:pPr>
          </w:p>
        </w:tc>
        <w:tc>
          <w:tcPr>
            <w:tcW w:w="694" w:type="dxa"/>
            <w:vMerge/>
            <w:vAlign w:val="center"/>
          </w:tcPr>
          <w:p w:rsidR="004F3311" w:rsidRDefault="004F3311" w:rsidP="004F3311">
            <w:pPr>
              <w:rPr>
                <w:b/>
              </w:rPr>
            </w:pPr>
          </w:p>
        </w:tc>
      </w:tr>
      <w:tr w:rsidR="004F3311" w:rsidTr="007555C9">
        <w:tc>
          <w:tcPr>
            <w:tcW w:w="9859" w:type="dxa"/>
            <w:gridSpan w:val="11"/>
            <w:shd w:val="clear" w:color="auto" w:fill="F7CAAC"/>
          </w:tcPr>
          <w:p w:rsidR="004F3311" w:rsidRDefault="004F3311" w:rsidP="004F3311">
            <w:pPr>
              <w:jc w:val="both"/>
              <w:rPr>
                <w:b/>
              </w:rPr>
            </w:pPr>
            <w:r>
              <w:rPr>
                <w:b/>
              </w:rPr>
              <w:t xml:space="preserve">Přehled o nejvýznamnější publikační a další tvůrčí činnosti nebo další profesní činnosti u odborníků z praxe vztahující se k zabezpečovaným předmětům </w:t>
            </w:r>
          </w:p>
        </w:tc>
      </w:tr>
      <w:tr w:rsidR="004F3311" w:rsidTr="007555C9">
        <w:trPr>
          <w:trHeight w:val="2347"/>
        </w:trPr>
        <w:tc>
          <w:tcPr>
            <w:tcW w:w="9859" w:type="dxa"/>
            <w:gridSpan w:val="11"/>
          </w:tcPr>
          <w:p w:rsidR="009959F1" w:rsidRPr="00AE48B6" w:rsidRDefault="009959F1" w:rsidP="009959F1">
            <w:r>
              <w:t>STAŇKOVÁ</w:t>
            </w:r>
            <w:r w:rsidRPr="00AE48B6">
              <w:t xml:space="preserve">, P., </w:t>
            </w:r>
            <w:r>
              <w:t>PAPADAKI</w:t>
            </w:r>
            <w:r w:rsidRPr="00AE48B6">
              <w:t>, Š., D</w:t>
            </w:r>
            <w:r>
              <w:t>VORSKÝ</w:t>
            </w:r>
            <w:r w:rsidRPr="00AE48B6">
              <w:t>, J.  Comparative Analysis of the Perception of Advantages and Disadvantages of Hospital Horizontal Integration. </w:t>
            </w:r>
            <w:r w:rsidRPr="00AE48B6">
              <w:rPr>
                <w:i/>
              </w:rPr>
              <w:t>E+ M Ekonomie a Management,</w:t>
            </w:r>
            <w:r w:rsidRPr="00AE48B6">
              <w:t xml:space="preserve"> 2018,  21(1), 101-115. (40%)</w:t>
            </w:r>
          </w:p>
          <w:p w:rsidR="009959F1" w:rsidRPr="000D3E15" w:rsidRDefault="009959F1" w:rsidP="009959F1">
            <w:pPr>
              <w:jc w:val="both"/>
              <w:rPr>
                <w:color w:val="222222"/>
                <w:shd w:val="clear" w:color="auto" w:fill="FFFFFF"/>
              </w:rPr>
            </w:pPr>
            <w:r w:rsidRPr="00E66B0B">
              <w:rPr>
                <w:i/>
              </w:rPr>
              <w:t>Přehled projektové činnosti:</w:t>
            </w:r>
          </w:p>
          <w:p w:rsidR="004F3311" w:rsidRPr="003619BF" w:rsidRDefault="004F3311" w:rsidP="004F3311">
            <w:pPr>
              <w:jc w:val="both"/>
              <w:rPr>
                <w:shd w:val="clear" w:color="auto" w:fill="FFFFFF"/>
              </w:rPr>
            </w:pPr>
            <w:r>
              <w:rPr>
                <w:color w:val="222222"/>
                <w:shd w:val="clear" w:color="auto" w:fill="FFFFFF"/>
              </w:rPr>
              <w:t>PAPADAKI, Š., STAŇKOVÁ, P., KLÍME</w:t>
            </w:r>
            <w:r w:rsidRPr="003619BF">
              <w:rPr>
                <w:shd w:val="clear" w:color="auto" w:fill="FFFFFF"/>
              </w:rPr>
              <w:t>K, P. The Effectiveness of Horizontally Integrated Hospitals in the Czech Republic.</w:t>
            </w:r>
            <w:r w:rsidRPr="003619BF">
              <w:rPr>
                <w:rStyle w:val="apple-converted-space"/>
                <w:shd w:val="clear" w:color="auto" w:fill="FFFFFF"/>
              </w:rPr>
              <w:t> </w:t>
            </w:r>
            <w:r w:rsidRPr="003619BF">
              <w:rPr>
                <w:i/>
                <w:iCs/>
                <w:shd w:val="clear" w:color="auto" w:fill="FFFFFF"/>
              </w:rPr>
              <w:t>International Journal of Mathematical Models and Methods in Applied Sciences</w:t>
            </w:r>
            <w:r w:rsidRPr="003619BF">
              <w:rPr>
                <w:shd w:val="clear" w:color="auto" w:fill="FFFFFF"/>
              </w:rPr>
              <w:t xml:space="preserve">. 2016, 110 - 119 s. </w:t>
            </w:r>
            <w:r w:rsidRPr="003619BF">
              <w:t>ISSN 1998-0140</w:t>
            </w:r>
            <w:r w:rsidRPr="003619BF">
              <w:rPr>
                <w:shd w:val="clear" w:color="auto" w:fill="FFFFFF"/>
              </w:rPr>
              <w:t xml:space="preserve"> (45%).</w:t>
            </w:r>
          </w:p>
          <w:p w:rsidR="004F3311" w:rsidRPr="003619BF" w:rsidRDefault="004F3311" w:rsidP="004F3311">
            <w:pPr>
              <w:jc w:val="both"/>
              <w:rPr>
                <w:shd w:val="clear" w:color="auto" w:fill="FFFFFF"/>
              </w:rPr>
            </w:pPr>
            <w:r w:rsidRPr="003619BF">
              <w:rPr>
                <w:shd w:val="clear" w:color="auto" w:fill="FFFFFF"/>
              </w:rPr>
              <w:t>POPESKO, B., PAPADAKI, Š., NOVÁK, P. Cost and Reimbursement Analysis of Selected Hospital Diagnoses via Activity-Based Costing.</w:t>
            </w:r>
            <w:r w:rsidRPr="003619BF">
              <w:rPr>
                <w:rStyle w:val="apple-converted-space"/>
                <w:shd w:val="clear" w:color="auto" w:fill="FFFFFF"/>
              </w:rPr>
              <w:t> </w:t>
            </w:r>
            <w:r w:rsidRPr="003619BF">
              <w:rPr>
                <w:i/>
                <w:iCs/>
                <w:shd w:val="clear" w:color="auto" w:fill="FFFFFF"/>
              </w:rPr>
              <w:t>E+M Ekonomie a Management</w:t>
            </w:r>
            <w:r w:rsidRPr="003619BF">
              <w:rPr>
                <w:shd w:val="clear" w:color="auto" w:fill="FFFFFF"/>
              </w:rPr>
              <w:t>. 2015, č. 3, 50-61 s.</w:t>
            </w:r>
            <w:r w:rsidRPr="003619BF">
              <w:t xml:space="preserve"> ISSN 1212-3609. </w:t>
            </w:r>
            <w:r w:rsidRPr="003619BF">
              <w:rPr>
                <w:shd w:val="clear" w:color="auto" w:fill="FFFFFF"/>
              </w:rPr>
              <w:t>DOI: 10.15240/tul/001/2015-3-005 (30%).</w:t>
            </w:r>
          </w:p>
          <w:p w:rsidR="004F3311" w:rsidRPr="003619BF" w:rsidRDefault="004F3311" w:rsidP="004F3311">
            <w:pPr>
              <w:jc w:val="both"/>
              <w:rPr>
                <w:shd w:val="clear" w:color="auto" w:fill="FFFFFF"/>
              </w:rPr>
            </w:pPr>
            <w:r w:rsidRPr="003619BF">
              <w:rPr>
                <w:shd w:val="clear" w:color="auto" w:fill="FFFFFF"/>
              </w:rPr>
              <w:t>PAPADAKI, Š., STAŇKOVÁ, P. Horizontal Integration of Hospitals – Does it have an Impact on their Effectiveness?</w:t>
            </w:r>
            <w:r w:rsidRPr="003619BF">
              <w:rPr>
                <w:rStyle w:val="apple-converted-space"/>
                <w:shd w:val="clear" w:color="auto" w:fill="FFFFFF"/>
              </w:rPr>
              <w:t> </w:t>
            </w:r>
            <w:r w:rsidRPr="003619BF">
              <w:rPr>
                <w:i/>
                <w:iCs/>
                <w:shd w:val="clear" w:color="auto" w:fill="FFFFFF"/>
              </w:rPr>
              <w:t>Procedia Economics and Finance</w:t>
            </w:r>
            <w:r w:rsidRPr="003619BF">
              <w:rPr>
                <w:shd w:val="clear" w:color="auto" w:fill="FFFFFF"/>
              </w:rPr>
              <w:t>. 2016, Volume 39, 553-561 p. ISSN</w:t>
            </w:r>
            <w:r w:rsidRPr="003619BF">
              <w:t xml:space="preserve"> </w:t>
            </w:r>
            <w:r w:rsidRPr="003619BF">
              <w:rPr>
                <w:shd w:val="clear" w:color="auto" w:fill="FFFFFF"/>
              </w:rPr>
              <w:t xml:space="preserve">2212-5671. </w:t>
            </w:r>
            <w:r w:rsidRPr="003619BF">
              <w:t xml:space="preserve">doi: 10.1016/S2212-5671(16)30299-4 </w:t>
            </w:r>
            <w:r w:rsidRPr="003619BF">
              <w:rPr>
                <w:shd w:val="clear" w:color="auto" w:fill="FFFFFF"/>
              </w:rPr>
              <w:t xml:space="preserve"> (50%).</w:t>
            </w:r>
          </w:p>
          <w:p w:rsidR="004F3311" w:rsidRDefault="004F3311" w:rsidP="004F3311">
            <w:pPr>
              <w:jc w:val="both"/>
            </w:pPr>
            <w:r w:rsidRPr="003619BF">
              <w:t xml:space="preserve">POPESKO, B. a kol. </w:t>
            </w:r>
            <w:r w:rsidRPr="003619BF">
              <w:rPr>
                <w:i/>
                <w:iCs/>
              </w:rPr>
              <w:t xml:space="preserve">Kalkulace nákladů ve zdravotnických </w:t>
            </w:r>
            <w:r>
              <w:rPr>
                <w:i/>
                <w:iCs/>
              </w:rPr>
              <w:t>organizacích</w:t>
            </w:r>
            <w:r>
              <w:t>. Praha: Wolters Kluver, 2014, 220 s. ISBN 978-80-7478-509-2 (20%).</w:t>
            </w:r>
          </w:p>
          <w:p w:rsidR="004F3311" w:rsidRDefault="004F3311" w:rsidP="004F3311">
            <w:pPr>
              <w:jc w:val="both"/>
              <w:rPr>
                <w:color w:val="222222"/>
                <w:shd w:val="clear" w:color="auto" w:fill="FFFFFF"/>
              </w:rPr>
            </w:pPr>
            <w:r>
              <w:rPr>
                <w:color w:val="222222"/>
                <w:shd w:val="clear" w:color="auto" w:fill="FFFFFF"/>
              </w:rPr>
              <w:t>POPESKO, B., FIALOVÁ, Š., TUČKOVÁ, Z., NOVÁK, P. Application Methodology Of Standardized Activity-Based Costing Method For Hospital Organizations.</w:t>
            </w:r>
            <w:r>
              <w:rPr>
                <w:rStyle w:val="apple-converted-space"/>
                <w:color w:val="222222"/>
                <w:shd w:val="clear" w:color="auto" w:fill="FFFFFF"/>
              </w:rPr>
              <w:t> </w:t>
            </w:r>
            <w:r w:rsidRPr="003619BF">
              <w:rPr>
                <w:iCs/>
                <w:shd w:val="clear" w:color="auto" w:fill="FFFFFF"/>
              </w:rPr>
              <w:t xml:space="preserve">In </w:t>
            </w:r>
            <w:r w:rsidRPr="003619BF">
              <w:rPr>
                <w:i/>
                <w:iCs/>
                <w:shd w:val="clear" w:color="auto" w:fill="FFFFFF"/>
              </w:rPr>
              <w:t xml:space="preserve">Proceedings of the International Conference Accounting and Management Information Systems. </w:t>
            </w:r>
            <w:r w:rsidRPr="003619BF">
              <w:rPr>
                <w:iCs/>
                <w:shd w:val="clear" w:color="auto" w:fill="FFFFFF"/>
              </w:rPr>
              <w:t xml:space="preserve">Bucharest: The Bucharest Academy of Economic Studies, 2014, s. 226-238. ISSN 2247-6245. </w:t>
            </w:r>
            <w:r w:rsidRPr="003619BF">
              <w:rPr>
                <w:shd w:val="clear" w:color="auto" w:fill="FFFFFF"/>
              </w:rPr>
              <w:t>(20</w:t>
            </w:r>
            <w:r w:rsidRPr="003619BF">
              <w:rPr>
                <w:color w:val="222222"/>
                <w:shd w:val="clear" w:color="auto" w:fill="FFFFFF"/>
              </w:rPr>
              <w:t>%).</w:t>
            </w:r>
          </w:p>
          <w:p w:rsidR="004F3311" w:rsidRDefault="004F3311" w:rsidP="004F3311">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(člen řešitelského týmu).</w:t>
            </w:r>
          </w:p>
          <w:p w:rsidR="004F3311" w:rsidRPr="00914F6C" w:rsidRDefault="004F3311" w:rsidP="004F3311">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p w:rsidR="004F3311" w:rsidRDefault="004F3311" w:rsidP="004F3311">
            <w:pPr>
              <w:jc w:val="both"/>
            </w:pPr>
            <w:r w:rsidRPr="00914F6C">
              <w:t xml:space="preserve">GAČR 17-13518S Determinanty struktury systémů rozpočetnictví a měření výkonnosti a jejich vliv na chování a výkonnost organizace </w:t>
            </w:r>
            <w:r>
              <w:t>2017-2019</w:t>
            </w:r>
            <w:r w:rsidRPr="00914F6C">
              <w:t xml:space="preserve"> </w:t>
            </w:r>
            <w:r>
              <w:t>(člen řešitelského týmu).</w:t>
            </w:r>
          </w:p>
          <w:p w:rsidR="00351303" w:rsidRPr="000D3E15" w:rsidRDefault="00351303" w:rsidP="004F3311">
            <w:pPr>
              <w:jc w:val="both"/>
            </w:pPr>
            <w:r>
              <w:t>L</w:t>
            </w:r>
            <w:r w:rsidRPr="00EA6B4D">
              <w:t>IFELONG LEARNING PROGRAMME- ub programme -</w:t>
            </w:r>
            <w:r>
              <w:t xml:space="preserve"> </w:t>
            </w:r>
            <w:r w:rsidRPr="00EA6B4D">
              <w:t>LEONARDO DA VINCI název projektu: Vocational Education for European Routes NEtworks (zkratka V.E.R.N.E.) – Vzdělávání  v rámci evropských stezek</w:t>
            </w:r>
            <w:r>
              <w:t xml:space="preserve"> (člen řešitelského týmu).</w:t>
            </w:r>
          </w:p>
        </w:tc>
      </w:tr>
      <w:tr w:rsidR="004F3311" w:rsidTr="007555C9">
        <w:trPr>
          <w:trHeight w:val="218"/>
        </w:trPr>
        <w:tc>
          <w:tcPr>
            <w:tcW w:w="9859" w:type="dxa"/>
            <w:gridSpan w:val="11"/>
            <w:shd w:val="clear" w:color="auto" w:fill="F7CAAC"/>
          </w:tcPr>
          <w:p w:rsidR="004F3311" w:rsidRDefault="004F3311" w:rsidP="004F3311">
            <w:pPr>
              <w:rPr>
                <w:b/>
              </w:rPr>
            </w:pPr>
            <w:r>
              <w:rPr>
                <w:b/>
              </w:rPr>
              <w:lastRenderedPageBreak/>
              <w:t>Působení v zahraničí</w:t>
            </w:r>
          </w:p>
        </w:tc>
      </w:tr>
      <w:tr w:rsidR="004F3311" w:rsidTr="00B8124C">
        <w:trPr>
          <w:trHeight w:val="188"/>
        </w:trPr>
        <w:tc>
          <w:tcPr>
            <w:tcW w:w="9859" w:type="dxa"/>
            <w:gridSpan w:val="11"/>
          </w:tcPr>
          <w:p w:rsidR="004F3311" w:rsidRDefault="004F3311" w:rsidP="004F3311">
            <w:pPr>
              <w:rPr>
                <w:b/>
              </w:rPr>
            </w:pPr>
          </w:p>
        </w:tc>
      </w:tr>
      <w:tr w:rsidR="004F3311" w:rsidTr="003619BF">
        <w:trPr>
          <w:cantSplit/>
          <w:trHeight w:val="141"/>
        </w:trPr>
        <w:tc>
          <w:tcPr>
            <w:tcW w:w="2518" w:type="dxa"/>
            <w:shd w:val="clear" w:color="auto" w:fill="F7CAAC"/>
          </w:tcPr>
          <w:p w:rsidR="004F3311" w:rsidRDefault="004F3311" w:rsidP="004F3311">
            <w:pPr>
              <w:jc w:val="both"/>
              <w:rPr>
                <w:b/>
              </w:rPr>
            </w:pPr>
            <w:r>
              <w:rPr>
                <w:b/>
              </w:rPr>
              <w:t xml:space="preserve">Podpis </w:t>
            </w:r>
          </w:p>
        </w:tc>
        <w:tc>
          <w:tcPr>
            <w:tcW w:w="4536" w:type="dxa"/>
            <w:gridSpan w:val="5"/>
          </w:tcPr>
          <w:p w:rsidR="004F3311" w:rsidRDefault="004F3311" w:rsidP="004F3311">
            <w:pPr>
              <w:jc w:val="both"/>
            </w:pPr>
          </w:p>
        </w:tc>
        <w:tc>
          <w:tcPr>
            <w:tcW w:w="786" w:type="dxa"/>
            <w:gridSpan w:val="2"/>
            <w:shd w:val="clear" w:color="auto" w:fill="F7CAAC"/>
          </w:tcPr>
          <w:p w:rsidR="004F3311" w:rsidRDefault="004F3311" w:rsidP="004F3311">
            <w:pPr>
              <w:jc w:val="both"/>
            </w:pPr>
            <w:r>
              <w:rPr>
                <w:b/>
              </w:rPr>
              <w:t>datum</w:t>
            </w:r>
          </w:p>
        </w:tc>
        <w:tc>
          <w:tcPr>
            <w:tcW w:w="2019" w:type="dxa"/>
            <w:gridSpan w:val="3"/>
          </w:tcPr>
          <w:p w:rsidR="004F3311" w:rsidRDefault="004F3311" w:rsidP="004F3311">
            <w:pPr>
              <w:jc w:val="both"/>
            </w:pPr>
          </w:p>
        </w:tc>
      </w:tr>
    </w:tbl>
    <w:p w:rsidR="003F0ECC" w:rsidRDefault="003F0EC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F3311" w:rsidTr="007555C9">
        <w:tc>
          <w:tcPr>
            <w:tcW w:w="9859" w:type="dxa"/>
            <w:gridSpan w:val="11"/>
            <w:tcBorders>
              <w:bottom w:val="double" w:sz="4" w:space="0" w:color="auto"/>
            </w:tcBorders>
            <w:shd w:val="clear" w:color="auto" w:fill="BDD6EE"/>
          </w:tcPr>
          <w:p w:rsidR="004F3311" w:rsidRDefault="004F3311" w:rsidP="004F3311">
            <w:pPr>
              <w:jc w:val="both"/>
              <w:rPr>
                <w:b/>
                <w:sz w:val="28"/>
              </w:rPr>
            </w:pPr>
            <w:r>
              <w:rPr>
                <w:b/>
                <w:sz w:val="28"/>
              </w:rPr>
              <w:lastRenderedPageBreak/>
              <w:t>C-I – Personální zabezpečení</w:t>
            </w:r>
          </w:p>
        </w:tc>
      </w:tr>
      <w:tr w:rsidR="004F3311" w:rsidTr="007555C9">
        <w:tc>
          <w:tcPr>
            <w:tcW w:w="2518" w:type="dxa"/>
            <w:tcBorders>
              <w:top w:val="double" w:sz="4" w:space="0" w:color="auto"/>
            </w:tcBorders>
            <w:shd w:val="clear" w:color="auto" w:fill="F7CAAC"/>
          </w:tcPr>
          <w:p w:rsidR="004F3311" w:rsidRDefault="004F3311" w:rsidP="004F3311">
            <w:pPr>
              <w:jc w:val="both"/>
              <w:rPr>
                <w:b/>
              </w:rPr>
            </w:pPr>
            <w:r>
              <w:rPr>
                <w:b/>
              </w:rPr>
              <w:t>Vysoká škola</w:t>
            </w:r>
          </w:p>
        </w:tc>
        <w:tc>
          <w:tcPr>
            <w:tcW w:w="7341" w:type="dxa"/>
            <w:gridSpan w:val="10"/>
          </w:tcPr>
          <w:p w:rsidR="004F3311" w:rsidRDefault="004F3311" w:rsidP="004F3311">
            <w:pPr>
              <w:jc w:val="both"/>
            </w:pPr>
            <w:r>
              <w:t>Univerzita Tomáše Bati ve Zlíně</w:t>
            </w:r>
          </w:p>
        </w:tc>
      </w:tr>
      <w:tr w:rsidR="004F3311" w:rsidTr="007555C9">
        <w:tc>
          <w:tcPr>
            <w:tcW w:w="2518" w:type="dxa"/>
            <w:shd w:val="clear" w:color="auto" w:fill="F7CAAC"/>
          </w:tcPr>
          <w:p w:rsidR="004F3311" w:rsidRDefault="004F3311" w:rsidP="004F3311">
            <w:pPr>
              <w:jc w:val="both"/>
              <w:rPr>
                <w:b/>
              </w:rPr>
            </w:pPr>
            <w:r>
              <w:rPr>
                <w:b/>
              </w:rPr>
              <w:t>Součást vysoké školy</w:t>
            </w:r>
          </w:p>
        </w:tc>
        <w:tc>
          <w:tcPr>
            <w:tcW w:w="7341" w:type="dxa"/>
            <w:gridSpan w:val="10"/>
          </w:tcPr>
          <w:p w:rsidR="004F3311" w:rsidRDefault="004F3311" w:rsidP="004F3311">
            <w:pPr>
              <w:jc w:val="both"/>
            </w:pPr>
            <w:r>
              <w:t>Fakulta managementu a ekonomiky</w:t>
            </w:r>
          </w:p>
        </w:tc>
      </w:tr>
      <w:tr w:rsidR="004F3311" w:rsidTr="007555C9">
        <w:tc>
          <w:tcPr>
            <w:tcW w:w="2518" w:type="dxa"/>
            <w:shd w:val="clear" w:color="auto" w:fill="F7CAAC"/>
          </w:tcPr>
          <w:p w:rsidR="004F3311" w:rsidRDefault="004F3311" w:rsidP="004F3311">
            <w:pPr>
              <w:jc w:val="both"/>
              <w:rPr>
                <w:b/>
              </w:rPr>
            </w:pPr>
            <w:r>
              <w:rPr>
                <w:b/>
              </w:rPr>
              <w:t>Název studijního programu</w:t>
            </w:r>
          </w:p>
        </w:tc>
        <w:tc>
          <w:tcPr>
            <w:tcW w:w="7341" w:type="dxa"/>
            <w:gridSpan w:val="10"/>
          </w:tcPr>
          <w:p w:rsidR="004F3311" w:rsidRDefault="004F3311" w:rsidP="004F3311">
            <w:pPr>
              <w:jc w:val="both"/>
            </w:pPr>
            <w:r>
              <w:t>Management ve zdravotnictví</w:t>
            </w:r>
          </w:p>
        </w:tc>
      </w:tr>
      <w:tr w:rsidR="004F3311" w:rsidTr="007555C9">
        <w:tc>
          <w:tcPr>
            <w:tcW w:w="2518" w:type="dxa"/>
            <w:shd w:val="clear" w:color="auto" w:fill="F7CAAC"/>
          </w:tcPr>
          <w:p w:rsidR="004F3311" w:rsidRDefault="004F3311" w:rsidP="004F3311">
            <w:pPr>
              <w:jc w:val="both"/>
              <w:rPr>
                <w:b/>
              </w:rPr>
            </w:pPr>
            <w:r>
              <w:rPr>
                <w:b/>
              </w:rPr>
              <w:t>Jméno a příjmení</w:t>
            </w:r>
          </w:p>
        </w:tc>
        <w:tc>
          <w:tcPr>
            <w:tcW w:w="4536" w:type="dxa"/>
            <w:gridSpan w:val="5"/>
          </w:tcPr>
          <w:p w:rsidR="004F3311" w:rsidRDefault="004F3311" w:rsidP="004F3311">
            <w:pPr>
              <w:jc w:val="both"/>
            </w:pPr>
            <w:r>
              <w:t>Eliška PASTUSZKOVÁ</w:t>
            </w:r>
          </w:p>
        </w:tc>
        <w:tc>
          <w:tcPr>
            <w:tcW w:w="709" w:type="dxa"/>
            <w:shd w:val="clear" w:color="auto" w:fill="F7CAAC"/>
          </w:tcPr>
          <w:p w:rsidR="004F3311" w:rsidRDefault="004F3311" w:rsidP="004F3311">
            <w:pPr>
              <w:jc w:val="both"/>
              <w:rPr>
                <w:b/>
              </w:rPr>
            </w:pPr>
            <w:r>
              <w:rPr>
                <w:b/>
              </w:rPr>
              <w:t>Tituly</w:t>
            </w:r>
          </w:p>
        </w:tc>
        <w:tc>
          <w:tcPr>
            <w:tcW w:w="2096" w:type="dxa"/>
            <w:gridSpan w:val="4"/>
          </w:tcPr>
          <w:p w:rsidR="004F3311" w:rsidRDefault="004F3311" w:rsidP="004F3311">
            <w:pPr>
              <w:jc w:val="both"/>
            </w:pPr>
            <w:r>
              <w:t>Ing., Ph.D.</w:t>
            </w:r>
          </w:p>
        </w:tc>
      </w:tr>
      <w:tr w:rsidR="004F3311" w:rsidTr="007555C9">
        <w:tc>
          <w:tcPr>
            <w:tcW w:w="2518" w:type="dxa"/>
            <w:shd w:val="clear" w:color="auto" w:fill="F7CAAC"/>
          </w:tcPr>
          <w:p w:rsidR="004F3311" w:rsidRDefault="004F3311" w:rsidP="004F3311">
            <w:pPr>
              <w:jc w:val="both"/>
              <w:rPr>
                <w:b/>
              </w:rPr>
            </w:pPr>
            <w:r>
              <w:rPr>
                <w:b/>
              </w:rPr>
              <w:t>Rok narození</w:t>
            </w:r>
          </w:p>
        </w:tc>
        <w:tc>
          <w:tcPr>
            <w:tcW w:w="829" w:type="dxa"/>
          </w:tcPr>
          <w:p w:rsidR="004F3311" w:rsidRDefault="004F3311" w:rsidP="004F3311">
            <w:pPr>
              <w:jc w:val="both"/>
            </w:pPr>
            <w:r>
              <w:t>1978</w:t>
            </w:r>
          </w:p>
        </w:tc>
        <w:tc>
          <w:tcPr>
            <w:tcW w:w="1721" w:type="dxa"/>
            <w:shd w:val="clear" w:color="auto" w:fill="F7CAAC"/>
          </w:tcPr>
          <w:p w:rsidR="004F3311" w:rsidRDefault="004F3311" w:rsidP="004F3311">
            <w:pPr>
              <w:jc w:val="both"/>
              <w:rPr>
                <w:b/>
              </w:rPr>
            </w:pPr>
            <w:r>
              <w:rPr>
                <w:b/>
              </w:rPr>
              <w:t>typ vztahu k VŠ</w:t>
            </w:r>
          </w:p>
        </w:tc>
        <w:tc>
          <w:tcPr>
            <w:tcW w:w="992" w:type="dxa"/>
            <w:gridSpan w:val="2"/>
          </w:tcPr>
          <w:p w:rsidR="004F3311" w:rsidRDefault="004F3311" w:rsidP="004F3311">
            <w:pPr>
              <w:jc w:val="both"/>
            </w:pPr>
            <w:r>
              <w:t>pp</w:t>
            </w:r>
          </w:p>
        </w:tc>
        <w:tc>
          <w:tcPr>
            <w:tcW w:w="994" w:type="dxa"/>
            <w:shd w:val="clear" w:color="auto" w:fill="F7CAAC"/>
          </w:tcPr>
          <w:p w:rsidR="004F3311" w:rsidRDefault="004F3311" w:rsidP="004F3311">
            <w:pPr>
              <w:jc w:val="both"/>
              <w:rPr>
                <w:b/>
              </w:rPr>
            </w:pPr>
            <w:r>
              <w:rPr>
                <w:b/>
              </w:rPr>
              <w:t>rozsah</w:t>
            </w:r>
          </w:p>
        </w:tc>
        <w:tc>
          <w:tcPr>
            <w:tcW w:w="709" w:type="dxa"/>
          </w:tcPr>
          <w:p w:rsidR="004F3311" w:rsidRDefault="004F3311" w:rsidP="004F3311">
            <w:pPr>
              <w:jc w:val="both"/>
            </w:pPr>
            <w:r>
              <w:t>16</w:t>
            </w:r>
          </w:p>
        </w:tc>
        <w:tc>
          <w:tcPr>
            <w:tcW w:w="709" w:type="dxa"/>
            <w:gridSpan w:val="2"/>
            <w:shd w:val="clear" w:color="auto" w:fill="F7CAAC"/>
          </w:tcPr>
          <w:p w:rsidR="004F3311" w:rsidRDefault="004F3311" w:rsidP="004F3311">
            <w:pPr>
              <w:jc w:val="both"/>
              <w:rPr>
                <w:b/>
              </w:rPr>
            </w:pPr>
            <w:r>
              <w:rPr>
                <w:b/>
              </w:rPr>
              <w:t>do kdy</w:t>
            </w:r>
          </w:p>
        </w:tc>
        <w:tc>
          <w:tcPr>
            <w:tcW w:w="1387" w:type="dxa"/>
            <w:gridSpan w:val="2"/>
          </w:tcPr>
          <w:p w:rsidR="004F3311" w:rsidRDefault="004F3311" w:rsidP="004F3311">
            <w:pPr>
              <w:jc w:val="both"/>
            </w:pPr>
            <w:r>
              <w:t>N</w:t>
            </w:r>
          </w:p>
        </w:tc>
      </w:tr>
      <w:tr w:rsidR="004F3311" w:rsidTr="007555C9">
        <w:tc>
          <w:tcPr>
            <w:tcW w:w="5068" w:type="dxa"/>
            <w:gridSpan w:val="3"/>
            <w:shd w:val="clear" w:color="auto" w:fill="F7CAAC"/>
          </w:tcPr>
          <w:p w:rsidR="004F3311" w:rsidRDefault="004F3311" w:rsidP="004F3311">
            <w:pPr>
              <w:jc w:val="both"/>
              <w:rPr>
                <w:b/>
              </w:rPr>
            </w:pPr>
            <w:r>
              <w:rPr>
                <w:b/>
              </w:rPr>
              <w:t>Typ vztahu na součásti VŠ, která uskutečňuje st. program</w:t>
            </w:r>
          </w:p>
        </w:tc>
        <w:tc>
          <w:tcPr>
            <w:tcW w:w="992" w:type="dxa"/>
            <w:gridSpan w:val="2"/>
          </w:tcPr>
          <w:p w:rsidR="004F3311" w:rsidRDefault="004F3311" w:rsidP="004F3311">
            <w:pPr>
              <w:jc w:val="both"/>
            </w:pPr>
            <w:r>
              <w:t>pp</w:t>
            </w:r>
          </w:p>
        </w:tc>
        <w:tc>
          <w:tcPr>
            <w:tcW w:w="994" w:type="dxa"/>
            <w:shd w:val="clear" w:color="auto" w:fill="F7CAAC"/>
          </w:tcPr>
          <w:p w:rsidR="004F3311" w:rsidRDefault="004F3311" w:rsidP="004F3311">
            <w:pPr>
              <w:jc w:val="both"/>
              <w:rPr>
                <w:b/>
              </w:rPr>
            </w:pPr>
            <w:r>
              <w:rPr>
                <w:b/>
              </w:rPr>
              <w:t>rozsah</w:t>
            </w:r>
          </w:p>
        </w:tc>
        <w:tc>
          <w:tcPr>
            <w:tcW w:w="709" w:type="dxa"/>
          </w:tcPr>
          <w:p w:rsidR="004F3311" w:rsidRDefault="004F3311" w:rsidP="004F3311">
            <w:pPr>
              <w:jc w:val="both"/>
            </w:pPr>
            <w:r>
              <w:t>16</w:t>
            </w:r>
          </w:p>
        </w:tc>
        <w:tc>
          <w:tcPr>
            <w:tcW w:w="709" w:type="dxa"/>
            <w:gridSpan w:val="2"/>
            <w:shd w:val="clear" w:color="auto" w:fill="F7CAAC"/>
          </w:tcPr>
          <w:p w:rsidR="004F3311" w:rsidRDefault="004F3311" w:rsidP="004F3311">
            <w:pPr>
              <w:jc w:val="both"/>
              <w:rPr>
                <w:b/>
              </w:rPr>
            </w:pPr>
            <w:r>
              <w:rPr>
                <w:b/>
              </w:rPr>
              <w:t>do kdy</w:t>
            </w:r>
          </w:p>
        </w:tc>
        <w:tc>
          <w:tcPr>
            <w:tcW w:w="1387" w:type="dxa"/>
            <w:gridSpan w:val="2"/>
          </w:tcPr>
          <w:p w:rsidR="004F3311" w:rsidRDefault="004F3311" w:rsidP="004F3311">
            <w:pPr>
              <w:jc w:val="both"/>
            </w:pPr>
            <w:r>
              <w:t>N</w:t>
            </w:r>
          </w:p>
        </w:tc>
      </w:tr>
      <w:tr w:rsidR="004F3311" w:rsidTr="007555C9">
        <w:tc>
          <w:tcPr>
            <w:tcW w:w="6060" w:type="dxa"/>
            <w:gridSpan w:val="5"/>
            <w:shd w:val="clear" w:color="auto" w:fill="F7CAAC"/>
          </w:tcPr>
          <w:p w:rsidR="004F3311" w:rsidRDefault="004F3311" w:rsidP="004F3311">
            <w:pPr>
              <w:jc w:val="both"/>
            </w:pPr>
            <w:r>
              <w:rPr>
                <w:b/>
              </w:rPr>
              <w:t>Další současná působení jako akademický pracovník na jiných VŠ</w:t>
            </w:r>
          </w:p>
        </w:tc>
        <w:tc>
          <w:tcPr>
            <w:tcW w:w="1703" w:type="dxa"/>
            <w:gridSpan w:val="2"/>
            <w:shd w:val="clear" w:color="auto" w:fill="F7CAAC"/>
          </w:tcPr>
          <w:p w:rsidR="004F3311" w:rsidRDefault="004F3311" w:rsidP="004F3311">
            <w:pPr>
              <w:jc w:val="both"/>
              <w:rPr>
                <w:b/>
              </w:rPr>
            </w:pPr>
            <w:r>
              <w:rPr>
                <w:b/>
              </w:rPr>
              <w:t>typ prac. vztahu</w:t>
            </w:r>
          </w:p>
        </w:tc>
        <w:tc>
          <w:tcPr>
            <w:tcW w:w="2096" w:type="dxa"/>
            <w:gridSpan w:val="4"/>
            <w:shd w:val="clear" w:color="auto" w:fill="F7CAAC"/>
          </w:tcPr>
          <w:p w:rsidR="004F3311" w:rsidRDefault="004F3311" w:rsidP="004F3311">
            <w:pPr>
              <w:jc w:val="both"/>
              <w:rPr>
                <w:b/>
              </w:rPr>
            </w:pPr>
            <w:r>
              <w:rPr>
                <w:b/>
              </w:rPr>
              <w:t>rozsah</w:t>
            </w:r>
          </w:p>
        </w:tc>
      </w:tr>
      <w:tr w:rsidR="004F3311" w:rsidTr="007555C9">
        <w:tc>
          <w:tcPr>
            <w:tcW w:w="6060" w:type="dxa"/>
            <w:gridSpan w:val="5"/>
          </w:tcPr>
          <w:p w:rsidR="004F3311" w:rsidRDefault="004F3311" w:rsidP="004F3311">
            <w:pPr>
              <w:jc w:val="both"/>
            </w:pPr>
          </w:p>
        </w:tc>
        <w:tc>
          <w:tcPr>
            <w:tcW w:w="1703" w:type="dxa"/>
            <w:gridSpan w:val="2"/>
          </w:tcPr>
          <w:p w:rsidR="004F3311" w:rsidRDefault="004F3311" w:rsidP="004F3311">
            <w:pPr>
              <w:jc w:val="both"/>
            </w:pPr>
          </w:p>
        </w:tc>
        <w:tc>
          <w:tcPr>
            <w:tcW w:w="2096" w:type="dxa"/>
            <w:gridSpan w:val="4"/>
          </w:tcPr>
          <w:p w:rsidR="004F3311" w:rsidRDefault="004F3311" w:rsidP="004F3311">
            <w:pPr>
              <w:jc w:val="both"/>
            </w:pPr>
          </w:p>
        </w:tc>
      </w:tr>
      <w:tr w:rsidR="004F3311" w:rsidTr="007555C9">
        <w:tc>
          <w:tcPr>
            <w:tcW w:w="6060" w:type="dxa"/>
            <w:gridSpan w:val="5"/>
          </w:tcPr>
          <w:p w:rsidR="004F3311" w:rsidRDefault="004F3311" w:rsidP="004F3311">
            <w:pPr>
              <w:jc w:val="both"/>
            </w:pPr>
          </w:p>
        </w:tc>
        <w:tc>
          <w:tcPr>
            <w:tcW w:w="1703" w:type="dxa"/>
            <w:gridSpan w:val="2"/>
          </w:tcPr>
          <w:p w:rsidR="004F3311" w:rsidRDefault="004F3311" w:rsidP="004F3311">
            <w:pPr>
              <w:jc w:val="both"/>
            </w:pPr>
          </w:p>
        </w:tc>
        <w:tc>
          <w:tcPr>
            <w:tcW w:w="2096" w:type="dxa"/>
            <w:gridSpan w:val="4"/>
          </w:tcPr>
          <w:p w:rsidR="004F3311" w:rsidRDefault="004F3311" w:rsidP="004F3311">
            <w:pPr>
              <w:jc w:val="both"/>
            </w:pPr>
          </w:p>
        </w:tc>
      </w:tr>
      <w:tr w:rsidR="004F3311" w:rsidTr="007555C9">
        <w:tc>
          <w:tcPr>
            <w:tcW w:w="6060" w:type="dxa"/>
            <w:gridSpan w:val="5"/>
          </w:tcPr>
          <w:p w:rsidR="004F3311" w:rsidRDefault="004F3311" w:rsidP="004F3311">
            <w:pPr>
              <w:jc w:val="both"/>
            </w:pPr>
          </w:p>
        </w:tc>
        <w:tc>
          <w:tcPr>
            <w:tcW w:w="1703" w:type="dxa"/>
            <w:gridSpan w:val="2"/>
          </w:tcPr>
          <w:p w:rsidR="004F3311" w:rsidRDefault="004F3311" w:rsidP="004F3311">
            <w:pPr>
              <w:jc w:val="both"/>
            </w:pPr>
          </w:p>
        </w:tc>
        <w:tc>
          <w:tcPr>
            <w:tcW w:w="2096" w:type="dxa"/>
            <w:gridSpan w:val="4"/>
          </w:tcPr>
          <w:p w:rsidR="004F3311" w:rsidRDefault="004F3311" w:rsidP="004F3311">
            <w:pPr>
              <w:jc w:val="both"/>
            </w:pPr>
          </w:p>
        </w:tc>
      </w:tr>
      <w:tr w:rsidR="004F3311" w:rsidTr="007555C9">
        <w:tc>
          <w:tcPr>
            <w:tcW w:w="6060" w:type="dxa"/>
            <w:gridSpan w:val="5"/>
          </w:tcPr>
          <w:p w:rsidR="004F3311" w:rsidRDefault="004F3311" w:rsidP="004F3311">
            <w:pPr>
              <w:jc w:val="both"/>
            </w:pPr>
          </w:p>
        </w:tc>
        <w:tc>
          <w:tcPr>
            <w:tcW w:w="1703" w:type="dxa"/>
            <w:gridSpan w:val="2"/>
          </w:tcPr>
          <w:p w:rsidR="004F3311" w:rsidRDefault="004F3311" w:rsidP="004F3311">
            <w:pPr>
              <w:jc w:val="both"/>
            </w:pPr>
          </w:p>
        </w:tc>
        <w:tc>
          <w:tcPr>
            <w:tcW w:w="2096" w:type="dxa"/>
            <w:gridSpan w:val="4"/>
          </w:tcPr>
          <w:p w:rsidR="004F3311" w:rsidRDefault="004F3311" w:rsidP="004F3311">
            <w:pPr>
              <w:jc w:val="both"/>
            </w:pPr>
          </w:p>
        </w:tc>
      </w:tr>
      <w:tr w:rsidR="004F3311" w:rsidTr="007555C9">
        <w:tc>
          <w:tcPr>
            <w:tcW w:w="9859" w:type="dxa"/>
            <w:gridSpan w:val="11"/>
            <w:shd w:val="clear" w:color="auto" w:fill="F7CAAC"/>
          </w:tcPr>
          <w:p w:rsidR="004F3311" w:rsidRDefault="004F3311" w:rsidP="004F3311">
            <w:pPr>
              <w:jc w:val="both"/>
            </w:pPr>
            <w:r>
              <w:rPr>
                <w:b/>
              </w:rPr>
              <w:t>Předměty příslušného studijního programu a způsob zapojení do jejich výuky, příp. další zapojení do uskutečňování studijního programu</w:t>
            </w:r>
          </w:p>
        </w:tc>
      </w:tr>
      <w:tr w:rsidR="004F3311" w:rsidTr="00AB09FC">
        <w:trPr>
          <w:trHeight w:val="466"/>
        </w:trPr>
        <w:tc>
          <w:tcPr>
            <w:tcW w:w="9859" w:type="dxa"/>
            <w:gridSpan w:val="11"/>
            <w:tcBorders>
              <w:top w:val="nil"/>
            </w:tcBorders>
          </w:tcPr>
          <w:p w:rsidR="004F3311" w:rsidRDefault="004F3311" w:rsidP="004F3311">
            <w:pPr>
              <w:jc w:val="both"/>
            </w:pPr>
            <w:r>
              <w:t>Veřejné finance ve zdravotnictví – garant, přednášející (100%)</w:t>
            </w:r>
          </w:p>
          <w:p w:rsidR="004F3311" w:rsidRDefault="004F3311" w:rsidP="004F3311">
            <w:pPr>
              <w:jc w:val="both"/>
            </w:pPr>
            <w:r>
              <w:t>Public Finance and Healthcare - garant, přednášející (100%)</w:t>
            </w:r>
          </w:p>
        </w:tc>
      </w:tr>
      <w:tr w:rsidR="004F3311" w:rsidTr="007555C9">
        <w:tc>
          <w:tcPr>
            <w:tcW w:w="9859" w:type="dxa"/>
            <w:gridSpan w:val="11"/>
            <w:shd w:val="clear" w:color="auto" w:fill="F7CAAC"/>
          </w:tcPr>
          <w:p w:rsidR="004F3311" w:rsidRDefault="004F3311" w:rsidP="004F3311">
            <w:pPr>
              <w:jc w:val="both"/>
            </w:pPr>
            <w:r>
              <w:rPr>
                <w:b/>
              </w:rPr>
              <w:t xml:space="preserve">Údaje o vzdělání na VŠ </w:t>
            </w:r>
          </w:p>
        </w:tc>
      </w:tr>
      <w:tr w:rsidR="004F3311" w:rsidTr="00AB09FC">
        <w:trPr>
          <w:trHeight w:val="461"/>
        </w:trPr>
        <w:tc>
          <w:tcPr>
            <w:tcW w:w="9859" w:type="dxa"/>
            <w:gridSpan w:val="11"/>
          </w:tcPr>
          <w:p w:rsidR="004F3311" w:rsidRPr="00D7079D" w:rsidRDefault="004F3311" w:rsidP="004F3311">
            <w:pPr>
              <w:jc w:val="both"/>
            </w:pPr>
            <w:r w:rsidRPr="00655875">
              <w:rPr>
                <w:b/>
              </w:rPr>
              <w:t>2001 – 2008</w:t>
            </w:r>
            <w:r>
              <w:t xml:space="preserve">: </w:t>
            </w:r>
            <w:r w:rsidRPr="00D7079D">
              <w:t>VŠB-Technická univerzita v Ostravě, Ekonomická fakulta, obor Veřejná ekonomika a správa (</w:t>
            </w:r>
            <w:r w:rsidRPr="00D7079D">
              <w:rPr>
                <w:b/>
              </w:rPr>
              <w:t>Ph.D.</w:t>
            </w:r>
            <w:r w:rsidRPr="00D7079D">
              <w:t>)</w:t>
            </w:r>
          </w:p>
          <w:p w:rsidR="004F3311" w:rsidRDefault="004F3311" w:rsidP="004F3311">
            <w:pPr>
              <w:jc w:val="both"/>
              <w:rPr>
                <w:b/>
              </w:rPr>
            </w:pPr>
            <w:r w:rsidRPr="00655875">
              <w:rPr>
                <w:b/>
              </w:rPr>
              <w:t>1996 – 2001</w:t>
            </w:r>
            <w:r>
              <w:t xml:space="preserve">: </w:t>
            </w:r>
            <w:r w:rsidRPr="00D7079D">
              <w:t>VŠB-Technická univerzita v Ostravě, Ekonomická fakulta, obor Veřejná ekonomika a správa (</w:t>
            </w:r>
            <w:r w:rsidRPr="00D7079D">
              <w:rPr>
                <w:b/>
              </w:rPr>
              <w:t>Ing.</w:t>
            </w:r>
            <w:r w:rsidRPr="00D7079D">
              <w:t>)</w:t>
            </w:r>
          </w:p>
        </w:tc>
      </w:tr>
      <w:tr w:rsidR="004F3311" w:rsidTr="007555C9">
        <w:tc>
          <w:tcPr>
            <w:tcW w:w="9859" w:type="dxa"/>
            <w:gridSpan w:val="11"/>
            <w:shd w:val="clear" w:color="auto" w:fill="F7CAAC"/>
          </w:tcPr>
          <w:p w:rsidR="004F3311" w:rsidRDefault="004F3311" w:rsidP="004F3311">
            <w:pPr>
              <w:jc w:val="both"/>
              <w:rPr>
                <w:b/>
              </w:rPr>
            </w:pPr>
            <w:r>
              <w:rPr>
                <w:b/>
              </w:rPr>
              <w:t>Údaje o odborném působení od absolvování VŠ</w:t>
            </w:r>
          </w:p>
        </w:tc>
      </w:tr>
      <w:tr w:rsidR="004F3311" w:rsidTr="00AB09FC">
        <w:trPr>
          <w:trHeight w:val="741"/>
        </w:trPr>
        <w:tc>
          <w:tcPr>
            <w:tcW w:w="9859" w:type="dxa"/>
            <w:gridSpan w:val="11"/>
          </w:tcPr>
          <w:p w:rsidR="004F3311" w:rsidRDefault="004F3311" w:rsidP="004F3311">
            <w:pPr>
              <w:jc w:val="both"/>
            </w:pPr>
            <w:r w:rsidRPr="005657EB">
              <w:rPr>
                <w:b/>
              </w:rPr>
              <w:t>2004 – dosu</w:t>
            </w:r>
            <w:r w:rsidRPr="00F130D0">
              <w:rPr>
                <w:b/>
              </w:rPr>
              <w:t>d:</w:t>
            </w:r>
            <w:r>
              <w:t xml:space="preserve">   UTB ve Zlíně, Fakulta managementu a ekonomiky, akademický pracovník (2006 - 2009 a 2016 - dosud: </w:t>
            </w:r>
            <w:r>
              <w:br/>
              <w:t xml:space="preserve">                           rodičovská dovolená)</w:t>
            </w:r>
          </w:p>
          <w:p w:rsidR="004F3311" w:rsidRDefault="004F3311" w:rsidP="004F3311">
            <w:pPr>
              <w:jc w:val="both"/>
            </w:pPr>
            <w:r w:rsidRPr="005657EB">
              <w:rPr>
                <w:b/>
              </w:rPr>
              <w:t>2010 – 201</w:t>
            </w:r>
            <w:r w:rsidRPr="00F130D0">
              <w:rPr>
                <w:b/>
              </w:rPr>
              <w:t>4:</w:t>
            </w:r>
            <w:r>
              <w:t xml:space="preserve">     PROFIMA EFFECTIVE, s.r.o., vzdělávací služby, lektorka (jpp)</w:t>
            </w:r>
          </w:p>
        </w:tc>
      </w:tr>
      <w:tr w:rsidR="004F3311" w:rsidTr="007555C9">
        <w:trPr>
          <w:trHeight w:val="250"/>
        </w:trPr>
        <w:tc>
          <w:tcPr>
            <w:tcW w:w="9859" w:type="dxa"/>
            <w:gridSpan w:val="11"/>
            <w:shd w:val="clear" w:color="auto" w:fill="F7CAAC"/>
          </w:tcPr>
          <w:p w:rsidR="004F3311" w:rsidRDefault="004F3311" w:rsidP="004F3311">
            <w:pPr>
              <w:jc w:val="both"/>
            </w:pPr>
            <w:r>
              <w:rPr>
                <w:b/>
              </w:rPr>
              <w:t>Zkušenosti s vedením kvalifikačních a rigorózních prací</w:t>
            </w:r>
          </w:p>
        </w:tc>
      </w:tr>
      <w:tr w:rsidR="004F3311" w:rsidTr="007555C9">
        <w:trPr>
          <w:trHeight w:val="378"/>
        </w:trPr>
        <w:tc>
          <w:tcPr>
            <w:tcW w:w="9859" w:type="dxa"/>
            <w:gridSpan w:val="11"/>
          </w:tcPr>
          <w:p w:rsidR="00BC7287" w:rsidRDefault="00BC7287" w:rsidP="00BC7287">
            <w:pPr>
              <w:jc w:val="both"/>
            </w:pPr>
            <w:r>
              <w:t>Počet vedených bakalářských prací – 36</w:t>
            </w:r>
          </w:p>
          <w:p w:rsidR="004F3311" w:rsidRDefault="00BC7287" w:rsidP="00BC7287">
            <w:pPr>
              <w:jc w:val="both"/>
            </w:pPr>
            <w:r>
              <w:t>Počet vedených diplomových prací – 71</w:t>
            </w:r>
          </w:p>
        </w:tc>
      </w:tr>
      <w:tr w:rsidR="004F3311" w:rsidTr="007555C9">
        <w:trPr>
          <w:cantSplit/>
        </w:trPr>
        <w:tc>
          <w:tcPr>
            <w:tcW w:w="3347" w:type="dxa"/>
            <w:gridSpan w:val="2"/>
            <w:tcBorders>
              <w:top w:val="single" w:sz="12" w:space="0" w:color="auto"/>
            </w:tcBorders>
            <w:shd w:val="clear" w:color="auto" w:fill="F7CAAC"/>
          </w:tcPr>
          <w:p w:rsidR="004F3311" w:rsidRDefault="004F3311" w:rsidP="004F3311">
            <w:pPr>
              <w:jc w:val="both"/>
            </w:pPr>
            <w:r>
              <w:rPr>
                <w:b/>
              </w:rPr>
              <w:t xml:space="preserve">Obor habilitačního řízení </w:t>
            </w:r>
          </w:p>
        </w:tc>
        <w:tc>
          <w:tcPr>
            <w:tcW w:w="2245" w:type="dxa"/>
            <w:gridSpan w:val="2"/>
            <w:tcBorders>
              <w:top w:val="single" w:sz="12" w:space="0" w:color="auto"/>
            </w:tcBorders>
            <w:shd w:val="clear" w:color="auto" w:fill="F7CAAC"/>
          </w:tcPr>
          <w:p w:rsidR="004F3311" w:rsidRDefault="004F3311" w:rsidP="004F331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F3311" w:rsidRDefault="004F3311" w:rsidP="004F331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F3311" w:rsidRDefault="004F3311" w:rsidP="004F3311">
            <w:pPr>
              <w:jc w:val="both"/>
              <w:rPr>
                <w:b/>
              </w:rPr>
            </w:pPr>
            <w:r>
              <w:rPr>
                <w:b/>
              </w:rPr>
              <w:t>Ohlasy publikací</w:t>
            </w:r>
          </w:p>
        </w:tc>
      </w:tr>
      <w:tr w:rsidR="004F3311" w:rsidTr="007555C9">
        <w:trPr>
          <w:cantSplit/>
        </w:trPr>
        <w:tc>
          <w:tcPr>
            <w:tcW w:w="3347" w:type="dxa"/>
            <w:gridSpan w:val="2"/>
          </w:tcPr>
          <w:p w:rsidR="004F3311" w:rsidRDefault="004F3311" w:rsidP="004F3311">
            <w:pPr>
              <w:jc w:val="both"/>
            </w:pPr>
          </w:p>
        </w:tc>
        <w:tc>
          <w:tcPr>
            <w:tcW w:w="2245" w:type="dxa"/>
            <w:gridSpan w:val="2"/>
          </w:tcPr>
          <w:p w:rsidR="004F3311" w:rsidRDefault="004F3311" w:rsidP="004F3311">
            <w:pPr>
              <w:jc w:val="both"/>
            </w:pPr>
          </w:p>
        </w:tc>
        <w:tc>
          <w:tcPr>
            <w:tcW w:w="2248" w:type="dxa"/>
            <w:gridSpan w:val="4"/>
            <w:tcBorders>
              <w:right w:val="single" w:sz="12" w:space="0" w:color="auto"/>
            </w:tcBorders>
          </w:tcPr>
          <w:p w:rsidR="004F3311" w:rsidRDefault="004F3311" w:rsidP="004F3311">
            <w:pPr>
              <w:jc w:val="both"/>
            </w:pPr>
          </w:p>
        </w:tc>
        <w:tc>
          <w:tcPr>
            <w:tcW w:w="632" w:type="dxa"/>
            <w:tcBorders>
              <w:left w:val="single" w:sz="12" w:space="0" w:color="auto"/>
            </w:tcBorders>
            <w:shd w:val="clear" w:color="auto" w:fill="F7CAAC"/>
          </w:tcPr>
          <w:p w:rsidR="004F3311" w:rsidRDefault="004F3311" w:rsidP="004F3311">
            <w:pPr>
              <w:jc w:val="both"/>
            </w:pPr>
            <w:r>
              <w:rPr>
                <w:b/>
              </w:rPr>
              <w:t>WOS</w:t>
            </w:r>
          </w:p>
        </w:tc>
        <w:tc>
          <w:tcPr>
            <w:tcW w:w="693" w:type="dxa"/>
            <w:shd w:val="clear" w:color="auto" w:fill="F7CAAC"/>
          </w:tcPr>
          <w:p w:rsidR="004F3311" w:rsidRDefault="004F3311" w:rsidP="004F3311">
            <w:pPr>
              <w:jc w:val="both"/>
              <w:rPr>
                <w:sz w:val="18"/>
              </w:rPr>
            </w:pPr>
            <w:r>
              <w:rPr>
                <w:b/>
                <w:sz w:val="18"/>
              </w:rPr>
              <w:t>Scopus</w:t>
            </w:r>
          </w:p>
        </w:tc>
        <w:tc>
          <w:tcPr>
            <w:tcW w:w="694" w:type="dxa"/>
            <w:shd w:val="clear" w:color="auto" w:fill="F7CAAC"/>
          </w:tcPr>
          <w:p w:rsidR="004F3311" w:rsidRDefault="004F3311" w:rsidP="004F3311">
            <w:pPr>
              <w:jc w:val="both"/>
            </w:pPr>
            <w:r>
              <w:rPr>
                <w:b/>
                <w:sz w:val="18"/>
              </w:rPr>
              <w:t>ostatní</w:t>
            </w:r>
          </w:p>
        </w:tc>
      </w:tr>
      <w:tr w:rsidR="004F3311" w:rsidTr="007555C9">
        <w:trPr>
          <w:cantSplit/>
          <w:trHeight w:val="70"/>
        </w:trPr>
        <w:tc>
          <w:tcPr>
            <w:tcW w:w="3347" w:type="dxa"/>
            <w:gridSpan w:val="2"/>
            <w:shd w:val="clear" w:color="auto" w:fill="F7CAAC"/>
          </w:tcPr>
          <w:p w:rsidR="004F3311" w:rsidRDefault="004F3311" w:rsidP="004F3311">
            <w:pPr>
              <w:jc w:val="both"/>
            </w:pPr>
            <w:r>
              <w:rPr>
                <w:b/>
              </w:rPr>
              <w:t>Obor jmenovacího řízení</w:t>
            </w:r>
          </w:p>
        </w:tc>
        <w:tc>
          <w:tcPr>
            <w:tcW w:w="2245" w:type="dxa"/>
            <w:gridSpan w:val="2"/>
            <w:shd w:val="clear" w:color="auto" w:fill="F7CAAC"/>
          </w:tcPr>
          <w:p w:rsidR="004F3311" w:rsidRDefault="004F3311" w:rsidP="004F3311">
            <w:pPr>
              <w:jc w:val="both"/>
            </w:pPr>
            <w:r>
              <w:rPr>
                <w:b/>
              </w:rPr>
              <w:t>Rok udělení hodnosti</w:t>
            </w:r>
          </w:p>
        </w:tc>
        <w:tc>
          <w:tcPr>
            <w:tcW w:w="2248" w:type="dxa"/>
            <w:gridSpan w:val="4"/>
            <w:tcBorders>
              <w:right w:val="single" w:sz="12" w:space="0" w:color="auto"/>
            </w:tcBorders>
            <w:shd w:val="clear" w:color="auto" w:fill="F7CAAC"/>
          </w:tcPr>
          <w:p w:rsidR="004F3311" w:rsidRDefault="004F3311" w:rsidP="004F3311">
            <w:pPr>
              <w:jc w:val="both"/>
            </w:pPr>
            <w:r>
              <w:rPr>
                <w:b/>
              </w:rPr>
              <w:t>Řízení konáno na VŠ</w:t>
            </w:r>
          </w:p>
        </w:tc>
        <w:tc>
          <w:tcPr>
            <w:tcW w:w="632" w:type="dxa"/>
            <w:vMerge w:val="restart"/>
            <w:tcBorders>
              <w:left w:val="single" w:sz="12" w:space="0" w:color="auto"/>
            </w:tcBorders>
          </w:tcPr>
          <w:p w:rsidR="004F3311" w:rsidRDefault="00BC7287" w:rsidP="004F3311">
            <w:pPr>
              <w:jc w:val="both"/>
              <w:rPr>
                <w:b/>
              </w:rPr>
            </w:pPr>
            <w:r>
              <w:rPr>
                <w:b/>
              </w:rPr>
              <w:t>0</w:t>
            </w:r>
          </w:p>
        </w:tc>
        <w:tc>
          <w:tcPr>
            <w:tcW w:w="693" w:type="dxa"/>
            <w:vMerge w:val="restart"/>
          </w:tcPr>
          <w:p w:rsidR="004F3311" w:rsidRDefault="004F3311" w:rsidP="004F3311">
            <w:pPr>
              <w:jc w:val="both"/>
              <w:rPr>
                <w:b/>
              </w:rPr>
            </w:pPr>
            <w:r>
              <w:rPr>
                <w:b/>
              </w:rPr>
              <w:t>5</w:t>
            </w:r>
          </w:p>
        </w:tc>
        <w:tc>
          <w:tcPr>
            <w:tcW w:w="694" w:type="dxa"/>
            <w:vMerge w:val="restart"/>
          </w:tcPr>
          <w:p w:rsidR="004F3311" w:rsidRDefault="004F3311" w:rsidP="004F3311">
            <w:pPr>
              <w:jc w:val="both"/>
              <w:rPr>
                <w:b/>
              </w:rPr>
            </w:pPr>
            <w:r>
              <w:rPr>
                <w:b/>
              </w:rPr>
              <w:t>8</w:t>
            </w:r>
          </w:p>
        </w:tc>
      </w:tr>
      <w:tr w:rsidR="004F3311" w:rsidTr="007555C9">
        <w:trPr>
          <w:trHeight w:val="205"/>
        </w:trPr>
        <w:tc>
          <w:tcPr>
            <w:tcW w:w="3347" w:type="dxa"/>
            <w:gridSpan w:val="2"/>
          </w:tcPr>
          <w:p w:rsidR="004F3311" w:rsidRDefault="004F3311" w:rsidP="004F3311">
            <w:pPr>
              <w:jc w:val="both"/>
            </w:pPr>
          </w:p>
        </w:tc>
        <w:tc>
          <w:tcPr>
            <w:tcW w:w="2245" w:type="dxa"/>
            <w:gridSpan w:val="2"/>
          </w:tcPr>
          <w:p w:rsidR="004F3311" w:rsidRDefault="004F3311" w:rsidP="004F3311">
            <w:pPr>
              <w:jc w:val="both"/>
            </w:pPr>
          </w:p>
        </w:tc>
        <w:tc>
          <w:tcPr>
            <w:tcW w:w="2248" w:type="dxa"/>
            <w:gridSpan w:val="4"/>
            <w:tcBorders>
              <w:right w:val="single" w:sz="12" w:space="0" w:color="auto"/>
            </w:tcBorders>
          </w:tcPr>
          <w:p w:rsidR="004F3311" w:rsidRDefault="004F3311" w:rsidP="004F3311">
            <w:pPr>
              <w:jc w:val="both"/>
            </w:pPr>
          </w:p>
        </w:tc>
        <w:tc>
          <w:tcPr>
            <w:tcW w:w="632" w:type="dxa"/>
            <w:vMerge/>
            <w:tcBorders>
              <w:left w:val="single" w:sz="12" w:space="0" w:color="auto"/>
            </w:tcBorders>
            <w:vAlign w:val="center"/>
          </w:tcPr>
          <w:p w:rsidR="004F3311" w:rsidRDefault="004F3311" w:rsidP="004F3311">
            <w:pPr>
              <w:rPr>
                <w:b/>
              </w:rPr>
            </w:pPr>
          </w:p>
        </w:tc>
        <w:tc>
          <w:tcPr>
            <w:tcW w:w="693" w:type="dxa"/>
            <w:vMerge/>
            <w:vAlign w:val="center"/>
          </w:tcPr>
          <w:p w:rsidR="004F3311" w:rsidRDefault="004F3311" w:rsidP="004F3311">
            <w:pPr>
              <w:rPr>
                <w:b/>
              </w:rPr>
            </w:pPr>
          </w:p>
        </w:tc>
        <w:tc>
          <w:tcPr>
            <w:tcW w:w="694" w:type="dxa"/>
            <w:vMerge/>
            <w:vAlign w:val="center"/>
          </w:tcPr>
          <w:p w:rsidR="004F3311" w:rsidRDefault="004F3311" w:rsidP="004F3311">
            <w:pPr>
              <w:rPr>
                <w:b/>
              </w:rPr>
            </w:pPr>
          </w:p>
        </w:tc>
      </w:tr>
      <w:tr w:rsidR="004F3311" w:rsidTr="007555C9">
        <w:tc>
          <w:tcPr>
            <w:tcW w:w="9859" w:type="dxa"/>
            <w:gridSpan w:val="11"/>
            <w:shd w:val="clear" w:color="auto" w:fill="F7CAAC"/>
          </w:tcPr>
          <w:p w:rsidR="004F3311" w:rsidRDefault="004F3311" w:rsidP="004F3311">
            <w:pPr>
              <w:jc w:val="both"/>
              <w:rPr>
                <w:b/>
              </w:rPr>
            </w:pPr>
            <w:r>
              <w:rPr>
                <w:b/>
              </w:rPr>
              <w:t xml:space="preserve">Přehled o nejvýznamnější publikační a další tvůrčí činnosti nebo další profesní činnosti u odborníků z praxe vztahující se k zabezpečovaným předmětům </w:t>
            </w:r>
          </w:p>
        </w:tc>
      </w:tr>
      <w:tr w:rsidR="004F3311" w:rsidTr="007555C9">
        <w:trPr>
          <w:trHeight w:val="2347"/>
        </w:trPr>
        <w:tc>
          <w:tcPr>
            <w:tcW w:w="9859" w:type="dxa"/>
            <w:gridSpan w:val="11"/>
          </w:tcPr>
          <w:p w:rsidR="004F3311" w:rsidRDefault="004F3311" w:rsidP="004F3311">
            <w:pPr>
              <w:jc w:val="both"/>
            </w:pPr>
            <w:r>
              <w:t>KOLMAN, K., PASTUSZKOVÁ, E. The Proposal of Using Eco-Controlling Tools at the Municipal Level in the Czech Republic. In</w:t>
            </w:r>
            <w:r w:rsidRPr="00A92662">
              <w:rPr>
                <w:i/>
              </w:rPr>
              <w:t xml:space="preserve"> Proceedings of the 7th International Scientific Conference Finance and Performance of Firms in Science, Education and Practice</w:t>
            </w:r>
            <w:r>
              <w:t>. Zlín: Tomas Bata University in Zlín, 2015, s. 653-664. ISBN 978-80-7454-482-8. (30%)</w:t>
            </w:r>
          </w:p>
          <w:p w:rsidR="004F3311" w:rsidRPr="009502E8" w:rsidRDefault="004F3311" w:rsidP="004F3311">
            <w:pPr>
              <w:jc w:val="both"/>
            </w:pPr>
            <w:r w:rsidRPr="009502E8">
              <w:t xml:space="preserve">PASTUSZKOVÁ, E. Does Public Administration Reach Performance in the Sphere of Subsidies Relations? The Case of the Czech Republic. </w:t>
            </w:r>
            <w:r w:rsidRPr="009502E8">
              <w:rPr>
                <w:i/>
                <w:iCs/>
                <w:bdr w:val="none" w:sz="0" w:space="0" w:color="auto" w:frame="1"/>
              </w:rPr>
              <w:t xml:space="preserve">International Journal of Mathematical Models and Methods in Applied Sciences </w:t>
            </w:r>
            <w:r w:rsidRPr="009502E8">
              <w:t>[online]. 2013, vol. 7, iss. 4, s. 396-403. ISSN 1998-0140. Dostupné z: </w:t>
            </w:r>
            <w:hyperlink r:id="rId51" w:history="1">
              <w:r w:rsidRPr="009502E8">
                <w:rPr>
                  <w:rStyle w:val="Hypertextovodkaz"/>
                  <w:color w:val="auto"/>
                  <w:u w:val="none"/>
                </w:rPr>
                <w:t>http://www.naun.org/main/NAUN/ijmmas/2001-124.pdf</w:t>
              </w:r>
            </w:hyperlink>
            <w:r w:rsidRPr="009502E8">
              <w:t>. </w:t>
            </w:r>
          </w:p>
          <w:p w:rsidR="004F3311" w:rsidRPr="009502E8" w:rsidRDefault="004F3311" w:rsidP="004F3311">
            <w:pPr>
              <w:jc w:val="both"/>
            </w:pPr>
            <w:r w:rsidRPr="009502E8">
              <w:t xml:space="preserve">OTRUSINOVÁ, M., PASTUSZKOVÁ, E. Transformation Process of State Accounting to Accrual Basis Accounting in Conditions of the Czech Republic. </w:t>
            </w:r>
            <w:r w:rsidRPr="009502E8">
              <w:rPr>
                <w:i/>
                <w:iCs/>
                <w:bdr w:val="none" w:sz="0" w:space="0" w:color="auto" w:frame="1"/>
              </w:rPr>
              <w:t>Acta Universitatis Agriculturae et Silviculturae Mendelianae Brunensis</w:t>
            </w:r>
            <w:r w:rsidRPr="009502E8">
              <w:t> [online]. 2013, vol. 61, iss. 7, s. 2593-2602. ISSN 1211-8516. Dostupné z: </w:t>
            </w:r>
            <w:hyperlink r:id="rId52" w:history="1">
              <w:r w:rsidRPr="009502E8">
                <w:rPr>
                  <w:rStyle w:val="Hypertextovodkaz"/>
                  <w:color w:val="auto"/>
                  <w:u w:val="none"/>
                </w:rPr>
                <w:t>http://acta.mendelu.cz/media/pdf/actaun_2013061072593.pdf</w:t>
              </w:r>
            </w:hyperlink>
            <w:r w:rsidRPr="009502E8">
              <w:t> </w:t>
            </w:r>
          </w:p>
          <w:p w:rsidR="004F3311" w:rsidRPr="009502E8" w:rsidRDefault="004F3311" w:rsidP="004F3311">
            <w:pPr>
              <w:jc w:val="both"/>
            </w:pPr>
            <w:r w:rsidRPr="009502E8">
              <w:t>(40%)</w:t>
            </w:r>
          </w:p>
          <w:p w:rsidR="00BC7287" w:rsidRDefault="00BC7287" w:rsidP="00BC7287">
            <w:pPr>
              <w:jc w:val="both"/>
              <w:rPr>
                <w:i/>
                <w:color w:val="FF0000"/>
              </w:rPr>
            </w:pPr>
            <w:r w:rsidRPr="00E66B0B">
              <w:rPr>
                <w:i/>
              </w:rPr>
              <w:t>Přehled projektové činnosti:</w:t>
            </w:r>
            <w:r w:rsidRPr="00E66B0B">
              <w:rPr>
                <w:i/>
                <w:color w:val="FF0000"/>
              </w:rPr>
              <w:t xml:space="preserve"> </w:t>
            </w:r>
          </w:p>
          <w:p w:rsidR="006A690A" w:rsidRPr="009525B7" w:rsidRDefault="006A690A" w:rsidP="004F3311">
            <w:pPr>
              <w:jc w:val="both"/>
            </w:pPr>
            <w:r>
              <w:t>GA ČR 402/06/1526 Měření a řízení výkonnosti klastrů 2006-2009 (člen řešitelského týmu).</w:t>
            </w:r>
          </w:p>
        </w:tc>
      </w:tr>
      <w:tr w:rsidR="004F3311" w:rsidTr="007555C9">
        <w:trPr>
          <w:trHeight w:val="218"/>
        </w:trPr>
        <w:tc>
          <w:tcPr>
            <w:tcW w:w="9859" w:type="dxa"/>
            <w:gridSpan w:val="11"/>
            <w:shd w:val="clear" w:color="auto" w:fill="F7CAAC"/>
          </w:tcPr>
          <w:p w:rsidR="004F3311" w:rsidRPr="009525B7" w:rsidRDefault="004F3311" w:rsidP="004F3311">
            <w:r w:rsidRPr="009525B7">
              <w:t>Působení v zahraničí</w:t>
            </w:r>
          </w:p>
        </w:tc>
      </w:tr>
      <w:tr w:rsidR="004F3311" w:rsidTr="007E0622">
        <w:trPr>
          <w:trHeight w:val="253"/>
        </w:trPr>
        <w:tc>
          <w:tcPr>
            <w:tcW w:w="9859" w:type="dxa"/>
            <w:gridSpan w:val="11"/>
          </w:tcPr>
          <w:p w:rsidR="004F3311" w:rsidRDefault="004F3311" w:rsidP="004F3311">
            <w:pPr>
              <w:rPr>
                <w:b/>
              </w:rPr>
            </w:pPr>
            <w:r w:rsidRPr="009525B7">
              <w:rPr>
                <w:b/>
              </w:rPr>
              <w:t>4-6/2005</w:t>
            </w:r>
            <w:r>
              <w:rPr>
                <w:b/>
              </w:rPr>
              <w:t>:</w:t>
            </w:r>
            <w:r w:rsidRPr="009525B7">
              <w:t xml:space="preserve"> Estonsko, Univerzita v Tartu (stáž - mezivládní stipendium)</w:t>
            </w:r>
          </w:p>
        </w:tc>
      </w:tr>
      <w:tr w:rsidR="004F3311" w:rsidTr="007E0622">
        <w:trPr>
          <w:cantSplit/>
          <w:trHeight w:val="214"/>
        </w:trPr>
        <w:tc>
          <w:tcPr>
            <w:tcW w:w="2518" w:type="dxa"/>
            <w:shd w:val="clear" w:color="auto" w:fill="F7CAAC"/>
          </w:tcPr>
          <w:p w:rsidR="004F3311" w:rsidRDefault="004F3311" w:rsidP="004F3311">
            <w:pPr>
              <w:jc w:val="both"/>
              <w:rPr>
                <w:b/>
              </w:rPr>
            </w:pPr>
            <w:r>
              <w:rPr>
                <w:b/>
              </w:rPr>
              <w:t xml:space="preserve">Podpis </w:t>
            </w:r>
          </w:p>
        </w:tc>
        <w:tc>
          <w:tcPr>
            <w:tcW w:w="4536" w:type="dxa"/>
            <w:gridSpan w:val="5"/>
          </w:tcPr>
          <w:p w:rsidR="004F3311" w:rsidRDefault="004F3311" w:rsidP="004F3311">
            <w:pPr>
              <w:jc w:val="both"/>
            </w:pPr>
          </w:p>
        </w:tc>
        <w:tc>
          <w:tcPr>
            <w:tcW w:w="786" w:type="dxa"/>
            <w:gridSpan w:val="2"/>
            <w:shd w:val="clear" w:color="auto" w:fill="F7CAAC"/>
          </w:tcPr>
          <w:p w:rsidR="004F3311" w:rsidRDefault="004F3311" w:rsidP="004F3311">
            <w:pPr>
              <w:jc w:val="both"/>
            </w:pPr>
            <w:r>
              <w:rPr>
                <w:b/>
              </w:rPr>
              <w:t>datum</w:t>
            </w:r>
          </w:p>
        </w:tc>
        <w:tc>
          <w:tcPr>
            <w:tcW w:w="2019" w:type="dxa"/>
            <w:gridSpan w:val="3"/>
          </w:tcPr>
          <w:p w:rsidR="004F3311" w:rsidRDefault="004F3311" w:rsidP="004F3311">
            <w:pPr>
              <w:jc w:val="both"/>
            </w:pPr>
          </w:p>
        </w:tc>
      </w:tr>
    </w:tbl>
    <w:p w:rsidR="007A5707" w:rsidRDefault="007A5707">
      <w:pPr>
        <w:spacing w:after="160" w:line="259" w:lineRule="auto"/>
      </w:pPr>
    </w:p>
    <w:p w:rsidR="00E63AB0" w:rsidRDefault="00E63AB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555C9" w:rsidTr="007555C9">
        <w:tc>
          <w:tcPr>
            <w:tcW w:w="9859" w:type="dxa"/>
            <w:gridSpan w:val="11"/>
            <w:tcBorders>
              <w:bottom w:val="double" w:sz="4" w:space="0" w:color="auto"/>
            </w:tcBorders>
            <w:shd w:val="clear" w:color="auto" w:fill="BDD6EE"/>
          </w:tcPr>
          <w:p w:rsidR="007555C9" w:rsidRDefault="007555C9" w:rsidP="007555C9">
            <w:pPr>
              <w:jc w:val="both"/>
              <w:rPr>
                <w:b/>
                <w:sz w:val="28"/>
              </w:rPr>
            </w:pPr>
            <w:r>
              <w:rPr>
                <w:b/>
                <w:sz w:val="28"/>
              </w:rPr>
              <w:lastRenderedPageBreak/>
              <w:t>C-I – Personální zabezpečení</w:t>
            </w:r>
          </w:p>
        </w:tc>
      </w:tr>
      <w:tr w:rsidR="007555C9" w:rsidTr="007555C9">
        <w:tc>
          <w:tcPr>
            <w:tcW w:w="2518" w:type="dxa"/>
            <w:tcBorders>
              <w:top w:val="double" w:sz="4" w:space="0" w:color="auto"/>
            </w:tcBorders>
            <w:shd w:val="clear" w:color="auto" w:fill="F7CAAC"/>
          </w:tcPr>
          <w:p w:rsidR="007555C9" w:rsidRDefault="007555C9" w:rsidP="007555C9">
            <w:pPr>
              <w:jc w:val="both"/>
              <w:rPr>
                <w:b/>
              </w:rPr>
            </w:pPr>
            <w:r>
              <w:rPr>
                <w:b/>
              </w:rPr>
              <w:t>Vysoká škola</w:t>
            </w:r>
          </w:p>
        </w:tc>
        <w:tc>
          <w:tcPr>
            <w:tcW w:w="7341" w:type="dxa"/>
            <w:gridSpan w:val="10"/>
          </w:tcPr>
          <w:p w:rsidR="007555C9" w:rsidRDefault="007555C9" w:rsidP="007555C9">
            <w:pPr>
              <w:jc w:val="both"/>
            </w:pPr>
            <w:r>
              <w:t>Univerzita Tomáše Bati ve Zlíně</w:t>
            </w:r>
          </w:p>
        </w:tc>
      </w:tr>
      <w:tr w:rsidR="007555C9" w:rsidTr="007555C9">
        <w:tc>
          <w:tcPr>
            <w:tcW w:w="2518" w:type="dxa"/>
            <w:shd w:val="clear" w:color="auto" w:fill="F7CAAC"/>
          </w:tcPr>
          <w:p w:rsidR="007555C9" w:rsidRDefault="007555C9" w:rsidP="007555C9">
            <w:pPr>
              <w:jc w:val="both"/>
              <w:rPr>
                <w:b/>
              </w:rPr>
            </w:pPr>
            <w:r>
              <w:rPr>
                <w:b/>
              </w:rPr>
              <w:t>Součást vysoké školy</w:t>
            </w:r>
          </w:p>
        </w:tc>
        <w:tc>
          <w:tcPr>
            <w:tcW w:w="7341" w:type="dxa"/>
            <w:gridSpan w:val="10"/>
          </w:tcPr>
          <w:p w:rsidR="007555C9" w:rsidRDefault="007555C9" w:rsidP="007555C9">
            <w:pPr>
              <w:jc w:val="both"/>
            </w:pPr>
            <w:r>
              <w:t>Fakulta managementu a ekonomiky</w:t>
            </w:r>
          </w:p>
        </w:tc>
      </w:tr>
      <w:tr w:rsidR="007555C9" w:rsidTr="007555C9">
        <w:tc>
          <w:tcPr>
            <w:tcW w:w="2518" w:type="dxa"/>
            <w:shd w:val="clear" w:color="auto" w:fill="F7CAAC"/>
          </w:tcPr>
          <w:p w:rsidR="007555C9" w:rsidRDefault="007555C9" w:rsidP="007555C9">
            <w:pPr>
              <w:jc w:val="both"/>
              <w:rPr>
                <w:b/>
              </w:rPr>
            </w:pPr>
            <w:r>
              <w:rPr>
                <w:b/>
              </w:rPr>
              <w:t>Název studijního programu</w:t>
            </w:r>
          </w:p>
        </w:tc>
        <w:tc>
          <w:tcPr>
            <w:tcW w:w="7341" w:type="dxa"/>
            <w:gridSpan w:val="10"/>
          </w:tcPr>
          <w:p w:rsidR="007555C9" w:rsidRDefault="007555C9" w:rsidP="007555C9">
            <w:pPr>
              <w:jc w:val="both"/>
            </w:pPr>
            <w:r>
              <w:t>Management ve zdravotnictví</w:t>
            </w:r>
          </w:p>
        </w:tc>
      </w:tr>
      <w:tr w:rsidR="007555C9" w:rsidTr="007555C9">
        <w:tc>
          <w:tcPr>
            <w:tcW w:w="2518" w:type="dxa"/>
            <w:shd w:val="clear" w:color="auto" w:fill="F7CAAC"/>
          </w:tcPr>
          <w:p w:rsidR="007555C9" w:rsidRDefault="007555C9" w:rsidP="007555C9">
            <w:pPr>
              <w:jc w:val="both"/>
              <w:rPr>
                <w:b/>
              </w:rPr>
            </w:pPr>
            <w:r>
              <w:rPr>
                <w:b/>
              </w:rPr>
              <w:t>Jméno a příjmení</w:t>
            </w:r>
          </w:p>
        </w:tc>
        <w:tc>
          <w:tcPr>
            <w:tcW w:w="4536" w:type="dxa"/>
            <w:gridSpan w:val="5"/>
          </w:tcPr>
          <w:p w:rsidR="007555C9" w:rsidRDefault="007555C9" w:rsidP="007555C9">
            <w:pPr>
              <w:jc w:val="both"/>
            </w:pPr>
            <w:r>
              <w:t>Boris POPESKO</w:t>
            </w:r>
          </w:p>
        </w:tc>
        <w:tc>
          <w:tcPr>
            <w:tcW w:w="709" w:type="dxa"/>
            <w:shd w:val="clear" w:color="auto" w:fill="F7CAAC"/>
          </w:tcPr>
          <w:p w:rsidR="007555C9" w:rsidRDefault="007555C9" w:rsidP="007555C9">
            <w:pPr>
              <w:jc w:val="both"/>
              <w:rPr>
                <w:b/>
              </w:rPr>
            </w:pPr>
            <w:r>
              <w:rPr>
                <w:b/>
              </w:rPr>
              <w:t>Tituly</w:t>
            </w:r>
          </w:p>
        </w:tc>
        <w:tc>
          <w:tcPr>
            <w:tcW w:w="2096" w:type="dxa"/>
            <w:gridSpan w:val="4"/>
          </w:tcPr>
          <w:p w:rsidR="007555C9" w:rsidRDefault="007555C9" w:rsidP="007555C9">
            <w:pPr>
              <w:jc w:val="both"/>
            </w:pPr>
            <w:r>
              <w:t>doc. Ing.</w:t>
            </w:r>
            <w:r w:rsidR="009502E8">
              <w:t>,</w:t>
            </w:r>
            <w:r>
              <w:t xml:space="preserve"> Ph.D.</w:t>
            </w:r>
          </w:p>
        </w:tc>
      </w:tr>
      <w:tr w:rsidR="007555C9" w:rsidTr="007555C9">
        <w:tc>
          <w:tcPr>
            <w:tcW w:w="2518" w:type="dxa"/>
            <w:shd w:val="clear" w:color="auto" w:fill="F7CAAC"/>
          </w:tcPr>
          <w:p w:rsidR="007555C9" w:rsidRDefault="007555C9" w:rsidP="007555C9">
            <w:pPr>
              <w:jc w:val="both"/>
              <w:rPr>
                <w:b/>
              </w:rPr>
            </w:pPr>
            <w:r>
              <w:rPr>
                <w:b/>
              </w:rPr>
              <w:t>Rok narození</w:t>
            </w:r>
          </w:p>
        </w:tc>
        <w:tc>
          <w:tcPr>
            <w:tcW w:w="829" w:type="dxa"/>
          </w:tcPr>
          <w:p w:rsidR="007555C9" w:rsidRDefault="007555C9" w:rsidP="007555C9">
            <w:pPr>
              <w:jc w:val="both"/>
            </w:pPr>
            <w:r>
              <w:t>1978</w:t>
            </w:r>
          </w:p>
        </w:tc>
        <w:tc>
          <w:tcPr>
            <w:tcW w:w="1721" w:type="dxa"/>
            <w:shd w:val="clear" w:color="auto" w:fill="F7CAAC"/>
          </w:tcPr>
          <w:p w:rsidR="007555C9" w:rsidRDefault="007555C9" w:rsidP="007555C9">
            <w:pPr>
              <w:jc w:val="both"/>
              <w:rPr>
                <w:b/>
              </w:rPr>
            </w:pPr>
            <w:r>
              <w:rPr>
                <w:b/>
              </w:rPr>
              <w:t>typ vztahu k VŠ</w:t>
            </w:r>
          </w:p>
        </w:tc>
        <w:tc>
          <w:tcPr>
            <w:tcW w:w="992" w:type="dxa"/>
            <w:gridSpan w:val="2"/>
          </w:tcPr>
          <w:p w:rsidR="007555C9" w:rsidRDefault="007555C9" w:rsidP="007555C9">
            <w:pPr>
              <w:jc w:val="both"/>
            </w:pPr>
            <w:r>
              <w:t>pp</w:t>
            </w:r>
          </w:p>
        </w:tc>
        <w:tc>
          <w:tcPr>
            <w:tcW w:w="994" w:type="dxa"/>
            <w:shd w:val="clear" w:color="auto" w:fill="F7CAAC"/>
          </w:tcPr>
          <w:p w:rsidR="007555C9" w:rsidRDefault="007555C9" w:rsidP="007555C9">
            <w:pPr>
              <w:jc w:val="both"/>
              <w:rPr>
                <w:b/>
              </w:rPr>
            </w:pPr>
            <w:r>
              <w:rPr>
                <w:b/>
              </w:rPr>
              <w:t>rozsah</w:t>
            </w:r>
          </w:p>
        </w:tc>
        <w:tc>
          <w:tcPr>
            <w:tcW w:w="709" w:type="dxa"/>
          </w:tcPr>
          <w:p w:rsidR="007555C9" w:rsidRDefault="007555C9" w:rsidP="007555C9">
            <w:pPr>
              <w:jc w:val="both"/>
            </w:pPr>
            <w:r>
              <w:t>40</w:t>
            </w:r>
          </w:p>
        </w:tc>
        <w:tc>
          <w:tcPr>
            <w:tcW w:w="709" w:type="dxa"/>
            <w:gridSpan w:val="2"/>
            <w:shd w:val="clear" w:color="auto" w:fill="F7CAAC"/>
          </w:tcPr>
          <w:p w:rsidR="007555C9" w:rsidRDefault="007555C9" w:rsidP="007555C9">
            <w:pPr>
              <w:jc w:val="both"/>
              <w:rPr>
                <w:b/>
              </w:rPr>
            </w:pPr>
            <w:r>
              <w:rPr>
                <w:b/>
              </w:rPr>
              <w:t>do kdy</w:t>
            </w:r>
          </w:p>
        </w:tc>
        <w:tc>
          <w:tcPr>
            <w:tcW w:w="1387" w:type="dxa"/>
            <w:gridSpan w:val="2"/>
          </w:tcPr>
          <w:p w:rsidR="007555C9" w:rsidRDefault="007555C9" w:rsidP="007555C9">
            <w:pPr>
              <w:jc w:val="both"/>
            </w:pPr>
            <w:r>
              <w:t>N</w:t>
            </w:r>
          </w:p>
        </w:tc>
      </w:tr>
      <w:tr w:rsidR="007555C9" w:rsidTr="007555C9">
        <w:tc>
          <w:tcPr>
            <w:tcW w:w="5068" w:type="dxa"/>
            <w:gridSpan w:val="3"/>
            <w:shd w:val="clear" w:color="auto" w:fill="F7CAAC"/>
          </w:tcPr>
          <w:p w:rsidR="007555C9" w:rsidRDefault="007555C9" w:rsidP="007555C9">
            <w:pPr>
              <w:jc w:val="both"/>
              <w:rPr>
                <w:b/>
              </w:rPr>
            </w:pPr>
            <w:r>
              <w:rPr>
                <w:b/>
              </w:rPr>
              <w:t>Typ vztahu na součásti VŠ, která uskutečňuje st. program</w:t>
            </w:r>
          </w:p>
        </w:tc>
        <w:tc>
          <w:tcPr>
            <w:tcW w:w="992" w:type="dxa"/>
            <w:gridSpan w:val="2"/>
          </w:tcPr>
          <w:p w:rsidR="007555C9" w:rsidRDefault="007555C9" w:rsidP="007555C9">
            <w:pPr>
              <w:jc w:val="both"/>
            </w:pPr>
            <w:r>
              <w:t>pp</w:t>
            </w:r>
          </w:p>
        </w:tc>
        <w:tc>
          <w:tcPr>
            <w:tcW w:w="994" w:type="dxa"/>
            <w:shd w:val="clear" w:color="auto" w:fill="F7CAAC"/>
          </w:tcPr>
          <w:p w:rsidR="007555C9" w:rsidRDefault="007555C9" w:rsidP="007555C9">
            <w:pPr>
              <w:jc w:val="both"/>
              <w:rPr>
                <w:b/>
              </w:rPr>
            </w:pPr>
            <w:r>
              <w:rPr>
                <w:b/>
              </w:rPr>
              <w:t>rozsah</w:t>
            </w:r>
          </w:p>
        </w:tc>
        <w:tc>
          <w:tcPr>
            <w:tcW w:w="709" w:type="dxa"/>
          </w:tcPr>
          <w:p w:rsidR="007555C9" w:rsidRDefault="007555C9" w:rsidP="007555C9">
            <w:pPr>
              <w:jc w:val="both"/>
            </w:pPr>
            <w:r>
              <w:t>40</w:t>
            </w:r>
          </w:p>
        </w:tc>
        <w:tc>
          <w:tcPr>
            <w:tcW w:w="709" w:type="dxa"/>
            <w:gridSpan w:val="2"/>
            <w:shd w:val="clear" w:color="auto" w:fill="F7CAAC"/>
          </w:tcPr>
          <w:p w:rsidR="007555C9" w:rsidRDefault="007555C9" w:rsidP="007555C9">
            <w:pPr>
              <w:jc w:val="both"/>
              <w:rPr>
                <w:b/>
              </w:rPr>
            </w:pPr>
            <w:r>
              <w:rPr>
                <w:b/>
              </w:rPr>
              <w:t>do kdy</w:t>
            </w:r>
          </w:p>
        </w:tc>
        <w:tc>
          <w:tcPr>
            <w:tcW w:w="1387" w:type="dxa"/>
            <w:gridSpan w:val="2"/>
          </w:tcPr>
          <w:p w:rsidR="007555C9" w:rsidRDefault="007555C9" w:rsidP="007555C9">
            <w:pPr>
              <w:jc w:val="both"/>
            </w:pPr>
            <w:r>
              <w:t>N</w:t>
            </w:r>
          </w:p>
        </w:tc>
      </w:tr>
      <w:tr w:rsidR="007555C9" w:rsidTr="007555C9">
        <w:tc>
          <w:tcPr>
            <w:tcW w:w="6060" w:type="dxa"/>
            <w:gridSpan w:val="5"/>
            <w:shd w:val="clear" w:color="auto" w:fill="F7CAAC"/>
          </w:tcPr>
          <w:p w:rsidR="007555C9" w:rsidRDefault="007555C9" w:rsidP="007555C9">
            <w:pPr>
              <w:jc w:val="both"/>
            </w:pPr>
            <w:r>
              <w:rPr>
                <w:b/>
              </w:rPr>
              <w:t>Další současná působení jako akademický pracovník na jiných VŠ</w:t>
            </w:r>
          </w:p>
        </w:tc>
        <w:tc>
          <w:tcPr>
            <w:tcW w:w="1703" w:type="dxa"/>
            <w:gridSpan w:val="2"/>
            <w:shd w:val="clear" w:color="auto" w:fill="F7CAAC"/>
          </w:tcPr>
          <w:p w:rsidR="007555C9" w:rsidRDefault="007555C9" w:rsidP="007555C9">
            <w:pPr>
              <w:jc w:val="both"/>
              <w:rPr>
                <w:b/>
              </w:rPr>
            </w:pPr>
            <w:r>
              <w:rPr>
                <w:b/>
              </w:rPr>
              <w:t>typ prac. vztahu</w:t>
            </w:r>
          </w:p>
        </w:tc>
        <w:tc>
          <w:tcPr>
            <w:tcW w:w="2096" w:type="dxa"/>
            <w:gridSpan w:val="4"/>
            <w:shd w:val="clear" w:color="auto" w:fill="F7CAAC"/>
          </w:tcPr>
          <w:p w:rsidR="007555C9" w:rsidRDefault="007555C9" w:rsidP="007555C9">
            <w:pPr>
              <w:jc w:val="both"/>
              <w:rPr>
                <w:b/>
              </w:rPr>
            </w:pPr>
            <w:r>
              <w:rPr>
                <w:b/>
              </w:rPr>
              <w:t>rozsah</w:t>
            </w:r>
          </w:p>
        </w:tc>
      </w:tr>
      <w:tr w:rsidR="007555C9" w:rsidTr="007555C9">
        <w:tc>
          <w:tcPr>
            <w:tcW w:w="6060" w:type="dxa"/>
            <w:gridSpan w:val="5"/>
          </w:tcPr>
          <w:p w:rsidR="007555C9" w:rsidRDefault="00F37928" w:rsidP="007555C9">
            <w:pPr>
              <w:jc w:val="both"/>
            </w:pPr>
            <w:r>
              <w:t>Vysoká škola obchodní v Praze, o.p.s.</w:t>
            </w:r>
          </w:p>
        </w:tc>
        <w:tc>
          <w:tcPr>
            <w:tcW w:w="1703" w:type="dxa"/>
            <w:gridSpan w:val="2"/>
          </w:tcPr>
          <w:p w:rsidR="007555C9" w:rsidRDefault="007555C9" w:rsidP="007555C9">
            <w:pPr>
              <w:jc w:val="both"/>
            </w:pPr>
            <w:r>
              <w:t>pp</w:t>
            </w:r>
          </w:p>
        </w:tc>
        <w:tc>
          <w:tcPr>
            <w:tcW w:w="2096" w:type="dxa"/>
            <w:gridSpan w:val="4"/>
          </w:tcPr>
          <w:p w:rsidR="007555C9" w:rsidRDefault="00F37928" w:rsidP="007555C9">
            <w:pPr>
              <w:jc w:val="both"/>
            </w:pPr>
            <w:r>
              <w:t>10</w:t>
            </w:r>
          </w:p>
        </w:tc>
      </w:tr>
      <w:tr w:rsidR="007555C9" w:rsidTr="007555C9">
        <w:tc>
          <w:tcPr>
            <w:tcW w:w="6060" w:type="dxa"/>
            <w:gridSpan w:val="5"/>
          </w:tcPr>
          <w:p w:rsidR="007555C9" w:rsidRDefault="007555C9" w:rsidP="007555C9">
            <w:pPr>
              <w:jc w:val="both"/>
            </w:pPr>
          </w:p>
        </w:tc>
        <w:tc>
          <w:tcPr>
            <w:tcW w:w="1703" w:type="dxa"/>
            <w:gridSpan w:val="2"/>
          </w:tcPr>
          <w:p w:rsidR="007555C9" w:rsidRDefault="007555C9" w:rsidP="007555C9">
            <w:pPr>
              <w:jc w:val="both"/>
            </w:pPr>
          </w:p>
        </w:tc>
        <w:tc>
          <w:tcPr>
            <w:tcW w:w="2096" w:type="dxa"/>
            <w:gridSpan w:val="4"/>
          </w:tcPr>
          <w:p w:rsidR="007555C9" w:rsidRDefault="007555C9" w:rsidP="007555C9">
            <w:pPr>
              <w:jc w:val="both"/>
            </w:pPr>
          </w:p>
        </w:tc>
      </w:tr>
      <w:tr w:rsidR="007555C9" w:rsidTr="007555C9">
        <w:tc>
          <w:tcPr>
            <w:tcW w:w="9859" w:type="dxa"/>
            <w:gridSpan w:val="11"/>
            <w:shd w:val="clear" w:color="auto" w:fill="F7CAAC"/>
          </w:tcPr>
          <w:p w:rsidR="007555C9" w:rsidRDefault="007555C9" w:rsidP="007555C9">
            <w:pPr>
              <w:jc w:val="both"/>
            </w:pPr>
            <w:r>
              <w:rPr>
                <w:b/>
              </w:rPr>
              <w:t>Předměty příslušného studijního programu a způsob zapojení do jejich výuky, příp. další zapojení do uskutečňování studijního programu</w:t>
            </w:r>
          </w:p>
        </w:tc>
      </w:tr>
      <w:tr w:rsidR="007555C9" w:rsidTr="009502E8">
        <w:trPr>
          <w:trHeight w:val="232"/>
        </w:trPr>
        <w:tc>
          <w:tcPr>
            <w:tcW w:w="9859" w:type="dxa"/>
            <w:gridSpan w:val="11"/>
            <w:tcBorders>
              <w:top w:val="nil"/>
            </w:tcBorders>
          </w:tcPr>
          <w:p w:rsidR="007555C9" w:rsidRDefault="007555C9" w:rsidP="007555C9">
            <w:pPr>
              <w:jc w:val="both"/>
            </w:pPr>
            <w:r>
              <w:t>Řízení nákladů ve zdravotnictví – garant, přednášející (60%)</w:t>
            </w:r>
          </w:p>
        </w:tc>
      </w:tr>
      <w:tr w:rsidR="007555C9" w:rsidTr="007555C9">
        <w:tc>
          <w:tcPr>
            <w:tcW w:w="9859" w:type="dxa"/>
            <w:gridSpan w:val="11"/>
            <w:shd w:val="clear" w:color="auto" w:fill="F7CAAC"/>
          </w:tcPr>
          <w:p w:rsidR="007555C9" w:rsidRDefault="007555C9" w:rsidP="007555C9">
            <w:pPr>
              <w:jc w:val="both"/>
            </w:pPr>
            <w:r>
              <w:rPr>
                <w:b/>
              </w:rPr>
              <w:t xml:space="preserve">Údaje o vzdělání na VŠ </w:t>
            </w:r>
          </w:p>
        </w:tc>
      </w:tr>
      <w:tr w:rsidR="007555C9" w:rsidTr="007555C9">
        <w:trPr>
          <w:trHeight w:val="735"/>
        </w:trPr>
        <w:tc>
          <w:tcPr>
            <w:tcW w:w="9859" w:type="dxa"/>
            <w:gridSpan w:val="11"/>
          </w:tcPr>
          <w:p w:rsidR="007555C9" w:rsidRPr="007555C9" w:rsidRDefault="003F0ECC" w:rsidP="007555C9">
            <w:pPr>
              <w:pStyle w:val="Zkladntext"/>
              <w:ind w:left="1172" w:hanging="1172"/>
              <w:rPr>
                <w:rFonts w:ascii="Times New Roman" w:hAnsi="Times New Roman"/>
                <w:i w:val="0"/>
                <w:sz w:val="20"/>
              </w:rPr>
            </w:pPr>
            <w:r w:rsidRPr="007555C9">
              <w:rPr>
                <w:rFonts w:ascii="Times New Roman" w:hAnsi="Times New Roman"/>
                <w:b/>
                <w:i w:val="0"/>
                <w:sz w:val="20"/>
              </w:rPr>
              <w:t>2001-2005:</w:t>
            </w:r>
            <w:r w:rsidRPr="007555C9">
              <w:rPr>
                <w:rFonts w:ascii="Times New Roman" w:hAnsi="Times New Roman"/>
                <w:i w:val="0"/>
                <w:sz w:val="20"/>
              </w:rPr>
              <w:tab/>
              <w:t xml:space="preserve">     UTB ve Zlíně, Fakulta managementu a ekonomiky, obor Ekonomika a management (</w:t>
            </w:r>
            <w:r w:rsidRPr="007555C9">
              <w:rPr>
                <w:rFonts w:ascii="Times New Roman" w:hAnsi="Times New Roman"/>
                <w:b/>
                <w:i w:val="0"/>
                <w:sz w:val="20"/>
              </w:rPr>
              <w:t>Ph.D.</w:t>
            </w:r>
            <w:r w:rsidRPr="007555C9">
              <w:rPr>
                <w:rFonts w:ascii="Times New Roman" w:hAnsi="Times New Roman"/>
                <w:i w:val="0"/>
                <w:sz w:val="20"/>
              </w:rPr>
              <w:t>)</w:t>
            </w:r>
          </w:p>
          <w:p w:rsidR="007555C9" w:rsidRPr="007555C9" w:rsidRDefault="007555C9" w:rsidP="007555C9">
            <w:pPr>
              <w:pStyle w:val="Zkladntext"/>
              <w:ind w:left="1172" w:hanging="1172"/>
              <w:rPr>
                <w:rFonts w:ascii="Times New Roman" w:hAnsi="Times New Roman"/>
                <w:b/>
                <w:i w:val="0"/>
                <w:sz w:val="20"/>
              </w:rPr>
            </w:pPr>
            <w:r w:rsidRPr="007555C9">
              <w:rPr>
                <w:rFonts w:ascii="Times New Roman" w:hAnsi="Times New Roman"/>
                <w:b/>
                <w:i w:val="0"/>
                <w:sz w:val="20"/>
              </w:rPr>
              <w:t>1999-2001:</w:t>
            </w:r>
            <w:r w:rsidRPr="007555C9">
              <w:rPr>
                <w:rFonts w:ascii="Times New Roman" w:hAnsi="Times New Roman"/>
                <w:i w:val="0"/>
                <w:sz w:val="20"/>
              </w:rPr>
              <w:tab/>
              <w:t xml:space="preserve">     UTB ve Zlíně, Fakulta managementu a ekonomiky, obor Ekonomika a management (</w:t>
            </w:r>
            <w:r w:rsidRPr="007555C9">
              <w:rPr>
                <w:rFonts w:ascii="Times New Roman" w:hAnsi="Times New Roman"/>
                <w:b/>
                <w:i w:val="0"/>
                <w:sz w:val="20"/>
              </w:rPr>
              <w:t>Ing.</w:t>
            </w:r>
            <w:r w:rsidRPr="007555C9">
              <w:rPr>
                <w:rFonts w:ascii="Times New Roman" w:hAnsi="Times New Roman"/>
                <w:i w:val="0"/>
                <w:sz w:val="20"/>
              </w:rPr>
              <w:t>)</w:t>
            </w:r>
          </w:p>
          <w:p w:rsidR="007555C9" w:rsidRPr="007555C9" w:rsidRDefault="003F0ECC" w:rsidP="007555C9">
            <w:pPr>
              <w:pStyle w:val="Zkladntext"/>
              <w:ind w:left="1172" w:hanging="1172"/>
              <w:rPr>
                <w:rFonts w:ascii="Times New Roman" w:hAnsi="Times New Roman"/>
                <w:i w:val="0"/>
              </w:rPr>
            </w:pPr>
            <w:r w:rsidRPr="007555C9">
              <w:rPr>
                <w:rFonts w:ascii="Times New Roman" w:hAnsi="Times New Roman"/>
                <w:b/>
                <w:i w:val="0"/>
                <w:sz w:val="20"/>
              </w:rPr>
              <w:t>1996-1999:</w:t>
            </w:r>
            <w:r w:rsidRPr="007555C9">
              <w:rPr>
                <w:rFonts w:ascii="Times New Roman" w:hAnsi="Times New Roman"/>
                <w:i w:val="0"/>
                <w:sz w:val="20"/>
              </w:rPr>
              <w:tab/>
              <w:t xml:space="preserve">     UTB ve Zlíně, Fakulta managementu a ekonomiky, obor Ekonomika a management (</w:t>
            </w:r>
            <w:r w:rsidRPr="007555C9">
              <w:rPr>
                <w:rFonts w:ascii="Times New Roman" w:hAnsi="Times New Roman"/>
                <w:b/>
                <w:i w:val="0"/>
                <w:sz w:val="20"/>
              </w:rPr>
              <w:t>Bc.</w:t>
            </w:r>
            <w:r w:rsidRPr="007555C9">
              <w:rPr>
                <w:rFonts w:ascii="Times New Roman" w:hAnsi="Times New Roman"/>
                <w:i w:val="0"/>
                <w:sz w:val="20"/>
              </w:rPr>
              <w:t>)</w:t>
            </w:r>
          </w:p>
        </w:tc>
      </w:tr>
      <w:tr w:rsidR="007555C9" w:rsidTr="007555C9">
        <w:tc>
          <w:tcPr>
            <w:tcW w:w="9859" w:type="dxa"/>
            <w:gridSpan w:val="11"/>
            <w:shd w:val="clear" w:color="auto" w:fill="F7CAAC"/>
          </w:tcPr>
          <w:p w:rsidR="007555C9" w:rsidRPr="007555C9" w:rsidRDefault="007555C9" w:rsidP="007555C9">
            <w:pPr>
              <w:jc w:val="both"/>
              <w:rPr>
                <w:b/>
              </w:rPr>
            </w:pPr>
            <w:r w:rsidRPr="007555C9">
              <w:rPr>
                <w:b/>
              </w:rPr>
              <w:t>Údaje o odborném působení od absolvování VŠ</w:t>
            </w:r>
          </w:p>
        </w:tc>
      </w:tr>
      <w:tr w:rsidR="007555C9" w:rsidTr="007555C9">
        <w:trPr>
          <w:trHeight w:val="1352"/>
        </w:trPr>
        <w:tc>
          <w:tcPr>
            <w:tcW w:w="9859" w:type="dxa"/>
            <w:gridSpan w:val="11"/>
          </w:tcPr>
          <w:p w:rsidR="007555C9" w:rsidRPr="007555C9" w:rsidRDefault="007555C9" w:rsidP="007555C9">
            <w:pPr>
              <w:pStyle w:val="Zkladntext"/>
              <w:ind w:left="1172" w:hanging="1172"/>
              <w:rPr>
                <w:rFonts w:ascii="Times New Roman" w:hAnsi="Times New Roman"/>
                <w:b/>
                <w:i w:val="0"/>
                <w:sz w:val="20"/>
              </w:rPr>
            </w:pPr>
            <w:r w:rsidRPr="007555C9">
              <w:rPr>
                <w:rFonts w:ascii="Times New Roman" w:hAnsi="Times New Roman"/>
                <w:b/>
                <w:i w:val="0"/>
                <w:sz w:val="20"/>
              </w:rPr>
              <w:t>2002-2011:</w:t>
            </w:r>
            <w:r w:rsidRPr="007555C9">
              <w:rPr>
                <w:rFonts w:ascii="Times New Roman" w:hAnsi="Times New Roman"/>
                <w:i w:val="0"/>
                <w:sz w:val="20"/>
              </w:rPr>
              <w:tab/>
              <w:t xml:space="preserve"> UTB ve Zlíně, Fakulta managementu a ekonomiky, Ústav podnikové ekonomiky, asistent/odborný asistent</w:t>
            </w:r>
          </w:p>
          <w:p w:rsidR="007555C9" w:rsidRPr="007555C9" w:rsidRDefault="007555C9" w:rsidP="007555C9">
            <w:pPr>
              <w:pStyle w:val="Zkladntext"/>
              <w:ind w:left="1172" w:hanging="1172"/>
              <w:rPr>
                <w:rFonts w:ascii="Times New Roman" w:hAnsi="Times New Roman"/>
                <w:i w:val="0"/>
                <w:sz w:val="20"/>
              </w:rPr>
            </w:pPr>
            <w:r w:rsidRPr="007555C9">
              <w:rPr>
                <w:rFonts w:ascii="Times New Roman" w:hAnsi="Times New Roman"/>
                <w:b/>
                <w:i w:val="0"/>
                <w:sz w:val="20"/>
              </w:rPr>
              <w:t>2006-2012:</w:t>
            </w:r>
            <w:r w:rsidRPr="007555C9">
              <w:rPr>
                <w:rFonts w:ascii="Times New Roman" w:hAnsi="Times New Roman"/>
                <w:i w:val="0"/>
              </w:rPr>
              <w:t xml:space="preserve">     </w:t>
            </w:r>
            <w:r w:rsidRPr="007555C9">
              <w:rPr>
                <w:rFonts w:ascii="Times New Roman" w:hAnsi="Times New Roman"/>
                <w:i w:val="0"/>
                <w:sz w:val="20"/>
              </w:rPr>
              <w:t>OPTIMICON, s.r.o. – jednatel</w:t>
            </w:r>
          </w:p>
          <w:p w:rsidR="007555C9" w:rsidRPr="007555C9" w:rsidRDefault="007555C9" w:rsidP="007555C9">
            <w:pPr>
              <w:pStyle w:val="Zkladntext"/>
              <w:ind w:left="1172" w:hanging="1172"/>
              <w:rPr>
                <w:rFonts w:ascii="Times New Roman" w:hAnsi="Times New Roman"/>
                <w:i w:val="0"/>
                <w:sz w:val="20"/>
              </w:rPr>
            </w:pPr>
            <w:r w:rsidRPr="007555C9">
              <w:rPr>
                <w:rFonts w:ascii="Times New Roman" w:hAnsi="Times New Roman"/>
                <w:b/>
                <w:i w:val="0"/>
                <w:sz w:val="20"/>
              </w:rPr>
              <w:t>2011-dosud:</w:t>
            </w:r>
            <w:r w:rsidRPr="007555C9">
              <w:rPr>
                <w:rFonts w:ascii="Times New Roman" w:hAnsi="Times New Roman"/>
                <w:i w:val="0"/>
                <w:sz w:val="20"/>
              </w:rPr>
              <w:tab/>
              <w:t xml:space="preserve"> UTB ve Zlíně, Fakulta managementu a ekonomiky, Ústav podnikové ekonomiky, ředitel ústavu/docent</w:t>
            </w:r>
          </w:p>
          <w:p w:rsidR="007555C9" w:rsidRPr="007555C9" w:rsidRDefault="007555C9" w:rsidP="007555C9">
            <w:pPr>
              <w:pStyle w:val="Zkladntext"/>
              <w:ind w:left="1172" w:hanging="1172"/>
              <w:rPr>
                <w:rFonts w:ascii="Times New Roman" w:hAnsi="Times New Roman"/>
                <w:i w:val="0"/>
                <w:sz w:val="20"/>
              </w:rPr>
            </w:pPr>
            <w:r w:rsidRPr="007555C9">
              <w:rPr>
                <w:rFonts w:ascii="Times New Roman" w:hAnsi="Times New Roman"/>
                <w:b/>
                <w:i w:val="0"/>
                <w:sz w:val="20"/>
              </w:rPr>
              <w:t>2011-2015:</w:t>
            </w:r>
            <w:r w:rsidRPr="007555C9">
              <w:rPr>
                <w:rFonts w:ascii="Times New Roman" w:hAnsi="Times New Roman"/>
                <w:i w:val="0"/>
                <w:sz w:val="20"/>
              </w:rPr>
              <w:tab/>
              <w:t xml:space="preserve"> Vysoká škola podnikání, akademický pracovník</w:t>
            </w:r>
          </w:p>
          <w:p w:rsidR="007555C9" w:rsidRPr="007555C9" w:rsidRDefault="007555C9" w:rsidP="007555C9">
            <w:pPr>
              <w:pStyle w:val="Zkladntext"/>
              <w:ind w:left="1172" w:hanging="1172"/>
              <w:rPr>
                <w:rFonts w:ascii="Times New Roman" w:hAnsi="Times New Roman"/>
                <w:i w:val="0"/>
                <w:sz w:val="20"/>
              </w:rPr>
            </w:pPr>
            <w:r w:rsidRPr="007555C9">
              <w:rPr>
                <w:rFonts w:ascii="Times New Roman" w:hAnsi="Times New Roman"/>
                <w:b/>
                <w:i w:val="0"/>
                <w:sz w:val="20"/>
              </w:rPr>
              <w:t>2015-2017:</w:t>
            </w:r>
            <w:r w:rsidRPr="007555C9">
              <w:rPr>
                <w:rFonts w:ascii="Times New Roman" w:hAnsi="Times New Roman"/>
                <w:i w:val="0"/>
                <w:sz w:val="20"/>
              </w:rPr>
              <w:tab/>
              <w:t xml:space="preserve"> Vysoká škola podnikání a práva, akademický pracovník</w:t>
            </w:r>
          </w:p>
          <w:p w:rsidR="007555C9" w:rsidRPr="007555C9" w:rsidRDefault="007555C9" w:rsidP="007555C9">
            <w:pPr>
              <w:pStyle w:val="Zkladntext"/>
              <w:ind w:left="1172" w:hanging="1172"/>
              <w:rPr>
                <w:rFonts w:ascii="Times New Roman" w:hAnsi="Times New Roman"/>
                <w:i w:val="0"/>
              </w:rPr>
            </w:pPr>
            <w:r w:rsidRPr="007555C9">
              <w:rPr>
                <w:rFonts w:ascii="Times New Roman" w:hAnsi="Times New Roman"/>
                <w:b/>
                <w:i w:val="0"/>
                <w:sz w:val="20"/>
              </w:rPr>
              <w:t>2017-dosud:</w:t>
            </w:r>
            <w:r w:rsidRPr="007555C9">
              <w:rPr>
                <w:rFonts w:ascii="Times New Roman" w:hAnsi="Times New Roman"/>
                <w:i w:val="0"/>
                <w:sz w:val="20"/>
              </w:rPr>
              <w:t xml:space="preserve">     Paneurópska Vysoká Škola, Bratislava</w:t>
            </w:r>
          </w:p>
        </w:tc>
      </w:tr>
      <w:tr w:rsidR="007555C9" w:rsidTr="007555C9">
        <w:trPr>
          <w:trHeight w:val="250"/>
        </w:trPr>
        <w:tc>
          <w:tcPr>
            <w:tcW w:w="9859" w:type="dxa"/>
            <w:gridSpan w:val="11"/>
            <w:shd w:val="clear" w:color="auto" w:fill="F7CAAC"/>
          </w:tcPr>
          <w:p w:rsidR="007555C9" w:rsidRDefault="007555C9" w:rsidP="007555C9">
            <w:pPr>
              <w:jc w:val="both"/>
            </w:pPr>
            <w:r>
              <w:rPr>
                <w:b/>
              </w:rPr>
              <w:t>Zkušenosti s vedením kvalifikačních a rigorózních prací</w:t>
            </w:r>
          </w:p>
        </w:tc>
      </w:tr>
      <w:tr w:rsidR="007555C9" w:rsidTr="007555C9">
        <w:trPr>
          <w:trHeight w:val="270"/>
        </w:trPr>
        <w:tc>
          <w:tcPr>
            <w:tcW w:w="9859" w:type="dxa"/>
            <w:gridSpan w:val="11"/>
          </w:tcPr>
          <w:p w:rsidR="00BC7287" w:rsidRDefault="00BC7287" w:rsidP="00BC7287">
            <w:pPr>
              <w:jc w:val="both"/>
            </w:pPr>
            <w:r>
              <w:t>Počet vedených bakalářských prací – 100</w:t>
            </w:r>
          </w:p>
          <w:p w:rsidR="007555C9" w:rsidRDefault="00BC7287" w:rsidP="00BC7287">
            <w:pPr>
              <w:jc w:val="both"/>
            </w:pPr>
            <w:r>
              <w:t>Počet vedených diplomových prací – 121</w:t>
            </w:r>
          </w:p>
        </w:tc>
      </w:tr>
      <w:tr w:rsidR="007555C9" w:rsidTr="007555C9">
        <w:trPr>
          <w:cantSplit/>
        </w:trPr>
        <w:tc>
          <w:tcPr>
            <w:tcW w:w="3347" w:type="dxa"/>
            <w:gridSpan w:val="2"/>
            <w:tcBorders>
              <w:top w:val="single" w:sz="12" w:space="0" w:color="auto"/>
            </w:tcBorders>
            <w:shd w:val="clear" w:color="auto" w:fill="F7CAAC"/>
          </w:tcPr>
          <w:p w:rsidR="007555C9" w:rsidRDefault="007555C9" w:rsidP="007555C9">
            <w:pPr>
              <w:jc w:val="both"/>
            </w:pPr>
            <w:r>
              <w:rPr>
                <w:b/>
              </w:rPr>
              <w:t xml:space="preserve">Obor habilitačního řízení </w:t>
            </w:r>
          </w:p>
        </w:tc>
        <w:tc>
          <w:tcPr>
            <w:tcW w:w="2245" w:type="dxa"/>
            <w:gridSpan w:val="2"/>
            <w:tcBorders>
              <w:top w:val="single" w:sz="12" w:space="0" w:color="auto"/>
            </w:tcBorders>
            <w:shd w:val="clear" w:color="auto" w:fill="F7CAAC"/>
          </w:tcPr>
          <w:p w:rsidR="007555C9" w:rsidRDefault="007555C9" w:rsidP="007555C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555C9" w:rsidRDefault="007555C9" w:rsidP="007555C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555C9" w:rsidRDefault="007555C9" w:rsidP="007555C9">
            <w:pPr>
              <w:jc w:val="both"/>
              <w:rPr>
                <w:b/>
              </w:rPr>
            </w:pPr>
            <w:r>
              <w:rPr>
                <w:b/>
              </w:rPr>
              <w:t>Ohlasy publikací</w:t>
            </w:r>
          </w:p>
        </w:tc>
      </w:tr>
      <w:tr w:rsidR="007555C9" w:rsidTr="007555C9">
        <w:trPr>
          <w:cantSplit/>
        </w:trPr>
        <w:tc>
          <w:tcPr>
            <w:tcW w:w="3347" w:type="dxa"/>
            <w:gridSpan w:val="2"/>
          </w:tcPr>
          <w:p w:rsidR="007555C9" w:rsidRDefault="007555C9" w:rsidP="007555C9">
            <w:pPr>
              <w:jc w:val="both"/>
            </w:pPr>
            <w:r w:rsidRPr="00992018">
              <w:t>Management a ekonomika podniku</w:t>
            </w:r>
          </w:p>
        </w:tc>
        <w:tc>
          <w:tcPr>
            <w:tcW w:w="2245" w:type="dxa"/>
            <w:gridSpan w:val="2"/>
          </w:tcPr>
          <w:p w:rsidR="007555C9" w:rsidRDefault="007555C9" w:rsidP="007555C9">
            <w:pPr>
              <w:jc w:val="both"/>
            </w:pPr>
            <w:r>
              <w:t>2010</w:t>
            </w:r>
          </w:p>
        </w:tc>
        <w:tc>
          <w:tcPr>
            <w:tcW w:w="2248" w:type="dxa"/>
            <w:gridSpan w:val="4"/>
            <w:tcBorders>
              <w:right w:val="single" w:sz="12" w:space="0" w:color="auto"/>
            </w:tcBorders>
          </w:tcPr>
          <w:p w:rsidR="007555C9" w:rsidRDefault="007555C9" w:rsidP="007555C9">
            <w:pPr>
              <w:jc w:val="both"/>
            </w:pPr>
            <w:r>
              <w:t>UTB ve Zlíně</w:t>
            </w:r>
          </w:p>
        </w:tc>
        <w:tc>
          <w:tcPr>
            <w:tcW w:w="632" w:type="dxa"/>
            <w:tcBorders>
              <w:left w:val="single" w:sz="12" w:space="0" w:color="auto"/>
            </w:tcBorders>
            <w:shd w:val="clear" w:color="auto" w:fill="F7CAAC"/>
          </w:tcPr>
          <w:p w:rsidR="007555C9" w:rsidRDefault="007555C9" w:rsidP="007555C9">
            <w:pPr>
              <w:jc w:val="both"/>
            </w:pPr>
            <w:r>
              <w:rPr>
                <w:b/>
              </w:rPr>
              <w:t>WOS</w:t>
            </w:r>
          </w:p>
        </w:tc>
        <w:tc>
          <w:tcPr>
            <w:tcW w:w="693" w:type="dxa"/>
            <w:shd w:val="clear" w:color="auto" w:fill="F7CAAC"/>
          </w:tcPr>
          <w:p w:rsidR="007555C9" w:rsidRDefault="007555C9" w:rsidP="007555C9">
            <w:pPr>
              <w:jc w:val="both"/>
              <w:rPr>
                <w:sz w:val="18"/>
              </w:rPr>
            </w:pPr>
            <w:r>
              <w:rPr>
                <w:b/>
                <w:sz w:val="18"/>
              </w:rPr>
              <w:t>Scopus</w:t>
            </w:r>
          </w:p>
        </w:tc>
        <w:tc>
          <w:tcPr>
            <w:tcW w:w="694" w:type="dxa"/>
            <w:shd w:val="clear" w:color="auto" w:fill="F7CAAC"/>
          </w:tcPr>
          <w:p w:rsidR="007555C9" w:rsidRDefault="007555C9" w:rsidP="007555C9">
            <w:pPr>
              <w:jc w:val="both"/>
            </w:pPr>
            <w:r>
              <w:rPr>
                <w:b/>
                <w:sz w:val="18"/>
              </w:rPr>
              <w:t>ostatní</w:t>
            </w:r>
          </w:p>
        </w:tc>
      </w:tr>
      <w:tr w:rsidR="007555C9" w:rsidTr="007555C9">
        <w:trPr>
          <w:cantSplit/>
          <w:trHeight w:val="70"/>
        </w:trPr>
        <w:tc>
          <w:tcPr>
            <w:tcW w:w="3347" w:type="dxa"/>
            <w:gridSpan w:val="2"/>
            <w:shd w:val="clear" w:color="auto" w:fill="F7CAAC"/>
          </w:tcPr>
          <w:p w:rsidR="007555C9" w:rsidRDefault="007555C9" w:rsidP="007555C9">
            <w:pPr>
              <w:jc w:val="both"/>
            </w:pPr>
            <w:r>
              <w:rPr>
                <w:b/>
              </w:rPr>
              <w:t>Obor jmenovacího řízení</w:t>
            </w:r>
          </w:p>
        </w:tc>
        <w:tc>
          <w:tcPr>
            <w:tcW w:w="2245" w:type="dxa"/>
            <w:gridSpan w:val="2"/>
            <w:shd w:val="clear" w:color="auto" w:fill="F7CAAC"/>
          </w:tcPr>
          <w:p w:rsidR="007555C9" w:rsidRDefault="007555C9" w:rsidP="007555C9">
            <w:pPr>
              <w:jc w:val="both"/>
            </w:pPr>
            <w:r>
              <w:rPr>
                <w:b/>
              </w:rPr>
              <w:t>Rok udělení hodnosti</w:t>
            </w:r>
          </w:p>
        </w:tc>
        <w:tc>
          <w:tcPr>
            <w:tcW w:w="2248" w:type="dxa"/>
            <w:gridSpan w:val="4"/>
            <w:tcBorders>
              <w:right w:val="single" w:sz="12" w:space="0" w:color="auto"/>
            </w:tcBorders>
            <w:shd w:val="clear" w:color="auto" w:fill="F7CAAC"/>
          </w:tcPr>
          <w:p w:rsidR="007555C9" w:rsidRDefault="007555C9" w:rsidP="007555C9">
            <w:pPr>
              <w:jc w:val="both"/>
            </w:pPr>
            <w:r>
              <w:rPr>
                <w:b/>
              </w:rPr>
              <w:t>Řízení konáno na VŠ</w:t>
            </w:r>
          </w:p>
        </w:tc>
        <w:tc>
          <w:tcPr>
            <w:tcW w:w="632" w:type="dxa"/>
            <w:vMerge w:val="restart"/>
            <w:tcBorders>
              <w:left w:val="single" w:sz="12" w:space="0" w:color="auto"/>
            </w:tcBorders>
          </w:tcPr>
          <w:p w:rsidR="007555C9" w:rsidRDefault="00BC7287" w:rsidP="007555C9">
            <w:pPr>
              <w:jc w:val="both"/>
              <w:rPr>
                <w:b/>
              </w:rPr>
            </w:pPr>
            <w:r>
              <w:rPr>
                <w:b/>
              </w:rPr>
              <w:t>45</w:t>
            </w:r>
          </w:p>
        </w:tc>
        <w:tc>
          <w:tcPr>
            <w:tcW w:w="693" w:type="dxa"/>
            <w:vMerge w:val="restart"/>
          </w:tcPr>
          <w:p w:rsidR="007555C9" w:rsidRDefault="00BC7287" w:rsidP="007555C9">
            <w:pPr>
              <w:jc w:val="both"/>
              <w:rPr>
                <w:b/>
              </w:rPr>
            </w:pPr>
            <w:r>
              <w:rPr>
                <w:b/>
              </w:rPr>
              <w:t>61</w:t>
            </w:r>
          </w:p>
        </w:tc>
        <w:tc>
          <w:tcPr>
            <w:tcW w:w="694" w:type="dxa"/>
            <w:vMerge w:val="restart"/>
          </w:tcPr>
          <w:p w:rsidR="007555C9" w:rsidRDefault="007555C9" w:rsidP="007555C9">
            <w:pPr>
              <w:jc w:val="both"/>
              <w:rPr>
                <w:b/>
              </w:rPr>
            </w:pPr>
            <w:r>
              <w:rPr>
                <w:b/>
              </w:rPr>
              <w:t>120</w:t>
            </w:r>
          </w:p>
        </w:tc>
      </w:tr>
      <w:tr w:rsidR="007555C9" w:rsidTr="007555C9">
        <w:trPr>
          <w:trHeight w:val="205"/>
        </w:trPr>
        <w:tc>
          <w:tcPr>
            <w:tcW w:w="3347" w:type="dxa"/>
            <w:gridSpan w:val="2"/>
          </w:tcPr>
          <w:p w:rsidR="007555C9" w:rsidRDefault="007555C9" w:rsidP="007555C9">
            <w:pPr>
              <w:jc w:val="both"/>
            </w:pPr>
          </w:p>
        </w:tc>
        <w:tc>
          <w:tcPr>
            <w:tcW w:w="2245" w:type="dxa"/>
            <w:gridSpan w:val="2"/>
          </w:tcPr>
          <w:p w:rsidR="007555C9" w:rsidRDefault="007555C9" w:rsidP="007555C9">
            <w:pPr>
              <w:jc w:val="both"/>
            </w:pPr>
          </w:p>
        </w:tc>
        <w:tc>
          <w:tcPr>
            <w:tcW w:w="2248" w:type="dxa"/>
            <w:gridSpan w:val="4"/>
            <w:tcBorders>
              <w:right w:val="single" w:sz="12" w:space="0" w:color="auto"/>
            </w:tcBorders>
          </w:tcPr>
          <w:p w:rsidR="007555C9" w:rsidRDefault="007555C9" w:rsidP="007555C9">
            <w:pPr>
              <w:jc w:val="both"/>
            </w:pPr>
          </w:p>
        </w:tc>
        <w:tc>
          <w:tcPr>
            <w:tcW w:w="632" w:type="dxa"/>
            <w:vMerge/>
            <w:tcBorders>
              <w:left w:val="single" w:sz="12" w:space="0" w:color="auto"/>
            </w:tcBorders>
            <w:vAlign w:val="center"/>
          </w:tcPr>
          <w:p w:rsidR="007555C9" w:rsidRDefault="007555C9" w:rsidP="007555C9">
            <w:pPr>
              <w:rPr>
                <w:b/>
              </w:rPr>
            </w:pPr>
          </w:p>
        </w:tc>
        <w:tc>
          <w:tcPr>
            <w:tcW w:w="693" w:type="dxa"/>
            <w:vMerge/>
            <w:vAlign w:val="center"/>
          </w:tcPr>
          <w:p w:rsidR="007555C9" w:rsidRDefault="007555C9" w:rsidP="007555C9">
            <w:pPr>
              <w:rPr>
                <w:b/>
              </w:rPr>
            </w:pPr>
          </w:p>
        </w:tc>
        <w:tc>
          <w:tcPr>
            <w:tcW w:w="694" w:type="dxa"/>
            <w:vMerge/>
            <w:vAlign w:val="center"/>
          </w:tcPr>
          <w:p w:rsidR="007555C9" w:rsidRDefault="007555C9" w:rsidP="007555C9">
            <w:pPr>
              <w:rPr>
                <w:b/>
              </w:rPr>
            </w:pPr>
          </w:p>
        </w:tc>
      </w:tr>
      <w:tr w:rsidR="007555C9" w:rsidTr="007555C9">
        <w:tc>
          <w:tcPr>
            <w:tcW w:w="9859" w:type="dxa"/>
            <w:gridSpan w:val="11"/>
            <w:shd w:val="clear" w:color="auto" w:fill="F7CAAC"/>
          </w:tcPr>
          <w:p w:rsidR="007555C9" w:rsidRDefault="007555C9" w:rsidP="007555C9">
            <w:pPr>
              <w:jc w:val="both"/>
              <w:rPr>
                <w:b/>
              </w:rPr>
            </w:pPr>
            <w:r>
              <w:rPr>
                <w:b/>
              </w:rPr>
              <w:t xml:space="preserve">Přehled o nejvýznamnější publikační a další tvůrčí činnosti nebo další profesní činnosti u odborníků z praxe vztahující se k zabezpečovaným předmětům </w:t>
            </w:r>
          </w:p>
        </w:tc>
      </w:tr>
      <w:tr w:rsidR="007555C9" w:rsidTr="007555C9">
        <w:trPr>
          <w:trHeight w:val="2347"/>
        </w:trPr>
        <w:tc>
          <w:tcPr>
            <w:tcW w:w="9859" w:type="dxa"/>
            <w:gridSpan w:val="11"/>
          </w:tcPr>
          <w:p w:rsidR="009502E8" w:rsidRDefault="009502E8" w:rsidP="009502E8">
            <w:pPr>
              <w:jc w:val="both"/>
            </w:pPr>
            <w:r>
              <w:t xml:space="preserve">POPESKO, B., NOVÁK, P., DVORSKÝ, J., PAPADAKI, Š. </w:t>
            </w:r>
            <w:r w:rsidRPr="00E46AED">
              <w:t>The Maturity of a Budgeting System and its Influence on Corporate Performance</w:t>
            </w:r>
            <w:r>
              <w:t xml:space="preserve">. </w:t>
            </w:r>
            <w:r w:rsidRPr="00B74303">
              <w:rPr>
                <w:i/>
              </w:rPr>
              <w:t>Acta Polytechnica Hungarica</w:t>
            </w:r>
            <w:r>
              <w:t xml:space="preserve">, Volume 14, Issue 7, 2017. ISSN 1785-8860. </w:t>
            </w:r>
            <w:r w:rsidRPr="00D36366">
              <w:t>DOI: 10.12700/APH.14.7.2017.7.6</w:t>
            </w:r>
            <w:r>
              <w:t xml:space="preserve"> (35%)</w:t>
            </w:r>
          </w:p>
          <w:p w:rsidR="009502E8" w:rsidRDefault="009502E8" w:rsidP="009502E8">
            <w:pPr>
              <w:jc w:val="both"/>
            </w:pPr>
            <w:r>
              <w:t xml:space="preserve">POPESKO, B., PAPADAKI, Š., NOVÁK, P., Cost and Reimbursement Analysis of Selected Hospital Diagnoses via Activity-Based Costing. </w:t>
            </w:r>
            <w:r>
              <w:rPr>
                <w:i/>
              </w:rPr>
              <w:t>E+M Ekonomie a management</w:t>
            </w:r>
            <w:r>
              <w:t>, Volume: 18 Issue: 3, 2015. ISSN 1212-3609. DOI: 10.15240/tul/001/2015-3-005 (40%)</w:t>
            </w:r>
          </w:p>
          <w:p w:rsidR="009502E8" w:rsidRDefault="009502E8" w:rsidP="009502E8">
            <w:pPr>
              <w:jc w:val="both"/>
            </w:pPr>
            <w:r>
              <w:t xml:space="preserve">POPESKO, B, NOVÁK, P., PAPADAKI, Š. Measuring diagnosis and patient profitability in healthcare: Economics vs ethics. </w:t>
            </w:r>
            <w:r>
              <w:rPr>
                <w:i/>
              </w:rPr>
              <w:t>Economics and Sociology</w:t>
            </w:r>
            <w:r>
              <w:t>, Volume: 8 Issue: 1, 2015. ISSN 2071-789X. DOI: 10.14254/2071- 789X.2015/8-1/18 (40%)</w:t>
            </w:r>
          </w:p>
          <w:p w:rsidR="009502E8" w:rsidRDefault="009502E8" w:rsidP="009502E8">
            <w:pPr>
              <w:jc w:val="both"/>
            </w:pPr>
            <w:r>
              <w:t xml:space="preserve">POPESKO, B. a kol. </w:t>
            </w:r>
            <w:r>
              <w:rPr>
                <w:i/>
              </w:rPr>
              <w:t>Kalkulace nákladů ve zdravotnických organizacích.</w:t>
            </w:r>
            <w:r>
              <w:t xml:space="preserve"> Praha: Wolters Kluver, 2014. ISBN 978-80-7478-509-2 (30%).</w:t>
            </w:r>
          </w:p>
          <w:p w:rsidR="009502E8" w:rsidRDefault="009502E8" w:rsidP="009502E8">
            <w:pPr>
              <w:jc w:val="both"/>
            </w:pPr>
            <w:r>
              <w:t>NOVÁK, P., POPESKO, B. Cost variability and cost behaviour in manufacturing enterprises</w:t>
            </w:r>
            <w:r>
              <w:rPr>
                <w:i/>
              </w:rPr>
              <w:t>.</w:t>
            </w:r>
            <w:r>
              <w:t xml:space="preserve"> </w:t>
            </w:r>
            <w:r>
              <w:rPr>
                <w:i/>
              </w:rPr>
              <w:t>Economics and Sociology</w:t>
            </w:r>
            <w:r>
              <w:t>, Volume: 7 Issue: 4, 2014. ISSN 2071-789X. DOI: 10.14254/2071- 789X.2014/7-4/6 (50%)</w:t>
            </w:r>
          </w:p>
          <w:p w:rsidR="00CD39D9" w:rsidRDefault="00CD39D9" w:rsidP="00CD39D9">
            <w:pPr>
              <w:jc w:val="both"/>
            </w:pPr>
            <w:r w:rsidRPr="00E66B0B">
              <w:rPr>
                <w:i/>
              </w:rPr>
              <w:t>Přehled projektové činnosti:</w:t>
            </w:r>
          </w:p>
          <w:p w:rsidR="00723521" w:rsidRDefault="00723521" w:rsidP="00723521">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rsidR="00723521" w:rsidRDefault="00723521" w:rsidP="00723521">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rsidR="007555C9" w:rsidRPr="00E46AED" w:rsidRDefault="00723521" w:rsidP="00723521">
            <w:r w:rsidRPr="00671B22">
              <w:t>GA ČR 402/07P296 Metodika tvorby procesních systémů řízení nákladů a jejich vliv na výkonnosti průmyslových firem</w:t>
            </w:r>
            <w:r>
              <w:t xml:space="preserve"> 2007-2009</w:t>
            </w:r>
            <w:r w:rsidRPr="00671B22">
              <w:t xml:space="preserve"> (hlavní řešitel)</w:t>
            </w:r>
            <w:r>
              <w:t>.</w:t>
            </w:r>
          </w:p>
        </w:tc>
      </w:tr>
      <w:tr w:rsidR="007555C9" w:rsidTr="007555C9">
        <w:trPr>
          <w:trHeight w:val="218"/>
        </w:trPr>
        <w:tc>
          <w:tcPr>
            <w:tcW w:w="9859" w:type="dxa"/>
            <w:gridSpan w:val="11"/>
            <w:shd w:val="clear" w:color="auto" w:fill="F7CAAC"/>
          </w:tcPr>
          <w:p w:rsidR="007555C9" w:rsidRDefault="007555C9" w:rsidP="007555C9">
            <w:pPr>
              <w:rPr>
                <w:b/>
              </w:rPr>
            </w:pPr>
            <w:r>
              <w:rPr>
                <w:b/>
              </w:rPr>
              <w:t>Působení v zahraničí</w:t>
            </w:r>
          </w:p>
        </w:tc>
      </w:tr>
      <w:tr w:rsidR="007555C9" w:rsidTr="009045B1">
        <w:trPr>
          <w:trHeight w:val="106"/>
        </w:trPr>
        <w:tc>
          <w:tcPr>
            <w:tcW w:w="9859" w:type="dxa"/>
            <w:gridSpan w:val="11"/>
          </w:tcPr>
          <w:p w:rsidR="007555C9" w:rsidRDefault="007555C9" w:rsidP="007555C9">
            <w:pPr>
              <w:rPr>
                <w:b/>
              </w:rPr>
            </w:pPr>
          </w:p>
        </w:tc>
      </w:tr>
      <w:tr w:rsidR="007555C9" w:rsidTr="009045B1">
        <w:trPr>
          <w:cantSplit/>
          <w:trHeight w:val="152"/>
        </w:trPr>
        <w:tc>
          <w:tcPr>
            <w:tcW w:w="2518" w:type="dxa"/>
            <w:shd w:val="clear" w:color="auto" w:fill="F7CAAC"/>
          </w:tcPr>
          <w:p w:rsidR="007555C9" w:rsidRDefault="007555C9" w:rsidP="007555C9">
            <w:pPr>
              <w:jc w:val="both"/>
              <w:rPr>
                <w:b/>
              </w:rPr>
            </w:pPr>
            <w:r>
              <w:rPr>
                <w:b/>
              </w:rPr>
              <w:t xml:space="preserve">Podpis </w:t>
            </w:r>
          </w:p>
        </w:tc>
        <w:tc>
          <w:tcPr>
            <w:tcW w:w="4536" w:type="dxa"/>
            <w:gridSpan w:val="5"/>
          </w:tcPr>
          <w:p w:rsidR="007555C9" w:rsidRDefault="007555C9" w:rsidP="007555C9">
            <w:pPr>
              <w:jc w:val="both"/>
            </w:pPr>
          </w:p>
        </w:tc>
        <w:tc>
          <w:tcPr>
            <w:tcW w:w="786" w:type="dxa"/>
            <w:gridSpan w:val="2"/>
            <w:shd w:val="clear" w:color="auto" w:fill="F7CAAC"/>
          </w:tcPr>
          <w:p w:rsidR="007555C9" w:rsidRDefault="007555C9" w:rsidP="007555C9">
            <w:pPr>
              <w:jc w:val="both"/>
            </w:pPr>
            <w:r>
              <w:rPr>
                <w:b/>
              </w:rPr>
              <w:t>datum</w:t>
            </w:r>
          </w:p>
        </w:tc>
        <w:tc>
          <w:tcPr>
            <w:tcW w:w="2019" w:type="dxa"/>
            <w:gridSpan w:val="3"/>
          </w:tcPr>
          <w:p w:rsidR="007555C9" w:rsidRDefault="007555C9" w:rsidP="007555C9">
            <w:pPr>
              <w:jc w:val="both"/>
            </w:pPr>
          </w:p>
        </w:tc>
      </w:tr>
      <w:tr w:rsidR="007A3044" w:rsidTr="007A3044">
        <w:tc>
          <w:tcPr>
            <w:tcW w:w="9859" w:type="dxa"/>
            <w:gridSpan w:val="11"/>
            <w:tcBorders>
              <w:bottom w:val="double" w:sz="4" w:space="0" w:color="auto"/>
            </w:tcBorders>
            <w:shd w:val="clear" w:color="auto" w:fill="BDD6EE"/>
          </w:tcPr>
          <w:p w:rsidR="007A3044" w:rsidRDefault="007A3044" w:rsidP="007A3044">
            <w:pPr>
              <w:jc w:val="both"/>
              <w:rPr>
                <w:b/>
                <w:sz w:val="28"/>
              </w:rPr>
            </w:pPr>
            <w:r>
              <w:rPr>
                <w:b/>
                <w:sz w:val="28"/>
              </w:rPr>
              <w:lastRenderedPageBreak/>
              <w:t>C-I – Personální zabezpečení</w:t>
            </w:r>
          </w:p>
        </w:tc>
      </w:tr>
      <w:tr w:rsidR="007A3044" w:rsidTr="007A3044">
        <w:tc>
          <w:tcPr>
            <w:tcW w:w="2518" w:type="dxa"/>
            <w:tcBorders>
              <w:top w:val="double" w:sz="4" w:space="0" w:color="auto"/>
            </w:tcBorders>
            <w:shd w:val="clear" w:color="auto" w:fill="F7CAAC"/>
          </w:tcPr>
          <w:p w:rsidR="007A3044" w:rsidRDefault="007A3044" w:rsidP="007A3044">
            <w:pPr>
              <w:jc w:val="both"/>
              <w:rPr>
                <w:b/>
              </w:rPr>
            </w:pPr>
            <w:r>
              <w:rPr>
                <w:b/>
              </w:rPr>
              <w:t>Vysoká škola</w:t>
            </w:r>
          </w:p>
        </w:tc>
        <w:tc>
          <w:tcPr>
            <w:tcW w:w="7341" w:type="dxa"/>
            <w:gridSpan w:val="10"/>
          </w:tcPr>
          <w:p w:rsidR="007A3044" w:rsidRDefault="007A3044" w:rsidP="007A3044">
            <w:pPr>
              <w:jc w:val="both"/>
            </w:pPr>
            <w:r>
              <w:t>Univerzita Tomáše Bati ve Zlíně</w:t>
            </w:r>
          </w:p>
        </w:tc>
      </w:tr>
      <w:tr w:rsidR="007A3044" w:rsidTr="007A3044">
        <w:tc>
          <w:tcPr>
            <w:tcW w:w="2518" w:type="dxa"/>
            <w:shd w:val="clear" w:color="auto" w:fill="F7CAAC"/>
          </w:tcPr>
          <w:p w:rsidR="007A3044" w:rsidRDefault="007A3044" w:rsidP="007A3044">
            <w:pPr>
              <w:jc w:val="both"/>
              <w:rPr>
                <w:b/>
              </w:rPr>
            </w:pPr>
            <w:r>
              <w:rPr>
                <w:b/>
              </w:rPr>
              <w:t>Součást vysoké školy</w:t>
            </w:r>
          </w:p>
        </w:tc>
        <w:tc>
          <w:tcPr>
            <w:tcW w:w="7341" w:type="dxa"/>
            <w:gridSpan w:val="10"/>
          </w:tcPr>
          <w:p w:rsidR="007A3044" w:rsidRDefault="007A3044" w:rsidP="007A3044">
            <w:pPr>
              <w:jc w:val="both"/>
            </w:pPr>
            <w:r>
              <w:t>Fakulta managementu a ekonomiky</w:t>
            </w:r>
          </w:p>
        </w:tc>
      </w:tr>
      <w:tr w:rsidR="007A3044" w:rsidTr="007A3044">
        <w:tc>
          <w:tcPr>
            <w:tcW w:w="2518" w:type="dxa"/>
            <w:shd w:val="clear" w:color="auto" w:fill="F7CAAC"/>
          </w:tcPr>
          <w:p w:rsidR="007A3044" w:rsidRDefault="007A3044" w:rsidP="007A3044">
            <w:pPr>
              <w:jc w:val="both"/>
              <w:rPr>
                <w:b/>
              </w:rPr>
            </w:pPr>
            <w:r>
              <w:rPr>
                <w:b/>
              </w:rPr>
              <w:t>Název studijního programu</w:t>
            </w:r>
          </w:p>
        </w:tc>
        <w:tc>
          <w:tcPr>
            <w:tcW w:w="7341" w:type="dxa"/>
            <w:gridSpan w:val="10"/>
          </w:tcPr>
          <w:p w:rsidR="007A3044" w:rsidRDefault="007A3044" w:rsidP="007A3044">
            <w:pPr>
              <w:jc w:val="both"/>
            </w:pPr>
            <w:r>
              <w:t>Management ve zdravotnictví</w:t>
            </w:r>
          </w:p>
        </w:tc>
      </w:tr>
      <w:tr w:rsidR="007A3044" w:rsidTr="007A3044">
        <w:tc>
          <w:tcPr>
            <w:tcW w:w="2518" w:type="dxa"/>
            <w:shd w:val="clear" w:color="auto" w:fill="F7CAAC"/>
          </w:tcPr>
          <w:p w:rsidR="007A3044" w:rsidRDefault="007A3044" w:rsidP="007A3044">
            <w:pPr>
              <w:jc w:val="both"/>
              <w:rPr>
                <w:b/>
              </w:rPr>
            </w:pPr>
            <w:r>
              <w:rPr>
                <w:b/>
              </w:rPr>
              <w:t>Jméno a příjmení</w:t>
            </w:r>
          </w:p>
        </w:tc>
        <w:tc>
          <w:tcPr>
            <w:tcW w:w="4536" w:type="dxa"/>
            <w:gridSpan w:val="5"/>
          </w:tcPr>
          <w:p w:rsidR="007A3044" w:rsidRDefault="007A3044" w:rsidP="007A3044">
            <w:pPr>
              <w:jc w:val="both"/>
            </w:pPr>
            <w:r>
              <w:t>Jana SEMOTAMOVÁ</w:t>
            </w:r>
          </w:p>
        </w:tc>
        <w:tc>
          <w:tcPr>
            <w:tcW w:w="709" w:type="dxa"/>
            <w:shd w:val="clear" w:color="auto" w:fill="F7CAAC"/>
          </w:tcPr>
          <w:p w:rsidR="007A3044" w:rsidRDefault="007A3044" w:rsidP="007A3044">
            <w:pPr>
              <w:jc w:val="both"/>
              <w:rPr>
                <w:b/>
              </w:rPr>
            </w:pPr>
            <w:r>
              <w:rPr>
                <w:b/>
              </w:rPr>
              <w:t>Tituly</w:t>
            </w:r>
          </w:p>
        </w:tc>
        <w:tc>
          <w:tcPr>
            <w:tcW w:w="2096" w:type="dxa"/>
            <w:gridSpan w:val="4"/>
          </w:tcPr>
          <w:p w:rsidR="007A3044" w:rsidRDefault="007A3044" w:rsidP="007A3044">
            <w:pPr>
              <w:jc w:val="both"/>
            </w:pPr>
            <w:r>
              <w:t>PhDr.</w:t>
            </w:r>
          </w:p>
        </w:tc>
      </w:tr>
      <w:tr w:rsidR="007A3044" w:rsidTr="007A3044">
        <w:tc>
          <w:tcPr>
            <w:tcW w:w="2518" w:type="dxa"/>
            <w:shd w:val="clear" w:color="auto" w:fill="F7CAAC"/>
          </w:tcPr>
          <w:p w:rsidR="007A3044" w:rsidRDefault="007A3044" w:rsidP="007A3044">
            <w:pPr>
              <w:jc w:val="both"/>
              <w:rPr>
                <w:b/>
              </w:rPr>
            </w:pPr>
            <w:r>
              <w:rPr>
                <w:b/>
              </w:rPr>
              <w:t>Rok narození</w:t>
            </w:r>
          </w:p>
        </w:tc>
        <w:tc>
          <w:tcPr>
            <w:tcW w:w="829" w:type="dxa"/>
          </w:tcPr>
          <w:p w:rsidR="007A3044" w:rsidRDefault="007A3044" w:rsidP="007A3044">
            <w:pPr>
              <w:jc w:val="both"/>
            </w:pPr>
            <w:r>
              <w:t>1960</w:t>
            </w:r>
          </w:p>
        </w:tc>
        <w:tc>
          <w:tcPr>
            <w:tcW w:w="1721" w:type="dxa"/>
            <w:shd w:val="clear" w:color="auto" w:fill="F7CAAC"/>
          </w:tcPr>
          <w:p w:rsidR="007A3044" w:rsidRDefault="007A3044" w:rsidP="007A3044">
            <w:pPr>
              <w:jc w:val="both"/>
              <w:rPr>
                <w:b/>
              </w:rPr>
            </w:pPr>
            <w:r>
              <w:rPr>
                <w:b/>
              </w:rPr>
              <w:t>typ vztahu k VŠ</w:t>
            </w:r>
          </w:p>
        </w:tc>
        <w:tc>
          <w:tcPr>
            <w:tcW w:w="992" w:type="dxa"/>
            <w:gridSpan w:val="2"/>
          </w:tcPr>
          <w:p w:rsidR="007A3044" w:rsidRDefault="007A3044" w:rsidP="007A3044">
            <w:pPr>
              <w:jc w:val="both"/>
            </w:pPr>
            <w:r>
              <w:t>pp</w:t>
            </w:r>
          </w:p>
        </w:tc>
        <w:tc>
          <w:tcPr>
            <w:tcW w:w="994" w:type="dxa"/>
            <w:shd w:val="clear" w:color="auto" w:fill="F7CAAC"/>
          </w:tcPr>
          <w:p w:rsidR="007A3044" w:rsidRDefault="007A3044" w:rsidP="007A3044">
            <w:pPr>
              <w:jc w:val="both"/>
              <w:rPr>
                <w:b/>
              </w:rPr>
            </w:pPr>
            <w:r>
              <w:rPr>
                <w:b/>
              </w:rPr>
              <w:t>rozsah</w:t>
            </w:r>
          </w:p>
        </w:tc>
        <w:tc>
          <w:tcPr>
            <w:tcW w:w="709" w:type="dxa"/>
          </w:tcPr>
          <w:p w:rsidR="007A3044" w:rsidRDefault="007A3044" w:rsidP="007A3044">
            <w:pPr>
              <w:jc w:val="both"/>
            </w:pPr>
            <w:r>
              <w:t>40</w:t>
            </w:r>
          </w:p>
        </w:tc>
        <w:tc>
          <w:tcPr>
            <w:tcW w:w="709" w:type="dxa"/>
            <w:gridSpan w:val="2"/>
            <w:shd w:val="clear" w:color="auto" w:fill="F7CAAC"/>
          </w:tcPr>
          <w:p w:rsidR="007A3044" w:rsidRDefault="007A3044" w:rsidP="007A3044">
            <w:pPr>
              <w:jc w:val="both"/>
              <w:rPr>
                <w:b/>
              </w:rPr>
            </w:pPr>
            <w:r>
              <w:rPr>
                <w:b/>
              </w:rPr>
              <w:t>do kdy</w:t>
            </w:r>
          </w:p>
        </w:tc>
        <w:tc>
          <w:tcPr>
            <w:tcW w:w="1387" w:type="dxa"/>
            <w:gridSpan w:val="2"/>
          </w:tcPr>
          <w:p w:rsidR="007A3044" w:rsidRDefault="007A3044" w:rsidP="007A3044">
            <w:pPr>
              <w:jc w:val="both"/>
            </w:pPr>
            <w:r>
              <w:t>N</w:t>
            </w:r>
          </w:p>
        </w:tc>
      </w:tr>
      <w:tr w:rsidR="007A3044" w:rsidTr="007A3044">
        <w:tc>
          <w:tcPr>
            <w:tcW w:w="5068" w:type="dxa"/>
            <w:gridSpan w:val="3"/>
            <w:shd w:val="clear" w:color="auto" w:fill="F7CAAC"/>
          </w:tcPr>
          <w:p w:rsidR="007A3044" w:rsidRDefault="007A3044" w:rsidP="007A3044">
            <w:pPr>
              <w:jc w:val="both"/>
              <w:rPr>
                <w:b/>
              </w:rPr>
            </w:pPr>
            <w:r>
              <w:rPr>
                <w:b/>
              </w:rPr>
              <w:t>Typ vztahu na součásti VŠ, která uskutečňuje st. program</w:t>
            </w:r>
          </w:p>
        </w:tc>
        <w:tc>
          <w:tcPr>
            <w:tcW w:w="992" w:type="dxa"/>
            <w:gridSpan w:val="2"/>
          </w:tcPr>
          <w:p w:rsidR="007A3044" w:rsidRDefault="007A3044" w:rsidP="007A3044">
            <w:pPr>
              <w:jc w:val="both"/>
            </w:pPr>
          </w:p>
        </w:tc>
        <w:tc>
          <w:tcPr>
            <w:tcW w:w="994" w:type="dxa"/>
            <w:shd w:val="clear" w:color="auto" w:fill="F7CAAC"/>
          </w:tcPr>
          <w:p w:rsidR="007A3044" w:rsidRDefault="007A3044" w:rsidP="007A3044">
            <w:pPr>
              <w:jc w:val="both"/>
              <w:rPr>
                <w:b/>
              </w:rPr>
            </w:pPr>
            <w:r>
              <w:rPr>
                <w:b/>
              </w:rPr>
              <w:t>rozsah</w:t>
            </w:r>
          </w:p>
        </w:tc>
        <w:tc>
          <w:tcPr>
            <w:tcW w:w="709" w:type="dxa"/>
          </w:tcPr>
          <w:p w:rsidR="007A3044" w:rsidRDefault="007A3044" w:rsidP="007A3044">
            <w:pPr>
              <w:jc w:val="both"/>
            </w:pPr>
          </w:p>
        </w:tc>
        <w:tc>
          <w:tcPr>
            <w:tcW w:w="709" w:type="dxa"/>
            <w:gridSpan w:val="2"/>
            <w:shd w:val="clear" w:color="auto" w:fill="F7CAAC"/>
          </w:tcPr>
          <w:p w:rsidR="007A3044" w:rsidRDefault="007A3044" w:rsidP="007A3044">
            <w:pPr>
              <w:jc w:val="both"/>
              <w:rPr>
                <w:b/>
              </w:rPr>
            </w:pPr>
            <w:r>
              <w:rPr>
                <w:b/>
              </w:rPr>
              <w:t>do kdy</w:t>
            </w:r>
          </w:p>
        </w:tc>
        <w:tc>
          <w:tcPr>
            <w:tcW w:w="1387" w:type="dxa"/>
            <w:gridSpan w:val="2"/>
          </w:tcPr>
          <w:p w:rsidR="007A3044" w:rsidRDefault="007A3044" w:rsidP="007A3044">
            <w:pPr>
              <w:jc w:val="both"/>
            </w:pPr>
          </w:p>
        </w:tc>
      </w:tr>
      <w:tr w:rsidR="007A3044" w:rsidTr="007A3044">
        <w:tc>
          <w:tcPr>
            <w:tcW w:w="6060" w:type="dxa"/>
            <w:gridSpan w:val="5"/>
            <w:shd w:val="clear" w:color="auto" w:fill="F7CAAC"/>
          </w:tcPr>
          <w:p w:rsidR="007A3044" w:rsidRDefault="007A3044" w:rsidP="007A3044">
            <w:pPr>
              <w:jc w:val="both"/>
            </w:pPr>
            <w:r>
              <w:rPr>
                <w:b/>
              </w:rPr>
              <w:t>Další současná působení jako akademický pracovník na jiných VŠ</w:t>
            </w:r>
          </w:p>
        </w:tc>
        <w:tc>
          <w:tcPr>
            <w:tcW w:w="1703" w:type="dxa"/>
            <w:gridSpan w:val="2"/>
            <w:shd w:val="clear" w:color="auto" w:fill="F7CAAC"/>
          </w:tcPr>
          <w:p w:rsidR="007A3044" w:rsidRDefault="007A3044" w:rsidP="007A3044">
            <w:pPr>
              <w:jc w:val="both"/>
              <w:rPr>
                <w:b/>
              </w:rPr>
            </w:pPr>
            <w:r>
              <w:rPr>
                <w:b/>
              </w:rPr>
              <w:t>typ prac. vztahu</w:t>
            </w:r>
          </w:p>
        </w:tc>
        <w:tc>
          <w:tcPr>
            <w:tcW w:w="2096" w:type="dxa"/>
            <w:gridSpan w:val="4"/>
            <w:shd w:val="clear" w:color="auto" w:fill="F7CAAC"/>
          </w:tcPr>
          <w:p w:rsidR="007A3044" w:rsidRDefault="007A3044" w:rsidP="007A3044">
            <w:pPr>
              <w:jc w:val="both"/>
              <w:rPr>
                <w:b/>
              </w:rPr>
            </w:pPr>
            <w:r>
              <w:rPr>
                <w:b/>
              </w:rPr>
              <w:t>rozsah</w:t>
            </w: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9859" w:type="dxa"/>
            <w:gridSpan w:val="11"/>
            <w:shd w:val="clear" w:color="auto" w:fill="F7CAAC"/>
          </w:tcPr>
          <w:p w:rsidR="007A3044" w:rsidRDefault="007A3044" w:rsidP="007A3044">
            <w:pPr>
              <w:jc w:val="both"/>
            </w:pPr>
            <w:r>
              <w:rPr>
                <w:b/>
              </w:rPr>
              <w:t>Předměty příslušného studijního programu a způsob zapojení do jejich výuky, příp. další zapojení do uskutečňování studijního programu</w:t>
            </w:r>
          </w:p>
        </w:tc>
      </w:tr>
      <w:tr w:rsidR="007A3044" w:rsidTr="007A3044">
        <w:trPr>
          <w:trHeight w:val="324"/>
        </w:trPr>
        <w:tc>
          <w:tcPr>
            <w:tcW w:w="9859" w:type="dxa"/>
            <w:gridSpan w:val="11"/>
            <w:tcBorders>
              <w:top w:val="nil"/>
            </w:tcBorders>
          </w:tcPr>
          <w:p w:rsidR="007A3044" w:rsidRPr="002147F6" w:rsidRDefault="007A3044" w:rsidP="007A3044">
            <w:pPr>
              <w:jc w:val="both"/>
            </w:pPr>
            <w:r>
              <w:t>Odborná angličtina ve zdravotnictví - garant</w:t>
            </w:r>
          </w:p>
        </w:tc>
      </w:tr>
      <w:tr w:rsidR="007A3044" w:rsidTr="007A3044">
        <w:tc>
          <w:tcPr>
            <w:tcW w:w="9859" w:type="dxa"/>
            <w:gridSpan w:val="11"/>
            <w:shd w:val="clear" w:color="auto" w:fill="F7CAAC"/>
          </w:tcPr>
          <w:p w:rsidR="007A3044" w:rsidRDefault="007A3044" w:rsidP="007A3044">
            <w:pPr>
              <w:jc w:val="both"/>
            </w:pPr>
            <w:r>
              <w:rPr>
                <w:b/>
              </w:rPr>
              <w:t xml:space="preserve">Údaje o vzdělání na VŠ </w:t>
            </w:r>
          </w:p>
        </w:tc>
      </w:tr>
      <w:tr w:rsidR="007A3044" w:rsidTr="007A3044">
        <w:trPr>
          <w:trHeight w:val="885"/>
        </w:trPr>
        <w:tc>
          <w:tcPr>
            <w:tcW w:w="9859" w:type="dxa"/>
            <w:gridSpan w:val="11"/>
          </w:tcPr>
          <w:p w:rsidR="003F0ECC" w:rsidRDefault="003F0ECC" w:rsidP="003F0ECC">
            <w:r>
              <w:t xml:space="preserve">1986 </w:t>
            </w:r>
            <w:r w:rsidRPr="002147F6">
              <w:rPr>
                <w:lang w:val="en-GB"/>
              </w:rPr>
              <w:t>Filozofická fakulta Univerzity J. A. Purkyně v Brně</w:t>
            </w:r>
            <w:r w:rsidRPr="00D16F73">
              <w:rPr>
                <w:lang w:val="en-GB"/>
              </w:rPr>
              <w:t xml:space="preserve">, </w:t>
            </w:r>
            <w:r>
              <w:rPr>
                <w:lang w:val="en-GB"/>
              </w:rPr>
              <w:t>U</w:t>
            </w:r>
            <w:r>
              <w:t xml:space="preserve">čitelství všeobecně vzdělávacích předmětů - angličtina </w:t>
            </w:r>
            <w:r>
              <w:br/>
              <w:t xml:space="preserve">        (</w:t>
            </w:r>
            <w:r w:rsidRPr="004F49AD">
              <w:rPr>
                <w:b/>
              </w:rPr>
              <w:t>PhDr.</w:t>
            </w:r>
            <w:r>
              <w:t>)</w:t>
            </w:r>
          </w:p>
          <w:p w:rsidR="00CD39D9" w:rsidRDefault="00CD39D9" w:rsidP="007A3044">
            <w:r>
              <w:t xml:space="preserve">1980-1985 </w:t>
            </w:r>
            <w:r w:rsidRPr="002147F6">
              <w:rPr>
                <w:lang w:val="en-GB"/>
              </w:rPr>
              <w:t>Filozofická fakulta Univerzity J. A. Purkyně v Brně</w:t>
            </w:r>
            <w:r>
              <w:rPr>
                <w:lang w:val="en-GB"/>
              </w:rPr>
              <w:t xml:space="preserve">, </w:t>
            </w:r>
            <w:r>
              <w:t>U</w:t>
            </w:r>
            <w:r w:rsidRPr="002147F6">
              <w:t>čitelství pro jazykové školy</w:t>
            </w:r>
            <w:r>
              <w:t xml:space="preserve"> </w:t>
            </w:r>
            <w:r w:rsidRPr="002147F6">
              <w:t>-</w:t>
            </w:r>
            <w:r>
              <w:t xml:space="preserve"> </w:t>
            </w:r>
            <w:r w:rsidRPr="002147F6">
              <w:t xml:space="preserve">státní zkouška z jazyka </w:t>
            </w:r>
            <w:r>
              <w:br/>
              <w:t xml:space="preserve">        </w:t>
            </w:r>
            <w:r w:rsidRPr="002147F6">
              <w:t xml:space="preserve">anglického a francouzského </w:t>
            </w:r>
            <w:r>
              <w:t>(</w:t>
            </w:r>
            <w:r w:rsidRPr="004F49AD">
              <w:rPr>
                <w:b/>
              </w:rPr>
              <w:t>Mgr.</w:t>
            </w:r>
            <w:r>
              <w:t>)</w:t>
            </w:r>
          </w:p>
          <w:p w:rsidR="007A3044" w:rsidRPr="002147F6" w:rsidRDefault="007A3044" w:rsidP="007A3044"/>
        </w:tc>
      </w:tr>
      <w:tr w:rsidR="007A3044" w:rsidTr="007A3044">
        <w:tc>
          <w:tcPr>
            <w:tcW w:w="9859" w:type="dxa"/>
            <w:gridSpan w:val="11"/>
            <w:shd w:val="clear" w:color="auto" w:fill="F7CAAC"/>
          </w:tcPr>
          <w:p w:rsidR="007A3044" w:rsidRDefault="007A3044" w:rsidP="007A3044">
            <w:pPr>
              <w:jc w:val="both"/>
              <w:rPr>
                <w:b/>
              </w:rPr>
            </w:pPr>
            <w:r>
              <w:rPr>
                <w:b/>
              </w:rPr>
              <w:t>Údaje o odborném působení od absolvování VŠ</w:t>
            </w:r>
          </w:p>
        </w:tc>
      </w:tr>
      <w:tr w:rsidR="007A3044" w:rsidTr="007A3044">
        <w:trPr>
          <w:trHeight w:val="1090"/>
        </w:trPr>
        <w:tc>
          <w:tcPr>
            <w:tcW w:w="9859" w:type="dxa"/>
            <w:gridSpan w:val="11"/>
          </w:tcPr>
          <w:p w:rsidR="007A3044" w:rsidRPr="00E93342" w:rsidRDefault="007A3044" w:rsidP="007A3044">
            <w:pPr>
              <w:pStyle w:val="Odstavecseseznamem"/>
              <w:spacing w:after="0" w:line="240" w:lineRule="auto"/>
              <w:ind w:left="0"/>
              <w:contextualSpacing w:val="0"/>
              <w:textAlignment w:val="baseline"/>
              <w:rPr>
                <w:rFonts w:ascii="Times New Roman" w:hAnsi="Times New Roman"/>
                <w:color w:val="000000"/>
                <w:sz w:val="20"/>
                <w:szCs w:val="20"/>
              </w:rPr>
            </w:pPr>
            <w:r w:rsidRPr="00E93342">
              <w:rPr>
                <w:rFonts w:ascii="Times New Roman" w:hAnsi="Times New Roman"/>
                <w:b/>
                <w:color w:val="000000"/>
                <w:sz w:val="20"/>
                <w:szCs w:val="20"/>
              </w:rPr>
              <w:t>2011 - dosud</w:t>
            </w:r>
            <w:r w:rsidRPr="00E93342">
              <w:rPr>
                <w:rFonts w:ascii="Times New Roman" w:hAnsi="Times New Roman"/>
                <w:color w:val="000000"/>
                <w:sz w:val="20"/>
                <w:szCs w:val="20"/>
              </w:rPr>
              <w:t xml:space="preserve">    Univerzita Tomáše Bati ve Zlíně, Fakulta humanitn</w:t>
            </w:r>
            <w:r w:rsidRPr="00E93342">
              <w:rPr>
                <w:rFonts w:ascii="Times New Roman" w:hAnsi="Times New Roman"/>
                <w:sz w:val="20"/>
                <w:szCs w:val="20"/>
              </w:rPr>
              <w:t xml:space="preserve">ích studií, 2013-2016 – zástupce ředitele CJV FHS </w:t>
            </w:r>
            <w:r w:rsidRPr="00E93342">
              <w:rPr>
                <w:rFonts w:ascii="Times New Roman" w:hAnsi="Times New Roman"/>
                <w:sz w:val="20"/>
                <w:szCs w:val="20"/>
              </w:rPr>
              <w:br/>
              <w:t xml:space="preserve">                         UTB, 2017 – dosud proděkanka pro vnější vztahy</w:t>
            </w:r>
          </w:p>
          <w:p w:rsidR="007A3044" w:rsidRPr="00E93342" w:rsidRDefault="007A3044" w:rsidP="007A3044">
            <w:pPr>
              <w:ind w:left="38"/>
              <w:textAlignment w:val="baseline"/>
              <w:rPr>
                <w:color w:val="000000"/>
              </w:rPr>
            </w:pPr>
            <w:r w:rsidRPr="00E93342">
              <w:rPr>
                <w:b/>
                <w:color w:val="000000"/>
              </w:rPr>
              <w:t>2000</w:t>
            </w:r>
            <w:r w:rsidRPr="00E93342">
              <w:rPr>
                <w:color w:val="000000"/>
              </w:rPr>
              <w:t xml:space="preserve">                Velká Británie, tlumočení</w:t>
            </w:r>
          </w:p>
          <w:p w:rsidR="007A3044" w:rsidRPr="00E93342" w:rsidRDefault="007A3044" w:rsidP="007A3044">
            <w:pPr>
              <w:ind w:left="38"/>
              <w:textAlignment w:val="baseline"/>
              <w:rPr>
                <w:color w:val="000000"/>
              </w:rPr>
            </w:pPr>
            <w:r w:rsidRPr="00E93342">
              <w:rPr>
                <w:b/>
                <w:color w:val="000000"/>
              </w:rPr>
              <w:t>2005 - 2011</w:t>
            </w:r>
            <w:r w:rsidRPr="00E93342">
              <w:rPr>
                <w:color w:val="000000"/>
              </w:rPr>
              <w:t xml:space="preserve">     City&amp; Guilds, koordinátorka a komisařka centra Zlín</w:t>
            </w:r>
          </w:p>
          <w:p w:rsidR="007A3044" w:rsidRPr="00E93342" w:rsidRDefault="007A3044" w:rsidP="007A3044">
            <w:pPr>
              <w:ind w:left="38"/>
              <w:textAlignment w:val="baseline"/>
              <w:rPr>
                <w:color w:val="000000"/>
              </w:rPr>
            </w:pPr>
            <w:r w:rsidRPr="00E93342">
              <w:rPr>
                <w:b/>
                <w:color w:val="000000"/>
              </w:rPr>
              <w:t xml:space="preserve">2007 </w:t>
            </w:r>
            <w:r w:rsidRPr="00E93342">
              <w:rPr>
                <w:color w:val="000000"/>
              </w:rPr>
              <w:t xml:space="preserve">               Brána jazyků Zlín, lektorka a metodik anglického jazyka </w:t>
            </w:r>
          </w:p>
          <w:p w:rsidR="007A3044" w:rsidRDefault="007A3044" w:rsidP="007A3044">
            <w:pPr>
              <w:ind w:left="38"/>
              <w:textAlignment w:val="baseline"/>
            </w:pPr>
            <w:r w:rsidRPr="00E93342">
              <w:rPr>
                <w:b/>
                <w:color w:val="000000"/>
              </w:rPr>
              <w:t>2010 - 2011</w:t>
            </w:r>
            <w:r w:rsidRPr="00E93342">
              <w:rPr>
                <w:color w:val="000000"/>
              </w:rPr>
              <w:t xml:space="preserve">    ONLY4, lektorka jazykových kurzů</w:t>
            </w:r>
          </w:p>
        </w:tc>
      </w:tr>
      <w:tr w:rsidR="007A3044" w:rsidTr="007A3044">
        <w:trPr>
          <w:trHeight w:val="250"/>
        </w:trPr>
        <w:tc>
          <w:tcPr>
            <w:tcW w:w="9859" w:type="dxa"/>
            <w:gridSpan w:val="11"/>
            <w:shd w:val="clear" w:color="auto" w:fill="F7CAAC"/>
          </w:tcPr>
          <w:p w:rsidR="007A3044" w:rsidRDefault="007A3044" w:rsidP="007A3044">
            <w:pPr>
              <w:jc w:val="both"/>
            </w:pPr>
            <w:r>
              <w:rPr>
                <w:b/>
              </w:rPr>
              <w:t>Zkušenosti s vedením kvalifikačních a rigorózních prací</w:t>
            </w:r>
          </w:p>
        </w:tc>
      </w:tr>
      <w:tr w:rsidR="007A3044" w:rsidTr="007A3044">
        <w:trPr>
          <w:trHeight w:val="286"/>
        </w:trPr>
        <w:tc>
          <w:tcPr>
            <w:tcW w:w="9859" w:type="dxa"/>
            <w:gridSpan w:val="11"/>
          </w:tcPr>
          <w:p w:rsidR="00CD39D9" w:rsidRDefault="00CD39D9" w:rsidP="00CD39D9">
            <w:pPr>
              <w:jc w:val="both"/>
            </w:pPr>
            <w:r>
              <w:t>Počet vedených bakalářských prací – 5</w:t>
            </w:r>
          </w:p>
          <w:p w:rsidR="007A3044" w:rsidRDefault="00CD39D9" w:rsidP="00CD39D9">
            <w:pPr>
              <w:jc w:val="both"/>
            </w:pPr>
            <w:r>
              <w:t>Počet vedených diplomových prací – 0</w:t>
            </w:r>
          </w:p>
        </w:tc>
      </w:tr>
      <w:tr w:rsidR="007A3044" w:rsidTr="007A3044">
        <w:trPr>
          <w:cantSplit/>
        </w:trPr>
        <w:tc>
          <w:tcPr>
            <w:tcW w:w="3347" w:type="dxa"/>
            <w:gridSpan w:val="2"/>
            <w:tcBorders>
              <w:top w:val="single" w:sz="12" w:space="0" w:color="auto"/>
            </w:tcBorders>
            <w:shd w:val="clear" w:color="auto" w:fill="F7CAAC"/>
          </w:tcPr>
          <w:p w:rsidR="007A3044" w:rsidRDefault="007A3044" w:rsidP="007A3044">
            <w:pPr>
              <w:jc w:val="both"/>
            </w:pPr>
            <w:r>
              <w:rPr>
                <w:b/>
              </w:rPr>
              <w:t xml:space="preserve">Obor habilitačního řízení </w:t>
            </w:r>
          </w:p>
        </w:tc>
        <w:tc>
          <w:tcPr>
            <w:tcW w:w="2245" w:type="dxa"/>
            <w:gridSpan w:val="2"/>
            <w:tcBorders>
              <w:top w:val="single" w:sz="12" w:space="0" w:color="auto"/>
            </w:tcBorders>
            <w:shd w:val="clear" w:color="auto" w:fill="F7CAAC"/>
          </w:tcPr>
          <w:p w:rsidR="007A3044" w:rsidRDefault="007A3044" w:rsidP="007A304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A3044" w:rsidRDefault="007A3044" w:rsidP="007A304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A3044" w:rsidRDefault="007A3044" w:rsidP="007A3044">
            <w:pPr>
              <w:jc w:val="both"/>
              <w:rPr>
                <w:b/>
              </w:rPr>
            </w:pPr>
            <w:r>
              <w:rPr>
                <w:b/>
              </w:rPr>
              <w:t>Ohlasy publikací</w:t>
            </w:r>
          </w:p>
        </w:tc>
      </w:tr>
      <w:tr w:rsidR="007A3044" w:rsidTr="007A3044">
        <w:trPr>
          <w:cantSplit/>
        </w:trPr>
        <w:tc>
          <w:tcPr>
            <w:tcW w:w="3347" w:type="dxa"/>
            <w:gridSpan w:val="2"/>
          </w:tcPr>
          <w:p w:rsidR="007A3044" w:rsidRDefault="007A3044" w:rsidP="007A3044">
            <w:pPr>
              <w:jc w:val="both"/>
            </w:pPr>
          </w:p>
        </w:tc>
        <w:tc>
          <w:tcPr>
            <w:tcW w:w="2245" w:type="dxa"/>
            <w:gridSpan w:val="2"/>
          </w:tcPr>
          <w:p w:rsidR="007A3044" w:rsidRDefault="007A3044" w:rsidP="007A3044">
            <w:pPr>
              <w:jc w:val="both"/>
            </w:pPr>
          </w:p>
        </w:tc>
        <w:tc>
          <w:tcPr>
            <w:tcW w:w="2248" w:type="dxa"/>
            <w:gridSpan w:val="4"/>
            <w:tcBorders>
              <w:right w:val="single" w:sz="12" w:space="0" w:color="auto"/>
            </w:tcBorders>
          </w:tcPr>
          <w:p w:rsidR="007A3044" w:rsidRDefault="007A3044" w:rsidP="007A3044">
            <w:pPr>
              <w:jc w:val="both"/>
            </w:pPr>
          </w:p>
        </w:tc>
        <w:tc>
          <w:tcPr>
            <w:tcW w:w="632" w:type="dxa"/>
            <w:tcBorders>
              <w:left w:val="single" w:sz="12" w:space="0" w:color="auto"/>
            </w:tcBorders>
            <w:shd w:val="clear" w:color="auto" w:fill="F7CAAC"/>
          </w:tcPr>
          <w:p w:rsidR="007A3044" w:rsidRDefault="007A3044" w:rsidP="007A3044">
            <w:pPr>
              <w:jc w:val="both"/>
            </w:pPr>
            <w:r>
              <w:rPr>
                <w:b/>
              </w:rPr>
              <w:t>WOS</w:t>
            </w:r>
          </w:p>
        </w:tc>
        <w:tc>
          <w:tcPr>
            <w:tcW w:w="693" w:type="dxa"/>
            <w:shd w:val="clear" w:color="auto" w:fill="F7CAAC"/>
          </w:tcPr>
          <w:p w:rsidR="007A3044" w:rsidRDefault="007A3044" w:rsidP="007A3044">
            <w:pPr>
              <w:jc w:val="both"/>
              <w:rPr>
                <w:sz w:val="18"/>
              </w:rPr>
            </w:pPr>
            <w:r>
              <w:rPr>
                <w:b/>
                <w:sz w:val="18"/>
              </w:rPr>
              <w:t>Scopus</w:t>
            </w:r>
          </w:p>
        </w:tc>
        <w:tc>
          <w:tcPr>
            <w:tcW w:w="694" w:type="dxa"/>
            <w:shd w:val="clear" w:color="auto" w:fill="F7CAAC"/>
          </w:tcPr>
          <w:p w:rsidR="007A3044" w:rsidRDefault="007A3044" w:rsidP="007A3044">
            <w:pPr>
              <w:jc w:val="both"/>
            </w:pPr>
            <w:r>
              <w:rPr>
                <w:b/>
                <w:sz w:val="18"/>
              </w:rPr>
              <w:t>ostatní</w:t>
            </w:r>
          </w:p>
        </w:tc>
      </w:tr>
      <w:tr w:rsidR="007A3044" w:rsidTr="007A3044">
        <w:trPr>
          <w:cantSplit/>
          <w:trHeight w:val="70"/>
        </w:trPr>
        <w:tc>
          <w:tcPr>
            <w:tcW w:w="3347" w:type="dxa"/>
            <w:gridSpan w:val="2"/>
            <w:shd w:val="clear" w:color="auto" w:fill="F7CAAC"/>
          </w:tcPr>
          <w:p w:rsidR="007A3044" w:rsidRDefault="007A3044" w:rsidP="007A3044">
            <w:pPr>
              <w:jc w:val="both"/>
            </w:pPr>
            <w:r>
              <w:rPr>
                <w:b/>
              </w:rPr>
              <w:t>Obor jmenovacího řízení</w:t>
            </w:r>
          </w:p>
        </w:tc>
        <w:tc>
          <w:tcPr>
            <w:tcW w:w="2245" w:type="dxa"/>
            <w:gridSpan w:val="2"/>
            <w:shd w:val="clear" w:color="auto" w:fill="F7CAAC"/>
          </w:tcPr>
          <w:p w:rsidR="007A3044" w:rsidRDefault="007A3044" w:rsidP="007A3044">
            <w:pPr>
              <w:jc w:val="both"/>
            </w:pPr>
            <w:r>
              <w:rPr>
                <w:b/>
              </w:rPr>
              <w:t>Rok udělení hodnosti</w:t>
            </w:r>
          </w:p>
        </w:tc>
        <w:tc>
          <w:tcPr>
            <w:tcW w:w="2248" w:type="dxa"/>
            <w:gridSpan w:val="4"/>
            <w:tcBorders>
              <w:right w:val="single" w:sz="12" w:space="0" w:color="auto"/>
            </w:tcBorders>
            <w:shd w:val="clear" w:color="auto" w:fill="F7CAAC"/>
          </w:tcPr>
          <w:p w:rsidR="007A3044" w:rsidRDefault="007A3044" w:rsidP="007A3044">
            <w:pPr>
              <w:jc w:val="both"/>
            </w:pPr>
            <w:r>
              <w:rPr>
                <w:b/>
              </w:rPr>
              <w:t>Řízení konáno na VŠ</w:t>
            </w:r>
          </w:p>
        </w:tc>
        <w:tc>
          <w:tcPr>
            <w:tcW w:w="632" w:type="dxa"/>
            <w:vMerge w:val="restart"/>
            <w:tcBorders>
              <w:left w:val="single" w:sz="12" w:space="0" w:color="auto"/>
            </w:tcBorders>
          </w:tcPr>
          <w:p w:rsidR="007A3044" w:rsidRDefault="00CD39D9" w:rsidP="007A3044">
            <w:pPr>
              <w:jc w:val="both"/>
              <w:rPr>
                <w:b/>
              </w:rPr>
            </w:pPr>
            <w:r>
              <w:rPr>
                <w:b/>
              </w:rPr>
              <w:t>0</w:t>
            </w:r>
          </w:p>
        </w:tc>
        <w:tc>
          <w:tcPr>
            <w:tcW w:w="693" w:type="dxa"/>
            <w:vMerge w:val="restart"/>
          </w:tcPr>
          <w:p w:rsidR="007A3044" w:rsidRDefault="00CD39D9" w:rsidP="007A3044">
            <w:pPr>
              <w:jc w:val="both"/>
              <w:rPr>
                <w:b/>
              </w:rPr>
            </w:pPr>
            <w:r>
              <w:rPr>
                <w:b/>
              </w:rPr>
              <w:t>0</w:t>
            </w:r>
          </w:p>
        </w:tc>
        <w:tc>
          <w:tcPr>
            <w:tcW w:w="694" w:type="dxa"/>
            <w:vMerge w:val="restart"/>
          </w:tcPr>
          <w:p w:rsidR="007A3044" w:rsidRDefault="00CD39D9" w:rsidP="007A3044">
            <w:pPr>
              <w:jc w:val="both"/>
              <w:rPr>
                <w:b/>
              </w:rPr>
            </w:pPr>
            <w:r>
              <w:rPr>
                <w:b/>
              </w:rPr>
              <w:t>0</w:t>
            </w:r>
          </w:p>
        </w:tc>
      </w:tr>
      <w:tr w:rsidR="007A3044" w:rsidTr="007A3044">
        <w:trPr>
          <w:trHeight w:val="205"/>
        </w:trPr>
        <w:tc>
          <w:tcPr>
            <w:tcW w:w="3347" w:type="dxa"/>
            <w:gridSpan w:val="2"/>
          </w:tcPr>
          <w:p w:rsidR="007A3044" w:rsidRDefault="007A3044" w:rsidP="007A3044">
            <w:pPr>
              <w:jc w:val="both"/>
            </w:pPr>
          </w:p>
        </w:tc>
        <w:tc>
          <w:tcPr>
            <w:tcW w:w="2245" w:type="dxa"/>
            <w:gridSpan w:val="2"/>
          </w:tcPr>
          <w:p w:rsidR="007A3044" w:rsidRDefault="007A3044" w:rsidP="007A3044">
            <w:pPr>
              <w:jc w:val="both"/>
            </w:pPr>
          </w:p>
        </w:tc>
        <w:tc>
          <w:tcPr>
            <w:tcW w:w="2248" w:type="dxa"/>
            <w:gridSpan w:val="4"/>
            <w:tcBorders>
              <w:right w:val="single" w:sz="12" w:space="0" w:color="auto"/>
            </w:tcBorders>
          </w:tcPr>
          <w:p w:rsidR="007A3044" w:rsidRDefault="007A3044" w:rsidP="007A3044">
            <w:pPr>
              <w:jc w:val="both"/>
            </w:pPr>
          </w:p>
        </w:tc>
        <w:tc>
          <w:tcPr>
            <w:tcW w:w="632" w:type="dxa"/>
            <w:vMerge/>
            <w:tcBorders>
              <w:left w:val="single" w:sz="12" w:space="0" w:color="auto"/>
            </w:tcBorders>
            <w:vAlign w:val="center"/>
          </w:tcPr>
          <w:p w:rsidR="007A3044" w:rsidRDefault="007A3044" w:rsidP="007A3044">
            <w:pPr>
              <w:rPr>
                <w:b/>
              </w:rPr>
            </w:pPr>
          </w:p>
        </w:tc>
        <w:tc>
          <w:tcPr>
            <w:tcW w:w="693" w:type="dxa"/>
            <w:vMerge/>
            <w:vAlign w:val="center"/>
          </w:tcPr>
          <w:p w:rsidR="007A3044" w:rsidRDefault="007A3044" w:rsidP="007A3044">
            <w:pPr>
              <w:rPr>
                <w:b/>
              </w:rPr>
            </w:pPr>
          </w:p>
        </w:tc>
        <w:tc>
          <w:tcPr>
            <w:tcW w:w="694" w:type="dxa"/>
            <w:vMerge/>
            <w:vAlign w:val="center"/>
          </w:tcPr>
          <w:p w:rsidR="007A3044" w:rsidRDefault="007A3044" w:rsidP="007A3044">
            <w:pPr>
              <w:rPr>
                <w:b/>
              </w:rPr>
            </w:pPr>
          </w:p>
        </w:tc>
      </w:tr>
      <w:tr w:rsidR="007A3044" w:rsidTr="007A3044">
        <w:tc>
          <w:tcPr>
            <w:tcW w:w="9859" w:type="dxa"/>
            <w:gridSpan w:val="11"/>
            <w:shd w:val="clear" w:color="auto" w:fill="F7CAAC"/>
          </w:tcPr>
          <w:p w:rsidR="007A3044" w:rsidRDefault="007A3044" w:rsidP="007A3044">
            <w:pPr>
              <w:jc w:val="both"/>
              <w:rPr>
                <w:b/>
              </w:rPr>
            </w:pPr>
            <w:r>
              <w:rPr>
                <w:b/>
              </w:rPr>
              <w:t xml:space="preserve">Přehled o nejvýznamnější publikační a další tvůrčí činnosti nebo další profesní činnosti u odborníků z praxe vztahující se k zabezpečovaným předmětům </w:t>
            </w:r>
          </w:p>
        </w:tc>
      </w:tr>
      <w:tr w:rsidR="007A3044" w:rsidTr="007A3044">
        <w:trPr>
          <w:trHeight w:val="218"/>
        </w:trPr>
        <w:tc>
          <w:tcPr>
            <w:tcW w:w="9859" w:type="dxa"/>
            <w:gridSpan w:val="11"/>
            <w:shd w:val="clear" w:color="auto" w:fill="auto"/>
          </w:tcPr>
          <w:p w:rsidR="007A3044" w:rsidRPr="0076032D" w:rsidRDefault="007A3044" w:rsidP="007A3044">
            <w:pPr>
              <w:jc w:val="both"/>
            </w:pPr>
            <w:r w:rsidRPr="0076032D">
              <w:t xml:space="preserve">SEMOTAMOVÁ, J. Když se řekne „Show off/Zeig dich“…. </w:t>
            </w:r>
            <w:r w:rsidRPr="0076032D">
              <w:rPr>
                <w:i/>
              </w:rPr>
              <w:t>CASALCS Review</w:t>
            </w:r>
            <w:r w:rsidRPr="0076032D">
              <w:t>, 2015, 72-73.</w:t>
            </w:r>
          </w:p>
          <w:p w:rsidR="007A3044" w:rsidRPr="0076032D" w:rsidRDefault="007A3044" w:rsidP="007A3044">
            <w:pPr>
              <w:jc w:val="both"/>
            </w:pPr>
            <w:r w:rsidRPr="0076032D">
              <w:t xml:space="preserve">NEMČOKOVÁ, K., ČECHOVÁ, H., VINKLÁREK, P., BELL, G. J., SEMOTAMOVÁ, J., FONFÁROVÁ, V., TRUŠNÍK, R. </w:t>
            </w:r>
            <w:r w:rsidRPr="0076032D">
              <w:rPr>
                <w:i/>
              </w:rPr>
              <w:t>From Theory to Practice</w:t>
            </w:r>
            <w:r w:rsidRPr="0076032D">
              <w:t xml:space="preserve"> 2013 (15%). </w:t>
            </w:r>
          </w:p>
          <w:p w:rsidR="007A3044" w:rsidRDefault="007A3044" w:rsidP="007A3044">
            <w:pPr>
              <w:jc w:val="both"/>
              <w:rPr>
                <w:b/>
              </w:rPr>
            </w:pPr>
          </w:p>
        </w:tc>
      </w:tr>
      <w:tr w:rsidR="007A3044" w:rsidTr="007A3044">
        <w:trPr>
          <w:trHeight w:val="218"/>
        </w:trPr>
        <w:tc>
          <w:tcPr>
            <w:tcW w:w="9859" w:type="dxa"/>
            <w:gridSpan w:val="11"/>
            <w:shd w:val="clear" w:color="auto" w:fill="F7CAAC"/>
          </w:tcPr>
          <w:p w:rsidR="007A3044" w:rsidRDefault="007A3044" w:rsidP="007A3044">
            <w:pPr>
              <w:rPr>
                <w:b/>
              </w:rPr>
            </w:pPr>
            <w:r>
              <w:rPr>
                <w:b/>
              </w:rPr>
              <w:t>Působení v zahraničí</w:t>
            </w:r>
          </w:p>
        </w:tc>
      </w:tr>
      <w:tr w:rsidR="007A3044" w:rsidTr="007A3044">
        <w:trPr>
          <w:trHeight w:val="328"/>
        </w:trPr>
        <w:tc>
          <w:tcPr>
            <w:tcW w:w="9859" w:type="dxa"/>
            <w:gridSpan w:val="11"/>
          </w:tcPr>
          <w:p w:rsidR="007A3044" w:rsidRPr="007F24CC" w:rsidRDefault="007A3044" w:rsidP="007A3044">
            <w:pPr>
              <w:ind w:left="38"/>
            </w:pPr>
          </w:p>
        </w:tc>
      </w:tr>
      <w:tr w:rsidR="007A3044" w:rsidTr="007A3044">
        <w:trPr>
          <w:cantSplit/>
          <w:trHeight w:val="218"/>
        </w:trPr>
        <w:tc>
          <w:tcPr>
            <w:tcW w:w="2518" w:type="dxa"/>
            <w:shd w:val="clear" w:color="auto" w:fill="F7CAAC"/>
          </w:tcPr>
          <w:p w:rsidR="007A3044" w:rsidRDefault="007A3044" w:rsidP="007A3044">
            <w:pPr>
              <w:jc w:val="both"/>
              <w:rPr>
                <w:b/>
              </w:rPr>
            </w:pPr>
            <w:r>
              <w:rPr>
                <w:b/>
              </w:rPr>
              <w:t xml:space="preserve">Podpis </w:t>
            </w:r>
          </w:p>
        </w:tc>
        <w:tc>
          <w:tcPr>
            <w:tcW w:w="4536" w:type="dxa"/>
            <w:gridSpan w:val="5"/>
          </w:tcPr>
          <w:p w:rsidR="007A3044" w:rsidRDefault="007A3044" w:rsidP="007A3044">
            <w:pPr>
              <w:jc w:val="both"/>
            </w:pPr>
          </w:p>
        </w:tc>
        <w:tc>
          <w:tcPr>
            <w:tcW w:w="786" w:type="dxa"/>
            <w:gridSpan w:val="2"/>
            <w:shd w:val="clear" w:color="auto" w:fill="F7CAAC"/>
          </w:tcPr>
          <w:p w:rsidR="007A3044" w:rsidRDefault="007A3044" w:rsidP="007A3044">
            <w:pPr>
              <w:jc w:val="both"/>
            </w:pPr>
            <w:r>
              <w:rPr>
                <w:b/>
              </w:rPr>
              <w:t>datum</w:t>
            </w:r>
          </w:p>
        </w:tc>
        <w:tc>
          <w:tcPr>
            <w:tcW w:w="2019" w:type="dxa"/>
            <w:gridSpan w:val="3"/>
          </w:tcPr>
          <w:p w:rsidR="007A3044" w:rsidRDefault="007A3044" w:rsidP="007A3044">
            <w:pPr>
              <w:jc w:val="both"/>
            </w:pPr>
          </w:p>
        </w:tc>
      </w:tr>
    </w:tbl>
    <w:p w:rsidR="007A3044" w:rsidRDefault="007A3044" w:rsidP="007A3044">
      <w:pPr>
        <w:spacing w:after="160" w:line="259" w:lineRule="auto"/>
      </w:pPr>
    </w:p>
    <w:p w:rsidR="007A3044" w:rsidRDefault="007A3044">
      <w:pPr>
        <w:spacing w:after="160" w:line="259" w:lineRule="auto"/>
      </w:pPr>
    </w:p>
    <w:p w:rsidR="007A3044" w:rsidRDefault="007A3044">
      <w:pPr>
        <w:spacing w:after="160" w:line="259" w:lineRule="auto"/>
      </w:pPr>
    </w:p>
    <w:p w:rsidR="00CD39D9" w:rsidRDefault="00CD39D9">
      <w:pPr>
        <w:spacing w:after="160" w:line="259" w:lineRule="auto"/>
      </w:pPr>
    </w:p>
    <w:p w:rsidR="007A3044" w:rsidRDefault="007A3044">
      <w:pPr>
        <w:spacing w:after="160" w:line="259" w:lineRule="auto"/>
      </w:pPr>
    </w:p>
    <w:p w:rsidR="007A3044" w:rsidRDefault="007A3044">
      <w:pPr>
        <w:spacing w:after="160" w:line="259" w:lineRule="auto"/>
      </w:pPr>
    </w:p>
    <w:tbl>
      <w:tblPr>
        <w:tblW w:w="98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711"/>
        <w:gridCol w:w="1069"/>
        <w:gridCol w:w="206"/>
        <w:gridCol w:w="426"/>
        <w:gridCol w:w="141"/>
        <w:gridCol w:w="567"/>
        <w:gridCol w:w="709"/>
      </w:tblGrid>
      <w:tr w:rsidR="00615A69" w:rsidTr="00B8124C">
        <w:tc>
          <w:tcPr>
            <w:tcW w:w="9889" w:type="dxa"/>
            <w:gridSpan w:val="12"/>
            <w:tcBorders>
              <w:bottom w:val="double" w:sz="4" w:space="0" w:color="auto"/>
            </w:tcBorders>
            <w:shd w:val="clear" w:color="auto" w:fill="BDD6EE"/>
          </w:tcPr>
          <w:p w:rsidR="00615A69" w:rsidRDefault="00615A69" w:rsidP="00A43F06">
            <w:pPr>
              <w:jc w:val="both"/>
              <w:rPr>
                <w:b/>
                <w:sz w:val="28"/>
              </w:rPr>
            </w:pPr>
            <w:r>
              <w:rPr>
                <w:b/>
                <w:sz w:val="28"/>
              </w:rPr>
              <w:lastRenderedPageBreak/>
              <w:t>C-I – Personální zabezpečení</w:t>
            </w:r>
          </w:p>
        </w:tc>
      </w:tr>
      <w:tr w:rsidR="00615A69" w:rsidTr="00B8124C">
        <w:tc>
          <w:tcPr>
            <w:tcW w:w="2518" w:type="dxa"/>
            <w:tcBorders>
              <w:top w:val="double" w:sz="4" w:space="0" w:color="auto"/>
            </w:tcBorders>
            <w:shd w:val="clear" w:color="auto" w:fill="F7CAAC"/>
          </w:tcPr>
          <w:p w:rsidR="00615A69" w:rsidRDefault="00615A69" w:rsidP="00A43F06">
            <w:pPr>
              <w:jc w:val="both"/>
              <w:rPr>
                <w:b/>
              </w:rPr>
            </w:pPr>
            <w:r>
              <w:rPr>
                <w:b/>
              </w:rPr>
              <w:t>Vysoká škola</w:t>
            </w:r>
          </w:p>
        </w:tc>
        <w:tc>
          <w:tcPr>
            <w:tcW w:w="7371" w:type="dxa"/>
            <w:gridSpan w:val="11"/>
          </w:tcPr>
          <w:p w:rsidR="00615A69" w:rsidRDefault="00615A69" w:rsidP="00A43F06">
            <w:pPr>
              <w:jc w:val="both"/>
            </w:pPr>
            <w:r>
              <w:t>Univerzita Tomáše Bati ve Zlíně</w:t>
            </w:r>
          </w:p>
        </w:tc>
      </w:tr>
      <w:tr w:rsidR="00615A69" w:rsidTr="00B8124C">
        <w:tc>
          <w:tcPr>
            <w:tcW w:w="2518" w:type="dxa"/>
            <w:shd w:val="clear" w:color="auto" w:fill="F7CAAC"/>
          </w:tcPr>
          <w:p w:rsidR="00615A69" w:rsidRDefault="00615A69" w:rsidP="00A43F06">
            <w:pPr>
              <w:jc w:val="both"/>
              <w:rPr>
                <w:b/>
              </w:rPr>
            </w:pPr>
            <w:r>
              <w:rPr>
                <w:b/>
              </w:rPr>
              <w:t>Součást vysoké školy</w:t>
            </w:r>
          </w:p>
        </w:tc>
        <w:tc>
          <w:tcPr>
            <w:tcW w:w="7371" w:type="dxa"/>
            <w:gridSpan w:val="11"/>
          </w:tcPr>
          <w:p w:rsidR="00615A69" w:rsidRDefault="00615A69" w:rsidP="00A43F06">
            <w:pPr>
              <w:jc w:val="both"/>
            </w:pPr>
            <w:r>
              <w:t>Fakulta managementu a ekonomiky</w:t>
            </w:r>
          </w:p>
        </w:tc>
      </w:tr>
      <w:tr w:rsidR="00615A69" w:rsidTr="00B8124C">
        <w:tc>
          <w:tcPr>
            <w:tcW w:w="2518" w:type="dxa"/>
            <w:shd w:val="clear" w:color="auto" w:fill="F7CAAC"/>
          </w:tcPr>
          <w:p w:rsidR="00615A69" w:rsidRDefault="00615A69" w:rsidP="00A43F06">
            <w:pPr>
              <w:jc w:val="both"/>
              <w:rPr>
                <w:b/>
              </w:rPr>
            </w:pPr>
            <w:r>
              <w:rPr>
                <w:b/>
              </w:rPr>
              <w:t>Název studijního programu</w:t>
            </w:r>
          </w:p>
        </w:tc>
        <w:tc>
          <w:tcPr>
            <w:tcW w:w="7371" w:type="dxa"/>
            <w:gridSpan w:val="11"/>
          </w:tcPr>
          <w:p w:rsidR="00615A69" w:rsidRDefault="00615A69" w:rsidP="00A43F06">
            <w:pPr>
              <w:jc w:val="both"/>
            </w:pPr>
            <w:r>
              <w:t>Management ve zdravotnictví</w:t>
            </w:r>
          </w:p>
        </w:tc>
      </w:tr>
      <w:tr w:rsidR="00615A69" w:rsidTr="00B8124C">
        <w:tc>
          <w:tcPr>
            <w:tcW w:w="2518" w:type="dxa"/>
            <w:shd w:val="clear" w:color="auto" w:fill="F7CAAC"/>
          </w:tcPr>
          <w:p w:rsidR="00615A69" w:rsidRDefault="00615A69" w:rsidP="00A43F06">
            <w:pPr>
              <w:jc w:val="both"/>
              <w:rPr>
                <w:b/>
              </w:rPr>
            </w:pPr>
            <w:r>
              <w:rPr>
                <w:b/>
              </w:rPr>
              <w:t>Jméno a příjmení</w:t>
            </w:r>
          </w:p>
        </w:tc>
        <w:tc>
          <w:tcPr>
            <w:tcW w:w="4253" w:type="dxa"/>
            <w:gridSpan w:val="5"/>
          </w:tcPr>
          <w:p w:rsidR="00615A69" w:rsidRDefault="00615A69" w:rsidP="00A43F06">
            <w:pPr>
              <w:jc w:val="both"/>
            </w:pPr>
            <w:r>
              <w:t>Jaroslav SLANÝ</w:t>
            </w:r>
          </w:p>
        </w:tc>
        <w:tc>
          <w:tcPr>
            <w:tcW w:w="1275" w:type="dxa"/>
            <w:gridSpan w:val="2"/>
            <w:shd w:val="clear" w:color="auto" w:fill="F7CAAC"/>
          </w:tcPr>
          <w:p w:rsidR="00615A69" w:rsidRDefault="00615A69" w:rsidP="00A43F06">
            <w:pPr>
              <w:jc w:val="both"/>
              <w:rPr>
                <w:b/>
              </w:rPr>
            </w:pPr>
            <w:r>
              <w:rPr>
                <w:b/>
              </w:rPr>
              <w:t>Tituly</w:t>
            </w:r>
          </w:p>
        </w:tc>
        <w:tc>
          <w:tcPr>
            <w:tcW w:w="1843" w:type="dxa"/>
            <w:gridSpan w:val="4"/>
          </w:tcPr>
          <w:p w:rsidR="00615A69" w:rsidRDefault="00615A69" w:rsidP="00A43F06">
            <w:pPr>
              <w:jc w:val="both"/>
            </w:pPr>
            <w:r>
              <w:t>prof. MUDr.</w:t>
            </w:r>
            <w:r w:rsidR="009502E8">
              <w:t>,</w:t>
            </w:r>
            <w:r>
              <w:t xml:space="preserve"> CSc.</w:t>
            </w:r>
          </w:p>
        </w:tc>
      </w:tr>
      <w:tr w:rsidR="00615A69" w:rsidTr="00B8124C">
        <w:tc>
          <w:tcPr>
            <w:tcW w:w="2518" w:type="dxa"/>
            <w:shd w:val="clear" w:color="auto" w:fill="F7CAAC"/>
          </w:tcPr>
          <w:p w:rsidR="00615A69" w:rsidRDefault="00615A69" w:rsidP="00A43F06">
            <w:pPr>
              <w:jc w:val="both"/>
              <w:rPr>
                <w:b/>
              </w:rPr>
            </w:pPr>
            <w:r>
              <w:rPr>
                <w:b/>
              </w:rPr>
              <w:t>Rok narození</w:t>
            </w:r>
          </w:p>
        </w:tc>
        <w:tc>
          <w:tcPr>
            <w:tcW w:w="829" w:type="dxa"/>
          </w:tcPr>
          <w:p w:rsidR="00615A69" w:rsidRDefault="00615A69" w:rsidP="00A43F06">
            <w:pPr>
              <w:jc w:val="both"/>
            </w:pPr>
            <w:r>
              <w:t>1957</w:t>
            </w:r>
          </w:p>
        </w:tc>
        <w:tc>
          <w:tcPr>
            <w:tcW w:w="1721" w:type="dxa"/>
            <w:shd w:val="clear" w:color="auto" w:fill="F7CAAC"/>
          </w:tcPr>
          <w:p w:rsidR="00615A69" w:rsidRDefault="00615A69" w:rsidP="00A43F06">
            <w:pPr>
              <w:jc w:val="both"/>
              <w:rPr>
                <w:b/>
              </w:rPr>
            </w:pPr>
            <w:r>
              <w:rPr>
                <w:b/>
              </w:rPr>
              <w:t>typ vztahu k VŠ</w:t>
            </w:r>
          </w:p>
        </w:tc>
        <w:tc>
          <w:tcPr>
            <w:tcW w:w="992" w:type="dxa"/>
            <w:gridSpan w:val="2"/>
          </w:tcPr>
          <w:p w:rsidR="00615A69" w:rsidRDefault="00615A69" w:rsidP="00A43F06">
            <w:pPr>
              <w:jc w:val="both"/>
            </w:pPr>
            <w:r>
              <w:t>pp</w:t>
            </w:r>
          </w:p>
        </w:tc>
        <w:tc>
          <w:tcPr>
            <w:tcW w:w="711" w:type="dxa"/>
            <w:shd w:val="clear" w:color="auto" w:fill="F7CAAC"/>
          </w:tcPr>
          <w:p w:rsidR="00615A69" w:rsidRDefault="00615A69" w:rsidP="00A43F06">
            <w:pPr>
              <w:jc w:val="both"/>
              <w:rPr>
                <w:b/>
              </w:rPr>
            </w:pPr>
            <w:r>
              <w:rPr>
                <w:b/>
              </w:rPr>
              <w:t>rozsah</w:t>
            </w:r>
          </w:p>
        </w:tc>
        <w:tc>
          <w:tcPr>
            <w:tcW w:w="1275" w:type="dxa"/>
            <w:gridSpan w:val="2"/>
          </w:tcPr>
          <w:p w:rsidR="00615A69" w:rsidRDefault="00AA3EB6">
            <w:pPr>
              <w:jc w:val="both"/>
            </w:pPr>
            <w:r>
              <w:t>20</w:t>
            </w:r>
          </w:p>
        </w:tc>
        <w:tc>
          <w:tcPr>
            <w:tcW w:w="567" w:type="dxa"/>
            <w:gridSpan w:val="2"/>
            <w:shd w:val="clear" w:color="auto" w:fill="F7CAAC"/>
          </w:tcPr>
          <w:p w:rsidR="00615A69" w:rsidRDefault="00615A69" w:rsidP="00A43F06">
            <w:pPr>
              <w:jc w:val="both"/>
              <w:rPr>
                <w:b/>
              </w:rPr>
            </w:pPr>
            <w:r>
              <w:rPr>
                <w:b/>
              </w:rPr>
              <w:t>do kdy</w:t>
            </w:r>
          </w:p>
        </w:tc>
        <w:tc>
          <w:tcPr>
            <w:tcW w:w="1276" w:type="dxa"/>
            <w:gridSpan w:val="2"/>
          </w:tcPr>
          <w:p w:rsidR="00615A69" w:rsidRDefault="00594FD8">
            <w:pPr>
              <w:jc w:val="both"/>
            </w:pPr>
            <w:r>
              <w:t>08/</w:t>
            </w:r>
            <w:r w:rsidR="00615A69">
              <w:t>201</w:t>
            </w:r>
            <w:r>
              <w:t>9</w:t>
            </w:r>
          </w:p>
        </w:tc>
      </w:tr>
      <w:tr w:rsidR="00615A69" w:rsidTr="00B8124C">
        <w:tc>
          <w:tcPr>
            <w:tcW w:w="5068" w:type="dxa"/>
            <w:gridSpan w:val="3"/>
            <w:shd w:val="clear" w:color="auto" w:fill="F7CAAC"/>
          </w:tcPr>
          <w:p w:rsidR="00615A69" w:rsidRDefault="00615A69" w:rsidP="00A43F06">
            <w:pPr>
              <w:jc w:val="both"/>
              <w:rPr>
                <w:b/>
              </w:rPr>
            </w:pPr>
            <w:r>
              <w:rPr>
                <w:b/>
              </w:rPr>
              <w:t>Typ vztahu na součásti VŠ, která uskutečňuje st. program</w:t>
            </w:r>
          </w:p>
        </w:tc>
        <w:tc>
          <w:tcPr>
            <w:tcW w:w="992" w:type="dxa"/>
            <w:gridSpan w:val="2"/>
          </w:tcPr>
          <w:p w:rsidR="00615A69" w:rsidRDefault="00615A69" w:rsidP="00A43F06">
            <w:pPr>
              <w:jc w:val="both"/>
            </w:pPr>
            <w:r>
              <w:t>pp</w:t>
            </w:r>
          </w:p>
        </w:tc>
        <w:tc>
          <w:tcPr>
            <w:tcW w:w="711" w:type="dxa"/>
            <w:shd w:val="clear" w:color="auto" w:fill="F7CAAC"/>
          </w:tcPr>
          <w:p w:rsidR="00615A69" w:rsidRDefault="00615A69" w:rsidP="00A43F06">
            <w:pPr>
              <w:jc w:val="both"/>
              <w:rPr>
                <w:b/>
              </w:rPr>
            </w:pPr>
            <w:r>
              <w:rPr>
                <w:b/>
              </w:rPr>
              <w:t>rozsah</w:t>
            </w:r>
          </w:p>
        </w:tc>
        <w:tc>
          <w:tcPr>
            <w:tcW w:w="1275" w:type="dxa"/>
            <w:gridSpan w:val="2"/>
          </w:tcPr>
          <w:p w:rsidR="00615A69" w:rsidRDefault="00AA3EB6">
            <w:pPr>
              <w:jc w:val="both"/>
            </w:pPr>
            <w:r>
              <w:t>20</w:t>
            </w:r>
          </w:p>
        </w:tc>
        <w:tc>
          <w:tcPr>
            <w:tcW w:w="567" w:type="dxa"/>
            <w:gridSpan w:val="2"/>
            <w:shd w:val="clear" w:color="auto" w:fill="F7CAAC"/>
          </w:tcPr>
          <w:p w:rsidR="00615A69" w:rsidRDefault="00615A69" w:rsidP="00A43F06">
            <w:pPr>
              <w:jc w:val="both"/>
              <w:rPr>
                <w:b/>
              </w:rPr>
            </w:pPr>
            <w:r>
              <w:rPr>
                <w:b/>
              </w:rPr>
              <w:t>do kdy</w:t>
            </w:r>
          </w:p>
        </w:tc>
        <w:tc>
          <w:tcPr>
            <w:tcW w:w="1276" w:type="dxa"/>
            <w:gridSpan w:val="2"/>
          </w:tcPr>
          <w:p w:rsidR="00615A69" w:rsidRDefault="00594FD8" w:rsidP="00A43F06">
            <w:pPr>
              <w:jc w:val="both"/>
            </w:pPr>
            <w:r>
              <w:t>08/2019</w:t>
            </w:r>
          </w:p>
        </w:tc>
      </w:tr>
      <w:tr w:rsidR="00615A69" w:rsidTr="00B8124C">
        <w:tc>
          <w:tcPr>
            <w:tcW w:w="6060" w:type="dxa"/>
            <w:gridSpan w:val="5"/>
            <w:shd w:val="clear" w:color="auto" w:fill="F7CAAC"/>
          </w:tcPr>
          <w:p w:rsidR="00615A69" w:rsidRDefault="00615A69" w:rsidP="00A43F06">
            <w:pPr>
              <w:jc w:val="both"/>
            </w:pPr>
            <w:r>
              <w:rPr>
                <w:b/>
              </w:rPr>
              <w:t>Další současná působení jako akademický pracovník na jiných VŠ</w:t>
            </w:r>
          </w:p>
        </w:tc>
        <w:tc>
          <w:tcPr>
            <w:tcW w:w="1986" w:type="dxa"/>
            <w:gridSpan w:val="3"/>
            <w:shd w:val="clear" w:color="auto" w:fill="F7CAAC"/>
          </w:tcPr>
          <w:p w:rsidR="00615A69" w:rsidRDefault="00615A69" w:rsidP="00A43F06">
            <w:pPr>
              <w:jc w:val="both"/>
              <w:rPr>
                <w:b/>
              </w:rPr>
            </w:pPr>
            <w:r>
              <w:rPr>
                <w:b/>
              </w:rPr>
              <w:t>typ prac. vztahu</w:t>
            </w:r>
          </w:p>
        </w:tc>
        <w:tc>
          <w:tcPr>
            <w:tcW w:w="1843" w:type="dxa"/>
            <w:gridSpan w:val="4"/>
            <w:shd w:val="clear" w:color="auto" w:fill="F7CAAC"/>
          </w:tcPr>
          <w:p w:rsidR="00615A69" w:rsidRDefault="00615A69" w:rsidP="00A43F06">
            <w:pPr>
              <w:jc w:val="both"/>
              <w:rPr>
                <w:b/>
              </w:rPr>
            </w:pPr>
            <w:r>
              <w:rPr>
                <w:b/>
              </w:rPr>
              <w:t>rozsah</w:t>
            </w:r>
          </w:p>
        </w:tc>
      </w:tr>
      <w:tr w:rsidR="00615A69" w:rsidTr="00B8124C">
        <w:tc>
          <w:tcPr>
            <w:tcW w:w="6060" w:type="dxa"/>
            <w:gridSpan w:val="5"/>
          </w:tcPr>
          <w:p w:rsidR="00615A69" w:rsidRDefault="00615A69" w:rsidP="00A43F06">
            <w:pPr>
              <w:jc w:val="both"/>
            </w:pPr>
            <w:r>
              <w:t>Trnavská univerzita v Trnavě, Slovenská republika</w:t>
            </w:r>
          </w:p>
        </w:tc>
        <w:tc>
          <w:tcPr>
            <w:tcW w:w="1986" w:type="dxa"/>
            <w:gridSpan w:val="3"/>
          </w:tcPr>
          <w:p w:rsidR="00615A69" w:rsidRDefault="00615A69" w:rsidP="00A43F06">
            <w:pPr>
              <w:jc w:val="both"/>
            </w:pPr>
            <w:r>
              <w:t>pp</w:t>
            </w:r>
          </w:p>
        </w:tc>
        <w:tc>
          <w:tcPr>
            <w:tcW w:w="1843" w:type="dxa"/>
            <w:gridSpan w:val="4"/>
          </w:tcPr>
          <w:p w:rsidR="00615A69" w:rsidRDefault="00615A69" w:rsidP="00A43F06">
            <w:pPr>
              <w:jc w:val="both"/>
            </w:pPr>
            <w:r>
              <w:t>40</w:t>
            </w:r>
          </w:p>
        </w:tc>
      </w:tr>
      <w:tr w:rsidR="00615A69" w:rsidTr="00B8124C">
        <w:tc>
          <w:tcPr>
            <w:tcW w:w="9889" w:type="dxa"/>
            <w:gridSpan w:val="12"/>
            <w:shd w:val="clear" w:color="auto" w:fill="F7CAAC"/>
          </w:tcPr>
          <w:p w:rsidR="00615A69" w:rsidRDefault="00615A69" w:rsidP="00A43F06">
            <w:pPr>
              <w:jc w:val="both"/>
            </w:pPr>
            <w:r>
              <w:rPr>
                <w:b/>
              </w:rPr>
              <w:t>Předměty příslušného studijního programu a způsob zapojení do jejich výuky, příp. další zapojení do uskutečňování studijního programu</w:t>
            </w:r>
          </w:p>
        </w:tc>
      </w:tr>
      <w:tr w:rsidR="00615A69" w:rsidTr="00B8124C">
        <w:trPr>
          <w:trHeight w:val="1188"/>
        </w:trPr>
        <w:tc>
          <w:tcPr>
            <w:tcW w:w="9889" w:type="dxa"/>
            <w:gridSpan w:val="12"/>
            <w:tcBorders>
              <w:top w:val="nil"/>
            </w:tcBorders>
          </w:tcPr>
          <w:p w:rsidR="00615A69" w:rsidRDefault="00615A69" w:rsidP="00A43F06">
            <w:pPr>
              <w:jc w:val="both"/>
            </w:pPr>
            <w:r>
              <w:t>Zdravotní politika, zdravotní systémy a instituce - garant, přednášející (100%)</w:t>
            </w:r>
          </w:p>
          <w:p w:rsidR="00615A69" w:rsidRDefault="00615A69" w:rsidP="00A43F06">
            <w:pPr>
              <w:jc w:val="both"/>
            </w:pPr>
            <w:r>
              <w:t>Etika ve zdravotnictví - garant, přednášející (60%)</w:t>
            </w:r>
          </w:p>
          <w:p w:rsidR="00615A69" w:rsidRDefault="00615A69" w:rsidP="00A43F06">
            <w:pPr>
              <w:jc w:val="both"/>
            </w:pPr>
            <w:r>
              <w:t xml:space="preserve">Healthcare </w:t>
            </w:r>
            <w:r w:rsidR="00E67980">
              <w:t>Ethics - garant, přednášející (4</w:t>
            </w:r>
            <w:r>
              <w:t>0%)</w:t>
            </w:r>
          </w:p>
          <w:p w:rsidR="00615A69" w:rsidRDefault="00615A69" w:rsidP="00A43F06">
            <w:pPr>
              <w:jc w:val="both"/>
            </w:pPr>
            <w:r>
              <w:t>Moderní ošetřovatelství, lázeňství a fyzioterapie - garant, přednášející (40%)</w:t>
            </w:r>
          </w:p>
        </w:tc>
      </w:tr>
      <w:tr w:rsidR="00615A69" w:rsidTr="00B8124C">
        <w:tc>
          <w:tcPr>
            <w:tcW w:w="9889" w:type="dxa"/>
            <w:gridSpan w:val="12"/>
            <w:shd w:val="clear" w:color="auto" w:fill="F7CAAC"/>
          </w:tcPr>
          <w:p w:rsidR="00615A69" w:rsidRDefault="00615A69" w:rsidP="00A43F06">
            <w:pPr>
              <w:jc w:val="both"/>
            </w:pPr>
            <w:r>
              <w:rPr>
                <w:b/>
              </w:rPr>
              <w:t xml:space="preserve">Údaje o vzdělání na VŠ </w:t>
            </w:r>
          </w:p>
        </w:tc>
      </w:tr>
      <w:tr w:rsidR="00615A69" w:rsidTr="00B8124C">
        <w:trPr>
          <w:trHeight w:val="882"/>
        </w:trPr>
        <w:tc>
          <w:tcPr>
            <w:tcW w:w="9889" w:type="dxa"/>
            <w:gridSpan w:val="12"/>
          </w:tcPr>
          <w:p w:rsidR="00615A69" w:rsidRDefault="00615A69" w:rsidP="00A43F06">
            <w:pPr>
              <w:jc w:val="both"/>
            </w:pPr>
            <w:r w:rsidRPr="000507C2">
              <w:rPr>
                <w:b/>
              </w:rPr>
              <w:t>1976 – 1982:</w:t>
            </w:r>
            <w:r>
              <w:t xml:space="preserve">    </w:t>
            </w:r>
            <w:r w:rsidRPr="00B176BF">
              <w:t xml:space="preserve"> Lékařská fakulta, Masarykova univerzita Brno</w:t>
            </w:r>
          </w:p>
          <w:p w:rsidR="00615A69" w:rsidRDefault="00615A69" w:rsidP="00A43F06">
            <w:pPr>
              <w:jc w:val="both"/>
            </w:pPr>
            <w:r w:rsidRPr="000507C2">
              <w:rPr>
                <w:b/>
              </w:rPr>
              <w:t>1986</w:t>
            </w:r>
            <w:r>
              <w:t xml:space="preserve">                  Atestace I. st. z pediatrie, ILF Praha</w:t>
            </w:r>
          </w:p>
          <w:p w:rsidR="00615A69" w:rsidRDefault="00615A69" w:rsidP="00A43F06">
            <w:pPr>
              <w:jc w:val="both"/>
            </w:pPr>
            <w:r w:rsidRPr="000507C2">
              <w:rPr>
                <w:b/>
              </w:rPr>
              <w:t>1990</w:t>
            </w:r>
            <w:r>
              <w:t xml:space="preserve">                  Atestace II. st. z pediatrie, ILF Praha</w:t>
            </w:r>
          </w:p>
          <w:p w:rsidR="00615A69" w:rsidRPr="00B176BF" w:rsidRDefault="00615A69" w:rsidP="00A43F06">
            <w:r w:rsidRPr="000507C2">
              <w:rPr>
                <w:b/>
              </w:rPr>
              <w:t>1993</w:t>
            </w:r>
            <w:r>
              <w:t xml:space="preserve">                  obor medicína (pediatrie), Lékařská fakulta MU Brno </w:t>
            </w:r>
            <w:r w:rsidRPr="00B176BF">
              <w:rPr>
                <w:b/>
              </w:rPr>
              <w:t>(CSc.)</w:t>
            </w:r>
          </w:p>
        </w:tc>
      </w:tr>
      <w:tr w:rsidR="00615A69" w:rsidTr="00B8124C">
        <w:tc>
          <w:tcPr>
            <w:tcW w:w="9889" w:type="dxa"/>
            <w:gridSpan w:val="12"/>
            <w:shd w:val="clear" w:color="auto" w:fill="F7CAAC"/>
          </w:tcPr>
          <w:p w:rsidR="00615A69" w:rsidRDefault="00615A69" w:rsidP="00A43F06">
            <w:pPr>
              <w:jc w:val="both"/>
              <w:rPr>
                <w:b/>
              </w:rPr>
            </w:pPr>
            <w:r>
              <w:rPr>
                <w:b/>
              </w:rPr>
              <w:t>Údaje o odborném působení od absolvování VŠ</w:t>
            </w:r>
          </w:p>
        </w:tc>
      </w:tr>
      <w:tr w:rsidR="00615A69" w:rsidTr="00B8124C">
        <w:trPr>
          <w:trHeight w:val="1090"/>
        </w:trPr>
        <w:tc>
          <w:tcPr>
            <w:tcW w:w="9889" w:type="dxa"/>
            <w:gridSpan w:val="12"/>
          </w:tcPr>
          <w:p w:rsidR="00615A69" w:rsidRDefault="00615A69" w:rsidP="00A43F06">
            <w:pPr>
              <w:jc w:val="both"/>
            </w:pPr>
            <w:r w:rsidRPr="000507C2">
              <w:rPr>
                <w:b/>
              </w:rPr>
              <w:t>1982 – dosud:</w:t>
            </w:r>
            <w:r>
              <w:t xml:space="preserve">    lékař</w:t>
            </w:r>
          </w:p>
          <w:p w:rsidR="00615A69" w:rsidRDefault="00615A69" w:rsidP="00A43F06">
            <w:pPr>
              <w:jc w:val="both"/>
            </w:pPr>
            <w:r w:rsidRPr="000507C2">
              <w:rPr>
                <w:b/>
              </w:rPr>
              <w:t>1991 - 2009, 2010 – 2013:</w:t>
            </w:r>
            <w:r>
              <w:t xml:space="preserve">      Fakultní nemocnice Ostrava</w:t>
            </w:r>
          </w:p>
          <w:p w:rsidR="00615A69" w:rsidRDefault="00615A69" w:rsidP="00A43F06">
            <w:pPr>
              <w:jc w:val="both"/>
            </w:pPr>
            <w:r w:rsidRPr="000507C2">
              <w:rPr>
                <w:b/>
              </w:rPr>
              <w:t>2015 – dosud:</w:t>
            </w:r>
            <w:r>
              <w:t xml:space="preserve">    přednosta kliniky - Fakultná nemocnica Trnava</w:t>
            </w:r>
          </w:p>
          <w:p w:rsidR="00615A69" w:rsidRDefault="00615A69" w:rsidP="00A43F06">
            <w:pPr>
              <w:jc w:val="both"/>
            </w:pPr>
            <w:r w:rsidRPr="000507C2">
              <w:rPr>
                <w:b/>
              </w:rPr>
              <w:t>1993 – 1996:</w:t>
            </w:r>
            <w:r>
              <w:t xml:space="preserve">      vedoucí katedry, ZSF Ostravské univerzity</w:t>
            </w:r>
          </w:p>
          <w:p w:rsidR="00615A69" w:rsidRDefault="00615A69" w:rsidP="00A43F06">
            <w:pPr>
              <w:jc w:val="both"/>
            </w:pPr>
            <w:r w:rsidRPr="000507C2">
              <w:rPr>
                <w:b/>
              </w:rPr>
              <w:t>1996 – 1999:</w:t>
            </w:r>
            <w:r>
              <w:t xml:space="preserve">      proděkan, ZSF Ostravské univerzity</w:t>
            </w:r>
          </w:p>
          <w:p w:rsidR="00615A69" w:rsidRDefault="00615A69" w:rsidP="00A43F06">
            <w:pPr>
              <w:jc w:val="both"/>
            </w:pPr>
            <w:r w:rsidRPr="000507C2">
              <w:rPr>
                <w:b/>
              </w:rPr>
              <w:t>2008 – 2009:</w:t>
            </w:r>
            <w:r>
              <w:t xml:space="preserve">      ředitel Institutu zdravotnických studií FHS UTB</w:t>
            </w:r>
          </w:p>
          <w:p w:rsidR="00615A69" w:rsidRDefault="00615A69" w:rsidP="00A43F06">
            <w:pPr>
              <w:jc w:val="both"/>
            </w:pPr>
            <w:r w:rsidRPr="000507C2">
              <w:rPr>
                <w:b/>
              </w:rPr>
              <w:t>2005 – 2008:</w:t>
            </w:r>
            <w:r>
              <w:t xml:space="preserve">      ZSF – LF OU</w:t>
            </w:r>
          </w:p>
          <w:p w:rsidR="00615A69" w:rsidRDefault="00615A69" w:rsidP="00A43F06">
            <w:pPr>
              <w:jc w:val="both"/>
            </w:pPr>
            <w:r w:rsidRPr="000507C2">
              <w:rPr>
                <w:b/>
              </w:rPr>
              <w:t>2014 – dosud:</w:t>
            </w:r>
            <w:r>
              <w:t xml:space="preserve">    děkan, FZaSP Trnavské univerzity</w:t>
            </w:r>
          </w:p>
          <w:p w:rsidR="00615A69" w:rsidRDefault="00615A69" w:rsidP="00A43F06">
            <w:pPr>
              <w:jc w:val="both"/>
            </w:pPr>
            <w:r w:rsidRPr="000507C2">
              <w:rPr>
                <w:b/>
              </w:rPr>
              <w:t>1995 – 1999:</w:t>
            </w:r>
            <w:r>
              <w:t xml:space="preserve">      náměstek ředitele fakultní nemocnice, FN Ostrava</w:t>
            </w:r>
          </w:p>
          <w:p w:rsidR="00615A69" w:rsidRPr="00515915" w:rsidRDefault="00615A69" w:rsidP="00A43F06">
            <w:pPr>
              <w:rPr>
                <w:bCs/>
                <w:lang w:val="sk-SK" w:eastAsia="en-US"/>
              </w:rPr>
            </w:pPr>
            <w:r w:rsidRPr="000507C2">
              <w:rPr>
                <w:b/>
              </w:rPr>
              <w:t>1992  - 2016:</w:t>
            </w:r>
            <w:r>
              <w:t xml:space="preserve">     </w:t>
            </w:r>
            <w:r w:rsidRPr="00484057">
              <w:t>člen výboru České pediatrické sp</w:t>
            </w:r>
            <w:r>
              <w:t xml:space="preserve">olečnosti, </w:t>
            </w:r>
            <w:r w:rsidRPr="00B176BF">
              <w:rPr>
                <w:bCs/>
                <w:szCs w:val="22"/>
                <w:lang w:eastAsia="en-US"/>
              </w:rPr>
              <w:t>předseda p</w:t>
            </w:r>
            <w:r w:rsidRPr="00FE212A">
              <w:rPr>
                <w:bCs/>
                <w:szCs w:val="22"/>
                <w:lang w:val="sk-SK" w:eastAsia="en-US"/>
              </w:rPr>
              <w:t xml:space="preserve">racovní skupiny ČPS </w:t>
            </w:r>
            <w:r w:rsidRPr="00515915">
              <w:rPr>
                <w:bCs/>
                <w:lang w:val="sk-SK" w:eastAsia="en-US"/>
              </w:rPr>
              <w:t>pre Etiku v pediatrii</w:t>
            </w:r>
          </w:p>
          <w:p w:rsidR="00615A69" w:rsidRPr="00515915" w:rsidRDefault="00615A69" w:rsidP="00A43F06">
            <w:pPr>
              <w:rPr>
                <w:bCs/>
                <w:iCs/>
                <w:szCs w:val="22"/>
                <w:lang w:val="sk-SK" w:eastAsia="en-US"/>
              </w:rPr>
            </w:pPr>
            <w:r w:rsidRPr="000507C2">
              <w:rPr>
                <w:b/>
                <w:bCs/>
                <w:iCs/>
                <w:szCs w:val="22"/>
                <w:lang w:val="sk-SK" w:eastAsia="en-US"/>
              </w:rPr>
              <w:t>1990 – dosud:</w:t>
            </w:r>
            <w:r>
              <w:rPr>
                <w:bCs/>
                <w:iCs/>
                <w:szCs w:val="22"/>
                <w:lang w:val="sk-SK" w:eastAsia="en-US"/>
              </w:rPr>
              <w:t xml:space="preserve">    </w:t>
            </w:r>
            <w:r w:rsidRPr="007110A4">
              <w:rPr>
                <w:bCs/>
                <w:iCs/>
                <w:szCs w:val="22"/>
                <w:lang w:val="sk-SK" w:eastAsia="en-US"/>
              </w:rPr>
              <w:t>s</w:t>
            </w:r>
            <w:r>
              <w:rPr>
                <w:bCs/>
                <w:iCs/>
                <w:szCs w:val="22"/>
                <w:lang w:val="sk-SK" w:eastAsia="en-US"/>
              </w:rPr>
              <w:t>oudní znalec – obor pediatrie</w:t>
            </w:r>
          </w:p>
        </w:tc>
      </w:tr>
      <w:tr w:rsidR="00615A69" w:rsidTr="00B8124C">
        <w:trPr>
          <w:trHeight w:val="250"/>
        </w:trPr>
        <w:tc>
          <w:tcPr>
            <w:tcW w:w="9889" w:type="dxa"/>
            <w:gridSpan w:val="12"/>
            <w:shd w:val="clear" w:color="auto" w:fill="F7CAAC"/>
          </w:tcPr>
          <w:p w:rsidR="00615A69" w:rsidRDefault="00615A69" w:rsidP="00A43F06">
            <w:pPr>
              <w:jc w:val="both"/>
            </w:pPr>
            <w:r>
              <w:rPr>
                <w:b/>
              </w:rPr>
              <w:t>Zkušenosti s vedením kvalifikačních a rigorózních prací</w:t>
            </w:r>
          </w:p>
        </w:tc>
      </w:tr>
      <w:tr w:rsidR="00615A69" w:rsidTr="00B8124C">
        <w:trPr>
          <w:trHeight w:val="170"/>
        </w:trPr>
        <w:tc>
          <w:tcPr>
            <w:tcW w:w="9889" w:type="dxa"/>
            <w:gridSpan w:val="12"/>
          </w:tcPr>
          <w:p w:rsidR="00CD39D9" w:rsidRDefault="00CD39D9" w:rsidP="00CD39D9">
            <w:pPr>
              <w:jc w:val="both"/>
            </w:pPr>
            <w:r>
              <w:t>Počet vedených bakalářských prací – 12</w:t>
            </w:r>
          </w:p>
          <w:p w:rsidR="00CD39D9" w:rsidRDefault="00CD39D9">
            <w:pPr>
              <w:jc w:val="both"/>
            </w:pPr>
            <w:r>
              <w:t>Počet vedených diplomových prací – 58</w:t>
            </w:r>
          </w:p>
          <w:p w:rsidR="00CD39D9" w:rsidRDefault="00CD39D9">
            <w:pPr>
              <w:jc w:val="both"/>
            </w:pPr>
            <w:r>
              <w:t>Počet vedených disertačních prací - 2</w:t>
            </w:r>
          </w:p>
        </w:tc>
      </w:tr>
      <w:tr w:rsidR="00615A69" w:rsidTr="00B8124C">
        <w:trPr>
          <w:cantSplit/>
        </w:trPr>
        <w:tc>
          <w:tcPr>
            <w:tcW w:w="3347" w:type="dxa"/>
            <w:gridSpan w:val="2"/>
            <w:tcBorders>
              <w:top w:val="single" w:sz="12" w:space="0" w:color="auto"/>
            </w:tcBorders>
            <w:shd w:val="clear" w:color="auto" w:fill="F7CAAC"/>
          </w:tcPr>
          <w:p w:rsidR="00615A69" w:rsidRDefault="00615A69" w:rsidP="00A43F06">
            <w:pPr>
              <w:jc w:val="both"/>
            </w:pPr>
            <w:r>
              <w:rPr>
                <w:b/>
              </w:rPr>
              <w:t xml:space="preserve">Obor habilitačního řízení </w:t>
            </w:r>
          </w:p>
        </w:tc>
        <w:tc>
          <w:tcPr>
            <w:tcW w:w="2245" w:type="dxa"/>
            <w:gridSpan w:val="2"/>
            <w:tcBorders>
              <w:top w:val="single" w:sz="12" w:space="0" w:color="auto"/>
            </w:tcBorders>
            <w:shd w:val="clear" w:color="auto" w:fill="F7CAAC"/>
          </w:tcPr>
          <w:p w:rsidR="00615A69" w:rsidRDefault="00615A69" w:rsidP="00A43F06">
            <w:pPr>
              <w:jc w:val="both"/>
            </w:pPr>
            <w:r>
              <w:rPr>
                <w:b/>
              </w:rPr>
              <w:t>Rok udělení hodnosti</w:t>
            </w:r>
          </w:p>
        </w:tc>
        <w:tc>
          <w:tcPr>
            <w:tcW w:w="2248" w:type="dxa"/>
            <w:gridSpan w:val="3"/>
            <w:tcBorders>
              <w:top w:val="single" w:sz="12" w:space="0" w:color="auto"/>
              <w:right w:val="single" w:sz="12" w:space="0" w:color="auto"/>
            </w:tcBorders>
            <w:shd w:val="clear" w:color="auto" w:fill="F7CAAC"/>
          </w:tcPr>
          <w:p w:rsidR="00615A69" w:rsidRDefault="00615A69" w:rsidP="00A43F06">
            <w:pPr>
              <w:jc w:val="both"/>
            </w:pPr>
            <w:r>
              <w:rPr>
                <w:b/>
              </w:rPr>
              <w:t>Řízení konáno na VŠ</w:t>
            </w:r>
          </w:p>
        </w:tc>
        <w:tc>
          <w:tcPr>
            <w:tcW w:w="2049" w:type="dxa"/>
            <w:gridSpan w:val="5"/>
            <w:tcBorders>
              <w:top w:val="single" w:sz="12" w:space="0" w:color="auto"/>
              <w:left w:val="single" w:sz="12" w:space="0" w:color="auto"/>
            </w:tcBorders>
            <w:shd w:val="clear" w:color="auto" w:fill="F7CAAC"/>
          </w:tcPr>
          <w:p w:rsidR="00615A69" w:rsidRDefault="00615A69" w:rsidP="00A43F06">
            <w:pPr>
              <w:jc w:val="both"/>
              <w:rPr>
                <w:b/>
              </w:rPr>
            </w:pPr>
            <w:r>
              <w:rPr>
                <w:b/>
              </w:rPr>
              <w:t>Ohlasy publikací</w:t>
            </w:r>
          </w:p>
        </w:tc>
      </w:tr>
      <w:tr w:rsidR="00615A69" w:rsidTr="00B8124C">
        <w:trPr>
          <w:cantSplit/>
        </w:trPr>
        <w:tc>
          <w:tcPr>
            <w:tcW w:w="3347" w:type="dxa"/>
            <w:gridSpan w:val="2"/>
          </w:tcPr>
          <w:p w:rsidR="00615A69" w:rsidRDefault="00CD39D9" w:rsidP="00A43F06">
            <w:pPr>
              <w:jc w:val="both"/>
            </w:pPr>
            <w:r>
              <w:t>O</w:t>
            </w:r>
            <w:r w:rsidR="00615A69">
              <w:t>šetřovatelství</w:t>
            </w:r>
          </w:p>
        </w:tc>
        <w:tc>
          <w:tcPr>
            <w:tcW w:w="2245" w:type="dxa"/>
            <w:gridSpan w:val="2"/>
          </w:tcPr>
          <w:p w:rsidR="00615A69" w:rsidRDefault="00615A69" w:rsidP="00A43F06">
            <w:pPr>
              <w:jc w:val="both"/>
            </w:pPr>
            <w:r>
              <w:t>2006</w:t>
            </w:r>
          </w:p>
        </w:tc>
        <w:tc>
          <w:tcPr>
            <w:tcW w:w="2248" w:type="dxa"/>
            <w:gridSpan w:val="3"/>
            <w:tcBorders>
              <w:right w:val="single" w:sz="12" w:space="0" w:color="auto"/>
            </w:tcBorders>
          </w:tcPr>
          <w:p w:rsidR="00615A69" w:rsidRDefault="00615A69" w:rsidP="00A43F06">
            <w:pPr>
              <w:jc w:val="both"/>
            </w:pPr>
            <w:r>
              <w:t>Trnavská univerzita</w:t>
            </w:r>
          </w:p>
        </w:tc>
        <w:tc>
          <w:tcPr>
            <w:tcW w:w="632" w:type="dxa"/>
            <w:gridSpan w:val="2"/>
            <w:tcBorders>
              <w:left w:val="single" w:sz="12" w:space="0" w:color="auto"/>
            </w:tcBorders>
            <w:shd w:val="clear" w:color="auto" w:fill="F7CAAC"/>
          </w:tcPr>
          <w:p w:rsidR="00615A69" w:rsidRDefault="00615A69" w:rsidP="00A43F06">
            <w:pPr>
              <w:jc w:val="both"/>
            </w:pPr>
            <w:r>
              <w:rPr>
                <w:b/>
              </w:rPr>
              <w:t>WOS</w:t>
            </w:r>
          </w:p>
        </w:tc>
        <w:tc>
          <w:tcPr>
            <w:tcW w:w="708" w:type="dxa"/>
            <w:gridSpan w:val="2"/>
            <w:shd w:val="clear" w:color="auto" w:fill="F7CAAC"/>
          </w:tcPr>
          <w:p w:rsidR="00615A69" w:rsidRDefault="00615A69" w:rsidP="00A43F06">
            <w:pPr>
              <w:jc w:val="both"/>
              <w:rPr>
                <w:sz w:val="18"/>
              </w:rPr>
            </w:pPr>
            <w:r>
              <w:rPr>
                <w:b/>
                <w:sz w:val="18"/>
              </w:rPr>
              <w:t>Scopus</w:t>
            </w:r>
          </w:p>
        </w:tc>
        <w:tc>
          <w:tcPr>
            <w:tcW w:w="709" w:type="dxa"/>
            <w:shd w:val="clear" w:color="auto" w:fill="F7CAAC"/>
          </w:tcPr>
          <w:p w:rsidR="00615A69" w:rsidRDefault="00615A69" w:rsidP="00A43F06">
            <w:pPr>
              <w:jc w:val="both"/>
            </w:pPr>
            <w:r>
              <w:rPr>
                <w:b/>
                <w:sz w:val="18"/>
              </w:rPr>
              <w:t>ostatní</w:t>
            </w:r>
          </w:p>
        </w:tc>
      </w:tr>
      <w:tr w:rsidR="00615A69" w:rsidTr="00B8124C">
        <w:trPr>
          <w:cantSplit/>
          <w:trHeight w:val="70"/>
        </w:trPr>
        <w:tc>
          <w:tcPr>
            <w:tcW w:w="3347" w:type="dxa"/>
            <w:gridSpan w:val="2"/>
            <w:shd w:val="clear" w:color="auto" w:fill="F7CAAC"/>
          </w:tcPr>
          <w:p w:rsidR="00615A69" w:rsidRDefault="00615A69" w:rsidP="00A43F06">
            <w:pPr>
              <w:jc w:val="both"/>
            </w:pPr>
            <w:r>
              <w:rPr>
                <w:b/>
              </w:rPr>
              <w:t>Obor jmenovacího řízení</w:t>
            </w:r>
          </w:p>
        </w:tc>
        <w:tc>
          <w:tcPr>
            <w:tcW w:w="2245" w:type="dxa"/>
            <w:gridSpan w:val="2"/>
            <w:shd w:val="clear" w:color="auto" w:fill="F7CAAC"/>
          </w:tcPr>
          <w:p w:rsidR="00615A69" w:rsidRDefault="00615A69" w:rsidP="00A43F06">
            <w:pPr>
              <w:jc w:val="both"/>
            </w:pPr>
            <w:r>
              <w:rPr>
                <w:b/>
              </w:rPr>
              <w:t>Rok udělení hodnosti</w:t>
            </w:r>
          </w:p>
        </w:tc>
        <w:tc>
          <w:tcPr>
            <w:tcW w:w="2248" w:type="dxa"/>
            <w:gridSpan w:val="3"/>
            <w:tcBorders>
              <w:right w:val="single" w:sz="12" w:space="0" w:color="auto"/>
            </w:tcBorders>
            <w:shd w:val="clear" w:color="auto" w:fill="F7CAAC"/>
          </w:tcPr>
          <w:p w:rsidR="00615A69" w:rsidRDefault="00615A69" w:rsidP="00A43F06">
            <w:pPr>
              <w:jc w:val="both"/>
            </w:pPr>
            <w:r>
              <w:rPr>
                <w:b/>
              </w:rPr>
              <w:t>Řízení konáno na VŠ</w:t>
            </w:r>
          </w:p>
        </w:tc>
        <w:tc>
          <w:tcPr>
            <w:tcW w:w="632" w:type="dxa"/>
            <w:gridSpan w:val="2"/>
            <w:vMerge w:val="restart"/>
            <w:tcBorders>
              <w:left w:val="single" w:sz="12" w:space="0" w:color="auto"/>
            </w:tcBorders>
          </w:tcPr>
          <w:p w:rsidR="00615A69" w:rsidRDefault="00615A69">
            <w:pPr>
              <w:jc w:val="both"/>
              <w:rPr>
                <w:b/>
              </w:rPr>
            </w:pPr>
            <w:r>
              <w:rPr>
                <w:b/>
              </w:rPr>
              <w:t xml:space="preserve"> </w:t>
            </w:r>
            <w:r w:rsidR="00CD39D9">
              <w:rPr>
                <w:b/>
              </w:rPr>
              <w:t>27</w:t>
            </w:r>
          </w:p>
        </w:tc>
        <w:tc>
          <w:tcPr>
            <w:tcW w:w="708" w:type="dxa"/>
            <w:gridSpan w:val="2"/>
            <w:vMerge w:val="restart"/>
          </w:tcPr>
          <w:p w:rsidR="00615A69" w:rsidRDefault="00CD39D9" w:rsidP="00A43F06">
            <w:pPr>
              <w:jc w:val="both"/>
              <w:rPr>
                <w:b/>
              </w:rPr>
            </w:pPr>
            <w:r>
              <w:rPr>
                <w:b/>
              </w:rPr>
              <w:t>2</w:t>
            </w:r>
          </w:p>
        </w:tc>
        <w:tc>
          <w:tcPr>
            <w:tcW w:w="709" w:type="dxa"/>
            <w:vMerge w:val="restart"/>
          </w:tcPr>
          <w:p w:rsidR="00615A69" w:rsidRDefault="00615A69" w:rsidP="00A43F06">
            <w:pPr>
              <w:jc w:val="both"/>
              <w:rPr>
                <w:b/>
              </w:rPr>
            </w:pPr>
            <w:r>
              <w:rPr>
                <w:b/>
              </w:rPr>
              <w:t>59</w:t>
            </w:r>
          </w:p>
        </w:tc>
      </w:tr>
      <w:tr w:rsidR="00615A69" w:rsidTr="00B8124C">
        <w:trPr>
          <w:trHeight w:val="205"/>
        </w:trPr>
        <w:tc>
          <w:tcPr>
            <w:tcW w:w="3347" w:type="dxa"/>
            <w:gridSpan w:val="2"/>
          </w:tcPr>
          <w:p w:rsidR="00615A69" w:rsidRDefault="00615A69" w:rsidP="00A43F06">
            <w:pPr>
              <w:jc w:val="both"/>
            </w:pPr>
            <w:r>
              <w:t>Sociální práce</w:t>
            </w:r>
          </w:p>
        </w:tc>
        <w:tc>
          <w:tcPr>
            <w:tcW w:w="2245" w:type="dxa"/>
            <w:gridSpan w:val="2"/>
          </w:tcPr>
          <w:p w:rsidR="00615A69" w:rsidRDefault="00615A69" w:rsidP="00A43F06">
            <w:pPr>
              <w:jc w:val="both"/>
            </w:pPr>
            <w:r>
              <w:t>2011</w:t>
            </w:r>
          </w:p>
        </w:tc>
        <w:tc>
          <w:tcPr>
            <w:tcW w:w="2248" w:type="dxa"/>
            <w:gridSpan w:val="3"/>
            <w:tcBorders>
              <w:right w:val="single" w:sz="12" w:space="0" w:color="auto"/>
            </w:tcBorders>
          </w:tcPr>
          <w:p w:rsidR="00615A69" w:rsidRDefault="00615A69" w:rsidP="00A43F06">
            <w:pPr>
              <w:jc w:val="both"/>
            </w:pPr>
            <w:r>
              <w:t>VŠZaSP Bratislava</w:t>
            </w:r>
          </w:p>
        </w:tc>
        <w:tc>
          <w:tcPr>
            <w:tcW w:w="632" w:type="dxa"/>
            <w:gridSpan w:val="2"/>
            <w:vMerge/>
            <w:tcBorders>
              <w:left w:val="single" w:sz="12" w:space="0" w:color="auto"/>
            </w:tcBorders>
            <w:vAlign w:val="center"/>
          </w:tcPr>
          <w:p w:rsidR="00615A69" w:rsidRDefault="00615A69" w:rsidP="00A43F06">
            <w:pPr>
              <w:rPr>
                <w:b/>
              </w:rPr>
            </w:pPr>
          </w:p>
        </w:tc>
        <w:tc>
          <w:tcPr>
            <w:tcW w:w="708" w:type="dxa"/>
            <w:gridSpan w:val="2"/>
            <w:vMerge/>
            <w:vAlign w:val="center"/>
          </w:tcPr>
          <w:p w:rsidR="00615A69" w:rsidRDefault="00615A69" w:rsidP="00A43F06">
            <w:pPr>
              <w:rPr>
                <w:b/>
              </w:rPr>
            </w:pPr>
          </w:p>
        </w:tc>
        <w:tc>
          <w:tcPr>
            <w:tcW w:w="709" w:type="dxa"/>
            <w:vMerge/>
            <w:vAlign w:val="center"/>
          </w:tcPr>
          <w:p w:rsidR="00615A69" w:rsidRDefault="00615A69" w:rsidP="00A43F06">
            <w:pPr>
              <w:rPr>
                <w:b/>
              </w:rPr>
            </w:pPr>
          </w:p>
        </w:tc>
      </w:tr>
      <w:tr w:rsidR="00615A69" w:rsidTr="00B8124C">
        <w:tc>
          <w:tcPr>
            <w:tcW w:w="9889" w:type="dxa"/>
            <w:gridSpan w:val="12"/>
            <w:shd w:val="clear" w:color="auto" w:fill="F7CAAC"/>
          </w:tcPr>
          <w:p w:rsidR="00615A69" w:rsidRDefault="00615A69" w:rsidP="00A43F06">
            <w:pPr>
              <w:jc w:val="both"/>
              <w:rPr>
                <w:b/>
              </w:rPr>
            </w:pPr>
            <w:r>
              <w:rPr>
                <w:b/>
              </w:rPr>
              <w:t xml:space="preserve">Přehled o nejvýznamnější publikační a další tvůrčí činnosti nebo další profesní činnosti u odborníků z praxe vztahující se k zabezpečovaným předmětům </w:t>
            </w:r>
          </w:p>
        </w:tc>
      </w:tr>
      <w:tr w:rsidR="00615A69" w:rsidTr="00B8124C">
        <w:trPr>
          <w:trHeight w:val="2129"/>
        </w:trPr>
        <w:tc>
          <w:tcPr>
            <w:tcW w:w="9889" w:type="dxa"/>
            <w:gridSpan w:val="12"/>
          </w:tcPr>
          <w:p w:rsidR="00CD39D9" w:rsidRDefault="00CD39D9" w:rsidP="00CD39D9">
            <w:pPr>
              <w:jc w:val="both"/>
              <w:rPr>
                <w:lang w:val="sk-SK" w:eastAsia="sk-SK"/>
              </w:rPr>
            </w:pPr>
            <w:r w:rsidRPr="00515915">
              <w:rPr>
                <w:caps/>
                <w:lang w:val="sk-SK" w:eastAsia="sk-SK"/>
              </w:rPr>
              <w:t>Dobríková, P., Predáčová, S., Slaná, M.</w:t>
            </w:r>
            <w:r>
              <w:rPr>
                <w:caps/>
                <w:lang w:val="sk-SK" w:eastAsia="sk-SK"/>
              </w:rPr>
              <w:t>,</w:t>
            </w:r>
            <w:r w:rsidRPr="00515915">
              <w:rPr>
                <w:caps/>
                <w:lang w:val="sk-SK" w:eastAsia="sk-SK"/>
              </w:rPr>
              <w:t xml:space="preserve"> </w:t>
            </w:r>
            <w:r w:rsidRPr="00515915">
              <w:rPr>
                <w:bCs/>
                <w:caps/>
                <w:lang w:val="sk-SK" w:eastAsia="sk-SK"/>
              </w:rPr>
              <w:t>SLANÝ</w:t>
            </w:r>
            <w:r w:rsidRPr="00515915">
              <w:rPr>
                <w:bCs/>
                <w:lang w:val="sk-SK" w:eastAsia="sk-SK"/>
              </w:rPr>
              <w:t>, J</w:t>
            </w:r>
            <w:r w:rsidRPr="00515915">
              <w:rPr>
                <w:lang w:val="sk-SK" w:eastAsia="sk-SK"/>
              </w:rPr>
              <w:t>., Včasná intervencia pri ochorení diabetes mellitus 1. typu z hľadiska</w:t>
            </w:r>
            <w:r w:rsidRPr="00103ABC">
              <w:rPr>
                <w:lang w:val="sk-SK" w:eastAsia="sk-SK"/>
              </w:rPr>
              <w:t xml:space="preserve"> úrovne metabolickej kompenzácie a využívania inštrumentálnej sociálnej opory. Sociálno-psychologické dôsledky včasnej intervencie u detí s diabetom mellitom 1. typu</w:t>
            </w:r>
            <w:r>
              <w:rPr>
                <w:lang w:val="sk-SK" w:eastAsia="sk-SK"/>
              </w:rPr>
              <w:t>.</w:t>
            </w:r>
            <w:r w:rsidRPr="00103ABC">
              <w:rPr>
                <w:lang w:val="sk-SK" w:eastAsia="sk-SK"/>
              </w:rPr>
              <w:t xml:space="preserve"> </w:t>
            </w:r>
            <w:r w:rsidRPr="00515915">
              <w:rPr>
                <w:i/>
                <w:lang w:val="sk-SK" w:eastAsia="sk-SK"/>
              </w:rPr>
              <w:t>Česko-Slovenská Pediatrie</w:t>
            </w:r>
            <w:r w:rsidRPr="00103ABC">
              <w:rPr>
                <w:lang w:val="sk-SK" w:eastAsia="sk-SK"/>
              </w:rPr>
              <w:t>, 201</w:t>
            </w:r>
            <w:r>
              <w:rPr>
                <w:lang w:val="sk-SK" w:eastAsia="sk-SK"/>
              </w:rPr>
              <w:t>8, 73(1), s. 32-39.</w:t>
            </w:r>
            <w:r w:rsidRPr="00103ABC">
              <w:rPr>
                <w:lang w:val="sk-SK" w:eastAsia="sk-SK"/>
              </w:rPr>
              <w:t> ISSN 0069-2328</w:t>
            </w:r>
            <w:r>
              <w:rPr>
                <w:lang w:val="sk-SK" w:eastAsia="sk-SK"/>
              </w:rPr>
              <w:t xml:space="preserve"> (25%).</w:t>
            </w:r>
          </w:p>
          <w:p w:rsidR="00615A69" w:rsidRDefault="00615A69" w:rsidP="00BF0A18">
            <w:pPr>
              <w:jc w:val="both"/>
              <w:rPr>
                <w:lang w:val="sk-SK" w:eastAsia="sk-SK"/>
              </w:rPr>
            </w:pPr>
            <w:r w:rsidRPr="00515915">
              <w:rPr>
                <w:caps/>
                <w:lang w:val="sk-SK" w:eastAsia="sk-SK"/>
              </w:rPr>
              <w:t>Tomiczek</w:t>
            </w:r>
            <w:r w:rsidRPr="00515915">
              <w:rPr>
                <w:lang w:val="sk-SK" w:eastAsia="sk-SK"/>
              </w:rPr>
              <w:t>, V.</w:t>
            </w:r>
            <w:r w:rsidR="002D07E6">
              <w:rPr>
                <w:lang w:val="sk-SK" w:eastAsia="sk-SK"/>
              </w:rPr>
              <w:t>,</w:t>
            </w:r>
            <w:r w:rsidRPr="00515915">
              <w:rPr>
                <w:lang w:val="sk-SK" w:eastAsia="sk-SK"/>
              </w:rPr>
              <w:t xml:space="preserve"> </w:t>
            </w:r>
            <w:r w:rsidRPr="00515915">
              <w:rPr>
                <w:bCs/>
                <w:lang w:val="sk-SK" w:eastAsia="sk-SK"/>
              </w:rPr>
              <w:t>SLANÝ, J</w:t>
            </w:r>
            <w:r w:rsidRPr="00515915">
              <w:rPr>
                <w:lang w:val="sk-SK" w:eastAsia="sk-SK"/>
              </w:rPr>
              <w:t>. Spirituální podpora rodiny v kontextu rané péče</w:t>
            </w:r>
            <w:r w:rsidR="002D07E6">
              <w:rPr>
                <w:lang w:val="sk-SK" w:eastAsia="sk-SK"/>
              </w:rPr>
              <w:t>.</w:t>
            </w:r>
            <w:r w:rsidRPr="00515915">
              <w:rPr>
                <w:i/>
                <w:lang w:val="sk-SK" w:eastAsia="sk-SK"/>
              </w:rPr>
              <w:t xml:space="preserve"> Acta missiologica</w:t>
            </w:r>
            <w:r w:rsidRPr="00515915">
              <w:rPr>
                <w:lang w:val="sk-SK" w:eastAsia="sk-SK"/>
              </w:rPr>
              <w:t>, 2017, 11(1), s. 100 – 106. ISSN 1337-7515</w:t>
            </w:r>
            <w:r>
              <w:rPr>
                <w:lang w:val="sk-SK" w:eastAsia="sk-SK"/>
              </w:rPr>
              <w:t xml:space="preserve"> (50%). </w:t>
            </w:r>
          </w:p>
          <w:p w:rsidR="00CD39D9" w:rsidRPr="00515915" w:rsidRDefault="00615A69" w:rsidP="00BF0A18">
            <w:pPr>
              <w:jc w:val="both"/>
              <w:rPr>
                <w:lang w:val="sk-SK" w:eastAsia="sk-SK"/>
              </w:rPr>
            </w:pPr>
            <w:r w:rsidRPr="00515915">
              <w:rPr>
                <w:bCs/>
                <w:lang w:val="sk-SK" w:eastAsia="sk-SK"/>
              </w:rPr>
              <w:t>SLANÝ, J</w:t>
            </w:r>
            <w:r w:rsidRPr="00515915">
              <w:rPr>
                <w:lang w:val="sk-SK" w:eastAsia="sk-SK"/>
              </w:rPr>
              <w:t xml:space="preserve">., </w:t>
            </w:r>
            <w:r w:rsidRPr="00515915">
              <w:rPr>
                <w:caps/>
                <w:lang w:val="sk-SK" w:eastAsia="sk-SK"/>
              </w:rPr>
              <w:t>Slaná, M.</w:t>
            </w:r>
            <w:r w:rsidR="002D07E6">
              <w:rPr>
                <w:caps/>
                <w:lang w:val="sk-SK" w:eastAsia="sk-SK"/>
              </w:rPr>
              <w:t>,</w:t>
            </w:r>
            <w:r w:rsidRPr="00515915">
              <w:rPr>
                <w:caps/>
                <w:lang w:val="sk-SK" w:eastAsia="sk-SK"/>
              </w:rPr>
              <w:t xml:space="preserve"> Tomiczek,</w:t>
            </w:r>
            <w:r w:rsidRPr="00515915">
              <w:rPr>
                <w:lang w:val="sk-SK" w:eastAsia="sk-SK"/>
              </w:rPr>
              <w:t xml:space="preserve"> V. Emoční a psychociální situace dítěte s těžkým postižením a jeho rodiny. </w:t>
            </w:r>
            <w:r w:rsidRPr="00515915">
              <w:rPr>
                <w:i/>
                <w:lang w:val="sk-SK" w:eastAsia="sk-SK"/>
              </w:rPr>
              <w:t>Česko-Slovenská Pediatrie</w:t>
            </w:r>
            <w:r w:rsidRPr="00515915">
              <w:rPr>
                <w:lang w:val="sk-SK" w:eastAsia="sk-SK"/>
              </w:rPr>
              <w:t>, 2017, 72(6), s. 372-376. ISSN 0069-2328</w:t>
            </w:r>
            <w:r>
              <w:rPr>
                <w:lang w:val="sk-SK" w:eastAsia="sk-SK"/>
              </w:rPr>
              <w:t xml:space="preserve"> (85%).</w:t>
            </w:r>
          </w:p>
          <w:p w:rsidR="00615A69" w:rsidRPr="00A37095" w:rsidRDefault="00615A69" w:rsidP="00BF0A18">
            <w:pPr>
              <w:autoSpaceDE w:val="0"/>
              <w:autoSpaceDN w:val="0"/>
              <w:adjustRightInd w:val="0"/>
              <w:jc w:val="both"/>
              <w:rPr>
                <w:lang w:val="sk-SK" w:eastAsia="sk-SK"/>
              </w:rPr>
            </w:pPr>
            <w:r>
              <w:rPr>
                <w:lang w:val="sk-SK" w:eastAsia="sk-SK"/>
              </w:rPr>
              <w:t xml:space="preserve">SLANÝ, J. </w:t>
            </w:r>
            <w:r w:rsidRPr="00515915">
              <w:rPr>
                <w:i/>
                <w:lang w:val="sk-SK" w:eastAsia="sk-SK"/>
              </w:rPr>
              <w:t>Řízení domácí a chronické péče</w:t>
            </w:r>
            <w:r w:rsidR="002D07E6">
              <w:rPr>
                <w:i/>
                <w:lang w:val="sk-SK" w:eastAsia="sk-SK"/>
              </w:rPr>
              <w:t>.</w:t>
            </w:r>
            <w:r>
              <w:rPr>
                <w:lang w:val="sk-SK" w:eastAsia="sk-SK"/>
              </w:rPr>
              <w:t xml:space="preserve"> Žilina: </w:t>
            </w:r>
            <w:r w:rsidRPr="00A37095">
              <w:rPr>
                <w:lang w:val="sk-SK" w:eastAsia="sk-SK"/>
              </w:rPr>
              <w:t>GEORG,</w:t>
            </w:r>
            <w:r>
              <w:rPr>
                <w:lang w:val="sk-SK" w:eastAsia="sk-SK"/>
              </w:rPr>
              <w:t xml:space="preserve"> 2014</w:t>
            </w:r>
            <w:r w:rsidR="00835029">
              <w:rPr>
                <w:lang w:val="sk-SK" w:eastAsia="sk-SK"/>
              </w:rPr>
              <w:t>, 117 s</w:t>
            </w:r>
            <w:r>
              <w:rPr>
                <w:lang w:val="sk-SK" w:eastAsia="sk-SK"/>
              </w:rPr>
              <w:t>. I</w:t>
            </w:r>
            <w:r w:rsidRPr="00A37095">
              <w:rPr>
                <w:lang w:val="sk-SK" w:eastAsia="sk-SK"/>
              </w:rPr>
              <w:t>SBN 978-60154-063-9.</w:t>
            </w:r>
          </w:p>
        </w:tc>
      </w:tr>
      <w:tr w:rsidR="00615A69" w:rsidTr="00B8124C">
        <w:trPr>
          <w:trHeight w:val="218"/>
        </w:trPr>
        <w:tc>
          <w:tcPr>
            <w:tcW w:w="9889" w:type="dxa"/>
            <w:gridSpan w:val="12"/>
            <w:shd w:val="clear" w:color="auto" w:fill="F7CAAC"/>
          </w:tcPr>
          <w:p w:rsidR="00615A69" w:rsidRDefault="00615A69" w:rsidP="00A43F06">
            <w:pPr>
              <w:rPr>
                <w:b/>
              </w:rPr>
            </w:pPr>
            <w:r>
              <w:rPr>
                <w:b/>
              </w:rPr>
              <w:t>Působení v zahraničí</w:t>
            </w:r>
          </w:p>
        </w:tc>
      </w:tr>
      <w:tr w:rsidR="00615A69" w:rsidTr="00B8124C">
        <w:trPr>
          <w:trHeight w:val="187"/>
        </w:trPr>
        <w:tc>
          <w:tcPr>
            <w:tcW w:w="9889" w:type="dxa"/>
            <w:gridSpan w:val="12"/>
          </w:tcPr>
          <w:p w:rsidR="00615A69" w:rsidRDefault="00615A69" w:rsidP="00A43F06">
            <w:pPr>
              <w:rPr>
                <w:b/>
              </w:rPr>
            </w:pPr>
          </w:p>
        </w:tc>
      </w:tr>
      <w:tr w:rsidR="00615A69" w:rsidTr="00B8124C">
        <w:trPr>
          <w:cantSplit/>
          <w:trHeight w:val="233"/>
        </w:trPr>
        <w:tc>
          <w:tcPr>
            <w:tcW w:w="2518" w:type="dxa"/>
            <w:shd w:val="clear" w:color="auto" w:fill="F7CAAC"/>
          </w:tcPr>
          <w:p w:rsidR="00615A69" w:rsidRDefault="00615A69" w:rsidP="00A43F06">
            <w:pPr>
              <w:jc w:val="both"/>
              <w:rPr>
                <w:b/>
              </w:rPr>
            </w:pPr>
            <w:r>
              <w:rPr>
                <w:b/>
              </w:rPr>
              <w:t xml:space="preserve">Podpis </w:t>
            </w:r>
          </w:p>
        </w:tc>
        <w:tc>
          <w:tcPr>
            <w:tcW w:w="4253" w:type="dxa"/>
            <w:gridSpan w:val="5"/>
          </w:tcPr>
          <w:p w:rsidR="00615A69" w:rsidRDefault="00615A69" w:rsidP="00A43F06">
            <w:pPr>
              <w:jc w:val="both"/>
            </w:pPr>
          </w:p>
        </w:tc>
        <w:tc>
          <w:tcPr>
            <w:tcW w:w="1069" w:type="dxa"/>
            <w:shd w:val="clear" w:color="auto" w:fill="F7CAAC"/>
          </w:tcPr>
          <w:p w:rsidR="00615A69" w:rsidRDefault="00615A69" w:rsidP="00A43F06">
            <w:pPr>
              <w:jc w:val="both"/>
            </w:pPr>
            <w:r>
              <w:rPr>
                <w:b/>
              </w:rPr>
              <w:t>datum</w:t>
            </w:r>
          </w:p>
        </w:tc>
        <w:tc>
          <w:tcPr>
            <w:tcW w:w="2049" w:type="dxa"/>
            <w:gridSpan w:val="5"/>
          </w:tcPr>
          <w:p w:rsidR="00615A69" w:rsidRDefault="00615A69" w:rsidP="00A43F06">
            <w:pPr>
              <w:jc w:val="both"/>
            </w:pPr>
          </w:p>
        </w:tc>
      </w:tr>
    </w:tbl>
    <w:p w:rsidR="002F70AB" w:rsidRDefault="002F70AB"/>
    <w:tbl>
      <w:tblPr>
        <w:tblW w:w="98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587"/>
        <w:gridCol w:w="57"/>
        <w:gridCol w:w="872"/>
        <w:gridCol w:w="828"/>
        <w:gridCol w:w="1720"/>
        <w:gridCol w:w="524"/>
        <w:gridCol w:w="468"/>
        <w:gridCol w:w="994"/>
        <w:gridCol w:w="579"/>
        <w:gridCol w:w="130"/>
        <w:gridCol w:w="77"/>
        <w:gridCol w:w="425"/>
        <w:gridCol w:w="207"/>
        <w:gridCol w:w="643"/>
        <w:gridCol w:w="729"/>
        <w:gridCol w:w="8"/>
        <w:gridCol w:w="7"/>
        <w:gridCol w:w="9"/>
      </w:tblGrid>
      <w:tr w:rsidR="002F70AB" w:rsidTr="00B8124C">
        <w:trPr>
          <w:gridAfter w:val="1"/>
          <w:wAfter w:w="9" w:type="dxa"/>
        </w:trPr>
        <w:tc>
          <w:tcPr>
            <w:tcW w:w="9855" w:type="dxa"/>
            <w:gridSpan w:val="17"/>
            <w:tcBorders>
              <w:top w:val="single" w:sz="4" w:space="0" w:color="auto"/>
              <w:left w:val="single" w:sz="4" w:space="0" w:color="auto"/>
              <w:bottom w:val="double" w:sz="4" w:space="0" w:color="auto"/>
              <w:right w:val="single" w:sz="4" w:space="0" w:color="auto"/>
            </w:tcBorders>
            <w:shd w:val="clear" w:color="auto" w:fill="BDD6EE"/>
            <w:hideMark/>
          </w:tcPr>
          <w:p w:rsidR="002F70AB" w:rsidRDefault="002F70AB" w:rsidP="00690E7E">
            <w:pPr>
              <w:spacing w:line="256" w:lineRule="auto"/>
              <w:rPr>
                <w:b/>
                <w:sz w:val="28"/>
                <w:szCs w:val="28"/>
                <w:lang w:eastAsia="en-US"/>
              </w:rPr>
            </w:pPr>
            <w:r>
              <w:rPr>
                <w:b/>
                <w:sz w:val="28"/>
                <w:szCs w:val="28"/>
                <w:lang w:eastAsia="en-US"/>
              </w:rPr>
              <w:lastRenderedPageBreak/>
              <w:t>C-I – Personální zabezpečení</w:t>
            </w:r>
          </w:p>
        </w:tc>
      </w:tr>
      <w:tr w:rsidR="002F70AB" w:rsidTr="00B8124C">
        <w:trPr>
          <w:gridAfter w:val="1"/>
          <w:wAfter w:w="9" w:type="dxa"/>
        </w:trPr>
        <w:tc>
          <w:tcPr>
            <w:tcW w:w="2516" w:type="dxa"/>
            <w:gridSpan w:val="3"/>
            <w:tcBorders>
              <w:top w:val="doub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Vysoká škola</w:t>
            </w:r>
          </w:p>
        </w:tc>
        <w:tc>
          <w:tcPr>
            <w:tcW w:w="7339" w:type="dxa"/>
            <w:gridSpan w:val="14"/>
            <w:tcBorders>
              <w:top w:val="single" w:sz="4" w:space="0" w:color="auto"/>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r>
              <w:rPr>
                <w:lang w:eastAsia="en-US"/>
              </w:rPr>
              <w:t>Univerzita Tomáše Bati ve Zlíně</w:t>
            </w:r>
          </w:p>
        </w:tc>
      </w:tr>
      <w:tr w:rsidR="002F70AB" w:rsidTr="00B8124C">
        <w:trPr>
          <w:gridAfter w:val="1"/>
          <w:wAfter w:w="9" w:type="dxa"/>
        </w:trPr>
        <w:tc>
          <w:tcPr>
            <w:tcW w:w="251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2F70AB">
            <w:pPr>
              <w:spacing w:line="256" w:lineRule="auto"/>
              <w:rPr>
                <w:b/>
                <w:lang w:eastAsia="en-US"/>
              </w:rPr>
            </w:pPr>
            <w:r>
              <w:rPr>
                <w:b/>
                <w:lang w:eastAsia="en-US"/>
              </w:rPr>
              <w:t>Součást vysoké školy</w:t>
            </w:r>
          </w:p>
        </w:tc>
        <w:tc>
          <w:tcPr>
            <w:tcW w:w="7339" w:type="dxa"/>
            <w:gridSpan w:val="14"/>
            <w:tcBorders>
              <w:top w:val="single" w:sz="4" w:space="0" w:color="auto"/>
              <w:left w:val="single" w:sz="4" w:space="0" w:color="auto"/>
              <w:bottom w:val="single" w:sz="4" w:space="0" w:color="auto"/>
              <w:right w:val="single" w:sz="4" w:space="0" w:color="auto"/>
            </w:tcBorders>
            <w:hideMark/>
          </w:tcPr>
          <w:p w:rsidR="002F70AB" w:rsidRDefault="002F70AB" w:rsidP="002F70AB">
            <w:pPr>
              <w:spacing w:line="256" w:lineRule="auto"/>
              <w:rPr>
                <w:lang w:eastAsia="en-US"/>
              </w:rPr>
            </w:pPr>
            <w:r>
              <w:t>Fakulta managementu a ekonomiky</w:t>
            </w:r>
          </w:p>
        </w:tc>
      </w:tr>
      <w:tr w:rsidR="002F70AB" w:rsidTr="00B8124C">
        <w:trPr>
          <w:gridAfter w:val="1"/>
          <w:wAfter w:w="9" w:type="dxa"/>
        </w:trPr>
        <w:tc>
          <w:tcPr>
            <w:tcW w:w="251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2F70AB">
            <w:pPr>
              <w:spacing w:line="256" w:lineRule="auto"/>
              <w:rPr>
                <w:b/>
                <w:lang w:eastAsia="en-US"/>
              </w:rPr>
            </w:pPr>
            <w:r>
              <w:rPr>
                <w:b/>
                <w:lang w:eastAsia="en-US"/>
              </w:rPr>
              <w:t>Název studijního programu</w:t>
            </w:r>
          </w:p>
        </w:tc>
        <w:tc>
          <w:tcPr>
            <w:tcW w:w="7339" w:type="dxa"/>
            <w:gridSpan w:val="14"/>
            <w:tcBorders>
              <w:top w:val="single" w:sz="4" w:space="0" w:color="auto"/>
              <w:left w:val="single" w:sz="4" w:space="0" w:color="auto"/>
              <w:bottom w:val="single" w:sz="4" w:space="0" w:color="auto"/>
              <w:right w:val="single" w:sz="4" w:space="0" w:color="auto"/>
            </w:tcBorders>
            <w:hideMark/>
          </w:tcPr>
          <w:p w:rsidR="002F70AB" w:rsidRDefault="002F70AB" w:rsidP="002F70AB">
            <w:pPr>
              <w:spacing w:line="256" w:lineRule="auto"/>
              <w:rPr>
                <w:lang w:eastAsia="en-US"/>
              </w:rPr>
            </w:pPr>
            <w:r>
              <w:t>Management ve zdravotnictví</w:t>
            </w:r>
          </w:p>
        </w:tc>
      </w:tr>
      <w:tr w:rsidR="002F70AB" w:rsidTr="00B8124C">
        <w:trPr>
          <w:gridAfter w:val="1"/>
          <w:wAfter w:w="9" w:type="dxa"/>
        </w:trPr>
        <w:tc>
          <w:tcPr>
            <w:tcW w:w="251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Jméno a příjmení</w:t>
            </w:r>
          </w:p>
        </w:tc>
        <w:tc>
          <w:tcPr>
            <w:tcW w:w="4534" w:type="dxa"/>
            <w:gridSpan w:val="5"/>
            <w:tcBorders>
              <w:top w:val="single" w:sz="4" w:space="0" w:color="auto"/>
              <w:left w:val="single" w:sz="4" w:space="0" w:color="auto"/>
              <w:bottom w:val="single" w:sz="4" w:space="0" w:color="auto"/>
              <w:right w:val="single" w:sz="4" w:space="0" w:color="auto"/>
            </w:tcBorders>
            <w:hideMark/>
          </w:tcPr>
          <w:p w:rsidR="002F70AB" w:rsidRPr="00B8124C" w:rsidRDefault="002F70AB" w:rsidP="00690E7E">
            <w:pPr>
              <w:spacing w:line="256" w:lineRule="auto"/>
              <w:rPr>
                <w:lang w:eastAsia="en-US"/>
              </w:rPr>
            </w:pPr>
            <w:r w:rsidRPr="00B8124C">
              <w:rPr>
                <w:lang w:eastAsia="en-US"/>
              </w:rPr>
              <w:t xml:space="preserve">Petr </w:t>
            </w:r>
            <w:r w:rsidRPr="002F70AB">
              <w:rPr>
                <w:lang w:eastAsia="en-US"/>
              </w:rPr>
              <w:t>SNOPEK</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Tituly</w:t>
            </w:r>
          </w:p>
        </w:tc>
        <w:tc>
          <w:tcPr>
            <w:tcW w:w="2096" w:type="dxa"/>
            <w:gridSpan w:val="7"/>
            <w:tcBorders>
              <w:top w:val="single" w:sz="4" w:space="0" w:color="auto"/>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r>
              <w:rPr>
                <w:lang w:eastAsia="en-US"/>
              </w:rPr>
              <w:t>PhDr., Mgr., PhD.</w:t>
            </w:r>
          </w:p>
        </w:tc>
      </w:tr>
      <w:tr w:rsidR="002F70AB" w:rsidTr="00B8124C">
        <w:trPr>
          <w:gridAfter w:val="1"/>
          <w:wAfter w:w="9" w:type="dxa"/>
        </w:trPr>
        <w:tc>
          <w:tcPr>
            <w:tcW w:w="251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Rok narození</w:t>
            </w:r>
          </w:p>
        </w:tc>
        <w:tc>
          <w:tcPr>
            <w:tcW w:w="828" w:type="dxa"/>
            <w:tcBorders>
              <w:top w:val="single" w:sz="4" w:space="0" w:color="auto"/>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r>
              <w:rPr>
                <w:lang w:eastAsia="en-US"/>
              </w:rPr>
              <w:t>1977</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rsidR="002F70AB" w:rsidRDefault="002F70AB" w:rsidP="00B8124C">
            <w:pPr>
              <w:rPr>
                <w:lang w:eastAsia="en-US"/>
              </w:rPr>
            </w:pPr>
            <w:r>
              <w:rPr>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rozsah</w:t>
            </w:r>
          </w:p>
        </w:tc>
        <w:tc>
          <w:tcPr>
            <w:tcW w:w="709" w:type="dxa"/>
            <w:gridSpan w:val="2"/>
            <w:tcBorders>
              <w:top w:val="single" w:sz="4" w:space="0" w:color="auto"/>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r>
              <w:rPr>
                <w:lang w:eastAsia="en-US"/>
              </w:rPr>
              <w:t xml:space="preserve">40 </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do kdy</w:t>
            </w:r>
          </w:p>
        </w:tc>
        <w:tc>
          <w:tcPr>
            <w:tcW w:w="1387" w:type="dxa"/>
            <w:gridSpan w:val="4"/>
            <w:tcBorders>
              <w:top w:val="single" w:sz="4" w:space="0" w:color="auto"/>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r>
              <w:rPr>
                <w:lang w:eastAsia="en-US"/>
              </w:rPr>
              <w:t>N</w:t>
            </w:r>
          </w:p>
        </w:tc>
      </w:tr>
      <w:tr w:rsidR="002F70AB" w:rsidTr="00B8124C">
        <w:trPr>
          <w:gridAfter w:val="1"/>
          <w:wAfter w:w="9" w:type="dxa"/>
        </w:trPr>
        <w:tc>
          <w:tcPr>
            <w:tcW w:w="5064" w:type="dxa"/>
            <w:gridSpan w:val="5"/>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rozsah</w:t>
            </w:r>
          </w:p>
        </w:tc>
        <w:tc>
          <w:tcPr>
            <w:tcW w:w="709" w:type="dxa"/>
            <w:gridSpan w:val="2"/>
            <w:tcBorders>
              <w:top w:val="single" w:sz="4" w:space="0" w:color="auto"/>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do kdy</w:t>
            </w:r>
          </w:p>
        </w:tc>
        <w:tc>
          <w:tcPr>
            <w:tcW w:w="1387" w:type="dxa"/>
            <w:gridSpan w:val="4"/>
            <w:tcBorders>
              <w:top w:val="single" w:sz="4" w:space="0" w:color="auto"/>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p>
        </w:tc>
      </w:tr>
      <w:tr w:rsidR="002F70AB" w:rsidTr="00B8124C">
        <w:trPr>
          <w:gridAfter w:val="1"/>
          <w:wAfter w:w="9" w:type="dxa"/>
        </w:trPr>
        <w:tc>
          <w:tcPr>
            <w:tcW w:w="6056" w:type="dxa"/>
            <w:gridSpan w:val="7"/>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lang w:eastAsia="en-US"/>
              </w:rPr>
            </w:pPr>
            <w:r>
              <w:rPr>
                <w:b/>
                <w:lang w:eastAsia="en-US"/>
              </w:rPr>
              <w:t>Další současná působení jako akademický pracovník na jiných VŠ</w:t>
            </w:r>
          </w:p>
        </w:tc>
        <w:tc>
          <w:tcPr>
            <w:tcW w:w="1703" w:type="dxa"/>
            <w:gridSpan w:val="3"/>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typ prac. vztahu</w:t>
            </w:r>
          </w:p>
        </w:tc>
        <w:tc>
          <w:tcPr>
            <w:tcW w:w="2096" w:type="dxa"/>
            <w:gridSpan w:val="7"/>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rozsah</w:t>
            </w:r>
          </w:p>
        </w:tc>
      </w:tr>
      <w:tr w:rsidR="002F70AB" w:rsidTr="00B8124C">
        <w:trPr>
          <w:gridAfter w:val="1"/>
          <w:wAfter w:w="9" w:type="dxa"/>
        </w:trPr>
        <w:tc>
          <w:tcPr>
            <w:tcW w:w="6056" w:type="dxa"/>
            <w:gridSpan w:val="7"/>
            <w:tcBorders>
              <w:top w:val="single" w:sz="4" w:space="0" w:color="auto"/>
              <w:left w:val="single" w:sz="4" w:space="0" w:color="auto"/>
              <w:bottom w:val="single" w:sz="4" w:space="0" w:color="auto"/>
              <w:right w:val="single" w:sz="4" w:space="0" w:color="auto"/>
            </w:tcBorders>
          </w:tcPr>
          <w:p w:rsidR="002F70AB" w:rsidRDefault="002F70AB" w:rsidP="00690E7E">
            <w:pPr>
              <w:spacing w:line="256" w:lineRule="auto"/>
              <w:rPr>
                <w:lang w:eastAsia="en-US"/>
              </w:rPr>
            </w:pPr>
          </w:p>
        </w:tc>
        <w:tc>
          <w:tcPr>
            <w:tcW w:w="1703" w:type="dxa"/>
            <w:gridSpan w:val="3"/>
            <w:tcBorders>
              <w:top w:val="single" w:sz="4" w:space="0" w:color="auto"/>
              <w:left w:val="single" w:sz="4" w:space="0" w:color="auto"/>
              <w:bottom w:val="single" w:sz="4" w:space="0" w:color="auto"/>
              <w:right w:val="single" w:sz="4" w:space="0" w:color="auto"/>
            </w:tcBorders>
          </w:tcPr>
          <w:p w:rsidR="002F70AB" w:rsidRDefault="002F70AB" w:rsidP="00690E7E">
            <w:pPr>
              <w:spacing w:line="256" w:lineRule="auto"/>
              <w:rPr>
                <w:lang w:eastAsia="en-US"/>
              </w:rPr>
            </w:pPr>
          </w:p>
        </w:tc>
        <w:tc>
          <w:tcPr>
            <w:tcW w:w="2096" w:type="dxa"/>
            <w:gridSpan w:val="7"/>
            <w:tcBorders>
              <w:top w:val="single" w:sz="4" w:space="0" w:color="auto"/>
              <w:left w:val="single" w:sz="4" w:space="0" w:color="auto"/>
              <w:bottom w:val="single" w:sz="4" w:space="0" w:color="auto"/>
              <w:right w:val="single" w:sz="4" w:space="0" w:color="auto"/>
            </w:tcBorders>
          </w:tcPr>
          <w:p w:rsidR="002F70AB" w:rsidRDefault="002F70AB" w:rsidP="00690E7E">
            <w:pPr>
              <w:spacing w:line="256" w:lineRule="auto"/>
              <w:rPr>
                <w:lang w:eastAsia="en-US"/>
              </w:rPr>
            </w:pPr>
          </w:p>
        </w:tc>
      </w:tr>
      <w:tr w:rsidR="002F70AB" w:rsidTr="00B8124C">
        <w:trPr>
          <w:gridAfter w:val="1"/>
          <w:wAfter w:w="9" w:type="dxa"/>
        </w:trPr>
        <w:tc>
          <w:tcPr>
            <w:tcW w:w="9855" w:type="dxa"/>
            <w:gridSpan w:val="17"/>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lang w:eastAsia="en-US"/>
              </w:rPr>
            </w:pPr>
            <w:r>
              <w:rPr>
                <w:b/>
                <w:lang w:eastAsia="en-US"/>
              </w:rPr>
              <w:t>Předměty příslušného studijního programu a způsob zapojení do jejich výuky, příp. další zapojení do uskutečňování studijního programu</w:t>
            </w:r>
          </w:p>
        </w:tc>
      </w:tr>
      <w:tr w:rsidR="002F70AB" w:rsidTr="00B8124C">
        <w:trPr>
          <w:gridAfter w:val="1"/>
          <w:wAfter w:w="9" w:type="dxa"/>
          <w:trHeight w:val="274"/>
        </w:trPr>
        <w:tc>
          <w:tcPr>
            <w:tcW w:w="9855" w:type="dxa"/>
            <w:gridSpan w:val="17"/>
            <w:tcBorders>
              <w:top w:val="nil"/>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r>
              <w:t>Řízení domácí a chronické péče</w:t>
            </w:r>
            <w:r>
              <w:rPr>
                <w:lang w:eastAsia="en-US"/>
              </w:rPr>
              <w:t xml:space="preserve"> - </w:t>
            </w:r>
            <w:r>
              <w:t>garant, přednášející (100%)</w:t>
            </w:r>
          </w:p>
        </w:tc>
      </w:tr>
      <w:tr w:rsidR="002F70AB" w:rsidTr="00B8124C">
        <w:trPr>
          <w:gridAfter w:val="1"/>
          <w:wAfter w:w="9" w:type="dxa"/>
        </w:trPr>
        <w:tc>
          <w:tcPr>
            <w:tcW w:w="9855" w:type="dxa"/>
            <w:gridSpan w:val="17"/>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lang w:eastAsia="en-US"/>
              </w:rPr>
            </w:pPr>
            <w:r>
              <w:rPr>
                <w:b/>
                <w:lang w:eastAsia="en-US"/>
              </w:rPr>
              <w:t xml:space="preserve">Údaje o vzdělání na VŠ </w:t>
            </w:r>
          </w:p>
        </w:tc>
      </w:tr>
      <w:tr w:rsidR="002F70AB" w:rsidTr="00B8124C">
        <w:trPr>
          <w:trHeight w:val="165"/>
        </w:trPr>
        <w:tc>
          <w:tcPr>
            <w:tcW w:w="1587" w:type="dxa"/>
            <w:tcBorders>
              <w:top w:val="single" w:sz="4" w:space="0" w:color="auto"/>
              <w:left w:val="single" w:sz="4" w:space="0" w:color="auto"/>
              <w:bottom w:val="dotted" w:sz="4" w:space="0" w:color="auto"/>
              <w:right w:val="dotted" w:sz="4" w:space="0" w:color="auto"/>
            </w:tcBorders>
            <w:hideMark/>
          </w:tcPr>
          <w:p w:rsidR="002F70AB" w:rsidRDefault="00690E7E" w:rsidP="00690E7E">
            <w:pPr>
              <w:spacing w:line="256" w:lineRule="auto"/>
              <w:rPr>
                <w:lang w:eastAsia="en-US"/>
              </w:rPr>
            </w:pPr>
            <w:r>
              <w:rPr>
                <w:lang w:eastAsia="en-US"/>
              </w:rPr>
              <w:t>2</w:t>
            </w:r>
            <w:r w:rsidR="008053E6">
              <w:rPr>
                <w:lang w:eastAsia="en-US"/>
              </w:rPr>
              <w:t>004-</w:t>
            </w:r>
            <w:r w:rsidR="002F70AB">
              <w:rPr>
                <w:lang w:eastAsia="en-US"/>
              </w:rPr>
              <w:t>2007</w:t>
            </w:r>
          </w:p>
        </w:tc>
        <w:tc>
          <w:tcPr>
            <w:tcW w:w="8277" w:type="dxa"/>
            <w:gridSpan w:val="17"/>
            <w:tcBorders>
              <w:top w:val="single" w:sz="4" w:space="0" w:color="auto"/>
              <w:left w:val="dotted" w:sz="4" w:space="0" w:color="auto"/>
              <w:bottom w:val="dotted" w:sz="4" w:space="0" w:color="auto"/>
              <w:right w:val="single" w:sz="4" w:space="0" w:color="auto"/>
            </w:tcBorders>
            <w:hideMark/>
          </w:tcPr>
          <w:p w:rsidR="002F70AB" w:rsidRDefault="002F70AB" w:rsidP="00690E7E">
            <w:pPr>
              <w:spacing w:line="256" w:lineRule="auto"/>
              <w:rPr>
                <w:lang w:eastAsia="en-US"/>
              </w:rPr>
            </w:pPr>
            <w:r>
              <w:rPr>
                <w:lang w:eastAsia="en-US"/>
              </w:rPr>
              <w:t>Univerzita Tomáše Bati ve Zlíně, Fakulta humanitních studií, studijní obor Ošetřovatelství (Bc.)</w:t>
            </w:r>
          </w:p>
        </w:tc>
      </w:tr>
      <w:tr w:rsidR="002F70AB" w:rsidTr="00B8124C">
        <w:trPr>
          <w:trHeight w:val="135"/>
        </w:trPr>
        <w:tc>
          <w:tcPr>
            <w:tcW w:w="1587" w:type="dxa"/>
            <w:tcBorders>
              <w:top w:val="dotted" w:sz="4" w:space="0" w:color="auto"/>
              <w:left w:val="single" w:sz="4" w:space="0" w:color="auto"/>
              <w:bottom w:val="dotted" w:sz="4" w:space="0" w:color="auto"/>
              <w:right w:val="dotted" w:sz="4" w:space="0" w:color="auto"/>
            </w:tcBorders>
            <w:hideMark/>
          </w:tcPr>
          <w:p w:rsidR="002F70AB" w:rsidRDefault="008053E6" w:rsidP="00690E7E">
            <w:pPr>
              <w:spacing w:line="256" w:lineRule="auto"/>
              <w:rPr>
                <w:rFonts w:eastAsia="Calibri"/>
                <w:lang w:eastAsia="en-US"/>
              </w:rPr>
            </w:pPr>
            <w:r>
              <w:rPr>
                <w:rFonts w:eastAsia="Calibri"/>
                <w:lang w:eastAsia="en-US"/>
              </w:rPr>
              <w:t>2008-</w:t>
            </w:r>
            <w:r w:rsidR="002F70AB">
              <w:rPr>
                <w:rFonts w:eastAsia="Calibri"/>
                <w:lang w:eastAsia="en-US"/>
              </w:rPr>
              <w:t>2010</w:t>
            </w:r>
          </w:p>
        </w:tc>
        <w:tc>
          <w:tcPr>
            <w:tcW w:w="8277" w:type="dxa"/>
            <w:gridSpan w:val="17"/>
            <w:tcBorders>
              <w:top w:val="dotted" w:sz="4" w:space="0" w:color="auto"/>
              <w:left w:val="dotted" w:sz="4" w:space="0" w:color="auto"/>
              <w:bottom w:val="dotted" w:sz="4" w:space="0" w:color="auto"/>
              <w:right w:val="single" w:sz="4" w:space="0" w:color="auto"/>
            </w:tcBorders>
            <w:hideMark/>
          </w:tcPr>
          <w:p w:rsidR="002F70AB" w:rsidRDefault="002F70AB" w:rsidP="00690E7E">
            <w:pPr>
              <w:spacing w:line="256" w:lineRule="auto"/>
              <w:rPr>
                <w:rFonts w:eastAsia="Calibri"/>
                <w:lang w:eastAsia="en-US"/>
              </w:rPr>
            </w:pPr>
            <w:r>
              <w:rPr>
                <w:rFonts w:eastAsia="Calibri"/>
                <w:lang w:eastAsia="en-US"/>
              </w:rPr>
              <w:t>Univerzita A. Dubčeka v Trenčíně, Fakulta zdravotníctva, studijní obor Ošetřovatelství (Mgr.)</w:t>
            </w:r>
          </w:p>
        </w:tc>
      </w:tr>
      <w:tr w:rsidR="002F70AB" w:rsidTr="00B8124C">
        <w:trPr>
          <w:trHeight w:val="210"/>
        </w:trPr>
        <w:tc>
          <w:tcPr>
            <w:tcW w:w="1587" w:type="dxa"/>
            <w:tcBorders>
              <w:top w:val="dotted" w:sz="4" w:space="0" w:color="auto"/>
              <w:left w:val="single" w:sz="4" w:space="0" w:color="auto"/>
              <w:bottom w:val="dotted" w:sz="4" w:space="0" w:color="auto"/>
              <w:right w:val="dotted" w:sz="4" w:space="0" w:color="auto"/>
            </w:tcBorders>
            <w:hideMark/>
          </w:tcPr>
          <w:p w:rsidR="002F70AB" w:rsidRDefault="002F70AB" w:rsidP="00690E7E">
            <w:pPr>
              <w:spacing w:line="256" w:lineRule="auto"/>
              <w:rPr>
                <w:rFonts w:eastAsia="Calibri"/>
                <w:lang w:eastAsia="en-US"/>
              </w:rPr>
            </w:pPr>
            <w:r>
              <w:rPr>
                <w:rFonts w:eastAsia="Calibri"/>
                <w:lang w:eastAsia="en-US"/>
              </w:rPr>
              <w:t>2013</w:t>
            </w:r>
          </w:p>
        </w:tc>
        <w:tc>
          <w:tcPr>
            <w:tcW w:w="8277" w:type="dxa"/>
            <w:gridSpan w:val="17"/>
            <w:tcBorders>
              <w:top w:val="dotted" w:sz="4" w:space="0" w:color="auto"/>
              <w:left w:val="dotted" w:sz="4" w:space="0" w:color="auto"/>
              <w:bottom w:val="dotted" w:sz="4" w:space="0" w:color="auto"/>
              <w:right w:val="single" w:sz="4" w:space="0" w:color="auto"/>
            </w:tcBorders>
            <w:hideMark/>
          </w:tcPr>
          <w:p w:rsidR="002F70AB" w:rsidRDefault="002F70AB" w:rsidP="00690E7E">
            <w:pPr>
              <w:spacing w:line="256" w:lineRule="auto"/>
              <w:rPr>
                <w:rFonts w:eastAsia="Calibri"/>
                <w:lang w:eastAsia="en-US"/>
              </w:rPr>
            </w:pPr>
            <w:r>
              <w:rPr>
                <w:rFonts w:eastAsia="Calibri"/>
                <w:lang w:eastAsia="en-US"/>
              </w:rPr>
              <w:t>Univerzita A. Dubčeka v Trenčíně, Fakulta zdravotníctva, studijní obor Ošetřovatelství (PhDr.)</w:t>
            </w:r>
          </w:p>
        </w:tc>
      </w:tr>
      <w:tr w:rsidR="002F70AB" w:rsidTr="00B8124C">
        <w:trPr>
          <w:trHeight w:val="90"/>
        </w:trPr>
        <w:tc>
          <w:tcPr>
            <w:tcW w:w="1587" w:type="dxa"/>
            <w:tcBorders>
              <w:top w:val="dotted" w:sz="4" w:space="0" w:color="auto"/>
              <w:left w:val="single" w:sz="4" w:space="0" w:color="auto"/>
              <w:bottom w:val="dotted" w:sz="4" w:space="0" w:color="auto"/>
              <w:right w:val="dotted" w:sz="4" w:space="0" w:color="auto"/>
            </w:tcBorders>
            <w:hideMark/>
          </w:tcPr>
          <w:p w:rsidR="002F70AB" w:rsidRDefault="002F70AB" w:rsidP="00690E7E">
            <w:pPr>
              <w:spacing w:line="256" w:lineRule="auto"/>
              <w:rPr>
                <w:rFonts w:eastAsia="Calibri"/>
                <w:lang w:eastAsia="en-US"/>
              </w:rPr>
            </w:pPr>
            <w:r>
              <w:rPr>
                <w:rFonts w:eastAsia="Calibri"/>
                <w:lang w:eastAsia="en-US"/>
              </w:rPr>
              <w:t>2018</w:t>
            </w:r>
          </w:p>
        </w:tc>
        <w:tc>
          <w:tcPr>
            <w:tcW w:w="8277" w:type="dxa"/>
            <w:gridSpan w:val="17"/>
            <w:tcBorders>
              <w:top w:val="dotted" w:sz="4" w:space="0" w:color="auto"/>
              <w:left w:val="dotted" w:sz="4" w:space="0" w:color="auto"/>
              <w:bottom w:val="dotted" w:sz="4" w:space="0" w:color="auto"/>
              <w:right w:val="single" w:sz="4" w:space="0" w:color="auto"/>
            </w:tcBorders>
            <w:hideMark/>
          </w:tcPr>
          <w:p w:rsidR="002F70AB" w:rsidRDefault="002F70AB" w:rsidP="00690E7E">
            <w:pPr>
              <w:spacing w:line="256" w:lineRule="auto"/>
              <w:rPr>
                <w:rFonts w:eastAsia="Calibri"/>
                <w:lang w:eastAsia="en-US"/>
              </w:rPr>
            </w:pPr>
            <w:r>
              <w:rPr>
                <w:rFonts w:eastAsia="Calibri"/>
                <w:lang w:eastAsia="en-US"/>
              </w:rPr>
              <w:t>Vysoká škola zdravotníctva a sociálnej práce sv. Alžbety v Bratislavě, doktorský studijní obor Ošetřovatelství (PhD.)</w:t>
            </w:r>
          </w:p>
        </w:tc>
      </w:tr>
      <w:tr w:rsidR="002F70AB" w:rsidTr="00B8124C">
        <w:trPr>
          <w:trHeight w:val="630"/>
        </w:trPr>
        <w:tc>
          <w:tcPr>
            <w:tcW w:w="1587" w:type="dxa"/>
            <w:tcBorders>
              <w:top w:val="dotted" w:sz="4" w:space="0" w:color="auto"/>
              <w:left w:val="single" w:sz="4" w:space="0" w:color="auto"/>
              <w:bottom w:val="dotted" w:sz="4" w:space="0" w:color="auto"/>
              <w:right w:val="dotted" w:sz="4" w:space="0" w:color="auto"/>
            </w:tcBorders>
            <w:hideMark/>
          </w:tcPr>
          <w:p w:rsidR="002F70AB" w:rsidRDefault="008053E6" w:rsidP="00690E7E">
            <w:pPr>
              <w:spacing w:line="256" w:lineRule="auto"/>
              <w:rPr>
                <w:rFonts w:eastAsia="Calibri"/>
                <w:lang w:eastAsia="en-US"/>
              </w:rPr>
            </w:pPr>
            <w:r>
              <w:rPr>
                <w:rFonts w:eastAsia="Calibri"/>
                <w:lang w:eastAsia="en-US"/>
              </w:rPr>
              <w:t>2016-</w:t>
            </w:r>
            <w:r w:rsidR="002F70AB">
              <w:rPr>
                <w:rFonts w:eastAsia="Calibri"/>
                <w:lang w:eastAsia="en-US"/>
              </w:rPr>
              <w:t>2018</w:t>
            </w:r>
          </w:p>
        </w:tc>
        <w:tc>
          <w:tcPr>
            <w:tcW w:w="8277" w:type="dxa"/>
            <w:gridSpan w:val="17"/>
            <w:tcBorders>
              <w:top w:val="dotted" w:sz="4" w:space="0" w:color="auto"/>
              <w:left w:val="dotted" w:sz="4" w:space="0" w:color="auto"/>
              <w:bottom w:val="dotted" w:sz="4" w:space="0" w:color="auto"/>
              <w:right w:val="single" w:sz="4" w:space="0" w:color="auto"/>
            </w:tcBorders>
            <w:hideMark/>
          </w:tcPr>
          <w:p w:rsidR="002F70AB" w:rsidRDefault="002F70AB" w:rsidP="00690E7E">
            <w:pPr>
              <w:spacing w:line="256" w:lineRule="auto"/>
              <w:rPr>
                <w:rFonts w:eastAsia="Calibri"/>
                <w:lang w:eastAsia="en-US"/>
              </w:rPr>
            </w:pPr>
            <w:r>
              <w:rPr>
                <w:rFonts w:eastAsia="Calibri"/>
                <w:lang w:eastAsia="en-US"/>
              </w:rPr>
              <w:t>Vysoká škola polytechnická Jihlava, Katedra zdravotnických studií, specializace ve zdravotnictví, absolvováním získání specializované způsobilosti s označením odbornosti v oboru Organizace a řízení ve zdravotnictví (Mgr.)</w:t>
            </w:r>
          </w:p>
        </w:tc>
      </w:tr>
      <w:tr w:rsidR="002F70AB" w:rsidTr="00B8124C">
        <w:trPr>
          <w:gridAfter w:val="1"/>
          <w:wAfter w:w="9" w:type="dxa"/>
        </w:trPr>
        <w:tc>
          <w:tcPr>
            <w:tcW w:w="9855" w:type="dxa"/>
            <w:gridSpan w:val="17"/>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Údaje o odborném působení od absolvování VŠ</w:t>
            </w:r>
          </w:p>
        </w:tc>
      </w:tr>
      <w:tr w:rsidR="002F70AB" w:rsidTr="00B8124C">
        <w:trPr>
          <w:trHeight w:val="130"/>
        </w:trPr>
        <w:tc>
          <w:tcPr>
            <w:tcW w:w="1644" w:type="dxa"/>
            <w:gridSpan w:val="2"/>
            <w:tcBorders>
              <w:top w:val="single" w:sz="4" w:space="0" w:color="auto"/>
              <w:left w:val="single" w:sz="4" w:space="0" w:color="auto"/>
              <w:bottom w:val="dotted" w:sz="4" w:space="0" w:color="auto"/>
              <w:right w:val="dotted" w:sz="4" w:space="0" w:color="auto"/>
            </w:tcBorders>
            <w:hideMark/>
          </w:tcPr>
          <w:p w:rsidR="002F70AB" w:rsidRDefault="002F70AB" w:rsidP="00690E7E">
            <w:pPr>
              <w:spacing w:line="256" w:lineRule="auto"/>
              <w:rPr>
                <w:lang w:eastAsia="en-US"/>
              </w:rPr>
            </w:pPr>
            <w:r>
              <w:rPr>
                <w:lang w:eastAsia="en-US"/>
              </w:rPr>
              <w:t>2008–dosud</w:t>
            </w:r>
          </w:p>
        </w:tc>
        <w:tc>
          <w:tcPr>
            <w:tcW w:w="8220" w:type="dxa"/>
            <w:gridSpan w:val="16"/>
            <w:tcBorders>
              <w:top w:val="single" w:sz="4" w:space="0" w:color="auto"/>
              <w:left w:val="dotted" w:sz="4" w:space="0" w:color="auto"/>
              <w:bottom w:val="dotted" w:sz="4" w:space="0" w:color="auto"/>
              <w:right w:val="single" w:sz="4" w:space="0" w:color="auto"/>
            </w:tcBorders>
            <w:hideMark/>
          </w:tcPr>
          <w:p w:rsidR="002F70AB" w:rsidRDefault="002F70AB" w:rsidP="00690E7E">
            <w:pPr>
              <w:spacing w:line="256" w:lineRule="auto"/>
              <w:rPr>
                <w:lang w:eastAsia="en-US"/>
              </w:rPr>
            </w:pPr>
            <w:r>
              <w:rPr>
                <w:lang w:eastAsia="en-US"/>
              </w:rPr>
              <w:t>Univerzita Tomáše Bati ve Zlíně, Fakulta humanitních studií, Ústav zdravotnických věd, odborný asistent</w:t>
            </w:r>
          </w:p>
        </w:tc>
      </w:tr>
      <w:tr w:rsidR="002F70AB" w:rsidTr="00B8124C">
        <w:trPr>
          <w:trHeight w:val="195"/>
        </w:trPr>
        <w:tc>
          <w:tcPr>
            <w:tcW w:w="1644" w:type="dxa"/>
            <w:gridSpan w:val="2"/>
            <w:tcBorders>
              <w:top w:val="dotted" w:sz="4" w:space="0" w:color="auto"/>
              <w:left w:val="single" w:sz="4" w:space="0" w:color="auto"/>
              <w:bottom w:val="dotted" w:sz="4" w:space="0" w:color="auto"/>
              <w:right w:val="dotted" w:sz="4" w:space="0" w:color="auto"/>
            </w:tcBorders>
            <w:hideMark/>
          </w:tcPr>
          <w:p w:rsidR="002F70AB" w:rsidRDefault="002F70AB" w:rsidP="00690E7E">
            <w:pPr>
              <w:spacing w:line="256" w:lineRule="auto"/>
              <w:rPr>
                <w:lang w:eastAsia="en-US"/>
              </w:rPr>
            </w:pPr>
            <w:r>
              <w:rPr>
                <w:lang w:eastAsia="en-US"/>
              </w:rPr>
              <w:t>2014-dosud</w:t>
            </w:r>
          </w:p>
        </w:tc>
        <w:tc>
          <w:tcPr>
            <w:tcW w:w="8220" w:type="dxa"/>
            <w:gridSpan w:val="16"/>
            <w:tcBorders>
              <w:top w:val="dotted" w:sz="4" w:space="0" w:color="auto"/>
              <w:left w:val="dotted" w:sz="4" w:space="0" w:color="auto"/>
              <w:bottom w:val="dotted" w:sz="4" w:space="0" w:color="auto"/>
              <w:right w:val="single" w:sz="4" w:space="0" w:color="auto"/>
            </w:tcBorders>
            <w:hideMark/>
          </w:tcPr>
          <w:p w:rsidR="002F70AB" w:rsidRDefault="002F70AB" w:rsidP="00690E7E">
            <w:pPr>
              <w:spacing w:line="256" w:lineRule="auto"/>
              <w:rPr>
                <w:lang w:eastAsia="en-US"/>
              </w:rPr>
            </w:pPr>
            <w:r>
              <w:rPr>
                <w:lang w:eastAsia="en-US"/>
              </w:rPr>
              <w:t>Krajská nemocnice T. Bati, a. s., všeobecná sestra</w:t>
            </w:r>
          </w:p>
        </w:tc>
      </w:tr>
      <w:tr w:rsidR="002F70AB" w:rsidTr="00B8124C">
        <w:trPr>
          <w:gridAfter w:val="1"/>
          <w:wAfter w:w="9" w:type="dxa"/>
          <w:trHeight w:val="250"/>
        </w:trPr>
        <w:tc>
          <w:tcPr>
            <w:tcW w:w="9855" w:type="dxa"/>
            <w:gridSpan w:val="17"/>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lang w:eastAsia="en-US"/>
              </w:rPr>
            </w:pPr>
            <w:r>
              <w:rPr>
                <w:b/>
                <w:lang w:eastAsia="en-US"/>
              </w:rPr>
              <w:t>Zkušenosti s vedením kvalifikačních a rigorózních prací</w:t>
            </w:r>
          </w:p>
        </w:tc>
      </w:tr>
      <w:tr w:rsidR="002F70AB" w:rsidTr="00B8124C">
        <w:trPr>
          <w:gridAfter w:val="1"/>
          <w:wAfter w:w="9" w:type="dxa"/>
          <w:trHeight w:val="386"/>
        </w:trPr>
        <w:tc>
          <w:tcPr>
            <w:tcW w:w="9855" w:type="dxa"/>
            <w:gridSpan w:val="17"/>
            <w:tcBorders>
              <w:top w:val="single" w:sz="4" w:space="0" w:color="auto"/>
              <w:left w:val="single" w:sz="4" w:space="0" w:color="auto"/>
              <w:bottom w:val="single" w:sz="4" w:space="0" w:color="auto"/>
              <w:right w:val="single" w:sz="4" w:space="0" w:color="auto"/>
            </w:tcBorders>
            <w:hideMark/>
          </w:tcPr>
          <w:p w:rsidR="008053E6" w:rsidRDefault="008053E6" w:rsidP="008053E6">
            <w:pPr>
              <w:jc w:val="both"/>
            </w:pPr>
            <w:r>
              <w:t>Počet vedených bakalářských prací – 45</w:t>
            </w:r>
          </w:p>
          <w:p w:rsidR="002F70AB" w:rsidRDefault="008053E6" w:rsidP="00B8124C">
            <w:pPr>
              <w:jc w:val="both"/>
            </w:pPr>
            <w:r>
              <w:t>Počet vedených diplomových prací – 2</w:t>
            </w:r>
          </w:p>
        </w:tc>
      </w:tr>
      <w:tr w:rsidR="002F70AB" w:rsidTr="00B8124C">
        <w:trPr>
          <w:gridAfter w:val="3"/>
          <w:wAfter w:w="24" w:type="dxa"/>
          <w:cantSplit/>
        </w:trPr>
        <w:tc>
          <w:tcPr>
            <w:tcW w:w="3344" w:type="dxa"/>
            <w:gridSpan w:val="4"/>
            <w:tcBorders>
              <w:top w:val="single" w:sz="12"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lang w:eastAsia="en-US"/>
              </w:rPr>
            </w:pPr>
            <w:r>
              <w:rPr>
                <w:b/>
                <w:lang w:eastAsia="en-US"/>
              </w:rPr>
              <w:t xml:space="preserve">Obor habilitačního řízení </w:t>
            </w:r>
          </w:p>
        </w:tc>
        <w:tc>
          <w:tcPr>
            <w:tcW w:w="2244"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lang w:eastAsia="en-US"/>
              </w:rPr>
            </w:pPr>
            <w:r>
              <w:rPr>
                <w:b/>
                <w:lang w:eastAsia="en-US"/>
              </w:rPr>
              <w:t>Rok udělení hodnosti</w:t>
            </w:r>
          </w:p>
        </w:tc>
        <w:tc>
          <w:tcPr>
            <w:tcW w:w="2041" w:type="dxa"/>
            <w:gridSpan w:val="3"/>
            <w:tcBorders>
              <w:top w:val="single" w:sz="12" w:space="0" w:color="auto"/>
              <w:left w:val="single" w:sz="4" w:space="0" w:color="auto"/>
              <w:bottom w:val="single" w:sz="4" w:space="0" w:color="auto"/>
              <w:right w:val="single" w:sz="12" w:space="0" w:color="auto"/>
            </w:tcBorders>
            <w:shd w:val="clear" w:color="auto" w:fill="F7CAAC"/>
            <w:hideMark/>
          </w:tcPr>
          <w:p w:rsidR="002F70AB" w:rsidRDefault="002F70AB" w:rsidP="00690E7E">
            <w:pPr>
              <w:spacing w:line="256" w:lineRule="auto"/>
              <w:rPr>
                <w:lang w:eastAsia="en-US"/>
              </w:rPr>
            </w:pPr>
            <w:r>
              <w:rPr>
                <w:b/>
                <w:lang w:eastAsia="en-US"/>
              </w:rPr>
              <w:t>Řízení konáno na VŠ</w:t>
            </w:r>
          </w:p>
        </w:tc>
        <w:tc>
          <w:tcPr>
            <w:tcW w:w="2211" w:type="dxa"/>
            <w:gridSpan w:val="6"/>
            <w:tcBorders>
              <w:top w:val="single" w:sz="12" w:space="0" w:color="auto"/>
              <w:left w:val="single" w:sz="12"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Ohlasy publikací</w:t>
            </w:r>
          </w:p>
        </w:tc>
      </w:tr>
      <w:tr w:rsidR="002F70AB" w:rsidTr="00B8124C">
        <w:trPr>
          <w:gridAfter w:val="2"/>
          <w:wAfter w:w="16" w:type="dxa"/>
          <w:cantSplit/>
        </w:trPr>
        <w:tc>
          <w:tcPr>
            <w:tcW w:w="3344" w:type="dxa"/>
            <w:gridSpan w:val="4"/>
            <w:tcBorders>
              <w:top w:val="single" w:sz="4" w:space="0" w:color="auto"/>
              <w:left w:val="single" w:sz="4" w:space="0" w:color="auto"/>
              <w:bottom w:val="single" w:sz="4" w:space="0" w:color="auto"/>
              <w:right w:val="single" w:sz="4" w:space="0" w:color="auto"/>
            </w:tcBorders>
          </w:tcPr>
          <w:p w:rsidR="002F70AB" w:rsidRDefault="002F70AB" w:rsidP="00690E7E">
            <w:pPr>
              <w:spacing w:line="256" w:lineRule="auto"/>
              <w:jc w:val="center"/>
              <w:rPr>
                <w:lang w:eastAsia="en-US"/>
              </w:rPr>
            </w:pPr>
          </w:p>
        </w:tc>
        <w:tc>
          <w:tcPr>
            <w:tcW w:w="2244" w:type="dxa"/>
            <w:gridSpan w:val="2"/>
            <w:tcBorders>
              <w:top w:val="single" w:sz="4" w:space="0" w:color="auto"/>
              <w:left w:val="single" w:sz="4" w:space="0" w:color="auto"/>
              <w:bottom w:val="single" w:sz="4" w:space="0" w:color="auto"/>
              <w:right w:val="single" w:sz="4" w:space="0" w:color="auto"/>
            </w:tcBorders>
          </w:tcPr>
          <w:p w:rsidR="002F70AB" w:rsidRDefault="002F70AB" w:rsidP="00690E7E">
            <w:pPr>
              <w:spacing w:line="256" w:lineRule="auto"/>
              <w:jc w:val="center"/>
              <w:rPr>
                <w:lang w:eastAsia="en-US"/>
              </w:rPr>
            </w:pPr>
          </w:p>
        </w:tc>
        <w:tc>
          <w:tcPr>
            <w:tcW w:w="2041" w:type="dxa"/>
            <w:gridSpan w:val="3"/>
            <w:tcBorders>
              <w:top w:val="single" w:sz="4" w:space="0" w:color="auto"/>
              <w:left w:val="single" w:sz="4" w:space="0" w:color="auto"/>
              <w:bottom w:val="single" w:sz="4" w:space="0" w:color="auto"/>
              <w:right w:val="single" w:sz="12" w:space="0" w:color="auto"/>
            </w:tcBorders>
          </w:tcPr>
          <w:p w:rsidR="002F70AB" w:rsidRDefault="002F70AB" w:rsidP="00690E7E">
            <w:pPr>
              <w:spacing w:line="256" w:lineRule="auto"/>
              <w:jc w:val="center"/>
              <w:rPr>
                <w:lang w:eastAsia="en-US"/>
              </w:rPr>
            </w:pPr>
          </w:p>
        </w:tc>
        <w:tc>
          <w:tcPr>
            <w:tcW w:w="632" w:type="dxa"/>
            <w:gridSpan w:val="3"/>
            <w:tcBorders>
              <w:top w:val="single" w:sz="4" w:space="0" w:color="auto"/>
              <w:left w:val="single" w:sz="12" w:space="0" w:color="auto"/>
              <w:bottom w:val="single" w:sz="4" w:space="0" w:color="auto"/>
              <w:right w:val="single" w:sz="4" w:space="0" w:color="auto"/>
            </w:tcBorders>
            <w:shd w:val="clear" w:color="auto" w:fill="F7CAAC"/>
            <w:hideMark/>
          </w:tcPr>
          <w:p w:rsidR="002F70AB" w:rsidRDefault="002F70AB" w:rsidP="00690E7E">
            <w:pPr>
              <w:spacing w:line="256" w:lineRule="auto"/>
              <w:rPr>
                <w:lang w:eastAsia="en-US"/>
              </w:rPr>
            </w:pPr>
            <w:r>
              <w:rPr>
                <w:b/>
                <w:lang w:eastAsia="en-US"/>
              </w:rPr>
              <w:t>WOS</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lang w:eastAsia="en-US"/>
              </w:rPr>
            </w:pPr>
            <w:r>
              <w:rPr>
                <w:b/>
                <w:lang w:eastAsia="en-US"/>
              </w:rPr>
              <w:t>Scopus</w:t>
            </w:r>
          </w:p>
        </w:tc>
        <w:tc>
          <w:tcPr>
            <w:tcW w:w="73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lang w:eastAsia="en-US"/>
              </w:rPr>
            </w:pPr>
            <w:r>
              <w:rPr>
                <w:b/>
                <w:lang w:eastAsia="en-US"/>
              </w:rPr>
              <w:t>ostatní</w:t>
            </w:r>
          </w:p>
        </w:tc>
      </w:tr>
      <w:tr w:rsidR="008053E6" w:rsidTr="00B8124C">
        <w:trPr>
          <w:gridAfter w:val="2"/>
          <w:wAfter w:w="16" w:type="dxa"/>
          <w:cantSplit/>
          <w:trHeight w:val="70"/>
        </w:trPr>
        <w:tc>
          <w:tcPr>
            <w:tcW w:w="3344" w:type="dxa"/>
            <w:gridSpan w:val="4"/>
            <w:tcBorders>
              <w:top w:val="single" w:sz="4" w:space="0" w:color="auto"/>
              <w:left w:val="single" w:sz="4" w:space="0" w:color="auto"/>
              <w:bottom w:val="single" w:sz="4" w:space="0" w:color="auto"/>
              <w:right w:val="single" w:sz="4" w:space="0" w:color="auto"/>
            </w:tcBorders>
            <w:shd w:val="clear" w:color="auto" w:fill="F7CAAC"/>
            <w:hideMark/>
          </w:tcPr>
          <w:p w:rsidR="008053E6" w:rsidRDefault="008053E6" w:rsidP="00690E7E">
            <w:pPr>
              <w:spacing w:line="256" w:lineRule="auto"/>
              <w:rPr>
                <w:lang w:eastAsia="en-US"/>
              </w:rPr>
            </w:pPr>
            <w:r>
              <w:rPr>
                <w:b/>
                <w:lang w:eastAsia="en-US"/>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rsidR="008053E6" w:rsidRDefault="008053E6" w:rsidP="00690E7E">
            <w:pPr>
              <w:spacing w:line="256" w:lineRule="auto"/>
              <w:rPr>
                <w:lang w:eastAsia="en-US"/>
              </w:rPr>
            </w:pPr>
            <w:r>
              <w:rPr>
                <w:b/>
                <w:lang w:eastAsia="en-US"/>
              </w:rPr>
              <w:t>Rok udělení hodnosti</w:t>
            </w:r>
          </w:p>
        </w:tc>
        <w:tc>
          <w:tcPr>
            <w:tcW w:w="2041" w:type="dxa"/>
            <w:gridSpan w:val="3"/>
            <w:tcBorders>
              <w:top w:val="single" w:sz="4" w:space="0" w:color="auto"/>
              <w:left w:val="single" w:sz="4" w:space="0" w:color="auto"/>
              <w:bottom w:val="single" w:sz="4" w:space="0" w:color="auto"/>
              <w:right w:val="single" w:sz="12" w:space="0" w:color="auto"/>
            </w:tcBorders>
            <w:shd w:val="clear" w:color="auto" w:fill="F7CAAC"/>
            <w:hideMark/>
          </w:tcPr>
          <w:p w:rsidR="008053E6" w:rsidRDefault="008053E6" w:rsidP="00690E7E">
            <w:pPr>
              <w:spacing w:line="256" w:lineRule="auto"/>
              <w:rPr>
                <w:lang w:eastAsia="en-US"/>
              </w:rPr>
            </w:pPr>
            <w:r>
              <w:rPr>
                <w:b/>
                <w:lang w:eastAsia="en-US"/>
              </w:rPr>
              <w:t>Řízení konáno na VŠ</w:t>
            </w:r>
          </w:p>
        </w:tc>
        <w:tc>
          <w:tcPr>
            <w:tcW w:w="632" w:type="dxa"/>
            <w:gridSpan w:val="3"/>
            <w:vMerge w:val="restart"/>
            <w:tcBorders>
              <w:top w:val="single" w:sz="4" w:space="0" w:color="auto"/>
              <w:left w:val="single" w:sz="12" w:space="0" w:color="auto"/>
              <w:bottom w:val="single" w:sz="4" w:space="0" w:color="auto"/>
              <w:right w:val="single" w:sz="4" w:space="0" w:color="auto"/>
            </w:tcBorders>
            <w:hideMark/>
          </w:tcPr>
          <w:p w:rsidR="008053E6" w:rsidRDefault="008053E6" w:rsidP="00690E7E">
            <w:pPr>
              <w:spacing w:line="256" w:lineRule="auto"/>
              <w:jc w:val="center"/>
              <w:rPr>
                <w:b/>
                <w:lang w:eastAsia="en-US"/>
              </w:rPr>
            </w:pPr>
            <w:r>
              <w:rPr>
                <w:lang w:eastAsia="en-US"/>
              </w:rPr>
              <w:t>0</w:t>
            </w:r>
          </w:p>
        </w:tc>
        <w:tc>
          <w:tcPr>
            <w:tcW w:w="850" w:type="dxa"/>
            <w:gridSpan w:val="2"/>
            <w:vMerge w:val="restart"/>
            <w:tcBorders>
              <w:top w:val="single" w:sz="4" w:space="0" w:color="auto"/>
              <w:left w:val="single" w:sz="4" w:space="0" w:color="auto"/>
              <w:right w:val="single" w:sz="4" w:space="0" w:color="auto"/>
            </w:tcBorders>
            <w:hideMark/>
          </w:tcPr>
          <w:p w:rsidR="008053E6" w:rsidRDefault="008053E6" w:rsidP="00690E7E">
            <w:pPr>
              <w:spacing w:line="256" w:lineRule="auto"/>
              <w:jc w:val="center"/>
              <w:rPr>
                <w:b/>
                <w:lang w:eastAsia="en-US"/>
              </w:rPr>
            </w:pPr>
            <w:r>
              <w:rPr>
                <w:lang w:eastAsia="en-US"/>
              </w:rPr>
              <w:t>1</w:t>
            </w:r>
          </w:p>
        </w:tc>
        <w:tc>
          <w:tcPr>
            <w:tcW w:w="737" w:type="dxa"/>
            <w:gridSpan w:val="2"/>
            <w:vMerge w:val="restart"/>
            <w:tcBorders>
              <w:top w:val="single" w:sz="4" w:space="0" w:color="auto"/>
              <w:left w:val="single" w:sz="4" w:space="0" w:color="auto"/>
              <w:right w:val="single" w:sz="4" w:space="0" w:color="auto"/>
            </w:tcBorders>
          </w:tcPr>
          <w:p w:rsidR="008053E6" w:rsidRDefault="008053E6" w:rsidP="00690E7E">
            <w:pPr>
              <w:spacing w:line="256" w:lineRule="auto"/>
              <w:jc w:val="center"/>
              <w:rPr>
                <w:b/>
                <w:lang w:eastAsia="en-US"/>
              </w:rPr>
            </w:pPr>
            <w:r>
              <w:rPr>
                <w:b/>
                <w:lang w:eastAsia="en-US"/>
              </w:rPr>
              <w:t>0</w:t>
            </w:r>
          </w:p>
        </w:tc>
      </w:tr>
      <w:tr w:rsidR="008053E6" w:rsidTr="00885482">
        <w:trPr>
          <w:gridAfter w:val="2"/>
          <w:wAfter w:w="16" w:type="dxa"/>
          <w:trHeight w:val="205"/>
        </w:trPr>
        <w:tc>
          <w:tcPr>
            <w:tcW w:w="3344" w:type="dxa"/>
            <w:gridSpan w:val="4"/>
            <w:tcBorders>
              <w:top w:val="single" w:sz="4" w:space="0" w:color="auto"/>
              <w:left w:val="single" w:sz="4" w:space="0" w:color="auto"/>
              <w:bottom w:val="single" w:sz="4" w:space="0" w:color="auto"/>
              <w:right w:val="single" w:sz="4" w:space="0" w:color="auto"/>
            </w:tcBorders>
          </w:tcPr>
          <w:p w:rsidR="008053E6" w:rsidRDefault="008053E6" w:rsidP="00690E7E">
            <w:pPr>
              <w:spacing w:line="256" w:lineRule="auto"/>
              <w:jc w:val="center"/>
              <w:rPr>
                <w:lang w:eastAsia="en-US"/>
              </w:rPr>
            </w:pPr>
          </w:p>
        </w:tc>
        <w:tc>
          <w:tcPr>
            <w:tcW w:w="2244" w:type="dxa"/>
            <w:gridSpan w:val="2"/>
            <w:tcBorders>
              <w:top w:val="single" w:sz="4" w:space="0" w:color="auto"/>
              <w:left w:val="single" w:sz="4" w:space="0" w:color="auto"/>
              <w:bottom w:val="single" w:sz="4" w:space="0" w:color="auto"/>
              <w:right w:val="single" w:sz="4" w:space="0" w:color="auto"/>
            </w:tcBorders>
          </w:tcPr>
          <w:p w:rsidR="008053E6" w:rsidRDefault="008053E6" w:rsidP="00690E7E">
            <w:pPr>
              <w:spacing w:line="256" w:lineRule="auto"/>
              <w:jc w:val="center"/>
              <w:rPr>
                <w:lang w:eastAsia="en-US"/>
              </w:rPr>
            </w:pPr>
          </w:p>
        </w:tc>
        <w:tc>
          <w:tcPr>
            <w:tcW w:w="2041" w:type="dxa"/>
            <w:gridSpan w:val="3"/>
            <w:tcBorders>
              <w:top w:val="single" w:sz="4" w:space="0" w:color="auto"/>
              <w:left w:val="single" w:sz="4" w:space="0" w:color="auto"/>
              <w:bottom w:val="single" w:sz="4" w:space="0" w:color="auto"/>
              <w:right w:val="single" w:sz="12" w:space="0" w:color="auto"/>
            </w:tcBorders>
          </w:tcPr>
          <w:p w:rsidR="008053E6" w:rsidRDefault="008053E6" w:rsidP="00690E7E">
            <w:pPr>
              <w:spacing w:line="256" w:lineRule="auto"/>
              <w:jc w:val="center"/>
              <w:rPr>
                <w:lang w:eastAsia="en-US"/>
              </w:rPr>
            </w:pPr>
          </w:p>
        </w:tc>
        <w:tc>
          <w:tcPr>
            <w:tcW w:w="632" w:type="dxa"/>
            <w:gridSpan w:val="3"/>
            <w:vMerge/>
            <w:tcBorders>
              <w:top w:val="single" w:sz="4" w:space="0" w:color="auto"/>
              <w:left w:val="single" w:sz="12" w:space="0" w:color="auto"/>
              <w:bottom w:val="single" w:sz="4" w:space="0" w:color="auto"/>
              <w:right w:val="single" w:sz="4" w:space="0" w:color="auto"/>
            </w:tcBorders>
            <w:vAlign w:val="center"/>
            <w:hideMark/>
          </w:tcPr>
          <w:p w:rsidR="008053E6" w:rsidRDefault="008053E6" w:rsidP="00690E7E">
            <w:pPr>
              <w:spacing w:line="256" w:lineRule="auto"/>
              <w:rPr>
                <w:b/>
                <w:lang w:eastAsia="en-US"/>
              </w:rPr>
            </w:pPr>
          </w:p>
        </w:tc>
        <w:tc>
          <w:tcPr>
            <w:tcW w:w="850" w:type="dxa"/>
            <w:gridSpan w:val="2"/>
            <w:vMerge/>
            <w:tcBorders>
              <w:left w:val="single" w:sz="4" w:space="0" w:color="auto"/>
              <w:bottom w:val="single" w:sz="4" w:space="0" w:color="auto"/>
              <w:right w:val="single" w:sz="4" w:space="0" w:color="auto"/>
            </w:tcBorders>
            <w:vAlign w:val="center"/>
            <w:hideMark/>
          </w:tcPr>
          <w:p w:rsidR="008053E6" w:rsidRDefault="008053E6" w:rsidP="00690E7E">
            <w:pPr>
              <w:spacing w:line="256" w:lineRule="auto"/>
              <w:rPr>
                <w:b/>
                <w:lang w:eastAsia="en-US"/>
              </w:rPr>
            </w:pPr>
          </w:p>
        </w:tc>
        <w:tc>
          <w:tcPr>
            <w:tcW w:w="737" w:type="dxa"/>
            <w:gridSpan w:val="2"/>
            <w:vMerge/>
            <w:tcBorders>
              <w:left w:val="single" w:sz="4" w:space="0" w:color="auto"/>
              <w:bottom w:val="single" w:sz="4" w:space="0" w:color="auto"/>
              <w:right w:val="single" w:sz="4" w:space="0" w:color="auto"/>
            </w:tcBorders>
            <w:vAlign w:val="center"/>
            <w:hideMark/>
          </w:tcPr>
          <w:p w:rsidR="008053E6" w:rsidRDefault="008053E6" w:rsidP="00690E7E">
            <w:pPr>
              <w:spacing w:line="256" w:lineRule="auto"/>
              <w:rPr>
                <w:b/>
                <w:lang w:eastAsia="en-US"/>
              </w:rPr>
            </w:pPr>
          </w:p>
        </w:tc>
      </w:tr>
      <w:tr w:rsidR="002F70AB" w:rsidTr="00B8124C">
        <w:trPr>
          <w:gridAfter w:val="1"/>
          <w:wAfter w:w="9" w:type="dxa"/>
        </w:trPr>
        <w:tc>
          <w:tcPr>
            <w:tcW w:w="9855" w:type="dxa"/>
            <w:gridSpan w:val="17"/>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 xml:space="preserve">Přehled o nejvýznamnější publikační a další tvůrčí činnosti nebo další profesní činnosti u odborníků z praxe vztahující se k zabezpečovaným předmětům </w:t>
            </w:r>
          </w:p>
        </w:tc>
      </w:tr>
      <w:tr w:rsidR="002F70AB" w:rsidTr="00B8124C">
        <w:trPr>
          <w:gridAfter w:val="1"/>
          <w:wAfter w:w="9" w:type="dxa"/>
          <w:trHeight w:val="2347"/>
        </w:trPr>
        <w:tc>
          <w:tcPr>
            <w:tcW w:w="9855" w:type="dxa"/>
            <w:gridSpan w:val="17"/>
            <w:tcBorders>
              <w:top w:val="single" w:sz="4" w:space="0" w:color="auto"/>
              <w:left w:val="single" w:sz="4" w:space="0" w:color="auto"/>
              <w:bottom w:val="single" w:sz="4" w:space="0" w:color="auto"/>
              <w:right w:val="single" w:sz="4" w:space="0" w:color="auto"/>
            </w:tcBorders>
            <w:hideMark/>
          </w:tcPr>
          <w:p w:rsidR="004C0600" w:rsidRPr="00B8124C" w:rsidRDefault="004C0600" w:rsidP="00B8124C">
            <w:pPr>
              <w:spacing w:line="256" w:lineRule="auto"/>
              <w:jc w:val="both"/>
              <w:rPr>
                <w:sz w:val="22"/>
                <w:lang w:eastAsia="en-US"/>
              </w:rPr>
            </w:pPr>
            <w:r>
              <w:rPr>
                <w:lang w:eastAsia="en-US"/>
              </w:rPr>
              <w:t xml:space="preserve">SNOPEK, P., POPOVICOVA, M., PLISKOVÁ, B. </w:t>
            </w:r>
            <w:r w:rsidR="005E29AD">
              <w:t xml:space="preserve">Moral Dilemma in Clinical Practice of Nursing Students. In Cruz, Sandra. </w:t>
            </w:r>
            <w:r w:rsidR="005E29AD">
              <w:rPr>
                <w:i/>
                <w:iCs/>
              </w:rPr>
              <w:t>European Proceedings of Social and Behavioural Sciences</w:t>
            </w:r>
            <w:r w:rsidR="005E29AD">
              <w:t>. Porto: Future Academy, 2016, s. 197-202. ISSN 2357-1330</w:t>
            </w:r>
            <w:r w:rsidR="005E29AD" w:rsidRPr="005E29AD">
              <w:rPr>
                <w:lang w:eastAsia="en-US"/>
              </w:rPr>
              <w:t>.</w:t>
            </w:r>
            <w:r w:rsidR="005E29AD">
              <w:rPr>
                <w:lang w:eastAsia="en-US"/>
              </w:rPr>
              <w:t xml:space="preserve"> </w:t>
            </w:r>
            <w:r w:rsidR="005E29AD">
              <w:rPr>
                <w:sz w:val="22"/>
                <w:lang w:eastAsia="en-US"/>
              </w:rPr>
              <w:t>(50%)</w:t>
            </w:r>
          </w:p>
          <w:p w:rsidR="004C0600" w:rsidRDefault="004C0600" w:rsidP="00B8124C">
            <w:pPr>
              <w:spacing w:line="256" w:lineRule="auto"/>
              <w:jc w:val="both"/>
              <w:rPr>
                <w:lang w:eastAsia="en-US"/>
              </w:rPr>
            </w:pPr>
            <w:r>
              <w:rPr>
                <w:lang w:eastAsia="en-US"/>
              </w:rPr>
              <w:t xml:space="preserve">SNOPEK, P., PLISKOVÁ, B. </w:t>
            </w:r>
            <w:r w:rsidR="005E29AD">
              <w:t xml:space="preserve">The determinants of clinical practice from the perspective of students of nursing. In Suvada, Jozef; Czarnecki, Pawel; Babela, Robert. </w:t>
            </w:r>
            <w:r w:rsidR="005E29AD">
              <w:rPr>
                <w:i/>
                <w:iCs/>
              </w:rPr>
              <w:t>Interdisciplinary Updates on Health and Nursing</w:t>
            </w:r>
            <w:r w:rsidR="005E29AD">
              <w:t>. Warsaw 2016 : Vydavatel Warsaw Management University Publishing House Prof. Leszka J. Krzyzanowskiego, 2016, s. 139-148. ISBN 978-83-7520-215-1.</w:t>
            </w:r>
            <w:r w:rsidR="005E29AD" w:rsidRPr="005E29AD">
              <w:rPr>
                <w:lang w:eastAsia="en-US"/>
              </w:rPr>
              <w:t xml:space="preserve"> </w:t>
            </w:r>
            <w:r w:rsidR="005E29AD">
              <w:rPr>
                <w:sz w:val="22"/>
                <w:lang w:eastAsia="en-US"/>
              </w:rPr>
              <w:t>(60%)</w:t>
            </w:r>
          </w:p>
          <w:p w:rsidR="004C0600" w:rsidRDefault="004C0600" w:rsidP="00B8124C">
            <w:pPr>
              <w:spacing w:line="256" w:lineRule="auto"/>
              <w:jc w:val="both"/>
              <w:rPr>
                <w:lang w:eastAsia="en-US"/>
              </w:rPr>
            </w:pPr>
            <w:r>
              <w:rPr>
                <w:lang w:eastAsia="en-US"/>
              </w:rPr>
              <w:t xml:space="preserve">KALA, M., HRENÁKOVÁ, E., SNOPEK, P., DORKOVÁ, Z. </w:t>
            </w:r>
            <w:r w:rsidR="005E29AD">
              <w:t xml:space="preserve">Polohování dlouhodobě imobilních a terminálních pacientů. </w:t>
            </w:r>
            <w:r w:rsidR="005E29AD">
              <w:rPr>
                <w:i/>
                <w:iCs/>
              </w:rPr>
              <w:t>Rehabilitace a fyzikální lékařství</w:t>
            </w:r>
            <w:r w:rsidR="005E29AD">
              <w:t>, 2016, roč. 23, č. 2, s. 96-100. ISSN 1211-2658. (10%)</w:t>
            </w:r>
          </w:p>
          <w:p w:rsidR="004C0600" w:rsidRDefault="004C0600" w:rsidP="00B8124C">
            <w:pPr>
              <w:spacing w:line="256" w:lineRule="auto"/>
              <w:jc w:val="both"/>
              <w:rPr>
                <w:lang w:eastAsia="en-US"/>
              </w:rPr>
            </w:pPr>
            <w:r>
              <w:rPr>
                <w:lang w:eastAsia="en-US"/>
              </w:rPr>
              <w:t>SNOPEK, P. The Importance of Motivation The Care for Patients after HIP. In European Proceedings of Social and Behavioural Sciences [online]. Cyprus: FUTURE ACAD, 2017, (20), 97-102. DOI: 10.15405/epsbs.2017.01.02.11. ISSN 2357-1330.</w:t>
            </w:r>
          </w:p>
          <w:p w:rsidR="002F70AB" w:rsidRDefault="004C0600" w:rsidP="00B8124C">
            <w:pPr>
              <w:spacing w:line="256" w:lineRule="auto"/>
              <w:jc w:val="both"/>
              <w:rPr>
                <w:lang w:eastAsia="en-US"/>
              </w:rPr>
            </w:pPr>
            <w:r w:rsidRPr="00C32314">
              <w:rPr>
                <w:lang w:eastAsia="en-US"/>
              </w:rPr>
              <w:t xml:space="preserve">SNOPEK, P., MORAVČÍKOVÁ, D. </w:t>
            </w:r>
            <w:r w:rsidR="005E29AD">
              <w:t xml:space="preserve">Evaluation of the Project "From Novice Teacher to Teacher Mentor" - Teacher's Work with the Chronically Ill Pupils. In </w:t>
            </w:r>
            <w:r w:rsidR="005E29AD">
              <w:rPr>
                <w:i/>
                <w:iCs/>
              </w:rPr>
              <w:t>Procedia: Social and Behavioral Sciences</w:t>
            </w:r>
            <w:r w:rsidR="005E29AD">
              <w:t xml:space="preserve">. Philadelphia: Elsevier, 2017, s. 745-750. ISSN 1877-0428. </w:t>
            </w:r>
            <w:r w:rsidR="005E29AD">
              <w:rPr>
                <w:lang w:eastAsia="en-US"/>
              </w:rPr>
              <w:t>(60%)</w:t>
            </w:r>
          </w:p>
          <w:p w:rsidR="00D74781" w:rsidRDefault="00D74781" w:rsidP="00D74781">
            <w:pPr>
              <w:tabs>
                <w:tab w:val="left" w:pos="709"/>
              </w:tabs>
              <w:jc w:val="both"/>
              <w:rPr>
                <w:i/>
              </w:rPr>
            </w:pPr>
            <w:r w:rsidRPr="00E66B0B">
              <w:rPr>
                <w:i/>
              </w:rPr>
              <w:t>Přehled projektové činnosti</w:t>
            </w:r>
            <w:r>
              <w:rPr>
                <w:i/>
              </w:rPr>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18"/>
              <w:gridCol w:w="7938"/>
            </w:tblGrid>
            <w:tr w:rsidR="00D74781" w:rsidTr="00B8124C">
              <w:tc>
                <w:tcPr>
                  <w:tcW w:w="1518" w:type="dxa"/>
                </w:tcPr>
                <w:p w:rsidR="00D74781" w:rsidRPr="00B8124C" w:rsidRDefault="00D74781" w:rsidP="00D74781">
                  <w:pPr>
                    <w:tabs>
                      <w:tab w:val="left" w:pos="709"/>
                    </w:tabs>
                    <w:jc w:val="both"/>
                  </w:pPr>
                  <w:r w:rsidRPr="00B8124C">
                    <w:t>2012</w:t>
                  </w:r>
                </w:p>
              </w:tc>
              <w:tc>
                <w:tcPr>
                  <w:tcW w:w="7938" w:type="dxa"/>
                </w:tcPr>
                <w:p w:rsidR="00D74781" w:rsidRPr="00B8124C" w:rsidRDefault="00D74781" w:rsidP="00D74781">
                  <w:pPr>
                    <w:tabs>
                      <w:tab w:val="left" w:pos="709"/>
                    </w:tabs>
                    <w:jc w:val="both"/>
                  </w:pPr>
                  <w:r w:rsidRPr="0033128B">
                    <w:rPr>
                      <w:lang w:eastAsia="en-US"/>
                    </w:rPr>
                    <w:t>Projekt ZK - První pomoc pro každého aneb umím poskytnout první pomoc (řešitel)</w:t>
                  </w:r>
                </w:p>
              </w:tc>
            </w:tr>
            <w:tr w:rsidR="00D74781" w:rsidTr="00B8124C">
              <w:tc>
                <w:tcPr>
                  <w:tcW w:w="1518" w:type="dxa"/>
                </w:tcPr>
                <w:p w:rsidR="00D74781" w:rsidRPr="00B8124C" w:rsidRDefault="00D74781" w:rsidP="00D74781">
                  <w:pPr>
                    <w:tabs>
                      <w:tab w:val="left" w:pos="709"/>
                    </w:tabs>
                    <w:jc w:val="both"/>
                  </w:pPr>
                  <w:r w:rsidRPr="00B8124C">
                    <w:t>2013</w:t>
                  </w:r>
                </w:p>
              </w:tc>
              <w:tc>
                <w:tcPr>
                  <w:tcW w:w="7938" w:type="dxa"/>
                </w:tcPr>
                <w:p w:rsidR="00D74781" w:rsidRPr="00B8124C" w:rsidRDefault="00D74781" w:rsidP="00B8124C">
                  <w:pPr>
                    <w:spacing w:line="256" w:lineRule="auto"/>
                    <w:ind w:left="1097" w:hanging="1097"/>
                    <w:rPr>
                      <w:lang w:eastAsia="en-US"/>
                    </w:rPr>
                  </w:pPr>
                  <w:r w:rsidRPr="0033128B">
                    <w:rPr>
                      <w:lang w:eastAsia="en-US"/>
                    </w:rPr>
                    <w:t>Projekt ZK - Myslíš, že se Tě to netýká (řešitel)</w:t>
                  </w:r>
                </w:p>
              </w:tc>
            </w:tr>
            <w:tr w:rsidR="00D74781" w:rsidTr="00B8124C">
              <w:tc>
                <w:tcPr>
                  <w:tcW w:w="1518" w:type="dxa"/>
                </w:tcPr>
                <w:p w:rsidR="00D74781" w:rsidRPr="00B8124C" w:rsidRDefault="00D74781" w:rsidP="00D74781">
                  <w:pPr>
                    <w:tabs>
                      <w:tab w:val="left" w:pos="709"/>
                    </w:tabs>
                    <w:jc w:val="both"/>
                  </w:pPr>
                  <w:r w:rsidRPr="0033128B">
                    <w:rPr>
                      <w:lang w:eastAsia="en-US"/>
                    </w:rPr>
                    <w:lastRenderedPageBreak/>
                    <w:t>2014–2015</w:t>
                  </w:r>
                </w:p>
              </w:tc>
              <w:tc>
                <w:tcPr>
                  <w:tcW w:w="7938" w:type="dxa"/>
                </w:tcPr>
                <w:p w:rsidR="00D74781" w:rsidRPr="00B8124C" w:rsidRDefault="00A35FE1" w:rsidP="00D74781">
                  <w:pPr>
                    <w:tabs>
                      <w:tab w:val="left" w:pos="709"/>
                    </w:tabs>
                    <w:jc w:val="both"/>
                  </w:pPr>
                  <w:r w:rsidRPr="0033128B">
                    <w:rPr>
                      <w:lang w:eastAsia="en-US"/>
                    </w:rPr>
                    <w:t xml:space="preserve">MŠMT - </w:t>
                  </w:r>
                  <w:r w:rsidRPr="0033128B">
                    <w:rPr>
                      <w:color w:val="000000"/>
                      <w:lang w:eastAsia="en-US"/>
                    </w:rPr>
                    <w:t>Od začátečníka k mentorovi (podpůrné strategie vzdělávání učitelů ve Zlínském kraji (spoluřešitel)</w:t>
                  </w:r>
                </w:p>
              </w:tc>
            </w:tr>
            <w:tr w:rsidR="00D74781" w:rsidTr="00B8124C">
              <w:tc>
                <w:tcPr>
                  <w:tcW w:w="1518" w:type="dxa"/>
                </w:tcPr>
                <w:p w:rsidR="00D74781" w:rsidRPr="00B8124C" w:rsidRDefault="00A35FE1" w:rsidP="00D74781">
                  <w:pPr>
                    <w:tabs>
                      <w:tab w:val="left" w:pos="709"/>
                    </w:tabs>
                    <w:jc w:val="both"/>
                  </w:pPr>
                  <w:r w:rsidRPr="0033128B">
                    <w:rPr>
                      <w:lang w:eastAsia="en-US"/>
                    </w:rPr>
                    <w:t>2015</w:t>
                  </w:r>
                </w:p>
              </w:tc>
              <w:tc>
                <w:tcPr>
                  <w:tcW w:w="7938" w:type="dxa"/>
                </w:tcPr>
                <w:p w:rsidR="00D74781" w:rsidRPr="00B8124C" w:rsidRDefault="00A35FE1" w:rsidP="00D74781">
                  <w:pPr>
                    <w:tabs>
                      <w:tab w:val="left" w:pos="709"/>
                    </w:tabs>
                    <w:jc w:val="both"/>
                  </w:pPr>
                  <w:r w:rsidRPr="0033128B">
                    <w:rPr>
                      <w:lang w:eastAsia="en-US"/>
                    </w:rPr>
                    <w:t>Institucionální program UTB Inovace výuky první pomoci na UTB ve Zlíně (řešitel)</w:t>
                  </w:r>
                </w:p>
              </w:tc>
            </w:tr>
            <w:tr w:rsidR="00D74781" w:rsidTr="00B8124C">
              <w:tc>
                <w:tcPr>
                  <w:tcW w:w="1518" w:type="dxa"/>
                </w:tcPr>
                <w:p w:rsidR="00D74781" w:rsidRPr="00B8124C" w:rsidRDefault="00A35FE1" w:rsidP="00D74781">
                  <w:pPr>
                    <w:tabs>
                      <w:tab w:val="left" w:pos="709"/>
                    </w:tabs>
                    <w:jc w:val="both"/>
                  </w:pPr>
                  <w:r w:rsidRPr="0033128B">
                    <w:rPr>
                      <w:lang w:eastAsia="en-US"/>
                    </w:rPr>
                    <w:t>2015–dosud</w:t>
                  </w:r>
                </w:p>
              </w:tc>
              <w:tc>
                <w:tcPr>
                  <w:tcW w:w="7938" w:type="dxa"/>
                </w:tcPr>
                <w:p w:rsidR="00D74781" w:rsidRPr="00B8124C" w:rsidRDefault="00A35FE1" w:rsidP="00B8124C">
                  <w:pPr>
                    <w:spacing w:line="256" w:lineRule="auto"/>
                    <w:jc w:val="both"/>
                  </w:pPr>
                  <w:r w:rsidRPr="0033128B">
                    <w:rPr>
                      <w:lang w:eastAsia="en-US"/>
                    </w:rPr>
                    <w:t xml:space="preserve">RVO </w:t>
                  </w:r>
                  <w:r w:rsidR="0033128B" w:rsidRPr="0033128B">
                    <w:rPr>
                      <w:lang w:eastAsia="en-US"/>
                    </w:rPr>
                    <w:t xml:space="preserve">- </w:t>
                  </w:r>
                  <w:r w:rsidRPr="0033128B">
                    <w:rPr>
                      <w:bCs/>
                      <w:color w:val="000000"/>
                      <w:lang w:eastAsia="en-US"/>
                    </w:rPr>
                    <w:t>Multidisciplinární přístupy v prevenci, diagnostice, terapii, ošetřování a poradenství u  chronicky a onkologicky nemocných</w:t>
                  </w:r>
                  <w:r w:rsidRPr="0033128B">
                    <w:rPr>
                      <w:color w:val="000000"/>
                      <w:lang w:eastAsia="en-US"/>
                    </w:rPr>
                    <w:t xml:space="preserve"> (spoluřešitel)</w:t>
                  </w:r>
                </w:p>
              </w:tc>
            </w:tr>
            <w:tr w:rsidR="00D74781" w:rsidTr="00B8124C">
              <w:tc>
                <w:tcPr>
                  <w:tcW w:w="1518" w:type="dxa"/>
                </w:tcPr>
                <w:p w:rsidR="00D74781" w:rsidRPr="00B8124C" w:rsidRDefault="00A35FE1" w:rsidP="00D74781">
                  <w:pPr>
                    <w:tabs>
                      <w:tab w:val="left" w:pos="709"/>
                    </w:tabs>
                    <w:jc w:val="both"/>
                  </w:pPr>
                  <w:r w:rsidRPr="0033128B">
                    <w:rPr>
                      <w:lang w:eastAsia="en-US"/>
                    </w:rPr>
                    <w:t>2017</w:t>
                  </w:r>
                </w:p>
              </w:tc>
              <w:tc>
                <w:tcPr>
                  <w:tcW w:w="7938" w:type="dxa"/>
                </w:tcPr>
                <w:p w:rsidR="00D74781" w:rsidRPr="00B8124C" w:rsidRDefault="00A35FE1" w:rsidP="00B8124C">
                  <w:pPr>
                    <w:spacing w:line="256" w:lineRule="auto"/>
                    <w:jc w:val="both"/>
                    <w:rPr>
                      <w:color w:val="000000"/>
                      <w:shd w:val="clear" w:color="auto" w:fill="E3E7E9"/>
                      <w:lang w:eastAsia="en-US"/>
                    </w:rPr>
                  </w:pPr>
                  <w:r w:rsidRPr="0033128B">
                    <w:rPr>
                      <w:lang w:eastAsia="en-US"/>
                    </w:rPr>
                    <w:t xml:space="preserve">MŠMT </w:t>
                  </w:r>
                  <w:r w:rsidR="0033128B" w:rsidRPr="0033128B">
                    <w:rPr>
                      <w:lang w:eastAsia="en-US"/>
                    </w:rPr>
                    <w:t xml:space="preserve">- </w:t>
                  </w:r>
                  <w:r w:rsidRPr="0033128B">
                    <w:rPr>
                      <w:color w:val="000000"/>
                      <w:lang w:eastAsia="en-US"/>
                    </w:rPr>
                    <w:t>Předcházení šoku z reality u budoucích učitelů mateřských a základních škol v období profesního startu (spoluřešitel).</w:t>
                  </w:r>
                </w:p>
              </w:tc>
            </w:tr>
          </w:tbl>
          <w:p w:rsidR="002F70AB" w:rsidRPr="00B8124C" w:rsidRDefault="002F70AB" w:rsidP="00690E7E">
            <w:pPr>
              <w:spacing w:line="256" w:lineRule="auto"/>
              <w:rPr>
                <w:i/>
                <w:lang w:eastAsia="en-US"/>
              </w:rPr>
            </w:pPr>
            <w:r w:rsidRPr="00B8124C">
              <w:rPr>
                <w:i/>
                <w:lang w:eastAsia="en-US"/>
              </w:rPr>
              <w:t>Profesní činnost vztahující se k zabezpečovaným předmětům</w:t>
            </w:r>
          </w:p>
          <w:p w:rsidR="002F70AB" w:rsidRDefault="002F70AB" w:rsidP="00690E7E">
            <w:pPr>
              <w:spacing w:line="256" w:lineRule="auto"/>
              <w:rPr>
                <w:lang w:eastAsia="en-US"/>
              </w:rPr>
            </w:pPr>
            <w:r>
              <w:rPr>
                <w:lang w:eastAsia="en-US"/>
              </w:rPr>
              <w:t>Osvědčení k výkonu zdravotnického povolání bez odborného dohledu v oboru Všeobecná sestra.</w:t>
            </w:r>
          </w:p>
          <w:p w:rsidR="002F70AB" w:rsidRDefault="002F70AB" w:rsidP="00690E7E">
            <w:pPr>
              <w:spacing w:line="256" w:lineRule="auto"/>
              <w:rPr>
                <w:lang w:eastAsia="en-US"/>
              </w:rPr>
            </w:pPr>
            <w:r>
              <w:rPr>
                <w:lang w:eastAsia="en-US"/>
              </w:rPr>
              <w:t xml:space="preserve">2015 Certifikovaný kurz Interní auditor ve zdravotnickém zařízení. </w:t>
            </w:r>
          </w:p>
          <w:p w:rsidR="002F70AB" w:rsidRDefault="002F70AB" w:rsidP="00690E7E">
            <w:pPr>
              <w:spacing w:line="256" w:lineRule="auto"/>
              <w:rPr>
                <w:lang w:eastAsia="en-US"/>
              </w:rPr>
            </w:pPr>
            <w:r>
              <w:rPr>
                <w:lang w:eastAsia="en-US"/>
              </w:rPr>
              <w:t xml:space="preserve">2017–dosud </w:t>
            </w:r>
            <w:r>
              <w:rPr>
                <w:rFonts w:eastAsia="Calibri"/>
                <w:lang w:eastAsia="en-US"/>
              </w:rPr>
              <w:t>Národní centrum ošetřovatelství a nelékařských zdravotnických oborů, Specializace Ošetřovatelská péče v chirurgických oborech.</w:t>
            </w:r>
          </w:p>
        </w:tc>
      </w:tr>
      <w:tr w:rsidR="002F70AB" w:rsidTr="00B8124C">
        <w:trPr>
          <w:gridAfter w:val="1"/>
          <w:wAfter w:w="9" w:type="dxa"/>
          <w:trHeight w:val="218"/>
        </w:trPr>
        <w:tc>
          <w:tcPr>
            <w:tcW w:w="9855" w:type="dxa"/>
            <w:gridSpan w:val="17"/>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lastRenderedPageBreak/>
              <w:t>Působení v zahraničí</w:t>
            </w:r>
          </w:p>
        </w:tc>
      </w:tr>
      <w:tr w:rsidR="002F70AB" w:rsidTr="00B8124C">
        <w:trPr>
          <w:gridAfter w:val="1"/>
          <w:wAfter w:w="9" w:type="dxa"/>
          <w:trHeight w:val="178"/>
        </w:trPr>
        <w:tc>
          <w:tcPr>
            <w:tcW w:w="9855" w:type="dxa"/>
            <w:gridSpan w:val="17"/>
            <w:tcBorders>
              <w:top w:val="single" w:sz="4" w:space="0" w:color="auto"/>
              <w:left w:val="single" w:sz="4" w:space="0" w:color="auto"/>
              <w:bottom w:val="single" w:sz="4" w:space="0" w:color="auto"/>
              <w:right w:val="single" w:sz="4" w:space="0" w:color="auto"/>
            </w:tcBorders>
            <w:hideMark/>
          </w:tcPr>
          <w:p w:rsidR="002F70AB" w:rsidRDefault="002F70AB" w:rsidP="00690E7E">
            <w:pPr>
              <w:tabs>
                <w:tab w:val="left" w:pos="980"/>
              </w:tabs>
              <w:spacing w:line="256" w:lineRule="auto"/>
              <w:rPr>
                <w:lang w:eastAsia="en-US"/>
              </w:rPr>
            </w:pPr>
            <w:r>
              <w:rPr>
                <w:lang w:eastAsia="en-US"/>
              </w:rPr>
              <w:t>2013 Trenčianská univerzita Alexandra Dubčeka v Trenčíne, Fakulta zdravotníctva, přednášející.</w:t>
            </w:r>
          </w:p>
          <w:p w:rsidR="002F70AB" w:rsidRDefault="002F70AB" w:rsidP="00690E7E">
            <w:pPr>
              <w:tabs>
                <w:tab w:val="left" w:pos="980"/>
              </w:tabs>
              <w:spacing w:line="256" w:lineRule="auto"/>
              <w:rPr>
                <w:b/>
                <w:lang w:eastAsia="en-US"/>
              </w:rPr>
            </w:pPr>
            <w:r>
              <w:rPr>
                <w:lang w:eastAsia="en-US"/>
              </w:rPr>
              <w:t>2014 Trnavská univerzita v Trnavě, Fakulta zdravotníctva a sociálnej práce, přednášející.                                                                        2015 Katolícka univerzita v Ružomberku, Fakulta zdravotníctva, přednášející.</w:t>
            </w:r>
          </w:p>
        </w:tc>
      </w:tr>
      <w:tr w:rsidR="002F70AB" w:rsidTr="00B8124C">
        <w:trPr>
          <w:gridAfter w:val="1"/>
          <w:wAfter w:w="9" w:type="dxa"/>
          <w:cantSplit/>
          <w:trHeight w:val="140"/>
        </w:trPr>
        <w:tc>
          <w:tcPr>
            <w:tcW w:w="251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 xml:space="preserve">Podpis </w:t>
            </w:r>
          </w:p>
        </w:tc>
        <w:tc>
          <w:tcPr>
            <w:tcW w:w="4534" w:type="dxa"/>
            <w:gridSpan w:val="5"/>
            <w:tcBorders>
              <w:top w:val="single" w:sz="4" w:space="0" w:color="auto"/>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lang w:eastAsia="en-US"/>
              </w:rPr>
            </w:pPr>
            <w:r>
              <w:rPr>
                <w:b/>
                <w:lang w:eastAsia="en-US"/>
              </w:rPr>
              <w:t>datum</w:t>
            </w:r>
          </w:p>
        </w:tc>
        <w:tc>
          <w:tcPr>
            <w:tcW w:w="2019" w:type="dxa"/>
            <w:gridSpan w:val="6"/>
            <w:tcBorders>
              <w:top w:val="single" w:sz="4" w:space="0" w:color="auto"/>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p>
        </w:tc>
      </w:tr>
    </w:tbl>
    <w:p w:rsidR="00594FD8" w:rsidRDefault="00594FD8">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68"/>
        <w:gridCol w:w="994"/>
        <w:gridCol w:w="709"/>
        <w:gridCol w:w="77"/>
        <w:gridCol w:w="698"/>
        <w:gridCol w:w="709"/>
        <w:gridCol w:w="709"/>
      </w:tblGrid>
      <w:tr w:rsidR="00F60593" w:rsidTr="00B8124C">
        <w:tc>
          <w:tcPr>
            <w:tcW w:w="9956" w:type="dxa"/>
            <w:gridSpan w:val="11"/>
            <w:tcBorders>
              <w:bottom w:val="double" w:sz="4" w:space="0" w:color="auto"/>
            </w:tcBorders>
            <w:shd w:val="clear" w:color="auto" w:fill="BDD6EE"/>
          </w:tcPr>
          <w:p w:rsidR="00F60593" w:rsidRDefault="00F60593" w:rsidP="00A43F06">
            <w:pPr>
              <w:jc w:val="both"/>
              <w:rPr>
                <w:b/>
                <w:sz w:val="28"/>
              </w:rPr>
            </w:pPr>
            <w:r>
              <w:rPr>
                <w:b/>
                <w:sz w:val="28"/>
              </w:rPr>
              <w:lastRenderedPageBreak/>
              <w:t>C-I – Personální zabezpečení</w:t>
            </w:r>
          </w:p>
        </w:tc>
      </w:tr>
      <w:tr w:rsidR="00F60593" w:rsidTr="00B8124C">
        <w:tc>
          <w:tcPr>
            <w:tcW w:w="2518" w:type="dxa"/>
            <w:tcBorders>
              <w:top w:val="double" w:sz="4" w:space="0" w:color="auto"/>
            </w:tcBorders>
            <w:shd w:val="clear" w:color="auto" w:fill="F7CAAC"/>
          </w:tcPr>
          <w:p w:rsidR="00F60593" w:rsidRDefault="00F60593" w:rsidP="00A43F06">
            <w:pPr>
              <w:jc w:val="both"/>
              <w:rPr>
                <w:b/>
              </w:rPr>
            </w:pPr>
            <w:r>
              <w:rPr>
                <w:b/>
              </w:rPr>
              <w:t>Vysoká škola</w:t>
            </w:r>
          </w:p>
        </w:tc>
        <w:tc>
          <w:tcPr>
            <w:tcW w:w="7438" w:type="dxa"/>
            <w:gridSpan w:val="10"/>
          </w:tcPr>
          <w:p w:rsidR="00F60593" w:rsidRDefault="00F60593" w:rsidP="00A43F06">
            <w:pPr>
              <w:jc w:val="both"/>
            </w:pPr>
            <w:r>
              <w:t>Univerzita Tomáše Bati ve Zlíně</w:t>
            </w:r>
          </w:p>
        </w:tc>
      </w:tr>
      <w:tr w:rsidR="00F60593" w:rsidTr="00B8124C">
        <w:tc>
          <w:tcPr>
            <w:tcW w:w="2518" w:type="dxa"/>
            <w:shd w:val="clear" w:color="auto" w:fill="F7CAAC"/>
          </w:tcPr>
          <w:p w:rsidR="00F60593" w:rsidRDefault="00F60593" w:rsidP="00A43F06">
            <w:pPr>
              <w:jc w:val="both"/>
              <w:rPr>
                <w:b/>
              </w:rPr>
            </w:pPr>
            <w:r>
              <w:rPr>
                <w:b/>
              </w:rPr>
              <w:t>Součást vysoké školy</w:t>
            </w:r>
          </w:p>
        </w:tc>
        <w:tc>
          <w:tcPr>
            <w:tcW w:w="7438" w:type="dxa"/>
            <w:gridSpan w:val="10"/>
          </w:tcPr>
          <w:p w:rsidR="00F60593" w:rsidRDefault="00F60593" w:rsidP="00A43F06">
            <w:pPr>
              <w:jc w:val="both"/>
            </w:pPr>
            <w:r>
              <w:t>Fakulta managementu a ekonomiky</w:t>
            </w:r>
          </w:p>
        </w:tc>
      </w:tr>
      <w:tr w:rsidR="00F60593" w:rsidTr="00B8124C">
        <w:tc>
          <w:tcPr>
            <w:tcW w:w="2518" w:type="dxa"/>
            <w:shd w:val="clear" w:color="auto" w:fill="F7CAAC"/>
          </w:tcPr>
          <w:p w:rsidR="00F60593" w:rsidRDefault="00F60593" w:rsidP="00A43F06">
            <w:pPr>
              <w:jc w:val="both"/>
              <w:rPr>
                <w:b/>
              </w:rPr>
            </w:pPr>
            <w:r>
              <w:rPr>
                <w:b/>
              </w:rPr>
              <w:t>Název studijního programu</w:t>
            </w:r>
          </w:p>
        </w:tc>
        <w:tc>
          <w:tcPr>
            <w:tcW w:w="7438" w:type="dxa"/>
            <w:gridSpan w:val="10"/>
          </w:tcPr>
          <w:p w:rsidR="00F60593" w:rsidRDefault="00F60593" w:rsidP="00A43F06">
            <w:pPr>
              <w:jc w:val="both"/>
            </w:pPr>
            <w:r>
              <w:t>Management ve zdravotnictví</w:t>
            </w:r>
          </w:p>
        </w:tc>
      </w:tr>
      <w:tr w:rsidR="00F60593" w:rsidTr="00B8124C">
        <w:tc>
          <w:tcPr>
            <w:tcW w:w="2518" w:type="dxa"/>
            <w:shd w:val="clear" w:color="auto" w:fill="F7CAAC"/>
          </w:tcPr>
          <w:p w:rsidR="00F60593" w:rsidRDefault="00F60593" w:rsidP="00A43F06">
            <w:pPr>
              <w:jc w:val="both"/>
              <w:rPr>
                <w:b/>
              </w:rPr>
            </w:pPr>
            <w:r>
              <w:rPr>
                <w:b/>
              </w:rPr>
              <w:t>Jméno a příjmení</w:t>
            </w:r>
          </w:p>
        </w:tc>
        <w:tc>
          <w:tcPr>
            <w:tcW w:w="4536" w:type="dxa"/>
            <w:gridSpan w:val="5"/>
          </w:tcPr>
          <w:p w:rsidR="00F60593" w:rsidRDefault="00F60593" w:rsidP="00A43F06">
            <w:pPr>
              <w:jc w:val="both"/>
            </w:pPr>
            <w:r>
              <w:t>Pavla STAŇKOVÁ</w:t>
            </w:r>
          </w:p>
        </w:tc>
        <w:tc>
          <w:tcPr>
            <w:tcW w:w="709" w:type="dxa"/>
            <w:shd w:val="clear" w:color="auto" w:fill="F7CAAC"/>
          </w:tcPr>
          <w:p w:rsidR="00F60593" w:rsidRDefault="00F60593" w:rsidP="00A43F06">
            <w:pPr>
              <w:jc w:val="both"/>
              <w:rPr>
                <w:b/>
              </w:rPr>
            </w:pPr>
            <w:r>
              <w:rPr>
                <w:b/>
              </w:rPr>
              <w:t>Tituly</w:t>
            </w:r>
          </w:p>
        </w:tc>
        <w:tc>
          <w:tcPr>
            <w:tcW w:w="2193" w:type="dxa"/>
            <w:gridSpan w:val="4"/>
          </w:tcPr>
          <w:p w:rsidR="00F60593" w:rsidRDefault="00F60593" w:rsidP="00A43F06">
            <w:pPr>
              <w:jc w:val="both"/>
            </w:pPr>
            <w:r>
              <w:t>doc. Ing.</w:t>
            </w:r>
            <w:r w:rsidR="00835029">
              <w:t>,</w:t>
            </w:r>
            <w:r>
              <w:t xml:space="preserve"> Ph.D.</w:t>
            </w:r>
          </w:p>
        </w:tc>
      </w:tr>
      <w:tr w:rsidR="00F60593" w:rsidTr="00B8124C">
        <w:tc>
          <w:tcPr>
            <w:tcW w:w="2518" w:type="dxa"/>
            <w:shd w:val="clear" w:color="auto" w:fill="F7CAAC"/>
          </w:tcPr>
          <w:p w:rsidR="00F60593" w:rsidRDefault="00F60593" w:rsidP="00A43F06">
            <w:pPr>
              <w:jc w:val="both"/>
              <w:rPr>
                <w:b/>
              </w:rPr>
            </w:pPr>
            <w:r>
              <w:rPr>
                <w:b/>
              </w:rPr>
              <w:t>Rok narození</w:t>
            </w:r>
          </w:p>
        </w:tc>
        <w:tc>
          <w:tcPr>
            <w:tcW w:w="829" w:type="dxa"/>
          </w:tcPr>
          <w:p w:rsidR="00F60593" w:rsidRDefault="00F60593" w:rsidP="00A43F06">
            <w:pPr>
              <w:jc w:val="both"/>
            </w:pPr>
            <w:r>
              <w:t>1972</w:t>
            </w:r>
          </w:p>
        </w:tc>
        <w:tc>
          <w:tcPr>
            <w:tcW w:w="1864" w:type="dxa"/>
            <w:shd w:val="clear" w:color="auto" w:fill="F7CAAC"/>
          </w:tcPr>
          <w:p w:rsidR="00F60593" w:rsidRDefault="00F60593" w:rsidP="00A43F06">
            <w:pPr>
              <w:jc w:val="both"/>
              <w:rPr>
                <w:b/>
              </w:rPr>
            </w:pPr>
            <w:r>
              <w:rPr>
                <w:b/>
              </w:rPr>
              <w:t>typ vztahu k VŠ</w:t>
            </w:r>
          </w:p>
        </w:tc>
        <w:tc>
          <w:tcPr>
            <w:tcW w:w="849" w:type="dxa"/>
            <w:gridSpan w:val="2"/>
          </w:tcPr>
          <w:p w:rsidR="00F60593" w:rsidRDefault="00F60593" w:rsidP="00A43F06">
            <w:pPr>
              <w:jc w:val="both"/>
            </w:pPr>
            <w:r>
              <w:t>PP</w:t>
            </w:r>
          </w:p>
        </w:tc>
        <w:tc>
          <w:tcPr>
            <w:tcW w:w="994" w:type="dxa"/>
            <w:shd w:val="clear" w:color="auto" w:fill="F7CAAC"/>
          </w:tcPr>
          <w:p w:rsidR="00F60593" w:rsidRDefault="00F60593" w:rsidP="00A43F06">
            <w:pPr>
              <w:jc w:val="both"/>
              <w:rPr>
                <w:b/>
              </w:rPr>
            </w:pPr>
            <w:r>
              <w:rPr>
                <w:b/>
              </w:rPr>
              <w:t>rozsah</w:t>
            </w:r>
          </w:p>
        </w:tc>
        <w:tc>
          <w:tcPr>
            <w:tcW w:w="709" w:type="dxa"/>
          </w:tcPr>
          <w:p w:rsidR="00F60593" w:rsidRDefault="00F60593" w:rsidP="00A43F06">
            <w:pPr>
              <w:jc w:val="both"/>
            </w:pPr>
            <w:r>
              <w:t xml:space="preserve">40 </w:t>
            </w:r>
          </w:p>
        </w:tc>
        <w:tc>
          <w:tcPr>
            <w:tcW w:w="775" w:type="dxa"/>
            <w:gridSpan w:val="2"/>
            <w:shd w:val="clear" w:color="auto" w:fill="F7CAAC"/>
          </w:tcPr>
          <w:p w:rsidR="00F60593" w:rsidRDefault="00F60593" w:rsidP="00A43F06">
            <w:pPr>
              <w:jc w:val="both"/>
              <w:rPr>
                <w:b/>
              </w:rPr>
            </w:pPr>
            <w:r>
              <w:rPr>
                <w:b/>
              </w:rPr>
              <w:t>do kdy</w:t>
            </w:r>
          </w:p>
        </w:tc>
        <w:tc>
          <w:tcPr>
            <w:tcW w:w="1418" w:type="dxa"/>
            <w:gridSpan w:val="2"/>
          </w:tcPr>
          <w:p w:rsidR="00F60593" w:rsidRDefault="00F60593" w:rsidP="00A43F06">
            <w:pPr>
              <w:jc w:val="both"/>
            </w:pPr>
            <w:r>
              <w:t>N</w:t>
            </w:r>
          </w:p>
        </w:tc>
      </w:tr>
      <w:tr w:rsidR="00F60593" w:rsidTr="00B8124C">
        <w:tc>
          <w:tcPr>
            <w:tcW w:w="5211" w:type="dxa"/>
            <w:gridSpan w:val="3"/>
            <w:shd w:val="clear" w:color="auto" w:fill="F7CAAC"/>
          </w:tcPr>
          <w:p w:rsidR="00F60593" w:rsidRDefault="00F60593" w:rsidP="00A43F06">
            <w:pPr>
              <w:jc w:val="both"/>
              <w:rPr>
                <w:b/>
              </w:rPr>
            </w:pPr>
            <w:r>
              <w:rPr>
                <w:b/>
              </w:rPr>
              <w:t>Typ vztahu na součásti VŠ, která uskutečňuje st. program</w:t>
            </w:r>
          </w:p>
        </w:tc>
        <w:tc>
          <w:tcPr>
            <w:tcW w:w="849" w:type="dxa"/>
            <w:gridSpan w:val="2"/>
          </w:tcPr>
          <w:p w:rsidR="00F60593" w:rsidRDefault="00F60593" w:rsidP="00A43F06">
            <w:pPr>
              <w:jc w:val="both"/>
            </w:pPr>
            <w:r>
              <w:t>PP</w:t>
            </w:r>
          </w:p>
        </w:tc>
        <w:tc>
          <w:tcPr>
            <w:tcW w:w="994" w:type="dxa"/>
            <w:shd w:val="clear" w:color="auto" w:fill="F7CAAC"/>
          </w:tcPr>
          <w:p w:rsidR="00F60593" w:rsidRDefault="00F60593" w:rsidP="00A43F06">
            <w:pPr>
              <w:jc w:val="both"/>
              <w:rPr>
                <w:b/>
              </w:rPr>
            </w:pPr>
            <w:r>
              <w:rPr>
                <w:b/>
              </w:rPr>
              <w:t>rozsah</w:t>
            </w:r>
          </w:p>
        </w:tc>
        <w:tc>
          <w:tcPr>
            <w:tcW w:w="709" w:type="dxa"/>
          </w:tcPr>
          <w:p w:rsidR="00F60593" w:rsidRDefault="00F60593" w:rsidP="00A43F06">
            <w:pPr>
              <w:jc w:val="both"/>
            </w:pPr>
            <w:r>
              <w:t>40</w:t>
            </w:r>
          </w:p>
        </w:tc>
        <w:tc>
          <w:tcPr>
            <w:tcW w:w="775" w:type="dxa"/>
            <w:gridSpan w:val="2"/>
            <w:shd w:val="clear" w:color="auto" w:fill="F7CAAC"/>
          </w:tcPr>
          <w:p w:rsidR="00F60593" w:rsidRDefault="00F60593" w:rsidP="00A43F06">
            <w:pPr>
              <w:jc w:val="both"/>
              <w:rPr>
                <w:b/>
              </w:rPr>
            </w:pPr>
            <w:r>
              <w:rPr>
                <w:b/>
              </w:rPr>
              <w:t>do kdy</w:t>
            </w:r>
          </w:p>
        </w:tc>
        <w:tc>
          <w:tcPr>
            <w:tcW w:w="1418" w:type="dxa"/>
            <w:gridSpan w:val="2"/>
          </w:tcPr>
          <w:p w:rsidR="00F60593" w:rsidRDefault="00F60593" w:rsidP="00A43F06">
            <w:pPr>
              <w:jc w:val="both"/>
            </w:pPr>
            <w:r>
              <w:t>N</w:t>
            </w:r>
          </w:p>
        </w:tc>
      </w:tr>
      <w:tr w:rsidR="00F60593" w:rsidTr="00B8124C">
        <w:tc>
          <w:tcPr>
            <w:tcW w:w="6060" w:type="dxa"/>
            <w:gridSpan w:val="5"/>
            <w:shd w:val="clear" w:color="auto" w:fill="F7CAAC"/>
          </w:tcPr>
          <w:p w:rsidR="00F60593" w:rsidRDefault="00F60593" w:rsidP="00A43F06">
            <w:pPr>
              <w:jc w:val="both"/>
            </w:pPr>
            <w:r>
              <w:rPr>
                <w:b/>
              </w:rPr>
              <w:t>Další současná působení jako akademický pracovník na jiných VŠ</w:t>
            </w:r>
          </w:p>
        </w:tc>
        <w:tc>
          <w:tcPr>
            <w:tcW w:w="1703" w:type="dxa"/>
            <w:gridSpan w:val="2"/>
            <w:shd w:val="clear" w:color="auto" w:fill="F7CAAC"/>
          </w:tcPr>
          <w:p w:rsidR="00F60593" w:rsidRDefault="00F60593" w:rsidP="00A43F06">
            <w:pPr>
              <w:jc w:val="both"/>
              <w:rPr>
                <w:b/>
              </w:rPr>
            </w:pPr>
            <w:r>
              <w:rPr>
                <w:b/>
              </w:rPr>
              <w:t>typ prac. vztahu</w:t>
            </w:r>
          </w:p>
        </w:tc>
        <w:tc>
          <w:tcPr>
            <w:tcW w:w="2193" w:type="dxa"/>
            <w:gridSpan w:val="4"/>
            <w:shd w:val="clear" w:color="auto" w:fill="F7CAAC"/>
          </w:tcPr>
          <w:p w:rsidR="00F60593" w:rsidRDefault="00F60593" w:rsidP="00A43F06">
            <w:pPr>
              <w:jc w:val="both"/>
              <w:rPr>
                <w:b/>
              </w:rPr>
            </w:pPr>
            <w:r>
              <w:rPr>
                <w:b/>
              </w:rPr>
              <w:t>rozsah</w:t>
            </w:r>
          </w:p>
        </w:tc>
      </w:tr>
      <w:tr w:rsidR="00F60593" w:rsidTr="00B8124C">
        <w:tc>
          <w:tcPr>
            <w:tcW w:w="6060" w:type="dxa"/>
            <w:gridSpan w:val="5"/>
          </w:tcPr>
          <w:p w:rsidR="00F60593" w:rsidRDefault="00F60593" w:rsidP="00A43F06">
            <w:pPr>
              <w:jc w:val="both"/>
            </w:pPr>
          </w:p>
        </w:tc>
        <w:tc>
          <w:tcPr>
            <w:tcW w:w="1703" w:type="dxa"/>
            <w:gridSpan w:val="2"/>
          </w:tcPr>
          <w:p w:rsidR="00F60593" w:rsidRDefault="00F60593" w:rsidP="00A43F06">
            <w:pPr>
              <w:jc w:val="both"/>
            </w:pPr>
          </w:p>
        </w:tc>
        <w:tc>
          <w:tcPr>
            <w:tcW w:w="2193" w:type="dxa"/>
            <w:gridSpan w:val="4"/>
          </w:tcPr>
          <w:p w:rsidR="00F60593" w:rsidRDefault="00F60593" w:rsidP="00A43F06">
            <w:pPr>
              <w:jc w:val="both"/>
            </w:pPr>
          </w:p>
        </w:tc>
      </w:tr>
      <w:tr w:rsidR="00F60593" w:rsidTr="00B8124C">
        <w:tc>
          <w:tcPr>
            <w:tcW w:w="6060" w:type="dxa"/>
            <w:gridSpan w:val="5"/>
          </w:tcPr>
          <w:p w:rsidR="00F60593" w:rsidRDefault="00F60593" w:rsidP="00A43F06">
            <w:pPr>
              <w:jc w:val="both"/>
            </w:pPr>
          </w:p>
        </w:tc>
        <w:tc>
          <w:tcPr>
            <w:tcW w:w="1703" w:type="dxa"/>
            <w:gridSpan w:val="2"/>
          </w:tcPr>
          <w:p w:rsidR="00F60593" w:rsidRDefault="00F60593" w:rsidP="00A43F06">
            <w:pPr>
              <w:jc w:val="both"/>
            </w:pPr>
          </w:p>
        </w:tc>
        <w:tc>
          <w:tcPr>
            <w:tcW w:w="2193" w:type="dxa"/>
            <w:gridSpan w:val="4"/>
          </w:tcPr>
          <w:p w:rsidR="00F60593" w:rsidRDefault="00F60593" w:rsidP="00A43F06">
            <w:pPr>
              <w:jc w:val="both"/>
            </w:pPr>
          </w:p>
        </w:tc>
      </w:tr>
      <w:tr w:rsidR="00F60593" w:rsidTr="00B8124C">
        <w:tc>
          <w:tcPr>
            <w:tcW w:w="6060" w:type="dxa"/>
            <w:gridSpan w:val="5"/>
          </w:tcPr>
          <w:p w:rsidR="00F60593" w:rsidRDefault="00F60593" w:rsidP="00A43F06">
            <w:pPr>
              <w:jc w:val="both"/>
            </w:pPr>
          </w:p>
        </w:tc>
        <w:tc>
          <w:tcPr>
            <w:tcW w:w="1703" w:type="dxa"/>
            <w:gridSpan w:val="2"/>
          </w:tcPr>
          <w:p w:rsidR="00F60593" w:rsidRDefault="00F60593" w:rsidP="00A43F06">
            <w:pPr>
              <w:jc w:val="both"/>
            </w:pPr>
          </w:p>
        </w:tc>
        <w:tc>
          <w:tcPr>
            <w:tcW w:w="2193" w:type="dxa"/>
            <w:gridSpan w:val="4"/>
          </w:tcPr>
          <w:p w:rsidR="00F60593" w:rsidRDefault="00F60593" w:rsidP="00A43F06">
            <w:pPr>
              <w:jc w:val="both"/>
            </w:pPr>
          </w:p>
        </w:tc>
      </w:tr>
      <w:tr w:rsidR="00F60593" w:rsidTr="00B8124C">
        <w:tc>
          <w:tcPr>
            <w:tcW w:w="6060" w:type="dxa"/>
            <w:gridSpan w:val="5"/>
          </w:tcPr>
          <w:p w:rsidR="00F60593" w:rsidRDefault="00F60593" w:rsidP="00A43F06">
            <w:pPr>
              <w:jc w:val="both"/>
            </w:pPr>
          </w:p>
        </w:tc>
        <w:tc>
          <w:tcPr>
            <w:tcW w:w="1703" w:type="dxa"/>
            <w:gridSpan w:val="2"/>
          </w:tcPr>
          <w:p w:rsidR="00F60593" w:rsidRDefault="00F60593" w:rsidP="00A43F06">
            <w:pPr>
              <w:jc w:val="both"/>
            </w:pPr>
          </w:p>
        </w:tc>
        <w:tc>
          <w:tcPr>
            <w:tcW w:w="2193" w:type="dxa"/>
            <w:gridSpan w:val="4"/>
          </w:tcPr>
          <w:p w:rsidR="00F60593" w:rsidRDefault="00F60593" w:rsidP="00A43F06">
            <w:pPr>
              <w:jc w:val="both"/>
            </w:pPr>
          </w:p>
        </w:tc>
      </w:tr>
      <w:tr w:rsidR="00F60593" w:rsidTr="00B8124C">
        <w:tc>
          <w:tcPr>
            <w:tcW w:w="9956" w:type="dxa"/>
            <w:gridSpan w:val="11"/>
            <w:shd w:val="clear" w:color="auto" w:fill="F7CAAC"/>
          </w:tcPr>
          <w:p w:rsidR="00F60593" w:rsidRDefault="00F60593" w:rsidP="00A43F06">
            <w:pPr>
              <w:jc w:val="both"/>
            </w:pPr>
            <w:r>
              <w:rPr>
                <w:b/>
              </w:rPr>
              <w:t>Předměty příslušného studijního programu a způsob zapojení do jejich výuky, příp. další zapojení do uskutečňování studijního programu</w:t>
            </w:r>
          </w:p>
        </w:tc>
      </w:tr>
      <w:tr w:rsidR="00F60593" w:rsidTr="00B8124C">
        <w:trPr>
          <w:trHeight w:val="1118"/>
        </w:trPr>
        <w:tc>
          <w:tcPr>
            <w:tcW w:w="9956" w:type="dxa"/>
            <w:gridSpan w:val="11"/>
            <w:tcBorders>
              <w:top w:val="nil"/>
            </w:tcBorders>
          </w:tcPr>
          <w:p w:rsidR="00F60593" w:rsidRDefault="00F60593" w:rsidP="00A43F06">
            <w:pPr>
              <w:jc w:val="both"/>
            </w:pPr>
            <w:r>
              <w:t>Marketing zdravotnických organizací - garant, přednášející (100%)</w:t>
            </w:r>
          </w:p>
          <w:p w:rsidR="00F60593" w:rsidRDefault="00F60593" w:rsidP="00A43F06">
            <w:pPr>
              <w:jc w:val="both"/>
            </w:pPr>
            <w:r w:rsidRPr="0091261A">
              <w:t>Příprava diplomové práce a odborná praxe</w:t>
            </w:r>
            <w:r>
              <w:t xml:space="preserve"> - garant, přednášející (100%)</w:t>
            </w:r>
          </w:p>
          <w:p w:rsidR="00F60593" w:rsidRDefault="00F60593" w:rsidP="00A43F06">
            <w:pPr>
              <w:jc w:val="both"/>
            </w:pPr>
            <w:r w:rsidRPr="0091261A">
              <w:t>Seminář k diplomové práci</w:t>
            </w:r>
            <w:r>
              <w:t xml:space="preserve"> - garant, přednášející (100%)</w:t>
            </w:r>
          </w:p>
          <w:p w:rsidR="00F60593" w:rsidRDefault="00F60593">
            <w:pPr>
              <w:jc w:val="both"/>
            </w:pPr>
            <w:r w:rsidRPr="0091261A">
              <w:t>Základy podnikatelství</w:t>
            </w:r>
            <w:r>
              <w:t xml:space="preserve"> - garant, přednášející (10%)</w:t>
            </w:r>
          </w:p>
        </w:tc>
      </w:tr>
      <w:tr w:rsidR="00F60593" w:rsidTr="00B8124C">
        <w:tc>
          <w:tcPr>
            <w:tcW w:w="9956" w:type="dxa"/>
            <w:gridSpan w:val="11"/>
            <w:shd w:val="clear" w:color="auto" w:fill="F7CAAC"/>
          </w:tcPr>
          <w:p w:rsidR="00F60593" w:rsidRDefault="00F60593" w:rsidP="00A43F06">
            <w:pPr>
              <w:jc w:val="both"/>
            </w:pPr>
            <w:r>
              <w:rPr>
                <w:b/>
              </w:rPr>
              <w:t xml:space="preserve">Údaje o vzdělání na VŠ </w:t>
            </w:r>
          </w:p>
        </w:tc>
      </w:tr>
      <w:tr w:rsidR="00F60593" w:rsidTr="00B8124C">
        <w:trPr>
          <w:trHeight w:val="1055"/>
        </w:trPr>
        <w:tc>
          <w:tcPr>
            <w:tcW w:w="9956" w:type="dxa"/>
            <w:gridSpan w:val="11"/>
          </w:tcPr>
          <w:p w:rsidR="003F0ECC" w:rsidRDefault="003F0ECC" w:rsidP="003F0ECC">
            <w:pPr>
              <w:jc w:val="both"/>
            </w:pPr>
            <w:r w:rsidRPr="006B6569">
              <w:rPr>
                <w:b/>
              </w:rPr>
              <w:t>2002</w:t>
            </w:r>
            <w:r>
              <w:rPr>
                <w:b/>
              </w:rPr>
              <w:t xml:space="preserve">              </w:t>
            </w:r>
            <w:r w:rsidRPr="006B18EA">
              <w:t xml:space="preserve"> Vysoké učení technické v Brně, Fakulta podnikatelská, doktorský studijní program Ekonomika a management,</w:t>
            </w:r>
          </w:p>
          <w:p w:rsidR="003F0ECC" w:rsidRDefault="003F0ECC" w:rsidP="003F0ECC">
            <w:pPr>
              <w:rPr>
                <w:b/>
              </w:rPr>
            </w:pPr>
            <w:r w:rsidRPr="006B18EA">
              <w:t xml:space="preserve"> </w:t>
            </w:r>
            <w:r>
              <w:t xml:space="preserve">                    </w:t>
            </w:r>
            <w:r w:rsidRPr="006B18EA">
              <w:t>studijní obor Řízení a ekonomika podniku (</w:t>
            </w:r>
            <w:r w:rsidRPr="00196FC8">
              <w:rPr>
                <w:b/>
              </w:rPr>
              <w:t>Ph.D</w:t>
            </w:r>
            <w:r w:rsidRPr="00835029">
              <w:rPr>
                <w:b/>
              </w:rPr>
              <w:t>.</w:t>
            </w:r>
            <w:r w:rsidRPr="006B18EA">
              <w:t>)</w:t>
            </w:r>
            <w:r w:rsidRPr="006B6569">
              <w:rPr>
                <w:b/>
              </w:rPr>
              <w:t xml:space="preserve"> </w:t>
            </w:r>
          </w:p>
          <w:p w:rsidR="003F0ECC" w:rsidRPr="006B18EA" w:rsidRDefault="003F0ECC" w:rsidP="003F0ECC">
            <w:r w:rsidRPr="006B6569">
              <w:rPr>
                <w:b/>
              </w:rPr>
              <w:t>1993-1995</w:t>
            </w:r>
            <w:r>
              <w:rPr>
                <w:b/>
              </w:rPr>
              <w:t xml:space="preserve">    </w:t>
            </w:r>
            <w:r w:rsidRPr="006B18EA">
              <w:t xml:space="preserve">Vysoká škola báňská – technická univerzita Ostrava, Ekonomická fakulta, Podnikatelství a management </w:t>
            </w:r>
            <w:r>
              <w:br/>
              <w:t xml:space="preserve">                     </w:t>
            </w:r>
            <w:r w:rsidRPr="006B18EA">
              <w:t>(</w:t>
            </w:r>
            <w:r w:rsidRPr="00196FC8">
              <w:rPr>
                <w:b/>
              </w:rPr>
              <w:t>Ing</w:t>
            </w:r>
            <w:r w:rsidRPr="006B18EA">
              <w:t>.)</w:t>
            </w:r>
          </w:p>
          <w:p w:rsidR="00F60593" w:rsidRDefault="00F60593">
            <w:pPr>
              <w:rPr>
                <w:b/>
              </w:rPr>
            </w:pPr>
            <w:r w:rsidRPr="006B6569">
              <w:rPr>
                <w:b/>
              </w:rPr>
              <w:t>1990-1993</w:t>
            </w:r>
            <w:r>
              <w:rPr>
                <w:b/>
              </w:rPr>
              <w:t xml:space="preserve">   </w:t>
            </w:r>
            <w:r w:rsidRPr="006B18EA">
              <w:t xml:space="preserve"> Vysoká škola báňská - technická univerzita Ostrava, Ekonomická fakulta, studijní obor Ekonomie, (</w:t>
            </w:r>
            <w:r w:rsidRPr="00196FC8">
              <w:rPr>
                <w:b/>
              </w:rPr>
              <w:t>Bc</w:t>
            </w:r>
            <w:r w:rsidRPr="00835029">
              <w:rPr>
                <w:b/>
              </w:rPr>
              <w:t>.</w:t>
            </w:r>
            <w:r w:rsidRPr="006B18EA">
              <w:t>)</w:t>
            </w:r>
          </w:p>
        </w:tc>
      </w:tr>
      <w:tr w:rsidR="00F60593" w:rsidTr="00B8124C">
        <w:tc>
          <w:tcPr>
            <w:tcW w:w="9956" w:type="dxa"/>
            <w:gridSpan w:val="11"/>
            <w:shd w:val="clear" w:color="auto" w:fill="F7CAAC"/>
          </w:tcPr>
          <w:p w:rsidR="00F60593" w:rsidRDefault="00F60593" w:rsidP="00A43F06">
            <w:pPr>
              <w:jc w:val="both"/>
              <w:rPr>
                <w:b/>
              </w:rPr>
            </w:pPr>
            <w:r>
              <w:rPr>
                <w:b/>
              </w:rPr>
              <w:t>Údaje o odborném působení od absolvování VŠ</w:t>
            </w:r>
          </w:p>
        </w:tc>
      </w:tr>
      <w:tr w:rsidR="00F60593" w:rsidTr="00B8124C">
        <w:trPr>
          <w:trHeight w:val="364"/>
        </w:trPr>
        <w:tc>
          <w:tcPr>
            <w:tcW w:w="9956" w:type="dxa"/>
            <w:gridSpan w:val="11"/>
          </w:tcPr>
          <w:p w:rsidR="00F60593" w:rsidRDefault="00F60593" w:rsidP="00A43F06">
            <w:pPr>
              <w:jc w:val="both"/>
            </w:pPr>
            <w:r w:rsidRPr="006B6569">
              <w:rPr>
                <w:b/>
              </w:rPr>
              <w:t>1995-dosud</w:t>
            </w:r>
            <w:r>
              <w:t xml:space="preserve">  </w:t>
            </w:r>
            <w:r>
              <w:rPr>
                <w:color w:val="000000"/>
                <w:szCs w:val="24"/>
              </w:rPr>
              <w:t>Univerzita Tomáše Bati ve Zlíně, Fakulta managementu a ekonomiky, akademický pracovník</w:t>
            </w:r>
          </w:p>
        </w:tc>
      </w:tr>
      <w:tr w:rsidR="00F60593" w:rsidTr="00B8124C">
        <w:trPr>
          <w:trHeight w:val="250"/>
        </w:trPr>
        <w:tc>
          <w:tcPr>
            <w:tcW w:w="9956" w:type="dxa"/>
            <w:gridSpan w:val="11"/>
            <w:shd w:val="clear" w:color="auto" w:fill="F7CAAC"/>
          </w:tcPr>
          <w:p w:rsidR="00F60593" w:rsidRDefault="00F60593" w:rsidP="00A43F06">
            <w:pPr>
              <w:jc w:val="both"/>
            </w:pPr>
            <w:r>
              <w:rPr>
                <w:b/>
              </w:rPr>
              <w:t>Zkušenosti s vedením kvalifikačních a rigorózních prací</w:t>
            </w:r>
          </w:p>
        </w:tc>
      </w:tr>
      <w:tr w:rsidR="00F60593" w:rsidTr="00B8124C">
        <w:trPr>
          <w:trHeight w:val="290"/>
        </w:trPr>
        <w:tc>
          <w:tcPr>
            <w:tcW w:w="9956" w:type="dxa"/>
            <w:gridSpan w:val="11"/>
          </w:tcPr>
          <w:p w:rsidR="00CD39D9" w:rsidRDefault="00CD39D9" w:rsidP="00CD39D9">
            <w:pPr>
              <w:jc w:val="both"/>
            </w:pPr>
            <w:r>
              <w:t>Počet vedených bakalářských prací – 30</w:t>
            </w:r>
          </w:p>
          <w:p w:rsidR="00CD39D9" w:rsidRDefault="00CD39D9" w:rsidP="00CD39D9">
            <w:pPr>
              <w:jc w:val="both"/>
            </w:pPr>
            <w:r>
              <w:t>Počet vedených diplomových prací – 125</w:t>
            </w:r>
          </w:p>
          <w:p w:rsidR="00F60593" w:rsidRDefault="00CD39D9" w:rsidP="00CD39D9">
            <w:pPr>
              <w:jc w:val="both"/>
            </w:pPr>
            <w:r>
              <w:t>Počet vedených disertačních prací - 1</w:t>
            </w:r>
          </w:p>
        </w:tc>
      </w:tr>
      <w:tr w:rsidR="00F60593" w:rsidTr="00B8124C">
        <w:trPr>
          <w:cantSplit/>
        </w:trPr>
        <w:tc>
          <w:tcPr>
            <w:tcW w:w="3347" w:type="dxa"/>
            <w:gridSpan w:val="2"/>
            <w:tcBorders>
              <w:top w:val="single" w:sz="12" w:space="0" w:color="auto"/>
            </w:tcBorders>
            <w:shd w:val="clear" w:color="auto" w:fill="F7CAAC"/>
          </w:tcPr>
          <w:p w:rsidR="00F60593" w:rsidRDefault="00F60593" w:rsidP="00A43F06">
            <w:pPr>
              <w:jc w:val="both"/>
            </w:pPr>
            <w:r>
              <w:rPr>
                <w:b/>
              </w:rPr>
              <w:t xml:space="preserve">Obor habilitačního řízení </w:t>
            </w:r>
          </w:p>
        </w:tc>
        <w:tc>
          <w:tcPr>
            <w:tcW w:w="2245" w:type="dxa"/>
            <w:gridSpan w:val="2"/>
            <w:tcBorders>
              <w:top w:val="single" w:sz="12" w:space="0" w:color="auto"/>
            </w:tcBorders>
            <w:shd w:val="clear" w:color="auto" w:fill="F7CAAC"/>
          </w:tcPr>
          <w:p w:rsidR="00F60593" w:rsidRDefault="00F60593" w:rsidP="00A43F0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60593" w:rsidRDefault="00F60593" w:rsidP="00A43F06">
            <w:pPr>
              <w:jc w:val="both"/>
            </w:pPr>
            <w:r>
              <w:rPr>
                <w:b/>
              </w:rPr>
              <w:t>Řízení konáno na VŠ</w:t>
            </w:r>
          </w:p>
        </w:tc>
        <w:tc>
          <w:tcPr>
            <w:tcW w:w="2116" w:type="dxa"/>
            <w:gridSpan w:val="3"/>
            <w:tcBorders>
              <w:top w:val="single" w:sz="12" w:space="0" w:color="auto"/>
              <w:left w:val="single" w:sz="12" w:space="0" w:color="auto"/>
            </w:tcBorders>
            <w:shd w:val="clear" w:color="auto" w:fill="F7CAAC"/>
          </w:tcPr>
          <w:p w:rsidR="00F60593" w:rsidRDefault="00F60593" w:rsidP="00A43F06">
            <w:pPr>
              <w:jc w:val="both"/>
              <w:rPr>
                <w:b/>
              </w:rPr>
            </w:pPr>
            <w:r>
              <w:rPr>
                <w:b/>
              </w:rPr>
              <w:t>Ohlasy publikací</w:t>
            </w:r>
          </w:p>
        </w:tc>
      </w:tr>
      <w:tr w:rsidR="00F60593" w:rsidTr="00B8124C">
        <w:trPr>
          <w:cantSplit/>
        </w:trPr>
        <w:tc>
          <w:tcPr>
            <w:tcW w:w="3347" w:type="dxa"/>
            <w:gridSpan w:val="2"/>
          </w:tcPr>
          <w:p w:rsidR="00F60593" w:rsidRDefault="00F60593" w:rsidP="00835029">
            <w:r w:rsidRPr="00E22B0F">
              <w:rPr>
                <w:bCs/>
              </w:rPr>
              <w:t>Management a ekonomika podniku</w:t>
            </w:r>
          </w:p>
        </w:tc>
        <w:tc>
          <w:tcPr>
            <w:tcW w:w="2245" w:type="dxa"/>
            <w:gridSpan w:val="2"/>
          </w:tcPr>
          <w:p w:rsidR="00F60593" w:rsidRPr="006B6569" w:rsidRDefault="00F60593" w:rsidP="00835029">
            <w:r w:rsidRPr="006B6569">
              <w:t>2014</w:t>
            </w:r>
          </w:p>
        </w:tc>
        <w:tc>
          <w:tcPr>
            <w:tcW w:w="2248" w:type="dxa"/>
            <w:gridSpan w:val="4"/>
            <w:tcBorders>
              <w:right w:val="single" w:sz="12" w:space="0" w:color="auto"/>
            </w:tcBorders>
          </w:tcPr>
          <w:p w:rsidR="00F60593" w:rsidRDefault="00F60593" w:rsidP="00835029">
            <w:r w:rsidRPr="00E22B0F">
              <w:rPr>
                <w:bCs/>
              </w:rPr>
              <w:t>Univerzita Tomáše Bati ve Zlíně</w:t>
            </w:r>
          </w:p>
        </w:tc>
        <w:tc>
          <w:tcPr>
            <w:tcW w:w="698" w:type="dxa"/>
            <w:tcBorders>
              <w:left w:val="single" w:sz="12" w:space="0" w:color="auto"/>
            </w:tcBorders>
            <w:shd w:val="clear" w:color="auto" w:fill="F7CAAC"/>
          </w:tcPr>
          <w:p w:rsidR="00F60593" w:rsidRDefault="00F60593" w:rsidP="00A43F06">
            <w:pPr>
              <w:jc w:val="both"/>
            </w:pPr>
            <w:r>
              <w:rPr>
                <w:b/>
              </w:rPr>
              <w:t>WOS</w:t>
            </w:r>
          </w:p>
        </w:tc>
        <w:tc>
          <w:tcPr>
            <w:tcW w:w="709" w:type="dxa"/>
            <w:shd w:val="clear" w:color="auto" w:fill="F7CAAC"/>
          </w:tcPr>
          <w:p w:rsidR="00F60593" w:rsidRDefault="00F60593" w:rsidP="00A43F06">
            <w:pPr>
              <w:jc w:val="both"/>
              <w:rPr>
                <w:sz w:val="18"/>
              </w:rPr>
            </w:pPr>
            <w:r>
              <w:rPr>
                <w:b/>
                <w:sz w:val="18"/>
              </w:rPr>
              <w:t>Scopus</w:t>
            </w:r>
          </w:p>
        </w:tc>
        <w:tc>
          <w:tcPr>
            <w:tcW w:w="709" w:type="dxa"/>
            <w:shd w:val="clear" w:color="auto" w:fill="F7CAAC"/>
          </w:tcPr>
          <w:p w:rsidR="00F60593" w:rsidRDefault="00F60593" w:rsidP="00A43F06">
            <w:pPr>
              <w:jc w:val="both"/>
            </w:pPr>
            <w:r>
              <w:rPr>
                <w:b/>
                <w:sz w:val="18"/>
              </w:rPr>
              <w:t>ostatní</w:t>
            </w:r>
          </w:p>
        </w:tc>
      </w:tr>
      <w:tr w:rsidR="00F60593" w:rsidTr="00B8124C">
        <w:trPr>
          <w:cantSplit/>
          <w:trHeight w:val="70"/>
        </w:trPr>
        <w:tc>
          <w:tcPr>
            <w:tcW w:w="3347" w:type="dxa"/>
            <w:gridSpan w:val="2"/>
            <w:shd w:val="clear" w:color="auto" w:fill="F7CAAC"/>
          </w:tcPr>
          <w:p w:rsidR="00F60593" w:rsidRDefault="00F60593" w:rsidP="00A43F06">
            <w:pPr>
              <w:jc w:val="both"/>
            </w:pPr>
            <w:r>
              <w:rPr>
                <w:b/>
              </w:rPr>
              <w:t>Obor jmenovacího řízení</w:t>
            </w:r>
          </w:p>
        </w:tc>
        <w:tc>
          <w:tcPr>
            <w:tcW w:w="2245" w:type="dxa"/>
            <w:gridSpan w:val="2"/>
            <w:shd w:val="clear" w:color="auto" w:fill="F7CAAC"/>
          </w:tcPr>
          <w:p w:rsidR="00F60593" w:rsidRDefault="00F60593" w:rsidP="00A43F06">
            <w:pPr>
              <w:jc w:val="both"/>
            </w:pPr>
            <w:r>
              <w:rPr>
                <w:b/>
              </w:rPr>
              <w:t>Rok udělení hodnosti</w:t>
            </w:r>
          </w:p>
        </w:tc>
        <w:tc>
          <w:tcPr>
            <w:tcW w:w="2248" w:type="dxa"/>
            <w:gridSpan w:val="4"/>
            <w:tcBorders>
              <w:right w:val="single" w:sz="12" w:space="0" w:color="auto"/>
            </w:tcBorders>
            <w:shd w:val="clear" w:color="auto" w:fill="F7CAAC"/>
          </w:tcPr>
          <w:p w:rsidR="00F60593" w:rsidRDefault="00F60593" w:rsidP="00A43F06">
            <w:pPr>
              <w:jc w:val="both"/>
            </w:pPr>
            <w:r>
              <w:rPr>
                <w:b/>
              </w:rPr>
              <w:t>Řízení konáno na VŠ</w:t>
            </w:r>
          </w:p>
        </w:tc>
        <w:tc>
          <w:tcPr>
            <w:tcW w:w="698" w:type="dxa"/>
            <w:vMerge w:val="restart"/>
            <w:tcBorders>
              <w:left w:val="single" w:sz="12" w:space="0" w:color="auto"/>
            </w:tcBorders>
          </w:tcPr>
          <w:p w:rsidR="00F60593" w:rsidRDefault="00CD39D9" w:rsidP="00A43F06">
            <w:pPr>
              <w:jc w:val="center"/>
              <w:rPr>
                <w:b/>
              </w:rPr>
            </w:pPr>
            <w:r>
              <w:rPr>
                <w:b/>
              </w:rPr>
              <w:t>10</w:t>
            </w:r>
          </w:p>
        </w:tc>
        <w:tc>
          <w:tcPr>
            <w:tcW w:w="709" w:type="dxa"/>
            <w:vMerge w:val="restart"/>
          </w:tcPr>
          <w:p w:rsidR="00F60593" w:rsidRDefault="00CD39D9" w:rsidP="00A43F06">
            <w:pPr>
              <w:jc w:val="center"/>
              <w:rPr>
                <w:b/>
              </w:rPr>
            </w:pPr>
            <w:r>
              <w:rPr>
                <w:b/>
              </w:rPr>
              <w:t>11</w:t>
            </w:r>
          </w:p>
        </w:tc>
        <w:tc>
          <w:tcPr>
            <w:tcW w:w="709" w:type="dxa"/>
            <w:vMerge w:val="restart"/>
          </w:tcPr>
          <w:p w:rsidR="00F60593" w:rsidRPr="006F3C4F" w:rsidRDefault="00F60593" w:rsidP="00A43F06">
            <w:pPr>
              <w:jc w:val="center"/>
              <w:rPr>
                <w:b/>
              </w:rPr>
            </w:pPr>
            <w:r>
              <w:rPr>
                <w:b/>
              </w:rPr>
              <w:t>24</w:t>
            </w:r>
          </w:p>
        </w:tc>
      </w:tr>
      <w:tr w:rsidR="00F60593" w:rsidTr="00B8124C">
        <w:trPr>
          <w:trHeight w:val="205"/>
        </w:trPr>
        <w:tc>
          <w:tcPr>
            <w:tcW w:w="3347" w:type="dxa"/>
            <w:gridSpan w:val="2"/>
          </w:tcPr>
          <w:p w:rsidR="00F60593" w:rsidRDefault="00F60593" w:rsidP="00A43F06">
            <w:pPr>
              <w:jc w:val="both"/>
            </w:pPr>
          </w:p>
        </w:tc>
        <w:tc>
          <w:tcPr>
            <w:tcW w:w="2245" w:type="dxa"/>
            <w:gridSpan w:val="2"/>
          </w:tcPr>
          <w:p w:rsidR="00F60593" w:rsidRDefault="00F60593" w:rsidP="00A43F06">
            <w:pPr>
              <w:jc w:val="both"/>
            </w:pPr>
          </w:p>
        </w:tc>
        <w:tc>
          <w:tcPr>
            <w:tcW w:w="2248" w:type="dxa"/>
            <w:gridSpan w:val="4"/>
            <w:tcBorders>
              <w:right w:val="single" w:sz="12" w:space="0" w:color="auto"/>
            </w:tcBorders>
          </w:tcPr>
          <w:p w:rsidR="00F60593" w:rsidRDefault="00F60593" w:rsidP="00A43F06">
            <w:pPr>
              <w:jc w:val="both"/>
            </w:pPr>
          </w:p>
        </w:tc>
        <w:tc>
          <w:tcPr>
            <w:tcW w:w="698" w:type="dxa"/>
            <w:vMerge/>
            <w:tcBorders>
              <w:left w:val="single" w:sz="12" w:space="0" w:color="auto"/>
            </w:tcBorders>
            <w:vAlign w:val="center"/>
          </w:tcPr>
          <w:p w:rsidR="00F60593" w:rsidRDefault="00F60593" w:rsidP="00A43F06">
            <w:pPr>
              <w:rPr>
                <w:b/>
              </w:rPr>
            </w:pPr>
          </w:p>
        </w:tc>
        <w:tc>
          <w:tcPr>
            <w:tcW w:w="709" w:type="dxa"/>
            <w:vMerge/>
            <w:vAlign w:val="center"/>
          </w:tcPr>
          <w:p w:rsidR="00F60593" w:rsidRDefault="00F60593" w:rsidP="00A43F06">
            <w:pPr>
              <w:rPr>
                <w:b/>
              </w:rPr>
            </w:pPr>
          </w:p>
        </w:tc>
        <w:tc>
          <w:tcPr>
            <w:tcW w:w="709" w:type="dxa"/>
            <w:vMerge/>
            <w:vAlign w:val="center"/>
          </w:tcPr>
          <w:p w:rsidR="00F60593" w:rsidRDefault="00F60593" w:rsidP="00A43F06">
            <w:pPr>
              <w:rPr>
                <w:b/>
              </w:rPr>
            </w:pPr>
          </w:p>
        </w:tc>
      </w:tr>
      <w:tr w:rsidR="00F60593" w:rsidTr="00B8124C">
        <w:tc>
          <w:tcPr>
            <w:tcW w:w="9956" w:type="dxa"/>
            <w:gridSpan w:val="11"/>
            <w:shd w:val="clear" w:color="auto" w:fill="F7CAAC"/>
          </w:tcPr>
          <w:p w:rsidR="00F60593" w:rsidRDefault="00F60593" w:rsidP="00A43F06">
            <w:pPr>
              <w:jc w:val="both"/>
              <w:rPr>
                <w:b/>
              </w:rPr>
            </w:pPr>
            <w:r>
              <w:rPr>
                <w:b/>
              </w:rPr>
              <w:t xml:space="preserve">Přehled o nejvýznamnější publikační a další tvůrčí činnosti nebo další profesní činnosti u odborníků z praxe vztahující se k zabezpečovaným předmětům </w:t>
            </w:r>
          </w:p>
        </w:tc>
      </w:tr>
      <w:tr w:rsidR="00F60593" w:rsidTr="00B8124C">
        <w:trPr>
          <w:trHeight w:val="2347"/>
        </w:trPr>
        <w:tc>
          <w:tcPr>
            <w:tcW w:w="9956" w:type="dxa"/>
            <w:gridSpan w:val="11"/>
          </w:tcPr>
          <w:p w:rsidR="009959F1" w:rsidRPr="00DF21C0" w:rsidRDefault="009959F1" w:rsidP="009959F1">
            <w:r>
              <w:t>STAŇKOVÁ</w:t>
            </w:r>
            <w:r w:rsidRPr="00DF21C0">
              <w:t xml:space="preserve">, P., </w:t>
            </w:r>
            <w:r>
              <w:t>PAPADAKI</w:t>
            </w:r>
            <w:r w:rsidRPr="00DF21C0">
              <w:t>, Š., D</w:t>
            </w:r>
            <w:r>
              <w:t>VORSKÝ</w:t>
            </w:r>
            <w:r w:rsidRPr="00DF21C0">
              <w:t>, J.  Comparative Analysis of the Perception of Advantages and Disadvantages of Hospital Horizontal Integration. </w:t>
            </w:r>
            <w:r w:rsidRPr="00DF21C0">
              <w:rPr>
                <w:i/>
              </w:rPr>
              <w:t>E+ M Ekonomie a Management,</w:t>
            </w:r>
            <w:r w:rsidRPr="00DF21C0">
              <w:t xml:space="preserve"> 2018,  21(1), 101-115. (40%)</w:t>
            </w:r>
          </w:p>
          <w:p w:rsidR="00F60593" w:rsidRDefault="00F60593" w:rsidP="00A43F06">
            <w:pPr>
              <w:jc w:val="both"/>
            </w:pPr>
            <w:r>
              <w:t>STAŇKOVÁ, P.,</w:t>
            </w:r>
            <w:r w:rsidRPr="004C6DFA">
              <w:t xml:space="preserve"> P</w:t>
            </w:r>
            <w:r>
              <w:t>APADAKI</w:t>
            </w:r>
            <w:r w:rsidRPr="004C6DFA">
              <w:t xml:space="preserve">, Š. </w:t>
            </w:r>
            <w:r>
              <w:t>A comparison of efficiency of hospitals in the individual regions of the Czech Republic</w:t>
            </w:r>
            <w:r w:rsidRPr="004C6DFA">
              <w:t xml:space="preserve">. </w:t>
            </w:r>
            <w:r w:rsidRPr="00423C8B">
              <w:rPr>
                <w:i/>
              </w:rPr>
              <w:t>Scientific Papers of the University of Pardubice. Series D</w:t>
            </w:r>
            <w:r w:rsidRPr="004C6DFA">
              <w:t>, Faculty of Economics &amp; Administration,</w:t>
            </w:r>
            <w:r>
              <w:t xml:space="preserve"> 2017,</w:t>
            </w:r>
            <w:r w:rsidRPr="004C6DFA">
              <w:t xml:space="preserve"> 24(39).</w:t>
            </w:r>
            <w:r>
              <w:t xml:space="preserve"> </w:t>
            </w:r>
            <w:r w:rsidRPr="006B6569">
              <w:t xml:space="preserve">ISSN </w:t>
            </w:r>
            <w:r>
              <w:rPr>
                <w:rStyle w:val="obdpole50"/>
                <w:color w:val="222222"/>
              </w:rPr>
              <w:t>1211-555X (50%).</w:t>
            </w:r>
          </w:p>
          <w:p w:rsidR="00F60593" w:rsidRDefault="00F60593" w:rsidP="00A43F06">
            <w:pPr>
              <w:jc w:val="both"/>
            </w:pPr>
            <w:r>
              <w:t xml:space="preserve">PAPADAKI, Š., STAŇKOVÁ, P. Comparison of Horizontally Integrated Hospitals in Private and Public sectors of Czech Republic. </w:t>
            </w:r>
            <w:r w:rsidRPr="00423C8B">
              <w:rPr>
                <w:i/>
              </w:rPr>
              <w:t>Economics and Sociology</w:t>
            </w:r>
            <w:r>
              <w:t>, 2016, 9(3), pp. 180-194. ISSN 2071-789X. DOI: 10.14254/2071-789X.2016/9-3/16 (50%).</w:t>
            </w:r>
          </w:p>
          <w:p w:rsidR="00F60593" w:rsidRDefault="00F60593" w:rsidP="00A43F06">
            <w:pPr>
              <w:jc w:val="both"/>
            </w:pPr>
            <w:r>
              <w:t xml:space="preserve">PAPADAKI, Š., STAŇKOVÁ, P., KLÍMEK, P. The Effectiveness of Horizontally Integrated Hospitals in the Czech Republic. </w:t>
            </w:r>
            <w:r w:rsidRPr="00423C8B">
              <w:rPr>
                <w:i/>
              </w:rPr>
              <w:t>International journal of mathematical models and methods in applied sciences</w:t>
            </w:r>
            <w:r>
              <w:t>, 2016, 10, pp. 120-133. ISSN 1998-0140 (45%).</w:t>
            </w:r>
          </w:p>
          <w:p w:rsidR="00F60593" w:rsidRDefault="00F60593" w:rsidP="00A43F06">
            <w:pPr>
              <w:jc w:val="both"/>
            </w:pPr>
            <w:r>
              <w:t xml:space="preserve">STAŇKOVÁ, P., CULÍK, T., KONČITÍKOVÁ, G. Employees` health care in the current business evnironment (inspiration by Bata company before 1945). </w:t>
            </w:r>
            <w:r w:rsidRPr="00423C8B">
              <w:rPr>
                <w:i/>
              </w:rPr>
              <w:t>International Journal of Economics and Statistics</w:t>
            </w:r>
            <w:r>
              <w:t>, Vol. 4, 2014, pp. 249 - 256. ISSN 2309-0685 (40%).</w:t>
            </w:r>
          </w:p>
          <w:p w:rsidR="00F60593" w:rsidRDefault="00F60593" w:rsidP="00A43F06">
            <w:pPr>
              <w:jc w:val="both"/>
            </w:pPr>
            <w:r>
              <w:t xml:space="preserve">STAŇKOVÁ, P. </w:t>
            </w:r>
            <w:r w:rsidRPr="00423C8B">
              <w:rPr>
                <w:i/>
              </w:rPr>
              <w:t>Marketingové řízení nemocnic</w:t>
            </w:r>
            <w:r>
              <w:t>. Žilina: GEORG, 2013, 208 s. ISBN 978-80-89401-64-2.</w:t>
            </w:r>
          </w:p>
          <w:p w:rsidR="00AD5545" w:rsidRPr="004C6DFA" w:rsidRDefault="00AD5545" w:rsidP="00B8124C"/>
        </w:tc>
      </w:tr>
      <w:tr w:rsidR="00F60593" w:rsidTr="00B8124C">
        <w:trPr>
          <w:trHeight w:val="218"/>
        </w:trPr>
        <w:tc>
          <w:tcPr>
            <w:tcW w:w="9956" w:type="dxa"/>
            <w:gridSpan w:val="11"/>
            <w:shd w:val="clear" w:color="auto" w:fill="F7CAAC"/>
          </w:tcPr>
          <w:p w:rsidR="00F60593" w:rsidRDefault="00F60593" w:rsidP="00A43F06">
            <w:pPr>
              <w:rPr>
                <w:b/>
              </w:rPr>
            </w:pPr>
            <w:r>
              <w:rPr>
                <w:b/>
              </w:rPr>
              <w:t>Působení v zahraničí</w:t>
            </w:r>
          </w:p>
        </w:tc>
      </w:tr>
      <w:tr w:rsidR="00F60593" w:rsidTr="00B8124C">
        <w:trPr>
          <w:trHeight w:val="183"/>
        </w:trPr>
        <w:tc>
          <w:tcPr>
            <w:tcW w:w="9956" w:type="dxa"/>
            <w:gridSpan w:val="11"/>
          </w:tcPr>
          <w:p w:rsidR="00F60593" w:rsidRDefault="00F60593" w:rsidP="00A43F06">
            <w:pPr>
              <w:rPr>
                <w:b/>
              </w:rPr>
            </w:pPr>
          </w:p>
        </w:tc>
      </w:tr>
      <w:tr w:rsidR="00F60593" w:rsidTr="00B8124C">
        <w:trPr>
          <w:cantSplit/>
          <w:trHeight w:val="86"/>
        </w:trPr>
        <w:tc>
          <w:tcPr>
            <w:tcW w:w="2518" w:type="dxa"/>
            <w:shd w:val="clear" w:color="auto" w:fill="F7CAAC"/>
          </w:tcPr>
          <w:p w:rsidR="00F60593" w:rsidRDefault="00F60593" w:rsidP="00A43F06">
            <w:pPr>
              <w:jc w:val="both"/>
              <w:rPr>
                <w:b/>
              </w:rPr>
            </w:pPr>
            <w:r>
              <w:rPr>
                <w:b/>
              </w:rPr>
              <w:t xml:space="preserve">Podpis </w:t>
            </w:r>
          </w:p>
        </w:tc>
        <w:tc>
          <w:tcPr>
            <w:tcW w:w="4536" w:type="dxa"/>
            <w:gridSpan w:val="5"/>
          </w:tcPr>
          <w:p w:rsidR="00F60593" w:rsidRDefault="00F60593" w:rsidP="00A43F06">
            <w:pPr>
              <w:jc w:val="both"/>
            </w:pPr>
          </w:p>
        </w:tc>
        <w:tc>
          <w:tcPr>
            <w:tcW w:w="786" w:type="dxa"/>
            <w:gridSpan w:val="2"/>
            <w:shd w:val="clear" w:color="auto" w:fill="F7CAAC"/>
          </w:tcPr>
          <w:p w:rsidR="00F60593" w:rsidRDefault="00F60593" w:rsidP="00A43F06">
            <w:pPr>
              <w:jc w:val="both"/>
            </w:pPr>
            <w:r>
              <w:rPr>
                <w:b/>
              </w:rPr>
              <w:t>datum</w:t>
            </w:r>
          </w:p>
        </w:tc>
        <w:tc>
          <w:tcPr>
            <w:tcW w:w="2116" w:type="dxa"/>
            <w:gridSpan w:val="3"/>
          </w:tcPr>
          <w:p w:rsidR="00F60593" w:rsidRDefault="00F60593" w:rsidP="00A43F06">
            <w:pPr>
              <w:jc w:val="both"/>
            </w:pPr>
          </w:p>
        </w:tc>
      </w:tr>
    </w:tbl>
    <w:p w:rsidR="009045B1" w:rsidRDefault="009045B1">
      <w:pPr>
        <w:spacing w:after="160" w:line="259" w:lineRule="auto"/>
      </w:pPr>
    </w:p>
    <w:p w:rsidR="007555C9" w:rsidDel="003E3FEB" w:rsidRDefault="007555C9">
      <w:pPr>
        <w:spacing w:after="160" w:line="259" w:lineRule="auto"/>
        <w:rPr>
          <w:del w:id="559" w:author="Trefilová Pavla" w:date="2018-09-17T08:30: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68"/>
        <w:gridCol w:w="994"/>
        <w:gridCol w:w="709"/>
        <w:gridCol w:w="77"/>
        <w:gridCol w:w="632"/>
        <w:gridCol w:w="693"/>
        <w:gridCol w:w="694"/>
      </w:tblGrid>
      <w:tr w:rsidR="00306501" w:rsidTr="00A43F06">
        <w:tc>
          <w:tcPr>
            <w:tcW w:w="9859" w:type="dxa"/>
            <w:gridSpan w:val="11"/>
            <w:tcBorders>
              <w:bottom w:val="double" w:sz="4" w:space="0" w:color="auto"/>
            </w:tcBorders>
            <w:shd w:val="clear" w:color="auto" w:fill="BDD6EE"/>
          </w:tcPr>
          <w:p w:rsidR="00594FD8" w:rsidDel="003E3FEB" w:rsidRDefault="00594FD8" w:rsidP="00A43F06">
            <w:pPr>
              <w:jc w:val="both"/>
              <w:rPr>
                <w:del w:id="560" w:author="Trefilová Pavla" w:date="2018-09-17T08:30:00Z"/>
                <w:b/>
                <w:sz w:val="28"/>
              </w:rPr>
            </w:pPr>
          </w:p>
          <w:p w:rsidR="00306501" w:rsidRDefault="00306501" w:rsidP="00A43F06">
            <w:pPr>
              <w:jc w:val="both"/>
              <w:rPr>
                <w:b/>
                <w:sz w:val="28"/>
              </w:rPr>
            </w:pPr>
            <w:r>
              <w:rPr>
                <w:b/>
                <w:sz w:val="28"/>
              </w:rPr>
              <w:t>C-I – Personální zabezpečení</w:t>
            </w:r>
          </w:p>
        </w:tc>
      </w:tr>
      <w:tr w:rsidR="00306501" w:rsidTr="00A43F06">
        <w:tc>
          <w:tcPr>
            <w:tcW w:w="2518" w:type="dxa"/>
            <w:tcBorders>
              <w:top w:val="double" w:sz="4" w:space="0" w:color="auto"/>
            </w:tcBorders>
            <w:shd w:val="clear" w:color="auto" w:fill="F7CAAC"/>
          </w:tcPr>
          <w:p w:rsidR="00306501" w:rsidRDefault="00306501" w:rsidP="00A43F06">
            <w:pPr>
              <w:jc w:val="both"/>
              <w:rPr>
                <w:b/>
              </w:rPr>
            </w:pPr>
            <w:r>
              <w:rPr>
                <w:b/>
              </w:rPr>
              <w:t>Vysoká škola</w:t>
            </w:r>
          </w:p>
        </w:tc>
        <w:tc>
          <w:tcPr>
            <w:tcW w:w="7341" w:type="dxa"/>
            <w:gridSpan w:val="10"/>
          </w:tcPr>
          <w:p w:rsidR="00306501" w:rsidRDefault="00306501" w:rsidP="00A43F06">
            <w:pPr>
              <w:jc w:val="both"/>
            </w:pPr>
            <w:r>
              <w:t>Univerzita Tomáše Bati ve Zlíně</w:t>
            </w:r>
          </w:p>
        </w:tc>
      </w:tr>
      <w:tr w:rsidR="00306501" w:rsidTr="00A43F06">
        <w:tc>
          <w:tcPr>
            <w:tcW w:w="2518" w:type="dxa"/>
            <w:shd w:val="clear" w:color="auto" w:fill="F7CAAC"/>
          </w:tcPr>
          <w:p w:rsidR="00306501" w:rsidRDefault="00306501" w:rsidP="00A43F06">
            <w:pPr>
              <w:jc w:val="both"/>
              <w:rPr>
                <w:b/>
              </w:rPr>
            </w:pPr>
            <w:r>
              <w:rPr>
                <w:b/>
              </w:rPr>
              <w:t>Součást vysoké školy</w:t>
            </w:r>
          </w:p>
        </w:tc>
        <w:tc>
          <w:tcPr>
            <w:tcW w:w="7341" w:type="dxa"/>
            <w:gridSpan w:val="10"/>
          </w:tcPr>
          <w:p w:rsidR="00306501" w:rsidRDefault="00306501" w:rsidP="00A43F06">
            <w:pPr>
              <w:jc w:val="both"/>
            </w:pPr>
            <w:r>
              <w:t>Fakulta managementu a ekonomiky</w:t>
            </w:r>
          </w:p>
        </w:tc>
      </w:tr>
      <w:tr w:rsidR="00306501" w:rsidTr="00A43F06">
        <w:tc>
          <w:tcPr>
            <w:tcW w:w="2518" w:type="dxa"/>
            <w:shd w:val="clear" w:color="auto" w:fill="F7CAAC"/>
          </w:tcPr>
          <w:p w:rsidR="00306501" w:rsidRDefault="00306501" w:rsidP="00A43F06">
            <w:pPr>
              <w:jc w:val="both"/>
              <w:rPr>
                <w:b/>
              </w:rPr>
            </w:pPr>
            <w:r>
              <w:rPr>
                <w:b/>
              </w:rPr>
              <w:t>Název studijního programu</w:t>
            </w:r>
          </w:p>
        </w:tc>
        <w:tc>
          <w:tcPr>
            <w:tcW w:w="7341" w:type="dxa"/>
            <w:gridSpan w:val="10"/>
          </w:tcPr>
          <w:p w:rsidR="00306501" w:rsidRDefault="00306501" w:rsidP="00A43F06">
            <w:pPr>
              <w:jc w:val="both"/>
            </w:pPr>
            <w:r>
              <w:t>Management ve zdravotnictví</w:t>
            </w:r>
          </w:p>
        </w:tc>
      </w:tr>
      <w:tr w:rsidR="00306501" w:rsidTr="00A43F06">
        <w:tc>
          <w:tcPr>
            <w:tcW w:w="2518" w:type="dxa"/>
            <w:shd w:val="clear" w:color="auto" w:fill="F7CAAC"/>
          </w:tcPr>
          <w:p w:rsidR="00306501" w:rsidRDefault="00306501" w:rsidP="00A43F06">
            <w:pPr>
              <w:jc w:val="both"/>
              <w:rPr>
                <w:b/>
              </w:rPr>
            </w:pPr>
            <w:r>
              <w:rPr>
                <w:b/>
              </w:rPr>
              <w:t>Jméno a příjmení</w:t>
            </w:r>
          </w:p>
        </w:tc>
        <w:tc>
          <w:tcPr>
            <w:tcW w:w="4536" w:type="dxa"/>
            <w:gridSpan w:val="5"/>
          </w:tcPr>
          <w:p w:rsidR="00306501" w:rsidRDefault="00306501" w:rsidP="00A43F06">
            <w:pPr>
              <w:jc w:val="both"/>
            </w:pPr>
            <w:r>
              <w:t>Karel ŠATERA</w:t>
            </w:r>
          </w:p>
        </w:tc>
        <w:tc>
          <w:tcPr>
            <w:tcW w:w="709" w:type="dxa"/>
            <w:shd w:val="clear" w:color="auto" w:fill="F7CAAC"/>
          </w:tcPr>
          <w:p w:rsidR="00306501" w:rsidRDefault="00306501" w:rsidP="00A43F06">
            <w:pPr>
              <w:jc w:val="both"/>
              <w:rPr>
                <w:b/>
              </w:rPr>
            </w:pPr>
            <w:r>
              <w:rPr>
                <w:b/>
              </w:rPr>
              <w:t>Tituly</w:t>
            </w:r>
          </w:p>
        </w:tc>
        <w:tc>
          <w:tcPr>
            <w:tcW w:w="2096" w:type="dxa"/>
            <w:gridSpan w:val="4"/>
          </w:tcPr>
          <w:p w:rsidR="00306501" w:rsidRDefault="00306501" w:rsidP="00A43F06">
            <w:pPr>
              <w:jc w:val="both"/>
            </w:pPr>
            <w:r>
              <w:t>Ing., Ph.D., MBA</w:t>
            </w:r>
          </w:p>
        </w:tc>
      </w:tr>
      <w:tr w:rsidR="00306501" w:rsidTr="00A43F06">
        <w:tc>
          <w:tcPr>
            <w:tcW w:w="2518" w:type="dxa"/>
            <w:shd w:val="clear" w:color="auto" w:fill="F7CAAC"/>
          </w:tcPr>
          <w:p w:rsidR="00306501" w:rsidRDefault="00306501" w:rsidP="00A43F06">
            <w:pPr>
              <w:jc w:val="both"/>
              <w:rPr>
                <w:b/>
              </w:rPr>
            </w:pPr>
            <w:r>
              <w:rPr>
                <w:b/>
              </w:rPr>
              <w:t>Rok narození</w:t>
            </w:r>
          </w:p>
        </w:tc>
        <w:tc>
          <w:tcPr>
            <w:tcW w:w="829" w:type="dxa"/>
          </w:tcPr>
          <w:p w:rsidR="00306501" w:rsidRDefault="00306501" w:rsidP="00A43F06">
            <w:pPr>
              <w:jc w:val="both"/>
            </w:pPr>
            <w:r>
              <w:t>1960</w:t>
            </w:r>
          </w:p>
        </w:tc>
        <w:tc>
          <w:tcPr>
            <w:tcW w:w="1864" w:type="dxa"/>
            <w:shd w:val="clear" w:color="auto" w:fill="F7CAAC"/>
          </w:tcPr>
          <w:p w:rsidR="00306501" w:rsidRDefault="00306501" w:rsidP="00A43F06">
            <w:pPr>
              <w:jc w:val="both"/>
              <w:rPr>
                <w:b/>
              </w:rPr>
            </w:pPr>
            <w:r>
              <w:rPr>
                <w:b/>
              </w:rPr>
              <w:t>typ vztahu k VŠ</w:t>
            </w:r>
          </w:p>
        </w:tc>
        <w:tc>
          <w:tcPr>
            <w:tcW w:w="849" w:type="dxa"/>
            <w:gridSpan w:val="2"/>
          </w:tcPr>
          <w:p w:rsidR="00306501" w:rsidRDefault="00306501" w:rsidP="00A43F06">
            <w:pPr>
              <w:jc w:val="both"/>
            </w:pPr>
            <w:r>
              <w:t>DPP</w:t>
            </w:r>
          </w:p>
        </w:tc>
        <w:tc>
          <w:tcPr>
            <w:tcW w:w="994" w:type="dxa"/>
            <w:shd w:val="clear" w:color="auto" w:fill="F7CAAC"/>
          </w:tcPr>
          <w:p w:rsidR="00306501" w:rsidRDefault="00306501" w:rsidP="00A43F06">
            <w:pPr>
              <w:jc w:val="both"/>
              <w:rPr>
                <w:b/>
              </w:rPr>
            </w:pPr>
            <w:r>
              <w:rPr>
                <w:b/>
              </w:rPr>
              <w:t>rozsah</w:t>
            </w:r>
          </w:p>
        </w:tc>
        <w:tc>
          <w:tcPr>
            <w:tcW w:w="709" w:type="dxa"/>
          </w:tcPr>
          <w:p w:rsidR="00306501" w:rsidRDefault="00306501" w:rsidP="00A43F06">
            <w:pPr>
              <w:jc w:val="both"/>
            </w:pPr>
          </w:p>
        </w:tc>
        <w:tc>
          <w:tcPr>
            <w:tcW w:w="709" w:type="dxa"/>
            <w:gridSpan w:val="2"/>
            <w:shd w:val="clear" w:color="auto" w:fill="F7CAAC"/>
          </w:tcPr>
          <w:p w:rsidR="00306501" w:rsidRDefault="00306501" w:rsidP="00A43F06">
            <w:pPr>
              <w:jc w:val="both"/>
              <w:rPr>
                <w:b/>
              </w:rPr>
            </w:pPr>
            <w:r>
              <w:rPr>
                <w:b/>
              </w:rPr>
              <w:t>do kdy</w:t>
            </w:r>
          </w:p>
        </w:tc>
        <w:tc>
          <w:tcPr>
            <w:tcW w:w="1387" w:type="dxa"/>
            <w:gridSpan w:val="2"/>
          </w:tcPr>
          <w:p w:rsidR="00306501" w:rsidRDefault="00306501" w:rsidP="00A43F06">
            <w:pPr>
              <w:jc w:val="both"/>
            </w:pPr>
          </w:p>
        </w:tc>
      </w:tr>
      <w:tr w:rsidR="00306501" w:rsidTr="00A43F06">
        <w:tc>
          <w:tcPr>
            <w:tcW w:w="5211" w:type="dxa"/>
            <w:gridSpan w:val="3"/>
            <w:shd w:val="clear" w:color="auto" w:fill="F7CAAC"/>
          </w:tcPr>
          <w:p w:rsidR="00306501" w:rsidRDefault="00306501" w:rsidP="00A43F06">
            <w:pPr>
              <w:jc w:val="both"/>
              <w:rPr>
                <w:b/>
              </w:rPr>
            </w:pPr>
            <w:r>
              <w:rPr>
                <w:b/>
              </w:rPr>
              <w:t>Typ vztahu na součásti VŠ, která uskutečňuje st. program</w:t>
            </w:r>
          </w:p>
        </w:tc>
        <w:tc>
          <w:tcPr>
            <w:tcW w:w="849" w:type="dxa"/>
            <w:gridSpan w:val="2"/>
          </w:tcPr>
          <w:p w:rsidR="00306501" w:rsidRDefault="00306501" w:rsidP="00A43F06">
            <w:pPr>
              <w:jc w:val="both"/>
            </w:pPr>
          </w:p>
        </w:tc>
        <w:tc>
          <w:tcPr>
            <w:tcW w:w="994" w:type="dxa"/>
            <w:shd w:val="clear" w:color="auto" w:fill="F7CAAC"/>
          </w:tcPr>
          <w:p w:rsidR="00306501" w:rsidRDefault="00306501" w:rsidP="00A43F06">
            <w:pPr>
              <w:jc w:val="both"/>
              <w:rPr>
                <w:b/>
              </w:rPr>
            </w:pPr>
            <w:r>
              <w:rPr>
                <w:b/>
              </w:rPr>
              <w:t>rozsah</w:t>
            </w:r>
          </w:p>
        </w:tc>
        <w:tc>
          <w:tcPr>
            <w:tcW w:w="709" w:type="dxa"/>
          </w:tcPr>
          <w:p w:rsidR="00306501" w:rsidRDefault="00306501" w:rsidP="00A43F06">
            <w:pPr>
              <w:jc w:val="both"/>
            </w:pPr>
          </w:p>
        </w:tc>
        <w:tc>
          <w:tcPr>
            <w:tcW w:w="709" w:type="dxa"/>
            <w:gridSpan w:val="2"/>
            <w:shd w:val="clear" w:color="auto" w:fill="F7CAAC"/>
          </w:tcPr>
          <w:p w:rsidR="00306501" w:rsidRDefault="00306501" w:rsidP="00A43F06">
            <w:pPr>
              <w:jc w:val="both"/>
              <w:rPr>
                <w:b/>
              </w:rPr>
            </w:pPr>
            <w:r>
              <w:rPr>
                <w:b/>
              </w:rPr>
              <w:t>do kdy</w:t>
            </w:r>
          </w:p>
        </w:tc>
        <w:tc>
          <w:tcPr>
            <w:tcW w:w="1387" w:type="dxa"/>
            <w:gridSpan w:val="2"/>
          </w:tcPr>
          <w:p w:rsidR="00306501" w:rsidRDefault="00306501" w:rsidP="00A43F06">
            <w:pPr>
              <w:jc w:val="both"/>
            </w:pPr>
          </w:p>
        </w:tc>
      </w:tr>
      <w:tr w:rsidR="00306501" w:rsidTr="00A43F06">
        <w:tc>
          <w:tcPr>
            <w:tcW w:w="6060" w:type="dxa"/>
            <w:gridSpan w:val="5"/>
            <w:shd w:val="clear" w:color="auto" w:fill="F7CAAC"/>
          </w:tcPr>
          <w:p w:rsidR="00306501" w:rsidRDefault="00306501" w:rsidP="00A43F06">
            <w:pPr>
              <w:jc w:val="both"/>
            </w:pPr>
            <w:r>
              <w:rPr>
                <w:b/>
              </w:rPr>
              <w:t>Další současná působení jako akademický pracovník na jiných VŠ</w:t>
            </w:r>
          </w:p>
        </w:tc>
        <w:tc>
          <w:tcPr>
            <w:tcW w:w="1703" w:type="dxa"/>
            <w:gridSpan w:val="2"/>
            <w:shd w:val="clear" w:color="auto" w:fill="F7CAAC"/>
          </w:tcPr>
          <w:p w:rsidR="00306501" w:rsidRDefault="00306501" w:rsidP="00A43F06">
            <w:pPr>
              <w:jc w:val="both"/>
              <w:rPr>
                <w:b/>
              </w:rPr>
            </w:pPr>
            <w:r>
              <w:rPr>
                <w:b/>
              </w:rPr>
              <w:t>typ prac. vztahu</w:t>
            </w:r>
          </w:p>
        </w:tc>
        <w:tc>
          <w:tcPr>
            <w:tcW w:w="2096" w:type="dxa"/>
            <w:gridSpan w:val="4"/>
            <w:shd w:val="clear" w:color="auto" w:fill="F7CAAC"/>
          </w:tcPr>
          <w:p w:rsidR="00306501" w:rsidRDefault="00306501" w:rsidP="00A43F06">
            <w:pPr>
              <w:jc w:val="both"/>
              <w:rPr>
                <w:b/>
              </w:rPr>
            </w:pPr>
            <w:r>
              <w:rPr>
                <w:b/>
              </w:rPr>
              <w:t>rozsah</w:t>
            </w:r>
          </w:p>
        </w:tc>
      </w:tr>
      <w:tr w:rsidR="00306501" w:rsidTr="00A43F06">
        <w:tc>
          <w:tcPr>
            <w:tcW w:w="6060" w:type="dxa"/>
            <w:gridSpan w:val="5"/>
          </w:tcPr>
          <w:p w:rsidR="00306501" w:rsidRDefault="00306501" w:rsidP="00A43F06">
            <w:pPr>
              <w:jc w:val="both"/>
            </w:pPr>
            <w:r>
              <w:t>Univerzita Pardubice, Fakulta ekonomicko-správní</w:t>
            </w:r>
          </w:p>
        </w:tc>
        <w:tc>
          <w:tcPr>
            <w:tcW w:w="1703" w:type="dxa"/>
            <w:gridSpan w:val="2"/>
          </w:tcPr>
          <w:p w:rsidR="00306501" w:rsidRDefault="00306501" w:rsidP="00A43F06">
            <w:pPr>
              <w:jc w:val="both"/>
            </w:pPr>
            <w:r>
              <w:t>pp</w:t>
            </w:r>
          </w:p>
        </w:tc>
        <w:tc>
          <w:tcPr>
            <w:tcW w:w="2096" w:type="dxa"/>
            <w:gridSpan w:val="4"/>
          </w:tcPr>
          <w:p w:rsidR="00306501" w:rsidRDefault="00306501" w:rsidP="00A43F06">
            <w:pPr>
              <w:jc w:val="both"/>
            </w:pPr>
            <w:r>
              <w:t>40/týdně</w:t>
            </w:r>
          </w:p>
        </w:tc>
      </w:tr>
      <w:tr w:rsidR="00306501" w:rsidTr="00A43F06">
        <w:tc>
          <w:tcPr>
            <w:tcW w:w="9859" w:type="dxa"/>
            <w:gridSpan w:val="11"/>
            <w:shd w:val="clear" w:color="auto" w:fill="F7CAAC"/>
          </w:tcPr>
          <w:p w:rsidR="00306501" w:rsidRDefault="00306501" w:rsidP="00A43F06">
            <w:pPr>
              <w:jc w:val="both"/>
            </w:pPr>
            <w:r>
              <w:rPr>
                <w:b/>
              </w:rPr>
              <w:t>Předměty příslušného studijního programu a způsob zapojení do jejich výuky, příp. další zapojení do uskutečňování studijního programu</w:t>
            </w:r>
          </w:p>
        </w:tc>
      </w:tr>
      <w:tr w:rsidR="00306501" w:rsidTr="00A43F06">
        <w:trPr>
          <w:trHeight w:val="338"/>
        </w:trPr>
        <w:tc>
          <w:tcPr>
            <w:tcW w:w="9859" w:type="dxa"/>
            <w:gridSpan w:val="11"/>
            <w:tcBorders>
              <w:top w:val="nil"/>
            </w:tcBorders>
          </w:tcPr>
          <w:p w:rsidR="00306501" w:rsidRDefault="00306501" w:rsidP="00A43F06">
            <w:pPr>
              <w:jc w:val="both"/>
            </w:pPr>
            <w:r>
              <w:t>Zdravotní pojišťovny a způsoby financování zdravotních služeb - garant, přednášející (100%)</w:t>
            </w:r>
          </w:p>
        </w:tc>
      </w:tr>
      <w:tr w:rsidR="00306501" w:rsidTr="00A43F06">
        <w:tc>
          <w:tcPr>
            <w:tcW w:w="9859" w:type="dxa"/>
            <w:gridSpan w:val="11"/>
            <w:shd w:val="clear" w:color="auto" w:fill="F7CAAC"/>
          </w:tcPr>
          <w:p w:rsidR="00306501" w:rsidRDefault="00306501" w:rsidP="00A43F06">
            <w:pPr>
              <w:jc w:val="both"/>
            </w:pPr>
            <w:r>
              <w:rPr>
                <w:b/>
              </w:rPr>
              <w:t xml:space="preserve">Údaje o vzdělání na VŠ </w:t>
            </w:r>
          </w:p>
        </w:tc>
      </w:tr>
      <w:tr w:rsidR="00306501" w:rsidTr="00A43F06">
        <w:trPr>
          <w:trHeight w:val="745"/>
        </w:trPr>
        <w:tc>
          <w:tcPr>
            <w:tcW w:w="9859" w:type="dxa"/>
            <w:gridSpan w:val="11"/>
          </w:tcPr>
          <w:p w:rsidR="00306501" w:rsidRDefault="00CD39D9" w:rsidP="00A43F06">
            <w:pPr>
              <w:jc w:val="both"/>
            </w:pPr>
            <w:r>
              <w:rPr>
                <w:b/>
              </w:rPr>
              <w:t>1999-</w:t>
            </w:r>
            <w:r w:rsidR="00306501" w:rsidRPr="00847B7B">
              <w:rPr>
                <w:b/>
              </w:rPr>
              <w:t>2003:</w:t>
            </w:r>
            <w:r w:rsidR="00306501">
              <w:t xml:space="preserve"> </w:t>
            </w:r>
            <w:r w:rsidR="00306501" w:rsidRPr="001645B1">
              <w:t>Vysoká škola báňská Ostrava – Technická univerzita, Ekonomická fakulta, obor: podnikatelství</w:t>
            </w:r>
            <w:r w:rsidR="00306501">
              <w:t xml:space="preserve"> </w:t>
            </w:r>
            <w:r w:rsidR="00306501" w:rsidRPr="001645B1">
              <w:rPr>
                <w:b/>
              </w:rPr>
              <w:t>(Ph.D.)</w:t>
            </w:r>
          </w:p>
          <w:p w:rsidR="00306501" w:rsidRPr="001645B1" w:rsidRDefault="00306501" w:rsidP="00A43F06">
            <w:pPr>
              <w:jc w:val="both"/>
            </w:pPr>
            <w:r w:rsidRPr="00847B7B">
              <w:rPr>
                <w:b/>
              </w:rPr>
              <w:t>1996:</w:t>
            </w:r>
            <w:r>
              <w:t xml:space="preserve"> </w:t>
            </w:r>
            <w:r w:rsidRPr="001645B1">
              <w:t>Pražská mezinárodní manaže</w:t>
            </w:r>
            <w:r>
              <w:t xml:space="preserve">rská škola při VŠE Praha </w:t>
            </w:r>
            <w:r w:rsidRPr="001645B1">
              <w:rPr>
                <w:b/>
              </w:rPr>
              <w:t>(MBA)</w:t>
            </w:r>
          </w:p>
          <w:p w:rsidR="00306501" w:rsidRPr="001645B1" w:rsidRDefault="00CD39D9">
            <w:pPr>
              <w:jc w:val="both"/>
            </w:pPr>
            <w:r>
              <w:rPr>
                <w:b/>
              </w:rPr>
              <w:t>1980-</w:t>
            </w:r>
            <w:r w:rsidR="00306501" w:rsidRPr="00847B7B">
              <w:rPr>
                <w:b/>
              </w:rPr>
              <w:t>1984:</w:t>
            </w:r>
            <w:r w:rsidR="00306501" w:rsidRPr="001645B1">
              <w:t xml:space="preserve"> Vysoká škola báňská Ostrava, ekonomická fakulta, obor: Národohospodářské plánování </w:t>
            </w:r>
            <w:r w:rsidR="00306501" w:rsidRPr="001645B1">
              <w:rPr>
                <w:b/>
              </w:rPr>
              <w:t>(Ing.)</w:t>
            </w:r>
          </w:p>
        </w:tc>
      </w:tr>
      <w:tr w:rsidR="00306501" w:rsidTr="00A43F06">
        <w:tc>
          <w:tcPr>
            <w:tcW w:w="9859" w:type="dxa"/>
            <w:gridSpan w:val="11"/>
            <w:shd w:val="clear" w:color="auto" w:fill="F7CAAC"/>
          </w:tcPr>
          <w:p w:rsidR="00306501" w:rsidRDefault="00306501" w:rsidP="00A43F06">
            <w:pPr>
              <w:jc w:val="both"/>
              <w:rPr>
                <w:b/>
              </w:rPr>
            </w:pPr>
            <w:r>
              <w:rPr>
                <w:b/>
              </w:rPr>
              <w:t>Údaje o odborném působení od absolvování VŠ</w:t>
            </w:r>
          </w:p>
        </w:tc>
      </w:tr>
      <w:tr w:rsidR="00306501" w:rsidTr="00A43F06">
        <w:trPr>
          <w:trHeight w:val="1596"/>
        </w:trPr>
        <w:tc>
          <w:tcPr>
            <w:tcW w:w="9859" w:type="dxa"/>
            <w:gridSpan w:val="11"/>
          </w:tcPr>
          <w:p w:rsidR="00306501" w:rsidRDefault="00306501" w:rsidP="00A43F06">
            <w:pPr>
              <w:jc w:val="both"/>
            </w:pPr>
            <w:r w:rsidRPr="00847B7B">
              <w:rPr>
                <w:b/>
              </w:rPr>
              <w:t>2012 – dosud:</w:t>
            </w:r>
            <w:r>
              <w:t xml:space="preserve">  </w:t>
            </w:r>
            <w:r w:rsidRPr="001645B1">
              <w:t xml:space="preserve"> vedoucí Ústavu správních a ekonomických věd, Univerzita Pardubice,</w:t>
            </w:r>
            <w:r>
              <w:t xml:space="preserve"> </w:t>
            </w:r>
            <w:r w:rsidRPr="001645B1">
              <w:t>Fakulta ekonomicko-správní</w:t>
            </w:r>
          </w:p>
          <w:p w:rsidR="00306501" w:rsidRPr="001645B1" w:rsidRDefault="00306501" w:rsidP="00A43F06">
            <w:pPr>
              <w:jc w:val="both"/>
            </w:pPr>
            <w:r w:rsidRPr="00847B7B">
              <w:rPr>
                <w:b/>
              </w:rPr>
              <w:t>2009 – 2012:</w:t>
            </w:r>
            <w:r>
              <w:t xml:space="preserve">    </w:t>
            </w:r>
            <w:r w:rsidRPr="001645B1">
              <w:t xml:space="preserve"> odborný asistent Univerzita Pardubice, Fakulta ekonomicko-správní </w:t>
            </w:r>
          </w:p>
          <w:p w:rsidR="00306501" w:rsidRPr="001645B1" w:rsidRDefault="00306501" w:rsidP="00A43F06">
            <w:pPr>
              <w:jc w:val="both"/>
            </w:pPr>
            <w:r w:rsidRPr="00847B7B">
              <w:rPr>
                <w:b/>
              </w:rPr>
              <w:t>2008</w:t>
            </w:r>
            <w:r w:rsidRPr="001645B1">
              <w:t xml:space="preserve"> </w:t>
            </w:r>
            <w:r>
              <w:t xml:space="preserve">                 </w:t>
            </w:r>
            <w:r w:rsidRPr="001645B1">
              <w:t xml:space="preserve">poradce ředitele Atlas Consulting, a.s. Ostrava    </w:t>
            </w:r>
          </w:p>
          <w:p w:rsidR="00306501" w:rsidRPr="001645B1" w:rsidRDefault="00306501" w:rsidP="00A43F06">
            <w:pPr>
              <w:jc w:val="both"/>
            </w:pPr>
            <w:r w:rsidRPr="00847B7B">
              <w:rPr>
                <w:b/>
              </w:rPr>
              <w:t xml:space="preserve">1999 – 2008: </w:t>
            </w:r>
            <w:r>
              <w:t xml:space="preserve">    Zdravotní pojišťovna Ministerstva vnitra </w:t>
            </w:r>
            <w:r w:rsidRPr="001645B1">
              <w:t>ČR, ekonomický ředitel, od roku 2000 generální ředitel</w:t>
            </w:r>
          </w:p>
          <w:p w:rsidR="00306501" w:rsidRDefault="00306501" w:rsidP="00A43F06">
            <w:pPr>
              <w:jc w:val="both"/>
            </w:pPr>
            <w:r w:rsidRPr="00847B7B">
              <w:rPr>
                <w:b/>
              </w:rPr>
              <w:t>1996 – 1998:</w:t>
            </w:r>
            <w:r>
              <w:t xml:space="preserve">    </w:t>
            </w:r>
            <w:r w:rsidRPr="001645B1">
              <w:t xml:space="preserve"> soukromý podnikatel</w:t>
            </w:r>
          </w:p>
          <w:p w:rsidR="00306501" w:rsidRPr="001645B1" w:rsidRDefault="00306501" w:rsidP="00A43F06">
            <w:pPr>
              <w:jc w:val="both"/>
            </w:pPr>
            <w:r w:rsidRPr="00847B7B">
              <w:rPr>
                <w:b/>
              </w:rPr>
              <w:t>1994 – 1996:</w:t>
            </w:r>
            <w:r>
              <w:t xml:space="preserve">    </w:t>
            </w:r>
            <w:r w:rsidRPr="001645B1">
              <w:t xml:space="preserve"> finanční ředitel HZP Ostrava          </w:t>
            </w:r>
          </w:p>
          <w:p w:rsidR="00306501" w:rsidRDefault="00306501" w:rsidP="00A43F06">
            <w:pPr>
              <w:jc w:val="both"/>
            </w:pPr>
            <w:r w:rsidRPr="00847B7B">
              <w:rPr>
                <w:b/>
              </w:rPr>
              <w:t xml:space="preserve">1984 – 1994: </w:t>
            </w:r>
            <w:r>
              <w:t xml:space="preserve">   </w:t>
            </w:r>
            <w:r w:rsidRPr="001645B1">
              <w:t xml:space="preserve"> ŽDB a.s., normovač, ekonom závodu, vedoucí odboru účetnictví</w:t>
            </w:r>
          </w:p>
        </w:tc>
      </w:tr>
      <w:tr w:rsidR="00306501" w:rsidTr="00A43F06">
        <w:trPr>
          <w:trHeight w:val="250"/>
        </w:trPr>
        <w:tc>
          <w:tcPr>
            <w:tcW w:w="9859" w:type="dxa"/>
            <w:gridSpan w:val="11"/>
            <w:shd w:val="clear" w:color="auto" w:fill="F7CAAC"/>
          </w:tcPr>
          <w:p w:rsidR="00306501" w:rsidRDefault="00306501" w:rsidP="00A43F06">
            <w:pPr>
              <w:jc w:val="both"/>
            </w:pPr>
            <w:r>
              <w:rPr>
                <w:b/>
              </w:rPr>
              <w:t>Zkušenosti s vedením kvalifikačních a rigorózních prací</w:t>
            </w:r>
          </w:p>
        </w:tc>
      </w:tr>
      <w:tr w:rsidR="00306501" w:rsidTr="00306501">
        <w:trPr>
          <w:trHeight w:val="278"/>
        </w:trPr>
        <w:tc>
          <w:tcPr>
            <w:tcW w:w="9859" w:type="dxa"/>
            <w:gridSpan w:val="11"/>
          </w:tcPr>
          <w:p w:rsidR="00306501" w:rsidRDefault="00306501" w:rsidP="00A43F06">
            <w:pPr>
              <w:jc w:val="both"/>
            </w:pPr>
            <w:r>
              <w:t>37</w:t>
            </w:r>
            <w:r w:rsidRPr="00BD6223">
              <w:t xml:space="preserve"> obhájených bakalářských prací</w:t>
            </w:r>
            <w:r>
              <w:t xml:space="preserve">, 22 </w:t>
            </w:r>
            <w:r w:rsidRPr="00BD6223">
              <w:t>obhájených diplomových prací</w:t>
            </w:r>
          </w:p>
        </w:tc>
      </w:tr>
      <w:tr w:rsidR="00306501" w:rsidTr="00A43F06">
        <w:trPr>
          <w:cantSplit/>
        </w:trPr>
        <w:tc>
          <w:tcPr>
            <w:tcW w:w="3347" w:type="dxa"/>
            <w:gridSpan w:val="2"/>
            <w:tcBorders>
              <w:top w:val="single" w:sz="12" w:space="0" w:color="auto"/>
            </w:tcBorders>
            <w:shd w:val="clear" w:color="auto" w:fill="F7CAAC"/>
          </w:tcPr>
          <w:p w:rsidR="00306501" w:rsidRDefault="00306501" w:rsidP="00A43F06">
            <w:pPr>
              <w:jc w:val="both"/>
            </w:pPr>
            <w:r>
              <w:rPr>
                <w:b/>
              </w:rPr>
              <w:t xml:space="preserve">Obor habilitačního řízení </w:t>
            </w:r>
          </w:p>
        </w:tc>
        <w:tc>
          <w:tcPr>
            <w:tcW w:w="2245" w:type="dxa"/>
            <w:gridSpan w:val="2"/>
            <w:tcBorders>
              <w:top w:val="single" w:sz="12" w:space="0" w:color="auto"/>
            </w:tcBorders>
            <w:shd w:val="clear" w:color="auto" w:fill="F7CAAC"/>
          </w:tcPr>
          <w:p w:rsidR="00306501" w:rsidRDefault="00306501" w:rsidP="00A43F0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06501" w:rsidRDefault="00306501" w:rsidP="00A43F0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06501" w:rsidRDefault="00306501" w:rsidP="00A43F06">
            <w:pPr>
              <w:jc w:val="both"/>
              <w:rPr>
                <w:b/>
              </w:rPr>
            </w:pPr>
            <w:r>
              <w:rPr>
                <w:b/>
              </w:rPr>
              <w:t>Ohlasy publikací</w:t>
            </w:r>
          </w:p>
        </w:tc>
      </w:tr>
      <w:tr w:rsidR="00306501" w:rsidTr="00A43F06">
        <w:trPr>
          <w:cantSplit/>
        </w:trPr>
        <w:tc>
          <w:tcPr>
            <w:tcW w:w="3347" w:type="dxa"/>
            <w:gridSpan w:val="2"/>
          </w:tcPr>
          <w:p w:rsidR="00306501" w:rsidRDefault="00306501" w:rsidP="00A43F06">
            <w:pPr>
              <w:jc w:val="both"/>
            </w:pPr>
          </w:p>
        </w:tc>
        <w:tc>
          <w:tcPr>
            <w:tcW w:w="2245" w:type="dxa"/>
            <w:gridSpan w:val="2"/>
          </w:tcPr>
          <w:p w:rsidR="00306501" w:rsidRDefault="00306501" w:rsidP="00A43F06">
            <w:pPr>
              <w:jc w:val="both"/>
            </w:pPr>
          </w:p>
        </w:tc>
        <w:tc>
          <w:tcPr>
            <w:tcW w:w="2248" w:type="dxa"/>
            <w:gridSpan w:val="4"/>
            <w:tcBorders>
              <w:right w:val="single" w:sz="12" w:space="0" w:color="auto"/>
            </w:tcBorders>
          </w:tcPr>
          <w:p w:rsidR="00306501" w:rsidRDefault="00306501" w:rsidP="00A43F06">
            <w:pPr>
              <w:jc w:val="both"/>
            </w:pPr>
          </w:p>
        </w:tc>
        <w:tc>
          <w:tcPr>
            <w:tcW w:w="632" w:type="dxa"/>
            <w:tcBorders>
              <w:left w:val="single" w:sz="12" w:space="0" w:color="auto"/>
            </w:tcBorders>
            <w:shd w:val="clear" w:color="auto" w:fill="F7CAAC"/>
          </w:tcPr>
          <w:p w:rsidR="00306501" w:rsidRDefault="00306501" w:rsidP="00A43F06">
            <w:pPr>
              <w:jc w:val="both"/>
            </w:pPr>
            <w:r>
              <w:rPr>
                <w:b/>
              </w:rPr>
              <w:t>WOS</w:t>
            </w:r>
          </w:p>
        </w:tc>
        <w:tc>
          <w:tcPr>
            <w:tcW w:w="693" w:type="dxa"/>
            <w:shd w:val="clear" w:color="auto" w:fill="F7CAAC"/>
          </w:tcPr>
          <w:p w:rsidR="00306501" w:rsidRDefault="00306501" w:rsidP="00A43F06">
            <w:pPr>
              <w:jc w:val="both"/>
              <w:rPr>
                <w:sz w:val="18"/>
              </w:rPr>
            </w:pPr>
            <w:r>
              <w:rPr>
                <w:b/>
                <w:sz w:val="18"/>
              </w:rPr>
              <w:t>Scopus</w:t>
            </w:r>
          </w:p>
        </w:tc>
        <w:tc>
          <w:tcPr>
            <w:tcW w:w="694" w:type="dxa"/>
            <w:shd w:val="clear" w:color="auto" w:fill="F7CAAC"/>
          </w:tcPr>
          <w:p w:rsidR="00306501" w:rsidRDefault="00306501" w:rsidP="00A43F06">
            <w:pPr>
              <w:jc w:val="both"/>
            </w:pPr>
            <w:r>
              <w:rPr>
                <w:b/>
                <w:sz w:val="18"/>
              </w:rPr>
              <w:t>ostatní</w:t>
            </w:r>
          </w:p>
        </w:tc>
      </w:tr>
      <w:tr w:rsidR="00306501" w:rsidTr="00A43F06">
        <w:trPr>
          <w:cantSplit/>
          <w:trHeight w:val="70"/>
        </w:trPr>
        <w:tc>
          <w:tcPr>
            <w:tcW w:w="3347" w:type="dxa"/>
            <w:gridSpan w:val="2"/>
            <w:shd w:val="clear" w:color="auto" w:fill="F7CAAC"/>
          </w:tcPr>
          <w:p w:rsidR="00306501" w:rsidRDefault="00306501" w:rsidP="00A43F06">
            <w:pPr>
              <w:jc w:val="both"/>
            </w:pPr>
            <w:r>
              <w:rPr>
                <w:b/>
              </w:rPr>
              <w:t>Obor jmenovacího řízení</w:t>
            </w:r>
          </w:p>
        </w:tc>
        <w:tc>
          <w:tcPr>
            <w:tcW w:w="2245" w:type="dxa"/>
            <w:gridSpan w:val="2"/>
            <w:shd w:val="clear" w:color="auto" w:fill="F7CAAC"/>
          </w:tcPr>
          <w:p w:rsidR="00306501" w:rsidRDefault="00306501" w:rsidP="00A43F06">
            <w:pPr>
              <w:jc w:val="both"/>
            </w:pPr>
            <w:r>
              <w:rPr>
                <w:b/>
              </w:rPr>
              <w:t>Rok udělení hodnosti</w:t>
            </w:r>
          </w:p>
        </w:tc>
        <w:tc>
          <w:tcPr>
            <w:tcW w:w="2248" w:type="dxa"/>
            <w:gridSpan w:val="4"/>
            <w:tcBorders>
              <w:right w:val="single" w:sz="12" w:space="0" w:color="auto"/>
            </w:tcBorders>
            <w:shd w:val="clear" w:color="auto" w:fill="F7CAAC"/>
          </w:tcPr>
          <w:p w:rsidR="00306501" w:rsidRDefault="00306501" w:rsidP="00A43F06">
            <w:pPr>
              <w:jc w:val="both"/>
            </w:pPr>
            <w:r>
              <w:rPr>
                <w:b/>
              </w:rPr>
              <w:t>Řízení konáno na VŠ</w:t>
            </w:r>
          </w:p>
        </w:tc>
        <w:tc>
          <w:tcPr>
            <w:tcW w:w="632" w:type="dxa"/>
            <w:vMerge w:val="restart"/>
            <w:tcBorders>
              <w:left w:val="single" w:sz="12" w:space="0" w:color="auto"/>
            </w:tcBorders>
          </w:tcPr>
          <w:p w:rsidR="00306501" w:rsidRDefault="00306501" w:rsidP="00A43F06">
            <w:pPr>
              <w:jc w:val="both"/>
              <w:rPr>
                <w:b/>
              </w:rPr>
            </w:pPr>
            <w:r>
              <w:rPr>
                <w:b/>
              </w:rPr>
              <w:t>-</w:t>
            </w:r>
          </w:p>
        </w:tc>
        <w:tc>
          <w:tcPr>
            <w:tcW w:w="693" w:type="dxa"/>
            <w:vMerge w:val="restart"/>
          </w:tcPr>
          <w:p w:rsidR="00306501" w:rsidRDefault="00306501" w:rsidP="00A43F06">
            <w:pPr>
              <w:jc w:val="both"/>
              <w:rPr>
                <w:b/>
              </w:rPr>
            </w:pPr>
            <w:r>
              <w:rPr>
                <w:b/>
              </w:rPr>
              <w:t>5</w:t>
            </w:r>
          </w:p>
        </w:tc>
        <w:tc>
          <w:tcPr>
            <w:tcW w:w="694" w:type="dxa"/>
            <w:vMerge w:val="restart"/>
          </w:tcPr>
          <w:p w:rsidR="00306501" w:rsidRDefault="00306501" w:rsidP="00A43F06">
            <w:pPr>
              <w:jc w:val="both"/>
              <w:rPr>
                <w:b/>
              </w:rPr>
            </w:pPr>
            <w:r>
              <w:rPr>
                <w:b/>
              </w:rPr>
              <w:t>10</w:t>
            </w:r>
          </w:p>
        </w:tc>
      </w:tr>
      <w:tr w:rsidR="00306501" w:rsidTr="00A43F06">
        <w:trPr>
          <w:trHeight w:val="205"/>
        </w:trPr>
        <w:tc>
          <w:tcPr>
            <w:tcW w:w="3347" w:type="dxa"/>
            <w:gridSpan w:val="2"/>
          </w:tcPr>
          <w:p w:rsidR="00306501" w:rsidRDefault="00306501" w:rsidP="00A43F06">
            <w:pPr>
              <w:jc w:val="both"/>
            </w:pPr>
          </w:p>
        </w:tc>
        <w:tc>
          <w:tcPr>
            <w:tcW w:w="2245" w:type="dxa"/>
            <w:gridSpan w:val="2"/>
          </w:tcPr>
          <w:p w:rsidR="00306501" w:rsidRDefault="00306501" w:rsidP="00A43F06">
            <w:pPr>
              <w:jc w:val="both"/>
            </w:pPr>
          </w:p>
        </w:tc>
        <w:tc>
          <w:tcPr>
            <w:tcW w:w="2248" w:type="dxa"/>
            <w:gridSpan w:val="4"/>
            <w:tcBorders>
              <w:right w:val="single" w:sz="12" w:space="0" w:color="auto"/>
            </w:tcBorders>
          </w:tcPr>
          <w:p w:rsidR="00306501" w:rsidRDefault="00306501" w:rsidP="00A43F06">
            <w:pPr>
              <w:jc w:val="both"/>
            </w:pPr>
          </w:p>
        </w:tc>
        <w:tc>
          <w:tcPr>
            <w:tcW w:w="632" w:type="dxa"/>
            <w:vMerge/>
            <w:tcBorders>
              <w:left w:val="single" w:sz="12" w:space="0" w:color="auto"/>
            </w:tcBorders>
            <w:vAlign w:val="center"/>
          </w:tcPr>
          <w:p w:rsidR="00306501" w:rsidRDefault="00306501" w:rsidP="00A43F06">
            <w:pPr>
              <w:rPr>
                <w:b/>
              </w:rPr>
            </w:pPr>
          </w:p>
        </w:tc>
        <w:tc>
          <w:tcPr>
            <w:tcW w:w="693" w:type="dxa"/>
            <w:vMerge/>
            <w:vAlign w:val="center"/>
          </w:tcPr>
          <w:p w:rsidR="00306501" w:rsidRDefault="00306501" w:rsidP="00A43F06">
            <w:pPr>
              <w:rPr>
                <w:b/>
              </w:rPr>
            </w:pPr>
          </w:p>
        </w:tc>
        <w:tc>
          <w:tcPr>
            <w:tcW w:w="694" w:type="dxa"/>
            <w:vMerge/>
            <w:vAlign w:val="center"/>
          </w:tcPr>
          <w:p w:rsidR="00306501" w:rsidRDefault="00306501" w:rsidP="00A43F06">
            <w:pPr>
              <w:rPr>
                <w:b/>
              </w:rPr>
            </w:pPr>
          </w:p>
        </w:tc>
      </w:tr>
      <w:tr w:rsidR="00306501" w:rsidTr="00A43F06">
        <w:tc>
          <w:tcPr>
            <w:tcW w:w="9859" w:type="dxa"/>
            <w:gridSpan w:val="11"/>
            <w:shd w:val="clear" w:color="auto" w:fill="F7CAAC"/>
          </w:tcPr>
          <w:p w:rsidR="00306501" w:rsidRDefault="00306501" w:rsidP="00A43F06">
            <w:pPr>
              <w:jc w:val="both"/>
              <w:rPr>
                <w:b/>
              </w:rPr>
            </w:pPr>
            <w:r>
              <w:rPr>
                <w:b/>
              </w:rPr>
              <w:t xml:space="preserve">Přehled o nejvýznamnější publikační a další tvůrčí činnosti nebo další profesní činnosti u odborníků z praxe vztahující se k zabezpečovaným předmětům </w:t>
            </w:r>
          </w:p>
        </w:tc>
      </w:tr>
      <w:tr w:rsidR="00306501" w:rsidTr="00A43F06">
        <w:trPr>
          <w:trHeight w:val="2347"/>
        </w:trPr>
        <w:tc>
          <w:tcPr>
            <w:tcW w:w="9859" w:type="dxa"/>
            <w:gridSpan w:val="11"/>
          </w:tcPr>
          <w:p w:rsidR="00306501" w:rsidRPr="0062754E" w:rsidRDefault="00306501" w:rsidP="00306501">
            <w:pPr>
              <w:jc w:val="both"/>
            </w:pPr>
            <w:r>
              <w:t xml:space="preserve">ŠATEROVÁ, P., </w:t>
            </w:r>
            <w:r w:rsidRPr="0062754E">
              <w:t>BRODSKÝ, Z.</w:t>
            </w:r>
            <w:r>
              <w:t>,</w:t>
            </w:r>
            <w:r w:rsidRPr="0062754E">
              <w:t xml:space="preserve"> ŠATERA, K.</w:t>
            </w:r>
            <w:r w:rsidR="00835029">
              <w:t>,</w:t>
            </w:r>
            <w:r w:rsidRPr="0062754E">
              <w:t xml:space="preserve"> LEŠÁKOVÁ, P. </w:t>
            </w:r>
            <w:r w:rsidRPr="00440BB0">
              <w:t>The Approach of Czech Organisations to Educating Employees</w:t>
            </w:r>
            <w:r w:rsidRPr="0062754E">
              <w:t>. In </w:t>
            </w:r>
            <w:r w:rsidRPr="00440BB0">
              <w:rPr>
                <w:i/>
              </w:rPr>
              <w:t>Proceedings of IAC-MEM 2016</w:t>
            </w:r>
            <w:r w:rsidRPr="0062754E">
              <w:t>. Vestec: Czech Institute of Academic Education</w:t>
            </w:r>
            <w:r w:rsidR="00835029">
              <w:t>,</w:t>
            </w:r>
            <w:r w:rsidRPr="0062754E">
              <w:t xml:space="preserve"> z.s., 2016. s. 2</w:t>
            </w:r>
            <w:r>
              <w:t>14-217. ISBN 978-80-905791-8-7 (25%).</w:t>
            </w:r>
          </w:p>
          <w:p w:rsidR="00306501" w:rsidRDefault="00306501" w:rsidP="00306501">
            <w:pPr>
              <w:jc w:val="both"/>
            </w:pPr>
            <w:r>
              <w:t>LEŠÁKOVÁ, P., ŠATERA, K.</w:t>
            </w:r>
            <w:r w:rsidR="00835029">
              <w:t>,</w:t>
            </w:r>
            <w:r>
              <w:t xml:space="preserve"> QUARTEY, E. B. Sustainable Value  and its Role in Regional Development. </w:t>
            </w:r>
            <w:r w:rsidRPr="00847B7B">
              <w:t>In</w:t>
            </w:r>
            <w:r>
              <w:rPr>
                <w:i/>
              </w:rPr>
              <w:t xml:space="preserve"> Proceedings of the 28th International Business Information Management Association Conference.</w:t>
            </w:r>
            <w:r>
              <w:t xml:space="preserve"> Norristown: International Business Information Management Association, 2016. s. 375-384. ISBN 978-0-9860419-8-3 (33%).</w:t>
            </w:r>
          </w:p>
          <w:p w:rsidR="00306501" w:rsidRDefault="00306501" w:rsidP="00306501">
            <w:pPr>
              <w:jc w:val="both"/>
            </w:pPr>
            <w:r>
              <w:t xml:space="preserve">FUKA, J., GREŠOVÁ, L., ŠATERA, K. Differences in Municipal Structure in Czech and Slovak Republic with Emphasis on Delegated Powers. </w:t>
            </w:r>
            <w:r w:rsidRPr="00847B7B">
              <w:t>In</w:t>
            </w:r>
            <w:r>
              <w:rPr>
                <w:i/>
              </w:rPr>
              <w:t xml:space="preserve"> Proceedings of </w:t>
            </w:r>
            <w:r w:rsidR="00835029">
              <w:rPr>
                <w:i/>
              </w:rPr>
              <w:t>t</w:t>
            </w:r>
            <w:r>
              <w:rPr>
                <w:i/>
              </w:rPr>
              <w:t>he 27th International Business Information Management Association Conference</w:t>
            </w:r>
            <w:r>
              <w:t xml:space="preserve">. Norristown: International Business Information Management Association IBIMA, 2016. s. 252-261. ISBN 978-0-9860419-6-9 (33%). </w:t>
            </w:r>
          </w:p>
          <w:p w:rsidR="00306501" w:rsidRDefault="00306501" w:rsidP="00306501">
            <w:pPr>
              <w:jc w:val="both"/>
            </w:pPr>
            <w:r>
              <w:t>MANDYSOVÁ, I.</w:t>
            </w:r>
            <w:r w:rsidR="00835029">
              <w:t>,</w:t>
            </w:r>
            <w:r>
              <w:t xml:space="preserve"> ŠATERA, K. SME´S Representation on the European Union Level</w:t>
            </w:r>
            <w:r w:rsidRPr="00847B7B">
              <w:t>. In</w:t>
            </w:r>
            <w:r>
              <w:rPr>
                <w:i/>
              </w:rPr>
              <w:t xml:space="preserve"> 7th International Scientific Conference on Finance and Performance of Firms in Science. </w:t>
            </w:r>
            <w:r>
              <w:t>Zlín: Univerzita Tomáše Bati, 2015. s. 919-930. ISBN 978-80-7454-476-7 (50%).</w:t>
            </w:r>
          </w:p>
          <w:p w:rsidR="00306501" w:rsidRDefault="00306501" w:rsidP="00306501">
            <w:pPr>
              <w:jc w:val="both"/>
              <w:rPr>
                <w:b/>
              </w:rPr>
            </w:pPr>
            <w:r>
              <w:t xml:space="preserve">ŠATERA, K. </w:t>
            </w:r>
            <w:r w:rsidRPr="001645B1">
              <w:rPr>
                <w:i/>
              </w:rPr>
              <w:t>Zdravotnické systémy</w:t>
            </w:r>
            <w:r>
              <w:t>. GEORG: Žilina, 2013. ISBN 978-80-8154-032-5.</w:t>
            </w:r>
          </w:p>
        </w:tc>
      </w:tr>
      <w:tr w:rsidR="00306501" w:rsidTr="00A43F06">
        <w:trPr>
          <w:trHeight w:val="218"/>
        </w:trPr>
        <w:tc>
          <w:tcPr>
            <w:tcW w:w="9859" w:type="dxa"/>
            <w:gridSpan w:val="11"/>
            <w:shd w:val="clear" w:color="auto" w:fill="F7CAAC"/>
          </w:tcPr>
          <w:p w:rsidR="00306501" w:rsidRDefault="00306501" w:rsidP="00A43F06">
            <w:pPr>
              <w:rPr>
                <w:b/>
              </w:rPr>
            </w:pPr>
            <w:r>
              <w:rPr>
                <w:b/>
              </w:rPr>
              <w:t>Působení v zahraničí</w:t>
            </w:r>
          </w:p>
        </w:tc>
      </w:tr>
      <w:tr w:rsidR="00306501" w:rsidTr="00A43F06">
        <w:trPr>
          <w:trHeight w:val="328"/>
        </w:trPr>
        <w:tc>
          <w:tcPr>
            <w:tcW w:w="9859" w:type="dxa"/>
            <w:gridSpan w:val="11"/>
          </w:tcPr>
          <w:p w:rsidR="00306501" w:rsidRDefault="00306501" w:rsidP="00A43F06">
            <w:pPr>
              <w:rPr>
                <w:b/>
              </w:rPr>
            </w:pPr>
          </w:p>
        </w:tc>
      </w:tr>
      <w:tr w:rsidR="00306501" w:rsidTr="00A43F06">
        <w:trPr>
          <w:cantSplit/>
          <w:trHeight w:val="470"/>
        </w:trPr>
        <w:tc>
          <w:tcPr>
            <w:tcW w:w="2518" w:type="dxa"/>
            <w:shd w:val="clear" w:color="auto" w:fill="F7CAAC"/>
          </w:tcPr>
          <w:p w:rsidR="00306501" w:rsidRDefault="00306501" w:rsidP="00A43F06">
            <w:pPr>
              <w:jc w:val="both"/>
              <w:rPr>
                <w:b/>
              </w:rPr>
            </w:pPr>
            <w:r>
              <w:rPr>
                <w:b/>
              </w:rPr>
              <w:t xml:space="preserve">Podpis </w:t>
            </w:r>
          </w:p>
        </w:tc>
        <w:tc>
          <w:tcPr>
            <w:tcW w:w="4536" w:type="dxa"/>
            <w:gridSpan w:val="5"/>
          </w:tcPr>
          <w:p w:rsidR="00306501" w:rsidRDefault="00306501" w:rsidP="00A43F06">
            <w:pPr>
              <w:jc w:val="both"/>
            </w:pPr>
          </w:p>
        </w:tc>
        <w:tc>
          <w:tcPr>
            <w:tcW w:w="786" w:type="dxa"/>
            <w:gridSpan w:val="2"/>
            <w:shd w:val="clear" w:color="auto" w:fill="F7CAAC"/>
          </w:tcPr>
          <w:p w:rsidR="00306501" w:rsidRDefault="00306501" w:rsidP="00A43F06">
            <w:pPr>
              <w:jc w:val="both"/>
            </w:pPr>
            <w:r>
              <w:rPr>
                <w:b/>
              </w:rPr>
              <w:t>datum</w:t>
            </w:r>
          </w:p>
        </w:tc>
        <w:tc>
          <w:tcPr>
            <w:tcW w:w="2019" w:type="dxa"/>
            <w:gridSpan w:val="3"/>
          </w:tcPr>
          <w:p w:rsidR="00306501" w:rsidRDefault="00306501" w:rsidP="00A43F06">
            <w:pPr>
              <w:jc w:val="both"/>
            </w:pPr>
          </w:p>
        </w:tc>
      </w:tr>
    </w:tbl>
    <w:p w:rsidR="007555C9" w:rsidRDefault="007555C9"/>
    <w:p w:rsidR="00E63AB0" w:rsidRDefault="00E63AB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84502" w:rsidTr="00A43F06">
        <w:tc>
          <w:tcPr>
            <w:tcW w:w="9859" w:type="dxa"/>
            <w:gridSpan w:val="11"/>
            <w:tcBorders>
              <w:bottom w:val="double" w:sz="4" w:space="0" w:color="auto"/>
            </w:tcBorders>
            <w:shd w:val="clear" w:color="auto" w:fill="BDD6EE"/>
          </w:tcPr>
          <w:p w:rsidR="00784502" w:rsidRDefault="00784502" w:rsidP="00A43F06">
            <w:pPr>
              <w:jc w:val="both"/>
              <w:rPr>
                <w:b/>
                <w:sz w:val="28"/>
              </w:rPr>
            </w:pPr>
            <w:r>
              <w:rPr>
                <w:b/>
                <w:sz w:val="28"/>
              </w:rPr>
              <w:lastRenderedPageBreak/>
              <w:t>C-I – Personální zabezpečení</w:t>
            </w:r>
          </w:p>
        </w:tc>
      </w:tr>
      <w:tr w:rsidR="00784502" w:rsidTr="00A43F06">
        <w:tc>
          <w:tcPr>
            <w:tcW w:w="2518" w:type="dxa"/>
            <w:tcBorders>
              <w:top w:val="double" w:sz="4" w:space="0" w:color="auto"/>
            </w:tcBorders>
            <w:shd w:val="clear" w:color="auto" w:fill="F7CAAC"/>
          </w:tcPr>
          <w:p w:rsidR="00784502" w:rsidRDefault="00784502" w:rsidP="00A43F06">
            <w:pPr>
              <w:jc w:val="both"/>
              <w:rPr>
                <w:b/>
              </w:rPr>
            </w:pPr>
            <w:r>
              <w:rPr>
                <w:b/>
              </w:rPr>
              <w:t>Vysoká škola</w:t>
            </w:r>
          </w:p>
        </w:tc>
        <w:tc>
          <w:tcPr>
            <w:tcW w:w="7341" w:type="dxa"/>
            <w:gridSpan w:val="10"/>
          </w:tcPr>
          <w:p w:rsidR="00784502" w:rsidRDefault="00784502" w:rsidP="00A43F06">
            <w:pPr>
              <w:jc w:val="both"/>
            </w:pPr>
            <w:r>
              <w:t>Univerzita Tomáše Bati ve Zlíně</w:t>
            </w:r>
          </w:p>
        </w:tc>
      </w:tr>
      <w:tr w:rsidR="00784502" w:rsidTr="00A43F06">
        <w:tc>
          <w:tcPr>
            <w:tcW w:w="2518" w:type="dxa"/>
            <w:shd w:val="clear" w:color="auto" w:fill="F7CAAC"/>
          </w:tcPr>
          <w:p w:rsidR="00784502" w:rsidRDefault="00784502" w:rsidP="00A43F06">
            <w:pPr>
              <w:jc w:val="both"/>
              <w:rPr>
                <w:b/>
              </w:rPr>
            </w:pPr>
            <w:r>
              <w:rPr>
                <w:b/>
              </w:rPr>
              <w:t>Součást vysoké školy</w:t>
            </w:r>
          </w:p>
        </w:tc>
        <w:tc>
          <w:tcPr>
            <w:tcW w:w="7341" w:type="dxa"/>
            <w:gridSpan w:val="10"/>
          </w:tcPr>
          <w:p w:rsidR="00784502" w:rsidRDefault="00784502" w:rsidP="00A43F06">
            <w:pPr>
              <w:jc w:val="both"/>
            </w:pPr>
            <w:r>
              <w:t>Fakulta managementu a ekonomiky</w:t>
            </w:r>
          </w:p>
        </w:tc>
      </w:tr>
      <w:tr w:rsidR="00784502" w:rsidTr="00A43F06">
        <w:tc>
          <w:tcPr>
            <w:tcW w:w="2518" w:type="dxa"/>
            <w:shd w:val="clear" w:color="auto" w:fill="F7CAAC"/>
          </w:tcPr>
          <w:p w:rsidR="00784502" w:rsidRDefault="00784502" w:rsidP="00A43F06">
            <w:pPr>
              <w:jc w:val="both"/>
              <w:rPr>
                <w:b/>
              </w:rPr>
            </w:pPr>
            <w:r>
              <w:rPr>
                <w:b/>
              </w:rPr>
              <w:t>Název studijního programu</w:t>
            </w:r>
          </w:p>
        </w:tc>
        <w:tc>
          <w:tcPr>
            <w:tcW w:w="7341" w:type="dxa"/>
            <w:gridSpan w:val="10"/>
          </w:tcPr>
          <w:p w:rsidR="00784502" w:rsidRDefault="00784502" w:rsidP="00A43F06">
            <w:pPr>
              <w:jc w:val="both"/>
            </w:pPr>
            <w:r>
              <w:t>Management ve zdravotnictví</w:t>
            </w:r>
          </w:p>
        </w:tc>
      </w:tr>
      <w:tr w:rsidR="00784502" w:rsidTr="00A43F06">
        <w:tc>
          <w:tcPr>
            <w:tcW w:w="2518" w:type="dxa"/>
            <w:shd w:val="clear" w:color="auto" w:fill="F7CAAC"/>
          </w:tcPr>
          <w:p w:rsidR="00784502" w:rsidRDefault="00784502" w:rsidP="00A43F06">
            <w:pPr>
              <w:jc w:val="both"/>
              <w:rPr>
                <w:b/>
              </w:rPr>
            </w:pPr>
            <w:r>
              <w:rPr>
                <w:b/>
              </w:rPr>
              <w:t>Jméno a příjmení</w:t>
            </w:r>
          </w:p>
        </w:tc>
        <w:tc>
          <w:tcPr>
            <w:tcW w:w="4536" w:type="dxa"/>
            <w:gridSpan w:val="5"/>
          </w:tcPr>
          <w:p w:rsidR="00784502" w:rsidRDefault="00784502" w:rsidP="00A43F06">
            <w:pPr>
              <w:jc w:val="both"/>
            </w:pPr>
            <w:r>
              <w:t>Libor Š</w:t>
            </w:r>
            <w:r w:rsidR="00A43F06">
              <w:t>NÉDAR</w:t>
            </w:r>
          </w:p>
        </w:tc>
        <w:tc>
          <w:tcPr>
            <w:tcW w:w="709" w:type="dxa"/>
            <w:shd w:val="clear" w:color="auto" w:fill="F7CAAC"/>
          </w:tcPr>
          <w:p w:rsidR="00784502" w:rsidRDefault="00784502" w:rsidP="00A43F06">
            <w:pPr>
              <w:jc w:val="both"/>
              <w:rPr>
                <w:b/>
              </w:rPr>
            </w:pPr>
            <w:r>
              <w:rPr>
                <w:b/>
              </w:rPr>
              <w:t>Tituly</w:t>
            </w:r>
          </w:p>
        </w:tc>
        <w:tc>
          <w:tcPr>
            <w:tcW w:w="2096" w:type="dxa"/>
            <w:gridSpan w:val="4"/>
          </w:tcPr>
          <w:p w:rsidR="00784502" w:rsidRDefault="00784502" w:rsidP="001F11ED">
            <w:pPr>
              <w:jc w:val="both"/>
            </w:pPr>
            <w:r>
              <w:t>JUDr.</w:t>
            </w:r>
            <w:r w:rsidR="00BF0A18">
              <w:t>,</w:t>
            </w:r>
            <w:r>
              <w:t xml:space="preserve"> </w:t>
            </w:r>
            <w:r w:rsidR="00BF0A18">
              <w:t>Ph.D.</w:t>
            </w:r>
          </w:p>
        </w:tc>
      </w:tr>
      <w:tr w:rsidR="00784502" w:rsidTr="00A43F06">
        <w:tc>
          <w:tcPr>
            <w:tcW w:w="2518" w:type="dxa"/>
            <w:shd w:val="clear" w:color="auto" w:fill="F7CAAC"/>
          </w:tcPr>
          <w:p w:rsidR="00784502" w:rsidRDefault="00784502" w:rsidP="00A43F06">
            <w:pPr>
              <w:jc w:val="both"/>
              <w:rPr>
                <w:b/>
              </w:rPr>
            </w:pPr>
            <w:r>
              <w:rPr>
                <w:b/>
              </w:rPr>
              <w:t>Rok narození</w:t>
            </w:r>
          </w:p>
        </w:tc>
        <w:tc>
          <w:tcPr>
            <w:tcW w:w="829" w:type="dxa"/>
          </w:tcPr>
          <w:p w:rsidR="00784502" w:rsidRDefault="00784502" w:rsidP="00A43F06">
            <w:pPr>
              <w:jc w:val="both"/>
            </w:pPr>
            <w:r>
              <w:t>1959</w:t>
            </w:r>
          </w:p>
        </w:tc>
        <w:tc>
          <w:tcPr>
            <w:tcW w:w="1721" w:type="dxa"/>
            <w:shd w:val="clear" w:color="auto" w:fill="F7CAAC"/>
          </w:tcPr>
          <w:p w:rsidR="00784502" w:rsidRDefault="00784502" w:rsidP="00A43F06">
            <w:pPr>
              <w:jc w:val="both"/>
              <w:rPr>
                <w:b/>
              </w:rPr>
            </w:pPr>
            <w:r>
              <w:rPr>
                <w:b/>
              </w:rPr>
              <w:t>typ vztahu k VŠ</w:t>
            </w:r>
          </w:p>
        </w:tc>
        <w:tc>
          <w:tcPr>
            <w:tcW w:w="992" w:type="dxa"/>
            <w:gridSpan w:val="2"/>
          </w:tcPr>
          <w:p w:rsidR="00784502" w:rsidRDefault="00784502" w:rsidP="00A43F06">
            <w:pPr>
              <w:jc w:val="both"/>
            </w:pPr>
            <w:r>
              <w:t>PP</w:t>
            </w:r>
          </w:p>
        </w:tc>
        <w:tc>
          <w:tcPr>
            <w:tcW w:w="994" w:type="dxa"/>
            <w:shd w:val="clear" w:color="auto" w:fill="F7CAAC"/>
          </w:tcPr>
          <w:p w:rsidR="00784502" w:rsidRDefault="00784502" w:rsidP="00A43F06">
            <w:pPr>
              <w:jc w:val="both"/>
              <w:rPr>
                <w:b/>
              </w:rPr>
            </w:pPr>
            <w:r>
              <w:rPr>
                <w:b/>
              </w:rPr>
              <w:t>rozsah</w:t>
            </w:r>
          </w:p>
        </w:tc>
        <w:tc>
          <w:tcPr>
            <w:tcW w:w="709" w:type="dxa"/>
          </w:tcPr>
          <w:p w:rsidR="00784502" w:rsidRDefault="00784502" w:rsidP="00A43F06">
            <w:pPr>
              <w:jc w:val="both"/>
            </w:pPr>
            <w:r>
              <w:t>40</w:t>
            </w:r>
          </w:p>
        </w:tc>
        <w:tc>
          <w:tcPr>
            <w:tcW w:w="709" w:type="dxa"/>
            <w:gridSpan w:val="2"/>
            <w:shd w:val="clear" w:color="auto" w:fill="F7CAAC"/>
          </w:tcPr>
          <w:p w:rsidR="00784502" w:rsidRDefault="00784502" w:rsidP="00A43F06">
            <w:pPr>
              <w:jc w:val="both"/>
              <w:rPr>
                <w:b/>
              </w:rPr>
            </w:pPr>
            <w:r>
              <w:rPr>
                <w:b/>
              </w:rPr>
              <w:t>do kdy</w:t>
            </w:r>
          </w:p>
        </w:tc>
        <w:tc>
          <w:tcPr>
            <w:tcW w:w="1387" w:type="dxa"/>
            <w:gridSpan w:val="2"/>
          </w:tcPr>
          <w:p w:rsidR="00784502" w:rsidRDefault="00784502" w:rsidP="00A43F06">
            <w:pPr>
              <w:jc w:val="both"/>
            </w:pPr>
            <w:r>
              <w:t>N</w:t>
            </w:r>
          </w:p>
        </w:tc>
      </w:tr>
      <w:tr w:rsidR="00784502" w:rsidTr="00A43F06">
        <w:tc>
          <w:tcPr>
            <w:tcW w:w="5068" w:type="dxa"/>
            <w:gridSpan w:val="3"/>
            <w:shd w:val="clear" w:color="auto" w:fill="F7CAAC"/>
          </w:tcPr>
          <w:p w:rsidR="00784502" w:rsidRDefault="00784502" w:rsidP="00A43F06">
            <w:pPr>
              <w:jc w:val="both"/>
              <w:rPr>
                <w:b/>
              </w:rPr>
            </w:pPr>
            <w:r>
              <w:rPr>
                <w:b/>
              </w:rPr>
              <w:t>Typ vztahu na součásti VŠ, která uskutečňuje st. program</w:t>
            </w:r>
          </w:p>
        </w:tc>
        <w:tc>
          <w:tcPr>
            <w:tcW w:w="992" w:type="dxa"/>
            <w:gridSpan w:val="2"/>
          </w:tcPr>
          <w:p w:rsidR="00784502" w:rsidRDefault="00784502" w:rsidP="00A43F06">
            <w:pPr>
              <w:jc w:val="both"/>
            </w:pPr>
            <w:r>
              <w:t>PP</w:t>
            </w:r>
          </w:p>
        </w:tc>
        <w:tc>
          <w:tcPr>
            <w:tcW w:w="994" w:type="dxa"/>
            <w:shd w:val="clear" w:color="auto" w:fill="F7CAAC"/>
          </w:tcPr>
          <w:p w:rsidR="00784502" w:rsidRDefault="00784502" w:rsidP="00A43F06">
            <w:pPr>
              <w:jc w:val="both"/>
              <w:rPr>
                <w:b/>
              </w:rPr>
            </w:pPr>
            <w:r>
              <w:rPr>
                <w:b/>
              </w:rPr>
              <w:t>rozsah</w:t>
            </w:r>
          </w:p>
        </w:tc>
        <w:tc>
          <w:tcPr>
            <w:tcW w:w="709" w:type="dxa"/>
          </w:tcPr>
          <w:p w:rsidR="00784502" w:rsidRDefault="00784502" w:rsidP="00A43F06">
            <w:pPr>
              <w:jc w:val="both"/>
            </w:pPr>
            <w:r>
              <w:t>40</w:t>
            </w:r>
          </w:p>
        </w:tc>
        <w:tc>
          <w:tcPr>
            <w:tcW w:w="709" w:type="dxa"/>
            <w:gridSpan w:val="2"/>
            <w:shd w:val="clear" w:color="auto" w:fill="F7CAAC"/>
          </w:tcPr>
          <w:p w:rsidR="00784502" w:rsidRDefault="00784502" w:rsidP="00A43F06">
            <w:pPr>
              <w:jc w:val="both"/>
              <w:rPr>
                <w:b/>
              </w:rPr>
            </w:pPr>
            <w:r>
              <w:rPr>
                <w:b/>
              </w:rPr>
              <w:t>do kdy</w:t>
            </w:r>
          </w:p>
        </w:tc>
        <w:tc>
          <w:tcPr>
            <w:tcW w:w="1387" w:type="dxa"/>
            <w:gridSpan w:val="2"/>
          </w:tcPr>
          <w:p w:rsidR="00784502" w:rsidRDefault="00784502" w:rsidP="00A43F06">
            <w:pPr>
              <w:jc w:val="both"/>
            </w:pPr>
            <w:r>
              <w:t>N</w:t>
            </w:r>
          </w:p>
        </w:tc>
      </w:tr>
      <w:tr w:rsidR="00784502" w:rsidTr="00A43F06">
        <w:tc>
          <w:tcPr>
            <w:tcW w:w="6060" w:type="dxa"/>
            <w:gridSpan w:val="5"/>
            <w:shd w:val="clear" w:color="auto" w:fill="F7CAAC"/>
          </w:tcPr>
          <w:p w:rsidR="00784502" w:rsidRDefault="00784502" w:rsidP="00A43F06">
            <w:pPr>
              <w:jc w:val="both"/>
            </w:pPr>
            <w:r>
              <w:rPr>
                <w:b/>
              </w:rPr>
              <w:t>Další současná působení jako akademický pracovník na jiných VŠ</w:t>
            </w:r>
          </w:p>
        </w:tc>
        <w:tc>
          <w:tcPr>
            <w:tcW w:w="1703" w:type="dxa"/>
            <w:gridSpan w:val="2"/>
            <w:shd w:val="clear" w:color="auto" w:fill="F7CAAC"/>
          </w:tcPr>
          <w:p w:rsidR="00784502" w:rsidRDefault="00784502" w:rsidP="00A43F06">
            <w:pPr>
              <w:jc w:val="both"/>
              <w:rPr>
                <w:b/>
              </w:rPr>
            </w:pPr>
            <w:r>
              <w:rPr>
                <w:b/>
              </w:rPr>
              <w:t>typ prac. vztahu</w:t>
            </w:r>
          </w:p>
        </w:tc>
        <w:tc>
          <w:tcPr>
            <w:tcW w:w="2096" w:type="dxa"/>
            <w:gridSpan w:val="4"/>
            <w:shd w:val="clear" w:color="auto" w:fill="F7CAAC"/>
          </w:tcPr>
          <w:p w:rsidR="00784502" w:rsidRDefault="00784502" w:rsidP="00A43F06">
            <w:pPr>
              <w:jc w:val="both"/>
              <w:rPr>
                <w:b/>
              </w:rPr>
            </w:pPr>
            <w:r>
              <w:rPr>
                <w:b/>
              </w:rPr>
              <w:t>rozsah</w:t>
            </w:r>
          </w:p>
        </w:tc>
      </w:tr>
      <w:tr w:rsidR="00784502" w:rsidTr="00A43F06">
        <w:tc>
          <w:tcPr>
            <w:tcW w:w="6060" w:type="dxa"/>
            <w:gridSpan w:val="5"/>
          </w:tcPr>
          <w:p w:rsidR="00784502" w:rsidRDefault="00784502" w:rsidP="00A43F06">
            <w:pPr>
              <w:jc w:val="both"/>
            </w:pPr>
          </w:p>
        </w:tc>
        <w:tc>
          <w:tcPr>
            <w:tcW w:w="1703" w:type="dxa"/>
            <w:gridSpan w:val="2"/>
          </w:tcPr>
          <w:p w:rsidR="00784502" w:rsidRDefault="00784502" w:rsidP="00A43F06">
            <w:pPr>
              <w:jc w:val="both"/>
            </w:pPr>
          </w:p>
        </w:tc>
        <w:tc>
          <w:tcPr>
            <w:tcW w:w="2096" w:type="dxa"/>
            <w:gridSpan w:val="4"/>
          </w:tcPr>
          <w:p w:rsidR="00784502" w:rsidRDefault="00784502" w:rsidP="00A43F06">
            <w:pPr>
              <w:jc w:val="both"/>
            </w:pPr>
          </w:p>
        </w:tc>
      </w:tr>
      <w:tr w:rsidR="00784502" w:rsidTr="00A43F06">
        <w:tc>
          <w:tcPr>
            <w:tcW w:w="6060" w:type="dxa"/>
            <w:gridSpan w:val="5"/>
          </w:tcPr>
          <w:p w:rsidR="00784502" w:rsidRDefault="00784502" w:rsidP="00A43F06">
            <w:pPr>
              <w:jc w:val="both"/>
            </w:pPr>
          </w:p>
        </w:tc>
        <w:tc>
          <w:tcPr>
            <w:tcW w:w="1703" w:type="dxa"/>
            <w:gridSpan w:val="2"/>
          </w:tcPr>
          <w:p w:rsidR="00784502" w:rsidRDefault="00784502" w:rsidP="00A43F06">
            <w:pPr>
              <w:jc w:val="both"/>
            </w:pPr>
          </w:p>
        </w:tc>
        <w:tc>
          <w:tcPr>
            <w:tcW w:w="2096" w:type="dxa"/>
            <w:gridSpan w:val="4"/>
          </w:tcPr>
          <w:p w:rsidR="00784502" w:rsidRDefault="00784502" w:rsidP="00A43F06">
            <w:pPr>
              <w:jc w:val="both"/>
            </w:pPr>
          </w:p>
        </w:tc>
      </w:tr>
      <w:tr w:rsidR="00784502" w:rsidTr="00A43F06">
        <w:tc>
          <w:tcPr>
            <w:tcW w:w="6060" w:type="dxa"/>
            <w:gridSpan w:val="5"/>
          </w:tcPr>
          <w:p w:rsidR="00784502" w:rsidRDefault="00784502" w:rsidP="00A43F06">
            <w:pPr>
              <w:jc w:val="both"/>
            </w:pPr>
          </w:p>
        </w:tc>
        <w:tc>
          <w:tcPr>
            <w:tcW w:w="1703" w:type="dxa"/>
            <w:gridSpan w:val="2"/>
          </w:tcPr>
          <w:p w:rsidR="00784502" w:rsidRDefault="00784502" w:rsidP="00A43F06">
            <w:pPr>
              <w:jc w:val="both"/>
            </w:pPr>
          </w:p>
        </w:tc>
        <w:tc>
          <w:tcPr>
            <w:tcW w:w="2096" w:type="dxa"/>
            <w:gridSpan w:val="4"/>
          </w:tcPr>
          <w:p w:rsidR="00784502" w:rsidRDefault="00784502" w:rsidP="00A43F06">
            <w:pPr>
              <w:jc w:val="both"/>
            </w:pPr>
          </w:p>
        </w:tc>
      </w:tr>
      <w:tr w:rsidR="00784502" w:rsidTr="00A43F06">
        <w:tc>
          <w:tcPr>
            <w:tcW w:w="6060" w:type="dxa"/>
            <w:gridSpan w:val="5"/>
          </w:tcPr>
          <w:p w:rsidR="00784502" w:rsidRDefault="00784502" w:rsidP="00A43F06">
            <w:pPr>
              <w:jc w:val="both"/>
            </w:pPr>
          </w:p>
        </w:tc>
        <w:tc>
          <w:tcPr>
            <w:tcW w:w="1703" w:type="dxa"/>
            <w:gridSpan w:val="2"/>
          </w:tcPr>
          <w:p w:rsidR="00784502" w:rsidRDefault="00784502" w:rsidP="00A43F06">
            <w:pPr>
              <w:jc w:val="both"/>
            </w:pPr>
          </w:p>
        </w:tc>
        <w:tc>
          <w:tcPr>
            <w:tcW w:w="2096" w:type="dxa"/>
            <w:gridSpan w:val="4"/>
          </w:tcPr>
          <w:p w:rsidR="00784502" w:rsidRDefault="00784502" w:rsidP="00A43F06">
            <w:pPr>
              <w:jc w:val="both"/>
            </w:pPr>
          </w:p>
        </w:tc>
      </w:tr>
      <w:tr w:rsidR="00784502" w:rsidTr="00A43F06">
        <w:tc>
          <w:tcPr>
            <w:tcW w:w="9859" w:type="dxa"/>
            <w:gridSpan w:val="11"/>
            <w:shd w:val="clear" w:color="auto" w:fill="F7CAAC"/>
          </w:tcPr>
          <w:p w:rsidR="00784502" w:rsidRDefault="00784502" w:rsidP="00A43F06">
            <w:pPr>
              <w:jc w:val="both"/>
            </w:pPr>
            <w:r>
              <w:rPr>
                <w:b/>
              </w:rPr>
              <w:t>Předměty příslušného studijního programu a způsob zapojení do jejich výuky, příp. další zapojení do uskutečňování studijního programu</w:t>
            </w:r>
          </w:p>
        </w:tc>
      </w:tr>
      <w:tr w:rsidR="00784502" w:rsidTr="00A43F06">
        <w:trPr>
          <w:trHeight w:val="621"/>
        </w:trPr>
        <w:tc>
          <w:tcPr>
            <w:tcW w:w="9859" w:type="dxa"/>
            <w:gridSpan w:val="11"/>
            <w:tcBorders>
              <w:top w:val="nil"/>
            </w:tcBorders>
          </w:tcPr>
          <w:p w:rsidR="00784502" w:rsidRDefault="00784502" w:rsidP="00A43F06">
            <w:pPr>
              <w:jc w:val="both"/>
            </w:pPr>
            <w:r>
              <w:t>Právo ve zdravotnictví - garant, přednášející (100%)</w:t>
            </w:r>
          </w:p>
          <w:p w:rsidR="00784502" w:rsidRDefault="00784502" w:rsidP="00A43F06">
            <w:pPr>
              <w:jc w:val="both"/>
            </w:pPr>
            <w:r>
              <w:t>Právo sociálního zabezpečení - garant, přednášející (100%)</w:t>
            </w:r>
          </w:p>
          <w:p w:rsidR="00784502" w:rsidRPr="00784502" w:rsidRDefault="00BF0A18" w:rsidP="00A43F06">
            <w:pPr>
              <w:jc w:val="both"/>
              <w:rPr>
                <w:b/>
              </w:rPr>
            </w:pPr>
            <w:r>
              <w:t>Pracovní právo</w:t>
            </w:r>
            <w:r w:rsidR="00784502">
              <w:t xml:space="preserve"> - garant, přednášející (100%)</w:t>
            </w:r>
          </w:p>
        </w:tc>
      </w:tr>
      <w:tr w:rsidR="00784502" w:rsidTr="00A43F06">
        <w:tc>
          <w:tcPr>
            <w:tcW w:w="9859" w:type="dxa"/>
            <w:gridSpan w:val="11"/>
            <w:shd w:val="clear" w:color="auto" w:fill="F7CAAC"/>
          </w:tcPr>
          <w:p w:rsidR="00784502" w:rsidRDefault="00784502" w:rsidP="00A43F06">
            <w:pPr>
              <w:jc w:val="both"/>
            </w:pPr>
            <w:r>
              <w:rPr>
                <w:b/>
              </w:rPr>
              <w:t xml:space="preserve">Údaje o vzdělání na VŠ </w:t>
            </w:r>
          </w:p>
        </w:tc>
      </w:tr>
      <w:tr w:rsidR="00784502" w:rsidTr="00A43F06">
        <w:trPr>
          <w:trHeight w:val="1055"/>
        </w:trPr>
        <w:tc>
          <w:tcPr>
            <w:tcW w:w="9859" w:type="dxa"/>
            <w:gridSpan w:val="11"/>
          </w:tcPr>
          <w:p w:rsidR="00784502" w:rsidRDefault="00784502" w:rsidP="00A43F06">
            <w:pPr>
              <w:jc w:val="both"/>
            </w:pPr>
            <w:r w:rsidRPr="0063677B">
              <w:rPr>
                <w:b/>
              </w:rPr>
              <w:t>1979-1984</w:t>
            </w:r>
            <w:r>
              <w:rPr>
                <w:b/>
              </w:rPr>
              <w:t>:</w:t>
            </w:r>
            <w:r w:rsidRPr="0063677B">
              <w:rPr>
                <w:b/>
              </w:rPr>
              <w:t xml:space="preserve"> </w:t>
            </w:r>
            <w:r>
              <w:rPr>
                <w:b/>
              </w:rPr>
              <w:t xml:space="preserve"> </w:t>
            </w:r>
            <w:r>
              <w:t>Filosofická fakulta UP Olomouc (</w:t>
            </w:r>
            <w:r w:rsidRPr="00085A91">
              <w:rPr>
                <w:b/>
              </w:rPr>
              <w:t>Mgr.</w:t>
            </w:r>
            <w:r>
              <w:t xml:space="preserve">) </w:t>
            </w:r>
          </w:p>
          <w:p w:rsidR="00784502" w:rsidRDefault="00784502" w:rsidP="00A43F06">
            <w:pPr>
              <w:jc w:val="both"/>
            </w:pPr>
            <w:r>
              <w:rPr>
                <w:b/>
              </w:rPr>
              <w:t xml:space="preserve">1990-1995:  </w:t>
            </w:r>
            <w:r>
              <w:t>Právnická fakulta MU Brno (</w:t>
            </w:r>
            <w:r w:rsidRPr="00085A91">
              <w:rPr>
                <w:b/>
              </w:rPr>
              <w:t>Mgr.</w:t>
            </w:r>
            <w:r>
              <w:t>)</w:t>
            </w:r>
          </w:p>
          <w:p w:rsidR="00784502" w:rsidRDefault="00784502" w:rsidP="00A43F06">
            <w:pPr>
              <w:jc w:val="both"/>
            </w:pPr>
            <w:r>
              <w:rPr>
                <w:b/>
              </w:rPr>
              <w:t xml:space="preserve">1999-2002:  </w:t>
            </w:r>
            <w:r>
              <w:t>Právnická fakulta MU Brno (</w:t>
            </w:r>
            <w:r w:rsidRPr="00085A91">
              <w:rPr>
                <w:b/>
              </w:rPr>
              <w:t>Ph.D.</w:t>
            </w:r>
            <w:r>
              <w:t>)</w:t>
            </w:r>
          </w:p>
          <w:p w:rsidR="00784502" w:rsidRPr="0063677B" w:rsidRDefault="00784502" w:rsidP="00A43F06">
            <w:pPr>
              <w:jc w:val="both"/>
            </w:pPr>
            <w:r>
              <w:rPr>
                <w:b/>
              </w:rPr>
              <w:t xml:space="preserve">2003:           </w:t>
            </w:r>
            <w:r>
              <w:t>Právnická fakulta MU Brno (</w:t>
            </w:r>
            <w:r w:rsidRPr="00085A91">
              <w:rPr>
                <w:b/>
              </w:rPr>
              <w:t>JUDr.</w:t>
            </w:r>
            <w:r>
              <w:t xml:space="preserve">) </w:t>
            </w:r>
          </w:p>
        </w:tc>
      </w:tr>
      <w:tr w:rsidR="00784502" w:rsidTr="00A43F06">
        <w:tc>
          <w:tcPr>
            <w:tcW w:w="9859" w:type="dxa"/>
            <w:gridSpan w:val="11"/>
            <w:shd w:val="clear" w:color="auto" w:fill="F7CAAC"/>
          </w:tcPr>
          <w:p w:rsidR="00784502" w:rsidRDefault="00784502" w:rsidP="00A43F06">
            <w:pPr>
              <w:jc w:val="both"/>
              <w:rPr>
                <w:b/>
              </w:rPr>
            </w:pPr>
            <w:r>
              <w:rPr>
                <w:b/>
              </w:rPr>
              <w:t>Údaje o odborném působení od absolvování VŠ</w:t>
            </w:r>
          </w:p>
        </w:tc>
      </w:tr>
      <w:tr w:rsidR="00784502" w:rsidTr="00784502">
        <w:trPr>
          <w:trHeight w:val="639"/>
        </w:trPr>
        <w:tc>
          <w:tcPr>
            <w:tcW w:w="9859" w:type="dxa"/>
            <w:gridSpan w:val="11"/>
          </w:tcPr>
          <w:p w:rsidR="00784502" w:rsidRDefault="00784502" w:rsidP="00A43F06">
            <w:pPr>
              <w:jc w:val="both"/>
            </w:pPr>
            <w:r>
              <w:rPr>
                <w:b/>
              </w:rPr>
              <w:t xml:space="preserve">1992-1996:    </w:t>
            </w:r>
            <w:r>
              <w:t>S</w:t>
            </w:r>
            <w:r w:rsidR="000E2F8C">
              <w:t>třední škonomická škola</w:t>
            </w:r>
            <w:r>
              <w:t xml:space="preserve"> (O</w:t>
            </w:r>
            <w:r w:rsidR="000E2F8C">
              <w:t>bchodní akademie Tomáše Bati</w:t>
            </w:r>
            <w:r>
              <w:t>) Zlín</w:t>
            </w:r>
          </w:p>
          <w:p w:rsidR="00784502" w:rsidRDefault="00784502">
            <w:pPr>
              <w:jc w:val="both"/>
            </w:pPr>
            <w:r>
              <w:rPr>
                <w:b/>
              </w:rPr>
              <w:t xml:space="preserve">1996–dosud: </w:t>
            </w:r>
            <w:r>
              <w:t>UTB</w:t>
            </w:r>
            <w:r w:rsidR="000E2F8C">
              <w:t xml:space="preserve"> ve Zlíně, Fakulta managementu a ekonomiky, odborný asistent</w:t>
            </w:r>
            <w:r>
              <w:t xml:space="preserve">  </w:t>
            </w:r>
          </w:p>
        </w:tc>
      </w:tr>
      <w:tr w:rsidR="00784502" w:rsidTr="00A43F06">
        <w:trPr>
          <w:trHeight w:val="250"/>
        </w:trPr>
        <w:tc>
          <w:tcPr>
            <w:tcW w:w="9859" w:type="dxa"/>
            <w:gridSpan w:val="11"/>
            <w:shd w:val="clear" w:color="auto" w:fill="F7CAAC"/>
          </w:tcPr>
          <w:p w:rsidR="00784502" w:rsidRDefault="00784502" w:rsidP="00A43F06">
            <w:pPr>
              <w:jc w:val="both"/>
            </w:pPr>
            <w:r>
              <w:rPr>
                <w:b/>
              </w:rPr>
              <w:t>Zkušenosti s vedením kvalifikačních a rigorózních prací</w:t>
            </w:r>
          </w:p>
        </w:tc>
      </w:tr>
      <w:tr w:rsidR="00784502" w:rsidTr="00784502">
        <w:trPr>
          <w:trHeight w:val="283"/>
        </w:trPr>
        <w:tc>
          <w:tcPr>
            <w:tcW w:w="9859" w:type="dxa"/>
            <w:gridSpan w:val="11"/>
          </w:tcPr>
          <w:p w:rsidR="002C7CD5" w:rsidRDefault="002C7CD5" w:rsidP="002C7CD5">
            <w:pPr>
              <w:jc w:val="both"/>
            </w:pPr>
            <w:r>
              <w:t>Počet vedených bakalářských prací – 64</w:t>
            </w:r>
          </w:p>
          <w:p w:rsidR="002C7CD5" w:rsidRDefault="002C7CD5" w:rsidP="002C7CD5">
            <w:pPr>
              <w:jc w:val="both"/>
            </w:pPr>
            <w:r>
              <w:t>Počet vedených diplomových prací – 207</w:t>
            </w:r>
          </w:p>
        </w:tc>
      </w:tr>
      <w:tr w:rsidR="00784502" w:rsidTr="00A43F06">
        <w:trPr>
          <w:cantSplit/>
        </w:trPr>
        <w:tc>
          <w:tcPr>
            <w:tcW w:w="3347" w:type="dxa"/>
            <w:gridSpan w:val="2"/>
            <w:tcBorders>
              <w:top w:val="single" w:sz="12" w:space="0" w:color="auto"/>
            </w:tcBorders>
            <w:shd w:val="clear" w:color="auto" w:fill="F7CAAC"/>
          </w:tcPr>
          <w:p w:rsidR="00784502" w:rsidRDefault="00784502" w:rsidP="00A43F06">
            <w:pPr>
              <w:jc w:val="both"/>
            </w:pPr>
            <w:r>
              <w:rPr>
                <w:b/>
              </w:rPr>
              <w:t xml:space="preserve">Obor habilitačního řízení </w:t>
            </w:r>
          </w:p>
        </w:tc>
        <w:tc>
          <w:tcPr>
            <w:tcW w:w="2245" w:type="dxa"/>
            <w:gridSpan w:val="2"/>
            <w:tcBorders>
              <w:top w:val="single" w:sz="12" w:space="0" w:color="auto"/>
            </w:tcBorders>
            <w:shd w:val="clear" w:color="auto" w:fill="F7CAAC"/>
          </w:tcPr>
          <w:p w:rsidR="00784502" w:rsidRDefault="00784502" w:rsidP="00A43F0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84502" w:rsidRDefault="00784502" w:rsidP="00A43F0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84502" w:rsidRDefault="00784502" w:rsidP="00A43F06">
            <w:pPr>
              <w:jc w:val="both"/>
              <w:rPr>
                <w:b/>
              </w:rPr>
            </w:pPr>
            <w:r>
              <w:rPr>
                <w:b/>
              </w:rPr>
              <w:t>Ohlasy publikací</w:t>
            </w:r>
          </w:p>
        </w:tc>
      </w:tr>
      <w:tr w:rsidR="00784502" w:rsidTr="00A43F06">
        <w:trPr>
          <w:cantSplit/>
        </w:trPr>
        <w:tc>
          <w:tcPr>
            <w:tcW w:w="3347" w:type="dxa"/>
            <w:gridSpan w:val="2"/>
          </w:tcPr>
          <w:p w:rsidR="00784502" w:rsidRDefault="00784502" w:rsidP="00A43F06">
            <w:pPr>
              <w:jc w:val="both"/>
            </w:pPr>
          </w:p>
        </w:tc>
        <w:tc>
          <w:tcPr>
            <w:tcW w:w="2245" w:type="dxa"/>
            <w:gridSpan w:val="2"/>
          </w:tcPr>
          <w:p w:rsidR="00784502" w:rsidRDefault="00784502" w:rsidP="00A43F06">
            <w:pPr>
              <w:jc w:val="both"/>
            </w:pPr>
          </w:p>
        </w:tc>
        <w:tc>
          <w:tcPr>
            <w:tcW w:w="2248" w:type="dxa"/>
            <w:gridSpan w:val="4"/>
            <w:tcBorders>
              <w:right w:val="single" w:sz="12" w:space="0" w:color="auto"/>
            </w:tcBorders>
          </w:tcPr>
          <w:p w:rsidR="00784502" w:rsidRDefault="00784502" w:rsidP="00A43F06">
            <w:pPr>
              <w:jc w:val="both"/>
            </w:pPr>
          </w:p>
        </w:tc>
        <w:tc>
          <w:tcPr>
            <w:tcW w:w="632" w:type="dxa"/>
            <w:tcBorders>
              <w:left w:val="single" w:sz="12" w:space="0" w:color="auto"/>
            </w:tcBorders>
            <w:shd w:val="clear" w:color="auto" w:fill="F7CAAC"/>
          </w:tcPr>
          <w:p w:rsidR="00784502" w:rsidRDefault="00784502" w:rsidP="00A43F06">
            <w:pPr>
              <w:jc w:val="both"/>
            </w:pPr>
            <w:r>
              <w:rPr>
                <w:b/>
              </w:rPr>
              <w:t>WOS</w:t>
            </w:r>
          </w:p>
        </w:tc>
        <w:tc>
          <w:tcPr>
            <w:tcW w:w="693" w:type="dxa"/>
            <w:shd w:val="clear" w:color="auto" w:fill="F7CAAC"/>
          </w:tcPr>
          <w:p w:rsidR="00784502" w:rsidRDefault="00784502" w:rsidP="00A43F06">
            <w:pPr>
              <w:jc w:val="both"/>
              <w:rPr>
                <w:sz w:val="18"/>
              </w:rPr>
            </w:pPr>
            <w:r>
              <w:rPr>
                <w:b/>
                <w:sz w:val="18"/>
              </w:rPr>
              <w:t>Scopus</w:t>
            </w:r>
          </w:p>
        </w:tc>
        <w:tc>
          <w:tcPr>
            <w:tcW w:w="694" w:type="dxa"/>
            <w:shd w:val="clear" w:color="auto" w:fill="F7CAAC"/>
          </w:tcPr>
          <w:p w:rsidR="00784502" w:rsidRDefault="00784502" w:rsidP="00A43F06">
            <w:pPr>
              <w:jc w:val="both"/>
            </w:pPr>
            <w:r>
              <w:rPr>
                <w:b/>
                <w:sz w:val="18"/>
              </w:rPr>
              <w:t>ostatní</w:t>
            </w:r>
          </w:p>
        </w:tc>
      </w:tr>
      <w:tr w:rsidR="00784502" w:rsidTr="00A43F06">
        <w:trPr>
          <w:cantSplit/>
          <w:trHeight w:val="70"/>
        </w:trPr>
        <w:tc>
          <w:tcPr>
            <w:tcW w:w="3347" w:type="dxa"/>
            <w:gridSpan w:val="2"/>
            <w:shd w:val="clear" w:color="auto" w:fill="F7CAAC"/>
          </w:tcPr>
          <w:p w:rsidR="00784502" w:rsidRDefault="00784502" w:rsidP="00A43F06">
            <w:pPr>
              <w:jc w:val="both"/>
            </w:pPr>
            <w:r>
              <w:rPr>
                <w:b/>
              </w:rPr>
              <w:t>Obor jmenovacího řízení</w:t>
            </w:r>
          </w:p>
        </w:tc>
        <w:tc>
          <w:tcPr>
            <w:tcW w:w="2245" w:type="dxa"/>
            <w:gridSpan w:val="2"/>
            <w:shd w:val="clear" w:color="auto" w:fill="F7CAAC"/>
          </w:tcPr>
          <w:p w:rsidR="00784502" w:rsidRDefault="00784502" w:rsidP="00A43F06">
            <w:pPr>
              <w:jc w:val="both"/>
            </w:pPr>
            <w:r>
              <w:rPr>
                <w:b/>
              </w:rPr>
              <w:t>Rok udělení hodnosti</w:t>
            </w:r>
          </w:p>
        </w:tc>
        <w:tc>
          <w:tcPr>
            <w:tcW w:w="2248" w:type="dxa"/>
            <w:gridSpan w:val="4"/>
            <w:tcBorders>
              <w:right w:val="single" w:sz="12" w:space="0" w:color="auto"/>
            </w:tcBorders>
            <w:shd w:val="clear" w:color="auto" w:fill="F7CAAC"/>
          </w:tcPr>
          <w:p w:rsidR="00784502" w:rsidRDefault="00784502" w:rsidP="00A43F06">
            <w:pPr>
              <w:jc w:val="both"/>
            </w:pPr>
            <w:r>
              <w:rPr>
                <w:b/>
              </w:rPr>
              <w:t>Řízení konáno na VŠ</w:t>
            </w:r>
          </w:p>
        </w:tc>
        <w:tc>
          <w:tcPr>
            <w:tcW w:w="632" w:type="dxa"/>
            <w:vMerge w:val="restart"/>
            <w:tcBorders>
              <w:left w:val="single" w:sz="12" w:space="0" w:color="auto"/>
            </w:tcBorders>
          </w:tcPr>
          <w:p w:rsidR="00784502" w:rsidRDefault="002C7CD5" w:rsidP="00A43F06">
            <w:pPr>
              <w:jc w:val="both"/>
              <w:rPr>
                <w:b/>
              </w:rPr>
            </w:pPr>
            <w:r>
              <w:rPr>
                <w:b/>
              </w:rPr>
              <w:t>0</w:t>
            </w:r>
          </w:p>
        </w:tc>
        <w:tc>
          <w:tcPr>
            <w:tcW w:w="693" w:type="dxa"/>
            <w:vMerge w:val="restart"/>
          </w:tcPr>
          <w:p w:rsidR="00784502" w:rsidRDefault="002C7CD5">
            <w:pPr>
              <w:jc w:val="both"/>
              <w:rPr>
                <w:b/>
              </w:rPr>
            </w:pPr>
            <w:r>
              <w:rPr>
                <w:b/>
              </w:rPr>
              <w:t>0</w:t>
            </w:r>
          </w:p>
        </w:tc>
        <w:tc>
          <w:tcPr>
            <w:tcW w:w="694" w:type="dxa"/>
            <w:vMerge w:val="restart"/>
          </w:tcPr>
          <w:p w:rsidR="00784502" w:rsidRDefault="00784502" w:rsidP="00A43F06">
            <w:pPr>
              <w:jc w:val="both"/>
              <w:rPr>
                <w:b/>
              </w:rPr>
            </w:pPr>
            <w:r>
              <w:rPr>
                <w:b/>
              </w:rPr>
              <w:t>12</w:t>
            </w:r>
          </w:p>
        </w:tc>
      </w:tr>
      <w:tr w:rsidR="00784502" w:rsidTr="00A43F06">
        <w:trPr>
          <w:trHeight w:val="205"/>
        </w:trPr>
        <w:tc>
          <w:tcPr>
            <w:tcW w:w="3347" w:type="dxa"/>
            <w:gridSpan w:val="2"/>
          </w:tcPr>
          <w:p w:rsidR="00784502" w:rsidRDefault="00784502" w:rsidP="00A43F06">
            <w:pPr>
              <w:jc w:val="both"/>
            </w:pPr>
          </w:p>
        </w:tc>
        <w:tc>
          <w:tcPr>
            <w:tcW w:w="2245" w:type="dxa"/>
            <w:gridSpan w:val="2"/>
          </w:tcPr>
          <w:p w:rsidR="00784502" w:rsidRDefault="00784502" w:rsidP="00A43F06">
            <w:pPr>
              <w:jc w:val="both"/>
            </w:pPr>
          </w:p>
        </w:tc>
        <w:tc>
          <w:tcPr>
            <w:tcW w:w="2248" w:type="dxa"/>
            <w:gridSpan w:val="4"/>
            <w:tcBorders>
              <w:right w:val="single" w:sz="12" w:space="0" w:color="auto"/>
            </w:tcBorders>
          </w:tcPr>
          <w:p w:rsidR="00784502" w:rsidRDefault="00784502" w:rsidP="00A43F06">
            <w:pPr>
              <w:jc w:val="both"/>
            </w:pPr>
          </w:p>
        </w:tc>
        <w:tc>
          <w:tcPr>
            <w:tcW w:w="632" w:type="dxa"/>
            <w:vMerge/>
            <w:tcBorders>
              <w:left w:val="single" w:sz="12" w:space="0" w:color="auto"/>
            </w:tcBorders>
            <w:vAlign w:val="center"/>
          </w:tcPr>
          <w:p w:rsidR="00784502" w:rsidRDefault="00784502" w:rsidP="00A43F06">
            <w:pPr>
              <w:rPr>
                <w:b/>
              </w:rPr>
            </w:pPr>
          </w:p>
        </w:tc>
        <w:tc>
          <w:tcPr>
            <w:tcW w:w="693" w:type="dxa"/>
            <w:vMerge/>
            <w:vAlign w:val="center"/>
          </w:tcPr>
          <w:p w:rsidR="00784502" w:rsidRDefault="00784502" w:rsidP="00A43F06">
            <w:pPr>
              <w:rPr>
                <w:b/>
              </w:rPr>
            </w:pPr>
          </w:p>
        </w:tc>
        <w:tc>
          <w:tcPr>
            <w:tcW w:w="694" w:type="dxa"/>
            <w:vMerge/>
            <w:vAlign w:val="center"/>
          </w:tcPr>
          <w:p w:rsidR="00784502" w:rsidRDefault="00784502" w:rsidP="00A43F06">
            <w:pPr>
              <w:rPr>
                <w:b/>
              </w:rPr>
            </w:pPr>
          </w:p>
        </w:tc>
      </w:tr>
      <w:tr w:rsidR="00784502" w:rsidTr="00A43F06">
        <w:tc>
          <w:tcPr>
            <w:tcW w:w="9859" w:type="dxa"/>
            <w:gridSpan w:val="11"/>
            <w:shd w:val="clear" w:color="auto" w:fill="F7CAAC"/>
          </w:tcPr>
          <w:p w:rsidR="00784502" w:rsidRDefault="00784502" w:rsidP="00A43F06">
            <w:pPr>
              <w:jc w:val="both"/>
              <w:rPr>
                <w:b/>
              </w:rPr>
            </w:pPr>
            <w:r>
              <w:rPr>
                <w:b/>
              </w:rPr>
              <w:t xml:space="preserve">Přehled o nejvýznamnější publikační a další tvůrčí činnosti nebo další profesní činnosti u odborníků z praxe vztahující se k zabezpečovaným předmětům </w:t>
            </w:r>
          </w:p>
        </w:tc>
      </w:tr>
      <w:tr w:rsidR="00784502" w:rsidTr="00A43F06">
        <w:trPr>
          <w:trHeight w:val="2347"/>
        </w:trPr>
        <w:tc>
          <w:tcPr>
            <w:tcW w:w="9859" w:type="dxa"/>
            <w:gridSpan w:val="11"/>
          </w:tcPr>
          <w:p w:rsidR="00784502" w:rsidRPr="007C71A3" w:rsidRDefault="00784502" w:rsidP="00A43F06">
            <w:pPr>
              <w:jc w:val="both"/>
            </w:pPr>
            <w:r w:rsidRPr="00085A91">
              <w:rPr>
                <w:caps/>
              </w:rPr>
              <w:t>Šnédar</w:t>
            </w:r>
            <w:r>
              <w:t xml:space="preserve">, L. </w:t>
            </w:r>
            <w:r w:rsidRPr="00085A91">
              <w:t>K některým otázkám ochrany osobních údajů při poskytování zdravotních služeb a zdravotní péče ve vztahu k výkonu závislé práce</w:t>
            </w:r>
            <w:r>
              <w:t>.</w:t>
            </w:r>
            <w:r>
              <w:rPr>
                <w:i/>
              </w:rPr>
              <w:t xml:space="preserve"> </w:t>
            </w:r>
            <w:r>
              <w:t xml:space="preserve">In </w:t>
            </w:r>
            <w:r w:rsidRPr="00085A91">
              <w:rPr>
                <w:i/>
              </w:rPr>
              <w:t>Sborník příspěvků z vědecké mezinárodní konference na téma: Ochrana osobních údajů a pracovní právo</w:t>
            </w:r>
            <w:r w:rsidR="00BF0A18">
              <w:t>. Třešť, 2017.</w:t>
            </w:r>
            <w:r>
              <w:t xml:space="preserve"> ISBN 978-80-215-1431-8.</w:t>
            </w:r>
          </w:p>
          <w:p w:rsidR="00784502" w:rsidRDefault="00784502" w:rsidP="00A43F06">
            <w:pPr>
              <w:jc w:val="both"/>
            </w:pPr>
            <w:r w:rsidRPr="00085A91">
              <w:rPr>
                <w:caps/>
              </w:rPr>
              <w:t>Šnédar</w:t>
            </w:r>
            <w:r>
              <w:t xml:space="preserve">, L. </w:t>
            </w:r>
            <w:r>
              <w:rPr>
                <w:i/>
                <w:lang w:val="en-GB"/>
              </w:rPr>
              <w:t xml:space="preserve">Funding Healthcare Services in the Czech Republic: Development Trajectories and Healthcare Policy. </w:t>
            </w:r>
            <w:r>
              <w:rPr>
                <w:lang w:val="en-GB"/>
              </w:rPr>
              <w:t>New Trend</w:t>
            </w:r>
            <w:r w:rsidR="00BF0A18">
              <w:rPr>
                <w:lang w:val="en-GB"/>
              </w:rPr>
              <w:t>,</w:t>
            </w:r>
            <w:r>
              <w:rPr>
                <w:lang w:val="en-GB"/>
              </w:rPr>
              <w:t xml:space="preserve"> 2017</w:t>
            </w:r>
            <w:r w:rsidR="00BF0A18">
              <w:rPr>
                <w:lang w:val="en-GB"/>
              </w:rPr>
              <w:t>.</w:t>
            </w:r>
            <w:r>
              <w:rPr>
                <w:lang w:val="en-GB"/>
              </w:rPr>
              <w:t xml:space="preserve"> </w:t>
            </w:r>
            <w:r w:rsidR="00BF0A18">
              <w:t>ISBN</w:t>
            </w:r>
            <w:r>
              <w:t xml:space="preserve"> 978-80-87314-90-6. </w:t>
            </w:r>
          </w:p>
          <w:p w:rsidR="00784502" w:rsidRDefault="00784502" w:rsidP="00A43F06">
            <w:pPr>
              <w:jc w:val="both"/>
            </w:pPr>
            <w:r w:rsidRPr="00085A91">
              <w:rPr>
                <w:caps/>
              </w:rPr>
              <w:t>Šnédar</w:t>
            </w:r>
            <w:r>
              <w:t xml:space="preserve">, L. </w:t>
            </w:r>
            <w:r w:rsidRPr="00085A91">
              <w:t>Pracovně-lékařské služby a výkon závislé práce</w:t>
            </w:r>
            <w:r>
              <w:t>.</w:t>
            </w:r>
            <w:r>
              <w:rPr>
                <w:i/>
              </w:rPr>
              <w:t xml:space="preserve"> </w:t>
            </w:r>
            <w:r>
              <w:t xml:space="preserve">In </w:t>
            </w:r>
            <w:r w:rsidRPr="00085A91">
              <w:rPr>
                <w:i/>
              </w:rPr>
              <w:t>Sborník z mezinárodní vědecké konference na téma: Pracovní doba-teorie a praxe</w:t>
            </w:r>
            <w:r w:rsidR="00BF0A18">
              <w:t>. Třešť, 2016. ISBN</w:t>
            </w:r>
            <w:r>
              <w:t xml:space="preserve"> 978-80-210-5095-2.</w:t>
            </w:r>
          </w:p>
          <w:p w:rsidR="00784502" w:rsidRPr="002628AB" w:rsidRDefault="00784502" w:rsidP="00A43F06">
            <w:pPr>
              <w:jc w:val="both"/>
            </w:pPr>
            <w:r w:rsidRPr="00085A91">
              <w:rPr>
                <w:caps/>
              </w:rPr>
              <w:t>Šnédar,</w:t>
            </w:r>
            <w:r w:rsidRPr="002628AB">
              <w:t xml:space="preserve"> L.</w:t>
            </w:r>
            <w:r w:rsidRPr="002628AB">
              <w:rPr>
                <w:i/>
              </w:rPr>
              <w:t xml:space="preserve"> České medicínské právo v světle nové občanskoprávní a medicínské legislativy</w:t>
            </w:r>
            <w:r w:rsidR="00BF0A18">
              <w:t>.</w:t>
            </w:r>
            <w:r w:rsidRPr="002628AB">
              <w:t xml:space="preserve"> Žilina: Georg</w:t>
            </w:r>
            <w:r w:rsidR="00BF0A18">
              <w:t>,</w:t>
            </w:r>
            <w:r w:rsidRPr="002628AB">
              <w:t xml:space="preserve"> 2014</w:t>
            </w:r>
            <w:r w:rsidR="00BF0A18">
              <w:t>.</w:t>
            </w:r>
            <w:r w:rsidRPr="002628AB">
              <w:t xml:space="preserve"> ISBN 978-80-8154-100-1</w:t>
            </w:r>
            <w:r>
              <w:t>.</w:t>
            </w:r>
          </w:p>
          <w:p w:rsidR="00784502" w:rsidRDefault="00784502">
            <w:pPr>
              <w:jc w:val="both"/>
              <w:rPr>
                <w:b/>
              </w:rPr>
            </w:pPr>
            <w:r w:rsidRPr="00085A91">
              <w:rPr>
                <w:caps/>
              </w:rPr>
              <w:t>Šnédar, L</w:t>
            </w:r>
            <w:r w:rsidRPr="002628AB">
              <w:t xml:space="preserve">. </w:t>
            </w:r>
            <w:r w:rsidRPr="002628AB">
              <w:rPr>
                <w:i/>
              </w:rPr>
              <w:t>Základy zdravotnick</w:t>
            </w:r>
            <w:r w:rsidR="00BF0A18">
              <w:rPr>
                <w:i/>
              </w:rPr>
              <w:t>ého práva s příklady a otázkami.</w:t>
            </w:r>
            <w:r w:rsidRPr="002628AB">
              <w:rPr>
                <w:i/>
              </w:rPr>
              <w:t xml:space="preserve"> </w:t>
            </w:r>
            <w:r w:rsidRPr="00BF0A18">
              <w:t>Praha:</w:t>
            </w:r>
            <w:r>
              <w:t xml:space="preserve"> Lexis Nexis</w:t>
            </w:r>
            <w:r w:rsidR="00BF0A18">
              <w:t>,</w:t>
            </w:r>
            <w:r>
              <w:t xml:space="preserve"> 2013</w:t>
            </w:r>
            <w:r w:rsidR="00BF0A18">
              <w:t>. ISBN</w:t>
            </w:r>
            <w:r w:rsidRPr="002628AB">
              <w:t xml:space="preserve"> 978-80-86920</w:t>
            </w:r>
            <w:r w:rsidR="00BF0A18">
              <w:t>-</w:t>
            </w:r>
            <w:r w:rsidRPr="002628AB">
              <w:t>21-4</w:t>
            </w:r>
            <w:r>
              <w:t>.</w:t>
            </w:r>
          </w:p>
        </w:tc>
      </w:tr>
      <w:tr w:rsidR="00784502" w:rsidTr="00A43F06">
        <w:trPr>
          <w:trHeight w:val="218"/>
        </w:trPr>
        <w:tc>
          <w:tcPr>
            <w:tcW w:w="9859" w:type="dxa"/>
            <w:gridSpan w:val="11"/>
            <w:shd w:val="clear" w:color="auto" w:fill="F7CAAC"/>
          </w:tcPr>
          <w:p w:rsidR="00784502" w:rsidRDefault="00784502" w:rsidP="00A43F06">
            <w:pPr>
              <w:rPr>
                <w:b/>
              </w:rPr>
            </w:pPr>
            <w:r>
              <w:rPr>
                <w:b/>
              </w:rPr>
              <w:t>Působení v</w:t>
            </w:r>
            <w:r w:rsidR="00BF0A18">
              <w:rPr>
                <w:b/>
              </w:rPr>
              <w:t> </w:t>
            </w:r>
            <w:r>
              <w:rPr>
                <w:b/>
              </w:rPr>
              <w:t>zahraničí</w:t>
            </w:r>
          </w:p>
        </w:tc>
      </w:tr>
      <w:tr w:rsidR="00784502" w:rsidTr="00784502">
        <w:trPr>
          <w:trHeight w:val="70"/>
        </w:trPr>
        <w:tc>
          <w:tcPr>
            <w:tcW w:w="9859" w:type="dxa"/>
            <w:gridSpan w:val="11"/>
          </w:tcPr>
          <w:p w:rsidR="00784502" w:rsidRDefault="00784502" w:rsidP="00A43F06">
            <w:pPr>
              <w:rPr>
                <w:b/>
              </w:rPr>
            </w:pPr>
          </w:p>
        </w:tc>
      </w:tr>
      <w:tr w:rsidR="00784502" w:rsidTr="00784502">
        <w:trPr>
          <w:cantSplit/>
          <w:trHeight w:val="174"/>
        </w:trPr>
        <w:tc>
          <w:tcPr>
            <w:tcW w:w="2518" w:type="dxa"/>
            <w:shd w:val="clear" w:color="auto" w:fill="F7CAAC"/>
          </w:tcPr>
          <w:p w:rsidR="00784502" w:rsidRDefault="00784502" w:rsidP="00A43F06">
            <w:pPr>
              <w:jc w:val="both"/>
              <w:rPr>
                <w:b/>
              </w:rPr>
            </w:pPr>
            <w:r>
              <w:rPr>
                <w:b/>
              </w:rPr>
              <w:t xml:space="preserve">Podpis </w:t>
            </w:r>
          </w:p>
        </w:tc>
        <w:tc>
          <w:tcPr>
            <w:tcW w:w="4536" w:type="dxa"/>
            <w:gridSpan w:val="5"/>
          </w:tcPr>
          <w:p w:rsidR="00784502" w:rsidRDefault="00784502" w:rsidP="00A43F06">
            <w:pPr>
              <w:jc w:val="both"/>
            </w:pPr>
          </w:p>
        </w:tc>
        <w:tc>
          <w:tcPr>
            <w:tcW w:w="786" w:type="dxa"/>
            <w:gridSpan w:val="2"/>
            <w:shd w:val="clear" w:color="auto" w:fill="F7CAAC"/>
          </w:tcPr>
          <w:p w:rsidR="00784502" w:rsidRDefault="00784502" w:rsidP="00A43F06">
            <w:pPr>
              <w:jc w:val="both"/>
            </w:pPr>
          </w:p>
        </w:tc>
        <w:tc>
          <w:tcPr>
            <w:tcW w:w="2019" w:type="dxa"/>
            <w:gridSpan w:val="3"/>
          </w:tcPr>
          <w:p w:rsidR="00784502" w:rsidRDefault="00784502" w:rsidP="00A43F06">
            <w:pPr>
              <w:jc w:val="both"/>
            </w:pPr>
          </w:p>
        </w:tc>
      </w:tr>
    </w:tbl>
    <w:p w:rsidR="00306501" w:rsidRDefault="00306501"/>
    <w:p w:rsidR="00BF0A18" w:rsidRDefault="00BF0A18"/>
    <w:p w:rsidR="00306501" w:rsidRDefault="00306501"/>
    <w:p w:rsidR="00306501" w:rsidRDefault="00306501"/>
    <w:p w:rsidR="00306501" w:rsidRDefault="00306501"/>
    <w:p w:rsidR="00306501" w:rsidRDefault="00306501"/>
    <w:p w:rsidR="00306501" w:rsidRDefault="00306501"/>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84502" w:rsidTr="00A43F06">
        <w:tc>
          <w:tcPr>
            <w:tcW w:w="9859" w:type="dxa"/>
            <w:gridSpan w:val="11"/>
            <w:tcBorders>
              <w:bottom w:val="double" w:sz="4" w:space="0" w:color="auto"/>
            </w:tcBorders>
            <w:shd w:val="clear" w:color="auto" w:fill="BDD6EE"/>
          </w:tcPr>
          <w:p w:rsidR="00784502" w:rsidRDefault="00784502" w:rsidP="00A43F06">
            <w:pPr>
              <w:jc w:val="both"/>
              <w:rPr>
                <w:b/>
                <w:sz w:val="28"/>
              </w:rPr>
            </w:pPr>
            <w:r>
              <w:rPr>
                <w:b/>
                <w:sz w:val="28"/>
              </w:rPr>
              <w:lastRenderedPageBreak/>
              <w:t>C-I – Personální zabezpečení</w:t>
            </w:r>
          </w:p>
        </w:tc>
      </w:tr>
      <w:tr w:rsidR="00784502" w:rsidTr="00A43F06">
        <w:tc>
          <w:tcPr>
            <w:tcW w:w="2518" w:type="dxa"/>
            <w:tcBorders>
              <w:top w:val="double" w:sz="4" w:space="0" w:color="auto"/>
            </w:tcBorders>
            <w:shd w:val="clear" w:color="auto" w:fill="F7CAAC"/>
          </w:tcPr>
          <w:p w:rsidR="00784502" w:rsidRDefault="00784502" w:rsidP="00A43F06">
            <w:pPr>
              <w:jc w:val="both"/>
              <w:rPr>
                <w:b/>
              </w:rPr>
            </w:pPr>
            <w:r>
              <w:rPr>
                <w:b/>
              </w:rPr>
              <w:t>Vysoká škola</w:t>
            </w:r>
          </w:p>
        </w:tc>
        <w:tc>
          <w:tcPr>
            <w:tcW w:w="7341" w:type="dxa"/>
            <w:gridSpan w:val="10"/>
          </w:tcPr>
          <w:p w:rsidR="00784502" w:rsidRDefault="00784502" w:rsidP="00A43F06">
            <w:pPr>
              <w:jc w:val="both"/>
            </w:pPr>
            <w:r>
              <w:t>Univerzita Tomáše Bati ve Zlíně</w:t>
            </w:r>
          </w:p>
        </w:tc>
      </w:tr>
      <w:tr w:rsidR="00784502" w:rsidTr="00A43F06">
        <w:tc>
          <w:tcPr>
            <w:tcW w:w="2518" w:type="dxa"/>
            <w:shd w:val="clear" w:color="auto" w:fill="F7CAAC"/>
          </w:tcPr>
          <w:p w:rsidR="00784502" w:rsidRDefault="00784502" w:rsidP="00A43F06">
            <w:pPr>
              <w:jc w:val="both"/>
              <w:rPr>
                <w:b/>
              </w:rPr>
            </w:pPr>
            <w:r>
              <w:rPr>
                <w:b/>
              </w:rPr>
              <w:t>Součást vysoké školy</w:t>
            </w:r>
          </w:p>
        </w:tc>
        <w:tc>
          <w:tcPr>
            <w:tcW w:w="7341" w:type="dxa"/>
            <w:gridSpan w:val="10"/>
          </w:tcPr>
          <w:p w:rsidR="00784502" w:rsidRDefault="00784502" w:rsidP="00A43F06">
            <w:pPr>
              <w:jc w:val="both"/>
            </w:pPr>
            <w:r>
              <w:t>Fakulta managementu a ekonomiky</w:t>
            </w:r>
          </w:p>
        </w:tc>
      </w:tr>
      <w:tr w:rsidR="00784502" w:rsidTr="00A43F06">
        <w:tc>
          <w:tcPr>
            <w:tcW w:w="2518" w:type="dxa"/>
            <w:shd w:val="clear" w:color="auto" w:fill="F7CAAC"/>
          </w:tcPr>
          <w:p w:rsidR="00784502" w:rsidRDefault="00784502" w:rsidP="00A43F06">
            <w:pPr>
              <w:jc w:val="both"/>
              <w:rPr>
                <w:b/>
              </w:rPr>
            </w:pPr>
            <w:r>
              <w:rPr>
                <w:b/>
              </w:rPr>
              <w:t>Název studijního programu</w:t>
            </w:r>
          </w:p>
        </w:tc>
        <w:tc>
          <w:tcPr>
            <w:tcW w:w="7341" w:type="dxa"/>
            <w:gridSpan w:val="10"/>
          </w:tcPr>
          <w:p w:rsidR="00784502" w:rsidRDefault="00A43F06" w:rsidP="00A43F06">
            <w:pPr>
              <w:jc w:val="both"/>
            </w:pPr>
            <w:r>
              <w:t>Management ve zdravotnictví</w:t>
            </w:r>
          </w:p>
        </w:tc>
      </w:tr>
      <w:tr w:rsidR="00784502" w:rsidTr="00A43F06">
        <w:tc>
          <w:tcPr>
            <w:tcW w:w="2518" w:type="dxa"/>
            <w:shd w:val="clear" w:color="auto" w:fill="F7CAAC"/>
          </w:tcPr>
          <w:p w:rsidR="00784502" w:rsidRDefault="00784502" w:rsidP="00A43F06">
            <w:pPr>
              <w:jc w:val="both"/>
              <w:rPr>
                <w:b/>
              </w:rPr>
            </w:pPr>
            <w:r>
              <w:rPr>
                <w:b/>
              </w:rPr>
              <w:t>Jméno a příjmení</w:t>
            </w:r>
          </w:p>
        </w:tc>
        <w:tc>
          <w:tcPr>
            <w:tcW w:w="4536" w:type="dxa"/>
            <w:gridSpan w:val="5"/>
          </w:tcPr>
          <w:p w:rsidR="00784502" w:rsidRDefault="00784502" w:rsidP="00A43F06">
            <w:pPr>
              <w:jc w:val="both"/>
            </w:pPr>
            <w:r>
              <w:t>Jena Š</w:t>
            </w:r>
            <w:r w:rsidR="00A43F06">
              <w:t>VARCOVÁ</w:t>
            </w:r>
          </w:p>
        </w:tc>
        <w:tc>
          <w:tcPr>
            <w:tcW w:w="709" w:type="dxa"/>
            <w:shd w:val="clear" w:color="auto" w:fill="F7CAAC"/>
          </w:tcPr>
          <w:p w:rsidR="00784502" w:rsidRDefault="00784502" w:rsidP="00A43F06">
            <w:pPr>
              <w:jc w:val="both"/>
              <w:rPr>
                <w:b/>
              </w:rPr>
            </w:pPr>
            <w:r>
              <w:rPr>
                <w:b/>
              </w:rPr>
              <w:t>Tituly</w:t>
            </w:r>
          </w:p>
        </w:tc>
        <w:tc>
          <w:tcPr>
            <w:tcW w:w="2096" w:type="dxa"/>
            <w:gridSpan w:val="4"/>
          </w:tcPr>
          <w:p w:rsidR="00784502" w:rsidRDefault="00784502" w:rsidP="00A43F06">
            <w:pPr>
              <w:jc w:val="both"/>
            </w:pPr>
            <w:r>
              <w:t>doc. Ing.</w:t>
            </w:r>
            <w:r w:rsidR="00BF0A18">
              <w:t>,</w:t>
            </w:r>
            <w:r>
              <w:t xml:space="preserve"> Ph.D.</w:t>
            </w:r>
          </w:p>
        </w:tc>
      </w:tr>
      <w:tr w:rsidR="00784502" w:rsidTr="00A43F06">
        <w:tc>
          <w:tcPr>
            <w:tcW w:w="2518" w:type="dxa"/>
            <w:shd w:val="clear" w:color="auto" w:fill="F7CAAC"/>
          </w:tcPr>
          <w:p w:rsidR="00784502" w:rsidRDefault="00784502" w:rsidP="00A43F06">
            <w:pPr>
              <w:jc w:val="both"/>
              <w:rPr>
                <w:b/>
              </w:rPr>
            </w:pPr>
            <w:r>
              <w:rPr>
                <w:b/>
              </w:rPr>
              <w:t>Rok narození</w:t>
            </w:r>
          </w:p>
        </w:tc>
        <w:tc>
          <w:tcPr>
            <w:tcW w:w="829" w:type="dxa"/>
          </w:tcPr>
          <w:p w:rsidR="00784502" w:rsidRDefault="00784502" w:rsidP="00A43F06">
            <w:pPr>
              <w:jc w:val="both"/>
            </w:pPr>
            <w:r>
              <w:t>1963</w:t>
            </w:r>
          </w:p>
        </w:tc>
        <w:tc>
          <w:tcPr>
            <w:tcW w:w="1721" w:type="dxa"/>
            <w:shd w:val="clear" w:color="auto" w:fill="F7CAAC"/>
          </w:tcPr>
          <w:p w:rsidR="00784502" w:rsidRDefault="00784502" w:rsidP="00A43F06">
            <w:pPr>
              <w:jc w:val="both"/>
              <w:rPr>
                <w:b/>
              </w:rPr>
            </w:pPr>
            <w:r>
              <w:rPr>
                <w:b/>
              </w:rPr>
              <w:t>typ vztahu k VŠ</w:t>
            </w:r>
          </w:p>
        </w:tc>
        <w:tc>
          <w:tcPr>
            <w:tcW w:w="992" w:type="dxa"/>
            <w:gridSpan w:val="2"/>
          </w:tcPr>
          <w:p w:rsidR="00784502" w:rsidRDefault="00BF0A18" w:rsidP="00A43F06">
            <w:pPr>
              <w:jc w:val="both"/>
            </w:pPr>
            <w:r>
              <w:t>pp</w:t>
            </w:r>
          </w:p>
        </w:tc>
        <w:tc>
          <w:tcPr>
            <w:tcW w:w="994" w:type="dxa"/>
            <w:shd w:val="clear" w:color="auto" w:fill="F7CAAC"/>
          </w:tcPr>
          <w:p w:rsidR="00784502" w:rsidRDefault="00784502" w:rsidP="00A43F06">
            <w:pPr>
              <w:jc w:val="both"/>
              <w:rPr>
                <w:b/>
              </w:rPr>
            </w:pPr>
            <w:r>
              <w:rPr>
                <w:b/>
              </w:rPr>
              <w:t>rozsah</w:t>
            </w:r>
          </w:p>
        </w:tc>
        <w:tc>
          <w:tcPr>
            <w:tcW w:w="709" w:type="dxa"/>
          </w:tcPr>
          <w:p w:rsidR="00784502" w:rsidRDefault="00784502" w:rsidP="00A43F06">
            <w:pPr>
              <w:jc w:val="both"/>
            </w:pPr>
            <w:r>
              <w:t>40</w:t>
            </w:r>
          </w:p>
        </w:tc>
        <w:tc>
          <w:tcPr>
            <w:tcW w:w="709" w:type="dxa"/>
            <w:gridSpan w:val="2"/>
            <w:shd w:val="clear" w:color="auto" w:fill="F7CAAC"/>
          </w:tcPr>
          <w:p w:rsidR="00784502" w:rsidRDefault="00784502" w:rsidP="00A43F06">
            <w:pPr>
              <w:jc w:val="both"/>
              <w:rPr>
                <w:b/>
              </w:rPr>
            </w:pPr>
            <w:r>
              <w:rPr>
                <w:b/>
              </w:rPr>
              <w:t>do kdy</w:t>
            </w:r>
          </w:p>
        </w:tc>
        <w:tc>
          <w:tcPr>
            <w:tcW w:w="1387" w:type="dxa"/>
            <w:gridSpan w:val="2"/>
          </w:tcPr>
          <w:p w:rsidR="00784502" w:rsidRDefault="00784502" w:rsidP="00A43F06">
            <w:pPr>
              <w:jc w:val="both"/>
            </w:pPr>
            <w:r>
              <w:t>N</w:t>
            </w:r>
          </w:p>
        </w:tc>
      </w:tr>
      <w:tr w:rsidR="00784502" w:rsidTr="00A43F06">
        <w:tc>
          <w:tcPr>
            <w:tcW w:w="5068" w:type="dxa"/>
            <w:gridSpan w:val="3"/>
            <w:shd w:val="clear" w:color="auto" w:fill="F7CAAC"/>
          </w:tcPr>
          <w:p w:rsidR="00784502" w:rsidRDefault="00784502" w:rsidP="00A43F06">
            <w:pPr>
              <w:jc w:val="both"/>
              <w:rPr>
                <w:b/>
              </w:rPr>
            </w:pPr>
            <w:r>
              <w:rPr>
                <w:b/>
              </w:rPr>
              <w:t>Typ vztahu na součásti VŠ, která uskutečňuje st. program</w:t>
            </w:r>
          </w:p>
        </w:tc>
        <w:tc>
          <w:tcPr>
            <w:tcW w:w="992" w:type="dxa"/>
            <w:gridSpan w:val="2"/>
          </w:tcPr>
          <w:p w:rsidR="00784502" w:rsidRDefault="00BF0A18" w:rsidP="00A43F06">
            <w:pPr>
              <w:jc w:val="both"/>
            </w:pPr>
            <w:r>
              <w:t>pp</w:t>
            </w:r>
          </w:p>
        </w:tc>
        <w:tc>
          <w:tcPr>
            <w:tcW w:w="994" w:type="dxa"/>
            <w:shd w:val="clear" w:color="auto" w:fill="F7CAAC"/>
          </w:tcPr>
          <w:p w:rsidR="00784502" w:rsidRDefault="00784502" w:rsidP="00A43F06">
            <w:pPr>
              <w:jc w:val="both"/>
              <w:rPr>
                <w:b/>
              </w:rPr>
            </w:pPr>
            <w:r>
              <w:rPr>
                <w:b/>
              </w:rPr>
              <w:t>rozsah</w:t>
            </w:r>
          </w:p>
        </w:tc>
        <w:tc>
          <w:tcPr>
            <w:tcW w:w="709" w:type="dxa"/>
          </w:tcPr>
          <w:p w:rsidR="00784502" w:rsidRDefault="00784502" w:rsidP="00A43F06">
            <w:pPr>
              <w:jc w:val="both"/>
            </w:pPr>
            <w:r>
              <w:t>40</w:t>
            </w:r>
          </w:p>
        </w:tc>
        <w:tc>
          <w:tcPr>
            <w:tcW w:w="709" w:type="dxa"/>
            <w:gridSpan w:val="2"/>
            <w:shd w:val="clear" w:color="auto" w:fill="F7CAAC"/>
          </w:tcPr>
          <w:p w:rsidR="00784502" w:rsidRDefault="00784502" w:rsidP="00A43F06">
            <w:pPr>
              <w:jc w:val="both"/>
              <w:rPr>
                <w:b/>
              </w:rPr>
            </w:pPr>
            <w:r>
              <w:rPr>
                <w:b/>
              </w:rPr>
              <w:t>do kdy</w:t>
            </w:r>
          </w:p>
        </w:tc>
        <w:tc>
          <w:tcPr>
            <w:tcW w:w="1387" w:type="dxa"/>
            <w:gridSpan w:val="2"/>
          </w:tcPr>
          <w:p w:rsidR="00784502" w:rsidRDefault="00784502" w:rsidP="00A43F06">
            <w:pPr>
              <w:jc w:val="both"/>
            </w:pPr>
            <w:r>
              <w:t>N</w:t>
            </w:r>
          </w:p>
        </w:tc>
      </w:tr>
      <w:tr w:rsidR="00784502" w:rsidTr="00A43F06">
        <w:tc>
          <w:tcPr>
            <w:tcW w:w="6060" w:type="dxa"/>
            <w:gridSpan w:val="5"/>
            <w:shd w:val="clear" w:color="auto" w:fill="F7CAAC"/>
          </w:tcPr>
          <w:p w:rsidR="00784502" w:rsidRDefault="00784502" w:rsidP="00A43F06">
            <w:pPr>
              <w:jc w:val="both"/>
            </w:pPr>
            <w:r>
              <w:rPr>
                <w:b/>
              </w:rPr>
              <w:t>Další současná působení jako akademický pracovník na jiných VŠ</w:t>
            </w:r>
          </w:p>
        </w:tc>
        <w:tc>
          <w:tcPr>
            <w:tcW w:w="1703" w:type="dxa"/>
            <w:gridSpan w:val="2"/>
            <w:shd w:val="clear" w:color="auto" w:fill="F7CAAC"/>
          </w:tcPr>
          <w:p w:rsidR="00784502" w:rsidRDefault="00784502" w:rsidP="00A43F06">
            <w:pPr>
              <w:jc w:val="both"/>
              <w:rPr>
                <w:b/>
              </w:rPr>
            </w:pPr>
            <w:r>
              <w:rPr>
                <w:b/>
              </w:rPr>
              <w:t>typ prac. vztahu</w:t>
            </w:r>
          </w:p>
        </w:tc>
        <w:tc>
          <w:tcPr>
            <w:tcW w:w="2096" w:type="dxa"/>
            <w:gridSpan w:val="4"/>
            <w:shd w:val="clear" w:color="auto" w:fill="F7CAAC"/>
          </w:tcPr>
          <w:p w:rsidR="00784502" w:rsidRDefault="00784502" w:rsidP="00A43F06">
            <w:pPr>
              <w:jc w:val="both"/>
              <w:rPr>
                <w:b/>
              </w:rPr>
            </w:pPr>
            <w:r>
              <w:rPr>
                <w:b/>
              </w:rPr>
              <w:t>rozsah</w:t>
            </w:r>
          </w:p>
        </w:tc>
      </w:tr>
      <w:tr w:rsidR="00784502" w:rsidTr="00A43F06">
        <w:tc>
          <w:tcPr>
            <w:tcW w:w="6060" w:type="dxa"/>
            <w:gridSpan w:val="5"/>
          </w:tcPr>
          <w:p w:rsidR="00784502" w:rsidRDefault="00784502" w:rsidP="00A43F06">
            <w:pPr>
              <w:jc w:val="both"/>
            </w:pPr>
          </w:p>
        </w:tc>
        <w:tc>
          <w:tcPr>
            <w:tcW w:w="1703" w:type="dxa"/>
            <w:gridSpan w:val="2"/>
          </w:tcPr>
          <w:p w:rsidR="00784502" w:rsidRDefault="00784502" w:rsidP="00A43F06">
            <w:pPr>
              <w:jc w:val="both"/>
            </w:pPr>
          </w:p>
        </w:tc>
        <w:tc>
          <w:tcPr>
            <w:tcW w:w="2096" w:type="dxa"/>
            <w:gridSpan w:val="4"/>
          </w:tcPr>
          <w:p w:rsidR="00784502" w:rsidRDefault="00784502" w:rsidP="00A43F06">
            <w:pPr>
              <w:jc w:val="both"/>
            </w:pPr>
          </w:p>
        </w:tc>
      </w:tr>
      <w:tr w:rsidR="00784502" w:rsidTr="00A43F06">
        <w:tc>
          <w:tcPr>
            <w:tcW w:w="9859" w:type="dxa"/>
            <w:gridSpan w:val="11"/>
            <w:shd w:val="clear" w:color="auto" w:fill="F7CAAC"/>
          </w:tcPr>
          <w:p w:rsidR="00784502" w:rsidRDefault="00784502" w:rsidP="00A43F06">
            <w:pPr>
              <w:jc w:val="both"/>
            </w:pPr>
            <w:r>
              <w:rPr>
                <w:b/>
              </w:rPr>
              <w:t>Předměty příslušného studijního programu a způsob zapojení do jejich výuky, příp. další zapojení do uskutečňování studijního programu</w:t>
            </w:r>
          </w:p>
        </w:tc>
      </w:tr>
      <w:tr w:rsidR="00784502" w:rsidTr="00784502">
        <w:trPr>
          <w:trHeight w:val="196"/>
        </w:trPr>
        <w:tc>
          <w:tcPr>
            <w:tcW w:w="9859" w:type="dxa"/>
            <w:gridSpan w:val="11"/>
            <w:tcBorders>
              <w:top w:val="nil"/>
            </w:tcBorders>
          </w:tcPr>
          <w:p w:rsidR="00BF0A18" w:rsidRDefault="00784502" w:rsidP="00784502">
            <w:pPr>
              <w:jc w:val="both"/>
            </w:pPr>
            <w:r>
              <w:t>Ekonomie II - garant, přednášející (100%)</w:t>
            </w:r>
          </w:p>
        </w:tc>
      </w:tr>
      <w:tr w:rsidR="00784502" w:rsidTr="00A43F06">
        <w:tc>
          <w:tcPr>
            <w:tcW w:w="9859" w:type="dxa"/>
            <w:gridSpan w:val="11"/>
            <w:shd w:val="clear" w:color="auto" w:fill="F7CAAC"/>
          </w:tcPr>
          <w:p w:rsidR="00784502" w:rsidRDefault="00784502" w:rsidP="00A43F06">
            <w:pPr>
              <w:jc w:val="both"/>
            </w:pPr>
            <w:r>
              <w:rPr>
                <w:b/>
              </w:rPr>
              <w:t xml:space="preserve">Údaje o vzdělání na VŠ </w:t>
            </w:r>
          </w:p>
        </w:tc>
      </w:tr>
      <w:tr w:rsidR="00784502" w:rsidTr="00784502">
        <w:trPr>
          <w:trHeight w:val="446"/>
        </w:trPr>
        <w:tc>
          <w:tcPr>
            <w:tcW w:w="9859" w:type="dxa"/>
            <w:gridSpan w:val="11"/>
          </w:tcPr>
          <w:p w:rsidR="000E2F8C" w:rsidRDefault="000E2F8C" w:rsidP="00A43F06">
            <w:pPr>
              <w:jc w:val="both"/>
              <w:rPr>
                <w:b/>
              </w:rPr>
            </w:pPr>
            <w:r w:rsidRPr="00D52BAB">
              <w:rPr>
                <w:b/>
              </w:rPr>
              <w:t>2001-2005:</w:t>
            </w:r>
            <w:r>
              <w:tab/>
            </w:r>
            <w:r w:rsidRPr="00C41EBA">
              <w:t>UTB ve Zlíně, Fakulta managementu a ekonomiky</w:t>
            </w:r>
            <w:r w:rsidRPr="003E3FA1">
              <w:t>, obor „</w:t>
            </w:r>
            <w:r>
              <w:t xml:space="preserve">Ekonomika a management podniku“ </w:t>
            </w:r>
            <w:r w:rsidRPr="00485D73">
              <w:rPr>
                <w:b/>
              </w:rPr>
              <w:t>(Ph.D.)</w:t>
            </w:r>
          </w:p>
          <w:p w:rsidR="00784502" w:rsidRDefault="00784502" w:rsidP="00A43F06">
            <w:pPr>
              <w:jc w:val="both"/>
              <w:rPr>
                <w:b/>
              </w:rPr>
            </w:pPr>
            <w:r w:rsidRPr="00D52BAB">
              <w:rPr>
                <w:b/>
              </w:rPr>
              <w:t>1981-1985:</w:t>
            </w:r>
            <w:r>
              <w:tab/>
            </w:r>
            <w:r w:rsidRPr="00F111F6">
              <w:t xml:space="preserve">VŠB Ostrava, </w:t>
            </w:r>
            <w:r w:rsidR="000E2F8C">
              <w:t>E</w:t>
            </w:r>
            <w:r w:rsidRPr="00F111F6">
              <w:t>konomická fakulta</w:t>
            </w:r>
            <w:r w:rsidR="000E2F8C">
              <w:t>,</w:t>
            </w:r>
            <w:r w:rsidRPr="00F111F6">
              <w:t xml:space="preserve"> obor systémové inženýrství </w:t>
            </w:r>
            <w:r>
              <w:t>(</w:t>
            </w:r>
            <w:r w:rsidRPr="00D52BAB">
              <w:rPr>
                <w:b/>
              </w:rPr>
              <w:t>Ing.</w:t>
            </w:r>
            <w:r>
              <w:t>)</w:t>
            </w:r>
          </w:p>
        </w:tc>
      </w:tr>
      <w:tr w:rsidR="00784502" w:rsidTr="00A43F06">
        <w:tc>
          <w:tcPr>
            <w:tcW w:w="9859" w:type="dxa"/>
            <w:gridSpan w:val="11"/>
            <w:shd w:val="clear" w:color="auto" w:fill="F7CAAC"/>
          </w:tcPr>
          <w:p w:rsidR="00784502" w:rsidRDefault="00784502" w:rsidP="00A43F06">
            <w:pPr>
              <w:jc w:val="both"/>
              <w:rPr>
                <w:b/>
              </w:rPr>
            </w:pPr>
            <w:r>
              <w:rPr>
                <w:b/>
              </w:rPr>
              <w:t>Údaje o odborném působení od absolvování VŠ</w:t>
            </w:r>
          </w:p>
        </w:tc>
      </w:tr>
      <w:tr w:rsidR="00784502" w:rsidTr="00784502">
        <w:trPr>
          <w:trHeight w:val="755"/>
        </w:trPr>
        <w:tc>
          <w:tcPr>
            <w:tcW w:w="9859" w:type="dxa"/>
            <w:gridSpan w:val="11"/>
          </w:tcPr>
          <w:p w:rsidR="00784502" w:rsidRDefault="00784502" w:rsidP="00A43F06">
            <w:pPr>
              <w:jc w:val="both"/>
            </w:pPr>
            <w:r w:rsidRPr="00D52BAB">
              <w:rPr>
                <w:b/>
              </w:rPr>
              <w:t>1985 - 1994</w:t>
            </w:r>
            <w:r>
              <w:tab/>
              <w:t>Z</w:t>
            </w:r>
            <w:r w:rsidRPr="00F111F6">
              <w:t>PS a.s. Zlín</w:t>
            </w:r>
            <w:r>
              <w:t xml:space="preserve">, </w:t>
            </w:r>
            <w:r w:rsidRPr="00994CB1">
              <w:t>odborný referent</w:t>
            </w:r>
          </w:p>
          <w:p w:rsidR="00784502" w:rsidRDefault="00784502" w:rsidP="00A43F06">
            <w:pPr>
              <w:jc w:val="both"/>
            </w:pPr>
            <w:r w:rsidRPr="00D52BAB">
              <w:rPr>
                <w:b/>
              </w:rPr>
              <w:t>1992 - dosud</w:t>
            </w:r>
            <w:r>
              <w:tab/>
              <w:t>m</w:t>
            </w:r>
            <w:r w:rsidRPr="00F111F6">
              <w:t xml:space="preserve">ajitelka nakladatelství odborné literatury </w:t>
            </w:r>
          </w:p>
          <w:p w:rsidR="00784502" w:rsidRDefault="00784502" w:rsidP="00A43F06">
            <w:pPr>
              <w:jc w:val="both"/>
            </w:pPr>
            <w:r w:rsidRPr="00D52BAB">
              <w:rPr>
                <w:b/>
              </w:rPr>
              <w:t>1999 - dosud</w:t>
            </w:r>
            <w:r>
              <w:tab/>
            </w:r>
            <w:r w:rsidRPr="00F111F6">
              <w:t>UTB ve Zlíně</w:t>
            </w:r>
            <w:r>
              <w:t>, Fakulta managementu a ekonomiky, odborná asistentka, od r. 2010 docentka</w:t>
            </w:r>
          </w:p>
        </w:tc>
      </w:tr>
      <w:tr w:rsidR="00784502" w:rsidTr="00A43F06">
        <w:trPr>
          <w:trHeight w:val="250"/>
        </w:trPr>
        <w:tc>
          <w:tcPr>
            <w:tcW w:w="9859" w:type="dxa"/>
            <w:gridSpan w:val="11"/>
            <w:shd w:val="clear" w:color="auto" w:fill="F7CAAC"/>
          </w:tcPr>
          <w:p w:rsidR="00784502" w:rsidRDefault="00784502" w:rsidP="00A43F06">
            <w:pPr>
              <w:jc w:val="both"/>
            </w:pPr>
            <w:r>
              <w:rPr>
                <w:b/>
              </w:rPr>
              <w:t>Zkušenosti s vedením kvalifikačních a rigorózních prací</w:t>
            </w:r>
          </w:p>
        </w:tc>
      </w:tr>
      <w:tr w:rsidR="00784502" w:rsidTr="00784502">
        <w:trPr>
          <w:trHeight w:val="288"/>
        </w:trPr>
        <w:tc>
          <w:tcPr>
            <w:tcW w:w="9859" w:type="dxa"/>
            <w:gridSpan w:val="11"/>
          </w:tcPr>
          <w:p w:rsidR="002C7CD5" w:rsidRDefault="002C7CD5" w:rsidP="002C7CD5">
            <w:pPr>
              <w:jc w:val="both"/>
            </w:pPr>
            <w:r>
              <w:t>Počet vedených bakalářských prací – 30</w:t>
            </w:r>
          </w:p>
          <w:p w:rsidR="002C7CD5" w:rsidRDefault="002C7CD5" w:rsidP="002C7CD5">
            <w:pPr>
              <w:jc w:val="both"/>
            </w:pPr>
            <w:r>
              <w:t>Počet vedených diplomových prací – 5</w:t>
            </w:r>
          </w:p>
          <w:p w:rsidR="00784502" w:rsidRDefault="002C7CD5" w:rsidP="002C7CD5">
            <w:pPr>
              <w:jc w:val="both"/>
            </w:pPr>
            <w:r>
              <w:t>Počet vedených disertačních prací - 1</w:t>
            </w:r>
          </w:p>
        </w:tc>
      </w:tr>
      <w:tr w:rsidR="00784502" w:rsidTr="00A43F06">
        <w:trPr>
          <w:cantSplit/>
        </w:trPr>
        <w:tc>
          <w:tcPr>
            <w:tcW w:w="3347" w:type="dxa"/>
            <w:gridSpan w:val="2"/>
            <w:tcBorders>
              <w:top w:val="single" w:sz="12" w:space="0" w:color="auto"/>
            </w:tcBorders>
            <w:shd w:val="clear" w:color="auto" w:fill="F7CAAC"/>
          </w:tcPr>
          <w:p w:rsidR="00784502" w:rsidRDefault="00784502" w:rsidP="00A43F06">
            <w:pPr>
              <w:jc w:val="both"/>
            </w:pPr>
            <w:r>
              <w:rPr>
                <w:b/>
              </w:rPr>
              <w:t xml:space="preserve">Obor habilitačního řízení </w:t>
            </w:r>
          </w:p>
        </w:tc>
        <w:tc>
          <w:tcPr>
            <w:tcW w:w="2245" w:type="dxa"/>
            <w:gridSpan w:val="2"/>
            <w:tcBorders>
              <w:top w:val="single" w:sz="12" w:space="0" w:color="auto"/>
            </w:tcBorders>
            <w:shd w:val="clear" w:color="auto" w:fill="F7CAAC"/>
          </w:tcPr>
          <w:p w:rsidR="00784502" w:rsidRDefault="00784502" w:rsidP="00A43F0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84502" w:rsidRDefault="00784502" w:rsidP="00A43F0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84502" w:rsidRDefault="00784502" w:rsidP="00A43F06">
            <w:pPr>
              <w:jc w:val="both"/>
              <w:rPr>
                <w:b/>
              </w:rPr>
            </w:pPr>
            <w:r>
              <w:rPr>
                <w:b/>
              </w:rPr>
              <w:t>Ohlasy publikací</w:t>
            </w:r>
          </w:p>
        </w:tc>
      </w:tr>
      <w:tr w:rsidR="00784502" w:rsidTr="00A43F06">
        <w:trPr>
          <w:cantSplit/>
        </w:trPr>
        <w:tc>
          <w:tcPr>
            <w:tcW w:w="3347" w:type="dxa"/>
            <w:gridSpan w:val="2"/>
          </w:tcPr>
          <w:p w:rsidR="00784502" w:rsidRDefault="00784502" w:rsidP="00A43F06">
            <w:pPr>
              <w:jc w:val="both"/>
            </w:pPr>
            <w:r>
              <w:t>Management a ekonomika podniku</w:t>
            </w:r>
          </w:p>
        </w:tc>
        <w:tc>
          <w:tcPr>
            <w:tcW w:w="2245" w:type="dxa"/>
            <w:gridSpan w:val="2"/>
          </w:tcPr>
          <w:p w:rsidR="00784502" w:rsidRDefault="00784502" w:rsidP="00A43F06">
            <w:pPr>
              <w:jc w:val="both"/>
            </w:pPr>
            <w:r>
              <w:t>2010</w:t>
            </w:r>
          </w:p>
        </w:tc>
        <w:tc>
          <w:tcPr>
            <w:tcW w:w="2248" w:type="dxa"/>
            <w:gridSpan w:val="4"/>
            <w:tcBorders>
              <w:right w:val="single" w:sz="12" w:space="0" w:color="auto"/>
            </w:tcBorders>
          </w:tcPr>
          <w:p w:rsidR="00784502" w:rsidRDefault="00784502" w:rsidP="00A43F06">
            <w:pPr>
              <w:jc w:val="both"/>
            </w:pPr>
            <w:r>
              <w:t>UTB ve Zlíně</w:t>
            </w:r>
          </w:p>
        </w:tc>
        <w:tc>
          <w:tcPr>
            <w:tcW w:w="632" w:type="dxa"/>
            <w:tcBorders>
              <w:left w:val="single" w:sz="12" w:space="0" w:color="auto"/>
            </w:tcBorders>
            <w:shd w:val="clear" w:color="auto" w:fill="F7CAAC"/>
          </w:tcPr>
          <w:p w:rsidR="00784502" w:rsidRDefault="00784502" w:rsidP="00A43F06">
            <w:pPr>
              <w:jc w:val="both"/>
            </w:pPr>
            <w:r>
              <w:rPr>
                <w:b/>
              </w:rPr>
              <w:t>WOS</w:t>
            </w:r>
          </w:p>
        </w:tc>
        <w:tc>
          <w:tcPr>
            <w:tcW w:w="693" w:type="dxa"/>
            <w:shd w:val="clear" w:color="auto" w:fill="F7CAAC"/>
          </w:tcPr>
          <w:p w:rsidR="00784502" w:rsidRDefault="00784502" w:rsidP="00A43F06">
            <w:pPr>
              <w:jc w:val="both"/>
              <w:rPr>
                <w:sz w:val="18"/>
              </w:rPr>
            </w:pPr>
            <w:r>
              <w:rPr>
                <w:b/>
                <w:sz w:val="18"/>
              </w:rPr>
              <w:t>Scopus</w:t>
            </w:r>
          </w:p>
        </w:tc>
        <w:tc>
          <w:tcPr>
            <w:tcW w:w="694" w:type="dxa"/>
            <w:shd w:val="clear" w:color="auto" w:fill="F7CAAC"/>
          </w:tcPr>
          <w:p w:rsidR="00784502" w:rsidRDefault="00784502" w:rsidP="00A43F06">
            <w:pPr>
              <w:jc w:val="both"/>
            </w:pPr>
            <w:r>
              <w:rPr>
                <w:b/>
                <w:sz w:val="18"/>
              </w:rPr>
              <w:t>ostatní</w:t>
            </w:r>
          </w:p>
        </w:tc>
      </w:tr>
      <w:tr w:rsidR="00784502" w:rsidTr="00A43F06">
        <w:trPr>
          <w:cantSplit/>
          <w:trHeight w:val="70"/>
        </w:trPr>
        <w:tc>
          <w:tcPr>
            <w:tcW w:w="3347" w:type="dxa"/>
            <w:gridSpan w:val="2"/>
            <w:shd w:val="clear" w:color="auto" w:fill="F7CAAC"/>
          </w:tcPr>
          <w:p w:rsidR="00784502" w:rsidRDefault="00784502" w:rsidP="00A43F06">
            <w:pPr>
              <w:jc w:val="both"/>
            </w:pPr>
            <w:r>
              <w:rPr>
                <w:b/>
              </w:rPr>
              <w:t>Obor jmenovacího řízení</w:t>
            </w:r>
          </w:p>
        </w:tc>
        <w:tc>
          <w:tcPr>
            <w:tcW w:w="2245" w:type="dxa"/>
            <w:gridSpan w:val="2"/>
            <w:shd w:val="clear" w:color="auto" w:fill="F7CAAC"/>
          </w:tcPr>
          <w:p w:rsidR="00784502" w:rsidRDefault="00784502" w:rsidP="00A43F06">
            <w:pPr>
              <w:jc w:val="both"/>
            </w:pPr>
            <w:r>
              <w:rPr>
                <w:b/>
              </w:rPr>
              <w:t>Rok udělení hodnosti</w:t>
            </w:r>
          </w:p>
        </w:tc>
        <w:tc>
          <w:tcPr>
            <w:tcW w:w="2248" w:type="dxa"/>
            <w:gridSpan w:val="4"/>
            <w:tcBorders>
              <w:right w:val="single" w:sz="12" w:space="0" w:color="auto"/>
            </w:tcBorders>
            <w:shd w:val="clear" w:color="auto" w:fill="F7CAAC"/>
          </w:tcPr>
          <w:p w:rsidR="00784502" w:rsidRDefault="00784502" w:rsidP="00A43F06">
            <w:pPr>
              <w:jc w:val="both"/>
            </w:pPr>
            <w:r>
              <w:rPr>
                <w:b/>
              </w:rPr>
              <w:t>Řízení konáno na VŠ</w:t>
            </w:r>
          </w:p>
        </w:tc>
        <w:tc>
          <w:tcPr>
            <w:tcW w:w="632" w:type="dxa"/>
            <w:vMerge w:val="restart"/>
            <w:tcBorders>
              <w:left w:val="single" w:sz="12" w:space="0" w:color="auto"/>
            </w:tcBorders>
          </w:tcPr>
          <w:p w:rsidR="00784502" w:rsidRDefault="002C7CD5" w:rsidP="00A43F06">
            <w:pPr>
              <w:jc w:val="both"/>
              <w:rPr>
                <w:b/>
              </w:rPr>
            </w:pPr>
            <w:r>
              <w:rPr>
                <w:b/>
              </w:rPr>
              <w:t>8</w:t>
            </w:r>
          </w:p>
        </w:tc>
        <w:tc>
          <w:tcPr>
            <w:tcW w:w="693" w:type="dxa"/>
            <w:vMerge w:val="restart"/>
          </w:tcPr>
          <w:p w:rsidR="00784502" w:rsidRDefault="002C7CD5">
            <w:pPr>
              <w:jc w:val="both"/>
              <w:rPr>
                <w:b/>
              </w:rPr>
            </w:pPr>
            <w:r>
              <w:rPr>
                <w:b/>
              </w:rPr>
              <w:t>12</w:t>
            </w:r>
          </w:p>
        </w:tc>
        <w:tc>
          <w:tcPr>
            <w:tcW w:w="694" w:type="dxa"/>
            <w:vMerge w:val="restart"/>
          </w:tcPr>
          <w:p w:rsidR="00784502" w:rsidRDefault="00784502" w:rsidP="00A43F06">
            <w:pPr>
              <w:jc w:val="both"/>
              <w:rPr>
                <w:b/>
              </w:rPr>
            </w:pPr>
            <w:r>
              <w:rPr>
                <w:b/>
              </w:rPr>
              <w:t>9</w:t>
            </w:r>
            <w:r w:rsidR="002C7CD5">
              <w:rPr>
                <w:b/>
              </w:rPr>
              <w:t>8</w:t>
            </w:r>
          </w:p>
        </w:tc>
      </w:tr>
      <w:tr w:rsidR="00784502" w:rsidTr="00A43F06">
        <w:trPr>
          <w:trHeight w:val="205"/>
        </w:trPr>
        <w:tc>
          <w:tcPr>
            <w:tcW w:w="3347" w:type="dxa"/>
            <w:gridSpan w:val="2"/>
          </w:tcPr>
          <w:p w:rsidR="00784502" w:rsidRDefault="00784502" w:rsidP="00A43F06">
            <w:pPr>
              <w:jc w:val="both"/>
            </w:pPr>
          </w:p>
        </w:tc>
        <w:tc>
          <w:tcPr>
            <w:tcW w:w="2245" w:type="dxa"/>
            <w:gridSpan w:val="2"/>
          </w:tcPr>
          <w:p w:rsidR="00784502" w:rsidRDefault="00784502" w:rsidP="00A43F06">
            <w:pPr>
              <w:jc w:val="both"/>
            </w:pPr>
          </w:p>
        </w:tc>
        <w:tc>
          <w:tcPr>
            <w:tcW w:w="2248" w:type="dxa"/>
            <w:gridSpan w:val="4"/>
            <w:tcBorders>
              <w:right w:val="single" w:sz="12" w:space="0" w:color="auto"/>
            </w:tcBorders>
          </w:tcPr>
          <w:p w:rsidR="00784502" w:rsidRDefault="00784502" w:rsidP="00A43F06">
            <w:pPr>
              <w:jc w:val="both"/>
            </w:pPr>
          </w:p>
        </w:tc>
        <w:tc>
          <w:tcPr>
            <w:tcW w:w="632" w:type="dxa"/>
            <w:vMerge/>
            <w:tcBorders>
              <w:left w:val="single" w:sz="12" w:space="0" w:color="auto"/>
            </w:tcBorders>
            <w:vAlign w:val="center"/>
          </w:tcPr>
          <w:p w:rsidR="00784502" w:rsidRDefault="00784502" w:rsidP="00A43F06">
            <w:pPr>
              <w:rPr>
                <w:b/>
              </w:rPr>
            </w:pPr>
          </w:p>
        </w:tc>
        <w:tc>
          <w:tcPr>
            <w:tcW w:w="693" w:type="dxa"/>
            <w:vMerge/>
            <w:vAlign w:val="center"/>
          </w:tcPr>
          <w:p w:rsidR="00784502" w:rsidRDefault="00784502" w:rsidP="00A43F06">
            <w:pPr>
              <w:rPr>
                <w:b/>
              </w:rPr>
            </w:pPr>
          </w:p>
        </w:tc>
        <w:tc>
          <w:tcPr>
            <w:tcW w:w="694" w:type="dxa"/>
            <w:vMerge/>
            <w:vAlign w:val="center"/>
          </w:tcPr>
          <w:p w:rsidR="00784502" w:rsidRDefault="00784502" w:rsidP="00A43F06">
            <w:pPr>
              <w:rPr>
                <w:b/>
              </w:rPr>
            </w:pPr>
          </w:p>
        </w:tc>
      </w:tr>
      <w:tr w:rsidR="00784502" w:rsidTr="00A43F06">
        <w:tc>
          <w:tcPr>
            <w:tcW w:w="9859" w:type="dxa"/>
            <w:gridSpan w:val="11"/>
            <w:shd w:val="clear" w:color="auto" w:fill="F7CAAC"/>
          </w:tcPr>
          <w:p w:rsidR="00784502" w:rsidRDefault="00784502" w:rsidP="00A43F06">
            <w:pPr>
              <w:jc w:val="both"/>
              <w:rPr>
                <w:b/>
              </w:rPr>
            </w:pPr>
            <w:r>
              <w:rPr>
                <w:b/>
              </w:rPr>
              <w:t xml:space="preserve">Přehled o nejvýznamnější publikační a další tvůrčí činnosti nebo další profesní činnosti u odborníků z praxe vztahující se k zabezpečovaným předmětům </w:t>
            </w:r>
          </w:p>
        </w:tc>
      </w:tr>
      <w:tr w:rsidR="00784502" w:rsidTr="00A43F06">
        <w:trPr>
          <w:trHeight w:val="1133"/>
        </w:trPr>
        <w:tc>
          <w:tcPr>
            <w:tcW w:w="9859" w:type="dxa"/>
            <w:gridSpan w:val="11"/>
          </w:tcPr>
          <w:p w:rsidR="0012737F" w:rsidRPr="00541E12" w:rsidRDefault="0012737F" w:rsidP="0012737F">
            <w:pPr>
              <w:pStyle w:val="Prosttext"/>
              <w:jc w:val="both"/>
              <w:rPr>
                <w:rFonts w:ascii="Times New Roman" w:hAnsi="Times New Roman"/>
                <w:sz w:val="20"/>
              </w:rPr>
            </w:pPr>
            <w:r w:rsidRPr="00541E12">
              <w:rPr>
                <w:rFonts w:ascii="Times New Roman" w:hAnsi="Times New Roman"/>
                <w:sz w:val="20"/>
              </w:rPr>
              <w:t>POVOLNÁ, L., ŠVARCOVÁ, J.. The macroeconomic context of investments in the field of machine tools in the Czech Republic</w:t>
            </w:r>
            <w:r w:rsidRPr="00541E12">
              <w:rPr>
                <w:rFonts w:ascii="Times New Roman" w:hAnsi="Times New Roman"/>
                <w:i/>
                <w:sz w:val="20"/>
              </w:rPr>
              <w:t>. Journal of Competitiveness</w:t>
            </w:r>
            <w:r w:rsidRPr="00541E12">
              <w:rPr>
                <w:rFonts w:ascii="Times New Roman" w:hAnsi="Times New Roman"/>
                <w:sz w:val="20"/>
              </w:rPr>
              <w:t xml:space="preserve">. 2017, vol. 9, iss. 2, s. 110-122. ISSN 1804-171X. Dostupné z: </w:t>
            </w:r>
          </w:p>
          <w:p w:rsidR="0012737F" w:rsidRPr="00A06729" w:rsidRDefault="00A10833" w:rsidP="0012737F">
            <w:pPr>
              <w:pStyle w:val="Prosttext"/>
              <w:jc w:val="both"/>
              <w:rPr>
                <w:rFonts w:ascii="Times New Roman" w:hAnsi="Times New Roman"/>
                <w:sz w:val="20"/>
              </w:rPr>
            </w:pPr>
            <w:hyperlink r:id="rId53" w:history="1">
              <w:r w:rsidR="0012737F" w:rsidRPr="00A06729">
                <w:rPr>
                  <w:rStyle w:val="Hypertextovodkaz"/>
                  <w:rFonts w:ascii="Times New Roman" w:hAnsi="Times New Roman"/>
                  <w:color w:val="auto"/>
                  <w:sz w:val="20"/>
                  <w:u w:val="none"/>
                </w:rPr>
                <w:t>https://search.proquest.com/docview/1916720788?pq-origsite=gscholar</w:t>
              </w:r>
            </w:hyperlink>
            <w:r w:rsidR="0012737F" w:rsidRPr="00A06729">
              <w:rPr>
                <w:rFonts w:ascii="Times New Roman" w:hAnsi="Times New Roman"/>
                <w:sz w:val="20"/>
              </w:rPr>
              <w:t xml:space="preserve"> (20%).</w:t>
            </w:r>
          </w:p>
          <w:p w:rsidR="0012737F" w:rsidRPr="00A06729" w:rsidRDefault="0012737F" w:rsidP="0012737F">
            <w:pPr>
              <w:pStyle w:val="Prosttext"/>
              <w:jc w:val="both"/>
              <w:rPr>
                <w:rFonts w:ascii="Times New Roman" w:hAnsi="Times New Roman"/>
                <w:sz w:val="20"/>
              </w:rPr>
            </w:pPr>
            <w:r w:rsidRPr="00A06729">
              <w:rPr>
                <w:rFonts w:ascii="Times New Roman" w:hAnsi="Times New Roman"/>
                <w:sz w:val="20"/>
              </w:rPr>
              <w:t xml:space="preserve">ŠVARCOVÁ, J. Macroeconomic consequences of contemporary career planning of university students in the Czech Republic. </w:t>
            </w:r>
            <w:r w:rsidRPr="00A06729">
              <w:rPr>
                <w:rFonts w:ascii="Times New Roman" w:hAnsi="Times New Roman"/>
                <w:i/>
                <w:sz w:val="20"/>
              </w:rPr>
              <w:t>International Journal of Interdisciplinary Social and Community Studies</w:t>
            </w:r>
            <w:r w:rsidRPr="00A06729">
              <w:rPr>
                <w:rFonts w:ascii="Times New Roman" w:hAnsi="Times New Roman"/>
                <w:sz w:val="20"/>
              </w:rPr>
              <w:t xml:space="preserve">. 2016, vol. 11, iss. 1, s. 31-42. ISSN 2324-7576. Dostupné z: </w:t>
            </w:r>
            <w:hyperlink r:id="rId54" w:history="1">
              <w:r w:rsidRPr="00A06729">
                <w:rPr>
                  <w:rStyle w:val="Hypertextovodkaz"/>
                  <w:rFonts w:ascii="Times New Roman" w:hAnsi="Times New Roman"/>
                  <w:color w:val="auto"/>
                  <w:sz w:val="20"/>
                  <w:u w:val="none"/>
                </w:rPr>
                <w:t>https://cgscholar.com/bookstore/works/macroeconomic-consequences-of-contemporary-career-planning-of-university-students-in-the-czech-republic-vol-11-issue-1-2016-b3d9534a-18d1-427c-9716-920dc58ecfba</w:t>
              </w:r>
            </w:hyperlink>
            <w:r w:rsidRPr="00A06729">
              <w:rPr>
                <w:rFonts w:ascii="Times New Roman" w:hAnsi="Times New Roman"/>
                <w:sz w:val="20"/>
              </w:rPr>
              <w:t>.</w:t>
            </w:r>
          </w:p>
          <w:p w:rsidR="0012737F" w:rsidRPr="00A06729" w:rsidRDefault="0012737F" w:rsidP="0012737F">
            <w:pPr>
              <w:pStyle w:val="Prosttext"/>
              <w:jc w:val="both"/>
              <w:rPr>
                <w:rFonts w:ascii="Times New Roman" w:hAnsi="Times New Roman"/>
                <w:sz w:val="20"/>
              </w:rPr>
            </w:pPr>
            <w:r w:rsidRPr="00A06729">
              <w:rPr>
                <w:rFonts w:ascii="Times New Roman" w:hAnsi="Times New Roman"/>
                <w:sz w:val="20"/>
              </w:rPr>
              <w:t xml:space="preserve">ŠVARCOVÁ, J., GABRHEL, V. Educational Mobility and Educational Aspirations of High School Students in the Czech Republic. </w:t>
            </w:r>
            <w:r w:rsidRPr="00A06729">
              <w:rPr>
                <w:rFonts w:ascii="Times New Roman" w:hAnsi="Times New Roman"/>
                <w:i/>
                <w:sz w:val="20"/>
              </w:rPr>
              <w:t>The International Journal of Interdisciplinary Educational Studies</w:t>
            </w:r>
            <w:r w:rsidRPr="00A06729">
              <w:rPr>
                <w:rFonts w:ascii="Times New Roman" w:hAnsi="Times New Roman"/>
                <w:sz w:val="20"/>
              </w:rPr>
              <w:t xml:space="preserve">. 2014, vol. 8, iss.2, s. 1-12. </w:t>
            </w:r>
          </w:p>
          <w:p w:rsidR="0012737F" w:rsidRPr="00A06729" w:rsidRDefault="0012737F" w:rsidP="0012737F">
            <w:pPr>
              <w:pStyle w:val="Prosttext"/>
              <w:jc w:val="both"/>
              <w:rPr>
                <w:rFonts w:ascii="Times New Roman" w:hAnsi="Times New Roman"/>
                <w:sz w:val="20"/>
              </w:rPr>
            </w:pPr>
            <w:r w:rsidRPr="00A06729">
              <w:rPr>
                <w:rFonts w:ascii="Times New Roman" w:hAnsi="Times New Roman"/>
                <w:sz w:val="20"/>
              </w:rPr>
              <w:t>doi:10.18848/2327-011X/CGP/v08i02/59376 (50%).</w:t>
            </w:r>
          </w:p>
          <w:p w:rsidR="0012737F" w:rsidRPr="00A06729" w:rsidRDefault="0012737F" w:rsidP="0012737F">
            <w:pPr>
              <w:pStyle w:val="Prosttext"/>
              <w:jc w:val="both"/>
              <w:rPr>
                <w:rFonts w:ascii="Times New Roman" w:hAnsi="Times New Roman"/>
                <w:sz w:val="20"/>
              </w:rPr>
            </w:pPr>
            <w:r w:rsidRPr="00A06729">
              <w:rPr>
                <w:rFonts w:ascii="Times New Roman" w:hAnsi="Times New Roman"/>
                <w:sz w:val="20"/>
              </w:rPr>
              <w:t xml:space="preserve">ŠVARCOVÁ, J., STAVJANÍČKOVÁ, I. Cluster analysis of professional focus of future HR managers. </w:t>
            </w:r>
            <w:r w:rsidRPr="00A06729">
              <w:rPr>
                <w:rFonts w:ascii="Times New Roman" w:hAnsi="Times New Roman"/>
                <w:i/>
                <w:sz w:val="20"/>
              </w:rPr>
              <w:t>WSEAS Transactions on Business and Economics</w:t>
            </w:r>
            <w:r w:rsidRPr="00A06729">
              <w:rPr>
                <w:rFonts w:ascii="Times New Roman" w:hAnsi="Times New Roman"/>
                <w:sz w:val="20"/>
              </w:rPr>
              <w:t xml:space="preserve">. 2013, vol. 10, iss. 3, s. 249-258. ISSN 1109-9526. Dostupné z: </w:t>
            </w:r>
            <w:hyperlink r:id="rId55" w:history="1">
              <w:r w:rsidRPr="00A06729">
                <w:rPr>
                  <w:rStyle w:val="Hypertextovodkaz"/>
                  <w:rFonts w:ascii="Times New Roman" w:hAnsi="Times New Roman"/>
                  <w:color w:val="auto"/>
                  <w:sz w:val="20"/>
                  <w:u w:val="none"/>
                </w:rPr>
                <w:t>http://wseas.org/cms.action?id=6931</w:t>
              </w:r>
            </w:hyperlink>
            <w:r w:rsidRPr="00A06729">
              <w:rPr>
                <w:rFonts w:ascii="Times New Roman" w:hAnsi="Times New Roman"/>
                <w:sz w:val="20"/>
              </w:rPr>
              <w:t xml:space="preserve"> (50%).</w:t>
            </w:r>
          </w:p>
          <w:p w:rsidR="002C7CD5" w:rsidRDefault="002C7CD5" w:rsidP="001145FB">
            <w:pPr>
              <w:tabs>
                <w:tab w:val="left" w:pos="709"/>
              </w:tabs>
              <w:jc w:val="both"/>
            </w:pPr>
            <w:r w:rsidRPr="00E66B0B">
              <w:rPr>
                <w:i/>
              </w:rPr>
              <w:t>Přehled projektové činnosti</w:t>
            </w:r>
            <w:r>
              <w:rPr>
                <w:i/>
              </w:rPr>
              <w:t>:</w:t>
            </w:r>
          </w:p>
          <w:p w:rsidR="001145FB" w:rsidRDefault="001145FB" w:rsidP="001145FB">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1145FB" w:rsidRPr="002D3B7D" w:rsidRDefault="001145FB" w:rsidP="001145FB">
            <w:pPr>
              <w:tabs>
                <w:tab w:val="left" w:pos="473"/>
                <w:tab w:val="left" w:pos="8844"/>
                <w:tab w:val="left" w:pos="9066"/>
              </w:tabs>
              <w:jc w:val="both"/>
            </w:pPr>
            <w:r w:rsidRPr="002D3B7D">
              <w:t>GA ČR P407/12/0821 Vytvoření českého nástroje pro měření akademických tacitních znalostí 2012-2014 (</w:t>
            </w:r>
            <w:r w:rsidR="000853E8">
              <w:t>člen řešitelského týmu</w:t>
            </w:r>
            <w:r w:rsidRPr="002D3B7D">
              <w:t>).</w:t>
            </w:r>
          </w:p>
          <w:p w:rsidR="001145FB" w:rsidRDefault="001145FB" w:rsidP="001145FB">
            <w:pPr>
              <w:jc w:val="both"/>
              <w:rPr>
                <w:b/>
              </w:rPr>
            </w:pPr>
            <w:r w:rsidRPr="002D3B7D">
              <w:rPr>
                <w:szCs w:val="22"/>
              </w:rPr>
              <w:t xml:space="preserve">GA ČR 406/08/0459 </w:t>
            </w:r>
            <w:r w:rsidRPr="002D3B7D">
              <w:t>Rozvoj tacitních znalostí manažerů 2008-2010 (člen řešitelského týmu).</w:t>
            </w:r>
          </w:p>
        </w:tc>
      </w:tr>
      <w:tr w:rsidR="00784502" w:rsidTr="00A43F06">
        <w:trPr>
          <w:trHeight w:val="218"/>
        </w:trPr>
        <w:tc>
          <w:tcPr>
            <w:tcW w:w="9859" w:type="dxa"/>
            <w:gridSpan w:val="11"/>
            <w:shd w:val="clear" w:color="auto" w:fill="F7CAAC"/>
          </w:tcPr>
          <w:p w:rsidR="00784502" w:rsidRDefault="00784502" w:rsidP="00A43F06">
            <w:pPr>
              <w:rPr>
                <w:b/>
              </w:rPr>
            </w:pPr>
            <w:r>
              <w:rPr>
                <w:b/>
              </w:rPr>
              <w:t>Působení v</w:t>
            </w:r>
            <w:r w:rsidR="001145FB">
              <w:rPr>
                <w:b/>
              </w:rPr>
              <w:t> </w:t>
            </w:r>
            <w:r>
              <w:rPr>
                <w:b/>
              </w:rPr>
              <w:t>zahraničí</w:t>
            </w:r>
          </w:p>
        </w:tc>
      </w:tr>
      <w:tr w:rsidR="00784502" w:rsidTr="00784502">
        <w:trPr>
          <w:trHeight w:val="187"/>
        </w:trPr>
        <w:tc>
          <w:tcPr>
            <w:tcW w:w="9859" w:type="dxa"/>
            <w:gridSpan w:val="11"/>
          </w:tcPr>
          <w:p w:rsidR="00784502" w:rsidRDefault="00784502" w:rsidP="00A43F06">
            <w:pPr>
              <w:rPr>
                <w:b/>
              </w:rPr>
            </w:pPr>
          </w:p>
        </w:tc>
      </w:tr>
      <w:tr w:rsidR="00784502" w:rsidTr="00784502">
        <w:trPr>
          <w:cantSplit/>
          <w:trHeight w:val="233"/>
        </w:trPr>
        <w:tc>
          <w:tcPr>
            <w:tcW w:w="2518" w:type="dxa"/>
            <w:shd w:val="clear" w:color="auto" w:fill="F7CAAC"/>
          </w:tcPr>
          <w:p w:rsidR="00784502" w:rsidRDefault="00784502" w:rsidP="00A43F06">
            <w:pPr>
              <w:jc w:val="both"/>
              <w:rPr>
                <w:b/>
              </w:rPr>
            </w:pPr>
            <w:r>
              <w:rPr>
                <w:b/>
              </w:rPr>
              <w:t xml:space="preserve">Podpis </w:t>
            </w:r>
          </w:p>
        </w:tc>
        <w:tc>
          <w:tcPr>
            <w:tcW w:w="4536" w:type="dxa"/>
            <w:gridSpan w:val="5"/>
          </w:tcPr>
          <w:p w:rsidR="00784502" w:rsidRDefault="00784502" w:rsidP="00A43F06">
            <w:pPr>
              <w:jc w:val="both"/>
            </w:pPr>
          </w:p>
        </w:tc>
        <w:tc>
          <w:tcPr>
            <w:tcW w:w="786" w:type="dxa"/>
            <w:gridSpan w:val="2"/>
            <w:shd w:val="clear" w:color="auto" w:fill="F7CAAC"/>
          </w:tcPr>
          <w:p w:rsidR="00784502" w:rsidRDefault="00784502" w:rsidP="00A43F06">
            <w:pPr>
              <w:jc w:val="both"/>
            </w:pPr>
            <w:r>
              <w:rPr>
                <w:b/>
              </w:rPr>
              <w:t>datum</w:t>
            </w:r>
          </w:p>
        </w:tc>
        <w:tc>
          <w:tcPr>
            <w:tcW w:w="2019" w:type="dxa"/>
            <w:gridSpan w:val="3"/>
          </w:tcPr>
          <w:p w:rsidR="00784502" w:rsidRDefault="00784502" w:rsidP="00A43F06">
            <w:pPr>
              <w:jc w:val="both"/>
            </w:pPr>
          </w:p>
        </w:tc>
      </w:tr>
    </w:tbl>
    <w:p w:rsidR="002C7CD5" w:rsidRDefault="002C7CD5">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43F06" w:rsidTr="00A43F06">
        <w:tc>
          <w:tcPr>
            <w:tcW w:w="9859" w:type="dxa"/>
            <w:gridSpan w:val="11"/>
            <w:tcBorders>
              <w:bottom w:val="double" w:sz="4" w:space="0" w:color="auto"/>
            </w:tcBorders>
            <w:shd w:val="clear" w:color="auto" w:fill="BDD6EE"/>
          </w:tcPr>
          <w:p w:rsidR="00A43F06" w:rsidRDefault="00A43F06" w:rsidP="00A43F06">
            <w:pPr>
              <w:jc w:val="both"/>
              <w:rPr>
                <w:b/>
                <w:sz w:val="28"/>
              </w:rPr>
            </w:pPr>
            <w:r>
              <w:rPr>
                <w:b/>
                <w:sz w:val="28"/>
              </w:rPr>
              <w:lastRenderedPageBreak/>
              <w:t>C-I – Personální zabezpečení</w:t>
            </w:r>
          </w:p>
        </w:tc>
      </w:tr>
      <w:tr w:rsidR="00A43F06" w:rsidTr="00A43F06">
        <w:tc>
          <w:tcPr>
            <w:tcW w:w="2518" w:type="dxa"/>
            <w:tcBorders>
              <w:top w:val="double" w:sz="4" w:space="0" w:color="auto"/>
            </w:tcBorders>
            <w:shd w:val="clear" w:color="auto" w:fill="F7CAAC"/>
          </w:tcPr>
          <w:p w:rsidR="00A43F06" w:rsidRDefault="00A43F06" w:rsidP="00A43F06">
            <w:pPr>
              <w:jc w:val="both"/>
              <w:rPr>
                <w:b/>
              </w:rPr>
            </w:pPr>
            <w:r>
              <w:rPr>
                <w:b/>
              </w:rPr>
              <w:t>Vysoká škola</w:t>
            </w:r>
          </w:p>
        </w:tc>
        <w:tc>
          <w:tcPr>
            <w:tcW w:w="7341" w:type="dxa"/>
            <w:gridSpan w:val="10"/>
          </w:tcPr>
          <w:p w:rsidR="00A43F06" w:rsidRDefault="00A43F06" w:rsidP="00A43F06">
            <w:pPr>
              <w:jc w:val="both"/>
            </w:pPr>
            <w:r>
              <w:t>Univerzita Tomáše Bati ve Zlíně</w:t>
            </w:r>
          </w:p>
        </w:tc>
      </w:tr>
      <w:tr w:rsidR="00A43F06" w:rsidTr="00A43F06">
        <w:tc>
          <w:tcPr>
            <w:tcW w:w="2518" w:type="dxa"/>
            <w:shd w:val="clear" w:color="auto" w:fill="F7CAAC"/>
          </w:tcPr>
          <w:p w:rsidR="00A43F06" w:rsidRDefault="00A43F06" w:rsidP="00A43F06">
            <w:pPr>
              <w:jc w:val="both"/>
              <w:rPr>
                <w:b/>
              </w:rPr>
            </w:pPr>
            <w:r>
              <w:rPr>
                <w:b/>
              </w:rPr>
              <w:t>Součást vysoké školy</w:t>
            </w:r>
          </w:p>
        </w:tc>
        <w:tc>
          <w:tcPr>
            <w:tcW w:w="7341" w:type="dxa"/>
            <w:gridSpan w:val="10"/>
          </w:tcPr>
          <w:p w:rsidR="00A43F06" w:rsidRDefault="00A43F06" w:rsidP="00A43F06">
            <w:pPr>
              <w:jc w:val="both"/>
            </w:pPr>
            <w:r>
              <w:t>Fakulta managementu a ekonomiky</w:t>
            </w:r>
          </w:p>
        </w:tc>
      </w:tr>
      <w:tr w:rsidR="00A43F06" w:rsidTr="00A43F06">
        <w:tc>
          <w:tcPr>
            <w:tcW w:w="2518" w:type="dxa"/>
            <w:shd w:val="clear" w:color="auto" w:fill="F7CAAC"/>
          </w:tcPr>
          <w:p w:rsidR="00A43F06" w:rsidRDefault="00A43F06" w:rsidP="00A43F06">
            <w:pPr>
              <w:jc w:val="both"/>
              <w:rPr>
                <w:b/>
              </w:rPr>
            </w:pPr>
            <w:r>
              <w:rPr>
                <w:b/>
              </w:rPr>
              <w:t>Název studijního programu</w:t>
            </w:r>
          </w:p>
        </w:tc>
        <w:tc>
          <w:tcPr>
            <w:tcW w:w="7341" w:type="dxa"/>
            <w:gridSpan w:val="10"/>
          </w:tcPr>
          <w:p w:rsidR="00A43F06" w:rsidRDefault="00A43F06" w:rsidP="00A43F06">
            <w:pPr>
              <w:jc w:val="both"/>
            </w:pPr>
            <w:r>
              <w:t>Management ve zdravotnictví</w:t>
            </w:r>
          </w:p>
        </w:tc>
      </w:tr>
      <w:tr w:rsidR="00A43F06" w:rsidTr="00A43F06">
        <w:tc>
          <w:tcPr>
            <w:tcW w:w="2518" w:type="dxa"/>
            <w:shd w:val="clear" w:color="auto" w:fill="F7CAAC"/>
          </w:tcPr>
          <w:p w:rsidR="00A43F06" w:rsidRDefault="00A43F06" w:rsidP="00A43F06">
            <w:pPr>
              <w:jc w:val="both"/>
              <w:rPr>
                <w:b/>
              </w:rPr>
            </w:pPr>
            <w:r>
              <w:rPr>
                <w:b/>
              </w:rPr>
              <w:t>Jméno a příjmení</w:t>
            </w:r>
          </w:p>
        </w:tc>
        <w:tc>
          <w:tcPr>
            <w:tcW w:w="4536" w:type="dxa"/>
            <w:gridSpan w:val="5"/>
          </w:tcPr>
          <w:p w:rsidR="00A43F06" w:rsidRDefault="00A43F06" w:rsidP="00A43F06">
            <w:pPr>
              <w:jc w:val="both"/>
            </w:pPr>
            <w:r>
              <w:t>Lucie TOMANCOVÁ</w:t>
            </w:r>
          </w:p>
        </w:tc>
        <w:tc>
          <w:tcPr>
            <w:tcW w:w="709" w:type="dxa"/>
            <w:shd w:val="clear" w:color="auto" w:fill="F7CAAC"/>
          </w:tcPr>
          <w:p w:rsidR="00A43F06" w:rsidRDefault="00A43F06" w:rsidP="00A43F06">
            <w:pPr>
              <w:jc w:val="both"/>
              <w:rPr>
                <w:b/>
              </w:rPr>
            </w:pPr>
            <w:r>
              <w:rPr>
                <w:b/>
              </w:rPr>
              <w:t>Tituly</w:t>
            </w:r>
          </w:p>
        </w:tc>
        <w:tc>
          <w:tcPr>
            <w:tcW w:w="2096" w:type="dxa"/>
            <w:gridSpan w:val="4"/>
          </w:tcPr>
          <w:p w:rsidR="00A43F06" w:rsidRDefault="00A43F06" w:rsidP="00A43F06">
            <w:pPr>
              <w:jc w:val="both"/>
            </w:pPr>
            <w:r>
              <w:t>Ing.</w:t>
            </w:r>
            <w:r w:rsidR="00BF0A18">
              <w:t>,</w:t>
            </w:r>
            <w:r>
              <w:t xml:space="preserve"> Ph.D.</w:t>
            </w:r>
          </w:p>
        </w:tc>
      </w:tr>
      <w:tr w:rsidR="00A43F06" w:rsidTr="00A43F06">
        <w:tc>
          <w:tcPr>
            <w:tcW w:w="2518" w:type="dxa"/>
            <w:shd w:val="clear" w:color="auto" w:fill="F7CAAC"/>
          </w:tcPr>
          <w:p w:rsidR="00A43F06" w:rsidRDefault="00A43F06" w:rsidP="00A43F06">
            <w:pPr>
              <w:jc w:val="both"/>
              <w:rPr>
                <w:b/>
              </w:rPr>
            </w:pPr>
            <w:r>
              <w:rPr>
                <w:b/>
              </w:rPr>
              <w:t>Rok narození</w:t>
            </w:r>
          </w:p>
        </w:tc>
        <w:tc>
          <w:tcPr>
            <w:tcW w:w="829" w:type="dxa"/>
          </w:tcPr>
          <w:p w:rsidR="00A43F06" w:rsidRDefault="00A43F06" w:rsidP="00A43F06">
            <w:pPr>
              <w:jc w:val="both"/>
            </w:pPr>
            <w:r>
              <w:t>1981</w:t>
            </w:r>
          </w:p>
        </w:tc>
        <w:tc>
          <w:tcPr>
            <w:tcW w:w="1721" w:type="dxa"/>
            <w:shd w:val="clear" w:color="auto" w:fill="F7CAAC"/>
          </w:tcPr>
          <w:p w:rsidR="00A43F06" w:rsidRDefault="00A43F06" w:rsidP="00A43F06">
            <w:pPr>
              <w:jc w:val="both"/>
              <w:rPr>
                <w:b/>
              </w:rPr>
            </w:pPr>
            <w:r>
              <w:rPr>
                <w:b/>
              </w:rPr>
              <w:t>typ vztahu k VŠ</w:t>
            </w:r>
          </w:p>
        </w:tc>
        <w:tc>
          <w:tcPr>
            <w:tcW w:w="992" w:type="dxa"/>
            <w:gridSpan w:val="2"/>
          </w:tcPr>
          <w:p w:rsidR="00A43F06" w:rsidRDefault="00A43F06" w:rsidP="00A43F06">
            <w:pPr>
              <w:jc w:val="both"/>
            </w:pPr>
            <w:r>
              <w:t>pp</w:t>
            </w:r>
          </w:p>
        </w:tc>
        <w:tc>
          <w:tcPr>
            <w:tcW w:w="994" w:type="dxa"/>
            <w:shd w:val="clear" w:color="auto" w:fill="F7CAAC"/>
          </w:tcPr>
          <w:p w:rsidR="00A43F06" w:rsidRDefault="00A43F06" w:rsidP="00A43F06">
            <w:pPr>
              <w:jc w:val="both"/>
              <w:rPr>
                <w:b/>
              </w:rPr>
            </w:pPr>
            <w:r>
              <w:rPr>
                <w:b/>
              </w:rPr>
              <w:t>rozsah</w:t>
            </w:r>
          </w:p>
        </w:tc>
        <w:tc>
          <w:tcPr>
            <w:tcW w:w="709" w:type="dxa"/>
          </w:tcPr>
          <w:p w:rsidR="00A43F06" w:rsidRDefault="00A43F06" w:rsidP="00A43F06">
            <w:pPr>
              <w:jc w:val="both"/>
            </w:pPr>
            <w:r>
              <w:t>40</w:t>
            </w:r>
          </w:p>
        </w:tc>
        <w:tc>
          <w:tcPr>
            <w:tcW w:w="709" w:type="dxa"/>
            <w:gridSpan w:val="2"/>
            <w:shd w:val="clear" w:color="auto" w:fill="F7CAAC"/>
          </w:tcPr>
          <w:p w:rsidR="00A43F06" w:rsidRDefault="00A43F06" w:rsidP="00A43F06">
            <w:pPr>
              <w:jc w:val="both"/>
              <w:rPr>
                <w:b/>
              </w:rPr>
            </w:pPr>
            <w:r>
              <w:rPr>
                <w:b/>
              </w:rPr>
              <w:t>do kdy</w:t>
            </w:r>
          </w:p>
        </w:tc>
        <w:tc>
          <w:tcPr>
            <w:tcW w:w="1387" w:type="dxa"/>
            <w:gridSpan w:val="2"/>
          </w:tcPr>
          <w:p w:rsidR="00A43F06" w:rsidRDefault="00A43F06" w:rsidP="00A43F06">
            <w:pPr>
              <w:jc w:val="both"/>
            </w:pPr>
            <w:r>
              <w:t>N</w:t>
            </w:r>
          </w:p>
        </w:tc>
      </w:tr>
      <w:tr w:rsidR="00A43F06" w:rsidTr="00A43F06">
        <w:tc>
          <w:tcPr>
            <w:tcW w:w="5068" w:type="dxa"/>
            <w:gridSpan w:val="3"/>
            <w:shd w:val="clear" w:color="auto" w:fill="F7CAAC"/>
          </w:tcPr>
          <w:p w:rsidR="00A43F06" w:rsidRDefault="00A43F06" w:rsidP="00A43F06">
            <w:pPr>
              <w:jc w:val="both"/>
              <w:rPr>
                <w:b/>
              </w:rPr>
            </w:pPr>
            <w:r>
              <w:rPr>
                <w:b/>
              </w:rPr>
              <w:t>Typ vztahu na součásti VŠ, která uskutečňuje st. program</w:t>
            </w:r>
          </w:p>
        </w:tc>
        <w:tc>
          <w:tcPr>
            <w:tcW w:w="992" w:type="dxa"/>
            <w:gridSpan w:val="2"/>
          </w:tcPr>
          <w:p w:rsidR="00A43F06" w:rsidRDefault="00A43F06" w:rsidP="00A43F06">
            <w:pPr>
              <w:jc w:val="both"/>
            </w:pPr>
            <w:r>
              <w:t>pp</w:t>
            </w:r>
          </w:p>
        </w:tc>
        <w:tc>
          <w:tcPr>
            <w:tcW w:w="994" w:type="dxa"/>
            <w:shd w:val="clear" w:color="auto" w:fill="F7CAAC"/>
          </w:tcPr>
          <w:p w:rsidR="00A43F06" w:rsidRDefault="00A43F06" w:rsidP="00A43F06">
            <w:pPr>
              <w:jc w:val="both"/>
              <w:rPr>
                <w:b/>
              </w:rPr>
            </w:pPr>
            <w:r>
              <w:rPr>
                <w:b/>
              </w:rPr>
              <w:t>rozsah</w:t>
            </w:r>
          </w:p>
        </w:tc>
        <w:tc>
          <w:tcPr>
            <w:tcW w:w="709" w:type="dxa"/>
          </w:tcPr>
          <w:p w:rsidR="00A43F06" w:rsidRDefault="00A43F06" w:rsidP="00A43F06">
            <w:pPr>
              <w:jc w:val="both"/>
            </w:pPr>
            <w:r>
              <w:t>40</w:t>
            </w:r>
          </w:p>
        </w:tc>
        <w:tc>
          <w:tcPr>
            <w:tcW w:w="709" w:type="dxa"/>
            <w:gridSpan w:val="2"/>
            <w:shd w:val="clear" w:color="auto" w:fill="F7CAAC"/>
          </w:tcPr>
          <w:p w:rsidR="00A43F06" w:rsidRDefault="00A43F06" w:rsidP="00A43F06">
            <w:pPr>
              <w:jc w:val="both"/>
              <w:rPr>
                <w:b/>
              </w:rPr>
            </w:pPr>
            <w:r>
              <w:rPr>
                <w:b/>
              </w:rPr>
              <w:t>do kdy</w:t>
            </w:r>
          </w:p>
        </w:tc>
        <w:tc>
          <w:tcPr>
            <w:tcW w:w="1387" w:type="dxa"/>
            <w:gridSpan w:val="2"/>
          </w:tcPr>
          <w:p w:rsidR="00A43F06" w:rsidRDefault="00A43F06" w:rsidP="00A43F06">
            <w:pPr>
              <w:jc w:val="both"/>
            </w:pPr>
            <w:r>
              <w:t>N</w:t>
            </w:r>
          </w:p>
        </w:tc>
      </w:tr>
      <w:tr w:rsidR="00A43F06" w:rsidTr="00A43F06">
        <w:tc>
          <w:tcPr>
            <w:tcW w:w="6060" w:type="dxa"/>
            <w:gridSpan w:val="5"/>
            <w:shd w:val="clear" w:color="auto" w:fill="F7CAAC"/>
          </w:tcPr>
          <w:p w:rsidR="00A43F06" w:rsidRDefault="00A43F06" w:rsidP="00A43F06">
            <w:pPr>
              <w:jc w:val="both"/>
            </w:pPr>
            <w:r>
              <w:rPr>
                <w:b/>
              </w:rPr>
              <w:t>Další současná působení jako akademický pracovník na jiných VŠ</w:t>
            </w:r>
          </w:p>
        </w:tc>
        <w:tc>
          <w:tcPr>
            <w:tcW w:w="1703" w:type="dxa"/>
            <w:gridSpan w:val="2"/>
            <w:shd w:val="clear" w:color="auto" w:fill="F7CAAC"/>
          </w:tcPr>
          <w:p w:rsidR="00A43F06" w:rsidRDefault="00A43F06" w:rsidP="00A43F06">
            <w:pPr>
              <w:jc w:val="both"/>
              <w:rPr>
                <w:b/>
              </w:rPr>
            </w:pPr>
            <w:r>
              <w:rPr>
                <w:b/>
              </w:rPr>
              <w:t>typ prac. vztahu</w:t>
            </w:r>
          </w:p>
        </w:tc>
        <w:tc>
          <w:tcPr>
            <w:tcW w:w="2096" w:type="dxa"/>
            <w:gridSpan w:val="4"/>
            <w:shd w:val="clear" w:color="auto" w:fill="F7CAAC"/>
          </w:tcPr>
          <w:p w:rsidR="00A43F06" w:rsidRDefault="00A43F06" w:rsidP="00A43F06">
            <w:pPr>
              <w:jc w:val="both"/>
              <w:rPr>
                <w:b/>
              </w:rPr>
            </w:pPr>
            <w:r>
              <w:rPr>
                <w:b/>
              </w:rPr>
              <w:t>rozsah</w:t>
            </w:r>
          </w:p>
        </w:tc>
      </w:tr>
      <w:tr w:rsidR="00A43F06" w:rsidTr="00A43F06">
        <w:tc>
          <w:tcPr>
            <w:tcW w:w="6060" w:type="dxa"/>
            <w:gridSpan w:val="5"/>
          </w:tcPr>
          <w:p w:rsidR="00A43F06" w:rsidRDefault="00A43F06" w:rsidP="00A43F06">
            <w:pPr>
              <w:jc w:val="both"/>
            </w:pPr>
          </w:p>
        </w:tc>
        <w:tc>
          <w:tcPr>
            <w:tcW w:w="1703" w:type="dxa"/>
            <w:gridSpan w:val="2"/>
          </w:tcPr>
          <w:p w:rsidR="00A43F06" w:rsidRDefault="00A43F06" w:rsidP="00A43F06">
            <w:pPr>
              <w:jc w:val="both"/>
            </w:pPr>
          </w:p>
        </w:tc>
        <w:tc>
          <w:tcPr>
            <w:tcW w:w="2096" w:type="dxa"/>
            <w:gridSpan w:val="4"/>
          </w:tcPr>
          <w:p w:rsidR="00A43F06" w:rsidRDefault="00A43F06" w:rsidP="00A43F06">
            <w:pPr>
              <w:jc w:val="both"/>
            </w:pPr>
          </w:p>
        </w:tc>
      </w:tr>
      <w:tr w:rsidR="00A43F06" w:rsidTr="00A43F06">
        <w:tc>
          <w:tcPr>
            <w:tcW w:w="9859" w:type="dxa"/>
            <w:gridSpan w:val="11"/>
            <w:shd w:val="clear" w:color="auto" w:fill="F7CAAC"/>
          </w:tcPr>
          <w:p w:rsidR="00A43F06" w:rsidRDefault="00A43F06" w:rsidP="00A43F06">
            <w:pPr>
              <w:jc w:val="both"/>
            </w:pPr>
            <w:r>
              <w:rPr>
                <w:b/>
              </w:rPr>
              <w:t>Předměty příslušného studijního programu a způsob zapojení do jejich výuky, příp. další zapojení do uskutečňování studijního programu</w:t>
            </w:r>
          </w:p>
        </w:tc>
      </w:tr>
      <w:tr w:rsidR="00A43F06" w:rsidTr="00A43F06">
        <w:trPr>
          <w:trHeight w:val="480"/>
        </w:trPr>
        <w:tc>
          <w:tcPr>
            <w:tcW w:w="9859" w:type="dxa"/>
            <w:gridSpan w:val="11"/>
            <w:tcBorders>
              <w:top w:val="nil"/>
            </w:tcBorders>
          </w:tcPr>
          <w:p w:rsidR="00A43F06" w:rsidRDefault="00A43F06" w:rsidP="00A43F06">
            <w:pPr>
              <w:jc w:val="both"/>
            </w:pPr>
            <w:r>
              <w:t>Etika ve zdravotnictví –</w:t>
            </w:r>
            <w:r w:rsidR="00BF0A18">
              <w:t xml:space="preserve"> </w:t>
            </w:r>
            <w:r>
              <w:t>přednášející (40%)</w:t>
            </w:r>
          </w:p>
          <w:p w:rsidR="00A43F06" w:rsidRDefault="00E67980" w:rsidP="00E67980">
            <w:pPr>
              <w:jc w:val="both"/>
            </w:pPr>
            <w:r>
              <w:t>Healthcare Ethics - přednášející (60%)</w:t>
            </w:r>
          </w:p>
        </w:tc>
      </w:tr>
      <w:tr w:rsidR="00A43F06" w:rsidTr="00A43F06">
        <w:tc>
          <w:tcPr>
            <w:tcW w:w="9859" w:type="dxa"/>
            <w:gridSpan w:val="11"/>
            <w:shd w:val="clear" w:color="auto" w:fill="F7CAAC"/>
          </w:tcPr>
          <w:p w:rsidR="00A43F06" w:rsidRDefault="00A43F06" w:rsidP="00A43F06">
            <w:pPr>
              <w:jc w:val="both"/>
            </w:pPr>
            <w:r>
              <w:rPr>
                <w:b/>
              </w:rPr>
              <w:t xml:space="preserve">Údaje o vzdělání na VŠ </w:t>
            </w:r>
          </w:p>
        </w:tc>
      </w:tr>
      <w:tr w:rsidR="00A43F06" w:rsidTr="00A43F06">
        <w:trPr>
          <w:trHeight w:val="731"/>
        </w:trPr>
        <w:tc>
          <w:tcPr>
            <w:tcW w:w="9859" w:type="dxa"/>
            <w:gridSpan w:val="11"/>
          </w:tcPr>
          <w:p w:rsidR="00A43F06" w:rsidRPr="0029046F" w:rsidRDefault="00A43F06" w:rsidP="00A43F06">
            <w:pPr>
              <w:pStyle w:val="Tab"/>
              <w:rPr>
                <w:color w:val="FF0000"/>
                <w:sz w:val="18"/>
              </w:rPr>
            </w:pPr>
            <w:r w:rsidRPr="006A32EB">
              <w:rPr>
                <w:b/>
              </w:rPr>
              <w:t>2006-2011:</w:t>
            </w:r>
            <w:r>
              <w:tab/>
              <w:t>UTB ve Zlíně, FaME,</w:t>
            </w:r>
            <w:r w:rsidR="000E2F8C">
              <w:t xml:space="preserve"> </w:t>
            </w:r>
            <w:r>
              <w:t>program Ekonomika a management, obor Management a ekonomika</w:t>
            </w:r>
            <w:r w:rsidR="000E2F8C">
              <w:t xml:space="preserve"> (Ph.D.)</w:t>
            </w:r>
          </w:p>
          <w:p w:rsidR="00A43F06" w:rsidRDefault="00A43F06" w:rsidP="00A43F06">
            <w:pPr>
              <w:pStyle w:val="Tab"/>
            </w:pPr>
            <w:r w:rsidRPr="006A32EB">
              <w:rPr>
                <w:b/>
              </w:rPr>
              <w:t>2004-2006:</w:t>
            </w:r>
            <w:r>
              <w:tab/>
              <w:t>UTB ve Zlíně, FaME,</w:t>
            </w:r>
            <w:r w:rsidR="000E2F8C">
              <w:t xml:space="preserve"> </w:t>
            </w:r>
            <w:r>
              <w:t>program Hospodářská politika a správa, obor Finance</w:t>
            </w:r>
            <w:r w:rsidR="000E2F8C">
              <w:t xml:space="preserve"> (Ing.)</w:t>
            </w:r>
          </w:p>
          <w:p w:rsidR="00A43F06" w:rsidRDefault="00A43F06">
            <w:pPr>
              <w:pStyle w:val="Tab"/>
              <w:rPr>
                <w:b/>
              </w:rPr>
            </w:pPr>
            <w:r w:rsidRPr="006A32EB">
              <w:rPr>
                <w:b/>
              </w:rPr>
              <w:t>2001-2004:</w:t>
            </w:r>
            <w:r>
              <w:tab/>
              <w:t>UTB ve Zlíně, FaME,  program Ekonomika a management, obor Management a ekonomika</w:t>
            </w:r>
            <w:r w:rsidR="000E2F8C">
              <w:t xml:space="preserve"> (Bc.)</w:t>
            </w:r>
          </w:p>
        </w:tc>
      </w:tr>
      <w:tr w:rsidR="00A43F06" w:rsidTr="00A43F06">
        <w:tc>
          <w:tcPr>
            <w:tcW w:w="9859" w:type="dxa"/>
            <w:gridSpan w:val="11"/>
            <w:shd w:val="clear" w:color="auto" w:fill="F7CAAC"/>
          </w:tcPr>
          <w:p w:rsidR="00A43F06" w:rsidRDefault="00A43F06" w:rsidP="00A43F06">
            <w:pPr>
              <w:jc w:val="both"/>
              <w:rPr>
                <w:b/>
              </w:rPr>
            </w:pPr>
            <w:r>
              <w:rPr>
                <w:b/>
              </w:rPr>
              <w:t>Údaje o odborném působení od absolvování VŠ</w:t>
            </w:r>
          </w:p>
        </w:tc>
      </w:tr>
      <w:tr w:rsidR="00A43F06" w:rsidTr="00A43F06">
        <w:trPr>
          <w:trHeight w:val="457"/>
        </w:trPr>
        <w:tc>
          <w:tcPr>
            <w:tcW w:w="9859" w:type="dxa"/>
            <w:gridSpan w:val="11"/>
          </w:tcPr>
          <w:p w:rsidR="00A43F06" w:rsidRDefault="00A43F06" w:rsidP="00A43F06">
            <w:pPr>
              <w:ind w:left="1134" w:hanging="1134"/>
            </w:pPr>
            <w:r>
              <w:t>9/2009 – dosud: UTB ve Zlíně, Fakulta managementu a ekonomiky: – akademický pracovník (odborný asistent)</w:t>
            </w:r>
          </w:p>
          <w:p w:rsidR="00A43F06" w:rsidRDefault="00A43F06" w:rsidP="00A43F06">
            <w:pPr>
              <w:ind w:left="1134" w:hanging="1134"/>
            </w:pPr>
            <w:r>
              <w:t>5/2007 – 2/2016:</w:t>
            </w:r>
            <w:r>
              <w:tab/>
              <w:t>UTB ve Zlíně, Fakulta managementu a ekonomiky: – projektový manažer</w:t>
            </w:r>
          </w:p>
        </w:tc>
      </w:tr>
      <w:tr w:rsidR="00A43F06" w:rsidTr="00A43F06">
        <w:trPr>
          <w:trHeight w:val="250"/>
        </w:trPr>
        <w:tc>
          <w:tcPr>
            <w:tcW w:w="9859" w:type="dxa"/>
            <w:gridSpan w:val="11"/>
            <w:shd w:val="clear" w:color="auto" w:fill="F7CAAC"/>
          </w:tcPr>
          <w:p w:rsidR="00A43F06" w:rsidRDefault="00A43F06" w:rsidP="00A43F06">
            <w:pPr>
              <w:jc w:val="both"/>
            </w:pPr>
            <w:r>
              <w:rPr>
                <w:b/>
              </w:rPr>
              <w:t>Zkušenosti s vedením kvalifikačních a rigorózních prací</w:t>
            </w:r>
          </w:p>
        </w:tc>
      </w:tr>
      <w:tr w:rsidR="00A43F06" w:rsidTr="00A43F06">
        <w:trPr>
          <w:trHeight w:val="443"/>
        </w:trPr>
        <w:tc>
          <w:tcPr>
            <w:tcW w:w="9859" w:type="dxa"/>
            <w:gridSpan w:val="11"/>
          </w:tcPr>
          <w:p w:rsidR="002C7CD5" w:rsidRDefault="002C7CD5" w:rsidP="002C7CD5">
            <w:pPr>
              <w:jc w:val="both"/>
            </w:pPr>
            <w:r>
              <w:t xml:space="preserve">Počet vedených bakalářských prací – 31 </w:t>
            </w:r>
          </w:p>
          <w:p w:rsidR="00A43F06" w:rsidRDefault="002C7CD5" w:rsidP="00A43F06">
            <w:pPr>
              <w:jc w:val="both"/>
            </w:pPr>
            <w:r>
              <w:t>Počet vedených diplomových prací – 18</w:t>
            </w:r>
          </w:p>
        </w:tc>
      </w:tr>
      <w:tr w:rsidR="00A43F06" w:rsidTr="00A43F06">
        <w:trPr>
          <w:cantSplit/>
        </w:trPr>
        <w:tc>
          <w:tcPr>
            <w:tcW w:w="3347" w:type="dxa"/>
            <w:gridSpan w:val="2"/>
            <w:tcBorders>
              <w:top w:val="single" w:sz="12" w:space="0" w:color="auto"/>
            </w:tcBorders>
            <w:shd w:val="clear" w:color="auto" w:fill="F7CAAC"/>
          </w:tcPr>
          <w:p w:rsidR="00A43F06" w:rsidRDefault="00A43F06" w:rsidP="00A43F06">
            <w:pPr>
              <w:jc w:val="both"/>
            </w:pPr>
            <w:r>
              <w:rPr>
                <w:b/>
              </w:rPr>
              <w:t xml:space="preserve">Obor habilitačního řízení </w:t>
            </w:r>
          </w:p>
        </w:tc>
        <w:tc>
          <w:tcPr>
            <w:tcW w:w="2245" w:type="dxa"/>
            <w:gridSpan w:val="2"/>
            <w:tcBorders>
              <w:top w:val="single" w:sz="12" w:space="0" w:color="auto"/>
            </w:tcBorders>
            <w:shd w:val="clear" w:color="auto" w:fill="F7CAAC"/>
          </w:tcPr>
          <w:p w:rsidR="00A43F06" w:rsidRDefault="00A43F06" w:rsidP="00A43F0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43F06" w:rsidRDefault="00A43F06" w:rsidP="00A43F0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43F06" w:rsidRDefault="00A43F06" w:rsidP="00A43F06">
            <w:pPr>
              <w:jc w:val="both"/>
              <w:rPr>
                <w:b/>
              </w:rPr>
            </w:pPr>
            <w:r>
              <w:rPr>
                <w:b/>
              </w:rPr>
              <w:t>Ohlasy publikací</w:t>
            </w:r>
          </w:p>
        </w:tc>
      </w:tr>
      <w:tr w:rsidR="00A43F06" w:rsidTr="00A43F06">
        <w:trPr>
          <w:cantSplit/>
        </w:trPr>
        <w:tc>
          <w:tcPr>
            <w:tcW w:w="3347" w:type="dxa"/>
            <w:gridSpan w:val="2"/>
          </w:tcPr>
          <w:p w:rsidR="00A43F06" w:rsidRDefault="00A43F06" w:rsidP="00A43F06">
            <w:pPr>
              <w:jc w:val="both"/>
            </w:pPr>
          </w:p>
        </w:tc>
        <w:tc>
          <w:tcPr>
            <w:tcW w:w="2245" w:type="dxa"/>
            <w:gridSpan w:val="2"/>
          </w:tcPr>
          <w:p w:rsidR="00A43F06" w:rsidRDefault="00A43F06" w:rsidP="00A43F06">
            <w:pPr>
              <w:jc w:val="both"/>
            </w:pPr>
          </w:p>
        </w:tc>
        <w:tc>
          <w:tcPr>
            <w:tcW w:w="2248" w:type="dxa"/>
            <w:gridSpan w:val="4"/>
            <w:tcBorders>
              <w:right w:val="single" w:sz="12" w:space="0" w:color="auto"/>
            </w:tcBorders>
          </w:tcPr>
          <w:p w:rsidR="00A43F06" w:rsidRDefault="00A43F06" w:rsidP="00A43F06">
            <w:pPr>
              <w:jc w:val="both"/>
            </w:pPr>
          </w:p>
        </w:tc>
        <w:tc>
          <w:tcPr>
            <w:tcW w:w="632" w:type="dxa"/>
            <w:tcBorders>
              <w:left w:val="single" w:sz="12" w:space="0" w:color="auto"/>
            </w:tcBorders>
            <w:shd w:val="clear" w:color="auto" w:fill="F7CAAC"/>
          </w:tcPr>
          <w:p w:rsidR="00A43F06" w:rsidRDefault="00A43F06" w:rsidP="00A43F06">
            <w:pPr>
              <w:jc w:val="both"/>
            </w:pPr>
            <w:r>
              <w:rPr>
                <w:b/>
              </w:rPr>
              <w:t>WOS</w:t>
            </w:r>
          </w:p>
        </w:tc>
        <w:tc>
          <w:tcPr>
            <w:tcW w:w="693" w:type="dxa"/>
            <w:shd w:val="clear" w:color="auto" w:fill="F7CAAC"/>
          </w:tcPr>
          <w:p w:rsidR="00A43F06" w:rsidRDefault="00A43F06" w:rsidP="00A43F06">
            <w:pPr>
              <w:jc w:val="both"/>
              <w:rPr>
                <w:sz w:val="18"/>
              </w:rPr>
            </w:pPr>
            <w:r>
              <w:rPr>
                <w:b/>
                <w:sz w:val="18"/>
              </w:rPr>
              <w:t>Scopus</w:t>
            </w:r>
          </w:p>
        </w:tc>
        <w:tc>
          <w:tcPr>
            <w:tcW w:w="694" w:type="dxa"/>
            <w:shd w:val="clear" w:color="auto" w:fill="F7CAAC"/>
          </w:tcPr>
          <w:p w:rsidR="00A43F06" w:rsidRDefault="00A43F06" w:rsidP="00A43F06">
            <w:pPr>
              <w:jc w:val="both"/>
            </w:pPr>
            <w:r>
              <w:rPr>
                <w:b/>
                <w:sz w:val="18"/>
              </w:rPr>
              <w:t>ostatní</w:t>
            </w:r>
          </w:p>
        </w:tc>
      </w:tr>
      <w:tr w:rsidR="00A43F06" w:rsidTr="00A43F06">
        <w:trPr>
          <w:cantSplit/>
          <w:trHeight w:val="70"/>
        </w:trPr>
        <w:tc>
          <w:tcPr>
            <w:tcW w:w="3347" w:type="dxa"/>
            <w:gridSpan w:val="2"/>
            <w:shd w:val="clear" w:color="auto" w:fill="F7CAAC"/>
          </w:tcPr>
          <w:p w:rsidR="00A43F06" w:rsidRDefault="00A43F06" w:rsidP="00A43F06">
            <w:pPr>
              <w:jc w:val="both"/>
            </w:pPr>
            <w:r>
              <w:rPr>
                <w:b/>
              </w:rPr>
              <w:t>Obor jmenovacího řízení</w:t>
            </w:r>
          </w:p>
        </w:tc>
        <w:tc>
          <w:tcPr>
            <w:tcW w:w="2245" w:type="dxa"/>
            <w:gridSpan w:val="2"/>
            <w:shd w:val="clear" w:color="auto" w:fill="F7CAAC"/>
          </w:tcPr>
          <w:p w:rsidR="00A43F06" w:rsidRDefault="00A43F06" w:rsidP="00A43F06">
            <w:pPr>
              <w:jc w:val="both"/>
            </w:pPr>
            <w:r>
              <w:rPr>
                <w:b/>
              </w:rPr>
              <w:t>Rok udělení hodnosti</w:t>
            </w:r>
          </w:p>
        </w:tc>
        <w:tc>
          <w:tcPr>
            <w:tcW w:w="2248" w:type="dxa"/>
            <w:gridSpan w:val="4"/>
            <w:tcBorders>
              <w:right w:val="single" w:sz="12" w:space="0" w:color="auto"/>
            </w:tcBorders>
            <w:shd w:val="clear" w:color="auto" w:fill="F7CAAC"/>
          </w:tcPr>
          <w:p w:rsidR="00A43F06" w:rsidRDefault="00A43F06" w:rsidP="00A43F06">
            <w:pPr>
              <w:jc w:val="both"/>
            </w:pPr>
            <w:r>
              <w:rPr>
                <w:b/>
              </w:rPr>
              <w:t>Řízení konáno na VŠ</w:t>
            </w:r>
          </w:p>
        </w:tc>
        <w:tc>
          <w:tcPr>
            <w:tcW w:w="632" w:type="dxa"/>
            <w:vMerge w:val="restart"/>
            <w:tcBorders>
              <w:left w:val="single" w:sz="12" w:space="0" w:color="auto"/>
            </w:tcBorders>
          </w:tcPr>
          <w:p w:rsidR="00A43F06" w:rsidRDefault="002C7CD5" w:rsidP="00A43F06">
            <w:pPr>
              <w:jc w:val="both"/>
              <w:rPr>
                <w:b/>
              </w:rPr>
            </w:pPr>
            <w:r>
              <w:rPr>
                <w:b/>
              </w:rPr>
              <w:t>0</w:t>
            </w:r>
          </w:p>
        </w:tc>
        <w:tc>
          <w:tcPr>
            <w:tcW w:w="693" w:type="dxa"/>
            <w:vMerge w:val="restart"/>
          </w:tcPr>
          <w:p w:rsidR="00A43F06" w:rsidRDefault="002C7CD5" w:rsidP="00A43F06">
            <w:pPr>
              <w:jc w:val="both"/>
              <w:rPr>
                <w:b/>
              </w:rPr>
            </w:pPr>
            <w:r>
              <w:rPr>
                <w:b/>
              </w:rPr>
              <w:t>2</w:t>
            </w:r>
          </w:p>
        </w:tc>
        <w:tc>
          <w:tcPr>
            <w:tcW w:w="694" w:type="dxa"/>
            <w:vMerge w:val="restart"/>
          </w:tcPr>
          <w:p w:rsidR="00A43F06" w:rsidRDefault="00A43F06" w:rsidP="00A43F06">
            <w:pPr>
              <w:jc w:val="both"/>
              <w:rPr>
                <w:b/>
              </w:rPr>
            </w:pPr>
            <w:r>
              <w:rPr>
                <w:b/>
              </w:rPr>
              <w:t>14</w:t>
            </w:r>
          </w:p>
        </w:tc>
      </w:tr>
      <w:tr w:rsidR="00A43F06" w:rsidTr="00A43F06">
        <w:trPr>
          <w:trHeight w:val="205"/>
        </w:trPr>
        <w:tc>
          <w:tcPr>
            <w:tcW w:w="3347" w:type="dxa"/>
            <w:gridSpan w:val="2"/>
          </w:tcPr>
          <w:p w:rsidR="00A43F06" w:rsidRDefault="00A43F06" w:rsidP="00A43F06">
            <w:pPr>
              <w:jc w:val="both"/>
            </w:pPr>
          </w:p>
        </w:tc>
        <w:tc>
          <w:tcPr>
            <w:tcW w:w="2245" w:type="dxa"/>
            <w:gridSpan w:val="2"/>
          </w:tcPr>
          <w:p w:rsidR="00A43F06" w:rsidRDefault="00A43F06" w:rsidP="00A43F06">
            <w:pPr>
              <w:jc w:val="both"/>
            </w:pPr>
          </w:p>
        </w:tc>
        <w:tc>
          <w:tcPr>
            <w:tcW w:w="2248" w:type="dxa"/>
            <w:gridSpan w:val="4"/>
            <w:tcBorders>
              <w:right w:val="single" w:sz="12" w:space="0" w:color="auto"/>
            </w:tcBorders>
          </w:tcPr>
          <w:p w:rsidR="00A43F06" w:rsidRDefault="00A43F06" w:rsidP="00A43F06">
            <w:pPr>
              <w:jc w:val="both"/>
            </w:pPr>
          </w:p>
        </w:tc>
        <w:tc>
          <w:tcPr>
            <w:tcW w:w="632" w:type="dxa"/>
            <w:vMerge/>
            <w:tcBorders>
              <w:left w:val="single" w:sz="12" w:space="0" w:color="auto"/>
            </w:tcBorders>
            <w:vAlign w:val="center"/>
          </w:tcPr>
          <w:p w:rsidR="00A43F06" w:rsidRDefault="00A43F06" w:rsidP="00A43F06">
            <w:pPr>
              <w:rPr>
                <w:b/>
              </w:rPr>
            </w:pPr>
          </w:p>
        </w:tc>
        <w:tc>
          <w:tcPr>
            <w:tcW w:w="693" w:type="dxa"/>
            <w:vMerge/>
            <w:vAlign w:val="center"/>
          </w:tcPr>
          <w:p w:rsidR="00A43F06" w:rsidRDefault="00A43F06" w:rsidP="00A43F06">
            <w:pPr>
              <w:rPr>
                <w:b/>
              </w:rPr>
            </w:pPr>
          </w:p>
        </w:tc>
        <w:tc>
          <w:tcPr>
            <w:tcW w:w="694" w:type="dxa"/>
            <w:vMerge/>
            <w:vAlign w:val="center"/>
          </w:tcPr>
          <w:p w:rsidR="00A43F06" w:rsidRDefault="00A43F06" w:rsidP="00A43F06">
            <w:pPr>
              <w:rPr>
                <w:b/>
              </w:rPr>
            </w:pPr>
          </w:p>
        </w:tc>
      </w:tr>
      <w:tr w:rsidR="00A43F06" w:rsidTr="00A43F06">
        <w:tc>
          <w:tcPr>
            <w:tcW w:w="9859" w:type="dxa"/>
            <w:gridSpan w:val="11"/>
            <w:shd w:val="clear" w:color="auto" w:fill="F7CAAC"/>
          </w:tcPr>
          <w:p w:rsidR="00A43F06" w:rsidRDefault="00A43F06" w:rsidP="00A43F06">
            <w:pPr>
              <w:jc w:val="both"/>
              <w:rPr>
                <w:b/>
              </w:rPr>
            </w:pPr>
            <w:r>
              <w:rPr>
                <w:b/>
              </w:rPr>
              <w:t xml:space="preserve">Přehled o nejvýznamnější publikační a další tvůrčí činnosti nebo další profesní činnosti u odborníků z praxe vztahující se k zabezpečovaným předmětům </w:t>
            </w:r>
          </w:p>
        </w:tc>
      </w:tr>
      <w:tr w:rsidR="00A43F06" w:rsidTr="00A43F06">
        <w:trPr>
          <w:trHeight w:val="567"/>
        </w:trPr>
        <w:tc>
          <w:tcPr>
            <w:tcW w:w="9859" w:type="dxa"/>
            <w:gridSpan w:val="11"/>
          </w:tcPr>
          <w:p w:rsidR="00A43F06" w:rsidRDefault="00A43F06" w:rsidP="00A43F06">
            <w:pPr>
              <w:jc w:val="both"/>
            </w:pPr>
            <w:r w:rsidRPr="001D48CC">
              <w:t>TOMANCOVÁ, L</w:t>
            </w:r>
            <w:r>
              <w:t>.</w:t>
            </w:r>
            <w:r w:rsidRPr="001D48CC">
              <w:t xml:space="preserve"> </w:t>
            </w:r>
            <w:r w:rsidRPr="001D48CC">
              <w:rPr>
                <w:i/>
              </w:rPr>
              <w:t>Cesta k manažerské etice.</w:t>
            </w:r>
            <w:r w:rsidRPr="001D48CC">
              <w:t xml:space="preserve"> In Management v nových podmínkách – Kvalitati</w:t>
            </w:r>
            <w:r>
              <w:t>vní management – konzumerismus</w:t>
            </w:r>
            <w:r w:rsidRPr="001D48CC">
              <w:t>. Hradec Králové: Prion, s.r.o. 2017</w:t>
            </w:r>
            <w:r w:rsidR="00BF0A18">
              <w:t>,</w:t>
            </w:r>
            <w:r w:rsidRPr="001D48CC">
              <w:t xml:space="preserve"> s. 72-77. ISBN 978-80-87157-20-6.</w:t>
            </w:r>
          </w:p>
          <w:p w:rsidR="002C7CD5" w:rsidRDefault="002C7CD5" w:rsidP="00A43F06">
            <w:pPr>
              <w:jc w:val="both"/>
            </w:pPr>
          </w:p>
          <w:p w:rsidR="002C7CD5" w:rsidRDefault="002C7CD5" w:rsidP="00A43F06">
            <w:pPr>
              <w:jc w:val="both"/>
            </w:pPr>
          </w:p>
          <w:p w:rsidR="002C7CD5" w:rsidRDefault="002C7CD5" w:rsidP="00A43F06">
            <w:pPr>
              <w:jc w:val="both"/>
            </w:pPr>
          </w:p>
          <w:p w:rsidR="00A43F06" w:rsidRPr="00605327" w:rsidRDefault="00A43F06" w:rsidP="00A43F06">
            <w:pPr>
              <w:jc w:val="both"/>
              <w:rPr>
                <w:sz w:val="18"/>
              </w:rPr>
            </w:pPr>
          </w:p>
        </w:tc>
      </w:tr>
      <w:tr w:rsidR="00A43F06" w:rsidTr="00A43F06">
        <w:trPr>
          <w:trHeight w:val="218"/>
        </w:trPr>
        <w:tc>
          <w:tcPr>
            <w:tcW w:w="9859" w:type="dxa"/>
            <w:gridSpan w:val="11"/>
            <w:shd w:val="clear" w:color="auto" w:fill="F7CAAC"/>
          </w:tcPr>
          <w:p w:rsidR="00A43F06" w:rsidRDefault="00A43F06" w:rsidP="00A43F06">
            <w:pPr>
              <w:rPr>
                <w:b/>
              </w:rPr>
            </w:pPr>
            <w:r>
              <w:rPr>
                <w:b/>
              </w:rPr>
              <w:t>Působení v zahraničí</w:t>
            </w:r>
          </w:p>
        </w:tc>
      </w:tr>
      <w:tr w:rsidR="00A43F06" w:rsidTr="00A43F06">
        <w:trPr>
          <w:trHeight w:val="70"/>
        </w:trPr>
        <w:tc>
          <w:tcPr>
            <w:tcW w:w="9859" w:type="dxa"/>
            <w:gridSpan w:val="11"/>
          </w:tcPr>
          <w:p w:rsidR="00A43F06" w:rsidRDefault="00A43F06" w:rsidP="00A43F06">
            <w:pPr>
              <w:rPr>
                <w:b/>
              </w:rPr>
            </w:pPr>
          </w:p>
        </w:tc>
      </w:tr>
      <w:tr w:rsidR="00A43F06" w:rsidTr="00A43F06">
        <w:trPr>
          <w:cantSplit/>
          <w:trHeight w:val="233"/>
        </w:trPr>
        <w:tc>
          <w:tcPr>
            <w:tcW w:w="2518" w:type="dxa"/>
            <w:shd w:val="clear" w:color="auto" w:fill="F7CAAC"/>
          </w:tcPr>
          <w:p w:rsidR="00A43F06" w:rsidRDefault="00A43F06" w:rsidP="00A43F06">
            <w:pPr>
              <w:jc w:val="both"/>
              <w:rPr>
                <w:b/>
              </w:rPr>
            </w:pPr>
            <w:r>
              <w:rPr>
                <w:b/>
              </w:rPr>
              <w:t xml:space="preserve">Podpis </w:t>
            </w:r>
          </w:p>
        </w:tc>
        <w:tc>
          <w:tcPr>
            <w:tcW w:w="4536" w:type="dxa"/>
            <w:gridSpan w:val="5"/>
          </w:tcPr>
          <w:p w:rsidR="00A43F06" w:rsidRDefault="00A43F06" w:rsidP="00A43F06">
            <w:pPr>
              <w:jc w:val="both"/>
            </w:pPr>
          </w:p>
        </w:tc>
        <w:tc>
          <w:tcPr>
            <w:tcW w:w="786" w:type="dxa"/>
            <w:gridSpan w:val="2"/>
            <w:shd w:val="clear" w:color="auto" w:fill="F7CAAC"/>
          </w:tcPr>
          <w:p w:rsidR="00A43F06" w:rsidRDefault="00A43F06" w:rsidP="00A43F06">
            <w:pPr>
              <w:jc w:val="both"/>
            </w:pPr>
            <w:r>
              <w:rPr>
                <w:b/>
              </w:rPr>
              <w:t>datum</w:t>
            </w:r>
          </w:p>
        </w:tc>
        <w:tc>
          <w:tcPr>
            <w:tcW w:w="2019" w:type="dxa"/>
            <w:gridSpan w:val="3"/>
          </w:tcPr>
          <w:p w:rsidR="00A43F06" w:rsidRDefault="00A43F06" w:rsidP="00A43F06">
            <w:pPr>
              <w:jc w:val="both"/>
            </w:pPr>
          </w:p>
        </w:tc>
      </w:tr>
    </w:tbl>
    <w:p w:rsidR="00BF0A18" w:rsidRDefault="00BF0A1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43F06" w:rsidTr="00A43F06">
        <w:tc>
          <w:tcPr>
            <w:tcW w:w="9859" w:type="dxa"/>
            <w:gridSpan w:val="11"/>
            <w:tcBorders>
              <w:bottom w:val="double" w:sz="4" w:space="0" w:color="auto"/>
            </w:tcBorders>
            <w:shd w:val="clear" w:color="auto" w:fill="BDD6EE"/>
          </w:tcPr>
          <w:p w:rsidR="00A43F06" w:rsidRDefault="00A43F06" w:rsidP="00A43F06">
            <w:pPr>
              <w:jc w:val="both"/>
              <w:rPr>
                <w:b/>
                <w:sz w:val="28"/>
              </w:rPr>
            </w:pPr>
            <w:r>
              <w:rPr>
                <w:b/>
                <w:sz w:val="28"/>
              </w:rPr>
              <w:lastRenderedPageBreak/>
              <w:t>C-I – Personální zabezpečení</w:t>
            </w:r>
          </w:p>
        </w:tc>
      </w:tr>
      <w:tr w:rsidR="00A43F06" w:rsidTr="00A43F06">
        <w:tc>
          <w:tcPr>
            <w:tcW w:w="2518" w:type="dxa"/>
            <w:tcBorders>
              <w:top w:val="double" w:sz="4" w:space="0" w:color="auto"/>
            </w:tcBorders>
            <w:shd w:val="clear" w:color="auto" w:fill="F7CAAC"/>
          </w:tcPr>
          <w:p w:rsidR="00A43F06" w:rsidRDefault="00A43F06" w:rsidP="00A43F06">
            <w:pPr>
              <w:jc w:val="both"/>
              <w:rPr>
                <w:b/>
              </w:rPr>
            </w:pPr>
            <w:r>
              <w:rPr>
                <w:b/>
              </w:rPr>
              <w:t>Vysoká škola</w:t>
            </w:r>
          </w:p>
        </w:tc>
        <w:tc>
          <w:tcPr>
            <w:tcW w:w="7341" w:type="dxa"/>
            <w:gridSpan w:val="10"/>
          </w:tcPr>
          <w:p w:rsidR="00A43F06" w:rsidRDefault="00A43F06" w:rsidP="00A43F06">
            <w:pPr>
              <w:jc w:val="both"/>
            </w:pPr>
            <w:r>
              <w:t>Univerzita Tomáše Bati ve Zlíně</w:t>
            </w:r>
          </w:p>
        </w:tc>
      </w:tr>
      <w:tr w:rsidR="00A43F06" w:rsidTr="00A43F06">
        <w:tc>
          <w:tcPr>
            <w:tcW w:w="2518" w:type="dxa"/>
            <w:shd w:val="clear" w:color="auto" w:fill="F7CAAC"/>
          </w:tcPr>
          <w:p w:rsidR="00A43F06" w:rsidRDefault="00A43F06" w:rsidP="00A43F06">
            <w:pPr>
              <w:jc w:val="both"/>
              <w:rPr>
                <w:b/>
              </w:rPr>
            </w:pPr>
            <w:r>
              <w:rPr>
                <w:b/>
              </w:rPr>
              <w:t>Součást vysoké školy</w:t>
            </w:r>
          </w:p>
        </w:tc>
        <w:tc>
          <w:tcPr>
            <w:tcW w:w="7341" w:type="dxa"/>
            <w:gridSpan w:val="10"/>
          </w:tcPr>
          <w:p w:rsidR="00A43F06" w:rsidRDefault="00A43F06" w:rsidP="00A43F06">
            <w:pPr>
              <w:jc w:val="both"/>
            </w:pPr>
            <w:r>
              <w:t>Fakulta managementu a ekonomiky</w:t>
            </w:r>
          </w:p>
        </w:tc>
      </w:tr>
      <w:tr w:rsidR="00A43F06" w:rsidTr="00A43F06">
        <w:tc>
          <w:tcPr>
            <w:tcW w:w="2518" w:type="dxa"/>
            <w:shd w:val="clear" w:color="auto" w:fill="F7CAAC"/>
          </w:tcPr>
          <w:p w:rsidR="00A43F06" w:rsidRDefault="00A43F06" w:rsidP="00A43F06">
            <w:pPr>
              <w:jc w:val="both"/>
              <w:rPr>
                <w:b/>
              </w:rPr>
            </w:pPr>
            <w:r>
              <w:rPr>
                <w:b/>
              </w:rPr>
              <w:t>Název studijního programu</w:t>
            </w:r>
          </w:p>
        </w:tc>
        <w:tc>
          <w:tcPr>
            <w:tcW w:w="7341" w:type="dxa"/>
            <w:gridSpan w:val="10"/>
          </w:tcPr>
          <w:p w:rsidR="00A43F06" w:rsidRDefault="00A43F06" w:rsidP="00A43F06">
            <w:pPr>
              <w:jc w:val="both"/>
            </w:pPr>
            <w:r>
              <w:t>Management ve zdravotnictví</w:t>
            </w:r>
          </w:p>
        </w:tc>
      </w:tr>
      <w:tr w:rsidR="00A43F06" w:rsidTr="00A43F06">
        <w:tc>
          <w:tcPr>
            <w:tcW w:w="2518" w:type="dxa"/>
            <w:shd w:val="clear" w:color="auto" w:fill="F7CAAC"/>
          </w:tcPr>
          <w:p w:rsidR="00A43F06" w:rsidRDefault="00A43F06" w:rsidP="00A43F06">
            <w:pPr>
              <w:jc w:val="both"/>
              <w:rPr>
                <w:b/>
              </w:rPr>
            </w:pPr>
            <w:r>
              <w:rPr>
                <w:b/>
              </w:rPr>
              <w:t>Jméno a příjmení</w:t>
            </w:r>
          </w:p>
        </w:tc>
        <w:tc>
          <w:tcPr>
            <w:tcW w:w="4536" w:type="dxa"/>
            <w:gridSpan w:val="5"/>
          </w:tcPr>
          <w:p w:rsidR="00A43F06" w:rsidRDefault="00A43F06" w:rsidP="00A43F06">
            <w:pPr>
              <w:jc w:val="both"/>
            </w:pPr>
            <w:r>
              <w:t>David TUČEK</w:t>
            </w:r>
          </w:p>
        </w:tc>
        <w:tc>
          <w:tcPr>
            <w:tcW w:w="709" w:type="dxa"/>
            <w:shd w:val="clear" w:color="auto" w:fill="F7CAAC"/>
          </w:tcPr>
          <w:p w:rsidR="00A43F06" w:rsidRDefault="00A43F06" w:rsidP="00A43F06">
            <w:pPr>
              <w:jc w:val="both"/>
              <w:rPr>
                <w:b/>
              </w:rPr>
            </w:pPr>
            <w:r>
              <w:rPr>
                <w:b/>
              </w:rPr>
              <w:t>Tituly</w:t>
            </w:r>
          </w:p>
        </w:tc>
        <w:tc>
          <w:tcPr>
            <w:tcW w:w="2096" w:type="dxa"/>
            <w:gridSpan w:val="4"/>
          </w:tcPr>
          <w:p w:rsidR="00A43F06" w:rsidRDefault="00A43F06" w:rsidP="00A43F06">
            <w:pPr>
              <w:jc w:val="both"/>
            </w:pPr>
            <w:r>
              <w:t>doc. Ing.</w:t>
            </w:r>
            <w:r w:rsidR="00BF0A18">
              <w:t>,</w:t>
            </w:r>
            <w:r>
              <w:t xml:space="preserve"> Ph.D.</w:t>
            </w:r>
          </w:p>
        </w:tc>
      </w:tr>
      <w:tr w:rsidR="00A43F06" w:rsidTr="00A43F06">
        <w:tc>
          <w:tcPr>
            <w:tcW w:w="2518" w:type="dxa"/>
            <w:shd w:val="clear" w:color="auto" w:fill="F7CAAC"/>
          </w:tcPr>
          <w:p w:rsidR="00A43F06" w:rsidRDefault="00A43F06" w:rsidP="00A43F06">
            <w:pPr>
              <w:jc w:val="both"/>
              <w:rPr>
                <w:b/>
              </w:rPr>
            </w:pPr>
            <w:r>
              <w:rPr>
                <w:b/>
              </w:rPr>
              <w:t>Rok narození</w:t>
            </w:r>
          </w:p>
        </w:tc>
        <w:tc>
          <w:tcPr>
            <w:tcW w:w="829" w:type="dxa"/>
          </w:tcPr>
          <w:p w:rsidR="00A43F06" w:rsidRDefault="00A43F06" w:rsidP="00A43F06">
            <w:pPr>
              <w:jc w:val="both"/>
            </w:pPr>
            <w:r>
              <w:t>1975</w:t>
            </w:r>
          </w:p>
        </w:tc>
        <w:tc>
          <w:tcPr>
            <w:tcW w:w="1721" w:type="dxa"/>
            <w:shd w:val="clear" w:color="auto" w:fill="F7CAAC"/>
          </w:tcPr>
          <w:p w:rsidR="00A43F06" w:rsidRDefault="00A43F06" w:rsidP="00A43F06">
            <w:pPr>
              <w:jc w:val="both"/>
              <w:rPr>
                <w:b/>
              </w:rPr>
            </w:pPr>
            <w:r>
              <w:rPr>
                <w:b/>
              </w:rPr>
              <w:t>typ vztahu k VŠ</w:t>
            </w:r>
          </w:p>
        </w:tc>
        <w:tc>
          <w:tcPr>
            <w:tcW w:w="992" w:type="dxa"/>
            <w:gridSpan w:val="2"/>
          </w:tcPr>
          <w:p w:rsidR="00A43F06" w:rsidRDefault="00A43F06" w:rsidP="00A43F06">
            <w:pPr>
              <w:jc w:val="both"/>
            </w:pPr>
            <w:r>
              <w:t>pp</w:t>
            </w:r>
          </w:p>
        </w:tc>
        <w:tc>
          <w:tcPr>
            <w:tcW w:w="994" w:type="dxa"/>
            <w:shd w:val="clear" w:color="auto" w:fill="F7CAAC"/>
          </w:tcPr>
          <w:p w:rsidR="00A43F06" w:rsidRDefault="00A43F06" w:rsidP="00A43F06">
            <w:pPr>
              <w:jc w:val="both"/>
              <w:rPr>
                <w:b/>
              </w:rPr>
            </w:pPr>
            <w:r>
              <w:rPr>
                <w:b/>
              </w:rPr>
              <w:t>rozsah</w:t>
            </w:r>
          </w:p>
        </w:tc>
        <w:tc>
          <w:tcPr>
            <w:tcW w:w="709" w:type="dxa"/>
          </w:tcPr>
          <w:p w:rsidR="00A43F06" w:rsidRDefault="00A43F06" w:rsidP="00A43F06">
            <w:pPr>
              <w:jc w:val="both"/>
            </w:pPr>
            <w:r>
              <w:t>40</w:t>
            </w:r>
          </w:p>
        </w:tc>
        <w:tc>
          <w:tcPr>
            <w:tcW w:w="709" w:type="dxa"/>
            <w:gridSpan w:val="2"/>
            <w:shd w:val="clear" w:color="auto" w:fill="F7CAAC"/>
          </w:tcPr>
          <w:p w:rsidR="00A43F06" w:rsidRDefault="00A43F06" w:rsidP="00A43F06">
            <w:pPr>
              <w:jc w:val="both"/>
              <w:rPr>
                <w:b/>
              </w:rPr>
            </w:pPr>
            <w:r>
              <w:rPr>
                <w:b/>
              </w:rPr>
              <w:t>do kdy</w:t>
            </w:r>
          </w:p>
        </w:tc>
        <w:tc>
          <w:tcPr>
            <w:tcW w:w="1387" w:type="dxa"/>
            <w:gridSpan w:val="2"/>
          </w:tcPr>
          <w:p w:rsidR="00A43F06" w:rsidRDefault="00A43F06" w:rsidP="00A43F06">
            <w:pPr>
              <w:jc w:val="both"/>
            </w:pPr>
            <w:r>
              <w:t>N</w:t>
            </w:r>
          </w:p>
        </w:tc>
      </w:tr>
      <w:tr w:rsidR="00A43F06" w:rsidTr="00A43F06">
        <w:tc>
          <w:tcPr>
            <w:tcW w:w="5068" w:type="dxa"/>
            <w:gridSpan w:val="3"/>
            <w:shd w:val="clear" w:color="auto" w:fill="F7CAAC"/>
          </w:tcPr>
          <w:p w:rsidR="00A43F06" w:rsidRDefault="00A43F06" w:rsidP="00A43F06">
            <w:pPr>
              <w:jc w:val="both"/>
              <w:rPr>
                <w:b/>
              </w:rPr>
            </w:pPr>
            <w:r>
              <w:rPr>
                <w:b/>
              </w:rPr>
              <w:t>Typ vztahu na součásti VŠ, která uskutečňuje st. program</w:t>
            </w:r>
          </w:p>
        </w:tc>
        <w:tc>
          <w:tcPr>
            <w:tcW w:w="992" w:type="dxa"/>
            <w:gridSpan w:val="2"/>
          </w:tcPr>
          <w:p w:rsidR="00A43F06" w:rsidRDefault="00BF0A18" w:rsidP="00A43F06">
            <w:pPr>
              <w:jc w:val="both"/>
            </w:pPr>
            <w:r>
              <w:t>pp</w:t>
            </w:r>
          </w:p>
        </w:tc>
        <w:tc>
          <w:tcPr>
            <w:tcW w:w="994" w:type="dxa"/>
            <w:shd w:val="clear" w:color="auto" w:fill="F7CAAC"/>
          </w:tcPr>
          <w:p w:rsidR="00A43F06" w:rsidRDefault="00A43F06" w:rsidP="00A43F06">
            <w:pPr>
              <w:jc w:val="both"/>
              <w:rPr>
                <w:b/>
              </w:rPr>
            </w:pPr>
            <w:r>
              <w:rPr>
                <w:b/>
              </w:rPr>
              <w:t>rozsah</w:t>
            </w:r>
          </w:p>
        </w:tc>
        <w:tc>
          <w:tcPr>
            <w:tcW w:w="709" w:type="dxa"/>
          </w:tcPr>
          <w:p w:rsidR="00A43F06" w:rsidRDefault="00BF0A18" w:rsidP="00A43F06">
            <w:pPr>
              <w:jc w:val="both"/>
            </w:pPr>
            <w:r>
              <w:t>40</w:t>
            </w:r>
          </w:p>
        </w:tc>
        <w:tc>
          <w:tcPr>
            <w:tcW w:w="709" w:type="dxa"/>
            <w:gridSpan w:val="2"/>
            <w:shd w:val="clear" w:color="auto" w:fill="F7CAAC"/>
          </w:tcPr>
          <w:p w:rsidR="00A43F06" w:rsidRDefault="00A43F06" w:rsidP="00A43F06">
            <w:pPr>
              <w:jc w:val="both"/>
              <w:rPr>
                <w:b/>
              </w:rPr>
            </w:pPr>
            <w:r>
              <w:rPr>
                <w:b/>
              </w:rPr>
              <w:t>do kdy</w:t>
            </w:r>
          </w:p>
        </w:tc>
        <w:tc>
          <w:tcPr>
            <w:tcW w:w="1387" w:type="dxa"/>
            <w:gridSpan w:val="2"/>
          </w:tcPr>
          <w:p w:rsidR="00A43F06" w:rsidRDefault="00BF0A18" w:rsidP="00A43F06">
            <w:pPr>
              <w:jc w:val="both"/>
            </w:pPr>
            <w:r>
              <w:t>N</w:t>
            </w:r>
          </w:p>
        </w:tc>
      </w:tr>
      <w:tr w:rsidR="00A43F06" w:rsidTr="00A43F06">
        <w:tc>
          <w:tcPr>
            <w:tcW w:w="6060" w:type="dxa"/>
            <w:gridSpan w:val="5"/>
            <w:shd w:val="clear" w:color="auto" w:fill="F7CAAC"/>
          </w:tcPr>
          <w:p w:rsidR="00A43F06" w:rsidRDefault="00A43F06" w:rsidP="00A43F06">
            <w:pPr>
              <w:jc w:val="both"/>
            </w:pPr>
            <w:r>
              <w:rPr>
                <w:b/>
              </w:rPr>
              <w:t>Další současná působení jako akademický pracovník na jiných VŠ</w:t>
            </w:r>
          </w:p>
        </w:tc>
        <w:tc>
          <w:tcPr>
            <w:tcW w:w="1703" w:type="dxa"/>
            <w:gridSpan w:val="2"/>
            <w:shd w:val="clear" w:color="auto" w:fill="F7CAAC"/>
          </w:tcPr>
          <w:p w:rsidR="00A43F06" w:rsidRDefault="00A43F06" w:rsidP="00A43F06">
            <w:pPr>
              <w:jc w:val="both"/>
              <w:rPr>
                <w:b/>
              </w:rPr>
            </w:pPr>
            <w:r>
              <w:rPr>
                <w:b/>
              </w:rPr>
              <w:t>typ prac. vztahu</w:t>
            </w:r>
          </w:p>
        </w:tc>
        <w:tc>
          <w:tcPr>
            <w:tcW w:w="2096" w:type="dxa"/>
            <w:gridSpan w:val="4"/>
            <w:shd w:val="clear" w:color="auto" w:fill="F7CAAC"/>
          </w:tcPr>
          <w:p w:rsidR="00A43F06" w:rsidRDefault="00A43F06" w:rsidP="00A43F06">
            <w:pPr>
              <w:jc w:val="both"/>
              <w:rPr>
                <w:b/>
              </w:rPr>
            </w:pPr>
            <w:r>
              <w:rPr>
                <w:b/>
              </w:rPr>
              <w:t>rozsah</w:t>
            </w:r>
          </w:p>
        </w:tc>
      </w:tr>
      <w:tr w:rsidR="00FD775D" w:rsidTr="00A43F06">
        <w:tc>
          <w:tcPr>
            <w:tcW w:w="6060" w:type="dxa"/>
            <w:gridSpan w:val="5"/>
          </w:tcPr>
          <w:p w:rsidR="00FD775D" w:rsidRDefault="00FD775D" w:rsidP="00FD775D">
            <w:pPr>
              <w:jc w:val="both"/>
            </w:pPr>
            <w:r>
              <w:t>VŠE Praha (GAČR)</w:t>
            </w:r>
          </w:p>
        </w:tc>
        <w:tc>
          <w:tcPr>
            <w:tcW w:w="1703" w:type="dxa"/>
            <w:gridSpan w:val="2"/>
          </w:tcPr>
          <w:p w:rsidR="00FD775D" w:rsidRDefault="00FD775D" w:rsidP="00FD775D">
            <w:pPr>
              <w:jc w:val="both"/>
            </w:pPr>
            <w:r>
              <w:t>pp</w:t>
            </w:r>
          </w:p>
        </w:tc>
        <w:tc>
          <w:tcPr>
            <w:tcW w:w="2096" w:type="dxa"/>
            <w:gridSpan w:val="4"/>
          </w:tcPr>
          <w:p w:rsidR="00FD775D" w:rsidRDefault="00FD775D" w:rsidP="00FD775D">
            <w:pPr>
              <w:jc w:val="both"/>
            </w:pPr>
            <w:r>
              <w:t>4</w:t>
            </w:r>
          </w:p>
        </w:tc>
      </w:tr>
      <w:tr w:rsidR="00FD775D" w:rsidTr="00A43F06">
        <w:tc>
          <w:tcPr>
            <w:tcW w:w="6060" w:type="dxa"/>
            <w:gridSpan w:val="5"/>
          </w:tcPr>
          <w:p w:rsidR="00FD775D" w:rsidRDefault="00FD775D" w:rsidP="00FD775D">
            <w:pPr>
              <w:jc w:val="both"/>
            </w:pPr>
            <w:r>
              <w:t>ČVUT Praha</w:t>
            </w:r>
          </w:p>
        </w:tc>
        <w:tc>
          <w:tcPr>
            <w:tcW w:w="1703" w:type="dxa"/>
            <w:gridSpan w:val="2"/>
          </w:tcPr>
          <w:p w:rsidR="00FD775D" w:rsidRDefault="00FD775D" w:rsidP="00FD775D">
            <w:pPr>
              <w:jc w:val="both"/>
            </w:pPr>
            <w:r>
              <w:t>pp</w:t>
            </w:r>
          </w:p>
        </w:tc>
        <w:tc>
          <w:tcPr>
            <w:tcW w:w="2096" w:type="dxa"/>
            <w:gridSpan w:val="4"/>
          </w:tcPr>
          <w:p w:rsidR="00FD775D" w:rsidRDefault="00FD775D" w:rsidP="00FD775D">
            <w:pPr>
              <w:jc w:val="both"/>
            </w:pPr>
            <w:r>
              <w:t>4</w:t>
            </w:r>
          </w:p>
        </w:tc>
      </w:tr>
      <w:tr w:rsidR="00A43F06" w:rsidTr="00A43F06">
        <w:tc>
          <w:tcPr>
            <w:tcW w:w="9859" w:type="dxa"/>
            <w:gridSpan w:val="11"/>
            <w:shd w:val="clear" w:color="auto" w:fill="F7CAAC"/>
          </w:tcPr>
          <w:p w:rsidR="00A43F06" w:rsidRDefault="00A43F06" w:rsidP="00A43F06">
            <w:pPr>
              <w:jc w:val="both"/>
            </w:pPr>
            <w:r>
              <w:rPr>
                <w:b/>
              </w:rPr>
              <w:t>Předměty příslušného studijního programu a způsob zapojení do jejich výuky, příp. další zapojení do uskutečňování studijního programu</w:t>
            </w:r>
          </w:p>
        </w:tc>
      </w:tr>
      <w:tr w:rsidR="00A43F06" w:rsidTr="00A43F06">
        <w:trPr>
          <w:trHeight w:val="246"/>
        </w:trPr>
        <w:tc>
          <w:tcPr>
            <w:tcW w:w="9859" w:type="dxa"/>
            <w:gridSpan w:val="11"/>
            <w:tcBorders>
              <w:top w:val="nil"/>
            </w:tcBorders>
          </w:tcPr>
          <w:p w:rsidR="00A43F06" w:rsidRDefault="00A43F06" w:rsidP="00A43F06">
            <w:pPr>
              <w:jc w:val="both"/>
            </w:pPr>
            <w:r>
              <w:t>Řízení procesů ve zdravotnictví – garant, přednášející (60%)</w:t>
            </w:r>
          </w:p>
        </w:tc>
      </w:tr>
      <w:tr w:rsidR="00A43F06" w:rsidTr="00A43F06">
        <w:tc>
          <w:tcPr>
            <w:tcW w:w="9859" w:type="dxa"/>
            <w:gridSpan w:val="11"/>
            <w:shd w:val="clear" w:color="auto" w:fill="F7CAAC"/>
          </w:tcPr>
          <w:p w:rsidR="00A43F06" w:rsidRDefault="00A43F06" w:rsidP="00A43F06">
            <w:pPr>
              <w:jc w:val="both"/>
            </w:pPr>
            <w:r>
              <w:rPr>
                <w:b/>
              </w:rPr>
              <w:t xml:space="preserve">Údaje o vzdělání na VŠ </w:t>
            </w:r>
          </w:p>
        </w:tc>
      </w:tr>
      <w:tr w:rsidR="00A43F06" w:rsidTr="00B8124C">
        <w:trPr>
          <w:trHeight w:val="877"/>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528"/>
              <w:gridCol w:w="8216"/>
            </w:tblGrid>
            <w:tr w:rsidR="00A43F06" w:rsidRPr="006B56DF" w:rsidTr="00A43F06">
              <w:trPr>
                <w:trHeight w:val="1157"/>
              </w:trPr>
              <w:tc>
                <w:tcPr>
                  <w:tcW w:w="1528" w:type="dxa"/>
                </w:tcPr>
                <w:p w:rsidR="000E2F8C" w:rsidRPr="00894A67" w:rsidRDefault="000E2F8C" w:rsidP="000E2F8C">
                  <w:pPr>
                    <w:rPr>
                      <w:b/>
                    </w:rPr>
                  </w:pPr>
                  <w:r w:rsidRPr="00894A67">
                    <w:rPr>
                      <w:b/>
                    </w:rPr>
                    <w:t>1998 - 2002</w:t>
                  </w:r>
                </w:p>
                <w:p w:rsidR="000E2F8C" w:rsidRDefault="000E2F8C" w:rsidP="00A43F06">
                  <w:pPr>
                    <w:rPr>
                      <w:b/>
                    </w:rPr>
                  </w:pPr>
                </w:p>
                <w:p w:rsidR="000E2F8C" w:rsidRDefault="000E2F8C" w:rsidP="00A43F06">
                  <w:pPr>
                    <w:rPr>
                      <w:b/>
                    </w:rPr>
                  </w:pPr>
                </w:p>
                <w:p w:rsidR="00A43F06" w:rsidRPr="00894A67" w:rsidRDefault="00A43F06" w:rsidP="00A43F06">
                  <w:pPr>
                    <w:rPr>
                      <w:b/>
                    </w:rPr>
                  </w:pPr>
                  <w:r w:rsidRPr="00894A67">
                    <w:rPr>
                      <w:b/>
                    </w:rPr>
                    <w:t>1994 - 1998</w:t>
                  </w:r>
                </w:p>
                <w:p w:rsidR="00A43F06" w:rsidRPr="00894A67" w:rsidRDefault="00A43F06"/>
              </w:tc>
              <w:tc>
                <w:tcPr>
                  <w:tcW w:w="8216" w:type="dxa"/>
                </w:tcPr>
                <w:p w:rsidR="000E2F8C" w:rsidRDefault="000E2F8C" w:rsidP="00A43F06">
                  <w:pPr>
                    <w:jc w:val="both"/>
                    <w:rPr>
                      <w:b/>
                    </w:rPr>
                  </w:pPr>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(Ph.D.)</w:t>
                  </w:r>
                </w:p>
                <w:p w:rsidR="00A43F06" w:rsidRPr="00894A67" w:rsidRDefault="00A43F06" w:rsidP="00A43F06">
                  <w:pPr>
                    <w:jc w:val="both"/>
                    <w:rPr>
                      <w:b/>
                      <w:bCs/>
                    </w:rPr>
                  </w:pPr>
                  <w:r w:rsidRPr="00894A67">
                    <w:t>VUT Brno, Fakulta Technologická, ve studijním oboru: 32-12-8: Technologie a management</w:t>
                  </w:r>
                  <w:r w:rsidRPr="00894A67">
                    <w:rPr>
                      <w:b/>
                    </w:rPr>
                    <w:t xml:space="preserve"> </w:t>
                  </w:r>
                  <w:r>
                    <w:rPr>
                      <w:b/>
                    </w:rPr>
                    <w:t>(Ing.)</w:t>
                  </w:r>
                </w:p>
                <w:p w:rsidR="00A43F06" w:rsidRPr="00894A67" w:rsidRDefault="00A43F06" w:rsidP="00A43F06">
                  <w:pPr>
                    <w:jc w:val="both"/>
                  </w:pPr>
                </w:p>
              </w:tc>
            </w:tr>
          </w:tbl>
          <w:p w:rsidR="00A43F06" w:rsidRDefault="00A43F06" w:rsidP="00A43F06">
            <w:pPr>
              <w:jc w:val="both"/>
              <w:rPr>
                <w:b/>
              </w:rPr>
            </w:pPr>
          </w:p>
        </w:tc>
      </w:tr>
      <w:tr w:rsidR="00A43F06" w:rsidTr="00A43F06">
        <w:tc>
          <w:tcPr>
            <w:tcW w:w="9859" w:type="dxa"/>
            <w:gridSpan w:val="11"/>
            <w:shd w:val="clear" w:color="auto" w:fill="F7CAAC"/>
          </w:tcPr>
          <w:p w:rsidR="00A43F06" w:rsidRDefault="00A43F06" w:rsidP="00A43F06">
            <w:pPr>
              <w:jc w:val="both"/>
              <w:rPr>
                <w:b/>
              </w:rPr>
            </w:pPr>
            <w:r>
              <w:rPr>
                <w:b/>
              </w:rPr>
              <w:t>Údaje o odborném působení od absolvování VŠ</w:t>
            </w:r>
          </w:p>
        </w:tc>
      </w:tr>
      <w:tr w:rsidR="00A43F06" w:rsidTr="00A43F06">
        <w:trPr>
          <w:trHeight w:val="109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515"/>
              <w:gridCol w:w="8229"/>
            </w:tblGrid>
            <w:tr w:rsidR="00A43F06" w:rsidRPr="001A3EAD" w:rsidTr="00A43F06">
              <w:trPr>
                <w:trHeight w:val="1503"/>
              </w:trPr>
              <w:tc>
                <w:tcPr>
                  <w:tcW w:w="1515" w:type="dxa"/>
                </w:tcPr>
                <w:p w:rsidR="00A43F06" w:rsidRPr="00894A67" w:rsidRDefault="00A43F06" w:rsidP="00A43F06">
                  <w:pPr>
                    <w:ind w:left="7"/>
                    <w:rPr>
                      <w:b/>
                    </w:rPr>
                  </w:pPr>
                  <w:r w:rsidRPr="00894A67">
                    <w:rPr>
                      <w:b/>
                      <w:bCs/>
                    </w:rPr>
                    <w:t xml:space="preserve">1998 </w:t>
                  </w:r>
                  <w:r w:rsidRPr="00894A67">
                    <w:rPr>
                      <w:b/>
                    </w:rPr>
                    <w:t>-</w:t>
                  </w:r>
                  <w:r w:rsidRPr="00894A67">
                    <w:rPr>
                      <w:b/>
                      <w:bCs/>
                    </w:rPr>
                    <w:t xml:space="preserve"> 2001  </w:t>
                  </w:r>
                </w:p>
                <w:p w:rsidR="00A43F06" w:rsidRPr="00894A67" w:rsidRDefault="00A43F06" w:rsidP="00A43F06">
                  <w:pPr>
                    <w:ind w:left="7"/>
                    <w:rPr>
                      <w:b/>
                    </w:rPr>
                  </w:pPr>
                  <w:r w:rsidRPr="00894A67">
                    <w:rPr>
                      <w:b/>
                    </w:rPr>
                    <w:t xml:space="preserve">2002 - 2003  </w:t>
                  </w:r>
                </w:p>
                <w:p w:rsidR="00A43F06" w:rsidRPr="00894A67" w:rsidRDefault="00A43F06" w:rsidP="00A43F06">
                  <w:pPr>
                    <w:ind w:left="7"/>
                    <w:rPr>
                      <w:b/>
                    </w:rPr>
                  </w:pPr>
                  <w:r w:rsidRPr="00894A67">
                    <w:rPr>
                      <w:b/>
                    </w:rPr>
                    <w:t xml:space="preserve">2002 - 2004  </w:t>
                  </w:r>
                </w:p>
                <w:p w:rsidR="00A43F06" w:rsidRPr="00894A67" w:rsidRDefault="00A43F06" w:rsidP="00A43F06">
                  <w:pPr>
                    <w:ind w:left="7"/>
                    <w:rPr>
                      <w:b/>
                    </w:rPr>
                  </w:pPr>
                  <w:r w:rsidRPr="00894A67">
                    <w:rPr>
                      <w:b/>
                    </w:rPr>
                    <w:t xml:space="preserve">2003 - 2007  </w:t>
                  </w:r>
                </w:p>
                <w:p w:rsidR="00A43F06" w:rsidRPr="00894A67" w:rsidRDefault="00A43F06" w:rsidP="00A43F06">
                  <w:pPr>
                    <w:ind w:left="7"/>
                    <w:rPr>
                      <w:b/>
                    </w:rPr>
                  </w:pPr>
                  <w:r w:rsidRPr="00894A67">
                    <w:rPr>
                      <w:b/>
                    </w:rPr>
                    <w:t>2004 - 2015</w:t>
                  </w:r>
                </w:p>
                <w:p w:rsidR="00A43F06" w:rsidRPr="00894A67" w:rsidRDefault="00A43F06" w:rsidP="00A43F06">
                  <w:r w:rsidRPr="00894A67">
                    <w:rPr>
                      <w:b/>
                    </w:rPr>
                    <w:t>2007 - dosud</w:t>
                  </w:r>
                </w:p>
              </w:tc>
              <w:tc>
                <w:tcPr>
                  <w:tcW w:w="8229" w:type="dxa"/>
                </w:tcPr>
                <w:p w:rsidR="00A43F06" w:rsidRPr="00894A67" w:rsidRDefault="00A43F06" w:rsidP="00A43F06">
                  <w:r w:rsidRPr="00894A67">
                    <w:t>interní doktorand VUT Brno - na FaME ve Zlíně</w:t>
                  </w:r>
                </w:p>
                <w:p w:rsidR="00A43F06" w:rsidRPr="00894A67" w:rsidRDefault="00A43F06" w:rsidP="00A43F06">
                  <w:r w:rsidRPr="00894A67">
                    <w:t>výuka na UTB ve Zlíně (FT, FaME) - externí pracovník</w:t>
                  </w:r>
                </w:p>
                <w:p w:rsidR="00A43F06" w:rsidRPr="00894A67" w:rsidRDefault="00A43F06" w:rsidP="00A43F06">
                  <w:r w:rsidRPr="00894A67">
                    <w:t>velkoobchod potravin - Tupl Hulín, vedení nákupu</w:t>
                  </w:r>
                </w:p>
                <w:p w:rsidR="00A43F06" w:rsidRPr="00894A67" w:rsidRDefault="00A43F06" w:rsidP="00A43F06">
                  <w:r w:rsidRPr="00894A67">
                    <w:t>odborný asistent - FaME, UTB ve Zlíně, Ústav průmyslového inženýrství a informačních systémů</w:t>
                  </w:r>
                </w:p>
                <w:p w:rsidR="00A43F06" w:rsidRPr="00894A67" w:rsidRDefault="00A43F06" w:rsidP="00A43F06">
                  <w:r w:rsidRPr="00894A67">
                    <w:t>jednatel spol. GISTECH s.r.o. (digitální zpracování dat)</w:t>
                  </w:r>
                </w:p>
                <w:p w:rsidR="00A43F06" w:rsidRPr="00894A67" w:rsidRDefault="00A43F06" w:rsidP="00A43F06">
                  <w:pPr>
                    <w:jc w:val="both"/>
                  </w:pPr>
                  <w:r w:rsidRPr="00894A67">
                    <w:t>docent - FaME, UTB ve Zlíně, Ústav průmyslového inženýrství a informačních systémů</w:t>
                  </w:r>
                </w:p>
              </w:tc>
            </w:tr>
          </w:tbl>
          <w:p w:rsidR="00A43F06" w:rsidRDefault="00A43F06" w:rsidP="00A43F06">
            <w:pPr>
              <w:jc w:val="both"/>
            </w:pPr>
          </w:p>
        </w:tc>
      </w:tr>
      <w:tr w:rsidR="00A43F06" w:rsidTr="00A43F06">
        <w:trPr>
          <w:trHeight w:val="250"/>
        </w:trPr>
        <w:tc>
          <w:tcPr>
            <w:tcW w:w="9859" w:type="dxa"/>
            <w:gridSpan w:val="11"/>
            <w:shd w:val="clear" w:color="auto" w:fill="F7CAAC"/>
          </w:tcPr>
          <w:p w:rsidR="00A43F06" w:rsidRDefault="00A43F06" w:rsidP="00A43F06">
            <w:pPr>
              <w:jc w:val="both"/>
            </w:pPr>
            <w:r>
              <w:rPr>
                <w:b/>
              </w:rPr>
              <w:t>Zkušenosti s vedením kvalifikačních a rigorózních prací</w:t>
            </w:r>
          </w:p>
        </w:tc>
      </w:tr>
      <w:tr w:rsidR="00A43F06" w:rsidTr="00A43F06">
        <w:trPr>
          <w:trHeight w:val="569"/>
        </w:trPr>
        <w:tc>
          <w:tcPr>
            <w:tcW w:w="9859" w:type="dxa"/>
            <w:gridSpan w:val="11"/>
          </w:tcPr>
          <w:p w:rsidR="002C7CD5" w:rsidRDefault="002C7CD5" w:rsidP="002C7CD5">
            <w:pPr>
              <w:jc w:val="both"/>
            </w:pPr>
            <w:r>
              <w:t>Počet vedených bakalářských prací – 3</w:t>
            </w:r>
          </w:p>
          <w:p w:rsidR="002C7CD5" w:rsidRDefault="002C7CD5" w:rsidP="002C7CD5">
            <w:pPr>
              <w:jc w:val="both"/>
            </w:pPr>
            <w:r>
              <w:t>Počet vedených diplomových prací – 61</w:t>
            </w:r>
          </w:p>
          <w:p w:rsidR="00A43F06" w:rsidRDefault="002C7CD5" w:rsidP="002C7CD5">
            <w:pPr>
              <w:jc w:val="both"/>
            </w:pPr>
            <w:r>
              <w:t>Počet vedených disertačních prací - 5</w:t>
            </w:r>
          </w:p>
        </w:tc>
      </w:tr>
      <w:tr w:rsidR="00A43F06" w:rsidTr="00A43F06">
        <w:trPr>
          <w:cantSplit/>
        </w:trPr>
        <w:tc>
          <w:tcPr>
            <w:tcW w:w="3347" w:type="dxa"/>
            <w:gridSpan w:val="2"/>
            <w:tcBorders>
              <w:top w:val="single" w:sz="12" w:space="0" w:color="auto"/>
            </w:tcBorders>
            <w:shd w:val="clear" w:color="auto" w:fill="F7CAAC"/>
          </w:tcPr>
          <w:p w:rsidR="00A43F06" w:rsidRDefault="00A43F06" w:rsidP="00A43F06">
            <w:pPr>
              <w:jc w:val="both"/>
            </w:pPr>
            <w:r>
              <w:rPr>
                <w:b/>
              </w:rPr>
              <w:t xml:space="preserve">Obor habilitačního řízení </w:t>
            </w:r>
          </w:p>
        </w:tc>
        <w:tc>
          <w:tcPr>
            <w:tcW w:w="2245" w:type="dxa"/>
            <w:gridSpan w:val="2"/>
            <w:tcBorders>
              <w:top w:val="single" w:sz="12" w:space="0" w:color="auto"/>
            </w:tcBorders>
            <w:shd w:val="clear" w:color="auto" w:fill="F7CAAC"/>
          </w:tcPr>
          <w:p w:rsidR="00A43F06" w:rsidRDefault="00A43F06" w:rsidP="00A43F0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43F06" w:rsidRDefault="00A43F06" w:rsidP="00A43F0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43F06" w:rsidRDefault="00A43F06" w:rsidP="00A43F06">
            <w:pPr>
              <w:jc w:val="both"/>
              <w:rPr>
                <w:b/>
              </w:rPr>
            </w:pPr>
            <w:r>
              <w:rPr>
                <w:b/>
              </w:rPr>
              <w:t>Ohlasy publikací</w:t>
            </w:r>
          </w:p>
        </w:tc>
      </w:tr>
      <w:tr w:rsidR="00A43F06" w:rsidTr="00A43F06">
        <w:trPr>
          <w:cantSplit/>
        </w:trPr>
        <w:tc>
          <w:tcPr>
            <w:tcW w:w="3347" w:type="dxa"/>
            <w:gridSpan w:val="2"/>
          </w:tcPr>
          <w:p w:rsidR="00A43F06" w:rsidRPr="00894A67" w:rsidRDefault="00A43F06" w:rsidP="00A43F06">
            <w:pPr>
              <w:jc w:val="both"/>
            </w:pPr>
            <w:r w:rsidRPr="00894A67">
              <w:t>Management a ekonomika podniku</w:t>
            </w:r>
          </w:p>
        </w:tc>
        <w:tc>
          <w:tcPr>
            <w:tcW w:w="2245" w:type="dxa"/>
            <w:gridSpan w:val="2"/>
          </w:tcPr>
          <w:p w:rsidR="00A43F06" w:rsidRPr="00894A67" w:rsidRDefault="00A43F06" w:rsidP="00A43F06">
            <w:pPr>
              <w:jc w:val="both"/>
            </w:pPr>
            <w:r w:rsidRPr="00894A67">
              <w:t>2007</w:t>
            </w:r>
          </w:p>
        </w:tc>
        <w:tc>
          <w:tcPr>
            <w:tcW w:w="2248" w:type="dxa"/>
            <w:gridSpan w:val="4"/>
            <w:tcBorders>
              <w:right w:val="single" w:sz="12" w:space="0" w:color="auto"/>
            </w:tcBorders>
          </w:tcPr>
          <w:p w:rsidR="00A43F06" w:rsidRPr="00894A67" w:rsidRDefault="00A43F06" w:rsidP="00A43F06">
            <w:pPr>
              <w:jc w:val="both"/>
            </w:pPr>
            <w:r w:rsidRPr="00894A67">
              <w:t>FaME UTB ve Zlíně</w:t>
            </w:r>
          </w:p>
        </w:tc>
        <w:tc>
          <w:tcPr>
            <w:tcW w:w="632" w:type="dxa"/>
            <w:tcBorders>
              <w:left w:val="single" w:sz="12" w:space="0" w:color="auto"/>
            </w:tcBorders>
            <w:shd w:val="clear" w:color="auto" w:fill="F7CAAC"/>
          </w:tcPr>
          <w:p w:rsidR="00A43F06" w:rsidRDefault="00A43F06" w:rsidP="00A43F06">
            <w:pPr>
              <w:jc w:val="both"/>
            </w:pPr>
            <w:r>
              <w:rPr>
                <w:b/>
              </w:rPr>
              <w:t>WOS</w:t>
            </w:r>
          </w:p>
        </w:tc>
        <w:tc>
          <w:tcPr>
            <w:tcW w:w="693" w:type="dxa"/>
            <w:shd w:val="clear" w:color="auto" w:fill="F7CAAC"/>
          </w:tcPr>
          <w:p w:rsidR="00A43F06" w:rsidRDefault="00A43F06" w:rsidP="00A43F06">
            <w:pPr>
              <w:jc w:val="both"/>
              <w:rPr>
                <w:sz w:val="18"/>
              </w:rPr>
            </w:pPr>
            <w:r>
              <w:rPr>
                <w:b/>
                <w:sz w:val="18"/>
              </w:rPr>
              <w:t>Scopus</w:t>
            </w:r>
          </w:p>
        </w:tc>
        <w:tc>
          <w:tcPr>
            <w:tcW w:w="694" w:type="dxa"/>
            <w:shd w:val="clear" w:color="auto" w:fill="F7CAAC"/>
          </w:tcPr>
          <w:p w:rsidR="00A43F06" w:rsidRDefault="00A43F06" w:rsidP="00A43F06">
            <w:pPr>
              <w:jc w:val="both"/>
            </w:pPr>
            <w:r>
              <w:rPr>
                <w:b/>
                <w:sz w:val="18"/>
              </w:rPr>
              <w:t>ostatní</w:t>
            </w:r>
          </w:p>
        </w:tc>
      </w:tr>
      <w:tr w:rsidR="00A43F06" w:rsidTr="00A43F06">
        <w:trPr>
          <w:cantSplit/>
          <w:trHeight w:val="70"/>
        </w:trPr>
        <w:tc>
          <w:tcPr>
            <w:tcW w:w="3347" w:type="dxa"/>
            <w:gridSpan w:val="2"/>
            <w:shd w:val="clear" w:color="auto" w:fill="F7CAAC"/>
          </w:tcPr>
          <w:p w:rsidR="00A43F06" w:rsidRDefault="00A43F06" w:rsidP="00A43F06">
            <w:pPr>
              <w:jc w:val="both"/>
            </w:pPr>
            <w:r>
              <w:rPr>
                <w:b/>
              </w:rPr>
              <w:t>Obor jmenovacího řízení</w:t>
            </w:r>
          </w:p>
        </w:tc>
        <w:tc>
          <w:tcPr>
            <w:tcW w:w="2245" w:type="dxa"/>
            <w:gridSpan w:val="2"/>
            <w:shd w:val="clear" w:color="auto" w:fill="F7CAAC"/>
          </w:tcPr>
          <w:p w:rsidR="00A43F06" w:rsidRDefault="00A43F06" w:rsidP="00A43F06">
            <w:pPr>
              <w:jc w:val="both"/>
            </w:pPr>
            <w:r>
              <w:rPr>
                <w:b/>
              </w:rPr>
              <w:t>Rok udělení hodnosti</w:t>
            </w:r>
          </w:p>
        </w:tc>
        <w:tc>
          <w:tcPr>
            <w:tcW w:w="2248" w:type="dxa"/>
            <w:gridSpan w:val="4"/>
            <w:tcBorders>
              <w:right w:val="single" w:sz="12" w:space="0" w:color="auto"/>
            </w:tcBorders>
            <w:shd w:val="clear" w:color="auto" w:fill="F7CAAC"/>
          </w:tcPr>
          <w:p w:rsidR="00A43F06" w:rsidRDefault="00A43F06" w:rsidP="00A43F06">
            <w:pPr>
              <w:jc w:val="both"/>
            </w:pPr>
            <w:r>
              <w:rPr>
                <w:b/>
              </w:rPr>
              <w:t>Řízení konáno na VŠ</w:t>
            </w:r>
          </w:p>
        </w:tc>
        <w:tc>
          <w:tcPr>
            <w:tcW w:w="632" w:type="dxa"/>
            <w:vMerge w:val="restart"/>
            <w:tcBorders>
              <w:left w:val="single" w:sz="12" w:space="0" w:color="auto"/>
            </w:tcBorders>
          </w:tcPr>
          <w:p w:rsidR="00A43F06" w:rsidRPr="00C91951" w:rsidRDefault="002C7CD5" w:rsidP="00A43F06">
            <w:pPr>
              <w:jc w:val="both"/>
              <w:rPr>
                <w:b/>
              </w:rPr>
            </w:pPr>
            <w:r>
              <w:rPr>
                <w:b/>
              </w:rPr>
              <w:t>27</w:t>
            </w:r>
          </w:p>
        </w:tc>
        <w:tc>
          <w:tcPr>
            <w:tcW w:w="693" w:type="dxa"/>
            <w:vMerge w:val="restart"/>
          </w:tcPr>
          <w:p w:rsidR="00A43F06" w:rsidRPr="00C91951" w:rsidRDefault="002C7CD5" w:rsidP="00A43F06">
            <w:pPr>
              <w:jc w:val="both"/>
              <w:rPr>
                <w:b/>
              </w:rPr>
            </w:pPr>
            <w:r>
              <w:rPr>
                <w:b/>
              </w:rPr>
              <w:t>48</w:t>
            </w:r>
          </w:p>
        </w:tc>
        <w:tc>
          <w:tcPr>
            <w:tcW w:w="694" w:type="dxa"/>
            <w:vMerge w:val="restart"/>
          </w:tcPr>
          <w:p w:rsidR="00A43F06" w:rsidRPr="00FB2F40" w:rsidRDefault="00A43F06" w:rsidP="00A43F06">
            <w:pPr>
              <w:jc w:val="both"/>
              <w:rPr>
                <w:b/>
                <w:highlight w:val="yellow"/>
              </w:rPr>
            </w:pPr>
            <w:r w:rsidRPr="00C91951">
              <w:rPr>
                <w:b/>
              </w:rPr>
              <w:t>70</w:t>
            </w:r>
          </w:p>
        </w:tc>
      </w:tr>
      <w:tr w:rsidR="00A43F06" w:rsidTr="00A43F06">
        <w:trPr>
          <w:trHeight w:val="205"/>
        </w:trPr>
        <w:tc>
          <w:tcPr>
            <w:tcW w:w="3347" w:type="dxa"/>
            <w:gridSpan w:val="2"/>
          </w:tcPr>
          <w:p w:rsidR="00A43F06" w:rsidRDefault="00A43F06" w:rsidP="00A43F06">
            <w:pPr>
              <w:jc w:val="both"/>
            </w:pPr>
          </w:p>
        </w:tc>
        <w:tc>
          <w:tcPr>
            <w:tcW w:w="2245" w:type="dxa"/>
            <w:gridSpan w:val="2"/>
          </w:tcPr>
          <w:p w:rsidR="00A43F06" w:rsidRDefault="00A43F06" w:rsidP="00A43F06">
            <w:pPr>
              <w:jc w:val="both"/>
            </w:pPr>
          </w:p>
        </w:tc>
        <w:tc>
          <w:tcPr>
            <w:tcW w:w="2248" w:type="dxa"/>
            <w:gridSpan w:val="4"/>
            <w:tcBorders>
              <w:right w:val="single" w:sz="12" w:space="0" w:color="auto"/>
            </w:tcBorders>
          </w:tcPr>
          <w:p w:rsidR="00A43F06" w:rsidRDefault="00A43F06" w:rsidP="00A43F06">
            <w:pPr>
              <w:jc w:val="both"/>
            </w:pPr>
          </w:p>
        </w:tc>
        <w:tc>
          <w:tcPr>
            <w:tcW w:w="632" w:type="dxa"/>
            <w:vMerge/>
            <w:tcBorders>
              <w:left w:val="single" w:sz="12" w:space="0" w:color="auto"/>
            </w:tcBorders>
            <w:vAlign w:val="center"/>
          </w:tcPr>
          <w:p w:rsidR="00A43F06" w:rsidRDefault="00A43F06" w:rsidP="00A43F06">
            <w:pPr>
              <w:rPr>
                <w:b/>
              </w:rPr>
            </w:pPr>
          </w:p>
        </w:tc>
        <w:tc>
          <w:tcPr>
            <w:tcW w:w="693" w:type="dxa"/>
            <w:vMerge/>
            <w:vAlign w:val="center"/>
          </w:tcPr>
          <w:p w:rsidR="00A43F06" w:rsidRDefault="00A43F06" w:rsidP="00A43F06">
            <w:pPr>
              <w:rPr>
                <w:b/>
              </w:rPr>
            </w:pPr>
          </w:p>
        </w:tc>
        <w:tc>
          <w:tcPr>
            <w:tcW w:w="694" w:type="dxa"/>
            <w:vMerge/>
            <w:vAlign w:val="center"/>
          </w:tcPr>
          <w:p w:rsidR="00A43F06" w:rsidRDefault="00A43F06" w:rsidP="00A43F06">
            <w:pPr>
              <w:rPr>
                <w:b/>
              </w:rPr>
            </w:pPr>
          </w:p>
        </w:tc>
      </w:tr>
      <w:tr w:rsidR="00A43F06" w:rsidTr="00A43F06">
        <w:tc>
          <w:tcPr>
            <w:tcW w:w="9859" w:type="dxa"/>
            <w:gridSpan w:val="11"/>
            <w:shd w:val="clear" w:color="auto" w:fill="F7CAAC"/>
          </w:tcPr>
          <w:p w:rsidR="00A43F06" w:rsidRDefault="00A43F06" w:rsidP="00A43F06">
            <w:pPr>
              <w:jc w:val="both"/>
              <w:rPr>
                <w:b/>
              </w:rPr>
            </w:pPr>
            <w:r>
              <w:rPr>
                <w:b/>
              </w:rPr>
              <w:t xml:space="preserve">Přehled o nejvýznamnější publikační a další tvůrčí činnosti nebo další profesní činnosti u odborníků z praxe vztahující se k zabezpečovaným předmětům </w:t>
            </w:r>
          </w:p>
        </w:tc>
      </w:tr>
      <w:tr w:rsidR="00A43F06" w:rsidTr="00A43F06">
        <w:trPr>
          <w:trHeight w:val="2347"/>
        </w:trPr>
        <w:tc>
          <w:tcPr>
            <w:tcW w:w="9859" w:type="dxa"/>
            <w:gridSpan w:val="11"/>
          </w:tcPr>
          <w:p w:rsidR="00B75B0E" w:rsidRDefault="00B75B0E" w:rsidP="00B75B0E">
            <w:pPr>
              <w:jc w:val="both"/>
            </w:pPr>
            <w:r>
              <w:t xml:space="preserve">TUČKOVÁ, Z., MOLNÁR, V., FEDORKO, G., TUČEK, D. Proposal and verification of a methodology for the measurement of local muscular load via datalogger. </w:t>
            </w:r>
            <w:hyperlink r:id="rId56" w:tooltip="Go to the information page for this source" w:history="1">
              <w:r w:rsidRPr="00B75B0E">
                <w:rPr>
                  <w:rStyle w:val="Hypertextovodkaz"/>
                  <w:i/>
                  <w:iCs/>
                  <w:color w:val="auto"/>
                  <w:u w:val="none"/>
                </w:rPr>
                <w:t>Measurement:</w:t>
              </w:r>
              <w:r w:rsidRPr="00B75B0E">
                <w:rPr>
                  <w:rStyle w:val="Hypertextovodkaz"/>
                  <w:color w:val="auto"/>
                  <w:u w:val="none"/>
                </w:rPr>
                <w:t xml:space="preserve"> </w:t>
              </w:r>
              <w:r w:rsidRPr="00B75B0E">
                <w:rPr>
                  <w:rStyle w:val="Hypertextovodkaz"/>
                  <w:i/>
                  <w:color w:val="auto"/>
                  <w:u w:val="none"/>
                </w:rPr>
                <w:t>Journal of the International Measurement Confederation</w:t>
              </w:r>
            </w:hyperlink>
            <w:r w:rsidRPr="00B75B0E">
              <w:t xml:space="preserve">. </w:t>
            </w:r>
            <w:r>
              <w:t>2018. Vol. 121, s. 73 – 82. ISSN 0263-2241 (35%)</w:t>
            </w:r>
          </w:p>
          <w:p w:rsidR="00A43F06" w:rsidRPr="00E10CBF" w:rsidRDefault="00A43F06" w:rsidP="00A43F06">
            <w:pPr>
              <w:autoSpaceDE w:val="0"/>
              <w:autoSpaceDN w:val="0"/>
              <w:jc w:val="both"/>
            </w:pPr>
            <w:r w:rsidRPr="00E10CBF">
              <w:t>TUČEK</w:t>
            </w:r>
            <w:r w:rsidR="00BF0A18" w:rsidRPr="00E10CBF">
              <w:t>,</w:t>
            </w:r>
            <w:r w:rsidRPr="00E10CBF">
              <w:t xml:space="preserve"> D., TUČKOVÁ, Z., JELÍNKOVÁ, D. </w:t>
            </w:r>
            <w:r w:rsidRPr="00E10CBF">
              <w:rPr>
                <w:iCs/>
              </w:rPr>
              <w:t>Performance Measurement of Energy Processes in Czech Production Plants</w:t>
            </w:r>
            <w:r w:rsidR="00BF0A18" w:rsidRPr="00E10CBF">
              <w:rPr>
                <w:iCs/>
              </w:rPr>
              <w:t>.</w:t>
            </w:r>
            <w:r w:rsidRPr="00E10CBF">
              <w:t xml:space="preserve"> </w:t>
            </w:r>
            <w:r w:rsidR="00BF0A18" w:rsidRPr="00E10CBF">
              <w:rPr>
                <w:i/>
                <w:iCs/>
                <w:bdr w:val="none" w:sz="0" w:space="0" w:color="auto" w:frame="1"/>
              </w:rPr>
              <w:t>FME Transactions</w:t>
            </w:r>
            <w:r w:rsidR="00BF0A18" w:rsidRPr="00E10CBF">
              <w:t>. 2017, vol. 45, iss. 4, s. 670-677. ISSN 1451-2092. </w:t>
            </w:r>
            <w:r w:rsidR="00E10CBF">
              <w:t>DOI</w:t>
            </w:r>
            <w:r w:rsidRPr="00E10CBF">
              <w:t xml:space="preserve">:10.5937/fmet1704670T (45%). </w:t>
            </w:r>
          </w:p>
          <w:p w:rsidR="00A43F06" w:rsidRPr="00E10CBF" w:rsidRDefault="00A43F06" w:rsidP="00E10CBF">
            <w:pPr>
              <w:autoSpaceDE w:val="0"/>
              <w:autoSpaceDN w:val="0"/>
              <w:jc w:val="both"/>
            </w:pPr>
            <w:r w:rsidRPr="00E10CBF">
              <w:t>TUČEK, D., HRABAL, M., OPLETALOVÁ</w:t>
            </w:r>
            <w:r w:rsidR="00E10CBF" w:rsidRPr="00E10CBF">
              <w:t>,</w:t>
            </w:r>
            <w:r w:rsidR="00E10CBF">
              <w:t xml:space="preserve"> M. Teaching Business P</w:t>
            </w:r>
            <w:r w:rsidRPr="00E10CBF">
              <w:t xml:space="preserve">rocess </w:t>
            </w:r>
            <w:r w:rsidR="00E10CBF">
              <w:t>M</w:t>
            </w:r>
            <w:r w:rsidRPr="00E10CBF">
              <w:t>an</w:t>
            </w:r>
            <w:r w:rsidR="00E10CBF">
              <w:t>agement: Improving the Process of P</w:t>
            </w:r>
            <w:r w:rsidRPr="00E10CBF">
              <w:t xml:space="preserve">rocess </w:t>
            </w:r>
            <w:r w:rsidR="00E10CBF">
              <w:t>M</w:t>
            </w:r>
            <w:r w:rsidRPr="00E10CBF">
              <w:t xml:space="preserve">odelling </w:t>
            </w:r>
            <w:r w:rsidR="00E10CBF">
              <w:t>C</w:t>
            </w:r>
            <w:r w:rsidRPr="00E10CBF">
              <w:t xml:space="preserve">ourse. </w:t>
            </w:r>
            <w:r w:rsidRPr="00E10CBF">
              <w:rPr>
                <w:i/>
                <w:iCs/>
              </w:rPr>
              <w:t>Journal of Applied Engineering Science.</w:t>
            </w:r>
            <w:r w:rsidRPr="00E10CBF">
              <w:t xml:space="preserve"> 2017, Vol. 15, no. 2, p. 1</w:t>
            </w:r>
            <w:r w:rsidR="00BF0A18" w:rsidRPr="00E10CBF">
              <w:t>13-121. ISSN 1451-4117</w:t>
            </w:r>
            <w:r w:rsidR="00E10CBF" w:rsidRPr="00E10CBF">
              <w:t>.</w:t>
            </w:r>
            <w:r w:rsidRPr="00E10CBF">
              <w:t xml:space="preserve"> DOI:10.5937/jaes15-12172 (10%).</w:t>
            </w:r>
          </w:p>
          <w:p w:rsidR="00A43F06" w:rsidRPr="00E10CBF" w:rsidRDefault="00A43F06" w:rsidP="00E10CBF">
            <w:pPr>
              <w:pStyle w:val="Nadpis1"/>
              <w:spacing w:before="0" w:beforeAutospacing="0" w:after="0" w:afterAutospacing="0"/>
              <w:jc w:val="both"/>
              <w:rPr>
                <w:b w:val="0"/>
                <w:caps/>
                <w:sz w:val="20"/>
                <w:szCs w:val="20"/>
              </w:rPr>
            </w:pPr>
            <w:r w:rsidRPr="00E10CBF">
              <w:rPr>
                <w:b w:val="0"/>
                <w:sz w:val="20"/>
                <w:szCs w:val="20"/>
              </w:rPr>
              <w:t>GAVUROVÁ, B., TKÁČOVÁ,</w:t>
            </w:r>
            <w:r w:rsidR="00E10CBF" w:rsidRPr="00E10CBF">
              <w:rPr>
                <w:b w:val="0"/>
                <w:sz w:val="20"/>
                <w:szCs w:val="20"/>
              </w:rPr>
              <w:t xml:space="preserve"> A., TUČEK, D. Determinants of P</w:t>
            </w:r>
            <w:r w:rsidRPr="00E10CBF">
              <w:rPr>
                <w:b w:val="0"/>
                <w:sz w:val="20"/>
                <w:szCs w:val="20"/>
              </w:rPr>
              <w:t xml:space="preserve">ublic </w:t>
            </w:r>
            <w:r w:rsidR="00E10CBF" w:rsidRPr="00E10CBF">
              <w:rPr>
                <w:b w:val="0"/>
                <w:sz w:val="20"/>
                <w:szCs w:val="20"/>
              </w:rPr>
              <w:t>Fund´s S</w:t>
            </w:r>
            <w:r w:rsidRPr="00E10CBF">
              <w:rPr>
                <w:b w:val="0"/>
                <w:sz w:val="20"/>
                <w:szCs w:val="20"/>
              </w:rPr>
              <w:t>avings</w:t>
            </w:r>
            <w:r w:rsidR="00E10CBF" w:rsidRPr="00E10CBF">
              <w:rPr>
                <w:b w:val="0"/>
                <w:sz w:val="20"/>
                <w:szCs w:val="20"/>
              </w:rPr>
              <w:t xml:space="preserve"> F</w:t>
            </w:r>
            <w:r w:rsidRPr="00E10CBF">
              <w:rPr>
                <w:b w:val="0"/>
                <w:sz w:val="20"/>
                <w:szCs w:val="20"/>
              </w:rPr>
              <w:t xml:space="preserve">ormation </w:t>
            </w:r>
            <w:r w:rsidR="00E10CBF" w:rsidRPr="00E10CBF">
              <w:rPr>
                <w:b w:val="0"/>
                <w:sz w:val="20"/>
                <w:szCs w:val="20"/>
              </w:rPr>
              <w:t>V</w:t>
            </w:r>
            <w:r w:rsidRPr="00E10CBF">
              <w:rPr>
                <w:b w:val="0"/>
                <w:sz w:val="20"/>
                <w:szCs w:val="20"/>
              </w:rPr>
              <w:t xml:space="preserve">ia </w:t>
            </w:r>
            <w:r w:rsidR="00E10CBF" w:rsidRPr="00E10CBF">
              <w:rPr>
                <w:b w:val="0"/>
                <w:sz w:val="20"/>
                <w:szCs w:val="20"/>
              </w:rPr>
              <w:t>P</w:t>
            </w:r>
            <w:r w:rsidRPr="00E10CBF">
              <w:rPr>
                <w:b w:val="0"/>
                <w:sz w:val="20"/>
                <w:szCs w:val="20"/>
              </w:rPr>
              <w:t xml:space="preserve">ublic </w:t>
            </w:r>
            <w:r w:rsidR="00E10CBF" w:rsidRPr="00E10CBF">
              <w:rPr>
                <w:b w:val="0"/>
                <w:sz w:val="20"/>
                <w:szCs w:val="20"/>
              </w:rPr>
              <w:t>P</w:t>
            </w:r>
            <w:r w:rsidRPr="00E10CBF">
              <w:rPr>
                <w:b w:val="0"/>
                <w:sz w:val="20"/>
                <w:szCs w:val="20"/>
              </w:rPr>
              <w:t xml:space="preserve">rocurement </w:t>
            </w:r>
            <w:r w:rsidR="00E10CBF" w:rsidRPr="00E10CBF">
              <w:rPr>
                <w:b w:val="0"/>
                <w:sz w:val="20"/>
                <w:szCs w:val="20"/>
              </w:rPr>
              <w:t>P</w:t>
            </w:r>
            <w:r w:rsidRPr="00E10CBF">
              <w:rPr>
                <w:b w:val="0"/>
                <w:sz w:val="20"/>
                <w:szCs w:val="20"/>
              </w:rPr>
              <w:t xml:space="preserve">rocess. </w:t>
            </w:r>
            <w:r w:rsidR="00E10CBF" w:rsidRPr="00E10CBF">
              <w:rPr>
                <w:b w:val="0"/>
                <w:i/>
                <w:iCs/>
                <w:sz w:val="20"/>
                <w:szCs w:val="20"/>
                <w:bdr w:val="none" w:sz="0" w:space="0" w:color="auto" w:frame="1"/>
              </w:rPr>
              <w:t>Administratie si Management Public</w:t>
            </w:r>
            <w:r w:rsidR="00E10CBF" w:rsidRPr="00E10CBF">
              <w:rPr>
                <w:b w:val="0"/>
                <w:sz w:val="20"/>
                <w:szCs w:val="20"/>
              </w:rPr>
              <w:t>. 2017, iss. 28, s. 25-44. ISSN 1583-9583. Dostupné z: </w:t>
            </w:r>
            <w:hyperlink r:id="rId57" w:history="1">
              <w:r w:rsidR="00E10CBF" w:rsidRPr="00E10CBF">
                <w:rPr>
                  <w:rStyle w:val="Hypertextovodkaz"/>
                  <w:b w:val="0"/>
                  <w:color w:val="auto"/>
                  <w:sz w:val="20"/>
                  <w:szCs w:val="20"/>
                  <w:u w:val="none"/>
                </w:rPr>
                <w:t>https://search.proquest.com/docview/1912121079?pq-origsite=gscholar</w:t>
              </w:r>
            </w:hyperlink>
            <w:r w:rsidR="00E10CBF" w:rsidRPr="00E10CBF">
              <w:rPr>
                <w:b w:val="0"/>
                <w:sz w:val="20"/>
                <w:szCs w:val="20"/>
              </w:rPr>
              <w:t>.  (34%)</w:t>
            </w:r>
          </w:p>
          <w:p w:rsidR="00A43F06" w:rsidRPr="00D513FF" w:rsidRDefault="00A43F06" w:rsidP="00E10CBF">
            <w:pPr>
              <w:autoSpaceDE w:val="0"/>
              <w:autoSpaceDN w:val="0"/>
              <w:ind w:right="78"/>
              <w:jc w:val="both"/>
            </w:pPr>
            <w:r w:rsidRPr="00D513FF">
              <w:t xml:space="preserve">TUČEK, D., NOVÁK, I. </w:t>
            </w:r>
            <w:r w:rsidR="00E10CBF">
              <w:rPr>
                <w:iCs/>
              </w:rPr>
              <w:t>Process Optimalisation with E</w:t>
            </w:r>
            <w:r w:rsidRPr="00E10CBF">
              <w:rPr>
                <w:iCs/>
              </w:rPr>
              <w:t xml:space="preserve">ffective </w:t>
            </w:r>
            <w:r w:rsidR="00E10CBF">
              <w:rPr>
                <w:iCs/>
              </w:rPr>
              <w:t>Interconnection of Production System M</w:t>
            </w:r>
            <w:r w:rsidRPr="00E10CBF">
              <w:rPr>
                <w:iCs/>
              </w:rPr>
              <w:t>odels in Plant Simulation</w:t>
            </w:r>
            <w:r w:rsidR="00E10CBF">
              <w:t>.</w:t>
            </w:r>
            <w:r w:rsidRPr="00D513FF">
              <w:t xml:space="preserve"> </w:t>
            </w:r>
            <w:r w:rsidRPr="00E10CBF">
              <w:rPr>
                <w:i/>
              </w:rPr>
              <w:t>Scientific Papers of the Un</w:t>
            </w:r>
            <w:r w:rsidR="00E10CBF" w:rsidRPr="00E10CBF">
              <w:rPr>
                <w:i/>
              </w:rPr>
              <w:t>iversity of Pardubice, Series D</w:t>
            </w:r>
            <w:r w:rsidR="00E10CBF">
              <w:t>.</w:t>
            </w:r>
            <w:r w:rsidRPr="00D513FF">
              <w:t xml:space="preserve"> Faculty of Economics and Administration, 2016, pp. 196-206. ISSN 1211-555X</w:t>
            </w:r>
            <w:r>
              <w:t xml:space="preserve"> (90%)</w:t>
            </w:r>
            <w:r w:rsidRPr="00D513FF">
              <w:t>.</w:t>
            </w:r>
          </w:p>
          <w:p w:rsidR="00A43F06" w:rsidRPr="00B8124C" w:rsidRDefault="00A43F06" w:rsidP="00A43F06">
            <w:pPr>
              <w:jc w:val="both"/>
              <w:rPr>
                <w:i/>
              </w:rPr>
            </w:pPr>
            <w:r w:rsidRPr="00B8124C">
              <w:rPr>
                <w:i/>
              </w:rPr>
              <w:t xml:space="preserve">Užitný vzor a patent </w:t>
            </w:r>
          </w:p>
          <w:p w:rsidR="00A43F06" w:rsidRPr="00894A67" w:rsidRDefault="00A43F06" w:rsidP="00A43F06">
            <w:pPr>
              <w:jc w:val="both"/>
            </w:pPr>
            <w:r w:rsidRPr="00F525D5">
              <w:t>Ergonomické zařízení na</w:t>
            </w:r>
            <w:r w:rsidRPr="00894A67">
              <w:t xml:space="preserve"> měření lokální svalové zátěže – Užitný vzor č. 29172 v. r. 2015, Patent v r. 2017 č. 306627</w:t>
            </w:r>
          </w:p>
          <w:p w:rsidR="00A43F06" w:rsidRPr="00B8124C" w:rsidRDefault="00A43F06" w:rsidP="00A43F06">
            <w:pPr>
              <w:jc w:val="both"/>
              <w:rPr>
                <w:i/>
              </w:rPr>
            </w:pPr>
            <w:r w:rsidRPr="00B8124C">
              <w:rPr>
                <w:i/>
              </w:rPr>
              <w:t>Projektová činnost</w:t>
            </w:r>
          </w:p>
          <w:tbl>
            <w:tblPr>
              <w:tblW w:w="9744" w:type="dxa"/>
              <w:tblLayout w:type="fixed"/>
              <w:tblCellMar>
                <w:left w:w="70" w:type="dxa"/>
                <w:right w:w="70" w:type="dxa"/>
              </w:tblCellMar>
              <w:tblLook w:val="0000" w:firstRow="0" w:lastRow="0" w:firstColumn="0" w:lastColumn="0" w:noHBand="0" w:noVBand="0"/>
            </w:tblPr>
            <w:tblGrid>
              <w:gridCol w:w="1515"/>
              <w:gridCol w:w="8229"/>
            </w:tblGrid>
            <w:tr w:rsidR="00A43F06" w:rsidRPr="00894A67" w:rsidTr="00A43F06">
              <w:trPr>
                <w:trHeight w:val="1064"/>
              </w:trPr>
              <w:tc>
                <w:tcPr>
                  <w:tcW w:w="1515" w:type="dxa"/>
                </w:tcPr>
                <w:p w:rsidR="00A43F06" w:rsidRPr="00894A67" w:rsidRDefault="00A43F06" w:rsidP="00A43F06">
                  <w:r w:rsidRPr="00894A67">
                    <w:lastRenderedPageBreak/>
                    <w:t>2010 - 2012</w:t>
                  </w:r>
                </w:p>
                <w:p w:rsidR="00A43F06" w:rsidRPr="00894A67" w:rsidRDefault="00A43F06" w:rsidP="00A43F06">
                  <w:pPr>
                    <w:ind w:left="7"/>
                  </w:pPr>
                </w:p>
                <w:p w:rsidR="00A43F06" w:rsidRPr="00894A67" w:rsidRDefault="00A43F06" w:rsidP="00A43F06">
                  <w:pPr>
                    <w:ind w:left="7"/>
                  </w:pPr>
                </w:p>
                <w:p w:rsidR="00A43F06" w:rsidRPr="00894A67" w:rsidRDefault="00A43F06" w:rsidP="00A43F06"/>
                <w:p w:rsidR="00A43F06" w:rsidRPr="00894A67" w:rsidRDefault="00A43F06" w:rsidP="00A43F06">
                  <w:r w:rsidRPr="00894A67">
                    <w:t>2012</w:t>
                  </w:r>
                </w:p>
                <w:p w:rsidR="00A43F06" w:rsidRPr="00894A67" w:rsidRDefault="00A43F06" w:rsidP="00A43F06"/>
                <w:p w:rsidR="00A43F06" w:rsidRPr="00894A67" w:rsidRDefault="00A43F06" w:rsidP="00A43F06">
                  <w:r w:rsidRPr="00894A67">
                    <w:t>2009 - 2012</w:t>
                  </w:r>
                </w:p>
                <w:p w:rsidR="00A43F06" w:rsidRPr="00894A67" w:rsidRDefault="00A43F06" w:rsidP="00A43F06"/>
                <w:p w:rsidR="00A43F06" w:rsidRPr="00894A67" w:rsidRDefault="00A43F06" w:rsidP="00A43F06">
                  <w:r w:rsidRPr="00894A67">
                    <w:t>2013 - 2015</w:t>
                  </w:r>
                </w:p>
                <w:p w:rsidR="00A43F06" w:rsidRDefault="00A43F06" w:rsidP="00A43F06"/>
                <w:p w:rsidR="00404926" w:rsidRPr="00894A67" w:rsidRDefault="00404926" w:rsidP="00A43F06"/>
                <w:p w:rsidR="00A43F06" w:rsidRPr="00894A67" w:rsidRDefault="00A43F06" w:rsidP="00A43F06">
                  <w:r w:rsidRPr="00894A67">
                    <w:t>2013 - 2015</w:t>
                  </w:r>
                </w:p>
                <w:p w:rsidR="00A43F06" w:rsidRPr="00894A67" w:rsidRDefault="00A43F06" w:rsidP="00A43F06"/>
              </w:tc>
              <w:tc>
                <w:tcPr>
                  <w:tcW w:w="8229" w:type="dxa"/>
                </w:tcPr>
                <w:p w:rsidR="00A43F06" w:rsidRPr="00894A67" w:rsidRDefault="00A43F06" w:rsidP="00A43F06">
                  <w:pPr>
                    <w:jc w:val="both"/>
                  </w:pPr>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rsidR="00A43F06" w:rsidRPr="00894A67" w:rsidRDefault="00A43F06" w:rsidP="00A43F06">
                  <w:pPr>
                    <w:jc w:val="both"/>
                  </w:pPr>
                  <w:r w:rsidRPr="00894A67">
                    <w:t>Individuální projekt národní KVALITA, Pilotní metodik ověřování projektu: Kvalita (IPN projekt MŠMT ČR)</w:t>
                  </w:r>
                </w:p>
                <w:p w:rsidR="00A43F06" w:rsidRPr="00894A67" w:rsidRDefault="00A43F06" w:rsidP="00A43F06">
                  <w:pPr>
                    <w:jc w:val="both"/>
                  </w:pPr>
                  <w:r w:rsidRPr="00894A67">
                    <w:t>Optimalizace procesů údržby energetiky ve společnosti Barum Continental Otrokovice s využitím nástrojů Lean Production  a Business Process Managementu - vedení projektu</w:t>
                  </w:r>
                </w:p>
                <w:p w:rsidR="00A43F06" w:rsidRPr="00894A67" w:rsidRDefault="00A43F06" w:rsidP="00A43F06">
                  <w:pPr>
                    <w:jc w:val="both"/>
                  </w:pPr>
                  <w:r w:rsidRPr="00894A67">
                    <w:t>Individuální projekt národní KREDO (Kvalita, relevance, efektivita, diverzifikace a otevřenost) Expert konzultant, (IPN projekt MŠMT ČR)</w:t>
                  </w:r>
                </w:p>
                <w:p w:rsidR="00A43F06" w:rsidRPr="00894A67" w:rsidRDefault="00A43F06" w:rsidP="00A43F06">
                  <w:pPr>
                    <w:jc w:val="both"/>
                  </w:pPr>
                  <w:r w:rsidRPr="00894A67">
                    <w:t>Projekt procesních analýz ve společnosti Meopta Přerov - vedení projektu</w:t>
                  </w:r>
                </w:p>
                <w:p w:rsidR="00A43F06" w:rsidRPr="00894A67" w:rsidRDefault="00A43F06" w:rsidP="00A43F06">
                  <w:pPr>
                    <w:jc w:val="both"/>
                  </w:pPr>
                  <w:r w:rsidRPr="00894A67">
                    <w:t>Zlepšování projektů – VaV Ergonomie drobné svalové zátěže, vědeckovýzkumný projekt OPPI – MPO, řešený pro Moravskoslezský automobilový klastr, o. s. -</w:t>
                  </w:r>
                  <w:r w:rsidR="00E10CBF">
                    <w:t xml:space="preserve"> </w:t>
                  </w:r>
                  <w:r w:rsidRPr="00894A67">
                    <w:t>hlavní řešitel</w:t>
                  </w:r>
                </w:p>
              </w:tc>
            </w:tr>
          </w:tbl>
          <w:p w:rsidR="00A43F06" w:rsidRPr="00894A67" w:rsidRDefault="00A43F06" w:rsidP="00A43F06">
            <w:pPr>
              <w:jc w:val="both"/>
              <w:rPr>
                <w:b/>
              </w:rPr>
            </w:pPr>
          </w:p>
        </w:tc>
      </w:tr>
      <w:tr w:rsidR="00A43F06" w:rsidTr="00A43F06">
        <w:trPr>
          <w:trHeight w:val="218"/>
        </w:trPr>
        <w:tc>
          <w:tcPr>
            <w:tcW w:w="9859" w:type="dxa"/>
            <w:gridSpan w:val="11"/>
            <w:shd w:val="clear" w:color="auto" w:fill="F7CAAC"/>
          </w:tcPr>
          <w:p w:rsidR="00A43F06" w:rsidRDefault="00A43F06" w:rsidP="00A43F06">
            <w:pPr>
              <w:rPr>
                <w:b/>
              </w:rPr>
            </w:pPr>
            <w:r>
              <w:rPr>
                <w:b/>
              </w:rPr>
              <w:lastRenderedPageBreak/>
              <w:t>Působení v zahraničí</w:t>
            </w:r>
          </w:p>
        </w:tc>
      </w:tr>
      <w:tr w:rsidR="00A43F06" w:rsidTr="00A43F06">
        <w:trPr>
          <w:trHeight w:val="328"/>
        </w:trPr>
        <w:tc>
          <w:tcPr>
            <w:tcW w:w="9859" w:type="dxa"/>
            <w:gridSpan w:val="11"/>
          </w:tcPr>
          <w:p w:rsidR="00A43F06" w:rsidRDefault="00A43F06" w:rsidP="00A43F06">
            <w:pPr>
              <w:rPr>
                <w:b/>
              </w:rPr>
            </w:pPr>
          </w:p>
        </w:tc>
      </w:tr>
      <w:tr w:rsidR="00A43F06" w:rsidTr="00A43F06">
        <w:trPr>
          <w:cantSplit/>
          <w:trHeight w:val="130"/>
        </w:trPr>
        <w:tc>
          <w:tcPr>
            <w:tcW w:w="2518" w:type="dxa"/>
            <w:shd w:val="clear" w:color="auto" w:fill="F7CAAC"/>
          </w:tcPr>
          <w:p w:rsidR="00A43F06" w:rsidRDefault="00A43F06" w:rsidP="00A43F06">
            <w:pPr>
              <w:jc w:val="both"/>
              <w:rPr>
                <w:b/>
              </w:rPr>
            </w:pPr>
            <w:r>
              <w:rPr>
                <w:b/>
              </w:rPr>
              <w:t xml:space="preserve">Podpis </w:t>
            </w:r>
          </w:p>
        </w:tc>
        <w:tc>
          <w:tcPr>
            <w:tcW w:w="4536" w:type="dxa"/>
            <w:gridSpan w:val="5"/>
          </w:tcPr>
          <w:p w:rsidR="00A43F06" w:rsidRDefault="00A43F06" w:rsidP="00A43F06">
            <w:pPr>
              <w:jc w:val="both"/>
            </w:pPr>
          </w:p>
        </w:tc>
        <w:tc>
          <w:tcPr>
            <w:tcW w:w="786" w:type="dxa"/>
            <w:gridSpan w:val="2"/>
            <w:shd w:val="clear" w:color="auto" w:fill="F7CAAC"/>
          </w:tcPr>
          <w:p w:rsidR="00A43F06" w:rsidRDefault="00A43F06" w:rsidP="00A43F06">
            <w:pPr>
              <w:jc w:val="both"/>
            </w:pPr>
            <w:r>
              <w:rPr>
                <w:b/>
              </w:rPr>
              <w:t>datum</w:t>
            </w:r>
          </w:p>
        </w:tc>
        <w:tc>
          <w:tcPr>
            <w:tcW w:w="2019" w:type="dxa"/>
            <w:gridSpan w:val="3"/>
          </w:tcPr>
          <w:p w:rsidR="00A43F06" w:rsidRDefault="00A43F06" w:rsidP="00A43F06">
            <w:pPr>
              <w:jc w:val="both"/>
            </w:pPr>
          </w:p>
        </w:tc>
      </w:tr>
    </w:tbl>
    <w:p w:rsidR="00306501" w:rsidRDefault="00306501"/>
    <w:p w:rsidR="00E63AB0" w:rsidRDefault="00E63AB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04926" w:rsidTr="00E93342">
        <w:tc>
          <w:tcPr>
            <w:tcW w:w="9859" w:type="dxa"/>
            <w:gridSpan w:val="11"/>
            <w:tcBorders>
              <w:bottom w:val="double" w:sz="4" w:space="0" w:color="auto"/>
            </w:tcBorders>
            <w:shd w:val="clear" w:color="auto" w:fill="BDD6EE"/>
          </w:tcPr>
          <w:p w:rsidR="00404926" w:rsidRDefault="00404926" w:rsidP="00E93342">
            <w:pPr>
              <w:jc w:val="both"/>
              <w:rPr>
                <w:b/>
                <w:sz w:val="28"/>
              </w:rPr>
            </w:pPr>
            <w:r>
              <w:rPr>
                <w:b/>
                <w:sz w:val="28"/>
              </w:rPr>
              <w:lastRenderedPageBreak/>
              <w:t>C-I – Personální zabezpečení</w:t>
            </w:r>
          </w:p>
        </w:tc>
      </w:tr>
      <w:tr w:rsidR="00404926" w:rsidTr="00E93342">
        <w:tc>
          <w:tcPr>
            <w:tcW w:w="2518" w:type="dxa"/>
            <w:tcBorders>
              <w:top w:val="double" w:sz="4" w:space="0" w:color="auto"/>
            </w:tcBorders>
            <w:shd w:val="clear" w:color="auto" w:fill="F7CAAC"/>
          </w:tcPr>
          <w:p w:rsidR="00404926" w:rsidRDefault="00404926" w:rsidP="00E93342">
            <w:pPr>
              <w:jc w:val="both"/>
              <w:rPr>
                <w:b/>
              </w:rPr>
            </w:pPr>
            <w:r>
              <w:rPr>
                <w:b/>
              </w:rPr>
              <w:t>Vysoká škola</w:t>
            </w:r>
          </w:p>
        </w:tc>
        <w:tc>
          <w:tcPr>
            <w:tcW w:w="7341" w:type="dxa"/>
            <w:gridSpan w:val="10"/>
          </w:tcPr>
          <w:p w:rsidR="00404926" w:rsidRDefault="00404926" w:rsidP="00E93342">
            <w:pPr>
              <w:jc w:val="both"/>
            </w:pPr>
            <w:r>
              <w:t>Univerzita Tomáše Bati ve Zlíně</w:t>
            </w:r>
          </w:p>
        </w:tc>
      </w:tr>
      <w:tr w:rsidR="00404926" w:rsidTr="00E93342">
        <w:tc>
          <w:tcPr>
            <w:tcW w:w="2518" w:type="dxa"/>
            <w:shd w:val="clear" w:color="auto" w:fill="F7CAAC"/>
          </w:tcPr>
          <w:p w:rsidR="00404926" w:rsidRDefault="00404926" w:rsidP="00E93342">
            <w:pPr>
              <w:jc w:val="both"/>
              <w:rPr>
                <w:b/>
              </w:rPr>
            </w:pPr>
            <w:r>
              <w:rPr>
                <w:b/>
              </w:rPr>
              <w:t>Součást vysoké školy</w:t>
            </w:r>
          </w:p>
        </w:tc>
        <w:tc>
          <w:tcPr>
            <w:tcW w:w="7341" w:type="dxa"/>
            <w:gridSpan w:val="10"/>
          </w:tcPr>
          <w:p w:rsidR="00404926" w:rsidRDefault="00404926" w:rsidP="00E93342">
            <w:pPr>
              <w:jc w:val="both"/>
            </w:pPr>
            <w:r>
              <w:t>Fakulta managementu a ekonomiky</w:t>
            </w:r>
          </w:p>
        </w:tc>
      </w:tr>
      <w:tr w:rsidR="00404926" w:rsidTr="00E93342">
        <w:tc>
          <w:tcPr>
            <w:tcW w:w="2518" w:type="dxa"/>
            <w:shd w:val="clear" w:color="auto" w:fill="F7CAAC"/>
          </w:tcPr>
          <w:p w:rsidR="00404926" w:rsidRDefault="00404926" w:rsidP="00E93342">
            <w:pPr>
              <w:jc w:val="both"/>
              <w:rPr>
                <w:b/>
              </w:rPr>
            </w:pPr>
            <w:r>
              <w:rPr>
                <w:b/>
              </w:rPr>
              <w:t>Název studijního programu</w:t>
            </w:r>
          </w:p>
        </w:tc>
        <w:tc>
          <w:tcPr>
            <w:tcW w:w="7341" w:type="dxa"/>
            <w:gridSpan w:val="10"/>
          </w:tcPr>
          <w:p w:rsidR="00404926" w:rsidRDefault="00404926" w:rsidP="00E93342">
            <w:pPr>
              <w:jc w:val="both"/>
            </w:pPr>
            <w:r>
              <w:t>Management ve zdravotnictví</w:t>
            </w:r>
          </w:p>
        </w:tc>
      </w:tr>
      <w:tr w:rsidR="00404926" w:rsidTr="00E93342">
        <w:tc>
          <w:tcPr>
            <w:tcW w:w="2518" w:type="dxa"/>
            <w:shd w:val="clear" w:color="auto" w:fill="F7CAAC"/>
          </w:tcPr>
          <w:p w:rsidR="00404926" w:rsidRDefault="00404926" w:rsidP="00E93342">
            <w:pPr>
              <w:jc w:val="both"/>
              <w:rPr>
                <w:b/>
              </w:rPr>
            </w:pPr>
            <w:r>
              <w:rPr>
                <w:b/>
              </w:rPr>
              <w:t>Jméno a příjmení</w:t>
            </w:r>
          </w:p>
        </w:tc>
        <w:tc>
          <w:tcPr>
            <w:tcW w:w="4536" w:type="dxa"/>
            <w:gridSpan w:val="5"/>
          </w:tcPr>
          <w:p w:rsidR="00404926" w:rsidRDefault="00404926" w:rsidP="00E93342">
            <w:pPr>
              <w:jc w:val="both"/>
            </w:pPr>
            <w:r>
              <w:t>Janka VYDROVÁ</w:t>
            </w:r>
          </w:p>
        </w:tc>
        <w:tc>
          <w:tcPr>
            <w:tcW w:w="709" w:type="dxa"/>
            <w:shd w:val="clear" w:color="auto" w:fill="F7CAAC"/>
          </w:tcPr>
          <w:p w:rsidR="00404926" w:rsidRDefault="00404926" w:rsidP="00E93342">
            <w:pPr>
              <w:jc w:val="both"/>
              <w:rPr>
                <w:b/>
              </w:rPr>
            </w:pPr>
            <w:r>
              <w:rPr>
                <w:b/>
              </w:rPr>
              <w:t>Tituly</w:t>
            </w:r>
          </w:p>
        </w:tc>
        <w:tc>
          <w:tcPr>
            <w:tcW w:w="2096" w:type="dxa"/>
            <w:gridSpan w:val="4"/>
          </w:tcPr>
          <w:p w:rsidR="00404926" w:rsidRDefault="00404926" w:rsidP="00E93342">
            <w:pPr>
              <w:jc w:val="both"/>
            </w:pPr>
            <w:r>
              <w:t>Ing.</w:t>
            </w:r>
            <w:r w:rsidR="00E10CBF">
              <w:t>,</w:t>
            </w:r>
            <w:r>
              <w:t xml:space="preserve"> Ph.D.</w:t>
            </w:r>
          </w:p>
        </w:tc>
      </w:tr>
      <w:tr w:rsidR="00404926" w:rsidTr="00E93342">
        <w:tc>
          <w:tcPr>
            <w:tcW w:w="2518" w:type="dxa"/>
            <w:shd w:val="clear" w:color="auto" w:fill="F7CAAC"/>
          </w:tcPr>
          <w:p w:rsidR="00404926" w:rsidRDefault="00404926" w:rsidP="00E93342">
            <w:pPr>
              <w:jc w:val="both"/>
              <w:rPr>
                <w:b/>
              </w:rPr>
            </w:pPr>
            <w:r>
              <w:rPr>
                <w:b/>
              </w:rPr>
              <w:t>Rok narození</w:t>
            </w:r>
          </w:p>
        </w:tc>
        <w:tc>
          <w:tcPr>
            <w:tcW w:w="829" w:type="dxa"/>
          </w:tcPr>
          <w:p w:rsidR="00404926" w:rsidRDefault="00404926" w:rsidP="00E93342">
            <w:pPr>
              <w:jc w:val="both"/>
            </w:pPr>
            <w:r>
              <w:t>1982</w:t>
            </w:r>
          </w:p>
        </w:tc>
        <w:tc>
          <w:tcPr>
            <w:tcW w:w="1721" w:type="dxa"/>
            <w:shd w:val="clear" w:color="auto" w:fill="F7CAAC"/>
          </w:tcPr>
          <w:p w:rsidR="00404926" w:rsidRDefault="00404926" w:rsidP="00E93342">
            <w:pPr>
              <w:jc w:val="both"/>
              <w:rPr>
                <w:b/>
              </w:rPr>
            </w:pPr>
            <w:r>
              <w:rPr>
                <w:b/>
              </w:rPr>
              <w:t>typ vztahu k VŠ</w:t>
            </w:r>
          </w:p>
        </w:tc>
        <w:tc>
          <w:tcPr>
            <w:tcW w:w="992" w:type="dxa"/>
            <w:gridSpan w:val="2"/>
          </w:tcPr>
          <w:p w:rsidR="00404926" w:rsidRDefault="00E10CBF" w:rsidP="00E93342">
            <w:pPr>
              <w:jc w:val="both"/>
            </w:pPr>
            <w:r>
              <w:t>pp</w:t>
            </w:r>
          </w:p>
        </w:tc>
        <w:tc>
          <w:tcPr>
            <w:tcW w:w="994" w:type="dxa"/>
            <w:shd w:val="clear" w:color="auto" w:fill="F7CAAC"/>
          </w:tcPr>
          <w:p w:rsidR="00404926" w:rsidRDefault="00404926" w:rsidP="00E93342">
            <w:pPr>
              <w:jc w:val="both"/>
              <w:rPr>
                <w:b/>
              </w:rPr>
            </w:pPr>
            <w:r>
              <w:rPr>
                <w:b/>
              </w:rPr>
              <w:t>rozsah</w:t>
            </w:r>
          </w:p>
        </w:tc>
        <w:tc>
          <w:tcPr>
            <w:tcW w:w="709" w:type="dxa"/>
          </w:tcPr>
          <w:p w:rsidR="00404926" w:rsidRDefault="00E10CBF" w:rsidP="00E93342">
            <w:pPr>
              <w:jc w:val="both"/>
            </w:pPr>
            <w:r>
              <w:t>40</w:t>
            </w:r>
          </w:p>
        </w:tc>
        <w:tc>
          <w:tcPr>
            <w:tcW w:w="709" w:type="dxa"/>
            <w:gridSpan w:val="2"/>
            <w:shd w:val="clear" w:color="auto" w:fill="F7CAAC"/>
          </w:tcPr>
          <w:p w:rsidR="00404926" w:rsidRDefault="00404926" w:rsidP="00E93342">
            <w:pPr>
              <w:jc w:val="both"/>
              <w:rPr>
                <w:b/>
              </w:rPr>
            </w:pPr>
            <w:r>
              <w:rPr>
                <w:b/>
              </w:rPr>
              <w:t>do kdy</w:t>
            </w:r>
          </w:p>
        </w:tc>
        <w:tc>
          <w:tcPr>
            <w:tcW w:w="1387" w:type="dxa"/>
            <w:gridSpan w:val="2"/>
          </w:tcPr>
          <w:p w:rsidR="00404926" w:rsidRDefault="00404926" w:rsidP="00E93342">
            <w:pPr>
              <w:jc w:val="both"/>
            </w:pPr>
            <w:r>
              <w:t>N</w:t>
            </w:r>
          </w:p>
        </w:tc>
      </w:tr>
      <w:tr w:rsidR="00404926" w:rsidTr="00E93342">
        <w:tc>
          <w:tcPr>
            <w:tcW w:w="5068" w:type="dxa"/>
            <w:gridSpan w:val="3"/>
            <w:shd w:val="clear" w:color="auto" w:fill="F7CAAC"/>
          </w:tcPr>
          <w:p w:rsidR="00404926" w:rsidRDefault="00404926" w:rsidP="00E93342">
            <w:pPr>
              <w:jc w:val="both"/>
              <w:rPr>
                <w:b/>
              </w:rPr>
            </w:pPr>
            <w:r>
              <w:rPr>
                <w:b/>
              </w:rPr>
              <w:t>Typ vztahu na součásti VŠ, která uskutečňuje st. program</w:t>
            </w:r>
          </w:p>
        </w:tc>
        <w:tc>
          <w:tcPr>
            <w:tcW w:w="992" w:type="dxa"/>
            <w:gridSpan w:val="2"/>
          </w:tcPr>
          <w:p w:rsidR="00404926" w:rsidRDefault="00E10CBF" w:rsidP="00E93342">
            <w:pPr>
              <w:jc w:val="both"/>
            </w:pPr>
            <w:r>
              <w:t>pp</w:t>
            </w:r>
          </w:p>
        </w:tc>
        <w:tc>
          <w:tcPr>
            <w:tcW w:w="994" w:type="dxa"/>
            <w:shd w:val="clear" w:color="auto" w:fill="F7CAAC"/>
          </w:tcPr>
          <w:p w:rsidR="00404926" w:rsidRDefault="00404926" w:rsidP="00E93342">
            <w:pPr>
              <w:jc w:val="both"/>
              <w:rPr>
                <w:b/>
              </w:rPr>
            </w:pPr>
            <w:r>
              <w:rPr>
                <w:b/>
              </w:rPr>
              <w:t>rozsah</w:t>
            </w:r>
          </w:p>
        </w:tc>
        <w:tc>
          <w:tcPr>
            <w:tcW w:w="709" w:type="dxa"/>
          </w:tcPr>
          <w:p w:rsidR="00404926" w:rsidRDefault="00E10CBF" w:rsidP="00E93342">
            <w:pPr>
              <w:jc w:val="both"/>
            </w:pPr>
            <w:r>
              <w:t>40</w:t>
            </w:r>
          </w:p>
        </w:tc>
        <w:tc>
          <w:tcPr>
            <w:tcW w:w="709" w:type="dxa"/>
            <w:gridSpan w:val="2"/>
            <w:shd w:val="clear" w:color="auto" w:fill="F7CAAC"/>
          </w:tcPr>
          <w:p w:rsidR="00404926" w:rsidRDefault="00404926" w:rsidP="00E93342">
            <w:pPr>
              <w:jc w:val="both"/>
              <w:rPr>
                <w:b/>
              </w:rPr>
            </w:pPr>
            <w:r>
              <w:rPr>
                <w:b/>
              </w:rPr>
              <w:t>do kdy</w:t>
            </w:r>
          </w:p>
        </w:tc>
        <w:tc>
          <w:tcPr>
            <w:tcW w:w="1387" w:type="dxa"/>
            <w:gridSpan w:val="2"/>
          </w:tcPr>
          <w:p w:rsidR="00404926" w:rsidRDefault="00E10CBF" w:rsidP="00E93342">
            <w:pPr>
              <w:jc w:val="both"/>
            </w:pPr>
            <w:r>
              <w:t>N</w:t>
            </w:r>
          </w:p>
        </w:tc>
      </w:tr>
      <w:tr w:rsidR="00404926" w:rsidTr="00E93342">
        <w:tc>
          <w:tcPr>
            <w:tcW w:w="6060" w:type="dxa"/>
            <w:gridSpan w:val="5"/>
            <w:shd w:val="clear" w:color="auto" w:fill="F7CAAC"/>
          </w:tcPr>
          <w:p w:rsidR="00404926" w:rsidRDefault="00404926" w:rsidP="00E93342">
            <w:pPr>
              <w:jc w:val="both"/>
            </w:pPr>
            <w:r>
              <w:rPr>
                <w:b/>
              </w:rPr>
              <w:t>Další současná působení jako akademický pracovník na jiných VŠ</w:t>
            </w:r>
          </w:p>
        </w:tc>
        <w:tc>
          <w:tcPr>
            <w:tcW w:w="1703" w:type="dxa"/>
            <w:gridSpan w:val="2"/>
            <w:shd w:val="clear" w:color="auto" w:fill="F7CAAC"/>
          </w:tcPr>
          <w:p w:rsidR="00404926" w:rsidRDefault="00404926" w:rsidP="00E93342">
            <w:pPr>
              <w:jc w:val="both"/>
              <w:rPr>
                <w:b/>
              </w:rPr>
            </w:pPr>
            <w:r>
              <w:rPr>
                <w:b/>
              </w:rPr>
              <w:t>typ prac. vztahu</w:t>
            </w:r>
          </w:p>
        </w:tc>
        <w:tc>
          <w:tcPr>
            <w:tcW w:w="2096" w:type="dxa"/>
            <w:gridSpan w:val="4"/>
            <w:shd w:val="clear" w:color="auto" w:fill="F7CAAC"/>
          </w:tcPr>
          <w:p w:rsidR="00404926" w:rsidRDefault="00404926" w:rsidP="00E93342">
            <w:pPr>
              <w:jc w:val="both"/>
              <w:rPr>
                <w:b/>
              </w:rPr>
            </w:pPr>
            <w:r>
              <w:rPr>
                <w:b/>
              </w:rPr>
              <w:t>rozsah</w:t>
            </w:r>
          </w:p>
        </w:tc>
      </w:tr>
      <w:tr w:rsidR="00404926" w:rsidTr="00E93342">
        <w:tc>
          <w:tcPr>
            <w:tcW w:w="6060" w:type="dxa"/>
            <w:gridSpan w:val="5"/>
          </w:tcPr>
          <w:p w:rsidR="00404926" w:rsidRDefault="00404926" w:rsidP="00E93342">
            <w:pPr>
              <w:jc w:val="both"/>
            </w:pPr>
          </w:p>
        </w:tc>
        <w:tc>
          <w:tcPr>
            <w:tcW w:w="1703" w:type="dxa"/>
            <w:gridSpan w:val="2"/>
          </w:tcPr>
          <w:p w:rsidR="00404926" w:rsidRDefault="00404926" w:rsidP="00E93342">
            <w:pPr>
              <w:jc w:val="both"/>
            </w:pPr>
          </w:p>
        </w:tc>
        <w:tc>
          <w:tcPr>
            <w:tcW w:w="2096" w:type="dxa"/>
            <w:gridSpan w:val="4"/>
          </w:tcPr>
          <w:p w:rsidR="00404926" w:rsidRDefault="00404926" w:rsidP="00E93342">
            <w:pPr>
              <w:jc w:val="both"/>
            </w:pPr>
          </w:p>
        </w:tc>
      </w:tr>
      <w:tr w:rsidR="00404926" w:rsidTr="00E93342">
        <w:tc>
          <w:tcPr>
            <w:tcW w:w="6060" w:type="dxa"/>
            <w:gridSpan w:val="5"/>
          </w:tcPr>
          <w:p w:rsidR="00404926" w:rsidRDefault="00404926" w:rsidP="00E93342">
            <w:pPr>
              <w:jc w:val="both"/>
            </w:pPr>
          </w:p>
        </w:tc>
        <w:tc>
          <w:tcPr>
            <w:tcW w:w="1703" w:type="dxa"/>
            <w:gridSpan w:val="2"/>
          </w:tcPr>
          <w:p w:rsidR="00404926" w:rsidRDefault="00404926" w:rsidP="00E93342">
            <w:pPr>
              <w:jc w:val="both"/>
            </w:pPr>
          </w:p>
        </w:tc>
        <w:tc>
          <w:tcPr>
            <w:tcW w:w="2096" w:type="dxa"/>
            <w:gridSpan w:val="4"/>
          </w:tcPr>
          <w:p w:rsidR="00404926" w:rsidRDefault="00404926" w:rsidP="00E93342">
            <w:pPr>
              <w:jc w:val="both"/>
            </w:pPr>
          </w:p>
        </w:tc>
      </w:tr>
      <w:tr w:rsidR="00404926" w:rsidTr="00E93342">
        <w:tc>
          <w:tcPr>
            <w:tcW w:w="6060" w:type="dxa"/>
            <w:gridSpan w:val="5"/>
          </w:tcPr>
          <w:p w:rsidR="00404926" w:rsidRDefault="00404926" w:rsidP="00E93342">
            <w:pPr>
              <w:jc w:val="both"/>
            </w:pPr>
          </w:p>
        </w:tc>
        <w:tc>
          <w:tcPr>
            <w:tcW w:w="1703" w:type="dxa"/>
            <w:gridSpan w:val="2"/>
          </w:tcPr>
          <w:p w:rsidR="00404926" w:rsidRDefault="00404926" w:rsidP="00E93342">
            <w:pPr>
              <w:jc w:val="both"/>
            </w:pPr>
          </w:p>
        </w:tc>
        <w:tc>
          <w:tcPr>
            <w:tcW w:w="2096" w:type="dxa"/>
            <w:gridSpan w:val="4"/>
          </w:tcPr>
          <w:p w:rsidR="00404926" w:rsidRDefault="00404926" w:rsidP="00E93342">
            <w:pPr>
              <w:jc w:val="both"/>
            </w:pPr>
          </w:p>
        </w:tc>
      </w:tr>
      <w:tr w:rsidR="00404926" w:rsidTr="00E93342">
        <w:tc>
          <w:tcPr>
            <w:tcW w:w="6060" w:type="dxa"/>
            <w:gridSpan w:val="5"/>
          </w:tcPr>
          <w:p w:rsidR="00404926" w:rsidRDefault="00404926" w:rsidP="00E93342">
            <w:pPr>
              <w:jc w:val="both"/>
            </w:pPr>
          </w:p>
        </w:tc>
        <w:tc>
          <w:tcPr>
            <w:tcW w:w="1703" w:type="dxa"/>
            <w:gridSpan w:val="2"/>
          </w:tcPr>
          <w:p w:rsidR="00404926" w:rsidRDefault="00404926" w:rsidP="00E93342">
            <w:pPr>
              <w:jc w:val="both"/>
            </w:pPr>
          </w:p>
        </w:tc>
        <w:tc>
          <w:tcPr>
            <w:tcW w:w="2096" w:type="dxa"/>
            <w:gridSpan w:val="4"/>
          </w:tcPr>
          <w:p w:rsidR="00404926" w:rsidRDefault="00404926" w:rsidP="00E93342">
            <w:pPr>
              <w:jc w:val="both"/>
            </w:pPr>
          </w:p>
        </w:tc>
      </w:tr>
      <w:tr w:rsidR="00404926" w:rsidTr="00E93342">
        <w:tc>
          <w:tcPr>
            <w:tcW w:w="9859" w:type="dxa"/>
            <w:gridSpan w:val="11"/>
            <w:shd w:val="clear" w:color="auto" w:fill="F7CAAC"/>
          </w:tcPr>
          <w:p w:rsidR="00404926" w:rsidRDefault="00404926" w:rsidP="00E93342">
            <w:pPr>
              <w:jc w:val="both"/>
            </w:pPr>
            <w:r>
              <w:rPr>
                <w:b/>
              </w:rPr>
              <w:t>Předměty příslušného studijního programu a způsob zapojení do jejich výuky, příp. další zapojení do uskutečňování studijního programu</w:t>
            </w:r>
          </w:p>
        </w:tc>
      </w:tr>
      <w:tr w:rsidR="00404926" w:rsidTr="00E93342">
        <w:trPr>
          <w:trHeight w:val="749"/>
        </w:trPr>
        <w:tc>
          <w:tcPr>
            <w:tcW w:w="9859" w:type="dxa"/>
            <w:gridSpan w:val="11"/>
            <w:tcBorders>
              <w:top w:val="nil"/>
            </w:tcBorders>
          </w:tcPr>
          <w:p w:rsidR="00404926" w:rsidRPr="00C51C2A" w:rsidRDefault="00404926" w:rsidP="00E93342">
            <w:pPr>
              <w:jc w:val="both"/>
            </w:pPr>
            <w:r>
              <w:t>Management zdravotnických zařízení</w:t>
            </w:r>
            <w:r w:rsidRPr="00C51C2A">
              <w:t xml:space="preserve"> </w:t>
            </w:r>
            <w:r>
              <w:t xml:space="preserve"> - garant, přednášející (100%)</w:t>
            </w:r>
          </w:p>
          <w:p w:rsidR="00404926" w:rsidRPr="00C51C2A" w:rsidRDefault="00404926" w:rsidP="00E93342">
            <w:pPr>
              <w:ind w:firstLine="708"/>
            </w:pPr>
          </w:p>
        </w:tc>
      </w:tr>
      <w:tr w:rsidR="00404926" w:rsidTr="00E93342">
        <w:tc>
          <w:tcPr>
            <w:tcW w:w="9859" w:type="dxa"/>
            <w:gridSpan w:val="11"/>
            <w:shd w:val="clear" w:color="auto" w:fill="F7CAAC"/>
          </w:tcPr>
          <w:p w:rsidR="00404926" w:rsidRDefault="00404926" w:rsidP="00E93342">
            <w:pPr>
              <w:jc w:val="both"/>
            </w:pPr>
            <w:r>
              <w:rPr>
                <w:b/>
              </w:rPr>
              <w:t xml:space="preserve">Údaje o vzdělání na VŠ </w:t>
            </w:r>
          </w:p>
        </w:tc>
      </w:tr>
      <w:tr w:rsidR="00404926" w:rsidTr="00E93342">
        <w:trPr>
          <w:trHeight w:val="1055"/>
        </w:trPr>
        <w:tc>
          <w:tcPr>
            <w:tcW w:w="9859" w:type="dxa"/>
            <w:gridSpan w:val="11"/>
          </w:tcPr>
          <w:p w:rsidR="00404926" w:rsidRDefault="00404926" w:rsidP="000E2F8C">
            <w:pPr>
              <w:ind w:left="1239" w:hanging="1239"/>
              <w:jc w:val="both"/>
            </w:pPr>
            <w:r>
              <w:t>2005 - 2008 Univerzita Tomáše Bati ve Zlíně, Fakulta managementu a ekonomiky/obor: Management a ekonomika</w:t>
            </w:r>
            <w:r w:rsidR="000E2F8C">
              <w:t xml:space="preserve"> (Ph.D.)</w:t>
            </w:r>
          </w:p>
          <w:p w:rsidR="000E2F8C" w:rsidRDefault="000E2F8C" w:rsidP="000E2F8C">
            <w:pPr>
              <w:jc w:val="both"/>
            </w:pPr>
            <w:r>
              <w:t>2003 - 2005 Univerzita Tomáše Bati ve Zlíně, Fakulta managementu a ekonomiky/obor: Management a Marketing (Ing.)</w:t>
            </w:r>
          </w:p>
          <w:p w:rsidR="00404926" w:rsidRDefault="00404926" w:rsidP="00E93342">
            <w:pPr>
              <w:jc w:val="both"/>
              <w:rPr>
                <w:b/>
              </w:rPr>
            </w:pPr>
          </w:p>
        </w:tc>
      </w:tr>
      <w:tr w:rsidR="00404926" w:rsidTr="00E93342">
        <w:tc>
          <w:tcPr>
            <w:tcW w:w="9859" w:type="dxa"/>
            <w:gridSpan w:val="11"/>
            <w:shd w:val="clear" w:color="auto" w:fill="F7CAAC"/>
          </w:tcPr>
          <w:p w:rsidR="00404926" w:rsidRDefault="00404926" w:rsidP="00E93342">
            <w:pPr>
              <w:jc w:val="both"/>
              <w:rPr>
                <w:b/>
              </w:rPr>
            </w:pPr>
            <w:r>
              <w:rPr>
                <w:b/>
              </w:rPr>
              <w:t>Údaje o odborném působení od absolvování VŠ</w:t>
            </w:r>
          </w:p>
        </w:tc>
      </w:tr>
      <w:tr w:rsidR="00404926" w:rsidTr="00E93342">
        <w:trPr>
          <w:trHeight w:val="1090"/>
        </w:trPr>
        <w:tc>
          <w:tcPr>
            <w:tcW w:w="9859" w:type="dxa"/>
            <w:gridSpan w:val="11"/>
          </w:tcPr>
          <w:p w:rsidR="00404926" w:rsidRDefault="00404926" w:rsidP="00E93342">
            <w:pPr>
              <w:jc w:val="both"/>
            </w:pPr>
            <w:r>
              <w:t xml:space="preserve">2007-2008   Univerzita Tomáše Bati ve Zlíně, Fakulta managementu a ekonomiky, Ústav management; asistent </w:t>
            </w:r>
          </w:p>
          <w:p w:rsidR="00404926" w:rsidRDefault="00404926" w:rsidP="00E93342">
            <w:pPr>
              <w:jc w:val="both"/>
            </w:pPr>
            <w:r>
              <w:t>2008-dosud Univerzita Tomáše Bati ve Zlíně, Fakulta managementu a ekonomiky, Ústav managementu a marketingu, odborný asistent</w:t>
            </w:r>
          </w:p>
        </w:tc>
      </w:tr>
      <w:tr w:rsidR="00404926" w:rsidTr="00E93342">
        <w:trPr>
          <w:trHeight w:val="250"/>
        </w:trPr>
        <w:tc>
          <w:tcPr>
            <w:tcW w:w="9859" w:type="dxa"/>
            <w:gridSpan w:val="11"/>
            <w:shd w:val="clear" w:color="auto" w:fill="F7CAAC"/>
          </w:tcPr>
          <w:p w:rsidR="00404926" w:rsidRDefault="00404926" w:rsidP="00E93342">
            <w:pPr>
              <w:jc w:val="both"/>
            </w:pPr>
            <w:r>
              <w:rPr>
                <w:b/>
              </w:rPr>
              <w:t>Zkušenosti s vedením kvalifikačních a rigorózních prací</w:t>
            </w:r>
          </w:p>
        </w:tc>
      </w:tr>
      <w:tr w:rsidR="00404926" w:rsidTr="00E93342">
        <w:trPr>
          <w:trHeight w:val="642"/>
        </w:trPr>
        <w:tc>
          <w:tcPr>
            <w:tcW w:w="9859" w:type="dxa"/>
            <w:gridSpan w:val="11"/>
          </w:tcPr>
          <w:p w:rsidR="00404926" w:rsidRDefault="00404926" w:rsidP="00E93342">
            <w:pPr>
              <w:jc w:val="both"/>
            </w:pPr>
            <w:r>
              <w:t xml:space="preserve">Počet vedených bakalářských prací – 46 </w:t>
            </w:r>
          </w:p>
          <w:p w:rsidR="00404926" w:rsidRDefault="00404926" w:rsidP="00E93342">
            <w:pPr>
              <w:jc w:val="both"/>
            </w:pPr>
            <w:r>
              <w:t>Počet vedených diplomových prací – 28</w:t>
            </w:r>
          </w:p>
        </w:tc>
      </w:tr>
      <w:tr w:rsidR="00404926" w:rsidTr="00E93342">
        <w:trPr>
          <w:cantSplit/>
        </w:trPr>
        <w:tc>
          <w:tcPr>
            <w:tcW w:w="3347" w:type="dxa"/>
            <w:gridSpan w:val="2"/>
            <w:tcBorders>
              <w:top w:val="single" w:sz="12" w:space="0" w:color="auto"/>
            </w:tcBorders>
            <w:shd w:val="clear" w:color="auto" w:fill="F7CAAC"/>
          </w:tcPr>
          <w:p w:rsidR="00404926" w:rsidRDefault="00404926" w:rsidP="00E93342">
            <w:pPr>
              <w:jc w:val="both"/>
            </w:pPr>
            <w:r>
              <w:rPr>
                <w:b/>
              </w:rPr>
              <w:t xml:space="preserve">Obor habilitačního řízení </w:t>
            </w:r>
          </w:p>
        </w:tc>
        <w:tc>
          <w:tcPr>
            <w:tcW w:w="2245" w:type="dxa"/>
            <w:gridSpan w:val="2"/>
            <w:tcBorders>
              <w:top w:val="single" w:sz="12" w:space="0" w:color="auto"/>
            </w:tcBorders>
            <w:shd w:val="clear" w:color="auto" w:fill="F7CAAC"/>
          </w:tcPr>
          <w:p w:rsidR="00404926" w:rsidRDefault="00404926" w:rsidP="00E9334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04926" w:rsidRDefault="00404926" w:rsidP="00E9334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04926" w:rsidRDefault="00404926" w:rsidP="00E93342">
            <w:pPr>
              <w:jc w:val="both"/>
              <w:rPr>
                <w:b/>
              </w:rPr>
            </w:pPr>
            <w:r>
              <w:rPr>
                <w:b/>
              </w:rPr>
              <w:t>Ohlasy publikací</w:t>
            </w:r>
          </w:p>
        </w:tc>
      </w:tr>
      <w:tr w:rsidR="00404926" w:rsidTr="00E93342">
        <w:trPr>
          <w:cantSplit/>
        </w:trPr>
        <w:tc>
          <w:tcPr>
            <w:tcW w:w="3347" w:type="dxa"/>
            <w:gridSpan w:val="2"/>
          </w:tcPr>
          <w:p w:rsidR="00404926" w:rsidRDefault="00404926" w:rsidP="00E93342">
            <w:pPr>
              <w:jc w:val="both"/>
            </w:pPr>
          </w:p>
        </w:tc>
        <w:tc>
          <w:tcPr>
            <w:tcW w:w="2245" w:type="dxa"/>
            <w:gridSpan w:val="2"/>
          </w:tcPr>
          <w:p w:rsidR="00404926" w:rsidRDefault="00404926" w:rsidP="00E93342">
            <w:pPr>
              <w:jc w:val="both"/>
            </w:pPr>
          </w:p>
        </w:tc>
        <w:tc>
          <w:tcPr>
            <w:tcW w:w="2248" w:type="dxa"/>
            <w:gridSpan w:val="4"/>
            <w:tcBorders>
              <w:right w:val="single" w:sz="12" w:space="0" w:color="auto"/>
            </w:tcBorders>
          </w:tcPr>
          <w:p w:rsidR="00404926" w:rsidRDefault="00404926" w:rsidP="00E93342">
            <w:pPr>
              <w:jc w:val="both"/>
            </w:pPr>
          </w:p>
        </w:tc>
        <w:tc>
          <w:tcPr>
            <w:tcW w:w="632" w:type="dxa"/>
            <w:tcBorders>
              <w:left w:val="single" w:sz="12" w:space="0" w:color="auto"/>
            </w:tcBorders>
            <w:shd w:val="clear" w:color="auto" w:fill="F7CAAC"/>
          </w:tcPr>
          <w:p w:rsidR="00404926" w:rsidRDefault="00404926" w:rsidP="00E93342">
            <w:pPr>
              <w:jc w:val="both"/>
            </w:pPr>
            <w:r>
              <w:rPr>
                <w:b/>
              </w:rPr>
              <w:t>WOS</w:t>
            </w:r>
          </w:p>
        </w:tc>
        <w:tc>
          <w:tcPr>
            <w:tcW w:w="693" w:type="dxa"/>
            <w:shd w:val="clear" w:color="auto" w:fill="F7CAAC"/>
          </w:tcPr>
          <w:p w:rsidR="00404926" w:rsidRDefault="00404926" w:rsidP="00E93342">
            <w:pPr>
              <w:jc w:val="both"/>
              <w:rPr>
                <w:sz w:val="18"/>
              </w:rPr>
            </w:pPr>
            <w:r>
              <w:rPr>
                <w:b/>
                <w:sz w:val="18"/>
              </w:rPr>
              <w:t>Scopus</w:t>
            </w:r>
          </w:p>
        </w:tc>
        <w:tc>
          <w:tcPr>
            <w:tcW w:w="694" w:type="dxa"/>
            <w:shd w:val="clear" w:color="auto" w:fill="F7CAAC"/>
          </w:tcPr>
          <w:p w:rsidR="00404926" w:rsidRDefault="00404926" w:rsidP="00E93342">
            <w:pPr>
              <w:jc w:val="both"/>
            </w:pPr>
            <w:r>
              <w:rPr>
                <w:b/>
                <w:sz w:val="18"/>
              </w:rPr>
              <w:t>ostatní</w:t>
            </w:r>
          </w:p>
        </w:tc>
      </w:tr>
      <w:tr w:rsidR="00404926" w:rsidTr="00E93342">
        <w:trPr>
          <w:cantSplit/>
          <w:trHeight w:val="70"/>
        </w:trPr>
        <w:tc>
          <w:tcPr>
            <w:tcW w:w="3347" w:type="dxa"/>
            <w:gridSpan w:val="2"/>
            <w:shd w:val="clear" w:color="auto" w:fill="F7CAAC"/>
          </w:tcPr>
          <w:p w:rsidR="00404926" w:rsidRDefault="00404926" w:rsidP="00E93342">
            <w:pPr>
              <w:jc w:val="both"/>
            </w:pPr>
            <w:r>
              <w:rPr>
                <w:b/>
              </w:rPr>
              <w:t>Obor jmenovacího řízení</w:t>
            </w:r>
          </w:p>
        </w:tc>
        <w:tc>
          <w:tcPr>
            <w:tcW w:w="2245" w:type="dxa"/>
            <w:gridSpan w:val="2"/>
            <w:shd w:val="clear" w:color="auto" w:fill="F7CAAC"/>
          </w:tcPr>
          <w:p w:rsidR="00404926" w:rsidRDefault="00404926" w:rsidP="00E93342">
            <w:pPr>
              <w:jc w:val="both"/>
            </w:pPr>
            <w:r>
              <w:rPr>
                <w:b/>
              </w:rPr>
              <w:t>Rok udělení hodnosti</w:t>
            </w:r>
          </w:p>
        </w:tc>
        <w:tc>
          <w:tcPr>
            <w:tcW w:w="2248" w:type="dxa"/>
            <w:gridSpan w:val="4"/>
            <w:tcBorders>
              <w:right w:val="single" w:sz="12" w:space="0" w:color="auto"/>
            </w:tcBorders>
            <w:shd w:val="clear" w:color="auto" w:fill="F7CAAC"/>
          </w:tcPr>
          <w:p w:rsidR="00404926" w:rsidRDefault="00404926" w:rsidP="00E93342">
            <w:pPr>
              <w:jc w:val="both"/>
            </w:pPr>
            <w:r>
              <w:rPr>
                <w:b/>
              </w:rPr>
              <w:t>Řízení konáno na VŠ</w:t>
            </w:r>
          </w:p>
        </w:tc>
        <w:tc>
          <w:tcPr>
            <w:tcW w:w="632" w:type="dxa"/>
            <w:vMerge w:val="restart"/>
            <w:tcBorders>
              <w:left w:val="single" w:sz="12" w:space="0" w:color="auto"/>
            </w:tcBorders>
          </w:tcPr>
          <w:p w:rsidR="00404926" w:rsidRDefault="00745EFB" w:rsidP="00CC15DE">
            <w:pPr>
              <w:jc w:val="both"/>
              <w:rPr>
                <w:b/>
              </w:rPr>
            </w:pPr>
            <w:r>
              <w:rPr>
                <w:b/>
              </w:rPr>
              <w:t>0</w:t>
            </w:r>
          </w:p>
        </w:tc>
        <w:tc>
          <w:tcPr>
            <w:tcW w:w="693" w:type="dxa"/>
            <w:vMerge w:val="restart"/>
          </w:tcPr>
          <w:p w:rsidR="00404926" w:rsidRDefault="00745EFB" w:rsidP="00CC15DE">
            <w:pPr>
              <w:jc w:val="both"/>
              <w:rPr>
                <w:b/>
              </w:rPr>
            </w:pPr>
            <w:r>
              <w:rPr>
                <w:b/>
              </w:rPr>
              <w:t>0</w:t>
            </w:r>
          </w:p>
        </w:tc>
        <w:tc>
          <w:tcPr>
            <w:tcW w:w="694" w:type="dxa"/>
            <w:vMerge w:val="restart"/>
          </w:tcPr>
          <w:p w:rsidR="00404926" w:rsidRDefault="00404926" w:rsidP="00E93342">
            <w:pPr>
              <w:jc w:val="both"/>
              <w:rPr>
                <w:b/>
              </w:rPr>
            </w:pPr>
            <w:r>
              <w:rPr>
                <w:b/>
              </w:rPr>
              <w:t>32</w:t>
            </w:r>
          </w:p>
        </w:tc>
      </w:tr>
      <w:tr w:rsidR="00404926" w:rsidTr="00E93342">
        <w:trPr>
          <w:trHeight w:val="205"/>
        </w:trPr>
        <w:tc>
          <w:tcPr>
            <w:tcW w:w="3347" w:type="dxa"/>
            <w:gridSpan w:val="2"/>
          </w:tcPr>
          <w:p w:rsidR="00404926" w:rsidRDefault="00404926" w:rsidP="00E93342">
            <w:pPr>
              <w:jc w:val="both"/>
            </w:pPr>
          </w:p>
        </w:tc>
        <w:tc>
          <w:tcPr>
            <w:tcW w:w="2245" w:type="dxa"/>
            <w:gridSpan w:val="2"/>
          </w:tcPr>
          <w:p w:rsidR="00404926" w:rsidRDefault="00404926" w:rsidP="00E93342">
            <w:pPr>
              <w:jc w:val="both"/>
            </w:pPr>
          </w:p>
        </w:tc>
        <w:tc>
          <w:tcPr>
            <w:tcW w:w="2248" w:type="dxa"/>
            <w:gridSpan w:val="4"/>
            <w:tcBorders>
              <w:right w:val="single" w:sz="12" w:space="0" w:color="auto"/>
            </w:tcBorders>
          </w:tcPr>
          <w:p w:rsidR="00404926" w:rsidRDefault="00404926" w:rsidP="00E93342">
            <w:pPr>
              <w:jc w:val="both"/>
            </w:pPr>
          </w:p>
        </w:tc>
        <w:tc>
          <w:tcPr>
            <w:tcW w:w="632" w:type="dxa"/>
            <w:vMerge/>
            <w:tcBorders>
              <w:left w:val="single" w:sz="12" w:space="0" w:color="auto"/>
            </w:tcBorders>
            <w:vAlign w:val="center"/>
          </w:tcPr>
          <w:p w:rsidR="00404926" w:rsidRDefault="00404926" w:rsidP="00E93342">
            <w:pPr>
              <w:rPr>
                <w:b/>
              </w:rPr>
            </w:pPr>
          </w:p>
        </w:tc>
        <w:tc>
          <w:tcPr>
            <w:tcW w:w="693" w:type="dxa"/>
            <w:vMerge/>
            <w:vAlign w:val="center"/>
          </w:tcPr>
          <w:p w:rsidR="00404926" w:rsidRDefault="00404926" w:rsidP="00E93342">
            <w:pPr>
              <w:rPr>
                <w:b/>
              </w:rPr>
            </w:pPr>
          </w:p>
        </w:tc>
        <w:tc>
          <w:tcPr>
            <w:tcW w:w="694" w:type="dxa"/>
            <w:vMerge/>
            <w:vAlign w:val="center"/>
          </w:tcPr>
          <w:p w:rsidR="00404926" w:rsidRDefault="00404926" w:rsidP="00E93342">
            <w:pPr>
              <w:rPr>
                <w:b/>
              </w:rPr>
            </w:pPr>
          </w:p>
        </w:tc>
      </w:tr>
      <w:tr w:rsidR="00404926" w:rsidTr="00E93342">
        <w:tc>
          <w:tcPr>
            <w:tcW w:w="9859" w:type="dxa"/>
            <w:gridSpan w:val="11"/>
            <w:shd w:val="clear" w:color="auto" w:fill="F7CAAC"/>
          </w:tcPr>
          <w:p w:rsidR="00404926" w:rsidRDefault="00404926" w:rsidP="00E93342">
            <w:pPr>
              <w:jc w:val="both"/>
              <w:rPr>
                <w:b/>
              </w:rPr>
            </w:pPr>
            <w:r>
              <w:rPr>
                <w:b/>
              </w:rPr>
              <w:t xml:space="preserve">Přehled o nejvýznamnější publikační a další tvůrčí činnosti nebo další profesní činnosti u odborníků z praxe vztahující se k zabezpečovaným předmětům </w:t>
            </w:r>
          </w:p>
        </w:tc>
      </w:tr>
      <w:tr w:rsidR="00404926" w:rsidTr="00E93342">
        <w:trPr>
          <w:trHeight w:val="2347"/>
        </w:trPr>
        <w:tc>
          <w:tcPr>
            <w:tcW w:w="9859" w:type="dxa"/>
            <w:gridSpan w:val="11"/>
          </w:tcPr>
          <w:p w:rsidR="00404926" w:rsidRDefault="00404926" w:rsidP="00404926">
            <w:pPr>
              <w:jc w:val="both"/>
            </w:pPr>
            <w:r w:rsidRPr="00C81CF3">
              <w:t>PORVAZNÍK, J</w:t>
            </w:r>
            <w:r>
              <w:t>.</w:t>
            </w:r>
            <w:r w:rsidRPr="00C81CF3">
              <w:t>, LJUDVIGOVÁ, I</w:t>
            </w:r>
            <w:r>
              <w:t>.</w:t>
            </w:r>
            <w:r w:rsidRPr="00C81CF3">
              <w:t xml:space="preserve">, VYDROVÁ, J. The importance of holistic managerial competence and social maturity in human crisis. </w:t>
            </w:r>
            <w:r w:rsidRPr="00C81CF3">
              <w:rPr>
                <w:i/>
              </w:rPr>
              <w:t>Polish Journal of Management Studies</w:t>
            </w:r>
            <w:r w:rsidRPr="00C81CF3">
              <w:t>, 2017, roč. 15, č. 1, s. 163-173. ISSN 2081-7452</w:t>
            </w:r>
            <w:r>
              <w:t xml:space="preserve"> (35%)</w:t>
            </w:r>
            <w:r w:rsidRPr="00C81CF3">
              <w:t>.</w:t>
            </w:r>
          </w:p>
          <w:p w:rsidR="00404926" w:rsidRDefault="00404926" w:rsidP="00404926">
            <w:pPr>
              <w:jc w:val="both"/>
            </w:pPr>
            <w:r w:rsidRPr="0078708E">
              <w:t>PORVAZNÍK, J</w:t>
            </w:r>
            <w:r>
              <w:t>., VYDROVÁ, J., LJUDVIGOVÁ, I</w:t>
            </w:r>
            <w:r w:rsidRPr="0078708E">
              <w:t xml:space="preserve">. </w:t>
            </w:r>
            <w:r w:rsidRPr="00E720D9">
              <w:rPr>
                <w:i/>
              </w:rPr>
              <w:t>Celostní management.</w:t>
            </w:r>
            <w:r w:rsidRPr="0078708E">
              <w:t xml:space="preserve"> </w:t>
            </w:r>
            <w:r>
              <w:t>6</w:t>
            </w:r>
            <w:r w:rsidRPr="0078708E">
              <w:t>. p</w:t>
            </w:r>
            <w:r>
              <w:t>ře</w:t>
            </w:r>
            <w:r w:rsidRPr="0078708E">
              <w:t>pracované a dopl. vyd. Bratislava: IRIS, 201</w:t>
            </w:r>
            <w:r>
              <w:t>6</w:t>
            </w:r>
            <w:r w:rsidRPr="0078708E">
              <w:t>, 362 s. ISBN 978-80-8153-0</w:t>
            </w:r>
            <w:r>
              <w:t>62</w:t>
            </w:r>
            <w:r w:rsidRPr="0078708E">
              <w:t>-</w:t>
            </w:r>
            <w:r>
              <w:t>3 (30%)</w:t>
            </w:r>
            <w:r w:rsidRPr="0078708E">
              <w:t>.</w:t>
            </w:r>
          </w:p>
          <w:p w:rsidR="00404926" w:rsidRDefault="00404926" w:rsidP="00404926">
            <w:pPr>
              <w:jc w:val="both"/>
            </w:pPr>
            <w:r w:rsidRPr="00C81CF3">
              <w:t>BEJTKOVSKÝ, J</w:t>
            </w:r>
            <w:r>
              <w:t>.</w:t>
            </w:r>
            <w:r w:rsidRPr="00C81CF3">
              <w:t xml:space="preserve">, VYDROVÁ, J. Competitiveness of banking institutions in the context of human resource management and the concept of Corporate Social Responsibility. In </w:t>
            </w:r>
            <w:r w:rsidRPr="00C81CF3">
              <w:rPr>
                <w:i/>
              </w:rPr>
              <w:t>Proceedings of the 7th International Scientific Conference Finance and the Performance of Firms in Science, Education and Practice</w:t>
            </w:r>
            <w:r w:rsidRPr="00C81CF3">
              <w:t>. Zlín: Fakulta managementu a ekonomiky, UTB ve Zlíně, 2015, s. 97-109. ISBN 978-80-7454-482-8</w:t>
            </w:r>
            <w:r>
              <w:t xml:space="preserve"> (50%)</w:t>
            </w:r>
            <w:r w:rsidRPr="00C81CF3">
              <w:t>.</w:t>
            </w:r>
          </w:p>
          <w:p w:rsidR="00745EFB" w:rsidRDefault="00745EFB" w:rsidP="00745EFB">
            <w:pPr>
              <w:jc w:val="both"/>
              <w:rPr>
                <w:szCs w:val="22"/>
              </w:rPr>
            </w:pPr>
            <w:r w:rsidRPr="00E66B0B">
              <w:rPr>
                <w:i/>
              </w:rPr>
              <w:t>Přehled projektové činnosti</w:t>
            </w:r>
            <w:r>
              <w:rPr>
                <w:i/>
              </w:rPr>
              <w:t>:</w:t>
            </w:r>
          </w:p>
          <w:p w:rsidR="0088479F" w:rsidRDefault="0088479F" w:rsidP="00404926">
            <w:pPr>
              <w:jc w:val="both"/>
            </w:pPr>
            <w:r w:rsidRPr="002D3B7D">
              <w:rPr>
                <w:szCs w:val="22"/>
              </w:rPr>
              <w:t xml:space="preserve">GA ČR 406/08/0459 </w:t>
            </w:r>
            <w:r w:rsidRPr="002D3B7D">
              <w:t>Rozvoj tacitních znalostí manažerů 2008-2010 (člen řešitelského týmu).</w:t>
            </w:r>
          </w:p>
          <w:p w:rsidR="00745EFB" w:rsidRPr="00C81CF3" w:rsidRDefault="00745EFB" w:rsidP="00404926">
            <w:pPr>
              <w:jc w:val="both"/>
            </w:pPr>
          </w:p>
        </w:tc>
      </w:tr>
      <w:tr w:rsidR="00404926" w:rsidTr="00E93342">
        <w:trPr>
          <w:trHeight w:val="218"/>
        </w:trPr>
        <w:tc>
          <w:tcPr>
            <w:tcW w:w="9859" w:type="dxa"/>
            <w:gridSpan w:val="11"/>
            <w:shd w:val="clear" w:color="auto" w:fill="F7CAAC"/>
          </w:tcPr>
          <w:p w:rsidR="00404926" w:rsidRDefault="00404926" w:rsidP="00E93342">
            <w:pPr>
              <w:rPr>
                <w:b/>
              </w:rPr>
            </w:pPr>
            <w:r>
              <w:rPr>
                <w:b/>
              </w:rPr>
              <w:t>Působení v zahraničí</w:t>
            </w:r>
          </w:p>
        </w:tc>
      </w:tr>
      <w:tr w:rsidR="00404926" w:rsidTr="00E93342">
        <w:trPr>
          <w:trHeight w:val="328"/>
        </w:trPr>
        <w:tc>
          <w:tcPr>
            <w:tcW w:w="9859" w:type="dxa"/>
            <w:gridSpan w:val="11"/>
          </w:tcPr>
          <w:p w:rsidR="00404926" w:rsidRDefault="00404926" w:rsidP="00E93342">
            <w:pPr>
              <w:rPr>
                <w:b/>
              </w:rPr>
            </w:pPr>
          </w:p>
        </w:tc>
      </w:tr>
      <w:tr w:rsidR="00404926" w:rsidTr="00404926">
        <w:trPr>
          <w:cantSplit/>
          <w:trHeight w:val="200"/>
        </w:trPr>
        <w:tc>
          <w:tcPr>
            <w:tcW w:w="2518" w:type="dxa"/>
            <w:shd w:val="clear" w:color="auto" w:fill="F7CAAC"/>
          </w:tcPr>
          <w:p w:rsidR="00404926" w:rsidRDefault="00404926" w:rsidP="00E93342">
            <w:pPr>
              <w:jc w:val="both"/>
              <w:rPr>
                <w:b/>
              </w:rPr>
            </w:pPr>
            <w:r>
              <w:rPr>
                <w:b/>
              </w:rPr>
              <w:t xml:space="preserve">Podpis </w:t>
            </w:r>
          </w:p>
        </w:tc>
        <w:tc>
          <w:tcPr>
            <w:tcW w:w="4536" w:type="dxa"/>
            <w:gridSpan w:val="5"/>
          </w:tcPr>
          <w:p w:rsidR="00404926" w:rsidRDefault="00404926" w:rsidP="00E93342">
            <w:pPr>
              <w:jc w:val="both"/>
            </w:pPr>
          </w:p>
        </w:tc>
        <w:tc>
          <w:tcPr>
            <w:tcW w:w="786" w:type="dxa"/>
            <w:gridSpan w:val="2"/>
            <w:shd w:val="clear" w:color="auto" w:fill="F7CAAC"/>
          </w:tcPr>
          <w:p w:rsidR="00404926" w:rsidRDefault="00404926" w:rsidP="00E93342">
            <w:pPr>
              <w:jc w:val="both"/>
            </w:pPr>
            <w:r>
              <w:rPr>
                <w:b/>
              </w:rPr>
              <w:t>datum</w:t>
            </w:r>
          </w:p>
        </w:tc>
        <w:tc>
          <w:tcPr>
            <w:tcW w:w="2019" w:type="dxa"/>
            <w:gridSpan w:val="3"/>
          </w:tcPr>
          <w:p w:rsidR="00404926" w:rsidRDefault="00404926" w:rsidP="00E93342">
            <w:pPr>
              <w:jc w:val="both"/>
            </w:pPr>
          </w:p>
        </w:tc>
      </w:tr>
    </w:tbl>
    <w:p w:rsidR="00306501" w:rsidRDefault="00306501"/>
    <w:p w:rsidR="00745EFB" w:rsidRDefault="00745EFB">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E63AB0" w:rsidTr="00E63AB0">
        <w:tc>
          <w:tcPr>
            <w:tcW w:w="9900" w:type="dxa"/>
            <w:gridSpan w:val="4"/>
            <w:tcBorders>
              <w:bottom w:val="double" w:sz="4" w:space="0" w:color="auto"/>
            </w:tcBorders>
            <w:shd w:val="clear" w:color="auto" w:fill="BDD6EE"/>
          </w:tcPr>
          <w:p w:rsidR="00E63AB0" w:rsidRDefault="00E63AB0" w:rsidP="00E63AB0">
            <w:pPr>
              <w:jc w:val="both"/>
              <w:rPr>
                <w:b/>
                <w:sz w:val="28"/>
              </w:rPr>
            </w:pPr>
            <w:r>
              <w:rPr>
                <w:b/>
                <w:sz w:val="28"/>
              </w:rPr>
              <w:lastRenderedPageBreak/>
              <w:t>C-II – Související tvůrčí, resp. vědecká a umělecká činnost</w:t>
            </w:r>
          </w:p>
        </w:tc>
      </w:tr>
      <w:tr w:rsidR="00E63AB0" w:rsidTr="00E63AB0">
        <w:trPr>
          <w:trHeight w:val="318"/>
        </w:trPr>
        <w:tc>
          <w:tcPr>
            <w:tcW w:w="9900" w:type="dxa"/>
            <w:gridSpan w:val="4"/>
            <w:shd w:val="clear" w:color="auto" w:fill="F7CAAC"/>
          </w:tcPr>
          <w:p w:rsidR="00E63AB0" w:rsidRDefault="00E63AB0" w:rsidP="00E63AB0">
            <w:pPr>
              <w:rPr>
                <w:b/>
              </w:rPr>
            </w:pPr>
            <w:r>
              <w:rPr>
                <w:b/>
              </w:rPr>
              <w:t xml:space="preserve">Přehled řešených grantů a projektů u akademicky zaměřeného bakalářského studijního programu a u magisterského a doktorského studijního programu  </w:t>
            </w:r>
          </w:p>
        </w:tc>
      </w:tr>
      <w:tr w:rsidR="00E63AB0" w:rsidTr="00E63AB0">
        <w:trPr>
          <w:cantSplit/>
        </w:trPr>
        <w:tc>
          <w:tcPr>
            <w:tcW w:w="2233" w:type="dxa"/>
            <w:shd w:val="clear" w:color="auto" w:fill="F7CAAC"/>
          </w:tcPr>
          <w:p w:rsidR="00E63AB0" w:rsidRDefault="00E63AB0" w:rsidP="00E63AB0">
            <w:pPr>
              <w:jc w:val="both"/>
              <w:rPr>
                <w:b/>
              </w:rPr>
            </w:pPr>
            <w:r>
              <w:rPr>
                <w:b/>
              </w:rPr>
              <w:t>Řešitel/spoluřešitel</w:t>
            </w:r>
          </w:p>
        </w:tc>
        <w:tc>
          <w:tcPr>
            <w:tcW w:w="5524" w:type="dxa"/>
            <w:shd w:val="clear" w:color="auto" w:fill="F7CAAC"/>
          </w:tcPr>
          <w:p w:rsidR="00E63AB0" w:rsidRDefault="00E63AB0" w:rsidP="00E63AB0">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E63AB0" w:rsidRDefault="00E63AB0" w:rsidP="00E63AB0">
            <w:pPr>
              <w:jc w:val="center"/>
              <w:rPr>
                <w:b/>
                <w:sz w:val="24"/>
              </w:rPr>
            </w:pPr>
            <w:r>
              <w:rPr>
                <w:b/>
              </w:rPr>
              <w:t>Zdroj</w:t>
            </w:r>
          </w:p>
        </w:tc>
        <w:tc>
          <w:tcPr>
            <w:tcW w:w="1383" w:type="dxa"/>
            <w:shd w:val="clear" w:color="auto" w:fill="F7CAAC"/>
          </w:tcPr>
          <w:p w:rsidR="00E63AB0" w:rsidRDefault="00E63AB0" w:rsidP="00E63AB0">
            <w:pPr>
              <w:jc w:val="center"/>
              <w:rPr>
                <w:b/>
                <w:sz w:val="24"/>
              </w:rPr>
            </w:pPr>
            <w:r>
              <w:rPr>
                <w:b/>
              </w:rPr>
              <w:t>Období</w:t>
            </w:r>
          </w:p>
          <w:p w:rsidR="00E63AB0" w:rsidRDefault="00E63AB0" w:rsidP="00E63AB0">
            <w:pPr>
              <w:jc w:val="center"/>
              <w:rPr>
                <w:b/>
                <w:sz w:val="24"/>
              </w:rPr>
            </w:pPr>
          </w:p>
        </w:tc>
      </w:tr>
      <w:tr w:rsidR="00E63AB0" w:rsidTr="00E63AB0">
        <w:tc>
          <w:tcPr>
            <w:tcW w:w="2233" w:type="dxa"/>
          </w:tcPr>
          <w:p w:rsidR="00E63AB0" w:rsidRPr="001C2C20" w:rsidRDefault="00E63AB0" w:rsidP="00E63AB0">
            <w:r w:rsidRPr="001C2C20">
              <w:t>doc. Ing. Zuzana Dohnalová, Ph.D.</w:t>
            </w:r>
          </w:p>
        </w:tc>
        <w:tc>
          <w:tcPr>
            <w:tcW w:w="5524" w:type="dxa"/>
          </w:tcPr>
          <w:p w:rsidR="00E63AB0" w:rsidRPr="001C2C20" w:rsidRDefault="00E63AB0" w:rsidP="00E87535">
            <w:r w:rsidRPr="001C2C20">
              <w:t>Výzkum vývoje profesní orientace studentů středních škol s ohledem na parametrizaci jejich dalšího studia a trh práce</w:t>
            </w:r>
            <w:r>
              <w:t xml:space="preserve"> (TD020291)</w:t>
            </w:r>
          </w:p>
        </w:tc>
        <w:tc>
          <w:tcPr>
            <w:tcW w:w="760" w:type="dxa"/>
          </w:tcPr>
          <w:p w:rsidR="00E63AB0" w:rsidRPr="001C2C20" w:rsidRDefault="00E63AB0" w:rsidP="00E63AB0">
            <w:pPr>
              <w:jc w:val="center"/>
            </w:pPr>
            <w:r w:rsidRPr="001C2C20">
              <w:t>B</w:t>
            </w:r>
          </w:p>
        </w:tc>
        <w:tc>
          <w:tcPr>
            <w:tcW w:w="1383" w:type="dxa"/>
          </w:tcPr>
          <w:p w:rsidR="00E63AB0" w:rsidRPr="001C2C20" w:rsidRDefault="00E63AB0" w:rsidP="00E63AB0">
            <w:pPr>
              <w:jc w:val="center"/>
            </w:pPr>
            <w:r w:rsidRPr="001C2C20">
              <w:t>2014-2015</w:t>
            </w:r>
          </w:p>
        </w:tc>
      </w:tr>
      <w:tr w:rsidR="00E63AB0" w:rsidTr="00E63AB0">
        <w:tc>
          <w:tcPr>
            <w:tcW w:w="2233" w:type="dxa"/>
          </w:tcPr>
          <w:p w:rsidR="00E63AB0" w:rsidRPr="00547243" w:rsidRDefault="00E63AB0" w:rsidP="00E63AB0">
            <w:r w:rsidRPr="00547243">
              <w:t>doc. Ing. Boris Popesko, Ph.D.</w:t>
            </w:r>
          </w:p>
        </w:tc>
        <w:tc>
          <w:tcPr>
            <w:tcW w:w="5524" w:type="dxa"/>
          </w:tcPr>
          <w:p w:rsidR="00E63AB0" w:rsidRPr="001C2C20" w:rsidRDefault="00E63AB0" w:rsidP="00E63AB0">
            <w:r w:rsidRPr="001C2C20">
              <w:rPr>
                <w:bCs/>
              </w:rPr>
              <w:t>Determinanty struktury systémů rozpočetnictví a měření výkonnosti a jejich vliv na chování a výkonnost organizace</w:t>
            </w:r>
            <w:r>
              <w:rPr>
                <w:bCs/>
              </w:rPr>
              <w:t xml:space="preserve"> (</w:t>
            </w:r>
            <w:r w:rsidRPr="008868D5">
              <w:t>17-13518S</w:t>
            </w:r>
            <w:r>
              <w:t>)</w:t>
            </w:r>
          </w:p>
        </w:tc>
        <w:tc>
          <w:tcPr>
            <w:tcW w:w="760" w:type="dxa"/>
          </w:tcPr>
          <w:p w:rsidR="00E63AB0" w:rsidRPr="00547243" w:rsidRDefault="00E63AB0" w:rsidP="00E63AB0">
            <w:pPr>
              <w:jc w:val="center"/>
            </w:pPr>
            <w:r w:rsidRPr="00547243">
              <w:t>B</w:t>
            </w:r>
          </w:p>
        </w:tc>
        <w:tc>
          <w:tcPr>
            <w:tcW w:w="1383" w:type="dxa"/>
          </w:tcPr>
          <w:p w:rsidR="00E63AB0" w:rsidRPr="00547243" w:rsidRDefault="00E63AB0" w:rsidP="00E63AB0">
            <w:pPr>
              <w:jc w:val="center"/>
            </w:pPr>
            <w:r w:rsidRPr="00547243">
              <w:t>2017-2019</w:t>
            </w:r>
          </w:p>
        </w:tc>
      </w:tr>
      <w:tr w:rsidR="00E63AB0" w:rsidTr="00E63AB0">
        <w:tc>
          <w:tcPr>
            <w:tcW w:w="2233" w:type="dxa"/>
          </w:tcPr>
          <w:p w:rsidR="00E63AB0" w:rsidRPr="00547243" w:rsidRDefault="00E63AB0" w:rsidP="00E63AB0">
            <w:r w:rsidRPr="00547243">
              <w:t>prof. Dr. Ing. Drahomíra Pavelková</w:t>
            </w:r>
          </w:p>
        </w:tc>
        <w:tc>
          <w:tcPr>
            <w:tcW w:w="5524" w:type="dxa"/>
          </w:tcPr>
          <w:p w:rsidR="00E63AB0" w:rsidRPr="001C2C20" w:rsidRDefault="00E63AB0" w:rsidP="00E63AB0">
            <w:r w:rsidRPr="001C2C20">
              <w:rPr>
                <w:bCs/>
              </w:rPr>
              <w:t>Metodika tvorby modelu predikce sektorové a podnikové výkonnosti v makroekonomických souvislostech</w:t>
            </w:r>
            <w:r>
              <w:rPr>
                <w:bCs/>
              </w:rPr>
              <w:t xml:space="preserve"> (</w:t>
            </w:r>
            <w:r w:rsidRPr="00AC17DB">
              <w:t>16-25536S</w:t>
            </w:r>
            <w:r>
              <w:t>)</w:t>
            </w:r>
          </w:p>
        </w:tc>
        <w:tc>
          <w:tcPr>
            <w:tcW w:w="760" w:type="dxa"/>
          </w:tcPr>
          <w:p w:rsidR="00E63AB0" w:rsidRPr="00547243" w:rsidRDefault="00E63AB0" w:rsidP="00E63AB0">
            <w:pPr>
              <w:jc w:val="center"/>
            </w:pPr>
            <w:r w:rsidRPr="00547243">
              <w:t>B</w:t>
            </w:r>
          </w:p>
        </w:tc>
        <w:tc>
          <w:tcPr>
            <w:tcW w:w="1383" w:type="dxa"/>
          </w:tcPr>
          <w:p w:rsidR="00E63AB0" w:rsidRPr="00547243" w:rsidRDefault="00E63AB0" w:rsidP="00E63AB0">
            <w:pPr>
              <w:jc w:val="center"/>
            </w:pPr>
            <w:r w:rsidRPr="00547243">
              <w:t>2016-2018</w:t>
            </w:r>
          </w:p>
        </w:tc>
      </w:tr>
      <w:tr w:rsidR="00E63AB0" w:rsidTr="00E63AB0">
        <w:tc>
          <w:tcPr>
            <w:tcW w:w="2233" w:type="dxa"/>
          </w:tcPr>
          <w:p w:rsidR="00E63AB0" w:rsidRPr="00547243" w:rsidRDefault="00E63AB0" w:rsidP="00E63AB0">
            <w:r>
              <w:t>Ing. Jana Matošková, Ph.D.</w:t>
            </w:r>
          </w:p>
        </w:tc>
        <w:tc>
          <w:tcPr>
            <w:tcW w:w="5524" w:type="dxa"/>
          </w:tcPr>
          <w:p w:rsidR="00E63AB0" w:rsidRPr="001C2C20" w:rsidRDefault="00E63AB0" w:rsidP="00E63AB0">
            <w:r w:rsidRPr="001C2C20">
              <w:t>Vytvoření českého nástroje pro měření akademických tacitních znalostí</w:t>
            </w:r>
            <w:r>
              <w:t xml:space="preserve"> (P407/12/0821)</w:t>
            </w:r>
          </w:p>
        </w:tc>
        <w:tc>
          <w:tcPr>
            <w:tcW w:w="760" w:type="dxa"/>
          </w:tcPr>
          <w:p w:rsidR="00E63AB0" w:rsidRPr="00547243" w:rsidRDefault="00E63AB0" w:rsidP="00E63AB0">
            <w:pPr>
              <w:jc w:val="center"/>
            </w:pPr>
            <w:r>
              <w:t>B</w:t>
            </w:r>
          </w:p>
        </w:tc>
        <w:tc>
          <w:tcPr>
            <w:tcW w:w="1383" w:type="dxa"/>
          </w:tcPr>
          <w:p w:rsidR="00E63AB0" w:rsidRPr="00547243" w:rsidRDefault="00E63AB0" w:rsidP="00E63AB0">
            <w:pPr>
              <w:jc w:val="center"/>
            </w:pPr>
            <w:r>
              <w:t>2012-2014</w:t>
            </w:r>
          </w:p>
        </w:tc>
      </w:tr>
      <w:tr w:rsidR="00E63AB0" w:rsidTr="00E63AB0">
        <w:tc>
          <w:tcPr>
            <w:tcW w:w="2233" w:type="dxa"/>
          </w:tcPr>
          <w:p w:rsidR="00E63AB0" w:rsidRPr="001C2C20" w:rsidRDefault="00E63AB0" w:rsidP="00E63AB0">
            <w:r>
              <w:t xml:space="preserve">doc. Ing. </w:t>
            </w:r>
            <w:smartTag w:uri="urn:schemas-microsoft-com:office:smarttags" w:element="PersonName">
              <w:smartTagPr>
                <w:attr w:name="ProductID" w:val="Boris Popesko"/>
              </w:smartTagPr>
              <w:r>
                <w:t>Boris Popesko</w:t>
              </w:r>
            </w:smartTag>
            <w:r>
              <w:t>, Ph.D.</w:t>
            </w:r>
          </w:p>
        </w:tc>
        <w:tc>
          <w:tcPr>
            <w:tcW w:w="5524" w:type="dxa"/>
          </w:tcPr>
          <w:p w:rsidR="00E63AB0" w:rsidRPr="001C2C20" w:rsidRDefault="00E63AB0" w:rsidP="00E63AB0">
            <w:r w:rsidRPr="001C2C20">
              <w:t>Aplikace moderních kalkulačních metod pro účely optimalizace nákladů ve zdravotnictví</w:t>
            </w:r>
            <w:r>
              <w:t xml:space="preserve"> (NT 12235)</w:t>
            </w:r>
          </w:p>
        </w:tc>
        <w:tc>
          <w:tcPr>
            <w:tcW w:w="760" w:type="dxa"/>
          </w:tcPr>
          <w:p w:rsidR="00E63AB0" w:rsidRPr="001C2C20" w:rsidRDefault="00E63AB0" w:rsidP="00E63AB0">
            <w:pPr>
              <w:jc w:val="center"/>
            </w:pPr>
            <w:r>
              <w:t>C</w:t>
            </w:r>
          </w:p>
        </w:tc>
        <w:tc>
          <w:tcPr>
            <w:tcW w:w="1383" w:type="dxa"/>
          </w:tcPr>
          <w:p w:rsidR="00E63AB0" w:rsidRPr="001C2C20" w:rsidRDefault="00E63AB0" w:rsidP="00E63AB0">
            <w:pPr>
              <w:jc w:val="center"/>
            </w:pPr>
            <w:r>
              <w:t>2011-2013</w:t>
            </w: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760" w:type="dxa"/>
          </w:tcPr>
          <w:p w:rsidR="00E63AB0" w:rsidRDefault="00E63AB0" w:rsidP="00E63AB0">
            <w:pPr>
              <w:jc w:val="center"/>
              <w:rPr>
                <w:sz w:val="24"/>
              </w:rPr>
            </w:pPr>
          </w:p>
        </w:tc>
        <w:tc>
          <w:tcPr>
            <w:tcW w:w="1383" w:type="dxa"/>
          </w:tcPr>
          <w:p w:rsidR="00E63AB0" w:rsidRDefault="00E63AB0" w:rsidP="00E63AB0">
            <w:pPr>
              <w:jc w:val="center"/>
              <w:rPr>
                <w:sz w:val="24"/>
              </w:rPr>
            </w:pP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760" w:type="dxa"/>
          </w:tcPr>
          <w:p w:rsidR="00E63AB0" w:rsidRDefault="00E63AB0" w:rsidP="00E63AB0">
            <w:pPr>
              <w:jc w:val="center"/>
              <w:rPr>
                <w:sz w:val="24"/>
              </w:rPr>
            </w:pPr>
          </w:p>
        </w:tc>
        <w:tc>
          <w:tcPr>
            <w:tcW w:w="1383" w:type="dxa"/>
          </w:tcPr>
          <w:p w:rsidR="00E63AB0" w:rsidRDefault="00E63AB0" w:rsidP="00E63AB0">
            <w:pPr>
              <w:jc w:val="center"/>
              <w:rPr>
                <w:sz w:val="24"/>
              </w:rPr>
            </w:pPr>
          </w:p>
        </w:tc>
      </w:tr>
      <w:tr w:rsidR="00E63AB0" w:rsidTr="00E63AB0">
        <w:trPr>
          <w:trHeight w:val="318"/>
        </w:trPr>
        <w:tc>
          <w:tcPr>
            <w:tcW w:w="9900" w:type="dxa"/>
            <w:gridSpan w:val="4"/>
            <w:shd w:val="clear" w:color="auto" w:fill="F7CAAC"/>
          </w:tcPr>
          <w:p w:rsidR="00E63AB0" w:rsidRDefault="00E63AB0" w:rsidP="00E63AB0">
            <w:pPr>
              <w:rPr>
                <w:b/>
              </w:rPr>
            </w:pPr>
            <w:r>
              <w:rPr>
                <w:b/>
              </w:rPr>
              <w:t>Přehled řešených projektů a dalších aktivit v rámci spolupráce s praxí u profesně zaměřeného bakalářského a magisterského studijního programu</w:t>
            </w:r>
          </w:p>
        </w:tc>
      </w:tr>
      <w:tr w:rsidR="00E63AB0" w:rsidTr="00E63AB0">
        <w:trPr>
          <w:cantSplit/>
          <w:trHeight w:val="283"/>
        </w:trPr>
        <w:tc>
          <w:tcPr>
            <w:tcW w:w="2233" w:type="dxa"/>
            <w:shd w:val="clear" w:color="auto" w:fill="F7CAAC"/>
          </w:tcPr>
          <w:p w:rsidR="00E63AB0" w:rsidRDefault="00E63AB0" w:rsidP="00E63AB0">
            <w:pPr>
              <w:jc w:val="both"/>
              <w:rPr>
                <w:b/>
              </w:rPr>
            </w:pPr>
            <w:r>
              <w:rPr>
                <w:b/>
              </w:rPr>
              <w:t>Pracoviště praxe</w:t>
            </w:r>
          </w:p>
        </w:tc>
        <w:tc>
          <w:tcPr>
            <w:tcW w:w="5524" w:type="dxa"/>
            <w:shd w:val="clear" w:color="auto" w:fill="F7CAAC"/>
          </w:tcPr>
          <w:p w:rsidR="00E63AB0" w:rsidRDefault="00E63AB0" w:rsidP="00E63AB0">
            <w:pPr>
              <w:jc w:val="both"/>
              <w:rPr>
                <w:b/>
              </w:rPr>
            </w:pPr>
            <w:r>
              <w:rPr>
                <w:b/>
              </w:rPr>
              <w:t xml:space="preserve">Název či popis projektu uskutečňovaného ve spolupráci s praxí </w:t>
            </w:r>
          </w:p>
        </w:tc>
        <w:tc>
          <w:tcPr>
            <w:tcW w:w="2143" w:type="dxa"/>
            <w:gridSpan w:val="2"/>
            <w:shd w:val="clear" w:color="auto" w:fill="F7CAAC"/>
          </w:tcPr>
          <w:p w:rsidR="00E63AB0" w:rsidRDefault="00E63AB0" w:rsidP="00E63AB0">
            <w:pPr>
              <w:jc w:val="center"/>
              <w:rPr>
                <w:b/>
                <w:sz w:val="24"/>
              </w:rPr>
            </w:pPr>
            <w:r>
              <w:rPr>
                <w:b/>
              </w:rPr>
              <w:t>Období</w:t>
            </w: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2143" w:type="dxa"/>
            <w:gridSpan w:val="2"/>
          </w:tcPr>
          <w:p w:rsidR="00E63AB0" w:rsidRDefault="00E63AB0" w:rsidP="00E63AB0">
            <w:pPr>
              <w:jc w:val="center"/>
              <w:rPr>
                <w:sz w:val="24"/>
              </w:rPr>
            </w:pP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2143" w:type="dxa"/>
            <w:gridSpan w:val="2"/>
          </w:tcPr>
          <w:p w:rsidR="00E63AB0" w:rsidRDefault="00E63AB0" w:rsidP="00E63AB0">
            <w:pPr>
              <w:jc w:val="center"/>
              <w:rPr>
                <w:sz w:val="24"/>
              </w:rPr>
            </w:pP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2143" w:type="dxa"/>
            <w:gridSpan w:val="2"/>
          </w:tcPr>
          <w:p w:rsidR="00E63AB0" w:rsidRDefault="00E63AB0" w:rsidP="00E63AB0">
            <w:pPr>
              <w:jc w:val="center"/>
              <w:rPr>
                <w:sz w:val="24"/>
              </w:rPr>
            </w:pP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2143" w:type="dxa"/>
            <w:gridSpan w:val="2"/>
          </w:tcPr>
          <w:p w:rsidR="00E63AB0" w:rsidRDefault="00E63AB0" w:rsidP="00E63AB0">
            <w:pPr>
              <w:jc w:val="center"/>
              <w:rPr>
                <w:sz w:val="24"/>
              </w:rPr>
            </w:pP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2143" w:type="dxa"/>
            <w:gridSpan w:val="2"/>
          </w:tcPr>
          <w:p w:rsidR="00E63AB0" w:rsidRDefault="00E63AB0" w:rsidP="00E63AB0">
            <w:pPr>
              <w:jc w:val="center"/>
              <w:rPr>
                <w:sz w:val="24"/>
              </w:rPr>
            </w:pP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2143" w:type="dxa"/>
            <w:gridSpan w:val="2"/>
          </w:tcPr>
          <w:p w:rsidR="00E63AB0" w:rsidRDefault="00E63AB0" w:rsidP="00E63AB0">
            <w:pPr>
              <w:jc w:val="center"/>
              <w:rPr>
                <w:sz w:val="24"/>
              </w:rPr>
            </w:pP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2143" w:type="dxa"/>
            <w:gridSpan w:val="2"/>
          </w:tcPr>
          <w:p w:rsidR="00E63AB0" w:rsidRDefault="00E63AB0" w:rsidP="00E63AB0">
            <w:pPr>
              <w:jc w:val="center"/>
              <w:rPr>
                <w:sz w:val="24"/>
              </w:rPr>
            </w:pPr>
          </w:p>
        </w:tc>
      </w:tr>
      <w:tr w:rsidR="00E63AB0" w:rsidTr="00E63AB0">
        <w:tc>
          <w:tcPr>
            <w:tcW w:w="9900" w:type="dxa"/>
            <w:gridSpan w:val="4"/>
            <w:shd w:val="clear" w:color="auto" w:fill="F7CAAC"/>
          </w:tcPr>
          <w:p w:rsidR="00E63AB0" w:rsidRDefault="00E63AB0" w:rsidP="00E63AB0">
            <w:pPr>
              <w:rPr>
                <w:sz w:val="24"/>
              </w:rPr>
            </w:pPr>
            <w:r>
              <w:rPr>
                <w:b/>
              </w:rPr>
              <w:t>Odborné aktivity vztahující se k tvůrčí, resp. vědecké a umělecké činnosti vysoké školy, která souvisí se studijním programem</w:t>
            </w:r>
          </w:p>
        </w:tc>
      </w:tr>
      <w:tr w:rsidR="00D21FB7" w:rsidTr="00E63AB0">
        <w:trPr>
          <w:trHeight w:val="2422"/>
        </w:trPr>
        <w:tc>
          <w:tcPr>
            <w:tcW w:w="9900" w:type="dxa"/>
            <w:gridSpan w:val="4"/>
            <w:shd w:val="clear" w:color="auto" w:fill="FFFFFF"/>
          </w:tcPr>
          <w:p w:rsidR="00D21FB7" w:rsidRDefault="00D21FB7" w:rsidP="00D21FB7">
            <w:pPr>
              <w:jc w:val="both"/>
              <w:rPr>
                <w:rFonts w:ascii="Source Sans Pro" w:hAnsi="Source Sans Pro"/>
                <w:bCs/>
              </w:rPr>
            </w:pPr>
            <w:r w:rsidRPr="00A96AA3">
              <w:rPr>
                <w:b/>
              </w:rPr>
              <w:t>Mezinárodní konference Finance a výkonnost firem ve vědě, výuce a praxi</w:t>
            </w:r>
            <w:r>
              <w:t xml:space="preserve">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Pr>
                <w:rFonts w:ascii="Source Sans Pro" w:hAnsi="Source Sans Pro"/>
                <w:bCs/>
              </w:rPr>
              <w:t xml:space="preserve"> Sborníky příspěvků z konferencí ročníků 2011 - 2015 jsou uvedeny v databázi Conference Proceedings Citation Index na Web of Science</w:t>
            </w:r>
            <w:r>
              <w:t xml:space="preserve"> Webové stránky konference: </w:t>
            </w:r>
            <w:r>
              <w:rPr>
                <w:rFonts w:ascii="Source Sans Pro" w:hAnsi="Source Sans Pro"/>
                <w:bCs/>
              </w:rPr>
              <w:t xml:space="preserve"> </w:t>
            </w:r>
            <w:hyperlink r:id="rId58" w:history="1">
              <w:r w:rsidRPr="0069697C">
                <w:rPr>
                  <w:rStyle w:val="Hypertextovodkaz"/>
                  <w:rFonts w:ascii="Source Sans Pro" w:hAnsi="Source Sans Pro"/>
                  <w:bCs/>
                </w:rPr>
                <w:t>http://www.ufu.utb.cz/konference/</w:t>
              </w:r>
            </w:hyperlink>
            <w:r>
              <w:rPr>
                <w:rFonts w:ascii="Source Sans Pro" w:hAnsi="Source Sans Pro"/>
                <w:bCs/>
              </w:rPr>
              <w:t xml:space="preserve">. </w:t>
            </w:r>
          </w:p>
          <w:p w:rsidR="00B61CBF" w:rsidRDefault="00B61CBF" w:rsidP="00D21FB7">
            <w:pPr>
              <w:jc w:val="both"/>
              <w:rPr>
                <w:rFonts w:ascii="Source Sans Pro" w:hAnsi="Source Sans Pro"/>
                <w:bCs/>
              </w:rPr>
            </w:pPr>
          </w:p>
          <w:p w:rsidR="00D21FB7" w:rsidRDefault="00D21FB7" w:rsidP="00D21FB7">
            <w:pPr>
              <w:jc w:val="both"/>
            </w:pPr>
            <w:r w:rsidRPr="00A96AA3">
              <w:rPr>
                <w:b/>
              </w:rPr>
              <w:t>Mezinárodní konference pro mladé vědecké pracovníky DOKBAT</w:t>
            </w:r>
            <w:r>
              <w:t xml:space="preserve"> (International Bata Conference for Ph.D. Students and Young Researchers) – pořádá se každý rok. Webové stránky konference: </w:t>
            </w:r>
            <w:hyperlink r:id="rId59" w:history="1">
              <w:r w:rsidRPr="0069697C">
                <w:rPr>
                  <w:rStyle w:val="Hypertextovodkaz"/>
                </w:rPr>
                <w:t>www.dokbat.utb.cz</w:t>
              </w:r>
            </w:hyperlink>
            <w:r>
              <w:t xml:space="preserve"> </w:t>
            </w:r>
          </w:p>
          <w:p w:rsidR="00B61CBF" w:rsidRDefault="00B61CBF" w:rsidP="00D21FB7">
            <w:pPr>
              <w:jc w:val="both"/>
              <w:rPr>
                <w:b/>
              </w:rPr>
            </w:pPr>
          </w:p>
          <w:p w:rsidR="00D21FB7" w:rsidRDefault="00D21FB7" w:rsidP="00D21FB7">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60" w:history="1">
              <w:r w:rsidRPr="0069697C">
                <w:rPr>
                  <w:rStyle w:val="Hypertextovodkaz"/>
                </w:rPr>
                <w:t>http://www.batovaskola.cz</w:t>
              </w:r>
            </w:hyperlink>
            <w:r>
              <w:t>.</w:t>
            </w:r>
          </w:p>
          <w:p w:rsidR="00B61CBF" w:rsidRDefault="00B61CBF" w:rsidP="00D21FB7">
            <w:pPr>
              <w:jc w:val="both"/>
              <w:rPr>
                <w:b/>
              </w:rPr>
            </w:pPr>
          </w:p>
          <w:p w:rsidR="00D21FB7" w:rsidRDefault="00D21FB7" w:rsidP="00D21FB7">
            <w:pPr>
              <w:jc w:val="both"/>
            </w:pPr>
            <w:r w:rsidRPr="00A96AA3">
              <w:rPr>
                <w:b/>
              </w:rPr>
              <w:t>Ekonomicko-manažerská olympiáda</w:t>
            </w:r>
            <w:r>
              <w:t xml:space="preserve"> – </w:t>
            </w:r>
            <w:r w:rsidRPr="00A96AA3">
              <w:t>Akce je organizována výhradně pro studenty 3. ročníků gymnázií a středních škol s ekonomickým zaměřením z České a Slovenské republiky. Vítězové olympiády mají možnost být přijati na Fakultu managementu a ekonomiky Univerzity Tomáše Bati ve Zlíně (UTB) pro akademický rok 2019/2020 bez přijímacích zkoušek</w:t>
            </w:r>
            <w:r>
              <w:t xml:space="preserve">. Na přípravě se podílejí studenti v rámci předmětu Projektové řízení. Webové stránky olympiády: </w:t>
            </w:r>
            <w:hyperlink r:id="rId61" w:history="1">
              <w:r w:rsidRPr="0069697C">
                <w:rPr>
                  <w:rStyle w:val="Hypertextovodkaz"/>
                </w:rPr>
                <w:t>http://olympiada.fame.utb.cz</w:t>
              </w:r>
            </w:hyperlink>
            <w:r>
              <w:t>.</w:t>
            </w:r>
          </w:p>
          <w:p w:rsidR="00D1512E" w:rsidRDefault="00D1512E" w:rsidP="00D21FB7">
            <w:pPr>
              <w:jc w:val="both"/>
            </w:pPr>
          </w:p>
          <w:p w:rsidR="00D1512E" w:rsidRPr="00EB3F7F" w:rsidRDefault="00D1512E" w:rsidP="00D1512E">
            <w:pPr>
              <w:jc w:val="both"/>
            </w:pPr>
            <w:r w:rsidRPr="00D1512E">
              <w:rPr>
                <w:b/>
              </w:rPr>
              <w:lastRenderedPageBreak/>
              <w:t>Studentská vědecká a odborná činnost (SVOČ)</w:t>
            </w:r>
            <w:r>
              <w:t xml:space="preserve"> - </w:t>
            </w:r>
            <w:r w:rsidRPr="00EB3F7F">
              <w:t>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w:t>
            </w:r>
            <w:r>
              <w:t xml:space="preserve"> Fakulta v roce 2018 pořádala již 14. ročník této soutěže. Více informací na </w:t>
            </w:r>
            <w:hyperlink r:id="rId62" w:history="1">
              <w:r w:rsidR="00813749" w:rsidRPr="00080F68">
                <w:rPr>
                  <w:rStyle w:val="Hypertextovodkaz"/>
                </w:rPr>
                <w:t>https://fame.utb.cz/veda-a-vyzkum/vedecko-vyzkumna-cinnost/svoc/</w:t>
              </w:r>
            </w:hyperlink>
            <w:r w:rsidR="00813749">
              <w:t xml:space="preserve">. </w:t>
            </w:r>
            <w:r>
              <w:t xml:space="preserve"> </w:t>
            </w:r>
          </w:p>
          <w:p w:rsidR="00D1512E" w:rsidRDefault="00D1512E" w:rsidP="00D21FB7">
            <w:pPr>
              <w:jc w:val="both"/>
              <w:rPr>
                <w:b/>
              </w:rPr>
            </w:pPr>
          </w:p>
        </w:tc>
      </w:tr>
      <w:tr w:rsidR="00D21FB7" w:rsidTr="00E63AB0">
        <w:trPr>
          <w:trHeight w:val="306"/>
        </w:trPr>
        <w:tc>
          <w:tcPr>
            <w:tcW w:w="9900" w:type="dxa"/>
            <w:gridSpan w:val="4"/>
            <w:shd w:val="clear" w:color="auto" w:fill="F7CAAC"/>
            <w:vAlign w:val="center"/>
          </w:tcPr>
          <w:p w:rsidR="00D21FB7" w:rsidRDefault="00D21FB7" w:rsidP="00D21FB7">
            <w:pPr>
              <w:rPr>
                <w:b/>
              </w:rPr>
            </w:pPr>
            <w:r>
              <w:rPr>
                <w:b/>
              </w:rPr>
              <w:lastRenderedPageBreak/>
              <w:t>Informace o spolupráci s praxí vztahující se ke studijnímu programu</w:t>
            </w:r>
          </w:p>
        </w:tc>
      </w:tr>
      <w:tr w:rsidR="00D21FB7" w:rsidTr="00E63AB0">
        <w:trPr>
          <w:trHeight w:val="1700"/>
        </w:trPr>
        <w:tc>
          <w:tcPr>
            <w:tcW w:w="9900" w:type="dxa"/>
            <w:gridSpan w:val="4"/>
            <w:shd w:val="clear" w:color="auto" w:fill="FFFFFF"/>
          </w:tcPr>
          <w:p w:rsidR="00D21FB7" w:rsidRPr="00B61CBF" w:rsidRDefault="00B61CBF" w:rsidP="00B61CBF">
            <w:pPr>
              <w:jc w:val="both"/>
            </w:pPr>
            <w:r>
              <w:t>Výuka předmětů Řízení domácí a chronické péče a Řízení akutní ústavní a ambulantní péče je realizována ve spolupráci s praxí, konkrétně s Krajskou nemocnicí Tomáše Bati, a. s. ve Zlíně. Zde získají studenti základní poznatky týkající se struktury nemocnice, její odborné a ekonomické vazby, modely a metody řízení, seznámí se s příjmem pacientů, s překlady pacientů, se zajištěním pohotovostních služeb apod. V rámci předmětů navštíví studenti zejména následující pracoviště: Anesteziologicko-resuscitační oddělení, Urgentní (centrální) příjem nemocnice; Chirurgická oddělení: centrální operační sály, chirurgie všeobecná, traumatologie, urologie, ortopedie, neurochirurgie, JIP operačních oborů, ORL, oční; Interní oddělení: interna vč. JIP, neurologie, onkologie; dále pak pediatrie, neonatologie, gynekologie a porodnictví a preklinické a vyšetřovací obory.</w:t>
            </w:r>
          </w:p>
        </w:tc>
      </w:tr>
    </w:tbl>
    <w:p w:rsidR="00E63AB0" w:rsidRDefault="00E63AB0" w:rsidP="00E63AB0"/>
    <w:p w:rsidR="00E63AB0" w:rsidRDefault="00E63AB0" w:rsidP="00E63AB0">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E63AB0" w:rsidTr="00E63AB0">
        <w:tc>
          <w:tcPr>
            <w:tcW w:w="9859" w:type="dxa"/>
            <w:tcBorders>
              <w:bottom w:val="double" w:sz="4" w:space="0" w:color="auto"/>
            </w:tcBorders>
            <w:shd w:val="clear" w:color="auto" w:fill="BDD6EE"/>
          </w:tcPr>
          <w:p w:rsidR="00E63AB0" w:rsidRDefault="00E63AB0" w:rsidP="00E63AB0">
            <w:pPr>
              <w:jc w:val="both"/>
              <w:rPr>
                <w:b/>
                <w:sz w:val="28"/>
              </w:rPr>
            </w:pPr>
            <w:r>
              <w:rPr>
                <w:b/>
                <w:sz w:val="28"/>
              </w:rPr>
              <w:lastRenderedPageBreak/>
              <w:t>C-III – Informační zabezpečení studijního programu</w:t>
            </w:r>
          </w:p>
        </w:tc>
      </w:tr>
      <w:tr w:rsidR="00E63AB0" w:rsidTr="00E63AB0">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E63AB0" w:rsidRDefault="00E63AB0" w:rsidP="00E63AB0">
            <w:r>
              <w:rPr>
                <w:b/>
              </w:rPr>
              <w:t xml:space="preserve">Název a stručný popis studijního informačního systému </w:t>
            </w:r>
          </w:p>
        </w:tc>
      </w:tr>
      <w:tr w:rsidR="00E63AB0" w:rsidTr="00E63AB0">
        <w:trPr>
          <w:trHeight w:val="2268"/>
        </w:trPr>
        <w:tc>
          <w:tcPr>
            <w:tcW w:w="9859" w:type="dxa"/>
            <w:tcBorders>
              <w:top w:val="single" w:sz="2" w:space="0" w:color="auto"/>
              <w:left w:val="single" w:sz="2" w:space="0" w:color="auto"/>
              <w:bottom w:val="single" w:sz="2" w:space="0" w:color="auto"/>
              <w:right w:val="single" w:sz="2" w:space="0" w:color="auto"/>
            </w:tcBorders>
          </w:tcPr>
          <w:p w:rsidR="00E63AB0" w:rsidRDefault="00E63AB0" w:rsidP="00E63AB0">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E63AB0" w:rsidTr="00E63AB0">
        <w:trPr>
          <w:trHeight w:val="283"/>
        </w:trPr>
        <w:tc>
          <w:tcPr>
            <w:tcW w:w="9859" w:type="dxa"/>
            <w:shd w:val="clear" w:color="auto" w:fill="F7CAAC"/>
            <w:vAlign w:val="center"/>
          </w:tcPr>
          <w:p w:rsidR="00E63AB0" w:rsidRDefault="00E63AB0" w:rsidP="00E63AB0">
            <w:pPr>
              <w:rPr>
                <w:b/>
              </w:rPr>
            </w:pPr>
            <w:r>
              <w:rPr>
                <w:b/>
              </w:rPr>
              <w:t>Přístup ke studijní literatuře</w:t>
            </w:r>
          </w:p>
        </w:tc>
      </w:tr>
      <w:tr w:rsidR="00E63AB0" w:rsidTr="00E63AB0">
        <w:trPr>
          <w:trHeight w:val="2268"/>
        </w:trPr>
        <w:tc>
          <w:tcPr>
            <w:tcW w:w="9859" w:type="dxa"/>
          </w:tcPr>
          <w:p w:rsidR="00E63AB0" w:rsidRPr="00763938" w:rsidRDefault="00E63AB0" w:rsidP="00E63AB0">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63"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64" w:history="1">
              <w:r w:rsidRPr="00357030">
                <w:rPr>
                  <w:rStyle w:val="Hypertextovodkaz"/>
                </w:rPr>
                <w:t>http://publikace.k.utb.cz</w:t>
              </w:r>
            </w:hyperlink>
            <w:r w:rsidRPr="00763938">
              <w:t>.</w:t>
            </w:r>
            <w:r>
              <w:t xml:space="preserve"> </w:t>
            </w:r>
          </w:p>
        </w:tc>
      </w:tr>
      <w:tr w:rsidR="00E63AB0" w:rsidTr="00E63AB0">
        <w:trPr>
          <w:trHeight w:val="283"/>
        </w:trPr>
        <w:tc>
          <w:tcPr>
            <w:tcW w:w="9859" w:type="dxa"/>
            <w:shd w:val="clear" w:color="auto" w:fill="F7CAAC"/>
            <w:vAlign w:val="center"/>
          </w:tcPr>
          <w:p w:rsidR="00E63AB0" w:rsidRDefault="00E63AB0" w:rsidP="00E63AB0">
            <w:r>
              <w:rPr>
                <w:b/>
              </w:rPr>
              <w:t>Přehled zpřístupněných databází</w:t>
            </w:r>
          </w:p>
        </w:tc>
      </w:tr>
      <w:tr w:rsidR="00E63AB0" w:rsidTr="00E63AB0">
        <w:trPr>
          <w:trHeight w:val="2268"/>
        </w:trPr>
        <w:tc>
          <w:tcPr>
            <w:tcW w:w="9859" w:type="dxa"/>
          </w:tcPr>
          <w:p w:rsidR="00E63AB0" w:rsidRDefault="00E63AB0" w:rsidP="00E63AB0">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E63AB0" w:rsidRPr="00B61CBF" w:rsidRDefault="00E63AB0" w:rsidP="00E63AB0">
            <w:pPr>
              <w:pStyle w:val="Default"/>
              <w:jc w:val="both"/>
              <w:rPr>
                <w:sz w:val="20"/>
                <w:szCs w:val="20"/>
              </w:rPr>
            </w:pPr>
            <w:r w:rsidRPr="00B61CBF">
              <w:rPr>
                <w:sz w:val="20"/>
                <w:szCs w:val="20"/>
              </w:rPr>
              <w:t xml:space="preserve">Konkrétní dostupné databáze: </w:t>
            </w:r>
          </w:p>
          <w:p w:rsidR="00E63AB0" w:rsidRPr="00B61CBF" w:rsidRDefault="00E63AB0" w:rsidP="00C27AEB">
            <w:pPr>
              <w:pStyle w:val="Default"/>
              <w:numPr>
                <w:ilvl w:val="0"/>
                <w:numId w:val="75"/>
              </w:numPr>
              <w:jc w:val="both"/>
              <w:rPr>
                <w:color w:val="000009"/>
                <w:sz w:val="20"/>
                <w:szCs w:val="20"/>
              </w:rPr>
            </w:pPr>
            <w:r w:rsidRPr="00B61CBF">
              <w:rPr>
                <w:color w:val="000009"/>
                <w:sz w:val="20"/>
                <w:szCs w:val="20"/>
              </w:rPr>
              <w:t xml:space="preserve">Citační databáze Web of Science a Scopus </w:t>
            </w:r>
          </w:p>
          <w:p w:rsidR="00E63AB0" w:rsidRPr="00B61CBF" w:rsidRDefault="00E63AB0" w:rsidP="00C27AEB">
            <w:pPr>
              <w:pStyle w:val="Default"/>
              <w:numPr>
                <w:ilvl w:val="0"/>
                <w:numId w:val="75"/>
              </w:numPr>
              <w:jc w:val="both"/>
              <w:rPr>
                <w:sz w:val="20"/>
                <w:szCs w:val="20"/>
              </w:rPr>
            </w:pPr>
            <w:r w:rsidRPr="00B61CBF">
              <w:rPr>
                <w:color w:val="000009"/>
                <w:sz w:val="20"/>
                <w:szCs w:val="20"/>
              </w:rPr>
              <w:t xml:space="preserve">Multioborové kolekce elektronických časopisů Elsevier ScienceDirect, Wiley Online Library, SpringerLink a další. </w:t>
            </w:r>
          </w:p>
          <w:p w:rsidR="00E63AB0" w:rsidRPr="00B61CBF" w:rsidRDefault="00E63AB0" w:rsidP="00C27AEB">
            <w:pPr>
              <w:pStyle w:val="Default"/>
              <w:numPr>
                <w:ilvl w:val="0"/>
                <w:numId w:val="75"/>
              </w:numPr>
              <w:jc w:val="both"/>
              <w:rPr>
                <w:sz w:val="20"/>
                <w:szCs w:val="20"/>
              </w:rPr>
            </w:pPr>
            <w:r w:rsidRPr="00B61CBF">
              <w:rPr>
                <w:color w:val="000009"/>
                <w:sz w:val="20"/>
                <w:szCs w:val="20"/>
              </w:rPr>
              <w:t xml:space="preserve">Multioborové plnotextové databáze Ebsco a ProQuest </w:t>
            </w:r>
          </w:p>
          <w:p w:rsidR="00E63AB0" w:rsidRDefault="00E63AB0" w:rsidP="00E63AB0">
            <w:pPr>
              <w:jc w:val="both"/>
            </w:pPr>
            <w:r w:rsidRPr="00B61CBF">
              <w:t xml:space="preserve">Seznam všech databází: </w:t>
            </w:r>
            <w:r w:rsidRPr="00B61CBF">
              <w:rPr>
                <w:color w:val="0000FF"/>
              </w:rPr>
              <w:t>http://portal.k.utb.cz/databases/alphabetical/</w:t>
            </w:r>
          </w:p>
        </w:tc>
      </w:tr>
      <w:tr w:rsidR="00E63AB0" w:rsidTr="00E63AB0">
        <w:trPr>
          <w:trHeight w:val="284"/>
        </w:trPr>
        <w:tc>
          <w:tcPr>
            <w:tcW w:w="9859" w:type="dxa"/>
            <w:shd w:val="clear" w:color="auto" w:fill="F7CAAC"/>
            <w:vAlign w:val="center"/>
          </w:tcPr>
          <w:p w:rsidR="00E63AB0" w:rsidRDefault="00E63AB0" w:rsidP="00E63AB0">
            <w:pPr>
              <w:rPr>
                <w:b/>
              </w:rPr>
            </w:pPr>
            <w:r>
              <w:rPr>
                <w:b/>
              </w:rPr>
              <w:t>Název a stručný popis používaného antiplagiátorského systému</w:t>
            </w:r>
          </w:p>
        </w:tc>
      </w:tr>
      <w:tr w:rsidR="00E63AB0" w:rsidTr="00E63AB0">
        <w:trPr>
          <w:trHeight w:val="2268"/>
        </w:trPr>
        <w:tc>
          <w:tcPr>
            <w:tcW w:w="9859" w:type="dxa"/>
            <w:shd w:val="clear" w:color="auto" w:fill="FFFFFF"/>
          </w:tcPr>
          <w:p w:rsidR="00E63AB0" w:rsidRDefault="00E63AB0" w:rsidP="00E63AB0">
            <w:pPr>
              <w:jc w:val="both"/>
            </w:pPr>
            <w:r w:rsidRPr="00A536E3">
              <w:lastRenderedPageBreak/>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E63AB0" w:rsidRDefault="00E63AB0" w:rsidP="00E63AB0"/>
    <w:p w:rsidR="00E63AB0" w:rsidRDefault="00E63AB0" w:rsidP="00E63AB0">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E63AB0" w:rsidTr="00E63AB0">
        <w:tc>
          <w:tcPr>
            <w:tcW w:w="9389" w:type="dxa"/>
            <w:gridSpan w:val="8"/>
            <w:tcBorders>
              <w:bottom w:val="double" w:sz="4" w:space="0" w:color="auto"/>
            </w:tcBorders>
            <w:shd w:val="clear" w:color="auto" w:fill="BDD6EE"/>
          </w:tcPr>
          <w:p w:rsidR="00E63AB0" w:rsidRDefault="00E63AB0" w:rsidP="00E63AB0">
            <w:pPr>
              <w:jc w:val="both"/>
              <w:rPr>
                <w:b/>
                <w:sz w:val="28"/>
              </w:rPr>
            </w:pPr>
            <w:r>
              <w:rPr>
                <w:b/>
                <w:sz w:val="28"/>
              </w:rPr>
              <w:lastRenderedPageBreak/>
              <w:t xml:space="preserve">C-IV – </w:t>
            </w:r>
            <w:r>
              <w:rPr>
                <w:b/>
                <w:sz w:val="26"/>
                <w:szCs w:val="26"/>
              </w:rPr>
              <w:t>Materiální zabezpečení studijního programu</w:t>
            </w:r>
          </w:p>
        </w:tc>
      </w:tr>
      <w:tr w:rsidR="00E63AB0" w:rsidTr="00E63AB0">
        <w:tc>
          <w:tcPr>
            <w:tcW w:w="3167" w:type="dxa"/>
            <w:tcBorders>
              <w:top w:val="single" w:sz="2" w:space="0" w:color="auto"/>
              <w:left w:val="single" w:sz="2" w:space="0" w:color="auto"/>
              <w:bottom w:val="single" w:sz="2" w:space="0" w:color="auto"/>
              <w:right w:val="single" w:sz="2" w:space="0" w:color="auto"/>
            </w:tcBorders>
            <w:shd w:val="clear" w:color="auto" w:fill="F7CAAC"/>
          </w:tcPr>
          <w:p w:rsidR="00E63AB0" w:rsidRDefault="00E63AB0" w:rsidP="00E63AB0">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E63AB0" w:rsidRDefault="00E63AB0" w:rsidP="00E63AB0">
            <w:pPr>
              <w:jc w:val="both"/>
            </w:pPr>
            <w:r>
              <w:t>Univerzita Tomáše Bati ve Zlíně</w:t>
            </w:r>
          </w:p>
          <w:p w:rsidR="00E63AB0" w:rsidRDefault="00E63AB0" w:rsidP="00E63AB0">
            <w:pPr>
              <w:jc w:val="both"/>
            </w:pPr>
            <w:r>
              <w:t>Fakulta managementu a ekonomiky</w:t>
            </w:r>
          </w:p>
          <w:p w:rsidR="00E63AB0" w:rsidRDefault="00E63AB0" w:rsidP="00E63AB0">
            <w:pPr>
              <w:jc w:val="both"/>
            </w:pPr>
            <w:r>
              <w:t>Mostní 5139</w:t>
            </w:r>
          </w:p>
          <w:p w:rsidR="00E63AB0" w:rsidRDefault="00E63AB0" w:rsidP="00E63AB0">
            <w:pPr>
              <w:jc w:val="both"/>
            </w:pPr>
            <w:r>
              <w:t>76001 Zlín</w:t>
            </w:r>
          </w:p>
        </w:tc>
      </w:tr>
      <w:tr w:rsidR="00E63AB0" w:rsidTr="00E63AB0">
        <w:tc>
          <w:tcPr>
            <w:tcW w:w="9389" w:type="dxa"/>
            <w:gridSpan w:val="8"/>
            <w:shd w:val="clear" w:color="auto" w:fill="F7CAAC"/>
          </w:tcPr>
          <w:p w:rsidR="00E63AB0" w:rsidRDefault="00E63AB0" w:rsidP="00E63AB0">
            <w:pPr>
              <w:jc w:val="both"/>
              <w:rPr>
                <w:b/>
              </w:rPr>
            </w:pPr>
            <w:r>
              <w:rPr>
                <w:b/>
              </w:rPr>
              <w:t>Kapacita výukových místností pro teoretickou výuku</w:t>
            </w:r>
          </w:p>
        </w:tc>
      </w:tr>
      <w:tr w:rsidR="00E63AB0" w:rsidTr="00E63AB0">
        <w:trPr>
          <w:trHeight w:val="2268"/>
        </w:trPr>
        <w:tc>
          <w:tcPr>
            <w:tcW w:w="9389" w:type="dxa"/>
            <w:gridSpan w:val="8"/>
          </w:tcPr>
          <w:p w:rsidR="00E63AB0" w:rsidRDefault="00E63AB0" w:rsidP="00E63AB0">
            <w:pPr>
              <w:pStyle w:val="Default"/>
              <w:jc w:val="both"/>
              <w:rPr>
                <w:sz w:val="20"/>
                <w:szCs w:val="20"/>
              </w:rPr>
            </w:pPr>
            <w:r>
              <w:rPr>
                <w:sz w:val="20"/>
                <w:szCs w:val="20"/>
              </w:rPr>
              <w:t xml:space="preserve">Univerzita Tomáše Bati ve Zlíně disponuje 28 velkými posluchárnami o celkové kapacitě 3103 míst. </w:t>
            </w:r>
          </w:p>
          <w:p w:rsidR="00E63AB0" w:rsidRDefault="00E63AB0" w:rsidP="00E63AB0">
            <w:pPr>
              <w:pStyle w:val="Default"/>
              <w:jc w:val="both"/>
              <w:rPr>
                <w:sz w:val="20"/>
                <w:szCs w:val="20"/>
              </w:rPr>
            </w:pPr>
            <w:r>
              <w:rPr>
                <w:sz w:val="20"/>
                <w:szCs w:val="20"/>
              </w:rPr>
              <w:t>Z toho Fakulta managementu a ekonomiky disponuje:</w:t>
            </w:r>
          </w:p>
          <w:p w:rsidR="00E63AB0" w:rsidRDefault="00E63AB0" w:rsidP="00C27AEB">
            <w:pPr>
              <w:pStyle w:val="Default"/>
              <w:numPr>
                <w:ilvl w:val="0"/>
                <w:numId w:val="76"/>
              </w:numPr>
              <w:jc w:val="both"/>
              <w:rPr>
                <w:sz w:val="20"/>
                <w:szCs w:val="20"/>
              </w:rPr>
            </w:pPr>
            <w:r>
              <w:rPr>
                <w:sz w:val="20"/>
                <w:szCs w:val="20"/>
              </w:rPr>
              <w:t>6 počítačovými učebnami o celkové kapacitě 126 míst vybavenými moderní výpočetní a audiovizuální technikou, včetně tabulí pro popis stíratelnými fixy,</w:t>
            </w:r>
          </w:p>
          <w:p w:rsidR="00E63AB0" w:rsidRDefault="00E63AB0" w:rsidP="00C27AEB">
            <w:pPr>
              <w:pStyle w:val="Default"/>
              <w:numPr>
                <w:ilvl w:val="0"/>
                <w:numId w:val="76"/>
              </w:numPr>
              <w:jc w:val="both"/>
              <w:rPr>
                <w:sz w:val="20"/>
                <w:szCs w:val="20"/>
              </w:rPr>
            </w:pPr>
            <w:r>
              <w:rPr>
                <w:sz w:val="20"/>
                <w:szCs w:val="20"/>
              </w:rPr>
              <w:t>5 posluchárnami s kapacitou 380 míst vybavenými moderní audiovizuální technikou, včetně tabulí pro popis stíratelnými fixy</w:t>
            </w:r>
          </w:p>
          <w:p w:rsidR="00E63AB0" w:rsidRDefault="00E63AB0" w:rsidP="00C27AEB">
            <w:pPr>
              <w:pStyle w:val="Default"/>
              <w:numPr>
                <w:ilvl w:val="0"/>
                <w:numId w:val="76"/>
              </w:numPr>
              <w:jc w:val="both"/>
              <w:rPr>
                <w:sz w:val="20"/>
                <w:szCs w:val="20"/>
              </w:rPr>
            </w:pPr>
            <w:r>
              <w:rPr>
                <w:sz w:val="20"/>
                <w:szCs w:val="20"/>
              </w:rPr>
              <w:t>1 přednáškovou místností o kapacitě 180 míst vybavenou moderní audiovizuální technikou s možností promítání prezentací na více ploch a včetně tabulí,</w:t>
            </w:r>
          </w:p>
          <w:p w:rsidR="00E63AB0" w:rsidRDefault="00E63AB0" w:rsidP="00C27AEB">
            <w:pPr>
              <w:pStyle w:val="Default"/>
              <w:numPr>
                <w:ilvl w:val="0"/>
                <w:numId w:val="76"/>
              </w:numPr>
              <w:jc w:val="both"/>
              <w:rPr>
                <w:sz w:val="20"/>
                <w:szCs w:val="20"/>
              </w:rPr>
            </w:pPr>
            <w:r>
              <w:rPr>
                <w:sz w:val="20"/>
                <w:szCs w:val="20"/>
              </w:rPr>
              <w:t>9 seminárními místnosti o kapacitě 276 míst vybavenými jednotným prezentačním místem, které obsahují moderní počítačovou a audiovizuální techniku včetně tabulí.</w:t>
            </w:r>
          </w:p>
          <w:p w:rsidR="00E63AB0" w:rsidRDefault="00E63AB0" w:rsidP="00E63AB0"/>
        </w:tc>
      </w:tr>
      <w:tr w:rsidR="00E63AB0" w:rsidTr="00E63AB0">
        <w:trPr>
          <w:trHeight w:val="202"/>
        </w:trPr>
        <w:tc>
          <w:tcPr>
            <w:tcW w:w="3368" w:type="dxa"/>
            <w:gridSpan w:val="3"/>
            <w:shd w:val="clear" w:color="auto" w:fill="F7CAAC"/>
          </w:tcPr>
          <w:p w:rsidR="00E63AB0" w:rsidRDefault="00E63AB0" w:rsidP="00E63AB0">
            <w:pPr>
              <w:rPr>
                <w:b/>
              </w:rPr>
            </w:pPr>
            <w:r w:rsidRPr="004D3AA2">
              <w:rPr>
                <w:b/>
              </w:rPr>
              <w:t>Z toho kapacita</w:t>
            </w:r>
            <w:r>
              <w:rPr>
                <w:b/>
              </w:rPr>
              <w:t xml:space="preserve"> v prostorách v nájmu</w:t>
            </w:r>
          </w:p>
        </w:tc>
        <w:tc>
          <w:tcPr>
            <w:tcW w:w="1274" w:type="dxa"/>
          </w:tcPr>
          <w:p w:rsidR="00E63AB0" w:rsidRDefault="00E63AB0" w:rsidP="00E63AB0"/>
        </w:tc>
        <w:tc>
          <w:tcPr>
            <w:tcW w:w="2321" w:type="dxa"/>
            <w:gridSpan w:val="2"/>
            <w:shd w:val="clear" w:color="auto" w:fill="F7CAAC"/>
          </w:tcPr>
          <w:p w:rsidR="00E63AB0" w:rsidRDefault="00E63AB0" w:rsidP="00E63AB0">
            <w:pPr>
              <w:rPr>
                <w:b/>
                <w:shd w:val="clear" w:color="auto" w:fill="F7CAAC"/>
              </w:rPr>
            </w:pPr>
            <w:r>
              <w:rPr>
                <w:b/>
                <w:shd w:val="clear" w:color="auto" w:fill="F7CAAC"/>
              </w:rPr>
              <w:t>Doba platnosti nájmu</w:t>
            </w:r>
          </w:p>
        </w:tc>
        <w:tc>
          <w:tcPr>
            <w:tcW w:w="2426" w:type="dxa"/>
            <w:gridSpan w:val="2"/>
          </w:tcPr>
          <w:p w:rsidR="00E63AB0" w:rsidRDefault="00E63AB0" w:rsidP="00E63AB0"/>
        </w:tc>
      </w:tr>
      <w:tr w:rsidR="00E63AB0" w:rsidTr="00E63AB0">
        <w:trPr>
          <w:trHeight w:val="139"/>
        </w:trPr>
        <w:tc>
          <w:tcPr>
            <w:tcW w:w="9389" w:type="dxa"/>
            <w:gridSpan w:val="8"/>
            <w:shd w:val="clear" w:color="auto" w:fill="F7CAAC"/>
          </w:tcPr>
          <w:p w:rsidR="00E63AB0" w:rsidRDefault="00E63AB0" w:rsidP="00E63AB0">
            <w:r>
              <w:rPr>
                <w:b/>
              </w:rPr>
              <w:t>Kapacita a popis odborné učebny</w:t>
            </w:r>
          </w:p>
        </w:tc>
      </w:tr>
      <w:tr w:rsidR="00E63AB0" w:rsidTr="00B61CBF">
        <w:trPr>
          <w:trHeight w:val="1172"/>
        </w:trPr>
        <w:tc>
          <w:tcPr>
            <w:tcW w:w="9389" w:type="dxa"/>
            <w:gridSpan w:val="8"/>
          </w:tcPr>
          <w:p w:rsidR="00E63AB0" w:rsidRDefault="00E63AB0" w:rsidP="00E63AB0">
            <w:pPr>
              <w:pStyle w:val="Default"/>
              <w:jc w:val="both"/>
              <w:rPr>
                <w:sz w:val="20"/>
                <w:szCs w:val="20"/>
              </w:rPr>
            </w:pPr>
            <w:r w:rsidRPr="00A27953">
              <w:rPr>
                <w:sz w:val="20"/>
                <w:szCs w:val="20"/>
              </w:rPr>
              <w:t xml:space="preserve">FaME disponuje </w:t>
            </w:r>
            <w:r>
              <w:rPr>
                <w:sz w:val="20"/>
                <w:szCs w:val="20"/>
              </w:rPr>
              <w:t>šesti počítačovými učebnami o celkové kapacitě 126 míst, vybavených moderní výpočetní a audiovizuální technikou, včetně tabulí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rsidR="00E63AB0" w:rsidRDefault="00E63AB0" w:rsidP="00E63AB0"/>
        </w:tc>
      </w:tr>
      <w:tr w:rsidR="00E63AB0" w:rsidTr="00E63AB0">
        <w:trPr>
          <w:trHeight w:val="166"/>
        </w:trPr>
        <w:tc>
          <w:tcPr>
            <w:tcW w:w="3368" w:type="dxa"/>
            <w:gridSpan w:val="3"/>
            <w:shd w:val="clear" w:color="auto" w:fill="F7CAAC"/>
          </w:tcPr>
          <w:p w:rsidR="00E63AB0" w:rsidRDefault="00E63AB0" w:rsidP="00E63AB0">
            <w:r w:rsidRPr="004D3AA2">
              <w:rPr>
                <w:b/>
              </w:rPr>
              <w:t>Z toho kapacita</w:t>
            </w:r>
            <w:r>
              <w:rPr>
                <w:b/>
              </w:rPr>
              <w:t xml:space="preserve"> v prostorách v nájmu</w:t>
            </w:r>
          </w:p>
        </w:tc>
        <w:tc>
          <w:tcPr>
            <w:tcW w:w="1274" w:type="dxa"/>
          </w:tcPr>
          <w:p w:rsidR="00E63AB0" w:rsidRDefault="00E63AB0" w:rsidP="00E63AB0"/>
        </w:tc>
        <w:tc>
          <w:tcPr>
            <w:tcW w:w="2321" w:type="dxa"/>
            <w:gridSpan w:val="2"/>
            <w:shd w:val="clear" w:color="auto" w:fill="F7CAAC"/>
          </w:tcPr>
          <w:p w:rsidR="00E63AB0" w:rsidRDefault="00E63AB0" w:rsidP="00E63AB0">
            <w:r>
              <w:rPr>
                <w:b/>
                <w:shd w:val="clear" w:color="auto" w:fill="F7CAAC"/>
              </w:rPr>
              <w:t>Doba platnosti nájmu</w:t>
            </w:r>
          </w:p>
        </w:tc>
        <w:tc>
          <w:tcPr>
            <w:tcW w:w="2426" w:type="dxa"/>
            <w:gridSpan w:val="2"/>
          </w:tcPr>
          <w:p w:rsidR="00E63AB0" w:rsidRDefault="00E63AB0" w:rsidP="00E63AB0"/>
        </w:tc>
      </w:tr>
      <w:tr w:rsidR="00E63AB0" w:rsidTr="00E63AB0">
        <w:trPr>
          <w:trHeight w:val="135"/>
        </w:trPr>
        <w:tc>
          <w:tcPr>
            <w:tcW w:w="9389" w:type="dxa"/>
            <w:gridSpan w:val="8"/>
            <w:shd w:val="clear" w:color="auto" w:fill="F7CAAC"/>
          </w:tcPr>
          <w:p w:rsidR="00E63AB0" w:rsidRDefault="00E63AB0" w:rsidP="00E63AB0">
            <w:r>
              <w:rPr>
                <w:b/>
              </w:rPr>
              <w:t>Kapacita a popis odborné učebny</w:t>
            </w:r>
          </w:p>
        </w:tc>
      </w:tr>
      <w:tr w:rsidR="00E63AB0" w:rsidTr="00E63AB0">
        <w:trPr>
          <w:trHeight w:val="1693"/>
        </w:trPr>
        <w:tc>
          <w:tcPr>
            <w:tcW w:w="9389" w:type="dxa"/>
            <w:gridSpan w:val="8"/>
          </w:tcPr>
          <w:p w:rsidR="00E63AB0" w:rsidRDefault="00E63AB0" w:rsidP="00E63AB0">
            <w:pPr>
              <w:rPr>
                <w:b/>
              </w:rPr>
            </w:pPr>
          </w:p>
        </w:tc>
      </w:tr>
      <w:tr w:rsidR="00E63AB0" w:rsidTr="00E63AB0">
        <w:trPr>
          <w:trHeight w:val="135"/>
        </w:trPr>
        <w:tc>
          <w:tcPr>
            <w:tcW w:w="3294" w:type="dxa"/>
            <w:gridSpan w:val="2"/>
            <w:shd w:val="clear" w:color="auto" w:fill="F7CAAC"/>
          </w:tcPr>
          <w:p w:rsidR="00E63AB0" w:rsidRDefault="00E63AB0" w:rsidP="00E63AB0">
            <w:pPr>
              <w:rPr>
                <w:b/>
              </w:rPr>
            </w:pPr>
            <w:r w:rsidRPr="004D3AA2">
              <w:rPr>
                <w:b/>
              </w:rPr>
              <w:t>Z toho kapacita</w:t>
            </w:r>
            <w:r>
              <w:rPr>
                <w:b/>
              </w:rPr>
              <w:t xml:space="preserve"> v prostorách v nájmu</w:t>
            </w:r>
          </w:p>
        </w:tc>
        <w:tc>
          <w:tcPr>
            <w:tcW w:w="1400" w:type="dxa"/>
            <w:gridSpan w:val="3"/>
          </w:tcPr>
          <w:p w:rsidR="00E63AB0" w:rsidRDefault="00E63AB0" w:rsidP="00E63AB0">
            <w:pPr>
              <w:rPr>
                <w:b/>
              </w:rPr>
            </w:pPr>
          </w:p>
        </w:tc>
        <w:tc>
          <w:tcPr>
            <w:tcW w:w="2347" w:type="dxa"/>
            <w:gridSpan w:val="2"/>
            <w:shd w:val="clear" w:color="auto" w:fill="F7CAAC"/>
          </w:tcPr>
          <w:p w:rsidR="00E63AB0" w:rsidRDefault="00E63AB0" w:rsidP="00E63AB0">
            <w:pPr>
              <w:rPr>
                <w:b/>
              </w:rPr>
            </w:pPr>
            <w:r>
              <w:rPr>
                <w:b/>
                <w:shd w:val="clear" w:color="auto" w:fill="F7CAAC"/>
              </w:rPr>
              <w:t>Doba platnosti nájmu</w:t>
            </w:r>
          </w:p>
        </w:tc>
        <w:tc>
          <w:tcPr>
            <w:tcW w:w="2348" w:type="dxa"/>
          </w:tcPr>
          <w:p w:rsidR="00E63AB0" w:rsidRDefault="00E63AB0" w:rsidP="00E63AB0">
            <w:pPr>
              <w:rPr>
                <w:b/>
              </w:rPr>
            </w:pPr>
          </w:p>
        </w:tc>
      </w:tr>
      <w:tr w:rsidR="00E63AB0" w:rsidTr="00E63AB0">
        <w:trPr>
          <w:trHeight w:val="135"/>
        </w:trPr>
        <w:tc>
          <w:tcPr>
            <w:tcW w:w="9389" w:type="dxa"/>
            <w:gridSpan w:val="8"/>
            <w:shd w:val="clear" w:color="auto" w:fill="F7CAAC"/>
          </w:tcPr>
          <w:p w:rsidR="00E63AB0" w:rsidRDefault="00E63AB0" w:rsidP="00E63AB0">
            <w:pPr>
              <w:rPr>
                <w:b/>
              </w:rPr>
            </w:pPr>
            <w:r>
              <w:rPr>
                <w:b/>
              </w:rPr>
              <w:t xml:space="preserve">Vyjádření orgánu </w:t>
            </w:r>
            <w:r>
              <w:rPr>
                <w:b/>
                <w:shd w:val="clear" w:color="auto" w:fill="F7CAAC"/>
              </w:rPr>
              <w:t>hygienické služby ze dne</w:t>
            </w:r>
          </w:p>
        </w:tc>
      </w:tr>
      <w:tr w:rsidR="00E63AB0" w:rsidTr="00E63AB0">
        <w:trPr>
          <w:trHeight w:val="680"/>
        </w:trPr>
        <w:tc>
          <w:tcPr>
            <w:tcW w:w="9389" w:type="dxa"/>
            <w:gridSpan w:val="8"/>
          </w:tcPr>
          <w:p w:rsidR="00E63AB0" w:rsidRDefault="00E63AB0" w:rsidP="00E63AB0"/>
        </w:tc>
      </w:tr>
      <w:tr w:rsidR="00E63AB0" w:rsidTr="00E63AB0">
        <w:trPr>
          <w:trHeight w:val="205"/>
        </w:trPr>
        <w:tc>
          <w:tcPr>
            <w:tcW w:w="9389" w:type="dxa"/>
            <w:gridSpan w:val="8"/>
            <w:shd w:val="clear" w:color="auto" w:fill="F7CAAC"/>
          </w:tcPr>
          <w:p w:rsidR="00E63AB0" w:rsidRDefault="00E63AB0" w:rsidP="00E63AB0">
            <w:pPr>
              <w:rPr>
                <w:b/>
              </w:rPr>
            </w:pPr>
            <w:r>
              <w:rPr>
                <w:b/>
              </w:rPr>
              <w:t>Opatření a podmínky k zajištění rovného přístupu</w:t>
            </w:r>
          </w:p>
        </w:tc>
      </w:tr>
      <w:tr w:rsidR="00E63AB0" w:rsidTr="00E63AB0">
        <w:trPr>
          <w:trHeight w:val="2411"/>
        </w:trPr>
        <w:tc>
          <w:tcPr>
            <w:tcW w:w="9389" w:type="dxa"/>
            <w:gridSpan w:val="8"/>
          </w:tcPr>
          <w:p w:rsidR="00E63AB0" w:rsidRDefault="00E63AB0" w:rsidP="00B61CBF">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del w:id="561" w:author="Michal Pilík" w:date="2018-09-20T14:28:00Z">
              <w:r w:rsidDel="00A10833">
                <w:rPr>
                  <w:sz w:val="20"/>
                  <w:szCs w:val="20"/>
                </w:rPr>
                <w:delText>2</w:delText>
              </w:r>
            </w:del>
            <w:ins w:id="562" w:author="Michal Pilík" w:date="2018-09-20T14:28:00Z">
              <w:r w:rsidR="00A10833">
                <w:rPr>
                  <w:sz w:val="20"/>
                  <w:szCs w:val="20"/>
                </w:rPr>
                <w:t>8</w:t>
              </w:r>
            </w:ins>
            <w:r>
              <w:rPr>
                <w:sz w:val="20"/>
                <w:szCs w:val="20"/>
              </w:rPr>
              <w:t>/201</w:t>
            </w:r>
            <w:del w:id="563" w:author="Michal Pilík" w:date="2018-09-20T14:29:00Z">
              <w:r w:rsidDel="00A10833">
                <w:rPr>
                  <w:sz w:val="20"/>
                  <w:szCs w:val="20"/>
                </w:rPr>
                <w:delText>5</w:delText>
              </w:r>
            </w:del>
            <w:ins w:id="564" w:author="Michal Pilík" w:date="2018-09-20T14:29:00Z">
              <w:r w:rsidR="00A10833">
                <w:rPr>
                  <w:sz w:val="20"/>
                  <w:szCs w:val="20"/>
                </w:rPr>
                <w:t>8</w:t>
              </w:r>
            </w:ins>
            <w:bookmarkStart w:id="565" w:name="_GoBack"/>
            <w:bookmarkEnd w:id="565"/>
            <w:r>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rsidR="00E63AB0" w:rsidRDefault="00E63AB0" w:rsidP="00B61CBF">
            <w:pPr>
              <w:pStyle w:val="Default"/>
              <w:jc w:val="both"/>
              <w:rPr>
                <w:sz w:val="20"/>
                <w:szCs w:val="20"/>
              </w:rPr>
            </w:pPr>
            <w:r>
              <w:rPr>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E63AB0" w:rsidRDefault="00E63AB0" w:rsidP="00B61CBF">
            <w:pPr>
              <w:pStyle w:val="Default"/>
              <w:jc w:val="both"/>
              <w:rPr>
                <w:sz w:val="20"/>
                <w:szCs w:val="20"/>
              </w:rPr>
            </w:pPr>
            <w:r>
              <w:rPr>
                <w:sz w:val="20"/>
                <w:szCs w:val="20"/>
              </w:rPr>
              <w:t>Nad rámec služeb APO je uchazečům s</w:t>
            </w:r>
            <w:r w:rsidR="00A4387E">
              <w:rPr>
                <w:sz w:val="20"/>
                <w:szCs w:val="20"/>
              </w:rPr>
              <w:t>e</w:t>
            </w:r>
            <w:r>
              <w:rPr>
                <w:sz w:val="20"/>
                <w:szCs w:val="20"/>
              </w:rPr>
              <w:t xml:space="preserve"> SV</w:t>
            </w:r>
            <w:r w:rsidR="00A4387E">
              <w:rPr>
                <w:sz w:val="20"/>
                <w:szCs w:val="20"/>
              </w:rPr>
              <w:t>P</w:t>
            </w:r>
            <w:r>
              <w:rPr>
                <w:sz w:val="20"/>
                <w:szCs w:val="20"/>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E63AB0" w:rsidRPr="007F4096" w:rsidRDefault="00E63AB0" w:rsidP="00B61CBF">
            <w:pPr>
              <w:pStyle w:val="Default"/>
              <w:jc w:val="both"/>
              <w:rPr>
                <w:sz w:val="20"/>
                <w:szCs w:val="20"/>
              </w:rPr>
            </w:pPr>
            <w:r>
              <w:rPr>
                <w:sz w:val="20"/>
                <w:szCs w:val="20"/>
              </w:rPr>
              <w:t xml:space="preserve">V případě studia studentů s </w:t>
            </w:r>
            <w:r w:rsidR="00A4387E">
              <w:rPr>
                <w:sz w:val="20"/>
                <w:szCs w:val="20"/>
              </w:rPr>
              <w:t xml:space="preserve">SVP </w:t>
            </w:r>
            <w:r>
              <w:rPr>
                <w:sz w:val="20"/>
                <w:szCs w:val="20"/>
              </w:rPr>
              <w:t xml:space="preserve">mohou studenti využívat následujících služeb poskytovaných UTB ve Zlíně: konzultace s APO, zpracování funkční diagnostiky od speciálního pedagoga, spolupráce s tutorem (příp. fakultním </w:t>
            </w:r>
            <w:r>
              <w:rPr>
                <w:sz w:val="20"/>
                <w:szCs w:val="20"/>
              </w:rPr>
              <w:lastRenderedPageBreak/>
              <w:t xml:space="preserve">koordinátorem) – zohlednění a doporučení pro studium konkrétních předmětů, zprostředkování individuálního kontaktu s vyučujícími, konzultace ohledně doporučení pro studenty se </w:t>
            </w:r>
            <w:r w:rsidR="004616CB">
              <w:rPr>
                <w:sz w:val="20"/>
                <w:szCs w:val="20"/>
              </w:rPr>
              <w:t>SVP</w:t>
            </w:r>
            <w:r>
              <w:rPr>
                <w:sz w:val="20"/>
                <w:szCs w:val="20"/>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w:t>
            </w:r>
            <w:r w:rsidR="00A4387E">
              <w:rPr>
                <w:sz w:val="20"/>
                <w:szCs w:val="20"/>
              </w:rPr>
              <w:t xml:space="preserve">SVP </w:t>
            </w:r>
            <w:r>
              <w:rPr>
                <w:sz w:val="20"/>
                <w:szCs w:val="20"/>
              </w:rPr>
              <w:t>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rsidR="00E63AB0" w:rsidRDefault="00E63AB0" w:rsidP="00E63AB0"/>
    <w:p w:rsidR="00E63AB0" w:rsidRDefault="00E63AB0" w:rsidP="00E63AB0">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E63AB0" w:rsidTr="00E63AB0">
        <w:tc>
          <w:tcPr>
            <w:tcW w:w="9778" w:type="dxa"/>
            <w:gridSpan w:val="2"/>
            <w:tcBorders>
              <w:bottom w:val="double" w:sz="4" w:space="0" w:color="auto"/>
            </w:tcBorders>
            <w:shd w:val="clear" w:color="auto" w:fill="BDD6EE"/>
          </w:tcPr>
          <w:p w:rsidR="00E63AB0" w:rsidRDefault="00E63AB0" w:rsidP="00E63AB0">
            <w:pPr>
              <w:jc w:val="both"/>
              <w:rPr>
                <w:b/>
                <w:sz w:val="28"/>
              </w:rPr>
            </w:pPr>
            <w:r>
              <w:rPr>
                <w:b/>
                <w:sz w:val="28"/>
              </w:rPr>
              <w:lastRenderedPageBreak/>
              <w:t>C-V – Finanční zabezpečení studijního programu</w:t>
            </w:r>
          </w:p>
        </w:tc>
      </w:tr>
      <w:tr w:rsidR="00E63AB0" w:rsidTr="00E63AB0">
        <w:tc>
          <w:tcPr>
            <w:tcW w:w="4219" w:type="dxa"/>
            <w:tcBorders>
              <w:top w:val="single" w:sz="12" w:space="0" w:color="auto"/>
            </w:tcBorders>
            <w:shd w:val="clear" w:color="auto" w:fill="F7CAAC"/>
          </w:tcPr>
          <w:p w:rsidR="00E63AB0" w:rsidRDefault="00E63AB0" w:rsidP="00E63AB0">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E63AB0" w:rsidRDefault="00E63AB0" w:rsidP="00782CEE">
            <w:pPr>
              <w:jc w:val="both"/>
              <w:rPr>
                <w:bCs/>
              </w:rPr>
            </w:pPr>
            <w:r>
              <w:rPr>
                <w:bCs/>
              </w:rPr>
              <w:t xml:space="preserve">ano </w:t>
            </w:r>
          </w:p>
        </w:tc>
      </w:tr>
      <w:tr w:rsidR="00E63AB0" w:rsidTr="00E63AB0">
        <w:tc>
          <w:tcPr>
            <w:tcW w:w="9778" w:type="dxa"/>
            <w:gridSpan w:val="2"/>
            <w:shd w:val="clear" w:color="auto" w:fill="F7CAAC"/>
          </w:tcPr>
          <w:p w:rsidR="00E63AB0" w:rsidRDefault="00E63AB0" w:rsidP="00E63AB0">
            <w:pPr>
              <w:jc w:val="both"/>
              <w:rPr>
                <w:b/>
              </w:rPr>
            </w:pPr>
            <w:r>
              <w:rPr>
                <w:b/>
              </w:rPr>
              <w:t>Zhodnocení předpokládaných nákladů a zdrojů na uskutečňování studijního programu</w:t>
            </w:r>
          </w:p>
        </w:tc>
      </w:tr>
      <w:tr w:rsidR="00E63AB0" w:rsidTr="00E63AB0">
        <w:trPr>
          <w:trHeight w:val="5398"/>
        </w:trPr>
        <w:tc>
          <w:tcPr>
            <w:tcW w:w="9778" w:type="dxa"/>
            <w:gridSpan w:val="2"/>
          </w:tcPr>
          <w:p w:rsidR="00E63AB0" w:rsidRDefault="00E63AB0" w:rsidP="00E63AB0">
            <w:pPr>
              <w:jc w:val="both"/>
            </w:pPr>
          </w:p>
        </w:tc>
      </w:tr>
    </w:tbl>
    <w:p w:rsidR="00E63AB0" w:rsidRDefault="00E63AB0" w:rsidP="00E63AB0"/>
    <w:p w:rsidR="00E63AB0" w:rsidRDefault="00E63AB0" w:rsidP="00E63AB0"/>
    <w:p w:rsidR="00E63AB0" w:rsidRDefault="00E63AB0">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E63AB0" w:rsidTr="00E63AB0">
        <w:tc>
          <w:tcPr>
            <w:tcW w:w="9285" w:type="dxa"/>
            <w:tcBorders>
              <w:bottom w:val="double" w:sz="4" w:space="0" w:color="auto"/>
            </w:tcBorders>
            <w:shd w:val="clear" w:color="auto" w:fill="BDD6EE"/>
          </w:tcPr>
          <w:p w:rsidR="00E63AB0" w:rsidRDefault="00E63AB0" w:rsidP="00E63AB0">
            <w:pPr>
              <w:jc w:val="both"/>
              <w:rPr>
                <w:b/>
                <w:sz w:val="28"/>
              </w:rPr>
            </w:pPr>
            <w:r>
              <w:rPr>
                <w:b/>
                <w:sz w:val="28"/>
              </w:rPr>
              <w:lastRenderedPageBreak/>
              <w:t xml:space="preserve">D-I – </w:t>
            </w:r>
            <w:r>
              <w:rPr>
                <w:b/>
                <w:sz w:val="26"/>
                <w:szCs w:val="26"/>
              </w:rPr>
              <w:t>Záměr rozvoje a další údaje ke studijnímu programu</w:t>
            </w:r>
          </w:p>
        </w:tc>
      </w:tr>
      <w:tr w:rsidR="00E63AB0" w:rsidTr="00E63AB0">
        <w:trPr>
          <w:trHeight w:val="185"/>
        </w:trPr>
        <w:tc>
          <w:tcPr>
            <w:tcW w:w="9285" w:type="dxa"/>
            <w:shd w:val="clear" w:color="auto" w:fill="F7CAAC"/>
          </w:tcPr>
          <w:p w:rsidR="00E63AB0" w:rsidRDefault="00E63AB0" w:rsidP="00E63AB0">
            <w:pPr>
              <w:rPr>
                <w:b/>
              </w:rPr>
            </w:pPr>
            <w:r>
              <w:rPr>
                <w:b/>
              </w:rPr>
              <w:t>Záměr rozvoje studijního programu a jeho odůvodnění</w:t>
            </w:r>
          </w:p>
        </w:tc>
      </w:tr>
      <w:tr w:rsidR="00E63AB0" w:rsidTr="00E63AB0">
        <w:trPr>
          <w:trHeight w:val="2835"/>
        </w:trPr>
        <w:tc>
          <w:tcPr>
            <w:tcW w:w="9285" w:type="dxa"/>
            <w:shd w:val="clear" w:color="auto" w:fill="FFFFFF"/>
          </w:tcPr>
          <w:p w:rsidR="00B61CBF" w:rsidRDefault="00B61CBF" w:rsidP="00B61CBF">
            <w:pPr>
              <w:jc w:val="both"/>
            </w:pPr>
            <w:r>
              <w:t xml:space="preserve">Rozvoj studijního programu </w:t>
            </w:r>
            <w:r w:rsidRPr="00EA5D62">
              <w:t xml:space="preserve">je v souladu se strategií Zdraví 2020 – Národní strategie ochrany a podpory zdraví </w:t>
            </w:r>
            <w:r>
              <w:t xml:space="preserve">a </w:t>
            </w:r>
            <w:r w:rsidRPr="00EA5D62">
              <w:t>prevence nemocí, která je založena na principech programu Světové zdr</w:t>
            </w:r>
            <w:r>
              <w:t>avotnické organizace „Zdraví 2</w:t>
            </w:r>
            <w:r w:rsidRPr="00EA5D62">
              <w:t>020“, který klade důraz na zlepšení zdraví</w:t>
            </w:r>
            <w:r>
              <w:t xml:space="preserve"> a </w:t>
            </w:r>
            <w:r w:rsidRPr="00EA5D62">
              <w:t xml:space="preserve">životní pohody obyvatel, snížení nerovností v oblasti zdraví a posílení role veřejného zdravotnictví. </w:t>
            </w:r>
            <w:r>
              <w:t xml:space="preserve">Cílem je vytvořit </w:t>
            </w:r>
            <w:r w:rsidRPr="00EA5D62">
              <w:t xml:space="preserve">udržitelný </w:t>
            </w:r>
            <w:r>
              <w:t xml:space="preserve">zdravotní systém, </w:t>
            </w:r>
            <w:r w:rsidRPr="00EA5D62">
              <w:t>založený na kvalitě, dostupnosti  a  principu  rovnocenného  postavení  lidí,  jako  partnerů  při  dosahování  lepšího</w:t>
            </w:r>
            <w:r>
              <w:t xml:space="preserve">  zdraví  pro  všechny.  Kromě toho</w:t>
            </w:r>
            <w:r w:rsidRPr="00EA5D62">
              <w:t xml:space="preserve"> je také v souladu se </w:t>
            </w:r>
            <w:r>
              <w:t xml:space="preserve">strategií Zdraví 21, </w:t>
            </w:r>
            <w:r w:rsidRPr="00EA5D62">
              <w:t xml:space="preserve">který je zaměřen na strategie zdraví v 21. století v evropském regionu.  </w:t>
            </w:r>
          </w:p>
          <w:p w:rsidR="00B61CBF" w:rsidRDefault="00B61CBF" w:rsidP="00B61CBF">
            <w:pPr>
              <w:jc w:val="both"/>
            </w:pPr>
            <w:r>
              <w:t xml:space="preserve">Studijní program podporuje rozvoj zdravotnictví zejména v následujících aktivitách a </w:t>
            </w:r>
            <w:r w:rsidRPr="00EA5D62">
              <w:t>pr</w:t>
            </w:r>
            <w:r>
              <w:t xml:space="preserve">ioritních osách dokumentů Zdraví 2020 </w:t>
            </w:r>
            <w:r w:rsidRPr="00EA5D62">
              <w:t>a</w:t>
            </w:r>
            <w:r>
              <w:t xml:space="preserve"> </w:t>
            </w:r>
            <w:r w:rsidRPr="00EA5D62">
              <w:t>Zdra</w:t>
            </w:r>
            <w:r>
              <w:t xml:space="preserve">ví </w:t>
            </w:r>
            <w:r w:rsidRPr="00EA5D62">
              <w:t xml:space="preserve">21:  </w:t>
            </w:r>
          </w:p>
          <w:p w:rsidR="00B61CBF" w:rsidRDefault="00B61CBF" w:rsidP="00B61CBF">
            <w:pPr>
              <w:jc w:val="both"/>
            </w:pPr>
            <w:r>
              <w:t xml:space="preserve">a) Aktivity Zdraví </w:t>
            </w:r>
            <w:r w:rsidRPr="00EA5D62">
              <w:t xml:space="preserve">2020  </w:t>
            </w:r>
          </w:p>
          <w:p w:rsidR="00B61CBF" w:rsidRDefault="00B61CBF" w:rsidP="00B61CBF">
            <w:pPr>
              <w:jc w:val="both"/>
            </w:pPr>
            <w:r w:rsidRPr="00EA5D62">
              <w:t xml:space="preserve">8.  Zlepšení dostupnosti a kvality zdravotní péče, následné a dlouhodobé </w:t>
            </w:r>
          </w:p>
          <w:p w:rsidR="00B61CBF" w:rsidRDefault="00B61CBF" w:rsidP="00B61CBF">
            <w:pPr>
              <w:jc w:val="both"/>
            </w:pPr>
            <w:r w:rsidRPr="00EA5D62">
              <w:t xml:space="preserve">9.  Zajištění kvality a </w:t>
            </w:r>
            <w:r>
              <w:t xml:space="preserve">bezpečí poskytovaných </w:t>
            </w:r>
            <w:r w:rsidRPr="00EA5D62">
              <w:t>zdravotnických služeb</w:t>
            </w:r>
          </w:p>
          <w:p w:rsidR="00B61CBF" w:rsidRDefault="00B61CBF" w:rsidP="00B61CBF">
            <w:pPr>
              <w:jc w:val="both"/>
            </w:pPr>
            <w:r>
              <w:t xml:space="preserve">10. Celoživotní vzdělávání zdravotnických </w:t>
            </w:r>
            <w:r w:rsidRPr="00EA5D62">
              <w:t>pracovníků</w:t>
            </w:r>
          </w:p>
          <w:p w:rsidR="00B61CBF" w:rsidRDefault="00B61CBF" w:rsidP="00B61CBF">
            <w:pPr>
              <w:jc w:val="both"/>
            </w:pPr>
            <w:r w:rsidRPr="00EA5D62">
              <w:t xml:space="preserve">16.  Ekonomika zdraví  </w:t>
            </w:r>
          </w:p>
          <w:p w:rsidR="00B61CBF" w:rsidRDefault="00B61CBF" w:rsidP="00B61CBF">
            <w:pPr>
              <w:jc w:val="both"/>
            </w:pPr>
            <w:r>
              <w:t xml:space="preserve">b) Prioritní osy Zdraví </w:t>
            </w:r>
            <w:r w:rsidRPr="00EA5D62">
              <w:t>2020</w:t>
            </w:r>
          </w:p>
          <w:p w:rsidR="00B61CBF" w:rsidRDefault="00B61CBF" w:rsidP="00B61CBF">
            <w:pPr>
              <w:jc w:val="both"/>
            </w:pPr>
            <w:r w:rsidRPr="00EA5D62">
              <w:t xml:space="preserve">Prioritní oblast 3 - Posilovat  zdravotnické systémy zaměřené na lidi, zajistit použitelnost </w:t>
            </w:r>
            <w:r>
              <w:t>a d</w:t>
            </w:r>
            <w:r w:rsidRPr="00EA5D62">
              <w:t xml:space="preserve">ostupnost </w:t>
            </w:r>
            <w:r>
              <w:t>zdravotních s</w:t>
            </w:r>
            <w:r w:rsidRPr="00EA5D62">
              <w:t>lužeb z hlediska příjemců, soustředit se na ochranu a podporu zdraví a</w:t>
            </w:r>
            <w:r>
              <w:t xml:space="preserve"> na prevenci </w:t>
            </w:r>
            <w:r w:rsidRPr="00EA5D62">
              <w:t xml:space="preserve">nemocí, rozvíjet kapacity veřejného </w:t>
            </w:r>
            <w:r>
              <w:t xml:space="preserve">zdravotnictví, zajistit </w:t>
            </w:r>
            <w:r w:rsidRPr="00EA5D62">
              <w:t>krizovou připravenost, průběžně</w:t>
            </w:r>
            <w:r>
              <w:t xml:space="preserve"> m</w:t>
            </w:r>
            <w:r w:rsidRPr="00EA5D62">
              <w:t xml:space="preserve">onitorovat zdravotní </w:t>
            </w:r>
            <w:r>
              <w:t xml:space="preserve">situaci </w:t>
            </w:r>
            <w:r w:rsidRPr="00EA5D62">
              <w:t>a zajistit vhodnou reakci při mimořádných situacích</w:t>
            </w:r>
          </w:p>
          <w:p w:rsidR="00B61CBF" w:rsidRDefault="00B61CBF" w:rsidP="00B61CBF">
            <w:pPr>
              <w:jc w:val="both"/>
            </w:pPr>
            <w:r w:rsidRPr="00EA5D62">
              <w:t>c) Cíle Zdraví 21</w:t>
            </w:r>
          </w:p>
          <w:p w:rsidR="00B61CBF" w:rsidRDefault="00B61CBF" w:rsidP="00B61CBF">
            <w:pPr>
              <w:jc w:val="both"/>
            </w:pPr>
            <w:r w:rsidRPr="00EA5D62">
              <w:t xml:space="preserve">Cíl 15 – Integrovaný resort zdravotnictví  </w:t>
            </w:r>
          </w:p>
          <w:p w:rsidR="00B61CBF" w:rsidRDefault="00B61CBF" w:rsidP="00B61CBF">
            <w:pPr>
              <w:jc w:val="both"/>
            </w:pPr>
            <w:r w:rsidRPr="00EA5D62">
              <w:t>Cíl 16 –</w:t>
            </w:r>
            <w:r>
              <w:t xml:space="preserve"> </w:t>
            </w:r>
            <w:r w:rsidRPr="00EA5D62">
              <w:t>Řízení v zájmu kvality péče</w:t>
            </w:r>
          </w:p>
          <w:p w:rsidR="00B61CBF" w:rsidRDefault="00B61CBF" w:rsidP="00B61CBF">
            <w:pPr>
              <w:jc w:val="both"/>
            </w:pPr>
            <w:r w:rsidRPr="00EA5D62">
              <w:t>Cíl 17 – Financování zdravotnických</w:t>
            </w:r>
            <w:r>
              <w:t xml:space="preserve"> služeb a</w:t>
            </w:r>
            <w:r w:rsidRPr="00EA5D62">
              <w:t xml:space="preserve"> rozdělování zdrojů</w:t>
            </w:r>
          </w:p>
          <w:p w:rsidR="00B61CBF" w:rsidRDefault="00B61CBF" w:rsidP="00B61CBF">
            <w:pPr>
              <w:jc w:val="both"/>
            </w:pPr>
            <w:r w:rsidRPr="00EA5D62">
              <w:t>Cíl 18 – Příprava</w:t>
            </w:r>
            <w:r>
              <w:t xml:space="preserve"> zdravotnických pracovníků</w:t>
            </w:r>
          </w:p>
          <w:p w:rsidR="00B61CBF" w:rsidRDefault="00B61CBF" w:rsidP="00B61CBF">
            <w:pPr>
              <w:jc w:val="both"/>
            </w:pPr>
          </w:p>
          <w:p w:rsidR="00B61CBF" w:rsidRDefault="00B61CBF" w:rsidP="00B61CBF">
            <w:pPr>
              <w:jc w:val="both"/>
            </w:pPr>
            <w:r>
              <w:t xml:space="preserve">Studijní program, jeho struktura a obsahová náplň jednotlivých předmětů bude reflektovat aktuální vývoj oboru ve světovém a místním kontextu a to jak z pohledu výzkumu, tak praktických aplikací. V tomto ohledu je záměr rozvoje studijního programu rozdělen v souladu se strategií ET 2020, kdy bude rozvíjet následující čtyři cíle, a to: </w:t>
            </w:r>
          </w:p>
          <w:p w:rsidR="00B61CBF" w:rsidRDefault="00B61CBF" w:rsidP="00B61CBF">
            <w:pPr>
              <w:jc w:val="both"/>
            </w:pPr>
            <w:r>
              <w:t xml:space="preserve">Strategický cíl č. 1: podporování mobility studujících v souvislosti s internacionalizací studijního program a rozvojem kreativních dovedností studentů; </w:t>
            </w:r>
          </w:p>
          <w:p w:rsidR="00B61CBF" w:rsidRDefault="00B61CBF" w:rsidP="00B61CBF">
            <w:pPr>
              <w:jc w:val="both"/>
            </w:pPr>
            <w:r>
              <w:t xml:space="preserve">Strategický cíl č. 2: trvalá a systémová podpora kvality a efektivity vzdělávání ve vztahu k novým dovednostem v nových povoláních v reakci na výzvy digitální transformace (např. eHealth), z pohledu širšího a dlouhodobého uplatnění studujících na budoucím trhu práce a rozvoje jejich podnikatelských dovedností ve zdravotnictví; </w:t>
            </w:r>
          </w:p>
          <w:p w:rsidR="00B61CBF" w:rsidRDefault="00B61CBF" w:rsidP="00B61CBF">
            <w:pPr>
              <w:jc w:val="both"/>
            </w:pPr>
            <w:r>
              <w:t xml:space="preserve">Strategický cíl č. 3: podněcování k odpovědnosti za své činy ve vztahu k výkonu své pracovní činnosti a výkonu samostatné podnikatelské činnosti; </w:t>
            </w:r>
          </w:p>
          <w:p w:rsidR="00E63AB0" w:rsidRDefault="00B61CBF" w:rsidP="00B61CBF">
            <w:pPr>
              <w:jc w:val="both"/>
            </w:pPr>
            <w:r>
              <w:t>Strategický cíl č. 4: podněcování ke kreativitě a procesním inovacím a především podpora podnikatelských schopností a dovedností v návaznosti na tradice Baťovy školy práce.</w:t>
            </w:r>
          </w:p>
        </w:tc>
      </w:tr>
      <w:tr w:rsidR="00E63AB0" w:rsidTr="00E63AB0">
        <w:trPr>
          <w:trHeight w:val="188"/>
        </w:trPr>
        <w:tc>
          <w:tcPr>
            <w:tcW w:w="9285" w:type="dxa"/>
            <w:shd w:val="clear" w:color="auto" w:fill="F7CAAC"/>
          </w:tcPr>
          <w:p w:rsidR="00E63AB0" w:rsidRDefault="00E63AB0" w:rsidP="00E63AB0">
            <w:pPr>
              <w:rPr>
                <w:b/>
              </w:rPr>
            </w:pPr>
            <w:r>
              <w:rPr>
                <w:b/>
              </w:rPr>
              <w:t xml:space="preserve">Počet přijímaných uchazečů ke studiu </w:t>
            </w:r>
            <w:r w:rsidRPr="00622F16">
              <w:rPr>
                <w:b/>
              </w:rPr>
              <w:t>ve studijním programu</w:t>
            </w:r>
          </w:p>
        </w:tc>
      </w:tr>
      <w:tr w:rsidR="00E63AB0" w:rsidTr="00E63AB0">
        <w:trPr>
          <w:trHeight w:val="2835"/>
        </w:trPr>
        <w:tc>
          <w:tcPr>
            <w:tcW w:w="9285" w:type="dxa"/>
            <w:shd w:val="clear" w:color="auto" w:fill="FFFFFF"/>
          </w:tcPr>
          <w:p w:rsidR="00E63AB0" w:rsidRDefault="00E63AB0" w:rsidP="00E63AB0">
            <w:pPr>
              <w:jc w:val="both"/>
            </w:pPr>
            <w:r>
              <w:t xml:space="preserve">FaME předpokládá přijímání </w:t>
            </w:r>
            <w:r w:rsidRPr="00970F6D">
              <w:rPr>
                <w:b/>
              </w:rPr>
              <w:t>cca 100 studentů</w:t>
            </w:r>
            <w:r>
              <w:t xml:space="preserve"> do obou forem studia. V současném studijním programu Ekonomika a management, oboru Management ve zdravotnictví byly za posledních pět let následující počty přijatých a zapsaných studentů. </w:t>
            </w:r>
          </w:p>
          <w:p w:rsidR="00E63AB0" w:rsidRDefault="00E63AB0" w:rsidP="00E63AB0"/>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959"/>
              <w:gridCol w:w="1701"/>
            </w:tblGrid>
            <w:tr w:rsidR="00E63AB0" w:rsidTr="00E63AB0">
              <w:tc>
                <w:tcPr>
                  <w:tcW w:w="1869" w:type="dxa"/>
                  <w:shd w:val="clear" w:color="auto" w:fill="auto"/>
                </w:tcPr>
                <w:p w:rsidR="00E63AB0" w:rsidRPr="00074AA2" w:rsidRDefault="00E63AB0" w:rsidP="00E63AB0">
                  <w:pPr>
                    <w:jc w:val="center"/>
                    <w:rPr>
                      <w:b/>
                    </w:rPr>
                  </w:pPr>
                  <w:r w:rsidRPr="00074AA2">
                    <w:rPr>
                      <w:b/>
                    </w:rPr>
                    <w:t>Akademický rok</w:t>
                  </w:r>
                </w:p>
              </w:tc>
              <w:tc>
                <w:tcPr>
                  <w:tcW w:w="1959" w:type="dxa"/>
                  <w:shd w:val="clear" w:color="auto" w:fill="auto"/>
                </w:tcPr>
                <w:p w:rsidR="00E63AB0" w:rsidRPr="00074AA2" w:rsidRDefault="00E63AB0" w:rsidP="00E63AB0">
                  <w:pPr>
                    <w:jc w:val="center"/>
                    <w:rPr>
                      <w:b/>
                    </w:rPr>
                  </w:pPr>
                  <w:r w:rsidRPr="00074AA2">
                    <w:rPr>
                      <w:b/>
                    </w:rPr>
                    <w:t>Počet přijatých studentů</w:t>
                  </w:r>
                </w:p>
              </w:tc>
              <w:tc>
                <w:tcPr>
                  <w:tcW w:w="1701" w:type="dxa"/>
                  <w:shd w:val="clear" w:color="auto" w:fill="auto"/>
                </w:tcPr>
                <w:p w:rsidR="00E63AB0" w:rsidRPr="00074AA2" w:rsidRDefault="00E63AB0" w:rsidP="00E63AB0">
                  <w:pPr>
                    <w:jc w:val="center"/>
                    <w:rPr>
                      <w:b/>
                    </w:rPr>
                  </w:pPr>
                  <w:r w:rsidRPr="00074AA2">
                    <w:rPr>
                      <w:b/>
                    </w:rPr>
                    <w:t>Počet zapsaných studentů</w:t>
                  </w:r>
                </w:p>
              </w:tc>
            </w:tr>
            <w:tr w:rsidR="00E63AB0" w:rsidTr="00E63AB0">
              <w:tc>
                <w:tcPr>
                  <w:tcW w:w="1869" w:type="dxa"/>
                  <w:shd w:val="clear" w:color="auto" w:fill="auto"/>
                </w:tcPr>
                <w:p w:rsidR="00E63AB0" w:rsidRDefault="00E63AB0" w:rsidP="00E63AB0">
                  <w:pPr>
                    <w:jc w:val="center"/>
                  </w:pPr>
                  <w:r>
                    <w:t>2013/2014</w:t>
                  </w:r>
                </w:p>
              </w:tc>
              <w:tc>
                <w:tcPr>
                  <w:tcW w:w="1959" w:type="dxa"/>
                  <w:shd w:val="clear" w:color="auto" w:fill="auto"/>
                </w:tcPr>
                <w:p w:rsidR="00E63AB0" w:rsidRDefault="00E63AB0" w:rsidP="00E63AB0">
                  <w:pPr>
                    <w:jc w:val="center"/>
                  </w:pPr>
                  <w:r>
                    <w:t>51</w:t>
                  </w:r>
                </w:p>
              </w:tc>
              <w:tc>
                <w:tcPr>
                  <w:tcW w:w="1701" w:type="dxa"/>
                  <w:shd w:val="clear" w:color="auto" w:fill="auto"/>
                </w:tcPr>
                <w:p w:rsidR="00E63AB0" w:rsidRDefault="00E63AB0" w:rsidP="00E63AB0">
                  <w:pPr>
                    <w:jc w:val="center"/>
                  </w:pPr>
                  <w:r>
                    <w:t>43</w:t>
                  </w:r>
                </w:p>
              </w:tc>
            </w:tr>
            <w:tr w:rsidR="00E63AB0" w:rsidTr="00E63AB0">
              <w:tc>
                <w:tcPr>
                  <w:tcW w:w="1869" w:type="dxa"/>
                  <w:shd w:val="clear" w:color="auto" w:fill="auto"/>
                </w:tcPr>
                <w:p w:rsidR="00E63AB0" w:rsidRDefault="00E63AB0" w:rsidP="00E63AB0">
                  <w:pPr>
                    <w:jc w:val="center"/>
                  </w:pPr>
                  <w:r>
                    <w:t>2014/2015</w:t>
                  </w:r>
                </w:p>
              </w:tc>
              <w:tc>
                <w:tcPr>
                  <w:tcW w:w="1959" w:type="dxa"/>
                  <w:shd w:val="clear" w:color="auto" w:fill="auto"/>
                </w:tcPr>
                <w:p w:rsidR="00E63AB0" w:rsidRDefault="00E63AB0" w:rsidP="00E63AB0">
                  <w:pPr>
                    <w:jc w:val="center"/>
                  </w:pPr>
                  <w:r>
                    <w:t>44</w:t>
                  </w:r>
                </w:p>
              </w:tc>
              <w:tc>
                <w:tcPr>
                  <w:tcW w:w="1701" w:type="dxa"/>
                  <w:shd w:val="clear" w:color="auto" w:fill="auto"/>
                </w:tcPr>
                <w:p w:rsidR="00E63AB0" w:rsidRDefault="00E63AB0" w:rsidP="00E63AB0">
                  <w:pPr>
                    <w:jc w:val="center"/>
                  </w:pPr>
                  <w:r>
                    <w:t>44</w:t>
                  </w:r>
                </w:p>
              </w:tc>
            </w:tr>
            <w:tr w:rsidR="00E63AB0" w:rsidTr="00E63AB0">
              <w:tc>
                <w:tcPr>
                  <w:tcW w:w="1869" w:type="dxa"/>
                  <w:shd w:val="clear" w:color="auto" w:fill="auto"/>
                </w:tcPr>
                <w:p w:rsidR="00E63AB0" w:rsidRDefault="00E63AB0" w:rsidP="00E63AB0">
                  <w:pPr>
                    <w:jc w:val="center"/>
                  </w:pPr>
                  <w:r>
                    <w:t>2015/2016</w:t>
                  </w:r>
                </w:p>
              </w:tc>
              <w:tc>
                <w:tcPr>
                  <w:tcW w:w="1959" w:type="dxa"/>
                  <w:shd w:val="clear" w:color="auto" w:fill="auto"/>
                </w:tcPr>
                <w:p w:rsidR="00E63AB0" w:rsidRDefault="00E63AB0" w:rsidP="00E63AB0">
                  <w:pPr>
                    <w:jc w:val="center"/>
                  </w:pPr>
                  <w:r>
                    <w:t>52</w:t>
                  </w:r>
                </w:p>
              </w:tc>
              <w:tc>
                <w:tcPr>
                  <w:tcW w:w="1701" w:type="dxa"/>
                  <w:shd w:val="clear" w:color="auto" w:fill="auto"/>
                </w:tcPr>
                <w:p w:rsidR="00E63AB0" w:rsidRDefault="00E63AB0" w:rsidP="00E63AB0">
                  <w:pPr>
                    <w:jc w:val="center"/>
                  </w:pPr>
                  <w:r>
                    <w:t>50</w:t>
                  </w:r>
                </w:p>
              </w:tc>
            </w:tr>
            <w:tr w:rsidR="00E63AB0" w:rsidTr="00E63AB0">
              <w:tc>
                <w:tcPr>
                  <w:tcW w:w="1869" w:type="dxa"/>
                  <w:shd w:val="clear" w:color="auto" w:fill="auto"/>
                </w:tcPr>
                <w:p w:rsidR="00E63AB0" w:rsidRDefault="00E63AB0" w:rsidP="00E63AB0">
                  <w:pPr>
                    <w:jc w:val="center"/>
                  </w:pPr>
                  <w:r>
                    <w:t>2016/2017</w:t>
                  </w:r>
                </w:p>
              </w:tc>
              <w:tc>
                <w:tcPr>
                  <w:tcW w:w="1959" w:type="dxa"/>
                  <w:shd w:val="clear" w:color="auto" w:fill="auto"/>
                </w:tcPr>
                <w:p w:rsidR="00E63AB0" w:rsidRDefault="00E63AB0" w:rsidP="00E63AB0">
                  <w:pPr>
                    <w:jc w:val="center"/>
                  </w:pPr>
                  <w:r>
                    <w:t>84</w:t>
                  </w:r>
                </w:p>
              </w:tc>
              <w:tc>
                <w:tcPr>
                  <w:tcW w:w="1701" w:type="dxa"/>
                  <w:shd w:val="clear" w:color="auto" w:fill="auto"/>
                </w:tcPr>
                <w:p w:rsidR="00E63AB0" w:rsidRDefault="00E63AB0" w:rsidP="00E63AB0">
                  <w:pPr>
                    <w:jc w:val="center"/>
                  </w:pPr>
                  <w:r>
                    <w:t>78</w:t>
                  </w:r>
                </w:p>
              </w:tc>
            </w:tr>
            <w:tr w:rsidR="00E63AB0" w:rsidTr="00E63AB0">
              <w:tc>
                <w:tcPr>
                  <w:tcW w:w="1869" w:type="dxa"/>
                  <w:shd w:val="clear" w:color="auto" w:fill="auto"/>
                </w:tcPr>
                <w:p w:rsidR="00E63AB0" w:rsidRDefault="00E63AB0" w:rsidP="00E63AB0">
                  <w:pPr>
                    <w:jc w:val="center"/>
                  </w:pPr>
                  <w:r>
                    <w:t>2017/2018</w:t>
                  </w:r>
                </w:p>
              </w:tc>
              <w:tc>
                <w:tcPr>
                  <w:tcW w:w="1959" w:type="dxa"/>
                  <w:shd w:val="clear" w:color="auto" w:fill="auto"/>
                </w:tcPr>
                <w:p w:rsidR="00E63AB0" w:rsidRDefault="00E63AB0" w:rsidP="00E63AB0">
                  <w:pPr>
                    <w:jc w:val="center"/>
                  </w:pPr>
                  <w:r>
                    <w:t>83</w:t>
                  </w:r>
                </w:p>
              </w:tc>
              <w:tc>
                <w:tcPr>
                  <w:tcW w:w="1701" w:type="dxa"/>
                  <w:shd w:val="clear" w:color="auto" w:fill="auto"/>
                </w:tcPr>
                <w:p w:rsidR="00E63AB0" w:rsidRDefault="00E63AB0" w:rsidP="00E63AB0">
                  <w:pPr>
                    <w:jc w:val="center"/>
                  </w:pPr>
                  <w:r>
                    <w:t>71</w:t>
                  </w:r>
                </w:p>
              </w:tc>
            </w:tr>
          </w:tbl>
          <w:p w:rsidR="00E63AB0" w:rsidRDefault="00E63AB0" w:rsidP="00E63AB0"/>
          <w:p w:rsidR="00E63AB0" w:rsidRDefault="00E63AB0" w:rsidP="00E63AB0">
            <w:r>
              <w:t xml:space="preserve">Vzhledem k unikátnosti tohoto studijního programu lze v posledních pěti letech sledovat rostoucí zájem studentů. </w:t>
            </w:r>
          </w:p>
          <w:p w:rsidR="00E63AB0" w:rsidRDefault="00E63AB0" w:rsidP="00E63AB0"/>
        </w:tc>
      </w:tr>
      <w:tr w:rsidR="00E63AB0" w:rsidTr="00E63AB0">
        <w:trPr>
          <w:trHeight w:val="200"/>
        </w:trPr>
        <w:tc>
          <w:tcPr>
            <w:tcW w:w="9285" w:type="dxa"/>
            <w:shd w:val="clear" w:color="auto" w:fill="F7CAAC"/>
          </w:tcPr>
          <w:p w:rsidR="00E63AB0" w:rsidRDefault="00E63AB0" w:rsidP="00E63AB0">
            <w:pPr>
              <w:rPr>
                <w:b/>
              </w:rPr>
            </w:pPr>
            <w:r>
              <w:rPr>
                <w:b/>
              </w:rPr>
              <w:t>Předpokládaná uplatnitelnost absolventů na trhu práce</w:t>
            </w:r>
          </w:p>
        </w:tc>
      </w:tr>
      <w:tr w:rsidR="00E63AB0" w:rsidTr="00B61CBF">
        <w:trPr>
          <w:trHeight w:val="2395"/>
        </w:trPr>
        <w:tc>
          <w:tcPr>
            <w:tcW w:w="9285" w:type="dxa"/>
            <w:shd w:val="clear" w:color="auto" w:fill="FFFFFF"/>
          </w:tcPr>
          <w:p w:rsidR="009959F1" w:rsidRPr="00B8124C" w:rsidRDefault="00E63AB0" w:rsidP="00B8124C">
            <w:pPr>
              <w:jc w:val="both"/>
            </w:pPr>
            <w:r>
              <w:lastRenderedPageBreak/>
              <w:t xml:space="preserve">Absolventi mohou zastávat funkce související s výkonem manažerské profese ve zdravotnické oblasti, např. při tvorbě strategických aktivit, plánování, organizování a kontrole zdravotní péče na jednotlivých stupních řízení v oblasti řízení provozu, financí a odborné péče. Absolventi nachází uplatnění zejména na </w:t>
            </w:r>
            <w:r w:rsidR="00B61CBF">
              <w:t xml:space="preserve">nižších, </w:t>
            </w:r>
            <w:r>
              <w:t xml:space="preserve">středních a vyšších manažerských pozicích ve zdravotnických zařízeních a institucích veřejného sektoru jako jsou nemocnice, zdravotní pojišťovny, organizace sociální péče, neziskové organizace ve zdravotnictví, státní správě a samosprávě související se zdravotnictvím, v poradenských a konzultačních firmách, farmaceutických firmách a dalších sociálních, léčebných, pečovatelských a rehabilitačních zařízeních. </w:t>
            </w:r>
            <w:r w:rsidR="009959F1" w:rsidRPr="00B8124C">
              <w:t>V případě, že mají absolventi odpovídající odborné zdravotnické vzdělání, pomůže jim obor také při realizaci samostatného podnikání (např. v oblasti poskytování fyzioterapeutických služeb) či rozšíří ekonomické vzdělání lékařů. Studenti mohou rovněž pokračovat ve studiu v ekonomických doktorských studijních programech.</w:t>
            </w:r>
          </w:p>
          <w:p w:rsidR="00E63AB0" w:rsidRDefault="00E63AB0" w:rsidP="00E63AB0">
            <w:pPr>
              <w:jc w:val="both"/>
            </w:pPr>
          </w:p>
        </w:tc>
      </w:tr>
    </w:tbl>
    <w:p w:rsidR="00C27AEB" w:rsidRDefault="00C27AEB" w:rsidP="00780AC3">
      <w:pPr>
        <w:spacing w:after="160" w:line="259" w:lineRule="auto"/>
      </w:pPr>
    </w:p>
    <w:p w:rsidR="00C27AEB" w:rsidRDefault="00C27AEB">
      <w:r>
        <w:br w:type="page"/>
      </w:r>
    </w:p>
    <w:p w:rsidR="00C27AEB" w:rsidRPr="00C27AEB" w:rsidRDefault="00C27AEB" w:rsidP="00C27AEB">
      <w:pPr>
        <w:jc w:val="center"/>
        <w:rPr>
          <w:rFonts w:asciiTheme="minorHAnsi" w:hAnsiTheme="minorHAnsi" w:cstheme="minorHAnsi"/>
          <w:b/>
          <w:sz w:val="52"/>
          <w:szCs w:val="32"/>
        </w:rPr>
      </w:pPr>
      <w:r w:rsidRPr="00C27AEB">
        <w:rPr>
          <w:rFonts w:asciiTheme="minorHAnsi" w:hAnsiTheme="minorHAnsi" w:cstheme="minorHAnsi"/>
          <w:noProof/>
        </w:rPr>
        <w:lastRenderedPageBreak/>
        <w:drawing>
          <wp:inline distT="0" distB="0" distL="0" distR="0" wp14:anchorId="345594AD" wp14:editId="5235843E">
            <wp:extent cx="5760720" cy="1353820"/>
            <wp:effectExtent l="0" t="0" r="0" b="0"/>
            <wp:docPr id="1" name="Obrázek 1"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C27AEB" w:rsidRPr="00C27AEB" w:rsidRDefault="00D5441A" w:rsidP="00C27AEB">
      <w:pPr>
        <w:spacing w:before="4000"/>
        <w:jc w:val="center"/>
        <w:rPr>
          <w:rFonts w:asciiTheme="minorHAnsi" w:hAnsiTheme="minorHAnsi" w:cstheme="minorHAnsi"/>
          <w:b/>
          <w:sz w:val="52"/>
          <w:szCs w:val="32"/>
        </w:rPr>
      </w:pPr>
      <w:r>
        <w:rPr>
          <w:rFonts w:asciiTheme="minorHAnsi" w:hAnsiTheme="minorHAnsi" w:cstheme="minorHAnsi"/>
          <w:b/>
          <w:sz w:val="52"/>
          <w:szCs w:val="32"/>
        </w:rPr>
        <w:t xml:space="preserve">E: </w:t>
      </w:r>
      <w:r w:rsidR="00C27AEB" w:rsidRPr="00C27AEB">
        <w:rPr>
          <w:rFonts w:asciiTheme="minorHAnsi" w:hAnsiTheme="minorHAnsi" w:cstheme="minorHAnsi"/>
          <w:b/>
          <w:sz w:val="52"/>
          <w:szCs w:val="32"/>
        </w:rPr>
        <w:t>Sebehodnotící zpráva pro akreditaci akademicky zaměřeného magisterského studijního programu</w:t>
      </w:r>
    </w:p>
    <w:p w:rsidR="00C27AEB" w:rsidRPr="00C27AEB" w:rsidRDefault="00C27AEB" w:rsidP="00C27AEB">
      <w:pPr>
        <w:spacing w:after="3600"/>
        <w:jc w:val="center"/>
        <w:rPr>
          <w:rFonts w:asciiTheme="minorHAnsi" w:hAnsiTheme="minorHAnsi" w:cstheme="minorHAnsi"/>
          <w:b/>
          <w:sz w:val="48"/>
          <w:szCs w:val="28"/>
        </w:rPr>
      </w:pPr>
      <w:r w:rsidRPr="00C27AEB">
        <w:rPr>
          <w:rFonts w:asciiTheme="minorHAnsi" w:hAnsiTheme="minorHAnsi" w:cstheme="minorHAnsi"/>
          <w:b/>
          <w:sz w:val="48"/>
          <w:szCs w:val="28"/>
        </w:rPr>
        <w:t>Management ve zdravotnictví</w:t>
      </w:r>
    </w:p>
    <w:p w:rsidR="00D5441A" w:rsidRPr="00F108E8" w:rsidRDefault="00D5441A" w:rsidP="00D5441A">
      <w:pPr>
        <w:jc w:val="center"/>
        <w:rPr>
          <w:rFonts w:asciiTheme="minorHAnsi" w:hAnsiTheme="minorHAnsi" w:cstheme="minorHAnsi"/>
          <w:b/>
          <w:sz w:val="28"/>
          <w:szCs w:val="28"/>
        </w:rPr>
      </w:pPr>
      <w:r w:rsidRPr="00F108E8">
        <w:rPr>
          <w:rFonts w:asciiTheme="minorHAnsi" w:hAnsiTheme="minorHAnsi" w:cstheme="minorHAnsi"/>
          <w:b/>
          <w:sz w:val="28"/>
          <w:szCs w:val="28"/>
        </w:rPr>
        <w:t>Ve Zlíně 16. 5. 2018</w:t>
      </w:r>
    </w:p>
    <w:p w:rsidR="00C27AEB" w:rsidRPr="00C27AEB" w:rsidRDefault="00C27AEB" w:rsidP="00C27AEB">
      <w:pPr>
        <w:rPr>
          <w:rFonts w:asciiTheme="minorHAnsi" w:hAnsiTheme="minorHAnsi" w:cstheme="minorHAnsi"/>
          <w:b/>
          <w:sz w:val="48"/>
          <w:szCs w:val="28"/>
        </w:rPr>
      </w:pPr>
      <w:r w:rsidRPr="00C27AEB">
        <w:rPr>
          <w:rFonts w:asciiTheme="minorHAnsi" w:hAnsiTheme="minorHAnsi" w:cstheme="minorHAnsi"/>
          <w:b/>
          <w:sz w:val="48"/>
          <w:szCs w:val="28"/>
        </w:rPr>
        <w:br w:type="page"/>
      </w:r>
    </w:p>
    <w:p w:rsidR="00C27AEB" w:rsidRPr="0081111D" w:rsidRDefault="00C27AEB" w:rsidP="00C27AEB">
      <w:pPr>
        <w:pStyle w:val="Nadpis1"/>
        <w:keepNext/>
        <w:keepLines/>
        <w:numPr>
          <w:ilvl w:val="0"/>
          <w:numId w:val="77"/>
        </w:numPr>
        <w:spacing w:before="240" w:beforeAutospacing="0" w:after="0" w:afterAutospacing="0"/>
        <w:jc w:val="center"/>
        <w:rPr>
          <w:rFonts w:asciiTheme="minorHAnsi" w:eastAsiaTheme="majorEastAsia" w:hAnsiTheme="minorHAnsi" w:cstheme="minorHAnsi"/>
          <w:bCs w:val="0"/>
          <w:color w:val="365F91" w:themeColor="accent1" w:themeShade="BF"/>
          <w:kern w:val="0"/>
          <w:sz w:val="40"/>
          <w:szCs w:val="32"/>
        </w:rPr>
      </w:pPr>
      <w:r w:rsidRPr="0081111D">
        <w:rPr>
          <w:rFonts w:asciiTheme="minorHAnsi" w:eastAsiaTheme="majorEastAsia" w:hAnsiTheme="minorHAnsi" w:cstheme="minorHAnsi"/>
          <w:bCs w:val="0"/>
          <w:color w:val="365F91" w:themeColor="accent1" w:themeShade="BF"/>
          <w:kern w:val="0"/>
          <w:sz w:val="40"/>
          <w:szCs w:val="32"/>
        </w:rPr>
        <w:lastRenderedPageBreak/>
        <w:t>Instituce</w:t>
      </w:r>
    </w:p>
    <w:p w:rsidR="00C27AEB" w:rsidRPr="00C27AEB" w:rsidRDefault="00C27AEB" w:rsidP="00C27AEB">
      <w:pPr>
        <w:ind w:left="426"/>
        <w:rPr>
          <w:rFonts w:asciiTheme="minorHAnsi" w:hAnsiTheme="minorHAnsi" w:cstheme="minorHAnsi"/>
          <w:bCs/>
          <w:sz w:val="24"/>
          <w:szCs w:val="24"/>
          <w:u w:val="single"/>
        </w:rPr>
      </w:pP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Působnost orgánů vysoké školy</w:t>
      </w:r>
    </w:p>
    <w:p w:rsidR="00C27AEB" w:rsidRPr="0081111D" w:rsidRDefault="00C27AEB" w:rsidP="0081111D">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Standardy 1.1-1.2</w:t>
      </w:r>
    </w:p>
    <w:p w:rsidR="00C27AEB" w:rsidRPr="00C27AEB" w:rsidRDefault="00D5441A" w:rsidP="006416F5">
      <w:pPr>
        <w:pStyle w:val="Nadpis2"/>
        <w:spacing w:after="600"/>
        <w:jc w:val="both"/>
        <w:rPr>
          <w:rFonts w:asciiTheme="minorHAnsi" w:hAnsiTheme="minorHAnsi" w:cstheme="minorHAnsi"/>
          <w:color w:val="000000" w:themeColor="text1"/>
          <w:sz w:val="22"/>
          <w:szCs w:val="22"/>
        </w:rPr>
      </w:pPr>
      <w:r w:rsidRPr="00EF7007">
        <w:rPr>
          <w:rFonts w:ascii="Calibri" w:hAnsi="Calibri" w:cs="Calibri"/>
          <w:color w:val="000000" w:themeColor="text1"/>
          <w:sz w:val="22"/>
          <w:szCs w:val="22"/>
        </w:rPr>
        <w:t>Univerzita Tomáše Bati ve Zlíně (dále jen UTB ve Zlíně) má vymezen orgán vysoké školy, který plní působnost statutárního orgánu, a má vymezeny další orgány, včetně jejich působnosti, pravomoci a odpovědnosti. Statutární orgán a další orgány</w:t>
      </w:r>
      <w:r>
        <w:rPr>
          <w:rFonts w:ascii="Calibri" w:hAnsi="Calibri" w:cs="Calibri"/>
          <w:color w:val="000000" w:themeColor="text1"/>
          <w:sz w:val="22"/>
          <w:szCs w:val="22"/>
        </w:rPr>
        <w:t xml:space="preserve"> UTB ve Zlíně jsou vymezeny ve </w:t>
      </w:r>
      <w:hyperlink r:id="rId66" w:history="1">
        <w:r w:rsidRPr="0065757E">
          <w:rPr>
            <w:rStyle w:val="Hypertextovodkaz"/>
            <w:rFonts w:asciiTheme="minorHAnsi" w:hAnsiTheme="minorHAnsi" w:cstheme="minorHAnsi"/>
            <w:i/>
            <w:sz w:val="22"/>
            <w:szCs w:val="22"/>
          </w:rPr>
          <w:t>Statutu UTB ve Zlíně ze dne 5. ledna 2017</w:t>
        </w:r>
      </w:hyperlink>
      <w:r w:rsidRPr="00EF7007">
        <w:rPr>
          <w:rFonts w:ascii="Calibri" w:hAnsi="Calibri" w:cs="Calibri"/>
          <w:color w:val="000000" w:themeColor="text1"/>
          <w:sz w:val="22"/>
          <w:szCs w:val="22"/>
        </w:rPr>
        <w:t>.</w:t>
      </w: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 xml:space="preserve">Vnitřní systém zajišťování kvality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Vymezení pravomoci a odpovědnost za kvalitu</w:t>
      </w:r>
    </w:p>
    <w:p w:rsidR="00C27AEB" w:rsidRPr="0081111D" w:rsidRDefault="00C27AEB" w:rsidP="0081111D">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 xml:space="preserve">Standard 1.3 </w:t>
      </w:r>
    </w:p>
    <w:p w:rsidR="00D5441A" w:rsidRPr="00EF7007" w:rsidRDefault="00D5441A" w:rsidP="00D5441A">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67"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rsidR="00C27AEB" w:rsidRPr="0081111D" w:rsidRDefault="00D5441A" w:rsidP="006416F5">
      <w:pPr>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68"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69"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 xml:space="preserve">Procesy vzniku a úprav studijních programů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1.4</w:t>
      </w:r>
    </w:p>
    <w:p w:rsidR="00C27AEB" w:rsidRPr="0081111D" w:rsidRDefault="00D5441A" w:rsidP="006416F5">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70"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 xml:space="preserve">Principy a systém uznávání zahraničního vzdělávání pro přijetí ke studiu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1.5</w:t>
      </w:r>
    </w:p>
    <w:p w:rsidR="00C27AEB" w:rsidRPr="0081111D" w:rsidRDefault="00D5441A" w:rsidP="006416F5">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71"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 xml:space="preserve">Vedení kvalifikačních a rigorózních prací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1.6</w:t>
      </w:r>
    </w:p>
    <w:p w:rsidR="00D5441A" w:rsidRPr="00EF7007" w:rsidRDefault="00D5441A" w:rsidP="00D5441A">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793B31">
        <w:rPr>
          <w:rFonts w:ascii="Calibri" w:hAnsi="Calibri" w:cs="Calibri"/>
          <w:sz w:val="22"/>
        </w:rPr>
        <w:t xml:space="preserve">V rámci UTB tento počet upravuje směrnice </w:t>
      </w:r>
      <w:r w:rsidRPr="00793B31">
        <w:rPr>
          <w:rFonts w:ascii="Calibri" w:hAnsi="Calibri" w:cs="Calibri"/>
          <w:sz w:val="22"/>
        </w:rPr>
        <w:lastRenderedPageBreak/>
        <w:t>rektora</w:t>
      </w:r>
      <w:r w:rsidRPr="003E32AE">
        <w:rPr>
          <w:rFonts w:ascii="Calibri" w:hAnsi="Calibri" w:cs="Calibri"/>
          <w:color w:val="00B050"/>
          <w:sz w:val="22"/>
        </w:rPr>
        <w:t xml:space="preserve"> </w:t>
      </w:r>
      <w:hyperlink r:id="rId72"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793B31">
        <w:rPr>
          <w:rFonts w:ascii="Calibri" w:hAnsi="Calibri" w:cs="Calibri"/>
          <w:bCs/>
          <w:sz w:val="22"/>
        </w:rPr>
        <w:t xml:space="preserve">v platném znění. </w:t>
      </w:r>
      <w:r w:rsidRPr="00793B31">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73"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793B31">
        <w:rPr>
          <w:rFonts w:ascii="Calibri" w:hAnsi="Calibri" w:cs="Calibri"/>
          <w:bCs/>
          <w:sz w:val="22"/>
        </w:rPr>
        <w:t>v platném znění.</w:t>
      </w:r>
    </w:p>
    <w:p w:rsidR="00D5441A" w:rsidRPr="00EF7007" w:rsidRDefault="00D5441A" w:rsidP="00D5441A">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16 a 17 </w:t>
      </w:r>
      <w:hyperlink r:id="rId74"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čl. 28 </w:t>
      </w:r>
      <w:hyperlink r:id="rId75"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rsidR="00C27AEB" w:rsidRPr="00793B31" w:rsidRDefault="00D5441A" w:rsidP="00D5441A">
      <w:pPr>
        <w:tabs>
          <w:tab w:val="left" w:pos="2835"/>
        </w:tabs>
        <w:spacing w:before="120" w:after="120"/>
        <w:jc w:val="both"/>
        <w:rPr>
          <w:rFonts w:asciiTheme="minorHAnsi" w:hAnsiTheme="minorHAnsi" w:cstheme="minorHAnsi"/>
          <w:sz w:val="22"/>
        </w:rPr>
      </w:pPr>
      <w:r w:rsidRPr="00793B31">
        <w:rPr>
          <w:rFonts w:asciiTheme="minorHAnsi" w:hAnsiTheme="minorHAnsi" w:cstheme="minorHAnsi"/>
          <w:sz w:val="22"/>
        </w:rPr>
        <w:t>Na FaME UTB je pak upravuje Vnitřní předpis</w:t>
      </w:r>
      <w:r w:rsidRPr="00793B31">
        <w:rPr>
          <w:rFonts w:asciiTheme="minorHAnsi" w:hAnsiTheme="minorHAnsi" w:cstheme="minorHAnsi"/>
          <w:i/>
          <w:sz w:val="22"/>
        </w:rPr>
        <w:t xml:space="preserve"> </w:t>
      </w:r>
      <w:hyperlink r:id="rId76" w:history="1">
        <w:r w:rsidRPr="001C7508">
          <w:rPr>
            <w:rStyle w:val="Hypertextovodkaz"/>
            <w:rFonts w:asciiTheme="minorHAnsi" w:hAnsiTheme="minorHAnsi" w:cstheme="minorHAnsi"/>
            <w:i/>
            <w:sz w:val="22"/>
          </w:rPr>
          <w:t>Pravidla průběhu studia ve studijních programech uskutečňovaných na Fakultě managementu a ekonomiky,</w:t>
        </w:r>
      </w:hyperlink>
      <w:r w:rsidRPr="00274166">
        <w:rPr>
          <w:rFonts w:asciiTheme="minorHAnsi" w:hAnsiTheme="minorHAnsi" w:cstheme="minorHAnsi"/>
          <w:color w:val="00B050"/>
          <w:sz w:val="22"/>
        </w:rPr>
        <w:t xml:space="preserve"> </w:t>
      </w:r>
      <w:r w:rsidRPr="00793B31">
        <w:rPr>
          <w:rFonts w:asciiTheme="minorHAnsi" w:hAnsiTheme="minorHAnsi" w:cstheme="minorHAnsi"/>
          <w:sz w:val="22"/>
        </w:rPr>
        <w:t>článek 28.</w:t>
      </w:r>
    </w:p>
    <w:p w:rsidR="00C27AEB" w:rsidRPr="00C27AEB" w:rsidRDefault="00C27AEB" w:rsidP="00C27AEB">
      <w:pPr>
        <w:tabs>
          <w:tab w:val="left" w:pos="2835"/>
        </w:tabs>
        <w:spacing w:before="120" w:after="120"/>
        <w:rPr>
          <w:rFonts w:asciiTheme="minorHAnsi" w:hAnsiTheme="minorHAnsi" w:cstheme="minorHAnsi"/>
        </w:rPr>
      </w:pP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 xml:space="preserve">Procesy zpětné vazby při hodnocení kvality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1.7</w:t>
      </w:r>
    </w:p>
    <w:p w:rsidR="00C27AEB" w:rsidRPr="00B8124C" w:rsidRDefault="00544C56" w:rsidP="00B8124C">
      <w:pPr>
        <w:tabs>
          <w:tab w:val="left" w:pos="2835"/>
        </w:tabs>
        <w:spacing w:before="120" w:after="360"/>
        <w:jc w:val="both"/>
        <w:rPr>
          <w:rFonts w:asciiTheme="minorHAnsi" w:hAnsiTheme="minorHAnsi" w:cstheme="minorHAnsi"/>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77"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Sledování úspěšnosti uchazečů o studium, studentů a uplatnitelnosti absolventů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1.8</w:t>
      </w:r>
    </w:p>
    <w:p w:rsidR="00C27AEB" w:rsidRPr="00793B31" w:rsidRDefault="00544C56" w:rsidP="00B8124C">
      <w:pPr>
        <w:tabs>
          <w:tab w:val="left" w:pos="2835"/>
        </w:tabs>
        <w:spacing w:before="120" w:after="600"/>
        <w:jc w:val="both"/>
        <w:rPr>
          <w:rFonts w:asciiTheme="minorHAnsi" w:hAnsiTheme="minorHAnsi" w:cstheme="minorHAnsi"/>
          <w:sz w:val="22"/>
          <w:szCs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78"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Vzdělávací a tvůrčí činnost</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 xml:space="preserve">Mezinárodní rozměr a aplikace soudobého stavu poznání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1.9</w:t>
      </w:r>
    </w:p>
    <w:p w:rsidR="00C27AEB" w:rsidRPr="0081111D" w:rsidRDefault="00C27AEB" w:rsidP="00C27AEB">
      <w:pPr>
        <w:spacing w:before="120" w:after="120"/>
        <w:jc w:val="both"/>
        <w:rPr>
          <w:rFonts w:asciiTheme="minorHAnsi" w:hAnsiTheme="minorHAnsi" w:cstheme="minorHAnsi"/>
          <w:sz w:val="22"/>
          <w:szCs w:val="22"/>
        </w:rPr>
      </w:pPr>
      <w:r w:rsidRPr="0081111D">
        <w:rPr>
          <w:rFonts w:asciiTheme="minorHAnsi" w:hAnsiTheme="minorHAnsi" w:cstheme="minorHAns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C27AEB" w:rsidRPr="0081111D" w:rsidRDefault="00C27AEB" w:rsidP="00C27AEB">
      <w:pPr>
        <w:spacing w:before="120" w:after="120" w:line="276" w:lineRule="auto"/>
        <w:jc w:val="both"/>
        <w:rPr>
          <w:rFonts w:asciiTheme="minorHAnsi" w:hAnsiTheme="minorHAnsi" w:cstheme="minorHAnsi"/>
          <w:sz w:val="22"/>
          <w:szCs w:val="22"/>
        </w:rPr>
      </w:pPr>
      <w:r w:rsidRPr="0081111D">
        <w:rPr>
          <w:rFonts w:asciiTheme="minorHAnsi" w:hAnsiTheme="minorHAnsi" w:cstheme="minorHAnsi"/>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81111D">
        <w:rPr>
          <w:rStyle w:val="Znakapoznpodarou"/>
          <w:rFonts w:asciiTheme="minorHAnsi" w:hAnsiTheme="minorHAnsi" w:cstheme="minorHAnsi"/>
          <w:sz w:val="22"/>
          <w:szCs w:val="22"/>
        </w:rPr>
        <w:footnoteReference w:id="3"/>
      </w:r>
      <w:r w:rsidRPr="0081111D">
        <w:rPr>
          <w:rFonts w:asciiTheme="minorHAnsi" w:hAnsiTheme="minorHAnsi" w:cstheme="minorHAnsi"/>
          <w:sz w:val="22"/>
          <w:szCs w:val="22"/>
        </w:rPr>
        <w:t xml:space="preserve"> </w:t>
      </w:r>
    </w:p>
    <w:p w:rsidR="00C27AEB" w:rsidRPr="0081111D" w:rsidRDefault="00C27AEB" w:rsidP="00D5441A">
      <w:pPr>
        <w:spacing w:before="120" w:after="120"/>
        <w:jc w:val="both"/>
        <w:rPr>
          <w:rFonts w:asciiTheme="minorHAnsi" w:hAnsiTheme="minorHAnsi" w:cstheme="minorHAnsi"/>
          <w:sz w:val="22"/>
          <w:szCs w:val="22"/>
        </w:rPr>
      </w:pPr>
      <w:r w:rsidRPr="0081111D">
        <w:rPr>
          <w:rFonts w:asciiTheme="minorHAnsi" w:hAnsiTheme="minorHAnsi" w:cstheme="minorHAnsi"/>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D5441A" w:rsidRPr="00A51EA7" w:rsidRDefault="00D5441A" w:rsidP="00D5441A">
      <w:pPr>
        <w:autoSpaceDE w:val="0"/>
        <w:autoSpaceDN w:val="0"/>
        <w:adjustRightInd w:val="0"/>
        <w:jc w:val="both"/>
        <w:rPr>
          <w:rFonts w:asciiTheme="minorHAnsi" w:hAnsiTheme="minorHAnsi" w:cstheme="minorHAnsi"/>
          <w:sz w:val="22"/>
          <w:szCs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w:t>
      </w:r>
      <w:r w:rsidRPr="00EF7007">
        <w:rPr>
          <w:rFonts w:asciiTheme="minorHAnsi" w:hAnsiTheme="minorHAnsi" w:cstheme="minorHAnsi"/>
          <w:sz w:val="22"/>
          <w:szCs w:val="22"/>
        </w:rPr>
        <w:lastRenderedPageBreak/>
        <w:t xml:space="preserve">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79" w:history="1">
        <w:r w:rsidRPr="007B3B96">
          <w:rPr>
            <w:rStyle w:val="Hypertextovodkaz"/>
            <w:rFonts w:asciiTheme="minorHAnsi" w:hAnsiTheme="minorHAnsi" w:cstheme="minorHAnsi"/>
            <w:i/>
            <w:sz w:val="22"/>
            <w:szCs w:val="22"/>
          </w:rPr>
          <w:t>Mobility studentů UTB do zahraničí a zahraničních studentů na UTB</w:t>
        </w:r>
      </w:hyperlink>
      <w:r w:rsidRPr="007B3B96">
        <w:rPr>
          <w:rFonts w:asciiTheme="minorHAnsi" w:hAnsiTheme="minorHAnsi" w:cstheme="minorHAnsi"/>
          <w:i/>
          <w:sz w:val="22"/>
          <w:szCs w:val="22"/>
        </w:rPr>
        <w:t>.</w:t>
      </w:r>
    </w:p>
    <w:p w:rsidR="00C27AEB" w:rsidRPr="0081111D" w:rsidRDefault="00C27AEB" w:rsidP="00D5441A">
      <w:pPr>
        <w:autoSpaceDE w:val="0"/>
        <w:autoSpaceDN w:val="0"/>
        <w:adjustRightInd w:val="0"/>
        <w:jc w:val="both"/>
        <w:rPr>
          <w:rFonts w:asciiTheme="minorHAnsi" w:hAnsiTheme="minorHAnsi" w:cstheme="minorHAnsi"/>
          <w:sz w:val="22"/>
          <w:szCs w:val="22"/>
        </w:rPr>
      </w:pPr>
    </w:p>
    <w:p w:rsidR="00C27AEB" w:rsidRPr="00793B31" w:rsidRDefault="00C27AEB" w:rsidP="00D5441A">
      <w:pPr>
        <w:spacing w:after="120"/>
        <w:jc w:val="both"/>
        <w:rPr>
          <w:rFonts w:asciiTheme="minorHAnsi" w:hAnsiTheme="minorHAnsi" w:cstheme="minorHAnsi"/>
          <w:sz w:val="22"/>
          <w:szCs w:val="22"/>
        </w:rPr>
      </w:pPr>
      <w:r w:rsidRPr="00793B31">
        <w:rPr>
          <w:rFonts w:asciiTheme="minorHAnsi" w:hAnsiTheme="minorHAnsi" w:cstheme="minorHAnsi"/>
          <w:sz w:val="22"/>
          <w:szCs w:val="22"/>
        </w:rPr>
        <w:t>V daném studijním programu se např. jedná o mobility do Francie, Španělska, Portugalska, Finska, Dánska, Polska, Norska, Rakouska, Řecka, Slovinska, Slovenska, Turecka a dalších evropských zemí.  Dále jsou na UTB ve Zlíně standardně nabízeny studijní předměty vyučované v cizích jazycích a realizované studijní programy uskutečňované v cizích jazycích. V případě daného studijního programu se např. jedná o předměty Healthcare Ethics, Public Finance and Healthcare a další.</w:t>
      </w:r>
    </w:p>
    <w:p w:rsidR="00C27AEB" w:rsidRPr="00C27AEB" w:rsidRDefault="00C27AEB" w:rsidP="00C27AEB">
      <w:pPr>
        <w:rPr>
          <w:rFonts w:asciiTheme="minorHAnsi" w:hAnsiTheme="minorHAnsi" w:cstheme="minorHAnsi"/>
        </w:rPr>
      </w:pP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Spolupráce s praxí při uskutečňování studijních programů</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1.10</w:t>
      </w:r>
    </w:p>
    <w:p w:rsidR="00C27AEB" w:rsidRPr="00793B31" w:rsidRDefault="00C27AEB" w:rsidP="00C27AEB">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C27AEB" w:rsidRPr="00793B31" w:rsidRDefault="00C27AEB" w:rsidP="00C27AEB">
      <w:pPr>
        <w:spacing w:before="120" w:after="120"/>
        <w:rPr>
          <w:rFonts w:asciiTheme="minorHAnsi" w:hAnsiTheme="minorHAnsi" w:cstheme="minorHAnsi"/>
        </w:rPr>
      </w:pP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Spolupráce s praxí při tvorbě studijních programů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1.11</w:t>
      </w:r>
    </w:p>
    <w:p w:rsidR="00C27AEB" w:rsidRPr="006416F5" w:rsidRDefault="00C27AEB" w:rsidP="006416F5">
      <w:pPr>
        <w:spacing w:before="120" w:after="600"/>
        <w:jc w:val="both"/>
        <w:rPr>
          <w:rFonts w:asciiTheme="minorHAnsi" w:hAnsiTheme="minorHAnsi" w:cstheme="minorHAnsi"/>
          <w:sz w:val="22"/>
        </w:rPr>
      </w:pPr>
      <w:r w:rsidRPr="006416F5">
        <w:rPr>
          <w:rFonts w:asciiTheme="minorHAnsi" w:hAnsiTheme="minorHAnsi" w:cstheme="minorHAnsi"/>
          <w:sz w:val="22"/>
        </w:rPr>
        <w:t>UTB ve Zlíně komunikuje s profesními komorami, oborovými sdruženími, organizacemi zaměstnavatelů nebo dalšími odborníky z praxe a zjišťuje jejich očekávání a požadavky na absolventy studijních programů.</w:t>
      </w: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 xml:space="preserve">Podpůrné zdroje a administrativa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 xml:space="preserve">Informační systém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1.12</w:t>
      </w:r>
    </w:p>
    <w:p w:rsidR="00C27AEB" w:rsidRPr="0081111D" w:rsidRDefault="00C27AEB" w:rsidP="0081111D">
      <w:pPr>
        <w:tabs>
          <w:tab w:val="left" w:pos="2835"/>
        </w:tabs>
        <w:spacing w:before="120" w:after="120"/>
        <w:jc w:val="both"/>
        <w:rPr>
          <w:rFonts w:asciiTheme="minorHAnsi" w:hAnsiTheme="minorHAnsi" w:cstheme="minorHAnsi"/>
          <w:sz w:val="22"/>
        </w:rPr>
      </w:pPr>
      <w:r w:rsidRPr="0081111D">
        <w:rPr>
          <w:rFonts w:asciiTheme="minorHAnsi" w:hAnsiTheme="minorHAnsi" w:cstheme="minorHAnsi"/>
          <w:sz w:val="22"/>
        </w:rPr>
        <w:t>UTB ve Zlíně má vybudován funkční informační systém a komunikační prostředky, které zajišťují přístup k přesným a srozumitelným informacím o studijních programech, pravidlech studia a požadavcích spojených se studiem.</w:t>
      </w:r>
    </w:p>
    <w:p w:rsidR="00C27AEB" w:rsidRPr="0081111D" w:rsidRDefault="00C27AEB" w:rsidP="0081111D">
      <w:pPr>
        <w:spacing w:before="120" w:after="120"/>
        <w:jc w:val="both"/>
        <w:rPr>
          <w:rFonts w:asciiTheme="minorHAnsi" w:hAnsiTheme="minorHAnsi" w:cstheme="minorHAnsi"/>
          <w:sz w:val="22"/>
        </w:rPr>
      </w:pPr>
      <w:r w:rsidRPr="0081111D">
        <w:rPr>
          <w:rFonts w:asciiTheme="minorHAnsi" w:hAnsiTheme="minorHAnsi" w:cstheme="minorHAnsi"/>
          <w:sz w:val="22"/>
        </w:rPr>
        <w:t>UTB ve Zlíně má s ohledem na to funkční informační systém studijní agendy IS/STAG, který používá od roku 2003. Tvůrcem IS/STAG je ZČU v Plzni a v současné době systém využívá 11 VVŠ v ČR.</w:t>
      </w:r>
    </w:p>
    <w:p w:rsidR="00C27AEB" w:rsidRPr="0081111D" w:rsidRDefault="00C27AEB" w:rsidP="0081111D">
      <w:pPr>
        <w:spacing w:before="120" w:after="120"/>
        <w:jc w:val="both"/>
        <w:rPr>
          <w:rFonts w:asciiTheme="minorHAnsi" w:hAnsiTheme="minorHAnsi" w:cstheme="minorHAnsi"/>
          <w:sz w:val="22"/>
        </w:rPr>
      </w:pPr>
      <w:r w:rsidRPr="0081111D">
        <w:rPr>
          <w:rFonts w:asciiTheme="minorHAnsi" w:hAnsiTheme="minorHAnsi" w:cstheme="minorHAnsi"/>
          <w:sz w:val="22"/>
        </w:rPr>
        <w:t>Informační systém IS/STAG pokrývá funkce od přijímacího řízení až po vydání diplomů, eviduje studenty prezenční a kombinované formy studia, studenty celoživotního vzdělávání a účastníky U3V.</w:t>
      </w:r>
    </w:p>
    <w:p w:rsidR="00C27AEB" w:rsidRPr="0081111D" w:rsidRDefault="00C27AEB" w:rsidP="0081111D">
      <w:pPr>
        <w:spacing w:before="120" w:after="120"/>
        <w:jc w:val="both"/>
        <w:rPr>
          <w:rFonts w:asciiTheme="minorHAnsi" w:hAnsiTheme="minorHAnsi" w:cstheme="minorHAnsi"/>
          <w:sz w:val="22"/>
        </w:rPr>
      </w:pPr>
      <w:r w:rsidRPr="0081111D">
        <w:rPr>
          <w:rFonts w:asciiTheme="minorHAnsi" w:hAnsiTheme="minorHAnsi" w:cstheme="minorHAns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D5441A" w:rsidRPr="00EF7007" w:rsidRDefault="00D5441A" w:rsidP="00D5441A">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80"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D5441A" w:rsidRPr="00EF7007" w:rsidRDefault="00D5441A" w:rsidP="00D5441A">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lastRenderedPageBreak/>
        <w:t xml:space="preserve">Prostřednictvím webových stránek UTB ve Zlíně mají studenti a uchazeči o studium přístup k přesným a přesným a srozumitelným informacím o pravidlech studia a požadavcích spojených se studiem, které jsou součástí </w:t>
      </w:r>
      <w:hyperlink r:id="rId81"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82"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rsidR="00C27AEB" w:rsidRPr="0081111D" w:rsidRDefault="00D5441A" w:rsidP="006416F5">
      <w:pPr>
        <w:spacing w:before="120" w:after="360"/>
        <w:jc w:val="both"/>
        <w:rPr>
          <w:rFonts w:asciiTheme="minorHAnsi" w:hAnsiTheme="minorHAnsi" w:cstheme="minorHAnsi"/>
          <w:sz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83"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84"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85"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 xml:space="preserve">Knihovny a elektronické zdroje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1.13</w:t>
      </w:r>
    </w:p>
    <w:p w:rsidR="00C27AEB" w:rsidRPr="0081111D" w:rsidRDefault="00C27AEB" w:rsidP="0081111D">
      <w:pPr>
        <w:spacing w:before="120" w:after="120"/>
        <w:jc w:val="both"/>
        <w:rPr>
          <w:rFonts w:asciiTheme="minorHAnsi" w:hAnsiTheme="minorHAnsi" w:cstheme="minorHAnsi"/>
          <w:sz w:val="22"/>
          <w:szCs w:val="22"/>
        </w:rPr>
      </w:pPr>
      <w:r w:rsidRPr="0081111D">
        <w:rPr>
          <w:rFonts w:asciiTheme="minorHAnsi" w:hAnsiTheme="minorHAnsi" w:cstheme="minorHAns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C27AEB" w:rsidRPr="0081111D" w:rsidRDefault="00C27AEB" w:rsidP="006416F5">
      <w:pPr>
        <w:spacing w:before="240" w:after="120"/>
        <w:jc w:val="both"/>
        <w:rPr>
          <w:rFonts w:asciiTheme="minorHAnsi" w:hAnsiTheme="minorHAnsi" w:cstheme="minorHAnsi"/>
          <w:i/>
          <w:sz w:val="22"/>
          <w:szCs w:val="22"/>
        </w:rPr>
      </w:pPr>
      <w:r w:rsidRPr="0081111D">
        <w:rPr>
          <w:rFonts w:asciiTheme="minorHAnsi" w:hAnsiTheme="minorHAnsi" w:cstheme="minorHAnsi"/>
          <w:i/>
          <w:sz w:val="22"/>
          <w:szCs w:val="22"/>
        </w:rPr>
        <w:t>Dostupnost knihovního fondu</w:t>
      </w:r>
    </w:p>
    <w:p w:rsidR="00C27AEB" w:rsidRPr="0081111D" w:rsidRDefault="00C27AEB" w:rsidP="0081111D">
      <w:pPr>
        <w:spacing w:before="120" w:after="120"/>
        <w:jc w:val="both"/>
        <w:rPr>
          <w:rFonts w:asciiTheme="minorHAnsi" w:hAnsiTheme="minorHAnsi" w:cstheme="minorHAnsi"/>
          <w:sz w:val="22"/>
          <w:szCs w:val="22"/>
        </w:rPr>
      </w:pPr>
      <w:r w:rsidRPr="0081111D">
        <w:rPr>
          <w:rFonts w:asciiTheme="minorHAnsi" w:hAnsiTheme="minorHAnsi" w:cstheme="minorHAns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C27AEB" w:rsidRPr="0081111D" w:rsidRDefault="00C27AEB" w:rsidP="0081111D">
      <w:pPr>
        <w:spacing w:before="120" w:after="120"/>
        <w:jc w:val="both"/>
        <w:rPr>
          <w:rFonts w:asciiTheme="minorHAnsi" w:hAnsiTheme="minorHAnsi" w:cstheme="minorHAnsi"/>
          <w:sz w:val="22"/>
          <w:szCs w:val="22"/>
        </w:rPr>
      </w:pPr>
      <w:r w:rsidRPr="0081111D">
        <w:rPr>
          <w:rFonts w:asciiTheme="minorHAnsi" w:hAnsiTheme="minorHAnsi" w:cstheme="minorHAns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C27AEB" w:rsidRPr="0081111D" w:rsidRDefault="00C27AEB" w:rsidP="0081111D">
      <w:pPr>
        <w:spacing w:before="120" w:after="120"/>
        <w:jc w:val="both"/>
        <w:rPr>
          <w:rFonts w:asciiTheme="minorHAnsi" w:hAnsiTheme="minorHAnsi" w:cstheme="minorHAnsi"/>
          <w:sz w:val="22"/>
          <w:szCs w:val="22"/>
        </w:rPr>
      </w:pPr>
      <w:r w:rsidRPr="0081111D">
        <w:rPr>
          <w:rFonts w:asciiTheme="minorHAnsi" w:hAnsiTheme="minorHAnsi" w:cstheme="minorHAns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C27AEB" w:rsidRPr="0081111D" w:rsidRDefault="00C27AEB" w:rsidP="0081111D">
      <w:pPr>
        <w:spacing w:before="120" w:after="120"/>
        <w:jc w:val="both"/>
        <w:rPr>
          <w:rStyle w:val="Hypertextovodkaz"/>
          <w:rFonts w:asciiTheme="minorHAnsi" w:hAnsiTheme="minorHAnsi" w:cstheme="minorHAnsi"/>
          <w:sz w:val="22"/>
          <w:szCs w:val="22"/>
        </w:rPr>
      </w:pPr>
      <w:r w:rsidRPr="0081111D">
        <w:rPr>
          <w:rFonts w:asciiTheme="minorHAnsi" w:hAnsiTheme="minorHAnsi" w:cstheme="minorHAnsi"/>
          <w:sz w:val="22"/>
          <w:szCs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81111D">
        <w:rPr>
          <w:rFonts w:asciiTheme="minorHAnsi" w:hAnsiTheme="minorHAnsi" w:cstheme="minorHAnsi"/>
          <w:color w:val="00B050"/>
          <w:sz w:val="22"/>
          <w:szCs w:val="22"/>
        </w:rPr>
        <w:t>n</w:t>
      </w:r>
      <w:r w:rsidRPr="0081111D">
        <w:rPr>
          <w:rFonts w:asciiTheme="minorHAnsi" w:hAnsiTheme="minorHAnsi" w:cstheme="minorHAnsi"/>
          <w:sz w:val="22"/>
          <w:szCs w:val="22"/>
        </w:rPr>
        <w:t>eustále doplňován. Knihovna odebírá více než 200 periodik v tištěné podobě. Mimo tištěné čas</w:t>
      </w:r>
      <w:r w:rsidR="00FD59BB">
        <w:rPr>
          <w:rFonts w:asciiTheme="minorHAnsi" w:hAnsiTheme="minorHAnsi" w:cstheme="minorHAnsi"/>
          <w:sz w:val="22"/>
          <w:szCs w:val="22"/>
        </w:rPr>
        <w:t>opisy knihovna zpřístupňuje cca</w:t>
      </w:r>
      <w:r w:rsidRPr="0081111D">
        <w:rPr>
          <w:rFonts w:asciiTheme="minorHAnsi" w:hAnsiTheme="minorHAnsi" w:cstheme="minorHAnsi"/>
          <w:sz w:val="22"/>
          <w:szCs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w:t>
      </w:r>
      <w:r w:rsidRPr="0081111D">
        <w:rPr>
          <w:rFonts w:asciiTheme="minorHAnsi" w:hAnsiTheme="minorHAnsi" w:cstheme="minorHAnsi"/>
          <w:sz w:val="22"/>
          <w:szCs w:val="22"/>
        </w:rPr>
        <w:lastRenderedPageBreak/>
        <w:t>knihovny.</w:t>
      </w:r>
      <w:r w:rsidRPr="0081111D">
        <w:rPr>
          <w:rStyle w:val="Znakapoznpodarou"/>
          <w:rFonts w:asciiTheme="minorHAnsi" w:hAnsiTheme="minorHAnsi" w:cstheme="minorHAnsi"/>
          <w:sz w:val="22"/>
          <w:szCs w:val="22"/>
        </w:rPr>
        <w:footnoteReference w:id="4"/>
      </w:r>
      <w:r w:rsidRPr="0081111D">
        <w:rPr>
          <w:rFonts w:asciiTheme="minorHAnsi" w:hAnsiTheme="minorHAnsi" w:cstheme="minorHAnsi"/>
          <w:sz w:val="22"/>
          <w:szCs w:val="22"/>
        </w:rPr>
        <w:t xml:space="preserve"> Práce jsou zde zpravidla dostupné volně v plném textu. Kromě toho provozuje knihovna také repozitář publikační činnosti akademických pracovníků univerzity.</w:t>
      </w:r>
      <w:r w:rsidRPr="0081111D">
        <w:rPr>
          <w:rStyle w:val="Znakapoznpodarou"/>
          <w:rFonts w:asciiTheme="minorHAnsi" w:hAnsiTheme="minorHAnsi" w:cstheme="minorHAnsi"/>
          <w:sz w:val="22"/>
          <w:szCs w:val="22"/>
        </w:rPr>
        <w:footnoteReference w:id="5"/>
      </w:r>
    </w:p>
    <w:p w:rsidR="00C27AEB" w:rsidRPr="006416F5" w:rsidRDefault="00C27AEB" w:rsidP="006416F5">
      <w:pPr>
        <w:spacing w:before="240" w:after="120"/>
        <w:jc w:val="both"/>
        <w:rPr>
          <w:rFonts w:asciiTheme="minorHAnsi" w:hAnsiTheme="minorHAnsi" w:cstheme="minorHAnsi"/>
          <w:i/>
          <w:sz w:val="22"/>
          <w:szCs w:val="22"/>
        </w:rPr>
      </w:pPr>
      <w:r w:rsidRPr="006416F5">
        <w:rPr>
          <w:rFonts w:asciiTheme="minorHAnsi" w:hAnsiTheme="minorHAnsi" w:cstheme="minorHAnsi"/>
          <w:i/>
          <w:sz w:val="22"/>
          <w:szCs w:val="22"/>
        </w:rPr>
        <w:t>Dostupnost elektronických zdrojů</w:t>
      </w:r>
    </w:p>
    <w:p w:rsidR="00C27AEB" w:rsidRPr="0081111D" w:rsidRDefault="00C27AEB" w:rsidP="0081111D">
      <w:pPr>
        <w:spacing w:before="120" w:after="120"/>
        <w:jc w:val="both"/>
        <w:rPr>
          <w:rFonts w:asciiTheme="minorHAnsi" w:hAnsiTheme="minorHAnsi" w:cstheme="minorHAnsi"/>
          <w:sz w:val="22"/>
          <w:szCs w:val="22"/>
        </w:rPr>
      </w:pPr>
      <w:r w:rsidRPr="0081111D">
        <w:rPr>
          <w:rFonts w:asciiTheme="minorHAnsi" w:hAnsiTheme="minorHAnsi" w:cstheme="minorHAns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86">
        <w:r w:rsidRPr="00D5441A">
          <w:rPr>
            <w:rStyle w:val="Hypertextovodkaz"/>
            <w:rFonts w:asciiTheme="minorHAnsi" w:hAnsiTheme="minorHAnsi" w:cstheme="minorHAnsi"/>
            <w:i/>
            <w:sz w:val="22"/>
            <w:szCs w:val="22"/>
          </w:rPr>
          <w:t>http://portal.k.utb.cz</w:t>
        </w:r>
      </w:hyperlink>
      <w:r w:rsidRPr="0081111D">
        <w:rPr>
          <w:rFonts w:asciiTheme="minorHAnsi" w:hAnsiTheme="minorHAnsi" w:cstheme="minorHAns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81111D">
        <w:rPr>
          <w:rFonts w:asciiTheme="minorHAnsi" w:hAnsiTheme="minorHAnsi" w:cstheme="minorHAnsi"/>
          <w:color w:val="00B050"/>
          <w:sz w:val="22"/>
          <w:szCs w:val="22"/>
        </w:rPr>
        <w:t>v</w:t>
      </w:r>
      <w:r w:rsidRPr="0081111D">
        <w:rPr>
          <w:rFonts w:asciiTheme="minorHAnsi" w:hAnsiTheme="minorHAnsi" w:cstheme="minorHAnsi"/>
          <w:sz w:val="22"/>
          <w:szCs w:val="22"/>
        </w:rPr>
        <w:t xml:space="preserve">zdáleného přístupu. </w:t>
      </w:r>
    </w:p>
    <w:p w:rsidR="00C27AEB" w:rsidRPr="0081111D" w:rsidRDefault="00C27AEB" w:rsidP="0081111D">
      <w:pPr>
        <w:spacing w:before="120" w:after="120"/>
        <w:rPr>
          <w:rFonts w:asciiTheme="minorHAnsi" w:hAnsiTheme="minorHAnsi" w:cstheme="minorHAnsi"/>
          <w:sz w:val="22"/>
          <w:szCs w:val="22"/>
        </w:rPr>
      </w:pPr>
      <w:r w:rsidRPr="0081111D">
        <w:rPr>
          <w:rFonts w:asciiTheme="minorHAnsi" w:hAnsiTheme="minorHAnsi" w:cstheme="minorHAnsi"/>
          <w:sz w:val="22"/>
          <w:szCs w:val="22"/>
        </w:rPr>
        <w:t>Konkrétní dostupné databáze:</w:t>
      </w:r>
    </w:p>
    <w:p w:rsidR="00C27AEB" w:rsidRPr="00B61CBF" w:rsidRDefault="00C27AEB" w:rsidP="00D5441A">
      <w:pPr>
        <w:pStyle w:val="Odstavecseseznamem"/>
        <w:numPr>
          <w:ilvl w:val="0"/>
          <w:numId w:val="78"/>
        </w:numPr>
        <w:spacing w:after="0" w:line="240" w:lineRule="auto"/>
        <w:ind w:left="714" w:hanging="357"/>
        <w:contextualSpacing w:val="0"/>
        <w:rPr>
          <w:rFonts w:asciiTheme="minorHAnsi" w:hAnsiTheme="minorHAnsi" w:cstheme="minorHAnsi"/>
        </w:rPr>
      </w:pPr>
      <w:r w:rsidRPr="00B61CBF">
        <w:rPr>
          <w:rFonts w:asciiTheme="minorHAnsi" w:hAnsiTheme="minorHAnsi" w:cstheme="minorHAnsi"/>
        </w:rPr>
        <w:t>Citační databáze Web of Science a Scopus</w:t>
      </w:r>
    </w:p>
    <w:p w:rsidR="00C27AEB" w:rsidRPr="00B61CBF" w:rsidRDefault="00C27AEB" w:rsidP="00D5441A">
      <w:pPr>
        <w:pStyle w:val="Odstavecseseznamem"/>
        <w:numPr>
          <w:ilvl w:val="0"/>
          <w:numId w:val="78"/>
        </w:numPr>
        <w:spacing w:after="0" w:line="240" w:lineRule="auto"/>
        <w:ind w:left="714" w:hanging="357"/>
        <w:contextualSpacing w:val="0"/>
        <w:rPr>
          <w:rFonts w:asciiTheme="minorHAnsi" w:hAnsiTheme="minorHAnsi" w:cstheme="minorHAnsi"/>
        </w:rPr>
      </w:pPr>
      <w:r w:rsidRPr="00B61CBF">
        <w:rPr>
          <w:rFonts w:asciiTheme="minorHAnsi" w:hAnsiTheme="minorHAnsi" w:cstheme="minorHAnsi"/>
        </w:rPr>
        <w:t>Multioborové kolekce elektronických časopisů Elsevier ScienceDirect, Wiley Online Library, SpringerLink</w:t>
      </w:r>
    </w:p>
    <w:p w:rsidR="00C27AEB" w:rsidRPr="00B61CBF" w:rsidRDefault="00C27AEB" w:rsidP="00D5441A">
      <w:pPr>
        <w:pStyle w:val="Odstavecseseznamem"/>
        <w:numPr>
          <w:ilvl w:val="0"/>
          <w:numId w:val="78"/>
        </w:numPr>
        <w:spacing w:after="0" w:line="240" w:lineRule="auto"/>
        <w:ind w:left="714" w:hanging="357"/>
        <w:contextualSpacing w:val="0"/>
        <w:rPr>
          <w:rFonts w:asciiTheme="minorHAnsi" w:hAnsiTheme="minorHAnsi" w:cstheme="minorHAnsi"/>
        </w:rPr>
      </w:pPr>
      <w:r w:rsidRPr="00B61CBF">
        <w:rPr>
          <w:rFonts w:asciiTheme="minorHAnsi" w:hAnsiTheme="minorHAnsi" w:cstheme="minorHAnsi"/>
        </w:rPr>
        <w:t>Multioborové plnotextové databáze Ebsco a ProQuest</w:t>
      </w:r>
    </w:p>
    <w:p w:rsidR="00C27AEB" w:rsidRPr="00B61CBF" w:rsidRDefault="00C27AEB" w:rsidP="00D5441A">
      <w:pPr>
        <w:pStyle w:val="Odstavecseseznamem"/>
        <w:numPr>
          <w:ilvl w:val="0"/>
          <w:numId w:val="78"/>
        </w:numPr>
        <w:spacing w:after="0" w:line="240" w:lineRule="auto"/>
        <w:ind w:left="714" w:hanging="357"/>
        <w:contextualSpacing w:val="0"/>
        <w:rPr>
          <w:rFonts w:asciiTheme="minorHAnsi" w:hAnsiTheme="minorHAnsi" w:cstheme="minorHAnsi"/>
        </w:rPr>
      </w:pPr>
      <w:r w:rsidRPr="00B61CBF">
        <w:rPr>
          <w:rFonts w:asciiTheme="minorHAnsi" w:hAnsiTheme="minorHAnsi" w:cstheme="minorHAnsi"/>
        </w:rPr>
        <w:t>Kolekce časopisů Emerald</w:t>
      </w:r>
    </w:p>
    <w:p w:rsidR="00C27AEB" w:rsidRPr="00B61CBF" w:rsidRDefault="00C27AEB" w:rsidP="00D5441A">
      <w:pPr>
        <w:pStyle w:val="Odstavecseseznamem"/>
        <w:numPr>
          <w:ilvl w:val="0"/>
          <w:numId w:val="78"/>
        </w:numPr>
        <w:spacing w:after="0" w:line="240" w:lineRule="auto"/>
        <w:ind w:left="714" w:hanging="357"/>
        <w:contextualSpacing w:val="0"/>
        <w:rPr>
          <w:rFonts w:asciiTheme="minorHAnsi" w:hAnsiTheme="minorHAnsi" w:cstheme="minorHAnsi"/>
        </w:rPr>
      </w:pPr>
      <w:r w:rsidRPr="00B61CBF">
        <w:rPr>
          <w:rFonts w:asciiTheme="minorHAnsi" w:hAnsiTheme="minorHAnsi" w:cstheme="minorHAnsi"/>
        </w:rPr>
        <w:t>Oborová databáze Business Source Complete</w:t>
      </w:r>
    </w:p>
    <w:p w:rsidR="00C27AEB" w:rsidRPr="00B61CBF" w:rsidRDefault="00C27AEB" w:rsidP="00D5441A">
      <w:pPr>
        <w:pStyle w:val="Odstavecseseznamem"/>
        <w:numPr>
          <w:ilvl w:val="0"/>
          <w:numId w:val="78"/>
        </w:numPr>
        <w:spacing w:after="0" w:line="240" w:lineRule="auto"/>
        <w:ind w:left="714" w:hanging="357"/>
        <w:contextualSpacing w:val="0"/>
        <w:rPr>
          <w:rFonts w:asciiTheme="minorHAnsi" w:hAnsiTheme="minorHAnsi" w:cstheme="minorHAnsi"/>
        </w:rPr>
      </w:pPr>
      <w:r w:rsidRPr="00B61CBF">
        <w:rPr>
          <w:rFonts w:asciiTheme="minorHAnsi" w:hAnsiTheme="minorHAnsi" w:cstheme="minorHAnsi"/>
        </w:rPr>
        <w:t xml:space="preserve">Oborová ekonomická databáze Econlit </w:t>
      </w:r>
    </w:p>
    <w:p w:rsidR="00B61CBF" w:rsidRPr="00B61CBF" w:rsidRDefault="00B61CBF" w:rsidP="00D5441A">
      <w:pPr>
        <w:pStyle w:val="Odstavecseseznamem"/>
        <w:numPr>
          <w:ilvl w:val="0"/>
          <w:numId w:val="78"/>
        </w:numPr>
        <w:shd w:val="clear" w:color="auto" w:fill="FFFFFF"/>
        <w:spacing w:after="0" w:line="240" w:lineRule="auto"/>
        <w:ind w:left="714" w:hanging="357"/>
        <w:contextualSpacing w:val="0"/>
        <w:rPr>
          <w:rFonts w:ascii="Segoe UI" w:hAnsi="Segoe UI" w:cs="Segoe UI"/>
          <w:sz w:val="23"/>
          <w:szCs w:val="23"/>
        </w:rPr>
      </w:pPr>
      <w:r w:rsidRPr="00B61CBF">
        <w:rPr>
          <w:rFonts w:cs="Segoe UI"/>
        </w:rPr>
        <w:t>Bibliographia Medica Čechoslovaca – Medvik</w:t>
      </w:r>
    </w:p>
    <w:p w:rsidR="00B61CBF" w:rsidRPr="00B61CBF" w:rsidRDefault="00B61CBF" w:rsidP="00D5441A">
      <w:pPr>
        <w:pStyle w:val="Odstavecseseznamem"/>
        <w:numPr>
          <w:ilvl w:val="0"/>
          <w:numId w:val="78"/>
        </w:numPr>
        <w:shd w:val="clear" w:color="auto" w:fill="FFFFFF"/>
        <w:spacing w:after="0" w:line="240" w:lineRule="auto"/>
        <w:ind w:left="714" w:hanging="357"/>
        <w:contextualSpacing w:val="0"/>
        <w:rPr>
          <w:rFonts w:ascii="Segoe UI" w:hAnsi="Segoe UI" w:cs="Segoe UI"/>
          <w:sz w:val="23"/>
          <w:szCs w:val="23"/>
        </w:rPr>
      </w:pPr>
      <w:r w:rsidRPr="00B61CBF">
        <w:rPr>
          <w:rFonts w:cs="Segoe UI"/>
        </w:rPr>
        <w:t>DIMDI Databases</w:t>
      </w:r>
    </w:p>
    <w:p w:rsidR="00B61CBF" w:rsidRPr="00B61CBF" w:rsidRDefault="00B61CBF" w:rsidP="00D5441A">
      <w:pPr>
        <w:pStyle w:val="Odstavecseseznamem"/>
        <w:numPr>
          <w:ilvl w:val="0"/>
          <w:numId w:val="78"/>
        </w:numPr>
        <w:shd w:val="clear" w:color="auto" w:fill="FFFFFF"/>
        <w:spacing w:after="0" w:line="240" w:lineRule="auto"/>
        <w:ind w:left="714" w:hanging="357"/>
        <w:contextualSpacing w:val="0"/>
        <w:rPr>
          <w:rFonts w:ascii="Segoe UI" w:hAnsi="Segoe UI" w:cs="Segoe UI"/>
          <w:sz w:val="23"/>
          <w:szCs w:val="23"/>
        </w:rPr>
      </w:pPr>
      <w:r w:rsidRPr="00B61CBF">
        <w:rPr>
          <w:rFonts w:cs="Segoe UI"/>
        </w:rPr>
        <w:t>ebooks ScienceDirect</w:t>
      </w:r>
    </w:p>
    <w:p w:rsidR="00B61CBF" w:rsidRPr="00B61CBF" w:rsidRDefault="00B61CBF" w:rsidP="00D5441A">
      <w:pPr>
        <w:pStyle w:val="Odstavecseseznamem"/>
        <w:numPr>
          <w:ilvl w:val="0"/>
          <w:numId w:val="78"/>
        </w:numPr>
        <w:shd w:val="clear" w:color="auto" w:fill="FFFFFF"/>
        <w:spacing w:after="0" w:line="240" w:lineRule="auto"/>
        <w:ind w:left="714" w:hanging="357"/>
        <w:contextualSpacing w:val="0"/>
        <w:rPr>
          <w:rFonts w:ascii="Segoe UI" w:hAnsi="Segoe UI" w:cs="Segoe UI"/>
          <w:sz w:val="23"/>
          <w:szCs w:val="23"/>
        </w:rPr>
      </w:pPr>
      <w:r w:rsidRPr="00B61CBF">
        <w:rPr>
          <w:rFonts w:cs="Segoe UI"/>
        </w:rPr>
        <w:t>MEDLINE</w:t>
      </w:r>
    </w:p>
    <w:p w:rsidR="00B61CBF" w:rsidRPr="00B61CBF" w:rsidRDefault="00B61CBF" w:rsidP="00D5441A">
      <w:pPr>
        <w:pStyle w:val="Odstavecseseznamem"/>
        <w:numPr>
          <w:ilvl w:val="0"/>
          <w:numId w:val="78"/>
        </w:numPr>
        <w:shd w:val="clear" w:color="auto" w:fill="FFFFFF"/>
        <w:spacing w:after="0" w:line="240" w:lineRule="auto"/>
        <w:ind w:left="714" w:hanging="357"/>
        <w:contextualSpacing w:val="0"/>
        <w:rPr>
          <w:rFonts w:ascii="Segoe UI" w:hAnsi="Segoe UI" w:cs="Segoe UI"/>
          <w:sz w:val="23"/>
          <w:szCs w:val="23"/>
        </w:rPr>
      </w:pPr>
      <w:r w:rsidRPr="00B61CBF">
        <w:rPr>
          <w:rFonts w:cs="Segoe UI"/>
        </w:rPr>
        <w:t>OECD iLibrary</w:t>
      </w:r>
    </w:p>
    <w:p w:rsidR="00B61CBF" w:rsidRDefault="00B61CBF" w:rsidP="00D5441A">
      <w:pPr>
        <w:pStyle w:val="Odstavecseseznamem"/>
        <w:numPr>
          <w:ilvl w:val="0"/>
          <w:numId w:val="78"/>
        </w:numPr>
        <w:shd w:val="clear" w:color="auto" w:fill="FFFFFF"/>
        <w:spacing w:after="0" w:line="240" w:lineRule="auto"/>
        <w:ind w:left="714" w:hanging="357"/>
        <w:contextualSpacing w:val="0"/>
        <w:rPr>
          <w:rFonts w:cs="Segoe UI"/>
        </w:rPr>
      </w:pPr>
      <w:r w:rsidRPr="00B61CBF">
        <w:rPr>
          <w:rFonts w:cs="Segoe UI"/>
        </w:rPr>
        <w:t>SAGE Journals Online</w:t>
      </w:r>
    </w:p>
    <w:p w:rsidR="00D5441A" w:rsidRPr="00D5441A" w:rsidRDefault="00D5441A" w:rsidP="00D5441A">
      <w:pPr>
        <w:spacing w:before="120" w:after="120"/>
        <w:rPr>
          <w:rFonts w:asciiTheme="minorHAnsi" w:hAnsiTheme="minorHAnsi" w:cstheme="minorHAnsi"/>
          <w:sz w:val="22"/>
          <w:szCs w:val="22"/>
        </w:rPr>
      </w:pPr>
      <w:r w:rsidRPr="00D5441A">
        <w:rPr>
          <w:rFonts w:asciiTheme="minorHAnsi" w:hAnsiTheme="minorHAnsi" w:cstheme="minorHAnsi"/>
          <w:sz w:val="22"/>
          <w:szCs w:val="22"/>
        </w:rPr>
        <w:t xml:space="preserve">Seznam všech databází, které má UTB ve Zlíně: </w:t>
      </w:r>
      <w:hyperlink r:id="rId87" w:history="1">
        <w:r w:rsidRPr="00793B31">
          <w:rPr>
            <w:rStyle w:val="Hypertextovodkaz"/>
            <w:rFonts w:asciiTheme="minorHAnsi" w:hAnsiTheme="minorHAnsi" w:cstheme="minorHAnsi"/>
            <w:i/>
            <w:sz w:val="22"/>
            <w:szCs w:val="22"/>
          </w:rPr>
          <w:t>http://portal.k.utb.cz/databases/alphabetical</w:t>
        </w:r>
      </w:hyperlink>
      <w:r w:rsidRPr="00793B31">
        <w:rPr>
          <w:rFonts w:asciiTheme="minorHAnsi" w:hAnsiTheme="minorHAnsi" w:cstheme="minorHAnsi"/>
          <w:i/>
          <w:sz w:val="22"/>
          <w:szCs w:val="22"/>
        </w:rPr>
        <w:t>.</w:t>
      </w:r>
      <w:r w:rsidRPr="00D5441A">
        <w:rPr>
          <w:rFonts w:asciiTheme="minorHAnsi" w:hAnsiTheme="minorHAnsi" w:cstheme="minorHAnsi"/>
          <w:sz w:val="22"/>
          <w:szCs w:val="22"/>
        </w:rPr>
        <w:t xml:space="preserve"> </w:t>
      </w:r>
    </w:p>
    <w:p w:rsidR="00D5441A" w:rsidRPr="00D5441A" w:rsidRDefault="00D5441A" w:rsidP="00D5441A">
      <w:pPr>
        <w:shd w:val="clear" w:color="auto" w:fill="FFFFFF"/>
        <w:rPr>
          <w:rFonts w:cs="Segoe UI"/>
        </w:rPr>
      </w:pPr>
    </w:p>
    <w:p w:rsidR="00C27AEB" w:rsidRPr="0081111D" w:rsidRDefault="00C27AEB" w:rsidP="0081111D">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 xml:space="preserve">Studium studentů se specifickými potřebami </w:t>
      </w:r>
    </w:p>
    <w:p w:rsidR="00C27AEB" w:rsidRPr="00C27AEB" w:rsidRDefault="00C27AEB" w:rsidP="0081111D">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Standard</w:t>
      </w:r>
      <w:r w:rsidRPr="00C27AEB">
        <w:rPr>
          <w:rFonts w:asciiTheme="minorHAnsi" w:hAnsiTheme="minorHAnsi" w:cstheme="minorHAnsi"/>
          <w:b/>
          <w:color w:val="000000" w:themeColor="text1"/>
        </w:rPr>
        <w:t xml:space="preserve"> 1.14</w:t>
      </w:r>
    </w:p>
    <w:p w:rsidR="00D5441A" w:rsidRPr="00EF7007" w:rsidRDefault="00D5441A" w:rsidP="00D5441A">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B6CE7">
        <w:rPr>
          <w:rStyle w:val="Siln"/>
          <w:rFonts w:asciiTheme="minorHAnsi" w:hAnsiTheme="minorHAnsi" w:cstheme="minorHAnsi"/>
          <w:b w:val="0"/>
          <w:sz w:val="22"/>
          <w:szCs w:val="22"/>
          <w:rPrChange w:id="566" w:author="Michal Pilík" w:date="2018-09-20T13:04:00Z">
            <w:rPr>
              <w:rStyle w:val="Siln"/>
              <w:rFonts w:asciiTheme="minorHAnsi" w:hAnsiTheme="minorHAnsi" w:cstheme="minorHAnsi"/>
              <w:sz w:val="22"/>
              <w:szCs w:val="22"/>
            </w:rPr>
          </w:rPrChange>
        </w:rPr>
        <w:t>č. 1</w:t>
      </w:r>
      <w:del w:id="567" w:author="Michal Pilík" w:date="2018-09-20T13:04:00Z">
        <w:r w:rsidRPr="006B6CE7" w:rsidDel="006B6CE7">
          <w:rPr>
            <w:rStyle w:val="Siln"/>
            <w:rFonts w:asciiTheme="minorHAnsi" w:hAnsiTheme="minorHAnsi" w:cstheme="minorHAnsi"/>
            <w:b w:val="0"/>
            <w:sz w:val="22"/>
            <w:szCs w:val="22"/>
            <w:rPrChange w:id="568" w:author="Michal Pilík" w:date="2018-09-20T13:04:00Z">
              <w:rPr>
                <w:rStyle w:val="Siln"/>
                <w:rFonts w:asciiTheme="minorHAnsi" w:hAnsiTheme="minorHAnsi" w:cstheme="minorHAnsi"/>
                <w:sz w:val="22"/>
                <w:szCs w:val="22"/>
              </w:rPr>
            </w:rPrChange>
          </w:rPr>
          <w:delText>2</w:delText>
        </w:r>
      </w:del>
      <w:ins w:id="569" w:author="Michal Pilík" w:date="2018-09-20T13:04:00Z">
        <w:r w:rsidR="006B6CE7">
          <w:rPr>
            <w:rStyle w:val="Siln"/>
            <w:rFonts w:asciiTheme="minorHAnsi" w:hAnsiTheme="minorHAnsi" w:cstheme="minorHAnsi"/>
            <w:b w:val="0"/>
            <w:sz w:val="22"/>
            <w:szCs w:val="22"/>
          </w:rPr>
          <w:t>8</w:t>
        </w:r>
      </w:ins>
      <w:r w:rsidRPr="006B6CE7">
        <w:rPr>
          <w:rStyle w:val="Siln"/>
          <w:rFonts w:asciiTheme="minorHAnsi" w:hAnsiTheme="minorHAnsi" w:cstheme="minorHAnsi"/>
          <w:b w:val="0"/>
          <w:sz w:val="22"/>
          <w:szCs w:val="22"/>
          <w:rPrChange w:id="570" w:author="Michal Pilík" w:date="2018-09-20T13:04:00Z">
            <w:rPr>
              <w:rStyle w:val="Siln"/>
              <w:rFonts w:asciiTheme="minorHAnsi" w:hAnsiTheme="minorHAnsi" w:cstheme="minorHAnsi"/>
              <w:sz w:val="22"/>
              <w:szCs w:val="22"/>
            </w:rPr>
          </w:rPrChange>
        </w:rPr>
        <w:t>/201</w:t>
      </w:r>
      <w:del w:id="571" w:author="Michal Pilík" w:date="2018-09-20T13:04:00Z">
        <w:r w:rsidRPr="006B6CE7" w:rsidDel="006B6CE7">
          <w:rPr>
            <w:rStyle w:val="Siln"/>
            <w:rFonts w:asciiTheme="minorHAnsi" w:hAnsiTheme="minorHAnsi" w:cstheme="minorHAnsi"/>
            <w:b w:val="0"/>
            <w:sz w:val="22"/>
            <w:szCs w:val="22"/>
            <w:rPrChange w:id="572" w:author="Michal Pilík" w:date="2018-09-20T13:04:00Z">
              <w:rPr>
                <w:rStyle w:val="Siln"/>
                <w:rFonts w:asciiTheme="minorHAnsi" w:hAnsiTheme="minorHAnsi" w:cstheme="minorHAnsi"/>
                <w:sz w:val="22"/>
                <w:szCs w:val="22"/>
              </w:rPr>
            </w:rPrChange>
          </w:rPr>
          <w:delText>5</w:delText>
        </w:r>
      </w:del>
      <w:ins w:id="573" w:author="Michal Pilík" w:date="2018-09-20T13:04:00Z">
        <w:r w:rsidR="006B6CE7">
          <w:rPr>
            <w:rStyle w:val="Siln"/>
            <w:rFonts w:asciiTheme="minorHAnsi" w:hAnsiTheme="minorHAnsi" w:cstheme="minorHAnsi"/>
            <w:b w:val="0"/>
            <w:sz w:val="22"/>
            <w:szCs w:val="22"/>
          </w:rPr>
          <w:t>8</w:t>
        </w:r>
      </w:ins>
      <w:r>
        <w:rPr>
          <w:rStyle w:val="Siln"/>
          <w:rFonts w:asciiTheme="minorHAnsi" w:hAnsiTheme="minorHAnsi" w:cstheme="minorHAnsi"/>
          <w:sz w:val="22"/>
          <w:szCs w:val="22"/>
        </w:rPr>
        <w:t xml:space="preserve"> </w:t>
      </w:r>
      <w:r w:rsidR="002A5D46">
        <w:fldChar w:fldCharType="begin"/>
      </w:r>
      <w:ins w:id="574" w:author="Michal Pilík" w:date="2018-09-20T10:55:00Z">
        <w:r w:rsidR="002A5D46">
          <w:instrText>HYPERLINK "https://www.utb.cz/mdocs-posts/smernice-rektora-c-18-2018/"</w:instrText>
        </w:r>
      </w:ins>
      <w:del w:id="575" w:author="Michal Pilík" w:date="2018-09-20T10:55:00Z">
        <w:r w:rsidR="002A5D46" w:rsidDel="002A5D46">
          <w:delInstrText xml:space="preserve"> HYPERLINK "https://www.utb.cz/mdocs-posts/sr_12_2015/" </w:delInstrText>
        </w:r>
      </w:del>
      <w:r w:rsidR="002A5D46">
        <w:fldChar w:fldCharType="separate"/>
      </w:r>
      <w:r w:rsidRPr="00052875">
        <w:rPr>
          <w:rStyle w:val="Hypertextovodkaz"/>
          <w:rFonts w:asciiTheme="minorHAnsi" w:hAnsiTheme="minorHAnsi" w:cstheme="minorHAnsi"/>
          <w:i/>
          <w:sz w:val="22"/>
          <w:szCs w:val="22"/>
        </w:rPr>
        <w:t>Podpora uchazečů a studentů se specifickými potřebami na Univerzitě Tomáše Bati ve Zlíně</w:t>
      </w:r>
      <w:r w:rsidR="002A5D46">
        <w:rPr>
          <w:rStyle w:val="Hypertextovodkaz"/>
          <w:rFonts w:asciiTheme="minorHAnsi" w:hAnsiTheme="minorHAnsi" w:cstheme="minorHAnsi"/>
          <w:i/>
          <w:sz w:val="22"/>
          <w:szCs w:val="22"/>
        </w:rPr>
        <w:fldChar w:fldCharType="end"/>
      </w:r>
      <w:r w:rsidRPr="0065757E">
        <w:rPr>
          <w:rStyle w:val="Siln"/>
          <w:rFonts w:asciiTheme="minorHAnsi" w:hAnsiTheme="minorHAnsi" w:cstheme="minorHAnsi"/>
          <w:sz w:val="22"/>
          <w:szCs w:val="22"/>
        </w:rPr>
        <w:t>.</w:t>
      </w:r>
      <w:r w:rsidRPr="00EF7007">
        <w:rPr>
          <w:rStyle w:val="Siln"/>
          <w:rFonts w:asciiTheme="minorHAnsi"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C27AEB" w:rsidRPr="0081111D" w:rsidRDefault="00D5441A" w:rsidP="00D5441A">
      <w:pPr>
        <w:spacing w:before="120" w:after="120"/>
        <w:jc w:val="both"/>
        <w:rPr>
          <w:rFonts w:asciiTheme="minorHAnsi" w:hAnsiTheme="minorHAnsi" w:cstheme="minorHAnsi"/>
          <w:sz w:val="22"/>
        </w:rPr>
      </w:pPr>
      <w:r w:rsidRPr="00EF7007">
        <w:rPr>
          <w:rFonts w:asciiTheme="minorHAnsi" w:hAnsiTheme="minorHAnsi" w:cstheme="minorHAnsi"/>
          <w:iCs/>
          <w:sz w:val="22"/>
          <w:szCs w:val="22"/>
        </w:rPr>
        <w:t xml:space="preserve">V prvé řadě se jedná o </w:t>
      </w:r>
      <w:hyperlink r:id="rId88"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C27AEB" w:rsidRPr="0081111D" w:rsidRDefault="00C27AEB" w:rsidP="0081111D">
      <w:pPr>
        <w:spacing w:before="120" w:after="120"/>
        <w:jc w:val="both"/>
        <w:rPr>
          <w:rFonts w:asciiTheme="minorHAnsi" w:hAnsiTheme="minorHAnsi" w:cstheme="minorHAnsi"/>
          <w:sz w:val="22"/>
        </w:rPr>
      </w:pPr>
      <w:r w:rsidRPr="0081111D">
        <w:rPr>
          <w:rFonts w:asciiTheme="minorHAnsi" w:hAnsiTheme="minorHAnsi" w:cstheme="minorHAnsi"/>
          <w:sz w:val="22"/>
        </w:rPr>
        <w:t>Nad rá</w:t>
      </w:r>
      <w:r w:rsidR="00F95895">
        <w:rPr>
          <w:rFonts w:asciiTheme="minorHAnsi" w:hAnsiTheme="minorHAnsi" w:cstheme="minorHAnsi"/>
          <w:sz w:val="22"/>
        </w:rPr>
        <w:t>mec služeb APO je uchazečům s S</w:t>
      </w:r>
      <w:r w:rsidRPr="0081111D">
        <w:rPr>
          <w:rFonts w:asciiTheme="minorHAnsi" w:hAnsiTheme="minorHAnsi" w:cstheme="minorHAnsi"/>
          <w:sz w:val="22"/>
        </w:rPr>
        <w:t>V</w:t>
      </w:r>
      <w:r w:rsidR="00F95895">
        <w:rPr>
          <w:rFonts w:asciiTheme="minorHAnsi" w:hAnsiTheme="minorHAnsi" w:cstheme="minorHAnsi"/>
          <w:sz w:val="22"/>
        </w:rPr>
        <w:t>P</w:t>
      </w:r>
      <w:r w:rsidRPr="0081111D">
        <w:rPr>
          <w:rFonts w:asciiTheme="minorHAnsi" w:hAnsiTheme="minorHAnsi" w:cstheme="minorHAnsi"/>
          <w:sz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w:t>
      </w:r>
      <w:r w:rsidRPr="0081111D">
        <w:rPr>
          <w:rFonts w:asciiTheme="minorHAnsi" w:hAnsiTheme="minorHAnsi" w:cstheme="minorHAnsi"/>
          <w:sz w:val="22"/>
        </w:rPr>
        <w:lastRenderedPageBreak/>
        <w:t>stanovený limit, použití vlastního PC nebo speciálních psacích potřeb. Dále je pro ně zajištěna bezbariérovost budovy a kompenzační pomůcky (dle individuální potřeby) a asistenční služba.</w:t>
      </w:r>
    </w:p>
    <w:p w:rsidR="00C27AEB" w:rsidRPr="0081111D" w:rsidRDefault="00C27AEB" w:rsidP="0081111D">
      <w:pPr>
        <w:spacing w:before="120" w:after="120"/>
        <w:jc w:val="both"/>
        <w:rPr>
          <w:rFonts w:asciiTheme="minorHAnsi" w:hAnsiTheme="minorHAnsi" w:cstheme="minorHAnsi"/>
          <w:sz w:val="22"/>
        </w:rPr>
      </w:pPr>
      <w:r w:rsidRPr="0081111D">
        <w:rPr>
          <w:rFonts w:asciiTheme="minorHAnsi" w:hAnsiTheme="minorHAnsi" w:cstheme="minorHAnsi"/>
          <w:sz w:val="22"/>
        </w:rPr>
        <w:t>V případě studia studentů s SV</w:t>
      </w:r>
      <w:r w:rsidR="00F95895">
        <w:rPr>
          <w:rFonts w:asciiTheme="minorHAnsi" w:hAnsiTheme="minorHAnsi" w:cstheme="minorHAnsi"/>
          <w:sz w:val="22"/>
        </w:rPr>
        <w:t>P</w:t>
      </w:r>
      <w:r w:rsidRPr="0081111D">
        <w:rPr>
          <w:rFonts w:asciiTheme="minorHAnsi" w:hAnsiTheme="minorHAnsi" w:cstheme="minorHAns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SV</w:t>
      </w:r>
      <w:r w:rsidR="00F95895">
        <w:rPr>
          <w:rFonts w:asciiTheme="minorHAnsi" w:hAnsiTheme="minorHAnsi" w:cstheme="minorHAnsi"/>
          <w:sz w:val="22"/>
        </w:rPr>
        <w:t>P</w:t>
      </w:r>
      <w:r w:rsidRPr="0081111D">
        <w:rPr>
          <w:rFonts w:asciiTheme="minorHAnsi" w:hAnsiTheme="minorHAnsi" w:cstheme="minorHAnsi"/>
          <w:sz w:val="22"/>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SV</w:t>
      </w:r>
      <w:r w:rsidR="00F95895">
        <w:rPr>
          <w:rFonts w:asciiTheme="minorHAnsi" w:hAnsiTheme="minorHAnsi" w:cstheme="minorHAnsi"/>
          <w:sz w:val="22"/>
        </w:rPr>
        <w:t>P</w:t>
      </w:r>
      <w:r w:rsidRPr="0081111D">
        <w:rPr>
          <w:rFonts w:asciiTheme="minorHAnsi" w:hAnsiTheme="minorHAnsi" w:cstheme="minorHAnsi"/>
          <w:sz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C27AEB" w:rsidRPr="0081111D" w:rsidRDefault="00C27AEB" w:rsidP="0081111D">
      <w:pPr>
        <w:spacing w:before="120" w:after="120"/>
        <w:jc w:val="both"/>
        <w:rPr>
          <w:rFonts w:asciiTheme="minorHAnsi" w:hAnsiTheme="minorHAnsi" w:cstheme="minorHAnsi"/>
          <w:color w:val="000000" w:themeColor="text1"/>
          <w:sz w:val="22"/>
        </w:rPr>
      </w:pPr>
      <w:r w:rsidRPr="0081111D">
        <w:rPr>
          <w:rFonts w:asciiTheme="minorHAnsi" w:hAnsiTheme="minorHAnsi" w:cstheme="minorHAnsi"/>
          <w:color w:val="000000" w:themeColor="text1"/>
          <w:sz w:val="22"/>
        </w:rPr>
        <w:t>V současné době (červenec 20</w:t>
      </w:r>
      <w:r w:rsidR="00FD59BB">
        <w:rPr>
          <w:rFonts w:asciiTheme="minorHAnsi" w:hAnsiTheme="minorHAnsi" w:cstheme="minorHAnsi"/>
          <w:color w:val="000000" w:themeColor="text1"/>
          <w:sz w:val="22"/>
        </w:rPr>
        <w:t>17 – červen 2022) pak na UTB ve</w:t>
      </w:r>
      <w:r w:rsidRPr="0081111D">
        <w:rPr>
          <w:rFonts w:asciiTheme="minorHAnsi" w:hAnsiTheme="minorHAnsi" w:cstheme="minorHAnsi"/>
          <w:color w:val="000000" w:themeColor="text1"/>
          <w:sz w:val="22"/>
        </w:rPr>
        <w:t xml:space="preser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C27AEB" w:rsidRPr="00C27AEB" w:rsidRDefault="00C27AEB" w:rsidP="00C27AEB">
      <w:pPr>
        <w:jc w:val="both"/>
        <w:rPr>
          <w:rFonts w:asciiTheme="minorHAnsi" w:hAnsiTheme="minorHAnsi" w:cstheme="minorHAnsi"/>
          <w:color w:val="FF0000"/>
        </w:rPr>
      </w:pP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Opatření proti neetickému jednání a k ochraně duševního vlastnictví</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1.15</w:t>
      </w:r>
    </w:p>
    <w:p w:rsidR="00C27AEB" w:rsidRPr="00C27AEB" w:rsidRDefault="00D5441A" w:rsidP="00C27AEB">
      <w:pPr>
        <w:jc w:val="both"/>
        <w:rPr>
          <w:rFonts w:asciiTheme="minorHAnsi" w:hAnsiTheme="minorHAnsi" w:cstheme="minorHAnsi"/>
          <w:color w:val="5B9BD5"/>
          <w:sz w:val="32"/>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89"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90"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91"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C27AEB" w:rsidRPr="00C27AEB">
        <w:rPr>
          <w:rFonts w:asciiTheme="minorHAnsi" w:hAnsiTheme="minorHAnsi" w:cstheme="minorHAnsi"/>
        </w:rPr>
        <w:br w:type="page"/>
      </w:r>
    </w:p>
    <w:p w:rsidR="00C27AEB" w:rsidRPr="0081111D" w:rsidRDefault="00C27AEB" w:rsidP="00C27AEB">
      <w:pPr>
        <w:pStyle w:val="Nadpis1"/>
        <w:keepNext/>
        <w:keepLines/>
        <w:numPr>
          <w:ilvl w:val="0"/>
          <w:numId w:val="77"/>
        </w:numPr>
        <w:spacing w:before="240" w:beforeAutospacing="0" w:after="0" w:afterAutospacing="0"/>
        <w:jc w:val="center"/>
        <w:rPr>
          <w:rFonts w:asciiTheme="minorHAnsi" w:eastAsiaTheme="majorEastAsia" w:hAnsiTheme="minorHAnsi" w:cstheme="minorHAnsi"/>
          <w:bCs w:val="0"/>
          <w:color w:val="365F91" w:themeColor="accent1" w:themeShade="BF"/>
          <w:kern w:val="0"/>
          <w:sz w:val="40"/>
          <w:szCs w:val="32"/>
        </w:rPr>
      </w:pPr>
      <w:r w:rsidRPr="0081111D">
        <w:rPr>
          <w:rFonts w:asciiTheme="minorHAnsi" w:eastAsiaTheme="majorEastAsia" w:hAnsiTheme="minorHAnsi" w:cstheme="minorHAnsi"/>
          <w:bCs w:val="0"/>
          <w:color w:val="365F91" w:themeColor="accent1" w:themeShade="BF"/>
          <w:kern w:val="0"/>
          <w:sz w:val="40"/>
          <w:szCs w:val="32"/>
        </w:rPr>
        <w:lastRenderedPageBreak/>
        <w:t>Studijní program</w:t>
      </w:r>
    </w:p>
    <w:p w:rsidR="00C27AEB" w:rsidRPr="00C27AEB" w:rsidRDefault="00C27AEB" w:rsidP="00C27AEB">
      <w:pPr>
        <w:rPr>
          <w:rFonts w:asciiTheme="minorHAnsi" w:hAnsiTheme="minorHAnsi" w:cstheme="minorHAnsi"/>
          <w:bCs/>
          <w:sz w:val="24"/>
          <w:szCs w:val="24"/>
        </w:rPr>
      </w:pP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 xml:space="preserve">Soulad studijního programu s posláním vysoké školy a mezinárodní rozměr studijního programu </w:t>
      </w:r>
    </w:p>
    <w:p w:rsidR="00C27AEB" w:rsidRPr="0081111D" w:rsidRDefault="00C27AEB" w:rsidP="00C27AEB">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Soulad studijního programu s posláním a strategickými dokumenty vysoké školy</w:t>
      </w:r>
    </w:p>
    <w:p w:rsidR="00C27AEB" w:rsidRPr="0081111D" w:rsidRDefault="00C27AEB" w:rsidP="006416F5">
      <w:pPr>
        <w:pStyle w:val="Nadpis3"/>
        <w:spacing w:after="120"/>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Standard 2.1</w:t>
      </w:r>
    </w:p>
    <w:p w:rsidR="00C27AEB" w:rsidRPr="00793B31" w:rsidRDefault="00C27AEB" w:rsidP="00C27AEB">
      <w:pPr>
        <w:jc w:val="both"/>
        <w:rPr>
          <w:rFonts w:asciiTheme="minorHAnsi" w:hAnsiTheme="minorHAnsi" w:cstheme="minorHAnsi"/>
          <w:i/>
          <w:sz w:val="22"/>
          <w:szCs w:val="22"/>
        </w:rPr>
      </w:pPr>
      <w:r w:rsidRPr="00793B31">
        <w:rPr>
          <w:rFonts w:asciiTheme="minorHAnsi" w:hAnsiTheme="minorHAnsi" w:cstheme="minorHAnsi"/>
          <w:sz w:val="22"/>
          <w:szCs w:val="22"/>
        </w:rPr>
        <w:t>Magisterský studijní program Management ve zdravotnictví je v souladu s posláním a strategickými dokumenty UTB ve Zlíně. Jeho příprava koresponduje s </w:t>
      </w:r>
      <w:hyperlink r:id="rId92" w:history="1">
        <w:r w:rsidR="0068784F"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0068784F" w:rsidRPr="00EF7007">
        <w:rPr>
          <w:rFonts w:asciiTheme="minorHAnsi" w:hAnsiTheme="minorHAnsi" w:cstheme="minorHAnsi"/>
          <w:color w:val="00B050"/>
          <w:sz w:val="22"/>
          <w:szCs w:val="22"/>
        </w:rPr>
        <w:t xml:space="preserve"> </w:t>
      </w:r>
      <w:r w:rsidRPr="0081111D">
        <w:rPr>
          <w:rFonts w:asciiTheme="minorHAnsi" w:hAnsiTheme="minorHAnsi" w:cstheme="minorHAnsi"/>
          <w:color w:val="00B050"/>
          <w:sz w:val="22"/>
          <w:szCs w:val="22"/>
        </w:rPr>
        <w:t xml:space="preserve"> </w:t>
      </w:r>
      <w:r w:rsidRPr="00793B31">
        <w:rPr>
          <w:rFonts w:asciiTheme="minorHAnsi" w:hAnsiTheme="minorHAnsi" w:cstheme="minorHAnsi"/>
          <w:i/>
          <w:sz w:val="22"/>
          <w:szCs w:val="22"/>
        </w:rPr>
        <w:t>(Prioritní cíl 1 – Vzdělávání: Připravit a akreditovat nové studijní programy, a to bakalářské, navazující magisterské i doktorské),</w:t>
      </w:r>
      <w:r w:rsidRPr="00793B31">
        <w:rPr>
          <w:rFonts w:asciiTheme="minorHAnsi" w:hAnsiTheme="minorHAnsi" w:cstheme="minorHAnsi"/>
          <w:sz w:val="22"/>
          <w:szCs w:val="22"/>
        </w:rPr>
        <w:t xml:space="preserve"> který ve svém </w:t>
      </w:r>
      <w:hyperlink r:id="rId93" w:history="1">
        <w:r w:rsidR="0068784F" w:rsidRPr="00811FAA">
          <w:rPr>
            <w:rStyle w:val="Hypertextovodkaz"/>
            <w:rFonts w:asciiTheme="minorHAnsi" w:hAnsiTheme="minorHAnsi" w:cstheme="minorHAnsi"/>
            <w:i/>
            <w:sz w:val="22"/>
            <w:szCs w:val="22"/>
          </w:rPr>
          <w:t>Plánu realizace Strategického záměru vzdělávací a tvůrčí činnosti Univerzity Tomáše Bati ve Zlíně pro rok 2018</w:t>
        </w:r>
      </w:hyperlink>
      <w:r w:rsidR="0068784F" w:rsidRPr="00EF7007">
        <w:rPr>
          <w:rFonts w:asciiTheme="minorHAnsi" w:hAnsiTheme="minorHAnsi" w:cstheme="minorHAnsi"/>
          <w:color w:val="00B050"/>
          <w:sz w:val="22"/>
          <w:szCs w:val="22"/>
        </w:rPr>
        <w:t xml:space="preserve"> </w:t>
      </w:r>
      <w:r w:rsidRPr="00793B31">
        <w:rPr>
          <w:rFonts w:asciiTheme="minorHAnsi" w:hAnsiTheme="minorHAnsi" w:cstheme="minorHAnsi"/>
          <w:sz w:val="22"/>
          <w:szCs w:val="22"/>
        </w:rPr>
        <w:t xml:space="preserve">zařadil jeho zpracování pod prioritu 1 – Vzdělávání (Cíl 3): </w:t>
      </w:r>
      <w:r w:rsidRPr="00793B31">
        <w:rPr>
          <w:rFonts w:asciiTheme="minorHAnsi" w:hAnsiTheme="minorHAnsi" w:cstheme="minorHAnsi"/>
          <w:i/>
          <w:sz w:val="22"/>
          <w:szCs w:val="22"/>
        </w:rPr>
        <w:t>Připravit a akreditovat nové studijní programy, a to bakalářské, magisterské i doktorské. Pro potřeby regionálních strojírenských firem připravit odpovídající mezioborové strojírenské studijní programy.</w:t>
      </w:r>
      <w:r w:rsidRPr="00793B31">
        <w:rPr>
          <w:rFonts w:asciiTheme="minorHAnsi" w:hAnsiTheme="minorHAnsi" w:cstheme="minorHAnsi"/>
          <w:i/>
          <w:sz w:val="22"/>
          <w:szCs w:val="22"/>
        </w:rPr>
        <w:cr/>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Dále je jeho příprava zakotvena v</w:t>
      </w:r>
      <w:r w:rsidRPr="0081111D">
        <w:rPr>
          <w:rFonts w:asciiTheme="minorHAnsi" w:hAnsiTheme="minorHAnsi" w:cstheme="minorHAnsi"/>
          <w:color w:val="00B050"/>
          <w:sz w:val="22"/>
          <w:szCs w:val="22"/>
        </w:rPr>
        <w:t> </w:t>
      </w:r>
      <w:hyperlink r:id="rId94" w:history="1">
        <w:r w:rsidR="0068784F" w:rsidRPr="00811FAA">
          <w:rPr>
            <w:rStyle w:val="Hypertextovodkaz"/>
            <w:rFonts w:asciiTheme="minorHAnsi" w:hAnsiTheme="minorHAnsi" w:cstheme="minorHAnsi"/>
            <w:i/>
            <w:sz w:val="22"/>
            <w:szCs w:val="22"/>
          </w:rPr>
          <w:t>Plánu realizace Strategického záměru vzdělávací a tvůrčí činnosti Fakulty managementu a ekonomiky Univerzity Tomáše Bati ve Zlíně pro rok 2018</w:t>
        </w:r>
      </w:hyperlink>
      <w:r w:rsidRPr="0081111D">
        <w:rPr>
          <w:rFonts w:asciiTheme="minorHAnsi" w:hAnsiTheme="minorHAnsi" w:cstheme="minorHAnsi"/>
          <w:color w:val="00B050"/>
          <w:sz w:val="22"/>
          <w:szCs w:val="22"/>
        </w:rPr>
        <w:t xml:space="preserve"> </w:t>
      </w:r>
      <w:r w:rsidRPr="00793B31">
        <w:rPr>
          <w:rFonts w:asciiTheme="minorHAnsi" w:hAnsiTheme="minorHAnsi" w:cstheme="minorHAnsi"/>
          <w:sz w:val="22"/>
          <w:szCs w:val="22"/>
        </w:rPr>
        <w:t xml:space="preserve">pod prioritním cílem 1 – Vzdělávání: Prioritní cíl 1-2: </w:t>
      </w:r>
      <w:r w:rsidRPr="00793B31">
        <w:rPr>
          <w:rFonts w:asciiTheme="minorHAnsi" w:hAnsiTheme="minorHAnsi" w:cstheme="minorHAnsi"/>
          <w:i/>
          <w:sz w:val="22"/>
          <w:szCs w:val="22"/>
        </w:rPr>
        <w:t xml:space="preserve">Připravit podmínky pro akreditaci a následně akreditovat nové studijní programy v souladu s hlavními zaměřeními výzkumu a další tvůrčí činnosti Fakulty managementu a ekonomiky. </w:t>
      </w:r>
      <w:r w:rsidRPr="00793B31">
        <w:rPr>
          <w:rFonts w:asciiTheme="minorHAnsi" w:hAnsiTheme="minorHAnsi" w:cstheme="minorHAnsi"/>
          <w:sz w:val="22"/>
          <w:szCs w:val="22"/>
        </w:rPr>
        <w:t>(Opatření 1-2.1):</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Opatření 1-2.1: Příprava žádosti o akreditaci bakalářských a magisterských studijních programů:</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Bakalářský studijní program Ekonomika a management v anglickém jazyce (prezenční i kombinovaná forma, akademicky profilovaný SP bez specializací)</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Bakalářský studijní program Ekonomika a management v českém jazyce (prezenční i kombinovaná forma, akademicky profilovaný SP se specializacemi)</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Bakalářský studijní program Průmyslové inženýrství v českém jazyce (prezenční i kombinovaná forma, profesně profilovaný SP bez specializací)</w:t>
      </w:r>
    </w:p>
    <w:p w:rsidR="00C27AEB" w:rsidRPr="00793B31" w:rsidRDefault="00C27AEB" w:rsidP="00C27AEB">
      <w:pPr>
        <w:pStyle w:val="Nadpis3"/>
        <w:numPr>
          <w:ilvl w:val="0"/>
          <w:numId w:val="80"/>
        </w:numPr>
        <w:jc w:val="both"/>
        <w:rPr>
          <w:rFonts w:asciiTheme="minorHAnsi" w:hAnsiTheme="minorHAnsi" w:cstheme="minorHAnsi"/>
          <w:b/>
          <w:color w:val="auto"/>
          <w:sz w:val="22"/>
          <w:szCs w:val="22"/>
        </w:rPr>
      </w:pPr>
      <w:r w:rsidRPr="00793B31">
        <w:rPr>
          <w:rFonts w:asciiTheme="minorHAnsi" w:hAnsiTheme="minorHAnsi" w:cstheme="minorHAnsi"/>
          <w:b/>
          <w:color w:val="auto"/>
          <w:sz w:val="22"/>
          <w:szCs w:val="22"/>
        </w:rPr>
        <w:t>Navazující magisterský studijní program Management ve zdravotnictví v českém jazyce (prezenční i kombinovaná forma, akademicky profilovaný SP bez specializací)</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Navazující magisterský studijní program Ekonomika podniku a podnikání v českém jazyce (prezenční i kombinovaná forma, akademicky profilovaný SP se specializacemi)</w:t>
      </w:r>
    </w:p>
    <w:p w:rsidR="00C27AEB" w:rsidRPr="00793B31" w:rsidRDefault="00C27AEB" w:rsidP="00C27AEB">
      <w:pPr>
        <w:rPr>
          <w:rFonts w:asciiTheme="minorHAnsi" w:hAnsiTheme="minorHAnsi" w:cstheme="minorHAnsi"/>
          <w:sz w:val="22"/>
          <w:szCs w:val="22"/>
        </w:rPr>
      </w:pP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Magisterský studijní program Management ve zdravotnictví patří mezi magisterskými programy k nejžádanějším. Vzhledem k unikátnosti tohoto studijního programu lze v posledních pěti letech sledovat rostoucí zájem studentů. V akademickém roce 2017/2018 se ke studiu v tomto studijním programu přihlásilo 120 studentů, z nichž bylo přijato 83 a zapsáno 71 studentů.</w:t>
      </w:r>
    </w:p>
    <w:p w:rsidR="00C27AEB" w:rsidRPr="00793B31" w:rsidRDefault="00C27AEB" w:rsidP="00C27AEB">
      <w:pPr>
        <w:jc w:val="both"/>
        <w:rPr>
          <w:rFonts w:asciiTheme="minorHAnsi" w:hAnsiTheme="minorHAnsi" w:cstheme="minorHAnsi"/>
        </w:rPr>
      </w:pPr>
    </w:p>
    <w:p w:rsidR="00C27AEB" w:rsidRPr="0081111D" w:rsidRDefault="00C27AEB" w:rsidP="00C27AEB">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Souvislost s tvůrčí činností vysoké školy</w:t>
      </w:r>
    </w:p>
    <w:p w:rsidR="00C27AEB" w:rsidRPr="0081111D" w:rsidRDefault="00C27AEB" w:rsidP="00C27AEB">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Standard 2.2</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 xml:space="preserve">Vědecko-výzkumná a publikační činnost je jednou z klíčových činností zajišťovaných fakultou v souvislosti s realizací magisterského studijního programu Management ve zdravotnictví. Výzkum je orientován jak na základní, tak i aplikovaný výzkum a reflektuje současný stav úrovně poznání ve vybraných oblastech, které se vztahují ke studijnímu oboru. Zaměření výzkumu koresponduje s oblastí vzdělávání „Ekonomické obory“ a zaměřuje se na aktuální výzkumné trendy v oblasti základního výzkumu a reflektuje také aktuální potřeby podnikové praxe. Navrhovaný studijní program Management ve zdravotnictví je primárně zajišťován Ústavem managementu a marketingu, ale na </w:t>
      </w:r>
      <w:r w:rsidRPr="00793B31">
        <w:rPr>
          <w:rFonts w:asciiTheme="minorHAnsi" w:hAnsiTheme="minorHAnsi" w:cstheme="minorHAnsi"/>
          <w:sz w:val="22"/>
          <w:szCs w:val="22"/>
        </w:rPr>
        <w:lastRenderedPageBreak/>
        <w:t>výuce předmětů se podílejí akademičtí pracovníci, všech ústavů fakulty. Vědeckovýzkumné aktivity ústavů pokrývají následující oblasti:</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b/>
          <w:color w:val="auto"/>
          <w:sz w:val="22"/>
          <w:szCs w:val="22"/>
        </w:rPr>
        <w:t>Ústav podnikové ekonomiky</w:t>
      </w:r>
      <w:r w:rsidRPr="00793B31">
        <w:rPr>
          <w:rFonts w:asciiTheme="minorHAnsi" w:hAnsiTheme="minorHAnsi" w:cstheme="minorHAnsi"/>
          <w:color w:val="auto"/>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b/>
          <w:color w:val="auto"/>
          <w:sz w:val="22"/>
          <w:szCs w:val="22"/>
        </w:rPr>
        <w:t>Ústav ekonomie</w:t>
      </w:r>
      <w:r w:rsidRPr="00793B31">
        <w:rPr>
          <w:rFonts w:asciiTheme="minorHAnsi" w:hAnsiTheme="minorHAnsi" w:cstheme="minorHAnsi"/>
          <w:color w:val="auto"/>
          <w:sz w:val="22"/>
          <w:szCs w:val="22"/>
        </w:rPr>
        <w:t xml:space="preserve"> se v oblasti výzkumu zaměřuje na oblasti regionální výkonnosti, faktory ovlivňující hlavní makroekonomické ukazatele a problematiku trhu práce a uplatnitelnosti absolventů.</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b/>
          <w:color w:val="auto"/>
          <w:sz w:val="22"/>
          <w:szCs w:val="22"/>
        </w:rPr>
        <w:t>Ústav financí a účetnictví</w:t>
      </w:r>
      <w:r w:rsidRPr="00793B31">
        <w:rPr>
          <w:rFonts w:asciiTheme="minorHAnsi" w:hAnsiTheme="minorHAnsi" w:cstheme="minorHAnsi"/>
          <w:color w:val="auto"/>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b/>
          <w:color w:val="auto"/>
          <w:sz w:val="22"/>
          <w:szCs w:val="22"/>
        </w:rPr>
        <w:t>Ústav managementu a marketingu</w:t>
      </w:r>
      <w:r w:rsidRPr="00793B31">
        <w:rPr>
          <w:rFonts w:asciiTheme="minorHAnsi" w:hAnsiTheme="minorHAnsi" w:cstheme="minorHAnsi"/>
          <w:color w:val="auto"/>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b/>
          <w:color w:val="auto"/>
          <w:sz w:val="22"/>
          <w:szCs w:val="22"/>
        </w:rPr>
        <w:t>Ústav průmyslového inženýrství a informačních systémů</w:t>
      </w:r>
      <w:r w:rsidRPr="00793B31">
        <w:rPr>
          <w:rFonts w:asciiTheme="minorHAnsi" w:hAnsiTheme="minorHAnsi" w:cstheme="minorHAnsi"/>
          <w:color w:val="auto"/>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b/>
          <w:color w:val="auto"/>
          <w:sz w:val="22"/>
          <w:szCs w:val="22"/>
        </w:rPr>
        <w:t>Ústav regionálního rozvoje, veřejné správy a práva</w:t>
      </w:r>
      <w:r w:rsidRPr="00793B31">
        <w:rPr>
          <w:rFonts w:asciiTheme="minorHAnsi" w:hAnsiTheme="minorHAnsi" w:cstheme="minorHAnsi"/>
          <w:color w:val="auto"/>
          <w:sz w:val="22"/>
          <w:szCs w:val="22"/>
        </w:rPr>
        <w:t xml:space="preserve"> se v oblasti výzkumu orientuje na problematiku veřejných politik a smart governance.</w:t>
      </w:r>
    </w:p>
    <w:p w:rsidR="00C27AEB" w:rsidRPr="00793B31" w:rsidRDefault="00C27AEB" w:rsidP="00C27AEB">
      <w:pPr>
        <w:pStyle w:val="Nadpis3"/>
        <w:numPr>
          <w:ilvl w:val="0"/>
          <w:numId w:val="80"/>
        </w:numPr>
        <w:spacing w:after="120"/>
        <w:ind w:left="714" w:hanging="357"/>
        <w:jc w:val="both"/>
        <w:rPr>
          <w:rFonts w:asciiTheme="minorHAnsi" w:hAnsiTheme="minorHAnsi" w:cstheme="minorHAnsi"/>
          <w:color w:val="auto"/>
          <w:sz w:val="22"/>
          <w:szCs w:val="22"/>
        </w:rPr>
      </w:pPr>
      <w:r w:rsidRPr="00793B31">
        <w:rPr>
          <w:rFonts w:asciiTheme="minorHAnsi" w:hAnsiTheme="minorHAnsi" w:cstheme="minorHAnsi"/>
          <w:b/>
          <w:color w:val="auto"/>
          <w:sz w:val="22"/>
          <w:szCs w:val="22"/>
        </w:rPr>
        <w:t>Ústav statistiky a kvantitativních metod</w:t>
      </w:r>
      <w:r w:rsidRPr="00793B31">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rsidR="00C27AEB" w:rsidRPr="00793B31" w:rsidRDefault="00C27AEB" w:rsidP="00C27AEB">
      <w:pPr>
        <w:spacing w:before="120"/>
        <w:jc w:val="both"/>
        <w:rPr>
          <w:rFonts w:asciiTheme="minorHAnsi" w:hAnsiTheme="minorHAnsi" w:cstheme="minorHAnsi"/>
          <w:sz w:val="22"/>
          <w:szCs w:val="22"/>
        </w:rPr>
      </w:pPr>
      <w:r w:rsidRPr="00793B31">
        <w:rPr>
          <w:rFonts w:asciiTheme="minorHAnsi" w:hAnsiTheme="minorHAnsi" w:cstheme="minorHAnsi"/>
          <w:sz w:val="22"/>
          <w:szCs w:val="22"/>
        </w:rPr>
        <w:t>Externí grantové projekty GAČR řešené na fakultě v posledních pěti letech:</w:t>
      </w:r>
    </w:p>
    <w:p w:rsidR="00C27AEB" w:rsidRPr="00793B31" w:rsidRDefault="00C27AEB" w:rsidP="00C27AEB">
      <w:pPr>
        <w:pStyle w:val="Odstavecseseznamem"/>
        <w:numPr>
          <w:ilvl w:val="0"/>
          <w:numId w:val="81"/>
        </w:numPr>
        <w:spacing w:after="0" w:line="240" w:lineRule="auto"/>
        <w:ind w:left="851"/>
        <w:jc w:val="both"/>
        <w:rPr>
          <w:rFonts w:asciiTheme="minorHAnsi" w:hAnsiTheme="minorHAnsi" w:cstheme="minorHAnsi"/>
          <w:bCs/>
        </w:rPr>
      </w:pPr>
      <w:r w:rsidRPr="00793B31">
        <w:rPr>
          <w:rFonts w:asciiTheme="minorHAnsi" w:hAnsiTheme="minorHAnsi" w:cstheme="minorHAnsi"/>
          <w:b/>
          <w:bCs/>
        </w:rPr>
        <w:t>Determinanty struktury systémů rozpočetnictví a měření výkonnosti a jejich vliv na chování a výkonnost organizace</w:t>
      </w:r>
      <w:r w:rsidRPr="00793B31">
        <w:rPr>
          <w:rFonts w:asciiTheme="minorHAnsi" w:hAnsiTheme="minorHAnsi" w:cstheme="minorHAnsi"/>
          <w:bCs/>
        </w:rPr>
        <w:t>. Doba řešení: 1. 1. 2017 – 31. 12. 2019. Číslo projektu: 17-13518S, Příjemce: Univerzit</w:t>
      </w:r>
      <w:r w:rsidR="00FD59BB" w:rsidRPr="00793B31">
        <w:rPr>
          <w:rFonts w:asciiTheme="minorHAnsi" w:hAnsiTheme="minorHAnsi" w:cstheme="minorHAnsi"/>
          <w:bCs/>
        </w:rPr>
        <w:t>a Tomáše Bati ve Zlíně, Vysoká š</w:t>
      </w:r>
      <w:r w:rsidRPr="00793B31">
        <w:rPr>
          <w:rFonts w:asciiTheme="minorHAnsi" w:hAnsiTheme="minorHAnsi" w:cstheme="minorHAnsi"/>
          <w:bCs/>
        </w:rPr>
        <w:t xml:space="preserve">kola </w:t>
      </w:r>
      <w:r w:rsidR="00FD59BB" w:rsidRPr="00793B31">
        <w:rPr>
          <w:rFonts w:asciiTheme="minorHAnsi" w:hAnsiTheme="minorHAnsi" w:cstheme="minorHAnsi"/>
          <w:bCs/>
        </w:rPr>
        <w:t>e</w:t>
      </w:r>
      <w:r w:rsidRPr="00793B31">
        <w:rPr>
          <w:rFonts w:asciiTheme="minorHAnsi" w:hAnsiTheme="minorHAnsi" w:cstheme="minorHAnsi"/>
          <w:bCs/>
        </w:rPr>
        <w:t>konomická. Řešitel: doc. Ing. Boris Popesko</w:t>
      </w:r>
      <w:r w:rsidR="00B61CBF" w:rsidRPr="00793B31">
        <w:rPr>
          <w:rFonts w:asciiTheme="minorHAnsi" w:hAnsiTheme="minorHAnsi" w:cstheme="minorHAnsi"/>
          <w:bCs/>
        </w:rPr>
        <w:t>, Ph.D., spoluřešitel: doc. Ing.</w:t>
      </w:r>
      <w:r w:rsidRPr="00793B31">
        <w:rPr>
          <w:rFonts w:asciiTheme="minorHAnsi" w:hAnsiTheme="minorHAnsi" w:cstheme="minorHAnsi"/>
          <w:bCs/>
        </w:rPr>
        <w:t xml:space="preserve"> Jaroslav Wagner, Ph.D.</w:t>
      </w:r>
    </w:p>
    <w:p w:rsidR="00C27AEB" w:rsidRPr="00793B31" w:rsidRDefault="00C27AEB" w:rsidP="00C27AEB">
      <w:pPr>
        <w:pStyle w:val="Odstavecseseznamem"/>
        <w:numPr>
          <w:ilvl w:val="0"/>
          <w:numId w:val="81"/>
        </w:numPr>
        <w:spacing w:after="0" w:line="240" w:lineRule="auto"/>
        <w:ind w:left="851"/>
        <w:jc w:val="both"/>
        <w:rPr>
          <w:rFonts w:asciiTheme="minorHAnsi" w:hAnsiTheme="minorHAnsi" w:cstheme="minorHAnsi"/>
          <w:bCs/>
        </w:rPr>
      </w:pPr>
      <w:r w:rsidRPr="00793B31">
        <w:rPr>
          <w:rFonts w:asciiTheme="minorHAnsi" w:hAnsiTheme="minorHAnsi" w:cstheme="minorHAnsi"/>
          <w:b/>
          <w:bCs/>
        </w:rPr>
        <w:t>Metodika tvorby modelu predikce sektorové a podnikové výkonnosti v makroekonomických souvislostech</w:t>
      </w:r>
      <w:r w:rsidRPr="00793B31">
        <w:rPr>
          <w:rFonts w:asciiTheme="minorHAnsi" w:hAnsiTheme="minorHAnsi" w:cstheme="minorHAnsi"/>
          <w:bCs/>
        </w:rPr>
        <w:t xml:space="preserve">. Doba řešení: 1. 1. 2016 – 31. 12. 2018. Číslo projektu: 17-13518S, Příjemce: Univerzita Tomáše Bati ve Zlíně. Řešitel: </w:t>
      </w:r>
      <w:r w:rsidR="00B61CBF" w:rsidRPr="00793B31">
        <w:rPr>
          <w:rFonts w:asciiTheme="minorHAnsi" w:hAnsiTheme="minorHAnsi" w:cstheme="minorHAnsi"/>
          <w:bCs/>
        </w:rPr>
        <w:t>p</w:t>
      </w:r>
      <w:r w:rsidRPr="00793B31">
        <w:rPr>
          <w:rFonts w:asciiTheme="minorHAnsi" w:hAnsiTheme="minorHAnsi" w:cstheme="minorHAnsi"/>
          <w:bCs/>
        </w:rPr>
        <w:t>rof.</w:t>
      </w:r>
      <w:r w:rsidR="00FD59BB" w:rsidRPr="00793B31">
        <w:rPr>
          <w:rFonts w:asciiTheme="minorHAnsi" w:hAnsiTheme="minorHAnsi" w:cstheme="minorHAnsi"/>
          <w:bCs/>
        </w:rPr>
        <w:t xml:space="preserve"> Dr. Ing. Drahomíra Pavelková</w:t>
      </w:r>
    </w:p>
    <w:p w:rsidR="00C27AEB" w:rsidRPr="00793B31" w:rsidRDefault="00C27AEB" w:rsidP="00C27AEB">
      <w:pPr>
        <w:pStyle w:val="Odstavecseseznamem"/>
        <w:numPr>
          <w:ilvl w:val="0"/>
          <w:numId w:val="81"/>
        </w:numPr>
        <w:spacing w:after="0" w:line="240" w:lineRule="auto"/>
        <w:ind w:left="851"/>
        <w:jc w:val="both"/>
        <w:rPr>
          <w:rFonts w:asciiTheme="minorHAnsi" w:hAnsiTheme="minorHAnsi" w:cstheme="minorHAnsi"/>
          <w:bCs/>
        </w:rPr>
      </w:pPr>
      <w:r w:rsidRPr="00793B31">
        <w:rPr>
          <w:rFonts w:asciiTheme="minorHAnsi" w:hAnsiTheme="minorHAnsi" w:cstheme="minorHAnsi"/>
          <w:b/>
          <w:bCs/>
        </w:rPr>
        <w:lastRenderedPageBreak/>
        <w:t>Determinanty prostorové alokace výdajů kohezní politiky Evropské unie.</w:t>
      </w:r>
      <w:r w:rsidRPr="00793B31">
        <w:rPr>
          <w:rFonts w:asciiTheme="minorHAnsi" w:hAnsiTheme="minorHAnsi" w:cstheme="minorHAnsi"/>
          <w:bCs/>
        </w:rPr>
        <w:t xml:space="preserve"> Doba řešení: 1. 1. 2016 – 31. 12. 2017. Číslo projektu: 16-22141S, Příjemce: Univerzita Tomáše Bati ve Zlíně. Řešitel: doc. RNDr. PhDr. Oldřich Hájek, Ph.D.</w:t>
      </w:r>
    </w:p>
    <w:p w:rsidR="00C27AEB" w:rsidRPr="00793B31" w:rsidRDefault="00C27AEB" w:rsidP="00C27AEB">
      <w:pPr>
        <w:pStyle w:val="Odstavecseseznamem"/>
        <w:numPr>
          <w:ilvl w:val="0"/>
          <w:numId w:val="81"/>
        </w:numPr>
        <w:spacing w:after="0" w:line="240" w:lineRule="auto"/>
        <w:ind w:left="851"/>
        <w:jc w:val="both"/>
        <w:rPr>
          <w:rFonts w:asciiTheme="minorHAnsi" w:hAnsiTheme="minorHAnsi" w:cstheme="minorHAnsi"/>
          <w:bCs/>
        </w:rPr>
      </w:pPr>
      <w:r w:rsidRPr="00793B31">
        <w:rPr>
          <w:rFonts w:asciiTheme="minorHAnsi" w:hAnsiTheme="minorHAnsi" w:cstheme="minorHAnsi"/>
          <w:b/>
          <w:bCs/>
        </w:rPr>
        <w:t xml:space="preserve">Tvorba strategického modelu výkonnosti založeného na synergických efektech vybraných soustav řízení. </w:t>
      </w:r>
      <w:r w:rsidRPr="00793B31">
        <w:rPr>
          <w:rFonts w:asciiTheme="minorHAnsi" w:hAnsiTheme="minorHAnsi" w:cstheme="minorHAnsi"/>
          <w:bCs/>
        </w:rPr>
        <w:t>Doba řešení: 1. 1. 2014 – 31. 12. 2016. Číslo projektu: 14-18597P, Příjemce: Univerzita Tomáše Bati ve Zlíně. Řešitel: Ing. Michaela Blahová, Ph.D.</w:t>
      </w:r>
    </w:p>
    <w:p w:rsidR="00C27AEB" w:rsidRPr="00793B31" w:rsidRDefault="00C27AEB" w:rsidP="00C27AEB">
      <w:pPr>
        <w:pStyle w:val="Odstavecseseznamem"/>
        <w:numPr>
          <w:ilvl w:val="0"/>
          <w:numId w:val="81"/>
        </w:numPr>
        <w:spacing w:after="0" w:line="240" w:lineRule="auto"/>
        <w:ind w:left="851"/>
        <w:jc w:val="both"/>
        <w:rPr>
          <w:rFonts w:asciiTheme="minorHAnsi" w:hAnsiTheme="minorHAnsi" w:cstheme="minorHAnsi"/>
          <w:bCs/>
        </w:rPr>
      </w:pPr>
      <w:r w:rsidRPr="00793B31">
        <w:rPr>
          <w:rFonts w:asciiTheme="minorHAnsi" w:hAnsiTheme="minorHAnsi" w:cstheme="minorHAnsi"/>
          <w:b/>
          <w:bCs/>
        </w:rPr>
        <w:t xml:space="preserve">Variabilita skupin nákladů a její promítnutí v kalkulačním systému ve výrobních firmách. </w:t>
      </w:r>
      <w:r w:rsidRPr="00793B31">
        <w:rPr>
          <w:rFonts w:asciiTheme="minorHAnsi" w:hAnsiTheme="minorHAnsi" w:cstheme="minorHAnsi"/>
          <w:bCs/>
        </w:rPr>
        <w:t>Doba řešení: 1. 1. 2014 – 31. 12. 2016. Číslo projektu: 14-21654P, Příjemce: Univerzita Tomáše Bati ve Zlíně. Řešitel: Ing. Petr Novák, Ph.D.</w:t>
      </w:r>
    </w:p>
    <w:p w:rsidR="00C27AEB" w:rsidRPr="00793B31" w:rsidRDefault="00C27AEB" w:rsidP="00C27AEB">
      <w:pPr>
        <w:pStyle w:val="Odstavecseseznamem"/>
        <w:numPr>
          <w:ilvl w:val="0"/>
          <w:numId w:val="81"/>
        </w:numPr>
        <w:spacing w:after="0" w:line="240" w:lineRule="auto"/>
        <w:ind w:left="851"/>
        <w:jc w:val="both"/>
        <w:rPr>
          <w:rFonts w:asciiTheme="minorHAnsi" w:hAnsiTheme="minorHAnsi" w:cstheme="minorHAnsi"/>
          <w:b/>
          <w:bCs/>
        </w:rPr>
      </w:pPr>
      <w:r w:rsidRPr="00793B31">
        <w:rPr>
          <w:rFonts w:asciiTheme="minorHAnsi" w:hAnsiTheme="minorHAnsi" w:cstheme="minorHAnsi"/>
          <w:b/>
          <w:bCs/>
        </w:rPr>
        <w:t xml:space="preserve">Vytvoření českého nástroje pro měření akademických tacitních znalostí. </w:t>
      </w:r>
      <w:r w:rsidRPr="00793B31">
        <w:rPr>
          <w:rFonts w:asciiTheme="minorHAnsi" w:hAnsiTheme="minorHAnsi" w:cstheme="minorHAnsi"/>
          <w:bCs/>
        </w:rPr>
        <w:t>Doba řešení: 1. 1. 2012 – 31. 12. 2014. Číslo projektu: P407/12/0821, Příjemce: Univerzita Tomáše Bati ve Zlíně. Řešitel: Ing. Jana Matošková, Ph.D.</w:t>
      </w:r>
    </w:p>
    <w:p w:rsidR="00C27AEB" w:rsidRPr="00793B31" w:rsidRDefault="00C27AEB" w:rsidP="00C27AEB">
      <w:pPr>
        <w:pStyle w:val="Odstavecseseznamem"/>
        <w:numPr>
          <w:ilvl w:val="0"/>
          <w:numId w:val="81"/>
        </w:numPr>
        <w:spacing w:after="240" w:line="240" w:lineRule="auto"/>
        <w:ind w:left="850" w:hanging="357"/>
        <w:jc w:val="both"/>
        <w:rPr>
          <w:rFonts w:asciiTheme="minorHAnsi" w:hAnsiTheme="minorHAnsi" w:cstheme="minorHAnsi"/>
          <w:b/>
          <w:bCs/>
        </w:rPr>
      </w:pPr>
      <w:r w:rsidRPr="00793B31">
        <w:rPr>
          <w:rFonts w:asciiTheme="minorHAnsi" w:hAnsiTheme="minorHAnsi" w:cstheme="minorHAnsi"/>
          <w:b/>
          <w:bCs/>
        </w:rPr>
        <w:t xml:space="preserve">Faktory ovlivňující on-line nákupní chování na Internetu v prostředí e-commerce na B2C a B2B trzích v ČR. </w:t>
      </w:r>
      <w:r w:rsidRPr="00793B31">
        <w:rPr>
          <w:rFonts w:asciiTheme="minorHAnsi" w:hAnsiTheme="minorHAnsi" w:cstheme="minorHAnsi"/>
          <w:bCs/>
        </w:rPr>
        <w:t>Doba řešení: 1. 1. 2011 – 31. 12. 2013. Číslo projektu: P403/11/P175, Příjemce: Univerzita Tomáše Bati ve Zlíně. Řešitel: doc. Ing. Michal Pilík, Ph.D.</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Externí grantové projekty TAČR řešené na fakultě v posledních pěti letech:</w:t>
      </w:r>
    </w:p>
    <w:p w:rsidR="00C27AEB" w:rsidRPr="00793B31" w:rsidRDefault="00C27AEB" w:rsidP="00C27AEB">
      <w:pPr>
        <w:pStyle w:val="Odstavecseseznamem"/>
        <w:numPr>
          <w:ilvl w:val="0"/>
          <w:numId w:val="82"/>
        </w:numPr>
        <w:spacing w:after="0" w:line="240" w:lineRule="auto"/>
        <w:ind w:left="851"/>
        <w:jc w:val="both"/>
        <w:rPr>
          <w:rFonts w:asciiTheme="minorHAnsi" w:hAnsiTheme="minorHAnsi" w:cstheme="minorHAnsi"/>
          <w:b/>
          <w:bCs/>
        </w:rPr>
      </w:pPr>
      <w:r w:rsidRPr="00793B31">
        <w:rPr>
          <w:rFonts w:asciiTheme="minorHAnsi" w:hAnsiTheme="minorHAnsi" w:cstheme="minorHAnsi"/>
          <w:b/>
          <w:bCs/>
        </w:rPr>
        <w:t xml:space="preserve">Inovace systémů řízení subjektů cestovního ruchu pomocí nástrojů procesního řízení. </w:t>
      </w:r>
      <w:r w:rsidRPr="00793B31">
        <w:rPr>
          <w:rFonts w:asciiTheme="minorHAnsi" w:hAnsiTheme="minorHAnsi" w:cstheme="minorHAnsi"/>
          <w:bCs/>
        </w:rPr>
        <w:t>Doba řešení: 1. 3. 2018 – 28. 2. 2022. Číslo projektu: TL01000191, Příjemce: Západočeská Univerzita v Plzni, Další účastník: Univerzita Tomáše Bati ve Zlíně. Řešitel za UTB: doc. Ing. Zuzana Tučková, Ph.D.</w:t>
      </w:r>
    </w:p>
    <w:p w:rsidR="00C27AEB" w:rsidRPr="00793B31" w:rsidRDefault="00C27AEB" w:rsidP="00C27AEB">
      <w:pPr>
        <w:pStyle w:val="Odstavecseseznamem"/>
        <w:numPr>
          <w:ilvl w:val="0"/>
          <w:numId w:val="82"/>
        </w:numPr>
        <w:spacing w:after="0" w:line="240" w:lineRule="auto"/>
        <w:ind w:left="851"/>
        <w:jc w:val="both"/>
        <w:rPr>
          <w:rFonts w:asciiTheme="minorHAnsi" w:hAnsiTheme="minorHAnsi" w:cstheme="minorHAnsi"/>
          <w:b/>
          <w:bCs/>
        </w:rPr>
      </w:pPr>
      <w:r w:rsidRPr="00793B31">
        <w:rPr>
          <w:rFonts w:asciiTheme="minorHAnsi" w:hAnsiTheme="minorHAnsi" w:cstheme="minorHAnsi"/>
          <w:b/>
          <w:bCs/>
        </w:rPr>
        <w:t xml:space="preserve">Aplikace přístupů smart governance do organizačních struktur municipalit v České republice. </w:t>
      </w:r>
      <w:r w:rsidRPr="00793B31">
        <w:rPr>
          <w:rFonts w:asciiTheme="minorHAnsi" w:hAnsiTheme="minorHAnsi" w:cstheme="minorHAnsi"/>
          <w:bCs/>
        </w:rPr>
        <w:t>Doba řešení: 1. 9. 2017 – 31. 8. 2019. Číslo projektu: TJ01000114, Příjemce: Univerzita Tomáše Bati ve Zlíně. Řešitel: Ing. Filip Kučera</w:t>
      </w:r>
    </w:p>
    <w:p w:rsidR="00C27AEB" w:rsidRPr="00793B31" w:rsidRDefault="00C27AEB" w:rsidP="00C27AEB">
      <w:pPr>
        <w:pStyle w:val="Odstavecseseznamem"/>
        <w:numPr>
          <w:ilvl w:val="0"/>
          <w:numId w:val="82"/>
        </w:numPr>
        <w:spacing w:after="0" w:line="240" w:lineRule="auto"/>
        <w:ind w:left="851"/>
        <w:jc w:val="both"/>
        <w:rPr>
          <w:rFonts w:asciiTheme="minorHAnsi" w:hAnsiTheme="minorHAnsi" w:cstheme="minorHAnsi"/>
          <w:bCs/>
        </w:rPr>
      </w:pPr>
      <w:r w:rsidRPr="00793B31">
        <w:rPr>
          <w:rFonts w:asciiTheme="minorHAnsi" w:hAnsiTheme="minorHAnsi" w:cstheme="minorHAnsi"/>
          <w:b/>
          <w:bCs/>
        </w:rPr>
        <w:t xml:space="preserve">Metodika na podporu tvorby, aktualizace a hodnocení školních vzdělávacích programů v počátečním vzdělávání v souladu s dobrou praxí strategického plánování. </w:t>
      </w:r>
      <w:r w:rsidRPr="00793B31">
        <w:rPr>
          <w:rFonts w:asciiTheme="minorHAnsi" w:hAnsiTheme="minorHAnsi" w:cstheme="minorHAnsi"/>
          <w:bCs/>
        </w:rPr>
        <w:t>Doba řešení: 1. 1. 2016 – 31. 12. 2017. Číslo projektu: TD03000370, Příjemce: Univerzita Tomáše Bati ve Zlíně. Řešitel: doc. RNDr. PhDr. Oldřich Hájek, Ph.D.</w:t>
      </w:r>
    </w:p>
    <w:p w:rsidR="00C27AEB" w:rsidRPr="00793B31" w:rsidRDefault="00C27AEB" w:rsidP="00B61CBF">
      <w:pPr>
        <w:pStyle w:val="Odstavecseseznamem"/>
        <w:numPr>
          <w:ilvl w:val="0"/>
          <w:numId w:val="82"/>
        </w:numPr>
        <w:spacing w:after="0" w:line="240" w:lineRule="auto"/>
        <w:ind w:left="851"/>
        <w:jc w:val="both"/>
        <w:rPr>
          <w:rFonts w:asciiTheme="minorHAnsi" w:hAnsiTheme="minorHAnsi" w:cstheme="minorHAnsi"/>
          <w:bCs/>
        </w:rPr>
      </w:pPr>
      <w:r w:rsidRPr="00793B31">
        <w:rPr>
          <w:rFonts w:asciiTheme="minorHAnsi" w:hAnsiTheme="minorHAnsi" w:cstheme="minorHAnsi"/>
          <w:b/>
          <w:bCs/>
        </w:rPr>
        <w:t xml:space="preserve">Výzkum vývoje profesní orientace studentů středních škol s ohledem na parametrizaci jejich dalšího studia a trh práce. </w:t>
      </w:r>
      <w:r w:rsidRPr="00793B31">
        <w:rPr>
          <w:rFonts w:asciiTheme="minorHAnsi" w:hAnsiTheme="minorHAnsi" w:cstheme="minorHAnsi"/>
          <w:bCs/>
        </w:rPr>
        <w:t>Doba řešení: 1. 1. 2014 – 31. 12. 2015. Číslo projektu: TD020291, Příjemce: Univerzita Tomáše Bati ve Zlíně. Řešitel: doc. Ing. Zuzana Dohnalová, Ph.D.</w:t>
      </w:r>
    </w:p>
    <w:p w:rsidR="00C27AEB" w:rsidRPr="00793B31" w:rsidRDefault="00C27AEB" w:rsidP="00B61CBF">
      <w:pPr>
        <w:pStyle w:val="Odstavecseseznamem"/>
        <w:numPr>
          <w:ilvl w:val="0"/>
          <w:numId w:val="82"/>
        </w:numPr>
        <w:spacing w:after="0" w:line="240" w:lineRule="auto"/>
        <w:ind w:left="851"/>
        <w:jc w:val="both"/>
        <w:rPr>
          <w:rFonts w:asciiTheme="minorHAnsi" w:hAnsiTheme="minorHAnsi" w:cstheme="minorHAnsi"/>
          <w:bCs/>
        </w:rPr>
      </w:pPr>
      <w:r w:rsidRPr="00793B31">
        <w:rPr>
          <w:rFonts w:asciiTheme="minorHAnsi" w:hAnsiTheme="minorHAnsi" w:cstheme="minorHAnsi"/>
          <w:b/>
          <w:bCs/>
        </w:rPr>
        <w:t xml:space="preserve">Výkonový potenciál pracovníků 50+ a specifické formy řízení lidských zdrojů podniku. </w:t>
      </w:r>
      <w:r w:rsidRPr="00793B31">
        <w:rPr>
          <w:rFonts w:asciiTheme="minorHAnsi" w:hAnsiTheme="minorHAnsi" w:cstheme="minorHAnsi"/>
          <w:bCs/>
        </w:rPr>
        <w:t>Doba řešení: 1. 1. 2012 – 31. 12. 2013. Číslo projektu: TD010129, Příjemce: Univerzita Tomáše Bati ve Zlíně. Řešitel: doc. PhDr.</w:t>
      </w:r>
      <w:r w:rsidR="00B61CBF" w:rsidRPr="00793B31">
        <w:rPr>
          <w:rFonts w:asciiTheme="minorHAnsi" w:hAnsiTheme="minorHAnsi" w:cstheme="minorHAnsi"/>
          <w:bCs/>
        </w:rPr>
        <w:t xml:space="preserve"> Ing.</w:t>
      </w:r>
      <w:r w:rsidRPr="00793B31">
        <w:rPr>
          <w:rFonts w:asciiTheme="minorHAnsi" w:hAnsiTheme="minorHAnsi" w:cstheme="minorHAnsi"/>
          <w:bCs/>
        </w:rPr>
        <w:t xml:space="preserve"> Aleš Gregar, </w:t>
      </w:r>
      <w:r w:rsidR="00B61CBF" w:rsidRPr="00793B31">
        <w:rPr>
          <w:rFonts w:asciiTheme="minorHAnsi" w:hAnsiTheme="minorHAnsi" w:cstheme="minorHAnsi"/>
          <w:bCs/>
        </w:rPr>
        <w:t>CSc.</w:t>
      </w:r>
    </w:p>
    <w:p w:rsidR="00C27AEB" w:rsidRPr="00793B31" w:rsidRDefault="00C27AEB" w:rsidP="00B61CBF">
      <w:pPr>
        <w:pStyle w:val="Odstavecseseznamem"/>
        <w:numPr>
          <w:ilvl w:val="0"/>
          <w:numId w:val="82"/>
        </w:numPr>
        <w:spacing w:after="240" w:line="240" w:lineRule="auto"/>
        <w:ind w:left="850" w:hanging="357"/>
        <w:jc w:val="both"/>
        <w:rPr>
          <w:rFonts w:asciiTheme="minorHAnsi" w:hAnsiTheme="minorHAnsi" w:cstheme="minorHAnsi"/>
          <w:bCs/>
        </w:rPr>
      </w:pPr>
      <w:r w:rsidRPr="00793B31">
        <w:rPr>
          <w:rFonts w:asciiTheme="minorHAnsi" w:hAnsiTheme="minorHAnsi" w:cstheme="minorHAnsi"/>
          <w:b/>
          <w:bCs/>
        </w:rPr>
        <w:t xml:space="preserve">Klastrová politika České republiky a jejích regionů pro globální konkurenceschopnost a udržitelný růst. </w:t>
      </w:r>
      <w:r w:rsidRPr="00793B31">
        <w:rPr>
          <w:rFonts w:asciiTheme="minorHAnsi" w:hAnsiTheme="minorHAnsi" w:cstheme="minorHAnsi"/>
          <w:bCs/>
        </w:rPr>
        <w:t xml:space="preserve">Doba řešení: 1. 1. 2012 – 31. 12. 2013. Číslo projektu: TD010158, Příjemce: Univerzita </w:t>
      </w:r>
      <w:r w:rsidR="00B61CBF" w:rsidRPr="00793B31">
        <w:rPr>
          <w:rFonts w:asciiTheme="minorHAnsi" w:hAnsiTheme="minorHAnsi" w:cstheme="minorHAnsi"/>
          <w:bCs/>
        </w:rPr>
        <w:t>Tomáše Bati ve Zlíně. Řešitel: p</w:t>
      </w:r>
      <w:r w:rsidRPr="00793B31">
        <w:rPr>
          <w:rFonts w:asciiTheme="minorHAnsi" w:hAnsiTheme="minorHAnsi" w:cstheme="minorHAnsi"/>
          <w:bCs/>
        </w:rPr>
        <w:t>rof.</w:t>
      </w:r>
      <w:r w:rsidR="00FD59BB" w:rsidRPr="00793B31">
        <w:rPr>
          <w:rFonts w:asciiTheme="minorHAnsi" w:hAnsiTheme="minorHAnsi" w:cstheme="minorHAnsi"/>
          <w:bCs/>
        </w:rPr>
        <w:t xml:space="preserve"> Dr. Ing. Drahomíra Pavelková</w:t>
      </w:r>
    </w:p>
    <w:p w:rsidR="00B61CBF" w:rsidRPr="00793B31" w:rsidRDefault="00B61CBF" w:rsidP="00B61CBF">
      <w:pPr>
        <w:jc w:val="both"/>
        <w:rPr>
          <w:rFonts w:asciiTheme="minorHAnsi" w:hAnsiTheme="minorHAnsi" w:cstheme="minorHAnsi"/>
          <w:bCs/>
          <w:sz w:val="22"/>
          <w:szCs w:val="22"/>
        </w:rPr>
      </w:pPr>
      <w:r w:rsidRPr="00793B31">
        <w:rPr>
          <w:rFonts w:asciiTheme="minorHAnsi" w:hAnsiTheme="minorHAnsi" w:cstheme="minorHAnsi"/>
          <w:bCs/>
          <w:sz w:val="22"/>
          <w:szCs w:val="22"/>
        </w:rPr>
        <w:t>Ostatní projekty:</w:t>
      </w:r>
    </w:p>
    <w:p w:rsidR="00B61CBF" w:rsidRPr="00793B31" w:rsidRDefault="00B61CBF" w:rsidP="00B61CBF">
      <w:pPr>
        <w:pStyle w:val="Odstavecseseznamem"/>
        <w:numPr>
          <w:ilvl w:val="0"/>
          <w:numId w:val="82"/>
        </w:numPr>
        <w:shd w:val="clear" w:color="auto" w:fill="FFFFFF"/>
        <w:spacing w:after="0" w:line="240" w:lineRule="auto"/>
        <w:contextualSpacing w:val="0"/>
        <w:jc w:val="both"/>
      </w:pPr>
      <w:r w:rsidRPr="00793B31">
        <w:rPr>
          <w:b/>
        </w:rPr>
        <w:t>Zpracování analýzy zdravotnické péče ve Zlínském kraji</w:t>
      </w:r>
      <w:r w:rsidRPr="00793B31">
        <w:t xml:space="preserve"> (2010), Zlínský kraj</w:t>
      </w:r>
    </w:p>
    <w:p w:rsidR="00B61CBF" w:rsidRPr="00793B31" w:rsidRDefault="00B61CBF" w:rsidP="00B61CBF">
      <w:pPr>
        <w:pStyle w:val="Odstavecseseznamem"/>
        <w:numPr>
          <w:ilvl w:val="0"/>
          <w:numId w:val="82"/>
        </w:numPr>
        <w:shd w:val="clear" w:color="auto" w:fill="FFFFFF"/>
        <w:spacing w:after="0" w:line="240" w:lineRule="auto"/>
        <w:contextualSpacing w:val="0"/>
        <w:jc w:val="both"/>
      </w:pPr>
      <w:r w:rsidRPr="00793B31">
        <w:rPr>
          <w:b/>
        </w:rPr>
        <w:t>Aplikace moderních kalkulačních metod pro účely optimalizace nákladů ve zdravotnictví</w:t>
      </w:r>
      <w:r w:rsidRPr="00793B31">
        <w:t xml:space="preserve"> (2011 – 2013), Ministerstvo zdravotnictví ČR</w:t>
      </w:r>
    </w:p>
    <w:p w:rsidR="00B61CBF" w:rsidRPr="00793B31" w:rsidRDefault="00B61CBF" w:rsidP="00B61CBF">
      <w:pPr>
        <w:pStyle w:val="Odstavecseseznamem"/>
        <w:numPr>
          <w:ilvl w:val="0"/>
          <w:numId w:val="82"/>
        </w:numPr>
        <w:shd w:val="clear" w:color="auto" w:fill="FFFFFF"/>
        <w:spacing w:after="0" w:line="240" w:lineRule="auto"/>
        <w:contextualSpacing w:val="0"/>
        <w:jc w:val="both"/>
      </w:pPr>
      <w:r w:rsidRPr="00793B31">
        <w:rPr>
          <w:b/>
        </w:rPr>
        <w:t>Integrovaná strategická koncepce pro řízení zdravotnictví a rozvoj zdravotnických služeb ve Zlínském kraji</w:t>
      </w:r>
      <w:r w:rsidRPr="00793B31">
        <w:t xml:space="preserve"> (2010-2012), Zlínský kraj</w:t>
      </w:r>
    </w:p>
    <w:p w:rsidR="00B61CBF" w:rsidRPr="00793B31" w:rsidRDefault="00B61CBF" w:rsidP="00B61CBF">
      <w:pPr>
        <w:pStyle w:val="Odstavecseseznamem"/>
        <w:numPr>
          <w:ilvl w:val="0"/>
          <w:numId w:val="82"/>
        </w:numPr>
        <w:shd w:val="clear" w:color="auto" w:fill="FFFFFF"/>
        <w:spacing w:after="0" w:line="240" w:lineRule="auto"/>
        <w:contextualSpacing w:val="0"/>
        <w:jc w:val="both"/>
      </w:pPr>
      <w:r w:rsidRPr="00793B31">
        <w:rPr>
          <w:b/>
        </w:rPr>
        <w:t>Management v sociálních službách</w:t>
      </w:r>
      <w:r w:rsidRPr="00793B31">
        <w:t xml:space="preserve"> (2010-2012), OP VK</w:t>
      </w:r>
    </w:p>
    <w:p w:rsidR="00B61CBF" w:rsidRPr="00793B31" w:rsidRDefault="00B61CBF" w:rsidP="00B61CBF">
      <w:pPr>
        <w:pStyle w:val="Odstavecseseznamem"/>
        <w:numPr>
          <w:ilvl w:val="0"/>
          <w:numId w:val="82"/>
        </w:numPr>
        <w:shd w:val="clear" w:color="auto" w:fill="FFFFFF"/>
        <w:spacing w:after="0" w:line="240" w:lineRule="auto"/>
        <w:contextualSpacing w:val="0"/>
        <w:jc w:val="both"/>
      </w:pPr>
      <w:r w:rsidRPr="00793B31">
        <w:rPr>
          <w:b/>
        </w:rPr>
        <w:t>Celoživotní vzdělávání managementu sociálních služeb a institucí ve zdravotnictví</w:t>
      </w:r>
      <w:r w:rsidRPr="00793B31">
        <w:t xml:space="preserve"> (2010-2012), OP VK</w:t>
      </w:r>
    </w:p>
    <w:p w:rsidR="00B61CBF" w:rsidRPr="00793B31" w:rsidRDefault="00B61CBF" w:rsidP="00B61CBF">
      <w:pPr>
        <w:pStyle w:val="Odstavecseseznamem"/>
        <w:numPr>
          <w:ilvl w:val="0"/>
          <w:numId w:val="82"/>
        </w:numPr>
        <w:shd w:val="clear" w:color="auto" w:fill="FFFFFF"/>
        <w:spacing w:after="0" w:line="240" w:lineRule="auto"/>
        <w:contextualSpacing w:val="0"/>
        <w:jc w:val="both"/>
      </w:pPr>
      <w:r w:rsidRPr="00793B31">
        <w:rPr>
          <w:b/>
        </w:rPr>
        <w:t>Partnerství pro komplexní rozvoj kompetencí a vzdělávání v oblasti managementu ve zdravotnictví</w:t>
      </w:r>
      <w:r w:rsidRPr="00793B31">
        <w:t xml:space="preserve"> (2011-2014), OP VK</w:t>
      </w:r>
    </w:p>
    <w:p w:rsidR="0063615E" w:rsidRPr="00793B31" w:rsidRDefault="0063615E" w:rsidP="00C27AEB">
      <w:pPr>
        <w:jc w:val="both"/>
        <w:rPr>
          <w:rFonts w:asciiTheme="minorHAnsi" w:hAnsiTheme="minorHAnsi" w:cstheme="minorHAnsi"/>
          <w:sz w:val="22"/>
          <w:szCs w:val="22"/>
        </w:rPr>
      </w:pPr>
    </w:p>
    <w:p w:rsidR="0063615E" w:rsidRPr="00793B31" w:rsidRDefault="0063615E" w:rsidP="00C27AEB">
      <w:pPr>
        <w:jc w:val="both"/>
        <w:rPr>
          <w:rFonts w:asciiTheme="minorHAnsi" w:hAnsiTheme="minorHAnsi" w:cstheme="minorHAnsi"/>
          <w:sz w:val="22"/>
          <w:szCs w:val="22"/>
        </w:rPr>
      </w:pP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lastRenderedPageBreak/>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w:t>
      </w:r>
      <w:r w:rsidR="0063615E" w:rsidRPr="00793B31">
        <w:rPr>
          <w:rFonts w:asciiTheme="minorHAnsi" w:hAnsiTheme="minorHAnsi" w:cstheme="minorHAnsi"/>
          <w:sz w:val="22"/>
          <w:szCs w:val="22"/>
        </w:rPr>
        <w:t>, Trnavská univerzita v Trnavě</w:t>
      </w:r>
      <w:r w:rsidRPr="00793B31">
        <w:rPr>
          <w:rFonts w:asciiTheme="minorHAnsi" w:hAnsiTheme="minorHAnsi" w:cstheme="minorHAnsi"/>
          <w:sz w:val="22"/>
          <w:szCs w:val="22"/>
        </w:rPr>
        <w:t xml:space="preserve"> a řada dalších).</w:t>
      </w:r>
    </w:p>
    <w:p w:rsidR="00C27AEB" w:rsidRPr="00793B31" w:rsidRDefault="00C27AEB" w:rsidP="00C27AEB">
      <w:pPr>
        <w:jc w:val="both"/>
        <w:rPr>
          <w:rFonts w:asciiTheme="minorHAnsi" w:hAnsiTheme="minorHAnsi" w:cstheme="minorHAnsi"/>
          <w:sz w:val="22"/>
          <w:szCs w:val="22"/>
        </w:rPr>
      </w:pP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Mezinárodní projekty řešené na fakultě:</w:t>
      </w:r>
    </w:p>
    <w:p w:rsidR="00C27AEB" w:rsidRPr="00793B31" w:rsidRDefault="00C27AEB" w:rsidP="00A43C22">
      <w:pPr>
        <w:pStyle w:val="Odstavecseseznamem"/>
        <w:numPr>
          <w:ilvl w:val="0"/>
          <w:numId w:val="83"/>
        </w:numPr>
        <w:tabs>
          <w:tab w:val="left" w:pos="851"/>
        </w:tabs>
        <w:spacing w:after="0" w:line="240" w:lineRule="auto"/>
        <w:ind w:left="851"/>
        <w:jc w:val="both"/>
        <w:rPr>
          <w:rFonts w:asciiTheme="minorHAnsi" w:hAnsiTheme="minorHAnsi" w:cstheme="minorHAnsi"/>
          <w:bCs/>
        </w:rPr>
      </w:pPr>
      <w:r w:rsidRPr="00793B31">
        <w:rPr>
          <w:rFonts w:asciiTheme="minorHAnsi" w:hAnsiTheme="minorHAnsi" w:cstheme="minorHAnsi"/>
          <w:b/>
        </w:rPr>
        <w:t>SHAPE-ENERGY</w:t>
      </w:r>
      <w:r w:rsidRPr="00793B31">
        <w:rPr>
          <w:rFonts w:asciiTheme="minorHAnsi" w:hAnsiTheme="minorHAnsi" w:cstheme="minorHAnsi"/>
        </w:rPr>
        <w:t>, Mezinárodní program: H2020, číslo projektu: 731264, Příjemce: Anglia Ruskin University</w:t>
      </w:r>
    </w:p>
    <w:p w:rsidR="00C27AEB" w:rsidRPr="00793B31" w:rsidRDefault="00C27AEB" w:rsidP="00A43C22">
      <w:pPr>
        <w:pStyle w:val="Odstavecseseznamem"/>
        <w:numPr>
          <w:ilvl w:val="0"/>
          <w:numId w:val="83"/>
        </w:numPr>
        <w:tabs>
          <w:tab w:val="left" w:pos="851"/>
        </w:tabs>
        <w:spacing w:after="0" w:line="240" w:lineRule="auto"/>
        <w:ind w:left="851"/>
        <w:jc w:val="both"/>
        <w:rPr>
          <w:rFonts w:asciiTheme="minorHAnsi" w:hAnsiTheme="minorHAnsi" w:cstheme="minorHAnsi"/>
          <w:b/>
        </w:rPr>
      </w:pPr>
      <w:r w:rsidRPr="00793B31">
        <w:rPr>
          <w:rFonts w:asciiTheme="minorHAnsi" w:hAnsiTheme="minorHAnsi" w:cstheme="minorHAnsi"/>
          <w:b/>
        </w:rPr>
        <w:t xml:space="preserve">Improving the Efficiency of Student Services (IMPRESS), </w:t>
      </w:r>
      <w:r w:rsidRPr="00793B31">
        <w:rPr>
          <w:rFonts w:asciiTheme="minorHAnsi" w:hAnsiTheme="minorHAnsi" w:cstheme="minorHAnsi"/>
        </w:rPr>
        <w:t xml:space="preserve">Mezinárodní program: Tempus, číslo projektu: 530534-TEMPUS-1-2012-1-UK-TEMPUS-SMGR, Příjemce: </w:t>
      </w:r>
      <w:r w:rsidRPr="00793B31">
        <w:rPr>
          <w:rFonts w:asciiTheme="minorHAnsi" w:hAnsiTheme="minorHAnsi" w:cstheme="minorHAnsi"/>
          <w:lang w:val="fr-BE"/>
        </w:rPr>
        <w:t>Northumbria University</w:t>
      </w:r>
    </w:p>
    <w:p w:rsidR="00C27AEB" w:rsidRPr="00793B31" w:rsidRDefault="00C27AEB" w:rsidP="00A43C22">
      <w:pPr>
        <w:pStyle w:val="Odstavecseseznamem"/>
        <w:numPr>
          <w:ilvl w:val="0"/>
          <w:numId w:val="83"/>
        </w:numPr>
        <w:tabs>
          <w:tab w:val="left" w:pos="851"/>
        </w:tabs>
        <w:spacing w:after="0" w:line="240" w:lineRule="auto"/>
        <w:ind w:left="851"/>
        <w:jc w:val="both"/>
        <w:rPr>
          <w:rFonts w:asciiTheme="minorHAnsi" w:hAnsiTheme="minorHAnsi" w:cstheme="minorHAnsi"/>
          <w:bCs/>
        </w:rPr>
      </w:pPr>
      <w:r w:rsidRPr="00793B31">
        <w:rPr>
          <w:rFonts w:asciiTheme="minorHAnsi" w:hAnsiTheme="minorHAnsi" w:cstheme="minorHAnsi"/>
          <w:b/>
        </w:rPr>
        <w:t>Euro-Asian Cooperation for Excellence and Advancement (EACEA II)</w:t>
      </w:r>
      <w:r w:rsidRPr="00793B31">
        <w:rPr>
          <w:rFonts w:asciiTheme="minorHAnsi" w:hAnsiTheme="minorHAnsi" w:cstheme="minorHAnsi"/>
        </w:rPr>
        <w:t>, Mezinárodní program: Erasmus Mundus, číslo projektu: 544978-EM-1-2013-1-SI-ERA MUNDUS-EMA21, Příjemce: University of Ljubljana</w:t>
      </w:r>
    </w:p>
    <w:p w:rsidR="00C27AEB" w:rsidRPr="00793B31" w:rsidRDefault="00C27AEB" w:rsidP="00A43C22">
      <w:pPr>
        <w:pStyle w:val="Odstavecseseznamem"/>
        <w:numPr>
          <w:ilvl w:val="0"/>
          <w:numId w:val="83"/>
        </w:numPr>
        <w:tabs>
          <w:tab w:val="left" w:pos="851"/>
        </w:tabs>
        <w:spacing w:after="0" w:line="240" w:lineRule="auto"/>
        <w:ind w:left="851"/>
        <w:jc w:val="both"/>
        <w:rPr>
          <w:rFonts w:asciiTheme="minorHAnsi" w:hAnsiTheme="minorHAnsi" w:cstheme="minorHAnsi"/>
          <w:b/>
        </w:rPr>
      </w:pPr>
      <w:r w:rsidRPr="00793B31">
        <w:rPr>
          <w:rFonts w:asciiTheme="minorHAnsi" w:hAnsiTheme="minorHAnsi" w:cstheme="minorHAnsi"/>
          <w:b/>
        </w:rPr>
        <w:t xml:space="preserve">Education Force : Driving Mobility for EU-East Europe Cooperation (EFFORT), </w:t>
      </w:r>
      <w:r w:rsidRPr="00793B31">
        <w:rPr>
          <w:rFonts w:asciiTheme="minorHAnsi" w:hAnsiTheme="minorHAnsi" w:cstheme="minorHAnsi"/>
        </w:rPr>
        <w:t xml:space="preserve">Mezinárodní program: Erasmus Mundus, číslo projektu: </w:t>
      </w:r>
      <w:r w:rsidRPr="00793B31">
        <w:rPr>
          <w:rFonts w:asciiTheme="minorHAnsi" w:hAnsiTheme="minorHAnsi" w:cstheme="minorHAnsi"/>
          <w:lang w:val="fr-BE"/>
        </w:rPr>
        <w:t>545407-EM-1-2013-1-GR-ERA MUNDUS-EMA21</w:t>
      </w:r>
      <w:r w:rsidRPr="00793B31">
        <w:rPr>
          <w:rFonts w:asciiTheme="minorHAnsi" w:hAnsiTheme="minorHAnsi" w:cstheme="minorHAnsi"/>
        </w:rPr>
        <w:t xml:space="preserve">, Příjemce: </w:t>
      </w:r>
      <w:r w:rsidRPr="00793B31">
        <w:rPr>
          <w:rFonts w:asciiTheme="minorHAnsi" w:hAnsiTheme="minorHAnsi" w:cstheme="minorHAnsi"/>
          <w:lang w:val="fr-BE"/>
        </w:rPr>
        <w:t>Alexander Technological Institution of Thessaloniki</w:t>
      </w:r>
    </w:p>
    <w:p w:rsidR="00C27AEB" w:rsidRPr="00793B31" w:rsidRDefault="00A43C22" w:rsidP="00A43C22">
      <w:pPr>
        <w:pStyle w:val="Odstavecseseznamem"/>
        <w:numPr>
          <w:ilvl w:val="0"/>
          <w:numId w:val="83"/>
        </w:numPr>
        <w:tabs>
          <w:tab w:val="left" w:pos="709"/>
          <w:tab w:val="left" w:pos="851"/>
        </w:tabs>
        <w:spacing w:after="0" w:line="240" w:lineRule="auto"/>
        <w:ind w:left="851"/>
        <w:jc w:val="both"/>
        <w:rPr>
          <w:rFonts w:asciiTheme="minorHAnsi" w:hAnsiTheme="minorHAnsi" w:cstheme="minorHAnsi"/>
          <w:b/>
        </w:rPr>
      </w:pPr>
      <w:r w:rsidRPr="00793B31">
        <w:rPr>
          <w:rFonts w:asciiTheme="minorHAnsi" w:hAnsiTheme="minorHAnsi" w:cstheme="minorHAnsi"/>
          <w:b/>
          <w:bCs/>
        </w:rPr>
        <w:t xml:space="preserve">  </w:t>
      </w:r>
      <w:r w:rsidRPr="00793B31">
        <w:rPr>
          <w:rFonts w:asciiTheme="minorHAnsi" w:hAnsiTheme="minorHAnsi" w:cstheme="minorHAnsi"/>
          <w:b/>
          <w:bCs/>
        </w:rPr>
        <w:tab/>
        <w:t>Pilot project: Entrepreneurship education for University</w:t>
      </w:r>
      <w:r w:rsidR="00360F32" w:rsidRPr="00793B31">
        <w:rPr>
          <w:rFonts w:asciiTheme="minorHAnsi" w:hAnsiTheme="minorHAnsi" w:cstheme="minorHAnsi"/>
          <w:b/>
          <w:bCs/>
        </w:rPr>
        <w:t>,</w:t>
      </w:r>
      <w:r w:rsidRPr="00793B31">
        <w:rPr>
          <w:rFonts w:asciiTheme="minorHAnsi" w:hAnsiTheme="minorHAnsi" w:cstheme="minorHAnsi"/>
          <w:b/>
          <w:bCs/>
        </w:rPr>
        <w:t xml:space="preserve"> </w:t>
      </w:r>
      <w:r w:rsidR="00C27AEB" w:rsidRPr="00793B31">
        <w:rPr>
          <w:rFonts w:asciiTheme="minorHAnsi" w:hAnsiTheme="minorHAnsi" w:cstheme="minorHAnsi"/>
        </w:rPr>
        <w:t>Mezinárodní program: ERASMUS+, Doba řešení: 1.9.2016 – 31. 8. 2018, Příjemce: Univerzita Tomáše Bati ve Zlíně</w:t>
      </w:r>
    </w:p>
    <w:p w:rsidR="00C27AEB" w:rsidRPr="00793B31" w:rsidRDefault="00C27AEB" w:rsidP="00A43C22">
      <w:pPr>
        <w:pStyle w:val="Odstavecseseznamem"/>
        <w:numPr>
          <w:ilvl w:val="0"/>
          <w:numId w:val="83"/>
        </w:numPr>
        <w:tabs>
          <w:tab w:val="left" w:pos="851"/>
        </w:tabs>
        <w:spacing w:after="0" w:line="240" w:lineRule="auto"/>
        <w:ind w:left="851"/>
        <w:jc w:val="both"/>
        <w:rPr>
          <w:rFonts w:asciiTheme="minorHAnsi" w:hAnsiTheme="minorHAnsi" w:cstheme="minorHAnsi"/>
        </w:rPr>
      </w:pPr>
      <w:r w:rsidRPr="00793B31">
        <w:rPr>
          <w:rFonts w:asciiTheme="minorHAnsi" w:hAnsiTheme="minorHAnsi" w:cstheme="minorHAnsi"/>
          <w:b/>
          <w:lang w:val="fr-BE"/>
        </w:rPr>
        <w:t xml:space="preserve">Cross Border Health Care, </w:t>
      </w:r>
      <w:r w:rsidRPr="00793B31">
        <w:rPr>
          <w:rFonts w:asciiTheme="minorHAnsi" w:hAnsiTheme="minorHAnsi" w:cstheme="minorHAnsi"/>
        </w:rPr>
        <w:t>Mezinárodní program: ERASMUS Intensive Prgramme, Doba řešení: 2014-2015, Příjemce: Hogeschool West-Vlaanderen</w:t>
      </w:r>
    </w:p>
    <w:p w:rsidR="0068784F" w:rsidRPr="00793B31" w:rsidRDefault="0068784F" w:rsidP="0068784F">
      <w:pPr>
        <w:pStyle w:val="Odstavecseseznamem"/>
        <w:numPr>
          <w:ilvl w:val="0"/>
          <w:numId w:val="83"/>
        </w:numPr>
        <w:spacing w:after="0" w:line="240" w:lineRule="auto"/>
        <w:ind w:left="851"/>
        <w:jc w:val="both"/>
        <w:rPr>
          <w:rFonts w:asciiTheme="minorHAnsi" w:hAnsiTheme="minorHAnsi" w:cstheme="minorHAnsi"/>
        </w:rPr>
      </w:pPr>
      <w:r w:rsidRPr="00793B31">
        <w:rPr>
          <w:rFonts w:asciiTheme="minorHAnsi" w:hAnsiTheme="minorHAnsi" w:cstheme="minorHAnsi"/>
        </w:rPr>
        <w:t xml:space="preserve">projekt V4 No. 21520157 </w:t>
      </w:r>
      <w:r w:rsidRPr="00793B31">
        <w:rPr>
          <w:rFonts w:asciiTheme="minorHAnsi" w:hAnsiTheme="minorHAnsi" w:cstheme="minorHAnsi"/>
          <w:b/>
        </w:rPr>
        <w:t>V4 cluster policies and their influence on the viability of cluster organizations,</w:t>
      </w:r>
      <w:r w:rsidRPr="00793B31">
        <w:rPr>
          <w:rFonts w:asciiTheme="minorHAnsi" w:hAnsiTheme="minorHAnsi" w:cstheme="minorHAnsi"/>
        </w:rPr>
        <w:t xml:space="preserve"> Doba řešení 1. 1. 2016 – 31. 12. 2016, Příjemce: Univerzita Tomáše Bati ve Zlíně</w:t>
      </w:r>
    </w:p>
    <w:p w:rsidR="00C27AEB" w:rsidRPr="00793B31" w:rsidRDefault="00C27AEB" w:rsidP="00C27AEB">
      <w:pPr>
        <w:jc w:val="both"/>
        <w:rPr>
          <w:rFonts w:asciiTheme="minorHAnsi" w:hAnsiTheme="minorHAnsi" w:cstheme="minorHAnsi"/>
          <w:sz w:val="22"/>
          <w:szCs w:val="22"/>
        </w:rPr>
      </w:pP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Fakulta organizuje také vědecké konference. Mezi nejvýznamnější patří konference „</w:t>
      </w:r>
      <w:r w:rsidRPr="00793B31">
        <w:rPr>
          <w:rFonts w:asciiTheme="minorHAnsi" w:hAnsiTheme="minorHAnsi" w:cstheme="minorHAnsi"/>
          <w:b/>
          <w:sz w:val="22"/>
          <w:szCs w:val="22"/>
        </w:rPr>
        <w:t>Finance a výkonnost firem</w:t>
      </w:r>
      <w:r w:rsidRPr="00793B31">
        <w:rPr>
          <w:rFonts w:asciiTheme="minorHAnsi" w:hAnsiTheme="minorHAnsi" w:cstheme="minorHAnsi"/>
          <w:sz w:val="22"/>
          <w:szCs w:val="22"/>
        </w:rPr>
        <w:t xml:space="preserve">“, která je pravidelně organizována v dvouletých intervalech od roku 2003, a její sborník je indexován v databázi Web of Science. Mezi další pořádané konference se řadí např. </w:t>
      </w:r>
      <w:r w:rsidRPr="00793B31">
        <w:rPr>
          <w:rFonts w:asciiTheme="minorHAnsi" w:hAnsiTheme="minorHAnsi" w:cstheme="minorHAnsi"/>
          <w:sz w:val="22"/>
          <w:szCs w:val="22"/>
        </w:rPr>
        <w:lastRenderedPageBreak/>
        <w:t>konference „</w:t>
      </w:r>
      <w:r w:rsidRPr="00793B31">
        <w:rPr>
          <w:rFonts w:asciiTheme="minorHAnsi" w:hAnsiTheme="minorHAnsi" w:cstheme="minorHAnsi"/>
          <w:b/>
          <w:sz w:val="22"/>
          <w:szCs w:val="22"/>
        </w:rPr>
        <w:t>Ekonomika, Management a Finance 2018</w:t>
      </w:r>
      <w:r w:rsidRPr="00793B31">
        <w:rPr>
          <w:rFonts w:asciiTheme="minorHAnsi" w:hAnsiTheme="minorHAnsi" w:cstheme="minorHAnsi"/>
          <w:sz w:val="22"/>
          <w:szCs w:val="22"/>
        </w:rPr>
        <w:t>“ pořádané ve spolupráci s Paneurópskou Vysokou Školou v Bratislavě.</w:t>
      </w:r>
    </w:p>
    <w:p w:rsidR="00C27AEB" w:rsidRPr="00793B31" w:rsidRDefault="00C27AEB" w:rsidP="006416F5">
      <w:pPr>
        <w:spacing w:before="120" w:after="360"/>
        <w:jc w:val="both"/>
        <w:rPr>
          <w:rFonts w:asciiTheme="minorHAnsi" w:hAnsiTheme="minorHAnsi" w:cstheme="minorHAnsi"/>
          <w:sz w:val="22"/>
          <w:szCs w:val="22"/>
        </w:rPr>
      </w:pPr>
      <w:r w:rsidRPr="00793B31">
        <w:rPr>
          <w:rFonts w:asciiTheme="minorHAnsi" w:hAnsiTheme="minorHAnsi" w:cstheme="minorHAnsi"/>
          <w:sz w:val="22"/>
          <w:szCs w:val="22"/>
        </w:rPr>
        <w:t xml:space="preserve">Fakulta také od roku 2009 vydává mezinárodní vědecký časopis </w:t>
      </w:r>
      <w:r w:rsidRPr="00793B31">
        <w:rPr>
          <w:rFonts w:asciiTheme="minorHAnsi" w:hAnsiTheme="minorHAnsi" w:cstheme="minorHAnsi"/>
          <w:b/>
          <w:sz w:val="22"/>
          <w:szCs w:val="22"/>
        </w:rPr>
        <w:t>Journal of Competitiveness</w:t>
      </w:r>
      <w:r w:rsidRPr="00793B31">
        <w:rPr>
          <w:rFonts w:asciiTheme="minorHAnsi" w:hAnsiTheme="minorHAnsi" w:cstheme="minorHAnsi"/>
          <w:sz w:val="22"/>
          <w:szCs w:val="22"/>
        </w:rPr>
        <w:t>, který se zaměřuje na publikace kvalitních vědeckých studií z oblasti ekonomiky a managementu se zaměření na konkurenceschopnost podniků a regionů. Časopis je indexován v řadě bibliografických databázích a od roku 2017 také v databázi Web of Science Emerging Source Citation Index. V současné době je časopis v procesu indexace v databázi SCOPUS.</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Mezinárodní rozměr studijního programu</w:t>
      </w:r>
    </w:p>
    <w:p w:rsidR="00C27AEB" w:rsidRPr="00793B31" w:rsidRDefault="00C27AEB" w:rsidP="006416F5">
      <w:pPr>
        <w:pStyle w:val="Nadpis3"/>
        <w:spacing w:after="120"/>
        <w:jc w:val="center"/>
        <w:rPr>
          <w:rFonts w:asciiTheme="minorHAnsi" w:hAnsiTheme="minorHAnsi" w:cstheme="minorHAnsi"/>
          <w:b/>
          <w:color w:val="auto"/>
        </w:rPr>
      </w:pPr>
      <w:r w:rsidRPr="00793B31">
        <w:rPr>
          <w:rFonts w:asciiTheme="minorHAnsi" w:hAnsiTheme="minorHAnsi" w:cstheme="minorHAnsi"/>
          <w:b/>
          <w:color w:val="auto"/>
        </w:rPr>
        <w:t>Standard 2.3</w:t>
      </w:r>
    </w:p>
    <w:p w:rsidR="00656B34" w:rsidRPr="00793B31" w:rsidRDefault="00656B34" w:rsidP="00656B34">
      <w:pPr>
        <w:pStyle w:val="Odstavecseseznamem"/>
        <w:spacing w:after="120"/>
        <w:ind w:left="0"/>
        <w:jc w:val="both"/>
        <w:rPr>
          <w:rFonts w:asciiTheme="minorHAnsi" w:hAnsiTheme="minorHAnsi" w:cstheme="minorHAnsi"/>
          <w:shd w:val="clear" w:color="auto" w:fill="FFFFFF"/>
        </w:rPr>
      </w:pPr>
      <w:r w:rsidRPr="00793B31">
        <w:rPr>
          <w:rFonts w:asciiTheme="minorHAnsi" w:hAnsiTheme="minorHAnsi" w:cstheme="minorHAnsi"/>
          <w:shd w:val="clear" w:color="auto" w:fill="FFFFFF"/>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rsidR="00656B34" w:rsidRPr="00793B31" w:rsidRDefault="00656B34" w:rsidP="00656B34">
      <w:pPr>
        <w:autoSpaceDE w:val="0"/>
        <w:autoSpaceDN w:val="0"/>
        <w:adjustRightInd w:val="0"/>
        <w:spacing w:before="120"/>
        <w:ind w:left="284" w:hanging="284"/>
        <w:jc w:val="both"/>
        <w:rPr>
          <w:rFonts w:asciiTheme="minorHAnsi" w:hAnsiTheme="minorHAnsi" w:cstheme="minorHAnsi"/>
          <w:sz w:val="22"/>
          <w:szCs w:val="22"/>
        </w:rPr>
      </w:pPr>
      <w:r w:rsidRPr="00793B31">
        <w:rPr>
          <w:rFonts w:asciiTheme="minorHAnsi" w:hAnsiTheme="minorHAnsi" w:cstheme="minorHAnsi"/>
          <w:sz w:val="22"/>
          <w:szCs w:val="22"/>
        </w:rPr>
        <w:t>1.</w:t>
      </w:r>
      <w:r w:rsidRPr="00793B31">
        <w:rPr>
          <w:rFonts w:asciiTheme="minorHAnsi" w:hAnsiTheme="minorHAnsi" w:cstheme="minorHAnsi"/>
          <w:sz w:val="22"/>
          <w:szCs w:val="22"/>
        </w:rPr>
        <w:tab/>
        <w:t>Zajistit, aby většina studijních programů Fakulty managementu a ekonomiky měla mezinárodní charakter, a aby přijíždějící studenti a hostující vyučující byli integrováni do života akademické obce.</w:t>
      </w:r>
    </w:p>
    <w:p w:rsidR="00656B34" w:rsidRPr="00793B31" w:rsidRDefault="00656B34" w:rsidP="00656B34">
      <w:pPr>
        <w:autoSpaceDE w:val="0"/>
        <w:autoSpaceDN w:val="0"/>
        <w:adjustRightInd w:val="0"/>
        <w:spacing w:before="120"/>
        <w:ind w:left="284" w:hanging="284"/>
        <w:jc w:val="both"/>
        <w:rPr>
          <w:rFonts w:asciiTheme="minorHAnsi" w:hAnsiTheme="minorHAnsi" w:cstheme="minorHAnsi"/>
          <w:sz w:val="22"/>
          <w:szCs w:val="22"/>
        </w:rPr>
      </w:pPr>
      <w:r w:rsidRPr="00793B31">
        <w:rPr>
          <w:rFonts w:asciiTheme="minorHAnsi" w:hAnsiTheme="minorHAnsi" w:cstheme="minorHAnsi"/>
          <w:sz w:val="22"/>
          <w:szCs w:val="22"/>
        </w:rPr>
        <w:t>2.</w:t>
      </w:r>
      <w:r w:rsidRPr="00793B31">
        <w:rPr>
          <w:rFonts w:asciiTheme="minorHAnsi" w:hAnsiTheme="minorHAnsi" w:cstheme="minorHAns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rsidR="00656B34" w:rsidRPr="00793B31" w:rsidRDefault="00656B34" w:rsidP="00656B34">
      <w:pPr>
        <w:autoSpaceDE w:val="0"/>
        <w:autoSpaceDN w:val="0"/>
        <w:adjustRightInd w:val="0"/>
        <w:spacing w:before="120"/>
        <w:ind w:left="284" w:hanging="284"/>
        <w:jc w:val="both"/>
        <w:rPr>
          <w:rFonts w:asciiTheme="minorHAnsi" w:hAnsiTheme="minorHAnsi" w:cstheme="minorHAnsi"/>
          <w:sz w:val="22"/>
          <w:szCs w:val="22"/>
        </w:rPr>
      </w:pPr>
      <w:r w:rsidRPr="00793B31">
        <w:rPr>
          <w:rFonts w:asciiTheme="minorHAnsi" w:hAnsiTheme="minorHAnsi" w:cstheme="minorHAnsi"/>
          <w:sz w:val="22"/>
          <w:szCs w:val="22"/>
        </w:rPr>
        <w:t>3. Podporovat opatření ke zvyšování počtu přijíždějících zahraničních studentů na Fakultu managementu a ekonomiky na krátkodobý studijní pobyt trvající nejméně 14 dní.</w:t>
      </w:r>
    </w:p>
    <w:p w:rsidR="00656B34" w:rsidRPr="00793B31" w:rsidRDefault="00656B34" w:rsidP="00656B34">
      <w:pPr>
        <w:autoSpaceDE w:val="0"/>
        <w:autoSpaceDN w:val="0"/>
        <w:adjustRightInd w:val="0"/>
        <w:spacing w:before="120"/>
        <w:ind w:left="284" w:hanging="284"/>
        <w:jc w:val="both"/>
        <w:rPr>
          <w:rFonts w:asciiTheme="minorHAnsi" w:hAnsiTheme="minorHAnsi" w:cstheme="minorHAnsi"/>
          <w:sz w:val="22"/>
          <w:szCs w:val="22"/>
        </w:rPr>
      </w:pPr>
      <w:r w:rsidRPr="00793B31">
        <w:rPr>
          <w:rFonts w:asciiTheme="minorHAnsi" w:hAnsiTheme="minorHAnsi" w:cstheme="minorHAnsi"/>
          <w:sz w:val="22"/>
          <w:szCs w:val="22"/>
        </w:rPr>
        <w:t>4. Podporovat a rozšiřovat akreditace joint/double/multiple degree studijních programů na Fakultě managementu a ekonomiky, akreditovat a realizovat společné mezinárodní studijní programy.</w:t>
      </w:r>
    </w:p>
    <w:p w:rsidR="00656B34" w:rsidRPr="00793B31" w:rsidRDefault="00656B34" w:rsidP="00656B34">
      <w:pPr>
        <w:autoSpaceDE w:val="0"/>
        <w:autoSpaceDN w:val="0"/>
        <w:adjustRightInd w:val="0"/>
        <w:spacing w:before="120"/>
        <w:ind w:left="284" w:hanging="284"/>
        <w:jc w:val="both"/>
        <w:rPr>
          <w:rFonts w:asciiTheme="minorHAnsi" w:hAnsiTheme="minorHAnsi" w:cstheme="minorHAnsi"/>
          <w:sz w:val="22"/>
          <w:szCs w:val="22"/>
        </w:rPr>
      </w:pPr>
      <w:r w:rsidRPr="00793B31">
        <w:rPr>
          <w:rFonts w:asciiTheme="minorHAnsi" w:hAnsiTheme="minorHAnsi" w:cstheme="minorHAnsi"/>
          <w:sz w:val="22"/>
          <w:szCs w:val="22"/>
        </w:rPr>
        <w:t xml:space="preserve">5. </w:t>
      </w:r>
      <w:r w:rsidRPr="00793B31">
        <w:rPr>
          <w:rFonts w:asciiTheme="minorHAnsi" w:hAnsiTheme="minorHAnsi" w:cstheme="minorHAnsi"/>
          <w:sz w:val="22"/>
          <w:szCs w:val="22"/>
        </w:rPr>
        <w:tab/>
        <w:t xml:space="preserve">Podporovat opatření ke zvyšování počtu absolventů studijních programů Fakulty managementu a ekonomiky akreditovaných v jiném než českém jazyce. </w:t>
      </w:r>
    </w:p>
    <w:p w:rsidR="00656B34" w:rsidRPr="00793B31" w:rsidRDefault="00656B34" w:rsidP="00656B34">
      <w:pPr>
        <w:autoSpaceDE w:val="0"/>
        <w:autoSpaceDN w:val="0"/>
        <w:adjustRightInd w:val="0"/>
        <w:spacing w:before="120"/>
        <w:ind w:left="284" w:hanging="284"/>
        <w:jc w:val="both"/>
        <w:rPr>
          <w:rFonts w:asciiTheme="minorHAnsi" w:hAnsiTheme="minorHAnsi" w:cstheme="minorHAnsi"/>
          <w:sz w:val="22"/>
          <w:szCs w:val="22"/>
        </w:rPr>
      </w:pPr>
      <w:r w:rsidRPr="00793B31">
        <w:rPr>
          <w:rFonts w:asciiTheme="minorHAnsi" w:hAnsiTheme="minorHAnsi" w:cstheme="minorHAnsi"/>
          <w:sz w:val="22"/>
          <w:szCs w:val="22"/>
        </w:rPr>
        <w:t>Opatření přijatá FaME pro dosažení uvedených prioritních cílů jsou následující:</w:t>
      </w:r>
    </w:p>
    <w:p w:rsidR="00656B34" w:rsidRPr="00793B31" w:rsidRDefault="00656B34" w:rsidP="00656B34">
      <w:pPr>
        <w:pStyle w:val="Odstavecseseznamem"/>
        <w:numPr>
          <w:ilvl w:val="0"/>
          <w:numId w:val="107"/>
        </w:numPr>
        <w:autoSpaceDE w:val="0"/>
        <w:autoSpaceDN w:val="0"/>
        <w:adjustRightInd w:val="0"/>
        <w:spacing w:before="120" w:after="0" w:line="240" w:lineRule="auto"/>
        <w:ind w:left="284" w:hanging="284"/>
        <w:jc w:val="both"/>
        <w:rPr>
          <w:rFonts w:asciiTheme="minorHAnsi" w:hAnsiTheme="minorHAnsi" w:cstheme="minorHAnsi"/>
        </w:rPr>
      </w:pPr>
      <w:r w:rsidRPr="00793B31">
        <w:rPr>
          <w:rFonts w:asciiTheme="minorHAnsi" w:hAnsiTheme="minorHAnsi" w:cstheme="minorHAnsi"/>
        </w:rPr>
        <w:t xml:space="preserve">Rozšiřovat počet Erasmus+ partnerů o kvalitní vysokoškolské instituce v atraktivních zemích; </w:t>
      </w:r>
    </w:p>
    <w:p w:rsidR="00656B34" w:rsidRPr="00793B31" w:rsidRDefault="00656B34" w:rsidP="00656B34">
      <w:pPr>
        <w:pStyle w:val="Odstavecseseznamem"/>
        <w:numPr>
          <w:ilvl w:val="0"/>
          <w:numId w:val="107"/>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793B31">
        <w:rPr>
          <w:rFonts w:asciiTheme="minorHAnsi" w:hAnsiTheme="minorHAnsi" w:cstheme="minorHAnsi"/>
        </w:rPr>
        <w:t xml:space="preserve">Rozšiřovat počet mimoerasmovských partnerů pro naplnění studia v akreditovaných studijních programech v angličtině i pro krátkodobé studijní pobyty; </w:t>
      </w:r>
    </w:p>
    <w:p w:rsidR="00656B34" w:rsidRPr="00793B31" w:rsidRDefault="00656B34" w:rsidP="00656B34">
      <w:pPr>
        <w:pStyle w:val="Odstavecseseznamem"/>
        <w:numPr>
          <w:ilvl w:val="0"/>
          <w:numId w:val="107"/>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793B31">
        <w:rPr>
          <w:rFonts w:asciiTheme="minorHAnsi" w:hAnsiTheme="minorHAnsi" w:cstheme="minorHAnsi"/>
        </w:rPr>
        <w:t>Rozšiřováním portfolia partnerů vzniká prostor pro zvýšení počtu přijíždějících i vyjíždějících studentů;</w:t>
      </w:r>
    </w:p>
    <w:p w:rsidR="00656B34" w:rsidRPr="00793B31" w:rsidRDefault="00656B34" w:rsidP="00656B34">
      <w:pPr>
        <w:pStyle w:val="Odstavecseseznamem"/>
        <w:numPr>
          <w:ilvl w:val="0"/>
          <w:numId w:val="107"/>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793B31">
        <w:rPr>
          <w:rFonts w:asciiTheme="minorHAnsi" w:hAnsiTheme="minorHAnsi" w:cstheme="minorHAnsi"/>
        </w:rPr>
        <w:t>Pokračovat v účinné propagaci a akviziční činnosti pro zahraniční pobyty studentů FaME.</w:t>
      </w:r>
    </w:p>
    <w:p w:rsidR="00656B34" w:rsidRPr="00793B31" w:rsidRDefault="00656B34" w:rsidP="00656B34">
      <w:pPr>
        <w:jc w:val="both"/>
        <w:rPr>
          <w:rFonts w:asciiTheme="minorHAnsi" w:hAnsiTheme="minorHAnsi" w:cstheme="minorHAnsi"/>
          <w:sz w:val="22"/>
          <w:szCs w:val="22"/>
        </w:rPr>
      </w:pPr>
    </w:p>
    <w:p w:rsidR="00656B34" w:rsidRPr="00793B31" w:rsidRDefault="0068784F" w:rsidP="00656B34">
      <w:pPr>
        <w:autoSpaceDE w:val="0"/>
        <w:autoSpaceDN w:val="0"/>
        <w:adjustRightInd w:val="0"/>
        <w:spacing w:before="120" w:after="120"/>
        <w:jc w:val="both"/>
        <w:rPr>
          <w:rFonts w:ascii="Calibri" w:eastAsia="Calibri" w:hAnsi="Calibri" w:cs="Calibri"/>
          <w:sz w:val="22"/>
          <w:szCs w:val="22"/>
        </w:rPr>
      </w:pPr>
      <w:r w:rsidRPr="00793B31">
        <w:rPr>
          <w:rFonts w:ascii="Calibri" w:eastAsia="Calibri" w:hAnsi="Calibri" w:cs="Calibri"/>
          <w:sz w:val="22"/>
          <w:szCs w:val="22"/>
        </w:rPr>
        <w:t>Mobility studentů studijního programu jsou organizovány v rámci programu Erasmus+ nebo rozvojovými programy MŠMT (Freemovers, rámcové smlouvy). Každý akademický rok vyjede v průměru na výměnný studijní pobyt cca 55 studentů FaME a zároveň FaME zaznamená cca 120 přijíždějících studentů.</w:t>
      </w:r>
      <w:r w:rsidR="00656B34" w:rsidRPr="00793B31">
        <w:rPr>
          <w:rFonts w:ascii="Calibri" w:eastAsia="Calibri" w:hAnsi="Calibri" w:cs="Calibri"/>
          <w:sz w:val="22"/>
          <w:szCs w:val="22"/>
        </w:rPr>
        <w:t xml:space="preserve"> </w:t>
      </w:r>
    </w:p>
    <w:p w:rsidR="00656B34" w:rsidRPr="00793B31" w:rsidRDefault="00656B34" w:rsidP="00656B34">
      <w:pPr>
        <w:autoSpaceDE w:val="0"/>
        <w:autoSpaceDN w:val="0"/>
        <w:adjustRightInd w:val="0"/>
        <w:spacing w:before="120" w:after="120"/>
        <w:jc w:val="both"/>
        <w:rPr>
          <w:rFonts w:ascii="Calibri" w:eastAsia="Calibri" w:hAnsi="Calibri" w:cs="Calibri"/>
          <w:sz w:val="22"/>
          <w:szCs w:val="22"/>
        </w:rPr>
      </w:pPr>
      <w:r w:rsidRPr="00793B31">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rsidR="00656B34" w:rsidRPr="00793B31" w:rsidRDefault="00656B34" w:rsidP="00656B34">
      <w:pPr>
        <w:jc w:val="both"/>
        <w:rPr>
          <w:rFonts w:asciiTheme="minorHAnsi" w:hAnsiTheme="minorHAnsi" w:cstheme="minorHAnsi"/>
          <w:sz w:val="22"/>
          <w:szCs w:val="22"/>
        </w:rPr>
      </w:pPr>
      <w:r w:rsidRPr="00793B31">
        <w:rPr>
          <w:rFonts w:asciiTheme="minorHAnsi" w:hAnsiTheme="minorHAnsi" w:cstheme="minorHAnsi"/>
          <w:sz w:val="22"/>
          <w:szCs w:val="22"/>
        </w:rPr>
        <w:t>Fakulta managementu a ekonomiky byla a je v posledních letech spoluřešitelem několika významných mezinárodních vzdělávacích a vědecko-výzkumných projektů:</w:t>
      </w:r>
    </w:p>
    <w:p w:rsidR="00082EC2" w:rsidRDefault="00082EC2" w:rsidP="00656B34">
      <w:pPr>
        <w:jc w:val="both"/>
        <w:rPr>
          <w:rFonts w:asciiTheme="minorHAnsi" w:hAnsiTheme="minorHAnsi" w:cstheme="minorHAnsi"/>
          <w:sz w:val="22"/>
          <w:szCs w:val="22"/>
        </w:rPr>
      </w:pPr>
    </w:p>
    <w:p w:rsidR="006416F5" w:rsidRDefault="006416F5" w:rsidP="0091738B">
      <w:pPr>
        <w:jc w:val="center"/>
        <w:rPr>
          <w:rFonts w:asciiTheme="minorHAnsi" w:hAnsiTheme="minorHAnsi" w:cstheme="minorHAnsi"/>
          <w:i/>
          <w:szCs w:val="22"/>
        </w:rPr>
      </w:pPr>
    </w:p>
    <w:p w:rsidR="00082EC2" w:rsidRPr="0091738B" w:rsidRDefault="0091738B" w:rsidP="0091738B">
      <w:pPr>
        <w:jc w:val="center"/>
        <w:rPr>
          <w:rFonts w:asciiTheme="minorHAnsi" w:hAnsiTheme="minorHAnsi" w:cstheme="minorHAnsi"/>
          <w:i/>
          <w:color w:val="00B050"/>
          <w:szCs w:val="22"/>
        </w:rPr>
      </w:pPr>
      <w:r w:rsidRPr="0091738B">
        <w:rPr>
          <w:rFonts w:asciiTheme="minorHAnsi" w:hAnsiTheme="minorHAnsi" w:cstheme="minorHAnsi"/>
          <w:i/>
          <w:szCs w:val="22"/>
        </w:rPr>
        <w:lastRenderedPageBreak/>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656B34" w:rsidRPr="00EF7007" w:rsidTr="00A207E0">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656B34" w:rsidRPr="00EF7007" w:rsidRDefault="00656B34" w:rsidP="00A207E0">
            <w:pPr>
              <w:jc w:val="center"/>
              <w:rPr>
                <w:rFonts w:asciiTheme="minorHAnsi" w:hAnsiTheme="minorHAnsi" w:cstheme="minorHAnsi"/>
                <w:b/>
                <w:bCs/>
                <w:color w:val="000000"/>
                <w:szCs w:val="22"/>
              </w:rPr>
            </w:pPr>
            <w:r w:rsidRPr="00EF7007">
              <w:rPr>
                <w:rFonts w:asciiTheme="minorHAnsi" w:hAnsiTheme="minorHAnsi" w:cstheme="minorHAnsi"/>
                <w:b/>
                <w:bCs/>
                <w:color w:val="000000"/>
                <w:szCs w:val="22"/>
              </w:rPr>
              <w:t>Program</w:t>
            </w:r>
          </w:p>
        </w:tc>
        <w:tc>
          <w:tcPr>
            <w:tcW w:w="1518" w:type="dxa"/>
            <w:tcBorders>
              <w:top w:val="single" w:sz="8" w:space="0" w:color="auto"/>
              <w:left w:val="nil"/>
              <w:bottom w:val="single" w:sz="8" w:space="0" w:color="auto"/>
              <w:right w:val="single" w:sz="8" w:space="0" w:color="auto"/>
            </w:tcBorders>
            <w:shd w:val="clear" w:color="000000" w:fill="D9ECFF"/>
            <w:vAlign w:val="center"/>
            <w:hideMark/>
          </w:tcPr>
          <w:p w:rsidR="00656B34" w:rsidRPr="00EF7007" w:rsidRDefault="00656B34" w:rsidP="00A207E0">
            <w:pPr>
              <w:jc w:val="center"/>
              <w:rPr>
                <w:rFonts w:asciiTheme="minorHAnsi" w:hAnsiTheme="minorHAnsi" w:cstheme="minorHAnsi"/>
                <w:b/>
                <w:bCs/>
                <w:color w:val="000000"/>
                <w:szCs w:val="22"/>
              </w:rPr>
            </w:pPr>
            <w:r w:rsidRPr="00EF7007">
              <w:rPr>
                <w:rFonts w:asciiTheme="minorHAnsi" w:hAnsiTheme="minorHAnsi" w:cstheme="minorHAnsi"/>
                <w:b/>
                <w:bCs/>
                <w:color w:val="000000"/>
                <w:szCs w:val="22"/>
              </w:rPr>
              <w:t>Číslo projektu</w:t>
            </w:r>
          </w:p>
        </w:tc>
        <w:tc>
          <w:tcPr>
            <w:tcW w:w="1417" w:type="dxa"/>
            <w:tcBorders>
              <w:top w:val="single" w:sz="8" w:space="0" w:color="auto"/>
              <w:left w:val="nil"/>
              <w:bottom w:val="single" w:sz="8" w:space="0" w:color="auto"/>
              <w:right w:val="single" w:sz="8" w:space="0" w:color="auto"/>
            </w:tcBorders>
            <w:shd w:val="clear" w:color="000000" w:fill="D9ECFF"/>
            <w:vAlign w:val="center"/>
            <w:hideMark/>
          </w:tcPr>
          <w:p w:rsidR="00656B34" w:rsidRPr="00EF7007" w:rsidRDefault="00656B34" w:rsidP="00A207E0">
            <w:pPr>
              <w:jc w:val="center"/>
              <w:rPr>
                <w:rFonts w:asciiTheme="minorHAnsi" w:hAnsiTheme="minorHAnsi" w:cstheme="minorHAnsi"/>
                <w:b/>
                <w:bCs/>
                <w:color w:val="000000"/>
                <w:szCs w:val="22"/>
              </w:rPr>
            </w:pPr>
            <w:r w:rsidRPr="00EF7007">
              <w:rPr>
                <w:rFonts w:asciiTheme="minorHAnsi" w:hAnsiTheme="minorHAnsi" w:cstheme="minorHAnsi"/>
                <w:b/>
                <w:bCs/>
                <w:color w:val="000000"/>
                <w:szCs w:val="22"/>
              </w:rPr>
              <w:t>Hlavní řešitel projektu</w:t>
            </w:r>
          </w:p>
        </w:tc>
        <w:tc>
          <w:tcPr>
            <w:tcW w:w="2268" w:type="dxa"/>
            <w:tcBorders>
              <w:top w:val="single" w:sz="8" w:space="0" w:color="auto"/>
              <w:left w:val="nil"/>
              <w:bottom w:val="single" w:sz="8" w:space="0" w:color="auto"/>
              <w:right w:val="single" w:sz="8" w:space="0" w:color="auto"/>
            </w:tcBorders>
            <w:shd w:val="clear" w:color="000000" w:fill="D9ECFF"/>
            <w:vAlign w:val="center"/>
            <w:hideMark/>
          </w:tcPr>
          <w:p w:rsidR="00656B34" w:rsidRPr="00EF7007" w:rsidRDefault="00656B34" w:rsidP="00A207E0">
            <w:pPr>
              <w:jc w:val="center"/>
              <w:rPr>
                <w:rFonts w:asciiTheme="minorHAnsi" w:hAnsiTheme="minorHAnsi" w:cstheme="minorHAnsi"/>
                <w:b/>
                <w:bCs/>
                <w:color w:val="000000"/>
                <w:szCs w:val="22"/>
              </w:rPr>
            </w:pPr>
            <w:r w:rsidRPr="00EF7007">
              <w:rPr>
                <w:rFonts w:asciiTheme="minorHAnsi" w:hAnsiTheme="minorHAnsi" w:cstheme="minorHAnsi"/>
                <w:b/>
                <w:bCs/>
                <w:color w:val="000000"/>
                <w:szCs w:val="22"/>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rsidR="00656B34" w:rsidRPr="00EF7007" w:rsidRDefault="00656B34" w:rsidP="00A207E0">
            <w:pPr>
              <w:ind w:right="75"/>
              <w:jc w:val="center"/>
              <w:rPr>
                <w:rFonts w:asciiTheme="minorHAnsi" w:hAnsiTheme="minorHAnsi" w:cstheme="minorHAnsi"/>
                <w:b/>
                <w:bCs/>
                <w:color w:val="000000"/>
                <w:szCs w:val="22"/>
              </w:rPr>
            </w:pPr>
            <w:r w:rsidRPr="00EF7007">
              <w:rPr>
                <w:rFonts w:asciiTheme="minorHAnsi" w:hAnsiTheme="minorHAnsi" w:cstheme="minorHAnsi"/>
                <w:b/>
                <w:bCs/>
                <w:color w:val="000000"/>
                <w:szCs w:val="22"/>
              </w:rPr>
              <w:t>Stručná charakteristika projektu</w:t>
            </w:r>
          </w:p>
        </w:tc>
      </w:tr>
      <w:tr w:rsidR="00656B34" w:rsidRPr="00EF7007" w:rsidTr="00A207E0">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rPr>
              <w:t>Erasmus Mundus</w:t>
            </w:r>
          </w:p>
        </w:tc>
        <w:tc>
          <w:tcPr>
            <w:tcW w:w="1518"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rPr>
              <w:t>544978-EM-1-2013-1-SI-ERA MUNDUS-EMA21</w:t>
            </w:r>
          </w:p>
        </w:tc>
        <w:tc>
          <w:tcPr>
            <w:tcW w:w="1417"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rPr>
              <w:t>University of Ljubljana</w:t>
            </w:r>
          </w:p>
        </w:tc>
        <w:tc>
          <w:tcPr>
            <w:tcW w:w="2268"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b/>
                <w:color w:val="000000"/>
                <w:szCs w:val="22"/>
              </w:rPr>
            </w:pPr>
            <w:r w:rsidRPr="00EF7007">
              <w:rPr>
                <w:rFonts w:asciiTheme="minorHAnsi" w:hAnsiTheme="minorHAnsi" w:cstheme="minorHAnsi"/>
                <w:b/>
                <w:color w:val="000000"/>
                <w:szCs w:val="22"/>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ind w:right="75"/>
              <w:rPr>
                <w:rFonts w:asciiTheme="minorHAnsi" w:hAnsiTheme="minorHAnsi" w:cstheme="minorHAnsi"/>
                <w:color w:val="000000"/>
                <w:szCs w:val="22"/>
              </w:rPr>
            </w:pPr>
            <w:r w:rsidRPr="00EF7007">
              <w:rPr>
                <w:rFonts w:asciiTheme="minorHAnsi" w:hAnsiTheme="minorHAnsi" w:cstheme="minorHAnsi"/>
                <w:color w:val="000000"/>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656B34" w:rsidRPr="00EF7007" w:rsidTr="00A207E0">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lang w:val="fr-BE"/>
              </w:rPr>
              <w:t>Erasmus Mundus</w:t>
            </w:r>
          </w:p>
        </w:tc>
        <w:tc>
          <w:tcPr>
            <w:tcW w:w="1518"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lang w:val="fr-BE"/>
              </w:rPr>
              <w:t>545407-EM-1-2013-1-GR-ERA MUNDUS-EMA21</w:t>
            </w:r>
          </w:p>
        </w:tc>
        <w:tc>
          <w:tcPr>
            <w:tcW w:w="1417"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lang w:val="fr-BE"/>
              </w:rPr>
              <w:t>Alexander Technological Institution of Thessaloniki</w:t>
            </w:r>
          </w:p>
        </w:tc>
        <w:tc>
          <w:tcPr>
            <w:tcW w:w="2268"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b/>
                <w:color w:val="000000"/>
                <w:szCs w:val="22"/>
              </w:rPr>
            </w:pPr>
            <w:r w:rsidRPr="00EF7007">
              <w:rPr>
                <w:rFonts w:asciiTheme="minorHAnsi" w:hAnsiTheme="minorHAnsi" w:cstheme="minorHAnsi"/>
                <w:b/>
                <w:color w:val="000000"/>
                <w:szCs w:val="22"/>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ind w:right="75"/>
              <w:rPr>
                <w:rFonts w:asciiTheme="minorHAnsi" w:hAnsiTheme="minorHAnsi" w:cstheme="minorHAnsi"/>
                <w:color w:val="000000"/>
                <w:szCs w:val="22"/>
              </w:rPr>
            </w:pPr>
            <w:r w:rsidRPr="00EF7007">
              <w:rPr>
                <w:rFonts w:asciiTheme="minorHAnsi" w:hAnsiTheme="minorHAnsi" w:cstheme="minorHAnsi"/>
                <w:color w:val="000000"/>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656B34" w:rsidRPr="00EF7007" w:rsidTr="00A207E0">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lang w:val="fr-BE"/>
              </w:rPr>
              <w:t>Tempus</w:t>
            </w:r>
          </w:p>
        </w:tc>
        <w:tc>
          <w:tcPr>
            <w:tcW w:w="1518"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lang w:val="fr-BE"/>
              </w:rPr>
              <w:t>530534-TEMPUS-1-2012-1-UK-TEMPUS-SMGR </w:t>
            </w:r>
          </w:p>
        </w:tc>
        <w:tc>
          <w:tcPr>
            <w:tcW w:w="1417"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lang w:val="fr-BE"/>
              </w:rPr>
              <w:t>Northumbria University</w:t>
            </w:r>
          </w:p>
        </w:tc>
        <w:tc>
          <w:tcPr>
            <w:tcW w:w="2268"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b/>
                <w:color w:val="000000"/>
                <w:szCs w:val="22"/>
              </w:rPr>
            </w:pPr>
            <w:r w:rsidRPr="00EF7007">
              <w:rPr>
                <w:rFonts w:asciiTheme="minorHAnsi" w:hAnsiTheme="minorHAnsi" w:cstheme="minorHAnsi"/>
                <w:b/>
                <w:color w:val="000000"/>
                <w:szCs w:val="22"/>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ind w:right="75"/>
              <w:rPr>
                <w:rFonts w:asciiTheme="minorHAnsi" w:hAnsiTheme="minorHAnsi" w:cstheme="minorHAnsi"/>
                <w:color w:val="000000"/>
                <w:szCs w:val="22"/>
              </w:rPr>
            </w:pPr>
            <w:r w:rsidRPr="00EF7007">
              <w:rPr>
                <w:rFonts w:asciiTheme="minorHAnsi" w:hAnsiTheme="minorHAnsi" w:cstheme="minorHAnsi"/>
                <w:color w:val="000000"/>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656B34" w:rsidRPr="00EF7007" w:rsidTr="00A207E0">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lang w:val="fr-BE"/>
              </w:rPr>
              <w:lastRenderedPageBreak/>
              <w:t>Erasmus Intensive Programmes</w:t>
            </w:r>
          </w:p>
        </w:tc>
        <w:tc>
          <w:tcPr>
            <w:tcW w:w="1518" w:type="dxa"/>
            <w:tcBorders>
              <w:top w:val="nil"/>
              <w:left w:val="nil"/>
              <w:bottom w:val="single" w:sz="8" w:space="0" w:color="auto"/>
              <w:right w:val="single" w:sz="8" w:space="0" w:color="auto"/>
            </w:tcBorders>
            <w:shd w:val="clear" w:color="auto" w:fill="auto"/>
            <w:vAlign w:val="center"/>
            <w:hideMark/>
          </w:tcPr>
          <w:p w:rsidR="00656B34" w:rsidRPr="00762767" w:rsidRDefault="00762767" w:rsidP="00A207E0">
            <w:pPr>
              <w:rPr>
                <w:color w:val="1F497D"/>
              </w:rPr>
            </w:pPr>
            <w:r w:rsidRPr="00C947A0">
              <w:rPr>
                <w:rFonts w:asciiTheme="minorHAnsi" w:hAnsiTheme="minorHAnsi" w:cstheme="minorHAnsi"/>
                <w:szCs w:val="22"/>
                <w:lang w:val="fr-BE"/>
              </w:rPr>
              <w:t>2013/LLP/ERAMOB-IP</w:t>
            </w:r>
          </w:p>
        </w:tc>
        <w:tc>
          <w:tcPr>
            <w:tcW w:w="1417"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lang w:val="fr-BE"/>
              </w:rPr>
              <w:t>Hogeschool West-Vlaanderen </w:t>
            </w:r>
          </w:p>
        </w:tc>
        <w:tc>
          <w:tcPr>
            <w:tcW w:w="2268"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b/>
                <w:color w:val="000000"/>
                <w:szCs w:val="22"/>
              </w:rPr>
            </w:pPr>
            <w:r w:rsidRPr="00EF7007">
              <w:rPr>
                <w:rFonts w:asciiTheme="minorHAnsi" w:hAnsiTheme="minorHAnsi" w:cstheme="minorHAnsi"/>
                <w:b/>
                <w:color w:val="000000"/>
                <w:szCs w:val="22"/>
                <w:lang w:val="fr-BE"/>
              </w:rPr>
              <w:t>Cross Border Health Care </w:t>
            </w:r>
          </w:p>
        </w:tc>
        <w:tc>
          <w:tcPr>
            <w:tcW w:w="3260"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ind w:right="75"/>
              <w:rPr>
                <w:rFonts w:asciiTheme="minorHAnsi" w:hAnsiTheme="minorHAnsi" w:cstheme="minorHAnsi"/>
                <w:color w:val="000000"/>
                <w:szCs w:val="22"/>
              </w:rPr>
            </w:pPr>
            <w:r w:rsidRPr="00EF7007">
              <w:rPr>
                <w:rFonts w:asciiTheme="minorHAnsi" w:hAnsiTheme="minorHAnsi" w:cstheme="minorHAnsi"/>
                <w:color w:val="000000"/>
                <w:szCs w:val="22"/>
                <w:lang w:val="fr-BE"/>
              </w:rPr>
              <w:t>Tento projekt byl zacílen do oblasti působnosti directivy EU 2011/24/EU o podmínkách a dalších souvislostech s poskytnutím lékařské péče v rámci prostoru EU.</w:t>
            </w:r>
          </w:p>
        </w:tc>
      </w:tr>
      <w:tr w:rsidR="00656B34" w:rsidRPr="00EF7007" w:rsidTr="0068784F">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rPr>
              <w:t>H2020</w:t>
            </w:r>
          </w:p>
        </w:tc>
        <w:tc>
          <w:tcPr>
            <w:tcW w:w="1518" w:type="dxa"/>
            <w:tcBorders>
              <w:top w:val="nil"/>
              <w:left w:val="nil"/>
              <w:bottom w:val="single" w:sz="4" w:space="0" w:color="auto"/>
              <w:right w:val="single" w:sz="8" w:space="0" w:color="auto"/>
            </w:tcBorders>
            <w:shd w:val="clear" w:color="auto" w:fill="auto"/>
            <w:vAlign w:val="center"/>
            <w:hideMark/>
          </w:tcPr>
          <w:p w:rsidR="00656B34" w:rsidRPr="00EF7007" w:rsidRDefault="00656B34" w:rsidP="00A207E0">
            <w:pPr>
              <w:jc w:val="right"/>
              <w:rPr>
                <w:rFonts w:asciiTheme="minorHAnsi" w:hAnsiTheme="minorHAnsi" w:cstheme="minorHAnsi"/>
                <w:color w:val="000000"/>
                <w:szCs w:val="22"/>
              </w:rPr>
            </w:pPr>
            <w:r w:rsidRPr="00EF7007">
              <w:rPr>
                <w:rFonts w:asciiTheme="minorHAnsi" w:hAnsiTheme="minorHAnsi" w:cstheme="minorHAnsi"/>
                <w:color w:val="000000"/>
                <w:szCs w:val="22"/>
              </w:rPr>
              <w:t>731264</w:t>
            </w:r>
          </w:p>
        </w:tc>
        <w:tc>
          <w:tcPr>
            <w:tcW w:w="1417" w:type="dxa"/>
            <w:tcBorders>
              <w:top w:val="nil"/>
              <w:left w:val="nil"/>
              <w:bottom w:val="single" w:sz="4"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rPr>
              <w:t>Anglia Ruskin University</w:t>
            </w:r>
          </w:p>
        </w:tc>
        <w:tc>
          <w:tcPr>
            <w:tcW w:w="2268" w:type="dxa"/>
            <w:tcBorders>
              <w:top w:val="nil"/>
              <w:left w:val="nil"/>
              <w:bottom w:val="single" w:sz="4" w:space="0" w:color="auto"/>
              <w:right w:val="single" w:sz="8" w:space="0" w:color="auto"/>
            </w:tcBorders>
            <w:shd w:val="clear" w:color="auto" w:fill="auto"/>
            <w:vAlign w:val="center"/>
            <w:hideMark/>
          </w:tcPr>
          <w:p w:rsidR="00656B34" w:rsidRPr="00EF7007" w:rsidRDefault="00656B34" w:rsidP="00CB64F8">
            <w:pPr>
              <w:rPr>
                <w:rFonts w:asciiTheme="minorHAnsi" w:hAnsiTheme="minorHAnsi" w:cstheme="minorHAnsi"/>
                <w:b/>
                <w:color w:val="000000"/>
                <w:szCs w:val="22"/>
              </w:rPr>
            </w:pPr>
            <w:r w:rsidRPr="00EF7007">
              <w:rPr>
                <w:rFonts w:asciiTheme="minorHAnsi" w:hAnsiTheme="minorHAnsi" w:cstheme="minorHAnsi"/>
                <w:b/>
                <w:color w:val="000000"/>
                <w:szCs w:val="22"/>
              </w:rPr>
              <w:t>SHAPE-ENERGY</w:t>
            </w:r>
          </w:p>
        </w:tc>
        <w:tc>
          <w:tcPr>
            <w:tcW w:w="3260" w:type="dxa"/>
            <w:tcBorders>
              <w:top w:val="nil"/>
              <w:left w:val="nil"/>
              <w:bottom w:val="single" w:sz="4" w:space="0" w:color="auto"/>
              <w:right w:val="single" w:sz="8" w:space="0" w:color="auto"/>
            </w:tcBorders>
            <w:shd w:val="clear" w:color="auto" w:fill="auto"/>
            <w:vAlign w:val="center"/>
            <w:hideMark/>
          </w:tcPr>
          <w:p w:rsidR="00656B34" w:rsidRPr="00EF7007" w:rsidRDefault="00656B34" w:rsidP="00A207E0">
            <w:pPr>
              <w:ind w:right="75"/>
              <w:rPr>
                <w:rFonts w:asciiTheme="minorHAnsi" w:hAnsiTheme="minorHAnsi" w:cstheme="minorHAnsi"/>
                <w:color w:val="000000"/>
                <w:szCs w:val="22"/>
              </w:rPr>
            </w:pPr>
            <w:r w:rsidRPr="00EF7007">
              <w:rPr>
                <w:rFonts w:asciiTheme="minorHAnsi" w:hAnsiTheme="minorHAnsi" w:cstheme="minorHAnsi"/>
                <w:color w:val="000000"/>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793B31" w:rsidRPr="00793B31" w:rsidTr="0068784F">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68784F" w:rsidRPr="00793B31" w:rsidRDefault="0068784F" w:rsidP="0068784F">
            <w:pPr>
              <w:rPr>
                <w:rFonts w:asciiTheme="minorHAnsi" w:hAnsiTheme="minorHAnsi" w:cstheme="minorHAnsi"/>
                <w:szCs w:val="22"/>
              </w:rPr>
            </w:pPr>
            <w:r w:rsidRPr="00793B31">
              <w:rPr>
                <w:rFonts w:asciiTheme="minorHAnsi" w:hAnsiTheme="minorHAnsi" w:cstheme="minorHAnsi"/>
                <w:szCs w:val="22"/>
              </w:rPr>
              <w:t>V4</w:t>
            </w:r>
          </w:p>
        </w:tc>
        <w:tc>
          <w:tcPr>
            <w:tcW w:w="1518" w:type="dxa"/>
            <w:tcBorders>
              <w:top w:val="single" w:sz="4" w:space="0" w:color="auto"/>
              <w:left w:val="nil"/>
              <w:bottom w:val="single" w:sz="8" w:space="0" w:color="auto"/>
              <w:right w:val="single" w:sz="8" w:space="0" w:color="auto"/>
            </w:tcBorders>
            <w:shd w:val="clear" w:color="auto" w:fill="auto"/>
            <w:vAlign w:val="center"/>
          </w:tcPr>
          <w:p w:rsidR="0068784F" w:rsidRPr="00793B31" w:rsidRDefault="0068784F" w:rsidP="0068784F">
            <w:pPr>
              <w:jc w:val="right"/>
              <w:rPr>
                <w:rFonts w:asciiTheme="minorHAnsi" w:hAnsiTheme="minorHAnsi" w:cstheme="minorHAnsi"/>
                <w:szCs w:val="22"/>
              </w:rPr>
            </w:pPr>
            <w:r w:rsidRPr="00793B31">
              <w:rPr>
                <w:rFonts w:asciiTheme="minorHAnsi" w:hAnsiTheme="minorHAnsi" w:cstheme="minorHAnsi"/>
                <w:szCs w:val="22"/>
              </w:rPr>
              <w:t>21520157</w:t>
            </w:r>
          </w:p>
        </w:tc>
        <w:tc>
          <w:tcPr>
            <w:tcW w:w="1417" w:type="dxa"/>
            <w:tcBorders>
              <w:top w:val="single" w:sz="4" w:space="0" w:color="auto"/>
              <w:left w:val="nil"/>
              <w:bottom w:val="single" w:sz="8" w:space="0" w:color="auto"/>
              <w:right w:val="single" w:sz="8" w:space="0" w:color="auto"/>
            </w:tcBorders>
            <w:shd w:val="clear" w:color="auto" w:fill="auto"/>
            <w:vAlign w:val="center"/>
          </w:tcPr>
          <w:p w:rsidR="0068784F" w:rsidRPr="00793B31" w:rsidRDefault="0068784F" w:rsidP="0068784F">
            <w:pPr>
              <w:rPr>
                <w:rFonts w:asciiTheme="minorHAnsi" w:hAnsiTheme="minorHAnsi" w:cstheme="minorHAnsi"/>
                <w:szCs w:val="22"/>
              </w:rPr>
            </w:pPr>
            <w:r w:rsidRPr="00793B31">
              <w:rPr>
                <w:rFonts w:asciiTheme="minorHAnsi" w:hAnsiTheme="minorHAnsi" w:cstheme="minorHAnsi"/>
              </w:rPr>
              <w:t>UTB ve Zlíně, FaME</w:t>
            </w:r>
          </w:p>
        </w:tc>
        <w:tc>
          <w:tcPr>
            <w:tcW w:w="2268" w:type="dxa"/>
            <w:tcBorders>
              <w:top w:val="single" w:sz="4" w:space="0" w:color="auto"/>
              <w:left w:val="nil"/>
              <w:bottom w:val="single" w:sz="8" w:space="0" w:color="auto"/>
              <w:right w:val="single" w:sz="8" w:space="0" w:color="auto"/>
            </w:tcBorders>
            <w:shd w:val="clear" w:color="auto" w:fill="auto"/>
            <w:vAlign w:val="center"/>
          </w:tcPr>
          <w:p w:rsidR="0068784F" w:rsidRPr="00793B31" w:rsidRDefault="0068784F" w:rsidP="0068784F">
            <w:pPr>
              <w:rPr>
                <w:rFonts w:asciiTheme="minorHAnsi" w:hAnsiTheme="minorHAnsi" w:cstheme="minorHAnsi"/>
                <w:b/>
                <w:szCs w:val="22"/>
              </w:rPr>
            </w:pPr>
            <w:r w:rsidRPr="00793B31">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8" w:space="0" w:color="auto"/>
              <w:right w:val="single" w:sz="8" w:space="0" w:color="auto"/>
            </w:tcBorders>
            <w:shd w:val="clear" w:color="auto" w:fill="auto"/>
            <w:vAlign w:val="center"/>
          </w:tcPr>
          <w:p w:rsidR="0068784F" w:rsidRPr="00793B31" w:rsidRDefault="0068784F" w:rsidP="0068784F">
            <w:pPr>
              <w:ind w:right="75"/>
              <w:rPr>
                <w:rFonts w:asciiTheme="minorHAnsi" w:hAnsiTheme="minorHAnsi" w:cstheme="minorHAnsi"/>
                <w:szCs w:val="22"/>
              </w:rPr>
            </w:pPr>
            <w:r w:rsidRPr="00793B31">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bl>
    <w:p w:rsidR="00656B34" w:rsidRPr="00793B31" w:rsidRDefault="00656B34" w:rsidP="00656B34">
      <w:pPr>
        <w:jc w:val="both"/>
        <w:rPr>
          <w:rFonts w:asciiTheme="minorHAnsi" w:hAnsiTheme="minorHAnsi" w:cstheme="minorHAnsi"/>
          <w:sz w:val="22"/>
          <w:szCs w:val="22"/>
        </w:rPr>
      </w:pPr>
    </w:p>
    <w:p w:rsidR="00656B34" w:rsidRPr="00793B31" w:rsidRDefault="00656B34" w:rsidP="00656B34">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Fakulta managementu a ekonomiky </w:t>
      </w:r>
      <w:r w:rsidR="001F11ED" w:rsidRPr="00793B31">
        <w:rPr>
          <w:rFonts w:asciiTheme="minorHAnsi" w:hAnsiTheme="minorHAnsi" w:cstheme="minorHAnsi"/>
          <w:sz w:val="22"/>
          <w:szCs w:val="22"/>
        </w:rPr>
        <w:t xml:space="preserve">umožňuje studentům </w:t>
      </w:r>
      <w:r w:rsidRPr="00793B31">
        <w:rPr>
          <w:rFonts w:asciiTheme="minorHAnsi" w:hAnsiTheme="minorHAnsi" w:cstheme="minorHAnsi"/>
          <w:sz w:val="22"/>
          <w:szCs w:val="22"/>
        </w:rPr>
        <w:t xml:space="preserve">v rámci akreditovaných studijních programů zpracovávat kvalifikační práce v anglickém jazyce. Po souhlasu děkana i v ostatních cizích jazycích. </w:t>
      </w:r>
    </w:p>
    <w:p w:rsidR="00656B34" w:rsidRPr="00793B31" w:rsidRDefault="00656B34" w:rsidP="00656B34">
      <w:pPr>
        <w:spacing w:after="120"/>
        <w:jc w:val="both"/>
        <w:rPr>
          <w:rFonts w:asciiTheme="minorHAnsi" w:hAnsiTheme="minorHAnsi" w:cstheme="minorHAnsi"/>
          <w:sz w:val="22"/>
          <w:szCs w:val="22"/>
        </w:rPr>
      </w:pPr>
      <w:r w:rsidRPr="00793B31">
        <w:rPr>
          <w:rFonts w:asciiTheme="minorHAnsi" w:hAnsiTheme="minorHAnsi" w:cstheme="minorHAnsi"/>
          <w:sz w:val="22"/>
          <w:szCs w:val="22"/>
        </w:rPr>
        <w:t xml:space="preserve">Ve studijním plánu studijního programu Management ve zdravotnictví jsou zařazeny anglické ekvivalenty českých odborných předmětů. Každý student </w:t>
      </w:r>
      <w:r w:rsidR="0063615E" w:rsidRPr="00793B31">
        <w:rPr>
          <w:rFonts w:asciiTheme="minorHAnsi" w:hAnsiTheme="minorHAnsi" w:cstheme="minorHAnsi"/>
          <w:sz w:val="22"/>
          <w:szCs w:val="22"/>
        </w:rPr>
        <w:t>magisterského</w:t>
      </w:r>
      <w:r w:rsidRPr="00793B31">
        <w:rPr>
          <w:rFonts w:asciiTheme="minorHAnsi" w:hAnsiTheme="minorHAnsi" w:cstheme="minorHAnsi"/>
          <w:sz w:val="22"/>
          <w:szCs w:val="22"/>
        </w:rPr>
        <w:t xml:space="preserve"> studijního programu musí v průběhu studia absolvovat jeden odborný předmět v anglickém jazyce, což zvyšuje jeho jazykové dovednosti z oblasti odborné problematiky. </w:t>
      </w:r>
    </w:p>
    <w:p w:rsidR="00656B34" w:rsidRDefault="00656B34" w:rsidP="00706C2C">
      <w:pPr>
        <w:spacing w:after="120"/>
        <w:jc w:val="both"/>
        <w:rPr>
          <w:rFonts w:asciiTheme="minorHAnsi" w:hAnsiTheme="minorHAnsi" w:cstheme="minorHAnsi"/>
          <w:sz w:val="22"/>
          <w:szCs w:val="22"/>
        </w:rPr>
      </w:pPr>
      <w:r w:rsidRPr="00793B31">
        <w:rPr>
          <w:rFonts w:asciiTheme="minorHAnsi" w:hAnsiTheme="minorHAnsi" w:cstheme="minorHAnsi"/>
          <w:sz w:val="22"/>
          <w:szCs w:val="22"/>
        </w:rPr>
        <w:t xml:space="preserve">FaME je členem sítě </w:t>
      </w:r>
      <w:r w:rsidRPr="00793B31">
        <w:rPr>
          <w:rFonts w:asciiTheme="minorHAnsi" w:hAnsiTheme="minorHAnsi" w:cstheme="minorHAnsi"/>
          <w:b/>
          <w:sz w:val="22"/>
          <w:szCs w:val="22"/>
        </w:rPr>
        <w:t>NICE – New Initiatives and Challenges in Europe,</w:t>
      </w:r>
      <w:r w:rsidRPr="00793B31">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1F11ED" w:rsidRPr="00793B31">
        <w:rPr>
          <w:rFonts w:asciiTheme="minorHAnsi" w:hAnsiTheme="minorHAnsi" w:cstheme="minorHAnsi"/>
          <w:sz w:val="22"/>
          <w:szCs w:val="22"/>
        </w:rPr>
        <w:t>.</w:t>
      </w:r>
    </w:p>
    <w:p w:rsidR="00706C2C" w:rsidRDefault="00706C2C" w:rsidP="00706C2C">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 xml:space="preserve">jehož členství sdružuje přibližně 90 vysokoškolských institucí z 30 zemí Evropy. Velký důraz vzájemné spolupráce je kladen na obchodní a jazykovou oblast, mezikulturní komunikaci </w:t>
      </w:r>
      <w:r w:rsidRPr="00AE272C">
        <w:rPr>
          <w:rFonts w:asciiTheme="minorHAnsi" w:hAnsiTheme="minorHAnsi" w:cstheme="minorHAnsi"/>
          <w:sz w:val="22"/>
          <w:szCs w:val="22"/>
        </w:rPr>
        <w:lastRenderedPageBreak/>
        <w:t>a řízení v oblasti pohostinství a cestovního ruchu. V rámci SPACE je činnost zaměřena především na bakalářské a magisterské vzdělávání s cílem rozvíjet ducha kvalitní výuky a nadšení pro výzkum.</w:t>
      </w:r>
    </w:p>
    <w:p w:rsidR="00706C2C" w:rsidRDefault="00706C2C" w:rsidP="00ED70AE">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ED70AE" w:rsidRPr="00321A3D" w:rsidRDefault="00ED70AE" w:rsidP="00ED70AE">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95" w:history="1">
        <w:r w:rsidRPr="00321A3D">
          <w:rPr>
            <w:rStyle w:val="Hypertextovodkaz"/>
            <w:rFonts w:asciiTheme="minorHAnsi" w:hAnsiTheme="minorHAnsi" w:cstheme="minorHAnsi"/>
            <w:i/>
            <w:sz w:val="22"/>
            <w:szCs w:val="22"/>
          </w:rPr>
          <w:t>Mezinárodní vztahy.</w:t>
        </w:r>
      </w:hyperlink>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 xml:space="preserve">Profil absolventa a obsah studia </w:t>
      </w:r>
    </w:p>
    <w:p w:rsidR="00C27AEB" w:rsidRPr="0081111D" w:rsidRDefault="00C27AEB" w:rsidP="00C27AEB">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 xml:space="preserve">Soulad získaných odborných znalostí, dovedností a způsobilostí s typem a profilem studijního programu </w:t>
      </w:r>
    </w:p>
    <w:p w:rsidR="00C27AEB" w:rsidRPr="0081111D" w:rsidRDefault="00C27AEB" w:rsidP="0081111D">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Standard 2.4</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Magisterský studijní program Management ve zdravotnictví propojuje oblasti ekonomiky, managementu a zdravotnictví. Díky této kombinaci připravuje absolventy pro manažerské pozice v nižší, střední a vyšší linii řízení zdravotnických organizací, a to v nejrozmanitějších typech zdravotnických organizací. Absolvent programu rozumí klíčovým ekonomickým problémům a jejich aplikaci do oblasti zdravotnictví.  Student tohoto programu si postupně osvojuje teorie, koncepty a metody řízení zdravotnických organizací a získává praktické dovednosti a návyky související s výkonem manažerské profese ve zdravotnické oblasti. Absolventi nachází uplatnění na středních a vyšších manažerských pozicích, a to především v oblasti řízení provozu, financí a odborné péče v nemocnicích, lázních, léčebnách, v domovech důchodců, v neziskových organizacích, ve státní správě a samosprávě, ve zdravotních pojišťovnách, ve farmaceutických firmách apod. Mohou také samostatně podnikat ve zdravotnictví či pokračovat ve studiu v ekonomických doktorských studijních programech.</w:t>
      </w:r>
    </w:p>
    <w:p w:rsidR="0068784F" w:rsidRPr="00793B31" w:rsidRDefault="0068784F" w:rsidP="00C27AEB">
      <w:pPr>
        <w:jc w:val="both"/>
        <w:rPr>
          <w:rFonts w:asciiTheme="minorHAnsi" w:hAnsiTheme="minorHAnsi" w:cstheme="minorHAnsi"/>
          <w:sz w:val="22"/>
          <w:szCs w:val="22"/>
        </w:rPr>
      </w:pPr>
    </w:p>
    <w:p w:rsidR="00C27AEB" w:rsidRPr="00793B31" w:rsidRDefault="00C27AEB" w:rsidP="00C27AEB">
      <w:pPr>
        <w:jc w:val="both"/>
        <w:rPr>
          <w:rFonts w:asciiTheme="minorHAnsi" w:hAnsiTheme="minorHAnsi" w:cstheme="minorHAnsi"/>
          <w:b/>
          <w:sz w:val="22"/>
          <w:szCs w:val="22"/>
        </w:rPr>
      </w:pPr>
      <w:r w:rsidRPr="00793B31">
        <w:rPr>
          <w:rFonts w:asciiTheme="minorHAnsi" w:hAnsiTheme="minorHAnsi" w:cstheme="minorHAnsi"/>
          <w:b/>
          <w:sz w:val="22"/>
          <w:szCs w:val="22"/>
        </w:rPr>
        <w:t>Odborné znalosti</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Absolvent magisterského studijního programu Management ve zdravotnictví:</w:t>
      </w:r>
    </w:p>
    <w:p w:rsidR="00C27AEB" w:rsidRPr="00793B31" w:rsidRDefault="00C27AEB" w:rsidP="00C27AEB">
      <w:pPr>
        <w:pStyle w:val="Odstavecseseznamem"/>
        <w:numPr>
          <w:ilvl w:val="0"/>
          <w:numId w:val="84"/>
        </w:numPr>
        <w:spacing w:after="0" w:line="240" w:lineRule="auto"/>
        <w:jc w:val="both"/>
        <w:rPr>
          <w:rFonts w:asciiTheme="minorHAnsi" w:hAnsiTheme="minorHAnsi" w:cstheme="minorHAnsi"/>
        </w:rPr>
      </w:pPr>
      <w:r w:rsidRPr="00793B31">
        <w:rPr>
          <w:rFonts w:asciiTheme="minorHAnsi" w:hAnsiTheme="minorHAnsi" w:cstheme="minorHAnsi"/>
        </w:rPr>
        <w:t>je schopen charakterizovat klíčové ekonomické kategorie, mechanismy a problémy a kriticky zhodnotit jejich aplikaci do oblasti zdravotnictví,</w:t>
      </w:r>
    </w:p>
    <w:p w:rsidR="00C27AEB" w:rsidRPr="00793B31" w:rsidRDefault="00C27AEB" w:rsidP="00C27AEB">
      <w:pPr>
        <w:pStyle w:val="Odstavecseseznamem"/>
        <w:numPr>
          <w:ilvl w:val="0"/>
          <w:numId w:val="84"/>
        </w:numPr>
        <w:spacing w:after="0" w:line="240" w:lineRule="auto"/>
        <w:jc w:val="both"/>
        <w:rPr>
          <w:rFonts w:asciiTheme="minorHAnsi" w:hAnsiTheme="minorHAnsi" w:cstheme="minorHAnsi"/>
        </w:rPr>
      </w:pPr>
      <w:r w:rsidRPr="00793B31">
        <w:rPr>
          <w:rFonts w:asciiTheme="minorHAnsi" w:hAnsiTheme="minorHAnsi" w:cstheme="minorHAnsi"/>
        </w:rPr>
        <w:t xml:space="preserve">chápe teorie, koncepty a metody řízení zdravotnických organizací, </w:t>
      </w:r>
    </w:p>
    <w:p w:rsidR="00C27AEB" w:rsidRPr="00793B31" w:rsidRDefault="00C27AEB" w:rsidP="00C27AEB">
      <w:pPr>
        <w:pStyle w:val="Odstavecseseznamem"/>
        <w:numPr>
          <w:ilvl w:val="0"/>
          <w:numId w:val="84"/>
        </w:numPr>
        <w:spacing w:after="0" w:line="240" w:lineRule="auto"/>
        <w:jc w:val="both"/>
        <w:rPr>
          <w:rFonts w:asciiTheme="minorHAnsi" w:hAnsiTheme="minorHAnsi" w:cstheme="minorHAnsi"/>
        </w:rPr>
      </w:pPr>
      <w:r w:rsidRPr="00793B31">
        <w:rPr>
          <w:rFonts w:asciiTheme="minorHAnsi" w:hAnsiTheme="minorHAnsi" w:cstheme="minorHAnsi"/>
        </w:rPr>
        <w:t>dokáže vysvětlit všechny významné procesy probíhající ve zdravotnických organizacích, jejich vzájemné vazby, dynamiku a udržitelnost,</w:t>
      </w:r>
    </w:p>
    <w:p w:rsidR="00C27AEB" w:rsidRPr="00793B31" w:rsidRDefault="00C27AEB" w:rsidP="00C27AEB">
      <w:pPr>
        <w:pStyle w:val="Odstavecseseznamem"/>
        <w:numPr>
          <w:ilvl w:val="0"/>
          <w:numId w:val="84"/>
        </w:numPr>
        <w:spacing w:after="0" w:line="240" w:lineRule="auto"/>
        <w:jc w:val="both"/>
        <w:rPr>
          <w:rFonts w:asciiTheme="minorHAnsi" w:hAnsiTheme="minorHAnsi" w:cstheme="minorHAnsi"/>
        </w:rPr>
      </w:pPr>
      <w:r w:rsidRPr="00793B31">
        <w:rPr>
          <w:rFonts w:asciiTheme="minorHAnsi" w:hAnsiTheme="minorHAnsi" w:cstheme="minorHAnsi"/>
        </w:rPr>
        <w:t>umí charakterizovat metody a nástroje pro strategickou situační analýzu zdravotnické organizace,</w:t>
      </w:r>
    </w:p>
    <w:p w:rsidR="00C27AEB" w:rsidRPr="00793B31" w:rsidRDefault="00C27AEB" w:rsidP="00C27AEB">
      <w:pPr>
        <w:pStyle w:val="Odstavecseseznamem"/>
        <w:numPr>
          <w:ilvl w:val="0"/>
          <w:numId w:val="84"/>
        </w:numPr>
        <w:spacing w:after="0" w:line="240" w:lineRule="auto"/>
        <w:jc w:val="both"/>
        <w:rPr>
          <w:rFonts w:asciiTheme="minorHAnsi" w:hAnsiTheme="minorHAnsi" w:cstheme="minorHAnsi"/>
        </w:rPr>
      </w:pPr>
      <w:r w:rsidRPr="00793B31">
        <w:rPr>
          <w:rFonts w:asciiTheme="minorHAnsi" w:hAnsiTheme="minorHAnsi" w:cstheme="minorHAnsi"/>
        </w:rPr>
        <w:t>rozumí metodologii zdravotnicko-ekonomických výzkumů včetně její aplikace do praxe,</w:t>
      </w:r>
    </w:p>
    <w:p w:rsidR="00C27AEB" w:rsidRPr="00793B31" w:rsidRDefault="00C27AEB" w:rsidP="00C27AEB">
      <w:pPr>
        <w:pStyle w:val="Odstavecseseznamem"/>
        <w:numPr>
          <w:ilvl w:val="0"/>
          <w:numId w:val="84"/>
        </w:numPr>
        <w:spacing w:after="0" w:line="240" w:lineRule="auto"/>
        <w:jc w:val="both"/>
        <w:rPr>
          <w:rFonts w:asciiTheme="minorHAnsi" w:hAnsiTheme="minorHAnsi" w:cstheme="minorHAnsi"/>
        </w:rPr>
      </w:pPr>
      <w:r w:rsidRPr="00793B31">
        <w:rPr>
          <w:rFonts w:asciiTheme="minorHAnsi" w:hAnsiTheme="minorHAnsi" w:cstheme="minorHAnsi"/>
        </w:rPr>
        <w:t>má osvojen etický rámec chování zdravotnických organizací a jejich členů vedoucí ke společenské zodpovědnosti,</w:t>
      </w:r>
    </w:p>
    <w:p w:rsidR="00C27AEB" w:rsidRPr="00793B31" w:rsidRDefault="00C27AEB" w:rsidP="00C27AEB">
      <w:pPr>
        <w:pStyle w:val="Odstavecseseznamem"/>
        <w:numPr>
          <w:ilvl w:val="0"/>
          <w:numId w:val="84"/>
        </w:numPr>
        <w:spacing w:after="0" w:line="240" w:lineRule="auto"/>
        <w:jc w:val="both"/>
        <w:rPr>
          <w:rFonts w:asciiTheme="minorHAnsi" w:hAnsiTheme="minorHAnsi" w:cstheme="minorHAnsi"/>
        </w:rPr>
      </w:pPr>
      <w:r w:rsidRPr="00793B31">
        <w:rPr>
          <w:rFonts w:asciiTheme="minorHAnsi" w:hAnsiTheme="minorHAnsi" w:cstheme="minorHAnsi"/>
        </w:rPr>
        <w:t>zná, kriticky hodnotí a ovládá poznatky z jiných disciplín v kontextu řízení zdravotnických organizací, přičemž identifikují možnosti, podmínky a omezení využití poznatků souvisejících oborů.</w:t>
      </w:r>
    </w:p>
    <w:p w:rsidR="00C27AEB" w:rsidRPr="00793B31" w:rsidRDefault="00C27AEB" w:rsidP="00C27AEB">
      <w:pPr>
        <w:pStyle w:val="Odstavecseseznamem"/>
        <w:spacing w:after="0" w:line="240" w:lineRule="auto"/>
        <w:ind w:left="780"/>
        <w:jc w:val="both"/>
        <w:rPr>
          <w:rFonts w:asciiTheme="minorHAnsi" w:hAnsiTheme="minorHAnsi" w:cstheme="minorHAnsi"/>
        </w:rPr>
      </w:pPr>
    </w:p>
    <w:p w:rsidR="00C27AEB" w:rsidRPr="00793B31" w:rsidRDefault="00C27AEB" w:rsidP="00C27AEB">
      <w:pPr>
        <w:jc w:val="both"/>
        <w:rPr>
          <w:rFonts w:asciiTheme="minorHAnsi" w:hAnsiTheme="minorHAnsi" w:cstheme="minorHAnsi"/>
          <w:b/>
          <w:sz w:val="22"/>
          <w:szCs w:val="22"/>
        </w:rPr>
      </w:pPr>
      <w:r w:rsidRPr="00793B31">
        <w:rPr>
          <w:rFonts w:asciiTheme="minorHAnsi" w:hAnsiTheme="minorHAnsi" w:cstheme="minorHAnsi"/>
          <w:b/>
          <w:sz w:val="22"/>
          <w:szCs w:val="22"/>
        </w:rPr>
        <w:t>Odborné dovednosti</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Absolvent magisterského studijního programu Management ve zdravotnictví:</w:t>
      </w:r>
    </w:p>
    <w:p w:rsidR="00C27AEB" w:rsidRPr="00793B31" w:rsidRDefault="00C27AEB" w:rsidP="00C27AEB">
      <w:pPr>
        <w:pStyle w:val="Odstavecseseznamem"/>
        <w:numPr>
          <w:ilvl w:val="0"/>
          <w:numId w:val="85"/>
        </w:numPr>
        <w:spacing w:after="0" w:line="240" w:lineRule="auto"/>
        <w:jc w:val="both"/>
        <w:rPr>
          <w:rFonts w:asciiTheme="minorHAnsi" w:hAnsiTheme="minorHAnsi" w:cstheme="minorHAnsi"/>
        </w:rPr>
      </w:pPr>
      <w:r w:rsidRPr="00793B31">
        <w:rPr>
          <w:rFonts w:asciiTheme="minorHAnsi" w:hAnsiTheme="minorHAnsi" w:cstheme="minorHAnsi"/>
        </w:rPr>
        <w:t xml:space="preserve">je schopen samostatně vyhledávat, třídit, analyzovat a kriticky interpretovat ekonomická data a informace, </w:t>
      </w:r>
    </w:p>
    <w:p w:rsidR="00C27AEB" w:rsidRPr="00793B31" w:rsidRDefault="00C27AEB" w:rsidP="00C27AEB">
      <w:pPr>
        <w:pStyle w:val="Odstavecseseznamem"/>
        <w:numPr>
          <w:ilvl w:val="0"/>
          <w:numId w:val="85"/>
        </w:numPr>
        <w:spacing w:after="0" w:line="240" w:lineRule="auto"/>
        <w:jc w:val="both"/>
        <w:rPr>
          <w:rFonts w:asciiTheme="minorHAnsi" w:hAnsiTheme="minorHAnsi" w:cstheme="minorHAnsi"/>
        </w:rPr>
      </w:pPr>
      <w:r w:rsidRPr="00793B31">
        <w:rPr>
          <w:rFonts w:asciiTheme="minorHAnsi" w:hAnsiTheme="minorHAnsi" w:cstheme="minorHAnsi"/>
        </w:rPr>
        <w:lastRenderedPageBreak/>
        <w:t>zvládá tvůrčím způsobem řešit teoretické či praktické ekonomické problémy v oblasti zdravotnictví;</w:t>
      </w:r>
    </w:p>
    <w:p w:rsidR="00C27AEB" w:rsidRPr="00793B31" w:rsidRDefault="00C27AEB" w:rsidP="00C27AEB">
      <w:pPr>
        <w:pStyle w:val="Odstavecseseznamem"/>
        <w:numPr>
          <w:ilvl w:val="0"/>
          <w:numId w:val="85"/>
        </w:numPr>
        <w:spacing w:after="0" w:line="240" w:lineRule="auto"/>
        <w:jc w:val="both"/>
        <w:rPr>
          <w:rFonts w:asciiTheme="minorHAnsi" w:hAnsiTheme="minorHAnsi" w:cstheme="minorHAnsi"/>
        </w:rPr>
      </w:pPr>
      <w:r w:rsidRPr="00793B31">
        <w:rPr>
          <w:rFonts w:asciiTheme="minorHAnsi" w:hAnsiTheme="minorHAnsi" w:cstheme="minorHAnsi"/>
        </w:rPr>
        <w:t>dovede porovnat a ve vzájemných vazbách vyhodnotit strategie zdravotnických organizací a jejich jednotek v oblasti marketingu, finančního řízení, řízení kvality, procesního řízení, řízení lidských zdrojů a organizační architektury,</w:t>
      </w:r>
    </w:p>
    <w:p w:rsidR="00C27AEB" w:rsidRPr="00793B31" w:rsidRDefault="00C27AEB" w:rsidP="00C27AEB">
      <w:pPr>
        <w:pStyle w:val="Odstavecseseznamem"/>
        <w:numPr>
          <w:ilvl w:val="0"/>
          <w:numId w:val="85"/>
        </w:numPr>
        <w:spacing w:after="0" w:line="240" w:lineRule="auto"/>
        <w:jc w:val="both"/>
        <w:rPr>
          <w:rFonts w:asciiTheme="minorHAnsi" w:hAnsiTheme="minorHAnsi" w:cstheme="minorHAnsi"/>
        </w:rPr>
      </w:pPr>
      <w:r w:rsidRPr="00793B31">
        <w:rPr>
          <w:rFonts w:asciiTheme="minorHAnsi" w:hAnsiTheme="minorHAnsi" w:cstheme="minorHAnsi"/>
        </w:rPr>
        <w:t>zvládá efektivně hospodařit s finančními prostředky,</w:t>
      </w:r>
    </w:p>
    <w:p w:rsidR="00C27AEB" w:rsidRPr="00793B31" w:rsidRDefault="00C27AEB" w:rsidP="00C27AEB">
      <w:pPr>
        <w:pStyle w:val="Odstavecseseznamem"/>
        <w:numPr>
          <w:ilvl w:val="0"/>
          <w:numId w:val="85"/>
        </w:numPr>
        <w:spacing w:after="0" w:line="240" w:lineRule="auto"/>
        <w:jc w:val="both"/>
        <w:rPr>
          <w:rFonts w:asciiTheme="minorHAnsi" w:hAnsiTheme="minorHAnsi" w:cstheme="minorHAnsi"/>
        </w:rPr>
      </w:pPr>
      <w:r w:rsidRPr="00793B31">
        <w:rPr>
          <w:rFonts w:asciiTheme="minorHAnsi" w:hAnsiTheme="minorHAnsi" w:cstheme="minorHAnsi"/>
        </w:rPr>
        <w:t>umí vést tým, efektivně komunikují, přesvědčují a vyjednávají,</w:t>
      </w:r>
    </w:p>
    <w:p w:rsidR="00C27AEB" w:rsidRPr="00793B31" w:rsidRDefault="00C27AEB" w:rsidP="00C27AEB">
      <w:pPr>
        <w:pStyle w:val="Odstavecseseznamem"/>
        <w:numPr>
          <w:ilvl w:val="0"/>
          <w:numId w:val="85"/>
        </w:numPr>
        <w:spacing w:after="0" w:line="240" w:lineRule="auto"/>
        <w:jc w:val="both"/>
        <w:rPr>
          <w:rFonts w:asciiTheme="minorHAnsi" w:hAnsiTheme="minorHAnsi" w:cstheme="minorHAnsi"/>
        </w:rPr>
      </w:pPr>
      <w:r w:rsidRPr="00793B31">
        <w:rPr>
          <w:rFonts w:asciiTheme="minorHAnsi" w:hAnsiTheme="minorHAnsi" w:cstheme="minorHAnsi"/>
        </w:rPr>
        <w:t>prokazuje řízení osobního rozvoje a plánování kariéry,</w:t>
      </w:r>
    </w:p>
    <w:p w:rsidR="00C27AEB" w:rsidRPr="00793B31" w:rsidRDefault="00C27AEB" w:rsidP="00C27AEB">
      <w:pPr>
        <w:pStyle w:val="Odstavecseseznamem"/>
        <w:numPr>
          <w:ilvl w:val="0"/>
          <w:numId w:val="85"/>
        </w:numPr>
        <w:spacing w:after="0" w:line="240" w:lineRule="auto"/>
        <w:jc w:val="both"/>
        <w:rPr>
          <w:rFonts w:asciiTheme="minorHAnsi" w:hAnsiTheme="minorHAnsi" w:cstheme="minorHAnsi"/>
        </w:rPr>
      </w:pPr>
      <w:r w:rsidRPr="00793B31">
        <w:rPr>
          <w:rFonts w:asciiTheme="minorHAnsi" w:hAnsiTheme="minorHAnsi" w:cstheme="minorHAnsi"/>
        </w:rPr>
        <w:t>dokáže samostatně pracovat s informačním systémem zdravotnických zařízení a nastavit funkční procesy vedoucí k efektivnímu řízení organizace.</w:t>
      </w:r>
    </w:p>
    <w:p w:rsidR="00C27AEB" w:rsidRPr="00793B31" w:rsidRDefault="00C27AEB" w:rsidP="00C27AEB">
      <w:pPr>
        <w:pStyle w:val="Odstavecseseznamem"/>
        <w:spacing w:after="0" w:line="240" w:lineRule="auto"/>
        <w:jc w:val="both"/>
        <w:rPr>
          <w:rFonts w:asciiTheme="minorHAnsi" w:hAnsiTheme="minorHAnsi" w:cstheme="minorHAnsi"/>
        </w:rPr>
      </w:pPr>
    </w:p>
    <w:p w:rsidR="00C27AEB" w:rsidRPr="00793B31" w:rsidRDefault="00C27AEB" w:rsidP="00C27AEB">
      <w:pPr>
        <w:tabs>
          <w:tab w:val="left" w:pos="322"/>
        </w:tabs>
        <w:jc w:val="both"/>
        <w:rPr>
          <w:rFonts w:asciiTheme="minorHAnsi" w:hAnsiTheme="minorHAnsi" w:cstheme="minorHAnsi"/>
          <w:b/>
          <w:sz w:val="22"/>
          <w:szCs w:val="22"/>
        </w:rPr>
      </w:pPr>
      <w:r w:rsidRPr="00793B31">
        <w:rPr>
          <w:rFonts w:asciiTheme="minorHAnsi" w:hAnsiTheme="minorHAnsi" w:cstheme="minorHAnsi"/>
          <w:b/>
          <w:sz w:val="22"/>
          <w:szCs w:val="22"/>
        </w:rPr>
        <w:t>Obecné způsobilosti</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V rámci magisterského studijního programu Management ve zdravotnictví absolvent získá následující obecné způsobilosti:</w:t>
      </w:r>
    </w:p>
    <w:p w:rsidR="00C27AEB" w:rsidRPr="00793B31" w:rsidRDefault="00C27AEB" w:rsidP="00C27AEB">
      <w:pPr>
        <w:pStyle w:val="Odstavecseseznamem"/>
        <w:numPr>
          <w:ilvl w:val="0"/>
          <w:numId w:val="86"/>
        </w:numPr>
        <w:spacing w:after="0" w:line="240" w:lineRule="auto"/>
        <w:jc w:val="both"/>
        <w:rPr>
          <w:rFonts w:asciiTheme="minorHAnsi" w:hAnsiTheme="minorHAnsi" w:cstheme="minorHAnsi"/>
        </w:rPr>
      </w:pPr>
      <w:r w:rsidRPr="00793B31">
        <w:rPr>
          <w:rFonts w:asciiTheme="minorHAnsi" w:hAnsiTheme="minorHAnsi" w:cstheme="minorHAnsi"/>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C27AEB" w:rsidRPr="00793B31" w:rsidRDefault="00C27AEB" w:rsidP="00C27AEB">
      <w:pPr>
        <w:pStyle w:val="Odstavecseseznamem"/>
        <w:numPr>
          <w:ilvl w:val="0"/>
          <w:numId w:val="86"/>
        </w:numPr>
        <w:spacing w:after="0" w:line="240" w:lineRule="auto"/>
        <w:jc w:val="both"/>
        <w:rPr>
          <w:rFonts w:asciiTheme="minorHAnsi" w:hAnsiTheme="minorHAnsi" w:cstheme="minorHAnsi"/>
        </w:rPr>
      </w:pPr>
      <w:r w:rsidRPr="00793B31">
        <w:rPr>
          <w:rFonts w:asciiTheme="minorHAnsi" w:hAnsiTheme="minorHAnsi" w:cstheme="minorHAnsi"/>
        </w:rPr>
        <w:t>je schopen samostatně a odpovědně se rozhodovat, umí řídit lidské zdroje, plánovat jejich využití, hodnotit a motivovat pracovníky, a koordinovat pracovní činnosti v rámci týmové spolupráce,</w:t>
      </w:r>
    </w:p>
    <w:p w:rsidR="00C27AEB" w:rsidRPr="00793B31" w:rsidRDefault="00C27AEB" w:rsidP="00C27AEB">
      <w:pPr>
        <w:pStyle w:val="Odstavecseseznamem"/>
        <w:numPr>
          <w:ilvl w:val="0"/>
          <w:numId w:val="86"/>
        </w:numPr>
        <w:spacing w:after="0" w:line="240" w:lineRule="auto"/>
        <w:jc w:val="both"/>
        <w:rPr>
          <w:rFonts w:asciiTheme="minorHAnsi" w:hAnsiTheme="minorHAnsi" w:cstheme="minorHAnsi"/>
        </w:rPr>
      </w:pPr>
      <w:r w:rsidRPr="00793B31">
        <w:rPr>
          <w:rFonts w:asciiTheme="minorHAnsi" w:hAnsiTheme="minorHAnsi" w:cstheme="minorHAnsi"/>
        </w:rPr>
        <w:t>je si vědom, že každá jeho řídící činnost má dopady jak na vnější, tak i vnitřní prostředí organizační jednotky, a to z pohledu etického ve vztahu k lidem, i z pohledu udržitelného rozvoje ve vztahu k životnímu prostředí,</w:t>
      </w:r>
    </w:p>
    <w:p w:rsidR="00C27AEB" w:rsidRPr="00793B31" w:rsidRDefault="00C27AEB" w:rsidP="00C27AEB">
      <w:pPr>
        <w:pStyle w:val="Odstavecseseznamem"/>
        <w:numPr>
          <w:ilvl w:val="0"/>
          <w:numId w:val="86"/>
        </w:numPr>
        <w:spacing w:after="0" w:line="240" w:lineRule="auto"/>
        <w:jc w:val="both"/>
        <w:rPr>
          <w:rFonts w:asciiTheme="minorHAnsi" w:hAnsiTheme="minorHAnsi" w:cstheme="minorHAnsi"/>
        </w:rPr>
      </w:pPr>
      <w:r w:rsidRPr="00793B31">
        <w:rPr>
          <w:rFonts w:asciiTheme="minorHAnsi" w:hAnsiTheme="minorHAnsi" w:cstheme="minorHAnsi"/>
        </w:rPr>
        <w:t>dokáže samostatně získávat další odborné znalosti dovednosti a způsobilosti včetně reflexe vlastních zkušeností, má přehled o relevantních odborných zdrojích takovýchto informací, a dovede kriticky zhodnotit jejich původ a význam,</w:t>
      </w:r>
    </w:p>
    <w:p w:rsidR="00C27AEB" w:rsidRPr="00793B31" w:rsidRDefault="00C27AEB" w:rsidP="006416F5">
      <w:pPr>
        <w:pStyle w:val="Odstavecseseznamem"/>
        <w:numPr>
          <w:ilvl w:val="0"/>
          <w:numId w:val="86"/>
        </w:numPr>
        <w:spacing w:after="360" w:line="240" w:lineRule="auto"/>
        <w:ind w:left="714" w:hanging="357"/>
        <w:contextualSpacing w:val="0"/>
        <w:jc w:val="both"/>
        <w:rPr>
          <w:rFonts w:asciiTheme="minorHAnsi" w:hAnsiTheme="minorHAnsi" w:cstheme="minorHAnsi"/>
        </w:rPr>
      </w:pPr>
      <w:r w:rsidRPr="00793B31">
        <w:rPr>
          <w:rFonts w:asciiTheme="minorHAnsi" w:hAnsiTheme="minorHAnsi" w:cstheme="minorHAnsi"/>
        </w:rPr>
        <w:t>je schopen studovat odbornou literaturu a komunikovat s odborníky v oboru v cizím jazyce.</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Jazykové kompetence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2.5</w:t>
      </w:r>
    </w:p>
    <w:p w:rsidR="00C27AEB" w:rsidRPr="00793B31" w:rsidRDefault="00C27AEB" w:rsidP="006416F5">
      <w:pPr>
        <w:tabs>
          <w:tab w:val="left" w:pos="2835"/>
        </w:tabs>
        <w:spacing w:before="120" w:after="360"/>
        <w:jc w:val="both"/>
        <w:rPr>
          <w:rFonts w:asciiTheme="minorHAnsi" w:hAnsiTheme="minorHAnsi" w:cstheme="minorHAnsi"/>
          <w:sz w:val="22"/>
        </w:rPr>
      </w:pPr>
      <w:r w:rsidRPr="00793B31">
        <w:rPr>
          <w:rFonts w:asciiTheme="minorHAnsi" w:hAnsiTheme="minorHAnsi" w:cstheme="minorHAnsi"/>
          <w:sz w:val="22"/>
        </w:rPr>
        <w:t>Cizojazyčná kompetence je požadována jako standardní součást odborného profilu absolventů. Na UTB ve Zlíně je preferována angličtina.</w:t>
      </w:r>
      <w:r w:rsidRPr="00793B31">
        <w:rPr>
          <w:rFonts w:asciiTheme="minorHAnsi" w:hAnsiTheme="minorHAnsi" w:cstheme="minorHAnsi"/>
          <w:b/>
          <w:sz w:val="22"/>
        </w:rPr>
        <w:t xml:space="preserve"> </w:t>
      </w:r>
      <w:r w:rsidRPr="00793B31">
        <w:rPr>
          <w:rFonts w:asciiTheme="minorHAnsi" w:hAnsiTheme="minorHAnsi" w:cstheme="minorHAnsi"/>
          <w:sz w:val="22"/>
        </w:rPr>
        <w:t xml:space="preserve">Důvodem </w:t>
      </w:r>
      <w:r w:rsidRPr="00793B31">
        <w:rPr>
          <w:rFonts w:asciiTheme="minorHAnsi" w:hAnsiTheme="minorHAnsi" w:cstheme="minorHAnsi"/>
          <w:sz w:val="22"/>
          <w:szCs w:val="22"/>
        </w:rPr>
        <w:t>zaměření</w:t>
      </w:r>
      <w:r w:rsidRPr="00793B31">
        <w:rPr>
          <w:rFonts w:asciiTheme="minorHAnsi" w:hAnsiTheme="minorHAnsi" w:cstheme="minorHAnsi"/>
          <w:sz w:val="22"/>
        </w:rPr>
        <w:t xml:space="preserve"> je současná dominance anglického jazyka v oblasti studia, akademické komunikace i budoucí zaměstnatelnosti absolventů. V rámci MSP Management ve zdravotnictví si student si student zvyšuje své jazykové kompetence studiem </w:t>
      </w:r>
      <w:ins w:id="576" w:author="Michal Pilík" w:date="2018-09-20T11:50:00Z">
        <w:r w:rsidR="00B30549">
          <w:rPr>
            <w:rFonts w:asciiTheme="minorHAnsi" w:hAnsiTheme="minorHAnsi" w:cstheme="minorHAnsi"/>
            <w:sz w:val="22"/>
          </w:rPr>
          <w:t>jednoho povinného cizího jazyka (</w:t>
        </w:r>
      </w:ins>
      <w:ins w:id="577" w:author="Michal Pilík" w:date="2018-09-20T11:51:00Z">
        <w:r w:rsidR="00F73FFC">
          <w:rPr>
            <w:rFonts w:asciiTheme="minorHAnsi" w:hAnsiTheme="minorHAnsi" w:cstheme="minorHAnsi"/>
            <w:sz w:val="22"/>
          </w:rPr>
          <w:t>Business English/Wirtschaftsdeutch</w:t>
        </w:r>
      </w:ins>
      <w:ins w:id="578" w:author="Michal Pilík" w:date="2018-09-20T11:50:00Z">
        <w:r w:rsidR="00B30549">
          <w:rPr>
            <w:rFonts w:asciiTheme="minorHAnsi" w:hAnsiTheme="minorHAnsi" w:cstheme="minorHAnsi"/>
            <w:sz w:val="22"/>
          </w:rPr>
          <w:t>) a dále</w:t>
        </w:r>
        <w:r w:rsidR="00B30549" w:rsidRPr="00793B31">
          <w:rPr>
            <w:rFonts w:asciiTheme="minorHAnsi" w:hAnsiTheme="minorHAnsi" w:cstheme="minorHAnsi"/>
            <w:sz w:val="22"/>
          </w:rPr>
          <w:t xml:space="preserve"> </w:t>
        </w:r>
      </w:ins>
      <w:r w:rsidRPr="00793B31">
        <w:rPr>
          <w:rFonts w:asciiTheme="minorHAnsi" w:hAnsiTheme="minorHAnsi" w:cstheme="minorHAnsi"/>
          <w:sz w:val="22"/>
        </w:rPr>
        <w:t>minimálně jednoho odborného předmětu v</w:t>
      </w:r>
      <w:del w:id="579" w:author="Michal Pilík" w:date="2018-09-20T11:50:00Z">
        <w:r w:rsidRPr="00793B31" w:rsidDel="00B30549">
          <w:rPr>
            <w:rFonts w:asciiTheme="minorHAnsi" w:hAnsiTheme="minorHAnsi" w:cstheme="minorHAnsi"/>
            <w:sz w:val="22"/>
          </w:rPr>
          <w:delText> </w:delText>
        </w:r>
      </w:del>
      <w:ins w:id="580" w:author="Michal Pilík" w:date="2018-09-20T11:50:00Z">
        <w:r w:rsidR="00B30549">
          <w:rPr>
            <w:rFonts w:asciiTheme="minorHAnsi" w:hAnsiTheme="minorHAnsi" w:cstheme="minorHAnsi"/>
            <w:sz w:val="22"/>
          </w:rPr>
          <w:t> </w:t>
        </w:r>
      </w:ins>
      <w:r w:rsidRPr="00793B31">
        <w:rPr>
          <w:rFonts w:asciiTheme="minorHAnsi" w:hAnsiTheme="minorHAnsi" w:cstheme="minorHAnsi"/>
          <w:sz w:val="22"/>
        </w:rPr>
        <w:t>angličtině</w:t>
      </w:r>
      <w:ins w:id="581" w:author="Michal Pilík" w:date="2018-09-20T11:50:00Z">
        <w:r w:rsidR="00B30549">
          <w:rPr>
            <w:rFonts w:asciiTheme="minorHAnsi" w:hAnsiTheme="minorHAnsi" w:cstheme="minorHAnsi"/>
            <w:sz w:val="22"/>
          </w:rPr>
          <w:t>.</w:t>
        </w:r>
      </w:ins>
      <w:r w:rsidRPr="00793B31">
        <w:rPr>
          <w:rFonts w:asciiTheme="minorHAnsi" w:hAnsiTheme="minorHAnsi" w:cstheme="minorHAnsi"/>
          <w:sz w:val="22"/>
        </w:rPr>
        <w:t xml:space="preserve"> </w:t>
      </w:r>
      <w:del w:id="582" w:author="Michal Pilík" w:date="2018-09-20T11:50:00Z">
        <w:r w:rsidRPr="00793B31" w:rsidDel="00B30549">
          <w:rPr>
            <w:rFonts w:asciiTheme="minorHAnsi" w:hAnsiTheme="minorHAnsi" w:cstheme="minorHAnsi"/>
            <w:sz w:val="22"/>
          </w:rPr>
          <w:delText xml:space="preserve">a dále povinnou volbou odborné angličtiny nebo němčiny v rámci povinně volitelných předmětů zimního semestru. </w:delText>
        </w:r>
      </w:del>
      <w:r w:rsidRPr="00793B31">
        <w:rPr>
          <w:rFonts w:asciiTheme="minorHAnsi" w:hAnsiTheme="minorHAnsi" w:cstheme="minorHAnsi"/>
          <w:sz w:val="22"/>
        </w:rPr>
        <w:t xml:space="preserve">Dosažená jazyková úroveň po absolvování těchto jazykových předmětů je B1+ dle SERR. Tyto předměty mají v prezenční formě studia rozsah 0-2-0 a v kombinované formě studia 10 hodin za semestr a jsou zakončeny klasifikovaným zápočtem. </w:t>
      </w:r>
      <w:ins w:id="583" w:author="Michal Pilík" w:date="2018-09-20T11:51:00Z">
        <w:r w:rsidR="00B30549">
          <w:rPr>
            <w:rFonts w:asciiTheme="minorHAnsi" w:hAnsiTheme="minorHAnsi" w:cstheme="minorHAnsi"/>
            <w:sz w:val="22"/>
          </w:rPr>
          <w:t>Další jazykové kompetence může získat studiem povinně volitelných nebo volitelných předmětů.</w:t>
        </w:r>
      </w:ins>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Pravidla a podmínky utváření studijních plánů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2.6</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Studijní plán magisterského studijního programu Management ve zdravotnictví se skládá z povinných, povinně volitelných a volitelných předmětů. Pro ukončení magisterského studijního programu musí student získat minimálně 120 kreditů ve složení dané příslušných studijním plánem. Student musí získat v průběhu 2 let magisterského studia příslušný počet kreditů z bloku povinných předmětů, který následně doplňuje podle vlastního výběru z bloku povinně volitelných předmětů. Každý studijní plán má předepsán počet kreditů, který musí student v rámci magisterského studia splnit. Tyto kredity jsou </w:t>
      </w:r>
      <w:r w:rsidRPr="00793B31">
        <w:rPr>
          <w:rFonts w:asciiTheme="minorHAnsi" w:hAnsiTheme="minorHAnsi" w:cstheme="minorHAnsi"/>
          <w:sz w:val="22"/>
          <w:szCs w:val="22"/>
        </w:rPr>
        <w:lastRenderedPageBreak/>
        <w:t xml:space="preserve">ještě doplněny kredity z volitelných předmětů, jakými jsou např. předměty nabízené v rámci modulární výuky na UTB ve Zlíně. Zpravidla se jedná o 3 kredity v rámci studijního plánu. </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rsidR="00C27AEB" w:rsidRPr="00793B31" w:rsidRDefault="00C27AEB" w:rsidP="00C27AEB">
      <w:pPr>
        <w:pStyle w:val="Odstavecseseznamem"/>
        <w:numPr>
          <w:ilvl w:val="0"/>
          <w:numId w:val="87"/>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hodnocení studia v příslušném studijním programu,</w:t>
      </w:r>
    </w:p>
    <w:p w:rsidR="00C27AEB" w:rsidRPr="00793B31" w:rsidRDefault="00C27AEB" w:rsidP="00C27AEB">
      <w:pPr>
        <w:pStyle w:val="Odstavecseseznamem"/>
        <w:numPr>
          <w:ilvl w:val="0"/>
          <w:numId w:val="87"/>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projednání návrhu studijního plánu studijního programu, včetně obsahu státní závěrečné zkoušky, a změn ve struktuře předmětů,</w:t>
      </w:r>
    </w:p>
    <w:p w:rsidR="00C27AEB" w:rsidRPr="00793B31" w:rsidRDefault="00C27AEB" w:rsidP="00C27AEB">
      <w:pPr>
        <w:pStyle w:val="Odstavecseseznamem"/>
        <w:numPr>
          <w:ilvl w:val="0"/>
          <w:numId w:val="87"/>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projednání složení zkušebních komisí pro státní závěrečné zkoušky.</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Podle článku 16 Pravidel průběhu studia ve studijních programech uskutečňovaných na Fakultě managementu a ekonomiky jsou také stanoveny následující podmínky pro pokračování ve studiu:</w:t>
      </w:r>
    </w:p>
    <w:p w:rsidR="00C27AEB" w:rsidRPr="00793B31" w:rsidRDefault="00C27AEB" w:rsidP="00C27AEB">
      <w:pPr>
        <w:pStyle w:val="Odstavecseseznamem"/>
        <w:numPr>
          <w:ilvl w:val="0"/>
          <w:numId w:val="89"/>
        </w:numPr>
        <w:tabs>
          <w:tab w:val="left" w:pos="567"/>
        </w:tabs>
        <w:spacing w:before="120" w:after="120" w:line="240" w:lineRule="auto"/>
        <w:ind w:left="0" w:firstLine="0"/>
        <w:contextualSpacing w:val="0"/>
        <w:jc w:val="both"/>
        <w:rPr>
          <w:rFonts w:asciiTheme="minorHAnsi" w:hAnsiTheme="minorHAnsi" w:cstheme="minorHAnsi"/>
        </w:rPr>
      </w:pPr>
      <w:r w:rsidRPr="00793B31">
        <w:rPr>
          <w:rFonts w:asciiTheme="minorHAnsi" w:hAnsiTheme="minorHAnsi" w:cstheme="minorHAnsi"/>
        </w:rPr>
        <w:t>K tomu, aby mohl student FaME pokračovat ve studiu ve druhém ročníku MSP, je nutno získat alespoň 65 % kreditů z povinných předmětů za první ročník studia podle aktuálních studijních plánů pro dané studijní programy a obory. Výše kreditů nutných pro postup do druhého ročníku MSP se zaokrouhluje na celé kredity dolů a je zveřejněna v Rozhodnutí děkana pro příslušný akademický rok.</w:t>
      </w:r>
    </w:p>
    <w:p w:rsidR="00C27AEB" w:rsidRPr="00793B31" w:rsidRDefault="00C27AEB" w:rsidP="00C27AEB">
      <w:pPr>
        <w:pStyle w:val="Odstavecseseznamem"/>
        <w:numPr>
          <w:ilvl w:val="0"/>
          <w:numId w:val="89"/>
        </w:numPr>
        <w:tabs>
          <w:tab w:val="left" w:pos="567"/>
        </w:tabs>
        <w:spacing w:before="120" w:after="120" w:line="240" w:lineRule="auto"/>
        <w:ind w:left="0" w:firstLine="0"/>
        <w:contextualSpacing w:val="0"/>
        <w:jc w:val="both"/>
        <w:rPr>
          <w:rFonts w:asciiTheme="minorHAnsi" w:hAnsiTheme="minorHAnsi" w:cstheme="minorHAnsi"/>
        </w:rPr>
      </w:pPr>
      <w:r w:rsidRPr="00793B31">
        <w:rPr>
          <w:rFonts w:asciiTheme="minorHAnsi" w:hAnsiTheme="minorHAnsi" w:cstheme="minorHAnsi"/>
        </w:rPr>
        <w:t>Povinně volitelné předměty a volitelné předměty musí být zpravidla v BSP splněny nejpozději do konce pátého semestru a v MSP nejpozději do konce třetího semestru studia.</w:t>
      </w:r>
    </w:p>
    <w:p w:rsidR="00C27AEB" w:rsidRPr="00793B31" w:rsidRDefault="00C27AEB" w:rsidP="00C27AEB">
      <w:pPr>
        <w:pStyle w:val="Odstavecseseznamem"/>
        <w:numPr>
          <w:ilvl w:val="0"/>
          <w:numId w:val="89"/>
        </w:numPr>
        <w:tabs>
          <w:tab w:val="left" w:pos="567"/>
        </w:tabs>
        <w:spacing w:before="120" w:after="120" w:line="240" w:lineRule="auto"/>
        <w:ind w:left="0" w:firstLine="0"/>
        <w:contextualSpacing w:val="0"/>
        <w:jc w:val="both"/>
        <w:rPr>
          <w:rFonts w:asciiTheme="minorHAnsi" w:hAnsiTheme="minorHAnsi" w:cstheme="minorHAnsi"/>
        </w:rPr>
      </w:pPr>
      <w:r w:rsidRPr="00793B31">
        <w:rPr>
          <w:rFonts w:asciiTheme="minorHAnsi" w:hAnsiTheme="minorHAnsi" w:cstheme="minorHAnsi"/>
        </w:rPr>
        <w:t>Pro pokračování v navazujících magisterských studijních programech se musí student, který ukončil BSP, zúčastnit přijímacího řízení.</w:t>
      </w:r>
    </w:p>
    <w:p w:rsidR="00C27AEB" w:rsidRPr="00793B31" w:rsidRDefault="00C27AEB" w:rsidP="00C27AEB">
      <w:pPr>
        <w:pStyle w:val="Odstavecseseznamem"/>
        <w:numPr>
          <w:ilvl w:val="0"/>
          <w:numId w:val="89"/>
        </w:numPr>
        <w:tabs>
          <w:tab w:val="left" w:pos="567"/>
        </w:tabs>
        <w:spacing w:before="120" w:after="120" w:line="240" w:lineRule="auto"/>
        <w:ind w:left="0" w:firstLine="0"/>
        <w:contextualSpacing w:val="0"/>
        <w:jc w:val="both"/>
        <w:rPr>
          <w:rFonts w:asciiTheme="minorHAnsi" w:hAnsiTheme="minorHAnsi" w:cstheme="minorHAnsi"/>
        </w:rPr>
      </w:pPr>
      <w:r w:rsidRPr="00793B31">
        <w:rPr>
          <w:rFonts w:asciiTheme="minorHAnsi" w:hAnsiTheme="minorHAnsi" w:cstheme="minorHAnsi"/>
        </w:rPr>
        <w:t>Student si do 2. ročníku MSP zapíše:</w:t>
      </w:r>
    </w:p>
    <w:p w:rsidR="00C27AEB" w:rsidRPr="00793B31" w:rsidRDefault="00C27AEB" w:rsidP="00C27AEB">
      <w:pPr>
        <w:pStyle w:val="Odstavecseseznamem"/>
        <w:numPr>
          <w:ilvl w:val="0"/>
          <w:numId w:val="88"/>
        </w:numPr>
        <w:tabs>
          <w:tab w:val="left" w:pos="2835"/>
        </w:tabs>
        <w:spacing w:before="120" w:after="120" w:line="240" w:lineRule="auto"/>
        <w:contextualSpacing w:val="0"/>
        <w:jc w:val="both"/>
        <w:rPr>
          <w:rFonts w:asciiTheme="minorHAnsi" w:hAnsiTheme="minorHAnsi" w:cstheme="minorHAnsi"/>
        </w:rPr>
      </w:pPr>
      <w:r w:rsidRPr="00793B31">
        <w:rPr>
          <w:rFonts w:asciiTheme="minorHAnsi" w:hAnsiTheme="minorHAnsi" w:cstheme="minorHAnsi"/>
        </w:rPr>
        <w:t>všechny neukončené předměty 1. ročníku,</w:t>
      </w:r>
    </w:p>
    <w:p w:rsidR="00C27AEB" w:rsidRPr="00793B31" w:rsidRDefault="00C27AEB" w:rsidP="00C27AEB">
      <w:pPr>
        <w:pStyle w:val="Odstavecseseznamem"/>
        <w:numPr>
          <w:ilvl w:val="0"/>
          <w:numId w:val="88"/>
        </w:numPr>
        <w:tabs>
          <w:tab w:val="left" w:pos="2835"/>
        </w:tabs>
        <w:spacing w:before="120" w:after="120" w:line="240" w:lineRule="auto"/>
        <w:contextualSpacing w:val="0"/>
        <w:jc w:val="both"/>
        <w:rPr>
          <w:rFonts w:asciiTheme="minorHAnsi" w:hAnsiTheme="minorHAnsi" w:cstheme="minorHAnsi"/>
        </w:rPr>
      </w:pPr>
      <w:r w:rsidRPr="00793B31">
        <w:rPr>
          <w:rFonts w:asciiTheme="minorHAnsi" w:hAnsiTheme="minorHAnsi" w:cstheme="minorHAnsi"/>
        </w:rPr>
        <w:t>povinné předměty pro 2. ročník</w:t>
      </w:r>
    </w:p>
    <w:p w:rsidR="00C27AEB" w:rsidRPr="00793B31" w:rsidRDefault="00C27AEB" w:rsidP="00C27AEB">
      <w:pPr>
        <w:pStyle w:val="Odstavecseseznamem"/>
        <w:numPr>
          <w:ilvl w:val="0"/>
          <w:numId w:val="88"/>
        </w:numPr>
        <w:tabs>
          <w:tab w:val="left" w:pos="2835"/>
        </w:tabs>
        <w:spacing w:before="120" w:after="120" w:line="240" w:lineRule="auto"/>
        <w:contextualSpacing w:val="0"/>
        <w:jc w:val="both"/>
        <w:rPr>
          <w:rFonts w:asciiTheme="minorHAnsi" w:hAnsiTheme="minorHAnsi" w:cstheme="minorHAnsi"/>
        </w:rPr>
      </w:pPr>
      <w:r w:rsidRPr="00793B31">
        <w:rPr>
          <w:rFonts w:asciiTheme="minorHAnsi" w:hAnsiTheme="minorHAnsi" w:cstheme="minorHAnsi"/>
        </w:rPr>
        <w:t>vybrané povinně volitelné předměty a volitelné předměty.</w:t>
      </w:r>
    </w:p>
    <w:p w:rsidR="00C27AEB" w:rsidRPr="00793B31" w:rsidRDefault="00C27AEB" w:rsidP="00C27AEB">
      <w:pPr>
        <w:pStyle w:val="Odstavecseseznamem"/>
        <w:numPr>
          <w:ilvl w:val="0"/>
          <w:numId w:val="89"/>
        </w:numPr>
        <w:tabs>
          <w:tab w:val="left" w:pos="567"/>
        </w:tabs>
        <w:spacing w:before="120" w:after="120" w:line="240" w:lineRule="auto"/>
        <w:ind w:left="0" w:firstLine="0"/>
        <w:jc w:val="both"/>
        <w:rPr>
          <w:rFonts w:asciiTheme="minorHAnsi" w:hAnsiTheme="minorHAnsi" w:cstheme="minorHAnsi"/>
        </w:rPr>
      </w:pPr>
      <w:r w:rsidRPr="00793B31">
        <w:rPr>
          <w:rFonts w:asciiTheme="minorHAnsi" w:hAnsiTheme="minorHAnsi" w:cstheme="minorHAnsi"/>
        </w:rPr>
        <w:t>Podmínkou pro uzavření 2. ročníku navazujících magisterských studijních programů je dosažení 120 kreditů. Pokud student neukončil navazující magisterský studijní program, zapíše si všechny neukončené povinné předměty z předchozího roku studia a neukončené povinně volitelné a volitelné předměty.</w:t>
      </w:r>
    </w:p>
    <w:p w:rsidR="00C27AEB" w:rsidRPr="00793B31" w:rsidRDefault="00C27AEB" w:rsidP="00C27AEB">
      <w:pPr>
        <w:tabs>
          <w:tab w:val="left" w:pos="567"/>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V rámci magisterského studia musí studenti absolvovat </w:t>
      </w:r>
      <w:r w:rsidRPr="00793B31">
        <w:rPr>
          <w:rFonts w:asciiTheme="minorHAnsi" w:hAnsiTheme="minorHAnsi" w:cstheme="minorHAnsi"/>
          <w:b/>
          <w:sz w:val="22"/>
          <w:szCs w:val="22"/>
        </w:rPr>
        <w:t>jeden odborný předmět v anglickém jazyce.</w:t>
      </w:r>
      <w:r w:rsidRPr="00793B31">
        <w:rPr>
          <w:rFonts w:asciiTheme="minorHAnsi" w:hAnsiTheme="minorHAnsi" w:cstheme="minorHAnsi"/>
          <w:sz w:val="22"/>
          <w:szCs w:val="22"/>
        </w:rPr>
        <w:t xml:space="preserve"> </w:t>
      </w:r>
    </w:p>
    <w:p w:rsidR="00C27AEB" w:rsidRPr="00793B31" w:rsidRDefault="00C27AEB" w:rsidP="00C27AEB">
      <w:pPr>
        <w:tabs>
          <w:tab w:val="left" w:pos="567"/>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rsidR="00C27AEB" w:rsidRPr="00793B31" w:rsidRDefault="00C27AEB" w:rsidP="006416F5">
      <w:pPr>
        <w:tabs>
          <w:tab w:val="left" w:pos="2835"/>
        </w:tabs>
        <w:spacing w:before="120" w:after="360"/>
        <w:rPr>
          <w:rFonts w:asciiTheme="minorHAnsi" w:hAnsiTheme="minorHAnsi" w:cstheme="minorHAnsi"/>
          <w:sz w:val="22"/>
          <w:szCs w:val="22"/>
        </w:rPr>
      </w:pPr>
      <w:r w:rsidRPr="00793B31">
        <w:rPr>
          <w:rFonts w:asciiTheme="minorHAnsi" w:hAnsiTheme="minorHAnsi" w:cstheme="minorHAnsi"/>
          <w:sz w:val="22"/>
          <w:szCs w:val="22"/>
        </w:rPr>
        <w:t>Vyučovací jednotkou je vyučovací hodina, která trvá 50 minut.</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Vymezení uplatnění absolventů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2.7</w:t>
      </w:r>
    </w:p>
    <w:p w:rsidR="00C27AEB" w:rsidRPr="00793B31" w:rsidRDefault="00C27AEB" w:rsidP="00C27AEB">
      <w:pPr>
        <w:tabs>
          <w:tab w:val="left" w:pos="567"/>
        </w:tabs>
        <w:spacing w:before="120" w:after="120"/>
        <w:jc w:val="both"/>
        <w:rPr>
          <w:rFonts w:asciiTheme="minorHAnsi" w:hAnsiTheme="minorHAnsi" w:cstheme="minorHAnsi"/>
          <w:sz w:val="22"/>
        </w:rPr>
      </w:pPr>
      <w:r w:rsidRPr="00793B31">
        <w:rPr>
          <w:rFonts w:asciiTheme="minorHAnsi" w:hAnsiTheme="minorHAnsi" w:cstheme="minorHAnsi"/>
          <w:sz w:val="22"/>
        </w:rPr>
        <w:t xml:space="preserve">Absolventi mohou zastávat funkce související s výkonem manažerské profese ve zdravotnické oblasti, např. při tvorbě strategických aktivit, plánování, organizování a kontrole zdravotní péče na jednotlivých stupních řízení v oblasti řízení provozu, financí a odborné péče. Absolventi nachází uplatnění zejména na středních a vyšších manažerských pozicích ve zdravotnických zařízeních a institucích veřejného sektoru jako jsou nemocnice, zdravotní pojišťovny, organizace sociální péče, neziskové organizace ve zdravotnictví, státní správě a samosprávě související se zdravotnictvím, v poradenských a konzultačních firmách, farmaceutických firmách a dalších sociálních, léčebných, pečovatelských a </w:t>
      </w:r>
      <w:r w:rsidRPr="00793B31">
        <w:rPr>
          <w:rFonts w:asciiTheme="minorHAnsi" w:hAnsiTheme="minorHAnsi" w:cstheme="minorHAnsi"/>
          <w:sz w:val="22"/>
        </w:rPr>
        <w:lastRenderedPageBreak/>
        <w:t>rehabilitačních zařízeních. Mohou také samostatně podnikat ve zdravotnictví či pokračovat ve studiu v ekonomických doktorských studijních programech.</w:t>
      </w:r>
    </w:p>
    <w:p w:rsidR="00C27AEB" w:rsidRPr="00793B31" w:rsidRDefault="00C27AEB" w:rsidP="00C27AEB">
      <w:pPr>
        <w:tabs>
          <w:tab w:val="left" w:pos="2835"/>
        </w:tabs>
        <w:spacing w:before="120" w:after="120"/>
        <w:rPr>
          <w:rFonts w:asciiTheme="minorHAnsi" w:hAnsiTheme="minorHAnsi" w:cstheme="minorHAnsi"/>
        </w:rPr>
      </w:pP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Standardní doba studia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2.8</w:t>
      </w:r>
    </w:p>
    <w:p w:rsidR="00C27AEB" w:rsidRPr="00793B31" w:rsidRDefault="00C27AEB" w:rsidP="006416F5">
      <w:pPr>
        <w:tabs>
          <w:tab w:val="left" w:pos="2835"/>
        </w:tabs>
        <w:spacing w:before="120" w:after="360"/>
        <w:jc w:val="both"/>
        <w:rPr>
          <w:rFonts w:asciiTheme="minorHAnsi" w:hAnsiTheme="minorHAnsi" w:cstheme="minorHAnsi"/>
          <w:sz w:val="22"/>
        </w:rPr>
      </w:pPr>
      <w:r w:rsidRPr="00793B31">
        <w:rPr>
          <w:rFonts w:asciiTheme="minorHAnsi" w:hAnsiTheme="minorHAnsi" w:cstheme="minorHAnsi"/>
          <w:sz w:val="22"/>
        </w:rPr>
        <w:t>Standardní doba studia magisterského studijního programu Management ve zdravotnictví je 2 roky, v jejichž průběhu musí student získat alespoň 120 kreditů v předepsané struktuře nutných k úspěšnému ukončení studia. Jejich získání je nutnou podmínkou pro konání státní závěrečné zkoušky.</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Soulad obsahu studia s cíli studia a profilem absolventa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2.9</w:t>
      </w:r>
    </w:p>
    <w:p w:rsidR="00C27AEB" w:rsidRPr="00793B31" w:rsidRDefault="00C27AEB" w:rsidP="006416F5">
      <w:pPr>
        <w:tabs>
          <w:tab w:val="left" w:pos="2835"/>
        </w:tabs>
        <w:spacing w:before="120" w:after="360"/>
        <w:jc w:val="both"/>
        <w:rPr>
          <w:rFonts w:asciiTheme="minorHAnsi" w:hAnsiTheme="minorHAnsi" w:cstheme="minorHAnsi"/>
          <w:sz w:val="22"/>
        </w:rPr>
      </w:pPr>
      <w:r w:rsidRPr="00793B31">
        <w:rPr>
          <w:rFonts w:asciiTheme="minorHAnsi" w:hAnsiTheme="minorHAnsi" w:cstheme="minorHAnsi"/>
          <w:sz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Struktura a rozsah studijních předmětů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2.12</w:t>
      </w:r>
    </w:p>
    <w:p w:rsidR="00026EC7" w:rsidRPr="003F1870" w:rsidRDefault="00026EC7">
      <w:pPr>
        <w:tabs>
          <w:tab w:val="left" w:pos="2835"/>
        </w:tabs>
        <w:spacing w:before="120" w:after="120"/>
        <w:jc w:val="both"/>
        <w:rPr>
          <w:rFonts w:ascii="Calibri" w:hAnsi="Calibri" w:cs="Calibri"/>
          <w:sz w:val="22"/>
        </w:rPr>
      </w:pPr>
      <w:r>
        <w:rPr>
          <w:rFonts w:ascii="Calibri" w:hAnsi="Calibri" w:cs="Calibri"/>
          <w:sz w:val="22"/>
        </w:rPr>
        <w:t>Akademický magisterský</w:t>
      </w:r>
      <w:r w:rsidRPr="003F1870">
        <w:rPr>
          <w:rFonts w:ascii="Calibri" w:hAnsi="Calibri" w:cs="Calibri"/>
          <w:sz w:val="22"/>
        </w:rPr>
        <w:t xml:space="preserve"> studijní program </w:t>
      </w:r>
      <w:r w:rsidR="00F22B38">
        <w:rPr>
          <w:rFonts w:ascii="Calibri" w:hAnsi="Calibri" w:cs="Calibri"/>
          <w:sz w:val="22"/>
        </w:rPr>
        <w:t>Management ve zdravotnictví</w:t>
      </w:r>
      <w:r w:rsidRPr="003F1870">
        <w:rPr>
          <w:rFonts w:ascii="Calibri" w:hAnsi="Calibri" w:cs="Calibri"/>
          <w:sz w:val="22"/>
        </w:rPr>
        <w:t xml:space="preserve"> je programem kombinovaným v následujících oblastech vzdělávání: ekonomické obory (</w:t>
      </w:r>
      <w:r w:rsidR="00F22B38">
        <w:rPr>
          <w:rFonts w:ascii="Calibri" w:hAnsi="Calibri" w:cs="Calibri"/>
          <w:sz w:val="22"/>
        </w:rPr>
        <w:t>70</w:t>
      </w:r>
      <w:r w:rsidRPr="003F1870">
        <w:rPr>
          <w:rFonts w:ascii="Calibri" w:hAnsi="Calibri" w:cs="Calibri"/>
          <w:sz w:val="22"/>
        </w:rPr>
        <w:t xml:space="preserve">%) + </w:t>
      </w:r>
      <w:r>
        <w:rPr>
          <w:rFonts w:ascii="Calibri" w:hAnsi="Calibri" w:cs="Calibri"/>
          <w:sz w:val="22"/>
        </w:rPr>
        <w:t>zdravotnic</w:t>
      </w:r>
      <w:del w:id="584" w:author="Michal Pilík" w:date="2018-09-15T11:09:00Z">
        <w:r w:rsidDel="0097331B">
          <w:rPr>
            <w:rFonts w:ascii="Calibri" w:hAnsi="Calibri" w:cs="Calibri"/>
            <w:sz w:val="22"/>
          </w:rPr>
          <w:delText>tví</w:delText>
        </w:r>
      </w:del>
      <w:ins w:id="585" w:author="Michal Pilík" w:date="2018-09-15T11:09:00Z">
        <w:r w:rsidR="0097331B">
          <w:rPr>
            <w:rFonts w:ascii="Calibri" w:hAnsi="Calibri" w:cs="Calibri"/>
            <w:sz w:val="22"/>
          </w:rPr>
          <w:t>ké obory</w:t>
        </w:r>
      </w:ins>
      <w:r w:rsidRPr="003F1870">
        <w:rPr>
          <w:rFonts w:ascii="Calibri" w:hAnsi="Calibri" w:cs="Calibri"/>
          <w:sz w:val="22"/>
        </w:rPr>
        <w:t xml:space="preserve"> (</w:t>
      </w:r>
      <w:r w:rsidR="00F22B38">
        <w:rPr>
          <w:rFonts w:ascii="Calibri" w:hAnsi="Calibri" w:cs="Calibri"/>
          <w:sz w:val="22"/>
        </w:rPr>
        <w:t>30</w:t>
      </w:r>
      <w:r>
        <w:rPr>
          <w:rFonts w:ascii="Calibri" w:hAnsi="Calibri" w:cs="Calibri"/>
          <w:sz w:val="22"/>
        </w:rPr>
        <w:t xml:space="preserve">%). </w:t>
      </w:r>
    </w:p>
    <w:p w:rsidR="00026EC7" w:rsidRPr="003F1870" w:rsidRDefault="00026EC7" w:rsidP="00026EC7">
      <w:pPr>
        <w:tabs>
          <w:tab w:val="left" w:pos="2835"/>
        </w:tabs>
        <w:spacing w:before="120" w:after="120"/>
        <w:jc w:val="both"/>
        <w:rPr>
          <w:rFonts w:ascii="Calibri" w:hAnsi="Calibri" w:cs="Calibri"/>
          <w:sz w:val="22"/>
        </w:rPr>
      </w:pPr>
      <w:r w:rsidRPr="003F1870">
        <w:rPr>
          <w:rFonts w:ascii="Calibri" w:hAnsi="Calibri" w:cs="Calibri"/>
          <w:sz w:val="22"/>
        </w:rPr>
        <w:t>Poměr jednotlivých oblastí vzdělávání byl stanoven na základě počtu kreditů odborných předmětů, které spadají do jednotlivých oblastí vzdělávání a to následovně:</w:t>
      </w:r>
    </w:p>
    <w:tbl>
      <w:tblPr>
        <w:tblStyle w:val="Mkatabulky"/>
        <w:tblW w:w="0" w:type="auto"/>
        <w:jc w:val="center"/>
        <w:tblLook w:val="04A0" w:firstRow="1" w:lastRow="0" w:firstColumn="1" w:lastColumn="0" w:noHBand="0" w:noVBand="1"/>
      </w:tblPr>
      <w:tblGrid>
        <w:gridCol w:w="2714"/>
        <w:gridCol w:w="858"/>
        <w:gridCol w:w="2509"/>
        <w:gridCol w:w="1134"/>
      </w:tblGrid>
      <w:tr w:rsidR="00026EC7" w:rsidRPr="00506F69" w:rsidTr="00B8124C">
        <w:trPr>
          <w:jc w:val="center"/>
        </w:trPr>
        <w:tc>
          <w:tcPr>
            <w:tcW w:w="3572" w:type="dxa"/>
            <w:gridSpan w:val="2"/>
            <w:tcBorders>
              <w:top w:val="single" w:sz="12" w:space="0" w:color="auto"/>
              <w:left w:val="single" w:sz="12" w:space="0" w:color="auto"/>
              <w:bottom w:val="single" w:sz="12" w:space="0" w:color="auto"/>
              <w:right w:val="single" w:sz="12" w:space="0" w:color="auto"/>
            </w:tcBorders>
          </w:tcPr>
          <w:p w:rsidR="00026EC7" w:rsidRPr="003F1870" w:rsidRDefault="00026EC7" w:rsidP="00045C96">
            <w:pPr>
              <w:tabs>
                <w:tab w:val="left" w:pos="2835"/>
              </w:tabs>
              <w:spacing w:before="120" w:after="120"/>
              <w:jc w:val="center"/>
              <w:rPr>
                <w:rFonts w:ascii="Calibri" w:hAnsi="Calibri" w:cs="Calibri"/>
              </w:rPr>
            </w:pPr>
            <w:r w:rsidRPr="003F1870">
              <w:rPr>
                <w:rFonts w:ascii="Calibri" w:hAnsi="Calibri" w:cs="Calibri"/>
              </w:rPr>
              <w:t xml:space="preserve">Předměty spadadající do oblasti vzdělávání </w:t>
            </w:r>
            <w:r w:rsidRPr="003F1870">
              <w:rPr>
                <w:rFonts w:ascii="Calibri" w:hAnsi="Calibri" w:cs="Calibri"/>
                <w:b/>
              </w:rPr>
              <w:t>„Ekonomické obory“</w:t>
            </w:r>
          </w:p>
        </w:tc>
        <w:tc>
          <w:tcPr>
            <w:tcW w:w="3643" w:type="dxa"/>
            <w:gridSpan w:val="2"/>
            <w:tcBorders>
              <w:top w:val="single" w:sz="12" w:space="0" w:color="auto"/>
              <w:left w:val="single" w:sz="12" w:space="0" w:color="auto"/>
              <w:bottom w:val="single" w:sz="12" w:space="0" w:color="auto"/>
              <w:right w:val="single" w:sz="12" w:space="0" w:color="auto"/>
            </w:tcBorders>
          </w:tcPr>
          <w:p w:rsidR="00026EC7" w:rsidRPr="003F1870" w:rsidRDefault="00026EC7" w:rsidP="0097331B">
            <w:pPr>
              <w:tabs>
                <w:tab w:val="left" w:pos="2835"/>
              </w:tabs>
              <w:spacing w:before="120" w:after="120"/>
              <w:jc w:val="center"/>
              <w:rPr>
                <w:rFonts w:ascii="Calibri" w:hAnsi="Calibri" w:cs="Calibri"/>
              </w:rPr>
            </w:pPr>
            <w:r w:rsidRPr="003F1870">
              <w:rPr>
                <w:rFonts w:ascii="Calibri" w:hAnsi="Calibri" w:cs="Calibri"/>
              </w:rPr>
              <w:t xml:space="preserve">Předměty spadadající do oblasti vzdělávání </w:t>
            </w:r>
            <w:r w:rsidRPr="003F1870">
              <w:rPr>
                <w:rFonts w:ascii="Calibri" w:hAnsi="Calibri" w:cs="Calibri"/>
                <w:b/>
              </w:rPr>
              <w:t>„</w:t>
            </w:r>
            <w:r>
              <w:rPr>
                <w:rFonts w:ascii="Calibri" w:hAnsi="Calibri" w:cs="Calibri"/>
                <w:b/>
              </w:rPr>
              <w:t>Zdravotnic</w:t>
            </w:r>
            <w:ins w:id="586" w:author="Michal Pilík" w:date="2018-09-15T11:08:00Z">
              <w:r w:rsidR="0097331B">
                <w:rPr>
                  <w:rFonts w:ascii="Calibri" w:hAnsi="Calibri" w:cs="Calibri"/>
                  <w:b/>
                </w:rPr>
                <w:t>ké obory</w:t>
              </w:r>
            </w:ins>
            <w:del w:id="587" w:author="Michal Pilík" w:date="2018-09-15T11:08:00Z">
              <w:r w:rsidDel="0097331B">
                <w:rPr>
                  <w:rFonts w:ascii="Calibri" w:hAnsi="Calibri" w:cs="Calibri"/>
                  <w:b/>
                </w:rPr>
                <w:delText>tví</w:delText>
              </w:r>
            </w:del>
            <w:r w:rsidRPr="003F1870">
              <w:rPr>
                <w:rFonts w:ascii="Calibri" w:hAnsi="Calibri" w:cs="Calibri"/>
                <w:b/>
              </w:rPr>
              <w:t>“</w:t>
            </w:r>
          </w:p>
        </w:tc>
      </w:tr>
      <w:tr w:rsidR="00026EC7" w:rsidRPr="00506F69" w:rsidTr="00B8124C">
        <w:trPr>
          <w:jc w:val="center"/>
        </w:trPr>
        <w:tc>
          <w:tcPr>
            <w:tcW w:w="2714" w:type="dxa"/>
            <w:tcBorders>
              <w:top w:val="single" w:sz="12" w:space="0" w:color="auto"/>
              <w:left w:val="single" w:sz="12" w:space="0" w:color="auto"/>
              <w:bottom w:val="single" w:sz="12" w:space="0" w:color="auto"/>
            </w:tcBorders>
          </w:tcPr>
          <w:p w:rsidR="00026EC7" w:rsidRPr="003F1870" w:rsidRDefault="00026EC7" w:rsidP="00045C96">
            <w:pPr>
              <w:tabs>
                <w:tab w:val="left" w:pos="2835"/>
              </w:tabs>
              <w:spacing w:before="120" w:after="120"/>
              <w:jc w:val="center"/>
              <w:rPr>
                <w:rFonts w:ascii="Calibri" w:hAnsi="Calibri" w:cs="Calibri"/>
              </w:rPr>
            </w:pPr>
            <w:r w:rsidRPr="003F1870">
              <w:rPr>
                <w:rFonts w:ascii="Calibri" w:hAnsi="Calibri" w:cs="Calibri"/>
              </w:rPr>
              <w:t>Předmět</w:t>
            </w:r>
          </w:p>
        </w:tc>
        <w:tc>
          <w:tcPr>
            <w:tcW w:w="858" w:type="dxa"/>
            <w:tcBorders>
              <w:top w:val="single" w:sz="12" w:space="0" w:color="auto"/>
              <w:bottom w:val="single" w:sz="12" w:space="0" w:color="auto"/>
              <w:right w:val="single" w:sz="12" w:space="0" w:color="auto"/>
            </w:tcBorders>
          </w:tcPr>
          <w:p w:rsidR="00026EC7" w:rsidRPr="003F1870" w:rsidRDefault="00026EC7" w:rsidP="00045C96">
            <w:pPr>
              <w:tabs>
                <w:tab w:val="left" w:pos="2835"/>
              </w:tabs>
              <w:spacing w:before="120" w:after="120"/>
              <w:jc w:val="center"/>
              <w:rPr>
                <w:rFonts w:ascii="Calibri" w:hAnsi="Calibri" w:cs="Calibri"/>
              </w:rPr>
            </w:pPr>
            <w:r w:rsidRPr="003F1870">
              <w:rPr>
                <w:rFonts w:ascii="Calibri" w:hAnsi="Calibri" w:cs="Calibri"/>
              </w:rPr>
              <w:t>Počet kreditů</w:t>
            </w:r>
          </w:p>
        </w:tc>
        <w:tc>
          <w:tcPr>
            <w:tcW w:w="2509" w:type="dxa"/>
            <w:tcBorders>
              <w:top w:val="single" w:sz="12" w:space="0" w:color="auto"/>
              <w:left w:val="single" w:sz="12" w:space="0" w:color="auto"/>
              <w:bottom w:val="single" w:sz="12" w:space="0" w:color="auto"/>
            </w:tcBorders>
          </w:tcPr>
          <w:p w:rsidR="00026EC7" w:rsidRPr="003F1870" w:rsidRDefault="00026EC7" w:rsidP="00045C96">
            <w:pPr>
              <w:tabs>
                <w:tab w:val="left" w:pos="2835"/>
              </w:tabs>
              <w:spacing w:before="120" w:after="120"/>
              <w:jc w:val="center"/>
              <w:rPr>
                <w:rFonts w:ascii="Calibri" w:hAnsi="Calibri" w:cs="Calibri"/>
              </w:rPr>
            </w:pPr>
            <w:r w:rsidRPr="003F1870">
              <w:rPr>
                <w:rFonts w:ascii="Calibri" w:hAnsi="Calibri" w:cs="Calibri"/>
              </w:rPr>
              <w:t>Předmět</w:t>
            </w:r>
          </w:p>
        </w:tc>
        <w:tc>
          <w:tcPr>
            <w:tcW w:w="1134" w:type="dxa"/>
            <w:tcBorders>
              <w:top w:val="single" w:sz="12" w:space="0" w:color="auto"/>
              <w:bottom w:val="single" w:sz="12" w:space="0" w:color="auto"/>
              <w:right w:val="single" w:sz="12" w:space="0" w:color="auto"/>
            </w:tcBorders>
          </w:tcPr>
          <w:p w:rsidR="00026EC7" w:rsidRPr="003F1870" w:rsidRDefault="00026EC7" w:rsidP="00045C96">
            <w:pPr>
              <w:tabs>
                <w:tab w:val="left" w:pos="2835"/>
              </w:tabs>
              <w:spacing w:before="120" w:after="120"/>
              <w:jc w:val="center"/>
              <w:rPr>
                <w:rFonts w:ascii="Calibri" w:hAnsi="Calibri" w:cs="Calibri"/>
              </w:rPr>
            </w:pPr>
            <w:r w:rsidRPr="003F1870">
              <w:rPr>
                <w:rFonts w:ascii="Calibri" w:hAnsi="Calibri" w:cs="Calibri"/>
              </w:rPr>
              <w:t>Počet kreditů</w:t>
            </w:r>
          </w:p>
        </w:tc>
      </w:tr>
      <w:tr w:rsidR="00850F12" w:rsidRPr="00506F69" w:rsidTr="00B8124C">
        <w:trPr>
          <w:jc w:val="center"/>
        </w:trPr>
        <w:tc>
          <w:tcPr>
            <w:tcW w:w="2714" w:type="dxa"/>
            <w:tcBorders>
              <w:top w:val="single" w:sz="12" w:space="0" w:color="auto"/>
              <w:left w:val="single" w:sz="12" w:space="0" w:color="auto"/>
            </w:tcBorders>
          </w:tcPr>
          <w:p w:rsidR="00850F12" w:rsidRPr="003F1870" w:rsidRDefault="00850F12" w:rsidP="00B8124C">
            <w:pPr>
              <w:tabs>
                <w:tab w:val="left" w:pos="2835"/>
              </w:tabs>
              <w:spacing w:before="120" w:after="120"/>
              <w:rPr>
                <w:rFonts w:ascii="Calibri" w:hAnsi="Calibri" w:cs="Calibri"/>
              </w:rPr>
            </w:pPr>
            <w:r w:rsidRPr="003319EF">
              <w:rPr>
                <w:rFonts w:ascii="Calibri" w:hAnsi="Calibri" w:cs="Calibri"/>
                <w:color w:val="000000"/>
              </w:rPr>
              <w:t>Management zdravotnických organizací</w:t>
            </w:r>
          </w:p>
        </w:tc>
        <w:tc>
          <w:tcPr>
            <w:tcW w:w="858" w:type="dxa"/>
            <w:tcBorders>
              <w:top w:val="single" w:sz="12" w:space="0" w:color="auto"/>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5</w:t>
            </w:r>
          </w:p>
        </w:tc>
        <w:tc>
          <w:tcPr>
            <w:tcW w:w="2509" w:type="dxa"/>
            <w:tcBorders>
              <w:top w:val="single" w:sz="12" w:space="0" w:color="auto"/>
              <w:left w:val="single" w:sz="12" w:space="0" w:color="auto"/>
            </w:tcBorders>
          </w:tcPr>
          <w:p w:rsidR="00850F12" w:rsidRPr="003F1870" w:rsidRDefault="00850F12">
            <w:pPr>
              <w:tabs>
                <w:tab w:val="left" w:pos="2835"/>
              </w:tabs>
              <w:spacing w:before="120" w:after="120"/>
              <w:rPr>
                <w:rFonts w:ascii="Calibri" w:hAnsi="Calibri" w:cs="Calibri"/>
              </w:rPr>
            </w:pPr>
            <w:r w:rsidRPr="00006972">
              <w:rPr>
                <w:rFonts w:ascii="Calibri" w:hAnsi="Calibri" w:cs="Calibri"/>
                <w:color w:val="000000"/>
              </w:rPr>
              <w:t>Zdravotní politika, zdravotní systémy a instituce</w:t>
            </w:r>
          </w:p>
        </w:tc>
        <w:tc>
          <w:tcPr>
            <w:tcW w:w="1134" w:type="dxa"/>
            <w:tcBorders>
              <w:top w:val="single" w:sz="12" w:space="0" w:color="auto"/>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r>
      <w:tr w:rsidR="00850F12" w:rsidRPr="00506F69" w:rsidTr="00B8124C">
        <w:trPr>
          <w:jc w:val="center"/>
        </w:trPr>
        <w:tc>
          <w:tcPr>
            <w:tcW w:w="2714"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r w:rsidRPr="003319EF">
              <w:rPr>
                <w:rFonts w:ascii="Calibri" w:hAnsi="Calibri" w:cs="Calibri"/>
                <w:color w:val="000000"/>
              </w:rPr>
              <w:t>Ekonomie I</w:t>
            </w:r>
          </w:p>
        </w:tc>
        <w:tc>
          <w:tcPr>
            <w:tcW w:w="858"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6</w:t>
            </w:r>
          </w:p>
        </w:tc>
        <w:tc>
          <w:tcPr>
            <w:tcW w:w="2509" w:type="dxa"/>
            <w:tcBorders>
              <w:left w:val="single" w:sz="12" w:space="0" w:color="auto"/>
            </w:tcBorders>
          </w:tcPr>
          <w:p w:rsidR="00850F12" w:rsidRPr="003F1870" w:rsidRDefault="00850F12">
            <w:pPr>
              <w:tabs>
                <w:tab w:val="left" w:pos="2835"/>
              </w:tabs>
              <w:spacing w:before="120" w:after="120"/>
              <w:rPr>
                <w:rFonts w:ascii="Calibri" w:hAnsi="Calibri" w:cs="Calibri"/>
              </w:rPr>
            </w:pPr>
            <w:r w:rsidRPr="00006972">
              <w:rPr>
                <w:rFonts w:ascii="Calibri" w:hAnsi="Calibri" w:cs="Calibri"/>
                <w:color w:val="000000"/>
              </w:rPr>
              <w:t>Řízení akutní ústavní a ambulantní péče</w:t>
            </w:r>
          </w:p>
        </w:tc>
        <w:tc>
          <w:tcPr>
            <w:tcW w:w="1134"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r>
      <w:tr w:rsidR="00850F12" w:rsidRPr="00506F69" w:rsidTr="00B8124C">
        <w:trPr>
          <w:jc w:val="center"/>
        </w:trPr>
        <w:tc>
          <w:tcPr>
            <w:tcW w:w="2714"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r w:rsidRPr="003319EF">
              <w:rPr>
                <w:rFonts w:ascii="Calibri" w:hAnsi="Calibri" w:cs="Calibri"/>
                <w:color w:val="000000"/>
              </w:rPr>
              <w:t>Management kvality ve zdravotnictví</w:t>
            </w:r>
          </w:p>
        </w:tc>
        <w:tc>
          <w:tcPr>
            <w:tcW w:w="858"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c>
          <w:tcPr>
            <w:tcW w:w="2509" w:type="dxa"/>
            <w:tcBorders>
              <w:left w:val="single" w:sz="12" w:space="0" w:color="auto"/>
            </w:tcBorders>
          </w:tcPr>
          <w:p w:rsidR="00850F12" w:rsidRPr="003F1870" w:rsidRDefault="00850F12">
            <w:pPr>
              <w:tabs>
                <w:tab w:val="left" w:pos="2835"/>
              </w:tabs>
              <w:spacing w:before="120" w:after="120"/>
              <w:rPr>
                <w:rFonts w:ascii="Calibri" w:hAnsi="Calibri" w:cs="Calibri"/>
              </w:rPr>
            </w:pPr>
            <w:r w:rsidRPr="00006972">
              <w:rPr>
                <w:rFonts w:ascii="Calibri" w:hAnsi="Calibri" w:cs="Calibri"/>
                <w:color w:val="000000"/>
              </w:rPr>
              <w:t>Právo ve zdravotnictví</w:t>
            </w:r>
          </w:p>
        </w:tc>
        <w:tc>
          <w:tcPr>
            <w:tcW w:w="1134"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r>
      <w:tr w:rsidR="00850F12" w:rsidRPr="00506F69" w:rsidTr="00B8124C">
        <w:trPr>
          <w:jc w:val="center"/>
        </w:trPr>
        <w:tc>
          <w:tcPr>
            <w:tcW w:w="2714"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r w:rsidRPr="003319EF">
              <w:rPr>
                <w:rFonts w:ascii="Calibri" w:hAnsi="Calibri" w:cs="Calibri"/>
                <w:color w:val="000000"/>
              </w:rPr>
              <w:t>Ekonomika zdravotnictví</w:t>
            </w:r>
          </w:p>
        </w:tc>
        <w:tc>
          <w:tcPr>
            <w:tcW w:w="858"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5</w:t>
            </w:r>
          </w:p>
        </w:tc>
        <w:tc>
          <w:tcPr>
            <w:tcW w:w="2509" w:type="dxa"/>
            <w:tcBorders>
              <w:left w:val="single" w:sz="12" w:space="0" w:color="auto"/>
            </w:tcBorders>
          </w:tcPr>
          <w:p w:rsidR="00850F12" w:rsidRPr="003F1870" w:rsidRDefault="00850F12">
            <w:pPr>
              <w:tabs>
                <w:tab w:val="left" w:pos="2835"/>
              </w:tabs>
              <w:spacing w:before="120" w:after="120"/>
              <w:rPr>
                <w:rFonts w:ascii="Calibri" w:hAnsi="Calibri" w:cs="Calibri"/>
              </w:rPr>
            </w:pPr>
            <w:r w:rsidRPr="00006972">
              <w:rPr>
                <w:rFonts w:ascii="Calibri" w:hAnsi="Calibri" w:cs="Calibri"/>
                <w:color w:val="000000"/>
              </w:rPr>
              <w:t>Zdravotní pojišťovny a způsoby financování zdravotních služeb</w:t>
            </w:r>
          </w:p>
        </w:tc>
        <w:tc>
          <w:tcPr>
            <w:tcW w:w="1134"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r>
      <w:tr w:rsidR="00850F12" w:rsidRPr="00506F69" w:rsidTr="00B8124C">
        <w:trPr>
          <w:jc w:val="center"/>
        </w:trPr>
        <w:tc>
          <w:tcPr>
            <w:tcW w:w="2714"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r w:rsidRPr="003319EF">
              <w:rPr>
                <w:rFonts w:ascii="Calibri" w:hAnsi="Calibri" w:cs="Calibri"/>
                <w:color w:val="000000"/>
              </w:rPr>
              <w:t>Ekonomie II</w:t>
            </w:r>
          </w:p>
        </w:tc>
        <w:tc>
          <w:tcPr>
            <w:tcW w:w="858"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6</w:t>
            </w:r>
          </w:p>
        </w:tc>
        <w:tc>
          <w:tcPr>
            <w:tcW w:w="2509" w:type="dxa"/>
            <w:tcBorders>
              <w:left w:val="single" w:sz="12" w:space="0" w:color="auto"/>
            </w:tcBorders>
          </w:tcPr>
          <w:p w:rsidR="00850F12" w:rsidRPr="003F1870" w:rsidRDefault="00850F12">
            <w:pPr>
              <w:tabs>
                <w:tab w:val="left" w:pos="2835"/>
              </w:tabs>
              <w:spacing w:before="120" w:after="120"/>
              <w:rPr>
                <w:rFonts w:ascii="Calibri" w:hAnsi="Calibri" w:cs="Calibri"/>
              </w:rPr>
            </w:pPr>
            <w:r w:rsidRPr="00006972">
              <w:rPr>
                <w:rFonts w:ascii="Calibri" w:hAnsi="Calibri" w:cs="Calibri"/>
                <w:color w:val="000000"/>
              </w:rPr>
              <w:t>Řízení domácí a chronické péče</w:t>
            </w:r>
          </w:p>
        </w:tc>
        <w:tc>
          <w:tcPr>
            <w:tcW w:w="1134"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r>
      <w:tr w:rsidR="00850F12" w:rsidRPr="00506F69" w:rsidTr="00B8124C">
        <w:trPr>
          <w:jc w:val="center"/>
        </w:trPr>
        <w:tc>
          <w:tcPr>
            <w:tcW w:w="2714"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r w:rsidRPr="003319EF">
              <w:rPr>
                <w:rFonts w:ascii="Calibri" w:hAnsi="Calibri" w:cs="Calibri"/>
                <w:color w:val="000000"/>
              </w:rPr>
              <w:t>Marketing zdravotnických organizací</w:t>
            </w:r>
          </w:p>
        </w:tc>
        <w:tc>
          <w:tcPr>
            <w:tcW w:w="858"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5</w:t>
            </w:r>
          </w:p>
        </w:tc>
        <w:tc>
          <w:tcPr>
            <w:tcW w:w="2509"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r w:rsidRPr="002E77A2">
              <w:rPr>
                <w:rFonts w:ascii="Calibri" w:hAnsi="Calibri" w:cs="Calibri"/>
                <w:color w:val="000000"/>
              </w:rPr>
              <w:t>Moderní ošetřovatelství, lázeňství a fyzioterapie</w:t>
            </w:r>
          </w:p>
        </w:tc>
        <w:tc>
          <w:tcPr>
            <w:tcW w:w="1134"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r>
      <w:tr w:rsidR="00850F12" w:rsidRPr="00506F69" w:rsidTr="00B8124C">
        <w:trPr>
          <w:jc w:val="center"/>
        </w:trPr>
        <w:tc>
          <w:tcPr>
            <w:tcW w:w="2714"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r w:rsidRPr="003319EF">
              <w:rPr>
                <w:rFonts w:ascii="Calibri" w:hAnsi="Calibri" w:cs="Calibri"/>
                <w:color w:val="000000"/>
              </w:rPr>
              <w:lastRenderedPageBreak/>
              <w:t>Řízení lidských zdrojů ve zdravotnictví</w:t>
            </w:r>
          </w:p>
        </w:tc>
        <w:tc>
          <w:tcPr>
            <w:tcW w:w="858"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c>
          <w:tcPr>
            <w:tcW w:w="2509"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p>
        </w:tc>
        <w:tc>
          <w:tcPr>
            <w:tcW w:w="1134"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p>
        </w:tc>
      </w:tr>
      <w:tr w:rsidR="00850F12" w:rsidRPr="00506F69" w:rsidTr="00B8124C">
        <w:trPr>
          <w:jc w:val="center"/>
        </w:trPr>
        <w:tc>
          <w:tcPr>
            <w:tcW w:w="2714"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r w:rsidRPr="003319EF">
              <w:rPr>
                <w:rFonts w:ascii="Calibri" w:hAnsi="Calibri" w:cs="Calibri"/>
                <w:color w:val="000000"/>
              </w:rPr>
              <w:t>Veřejné finance a zdravotnictví</w:t>
            </w:r>
          </w:p>
        </w:tc>
        <w:tc>
          <w:tcPr>
            <w:tcW w:w="858"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c>
          <w:tcPr>
            <w:tcW w:w="2509"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p>
        </w:tc>
        <w:tc>
          <w:tcPr>
            <w:tcW w:w="1134"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p>
        </w:tc>
      </w:tr>
      <w:tr w:rsidR="00850F12" w:rsidRPr="00506F69" w:rsidTr="00B8124C">
        <w:trPr>
          <w:jc w:val="center"/>
        </w:trPr>
        <w:tc>
          <w:tcPr>
            <w:tcW w:w="2714"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r w:rsidRPr="00006972">
              <w:rPr>
                <w:rFonts w:ascii="Calibri" w:hAnsi="Calibri" w:cs="Calibri"/>
                <w:color w:val="000000"/>
              </w:rPr>
              <w:t>Informační systémy ve zdravotnictví</w:t>
            </w:r>
          </w:p>
        </w:tc>
        <w:tc>
          <w:tcPr>
            <w:tcW w:w="858"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c>
          <w:tcPr>
            <w:tcW w:w="2509"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p>
        </w:tc>
        <w:tc>
          <w:tcPr>
            <w:tcW w:w="1134"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p>
        </w:tc>
      </w:tr>
      <w:tr w:rsidR="00850F12" w:rsidRPr="00506F69" w:rsidTr="00B8124C">
        <w:trPr>
          <w:jc w:val="center"/>
        </w:trPr>
        <w:tc>
          <w:tcPr>
            <w:tcW w:w="2714" w:type="dxa"/>
            <w:tcBorders>
              <w:left w:val="single" w:sz="12" w:space="0" w:color="auto"/>
            </w:tcBorders>
          </w:tcPr>
          <w:p w:rsidR="00850F12" w:rsidRPr="003F1870" w:rsidRDefault="00850F12" w:rsidP="00850F12">
            <w:pPr>
              <w:tabs>
                <w:tab w:val="left" w:pos="2835"/>
              </w:tabs>
              <w:spacing w:before="120" w:after="120"/>
              <w:jc w:val="both"/>
              <w:rPr>
                <w:rFonts w:ascii="Calibri" w:hAnsi="Calibri" w:cs="Calibri"/>
              </w:rPr>
            </w:pPr>
            <w:r w:rsidRPr="00006972">
              <w:rPr>
                <w:rFonts w:ascii="Calibri" w:hAnsi="Calibri" w:cs="Calibri"/>
                <w:color w:val="000000"/>
              </w:rPr>
              <w:t>Řízení nákladů ve zdravotnictví</w:t>
            </w:r>
          </w:p>
        </w:tc>
        <w:tc>
          <w:tcPr>
            <w:tcW w:w="858"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c>
          <w:tcPr>
            <w:tcW w:w="2509"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p>
        </w:tc>
        <w:tc>
          <w:tcPr>
            <w:tcW w:w="1134"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p>
        </w:tc>
      </w:tr>
      <w:tr w:rsidR="00850F12" w:rsidRPr="00506F69" w:rsidTr="00B8124C">
        <w:trPr>
          <w:jc w:val="center"/>
        </w:trPr>
        <w:tc>
          <w:tcPr>
            <w:tcW w:w="2714" w:type="dxa"/>
            <w:tcBorders>
              <w:left w:val="single" w:sz="12" w:space="0" w:color="auto"/>
            </w:tcBorders>
          </w:tcPr>
          <w:p w:rsidR="00850F12" w:rsidRPr="00006972" w:rsidRDefault="00850F12" w:rsidP="00850F12">
            <w:pPr>
              <w:tabs>
                <w:tab w:val="left" w:pos="2835"/>
              </w:tabs>
              <w:spacing w:before="120" w:after="120"/>
              <w:jc w:val="both"/>
              <w:rPr>
                <w:rFonts w:ascii="Calibri" w:hAnsi="Calibri" w:cs="Calibri"/>
                <w:color w:val="000000"/>
              </w:rPr>
            </w:pPr>
            <w:r w:rsidRPr="00006972">
              <w:rPr>
                <w:rFonts w:ascii="Calibri" w:hAnsi="Calibri" w:cs="Calibri"/>
                <w:color w:val="000000"/>
              </w:rPr>
              <w:t>Řízení procesů ve zdravotnictví</w:t>
            </w:r>
          </w:p>
        </w:tc>
        <w:tc>
          <w:tcPr>
            <w:tcW w:w="858" w:type="dxa"/>
            <w:tcBorders>
              <w:right w:val="single" w:sz="12" w:space="0" w:color="auto"/>
            </w:tcBorders>
          </w:tcPr>
          <w:p w:rsidR="00850F12" w:rsidRDefault="00850F12" w:rsidP="00850F12">
            <w:pPr>
              <w:tabs>
                <w:tab w:val="left" w:pos="2835"/>
              </w:tabs>
              <w:spacing w:before="120" w:after="120"/>
              <w:jc w:val="center"/>
              <w:rPr>
                <w:rFonts w:ascii="Calibri" w:hAnsi="Calibri" w:cs="Calibri"/>
              </w:rPr>
            </w:pPr>
            <w:r>
              <w:rPr>
                <w:rFonts w:ascii="Calibri" w:hAnsi="Calibri" w:cs="Calibri"/>
              </w:rPr>
              <w:t>3</w:t>
            </w:r>
          </w:p>
        </w:tc>
        <w:tc>
          <w:tcPr>
            <w:tcW w:w="2509" w:type="dxa"/>
            <w:tcBorders>
              <w:left w:val="single" w:sz="12" w:space="0" w:color="auto"/>
            </w:tcBorders>
          </w:tcPr>
          <w:p w:rsidR="00850F12" w:rsidRPr="002E77A2" w:rsidRDefault="00850F12" w:rsidP="00850F12">
            <w:pPr>
              <w:tabs>
                <w:tab w:val="left" w:pos="2835"/>
              </w:tabs>
              <w:spacing w:before="120" w:after="120"/>
              <w:rPr>
                <w:rFonts w:ascii="Calibri" w:hAnsi="Calibri" w:cs="Calibri"/>
                <w:color w:val="000000"/>
              </w:rPr>
            </w:pPr>
          </w:p>
        </w:tc>
        <w:tc>
          <w:tcPr>
            <w:tcW w:w="1134" w:type="dxa"/>
            <w:tcBorders>
              <w:right w:val="single" w:sz="12" w:space="0" w:color="auto"/>
            </w:tcBorders>
          </w:tcPr>
          <w:p w:rsidR="00850F12" w:rsidRDefault="00850F12" w:rsidP="00850F12">
            <w:pPr>
              <w:tabs>
                <w:tab w:val="left" w:pos="2835"/>
              </w:tabs>
              <w:spacing w:before="120" w:after="120"/>
              <w:jc w:val="center"/>
              <w:rPr>
                <w:rFonts w:ascii="Calibri" w:hAnsi="Calibri" w:cs="Calibri"/>
              </w:rPr>
            </w:pPr>
          </w:p>
        </w:tc>
      </w:tr>
      <w:tr w:rsidR="00850F12" w:rsidRPr="00506F69" w:rsidDel="00870A32" w:rsidTr="00B8124C">
        <w:trPr>
          <w:jc w:val="center"/>
          <w:del w:id="588" w:author="Michal Pilík" w:date="2018-09-15T11:17:00Z"/>
        </w:trPr>
        <w:tc>
          <w:tcPr>
            <w:tcW w:w="2714" w:type="dxa"/>
            <w:tcBorders>
              <w:left w:val="single" w:sz="12" w:space="0" w:color="auto"/>
            </w:tcBorders>
          </w:tcPr>
          <w:p w:rsidR="00850F12" w:rsidRPr="00006972" w:rsidDel="00870A32" w:rsidRDefault="00850F12" w:rsidP="00850F12">
            <w:pPr>
              <w:tabs>
                <w:tab w:val="left" w:pos="2835"/>
              </w:tabs>
              <w:spacing w:before="120" w:after="120"/>
              <w:jc w:val="both"/>
              <w:rPr>
                <w:del w:id="589" w:author="Michal Pilík" w:date="2018-09-15T11:17:00Z"/>
                <w:rFonts w:ascii="Calibri" w:hAnsi="Calibri" w:cs="Calibri"/>
                <w:color w:val="000000"/>
              </w:rPr>
            </w:pPr>
            <w:del w:id="590" w:author="Michal Pilík" w:date="2018-09-15T11:17:00Z">
              <w:r w:rsidRPr="002E77A2" w:rsidDel="00870A32">
                <w:rPr>
                  <w:rFonts w:ascii="Calibri" w:hAnsi="Calibri" w:cs="Calibri"/>
                  <w:color w:val="000000"/>
                </w:rPr>
                <w:delText>Etika ve zdravotnictví</w:delText>
              </w:r>
            </w:del>
          </w:p>
        </w:tc>
        <w:tc>
          <w:tcPr>
            <w:tcW w:w="858" w:type="dxa"/>
            <w:tcBorders>
              <w:right w:val="single" w:sz="12" w:space="0" w:color="auto"/>
            </w:tcBorders>
          </w:tcPr>
          <w:p w:rsidR="00850F12" w:rsidDel="00870A32" w:rsidRDefault="00850F12" w:rsidP="00850F12">
            <w:pPr>
              <w:tabs>
                <w:tab w:val="left" w:pos="2835"/>
              </w:tabs>
              <w:spacing w:before="120" w:after="120"/>
              <w:jc w:val="center"/>
              <w:rPr>
                <w:del w:id="591" w:author="Michal Pilík" w:date="2018-09-15T11:17:00Z"/>
                <w:rFonts w:ascii="Calibri" w:hAnsi="Calibri" w:cs="Calibri"/>
              </w:rPr>
            </w:pPr>
            <w:del w:id="592" w:author="Michal Pilík" w:date="2018-09-15T11:17:00Z">
              <w:r w:rsidDel="00870A32">
                <w:rPr>
                  <w:rFonts w:ascii="Calibri" w:hAnsi="Calibri" w:cs="Calibri"/>
                </w:rPr>
                <w:delText>2</w:delText>
              </w:r>
            </w:del>
          </w:p>
        </w:tc>
        <w:tc>
          <w:tcPr>
            <w:tcW w:w="2509" w:type="dxa"/>
            <w:tcBorders>
              <w:left w:val="single" w:sz="12" w:space="0" w:color="auto"/>
            </w:tcBorders>
          </w:tcPr>
          <w:p w:rsidR="00850F12" w:rsidRPr="002E77A2" w:rsidDel="00870A32" w:rsidRDefault="00850F12" w:rsidP="00850F12">
            <w:pPr>
              <w:tabs>
                <w:tab w:val="left" w:pos="2835"/>
              </w:tabs>
              <w:spacing w:before="120" w:after="120"/>
              <w:rPr>
                <w:del w:id="593" w:author="Michal Pilík" w:date="2018-09-15T11:17:00Z"/>
                <w:rFonts w:ascii="Calibri" w:hAnsi="Calibri" w:cs="Calibri"/>
                <w:color w:val="000000"/>
              </w:rPr>
            </w:pPr>
          </w:p>
        </w:tc>
        <w:tc>
          <w:tcPr>
            <w:tcW w:w="1134" w:type="dxa"/>
            <w:tcBorders>
              <w:right w:val="single" w:sz="12" w:space="0" w:color="auto"/>
            </w:tcBorders>
          </w:tcPr>
          <w:p w:rsidR="00850F12" w:rsidDel="00870A32" w:rsidRDefault="00850F12" w:rsidP="00850F12">
            <w:pPr>
              <w:tabs>
                <w:tab w:val="left" w:pos="2835"/>
              </w:tabs>
              <w:spacing w:before="120" w:after="120"/>
              <w:jc w:val="center"/>
              <w:rPr>
                <w:del w:id="594" w:author="Michal Pilík" w:date="2018-09-15T11:17:00Z"/>
                <w:rFonts w:ascii="Calibri" w:hAnsi="Calibri" w:cs="Calibri"/>
              </w:rPr>
            </w:pPr>
          </w:p>
        </w:tc>
      </w:tr>
      <w:tr w:rsidR="00850F12" w:rsidRPr="00506F69" w:rsidTr="00B8124C">
        <w:trPr>
          <w:jc w:val="center"/>
        </w:trPr>
        <w:tc>
          <w:tcPr>
            <w:tcW w:w="2714" w:type="dxa"/>
            <w:tcBorders>
              <w:top w:val="single" w:sz="12" w:space="0" w:color="auto"/>
              <w:left w:val="single" w:sz="12" w:space="0" w:color="auto"/>
              <w:bottom w:val="single" w:sz="12" w:space="0" w:color="auto"/>
            </w:tcBorders>
          </w:tcPr>
          <w:p w:rsidR="00850F12" w:rsidRPr="003F1870" w:rsidRDefault="00850F12" w:rsidP="00850F12">
            <w:pPr>
              <w:tabs>
                <w:tab w:val="left" w:pos="2835"/>
              </w:tabs>
              <w:spacing w:before="120" w:after="120"/>
              <w:jc w:val="both"/>
              <w:rPr>
                <w:rFonts w:ascii="Calibri" w:hAnsi="Calibri" w:cs="Calibri"/>
                <w:b/>
              </w:rPr>
            </w:pPr>
            <w:r w:rsidRPr="003F1870">
              <w:rPr>
                <w:rFonts w:ascii="Calibri" w:hAnsi="Calibri" w:cs="Calibri"/>
                <w:b/>
              </w:rPr>
              <w:t>Počet kreditů celkem</w:t>
            </w:r>
          </w:p>
        </w:tc>
        <w:tc>
          <w:tcPr>
            <w:tcW w:w="858" w:type="dxa"/>
            <w:tcBorders>
              <w:top w:val="single" w:sz="12" w:space="0" w:color="auto"/>
              <w:bottom w:val="single" w:sz="12" w:space="0" w:color="auto"/>
              <w:right w:val="single" w:sz="12" w:space="0" w:color="auto"/>
            </w:tcBorders>
          </w:tcPr>
          <w:p w:rsidR="00850F12" w:rsidRPr="003F1870" w:rsidRDefault="00850F12" w:rsidP="00870A32">
            <w:pPr>
              <w:tabs>
                <w:tab w:val="left" w:pos="2835"/>
              </w:tabs>
              <w:spacing w:before="120" w:after="120"/>
              <w:jc w:val="center"/>
              <w:rPr>
                <w:rFonts w:ascii="Calibri" w:hAnsi="Calibri" w:cs="Calibri"/>
                <w:b/>
              </w:rPr>
            </w:pPr>
            <w:r>
              <w:rPr>
                <w:rFonts w:ascii="Calibri" w:hAnsi="Calibri" w:cs="Calibri"/>
                <w:b/>
              </w:rPr>
              <w:t>5</w:t>
            </w:r>
            <w:del w:id="595" w:author="Michal Pilík" w:date="2018-09-15T11:17:00Z">
              <w:r w:rsidDel="00870A32">
                <w:rPr>
                  <w:rFonts w:ascii="Calibri" w:hAnsi="Calibri" w:cs="Calibri"/>
                  <w:b/>
                </w:rPr>
                <w:delText>2</w:delText>
              </w:r>
            </w:del>
            <w:ins w:id="596" w:author="Michal Pilík" w:date="2018-09-15T11:17:00Z">
              <w:r w:rsidR="00870A32">
                <w:rPr>
                  <w:rFonts w:ascii="Calibri" w:hAnsi="Calibri" w:cs="Calibri"/>
                  <w:b/>
                </w:rPr>
                <w:t>0</w:t>
              </w:r>
            </w:ins>
          </w:p>
        </w:tc>
        <w:tc>
          <w:tcPr>
            <w:tcW w:w="2509" w:type="dxa"/>
            <w:tcBorders>
              <w:top w:val="single" w:sz="12" w:space="0" w:color="auto"/>
              <w:left w:val="single" w:sz="12" w:space="0" w:color="auto"/>
              <w:bottom w:val="single" w:sz="12" w:space="0" w:color="auto"/>
            </w:tcBorders>
          </w:tcPr>
          <w:p w:rsidR="00850F12" w:rsidRPr="003F1870" w:rsidRDefault="00850F12" w:rsidP="00850F12">
            <w:pPr>
              <w:tabs>
                <w:tab w:val="left" w:pos="2835"/>
              </w:tabs>
              <w:spacing w:before="120" w:after="120"/>
              <w:jc w:val="both"/>
              <w:rPr>
                <w:rFonts w:ascii="Calibri" w:hAnsi="Calibri" w:cs="Calibri"/>
                <w:b/>
              </w:rPr>
            </w:pPr>
            <w:r w:rsidRPr="003F1870">
              <w:rPr>
                <w:rFonts w:ascii="Calibri" w:hAnsi="Calibri" w:cs="Calibri"/>
                <w:b/>
              </w:rPr>
              <w:t>Počet kreditů celkem</w:t>
            </w:r>
          </w:p>
        </w:tc>
        <w:tc>
          <w:tcPr>
            <w:tcW w:w="1134" w:type="dxa"/>
            <w:tcBorders>
              <w:top w:val="single" w:sz="12" w:space="0" w:color="auto"/>
              <w:bottom w:val="single" w:sz="12" w:space="0" w:color="auto"/>
              <w:right w:val="single" w:sz="12" w:space="0" w:color="auto"/>
            </w:tcBorders>
          </w:tcPr>
          <w:p w:rsidR="00850F12" w:rsidRPr="003F1870" w:rsidRDefault="00850F12" w:rsidP="00850F12">
            <w:pPr>
              <w:tabs>
                <w:tab w:val="left" w:pos="2835"/>
              </w:tabs>
              <w:spacing w:before="120" w:after="120"/>
              <w:jc w:val="center"/>
              <w:rPr>
                <w:rFonts w:ascii="Calibri" w:hAnsi="Calibri" w:cs="Calibri"/>
                <w:b/>
              </w:rPr>
            </w:pPr>
            <w:r>
              <w:rPr>
                <w:rFonts w:ascii="Calibri" w:hAnsi="Calibri" w:cs="Calibri"/>
                <w:b/>
              </w:rPr>
              <w:t>24</w:t>
            </w:r>
          </w:p>
        </w:tc>
      </w:tr>
    </w:tbl>
    <w:p w:rsidR="00026EC7" w:rsidRPr="003F1870" w:rsidRDefault="00026EC7" w:rsidP="00026EC7">
      <w:pPr>
        <w:tabs>
          <w:tab w:val="left" w:pos="2835"/>
        </w:tabs>
        <w:spacing w:before="120" w:after="120"/>
        <w:jc w:val="both"/>
        <w:rPr>
          <w:rFonts w:ascii="Calibri" w:hAnsi="Calibri" w:cs="Calibri"/>
          <w:sz w:val="22"/>
        </w:rPr>
      </w:pPr>
    </w:p>
    <w:p w:rsidR="00026EC7" w:rsidRPr="003F1870" w:rsidRDefault="00026EC7" w:rsidP="00026EC7">
      <w:pPr>
        <w:tabs>
          <w:tab w:val="left" w:pos="2835"/>
        </w:tabs>
        <w:spacing w:before="120" w:after="120"/>
        <w:jc w:val="both"/>
        <w:rPr>
          <w:rFonts w:ascii="Calibri" w:hAnsi="Calibri" w:cs="Calibri"/>
          <w:sz w:val="22"/>
        </w:rPr>
      </w:pPr>
      <w:r w:rsidRPr="003F1870">
        <w:rPr>
          <w:rFonts w:ascii="Calibri" w:hAnsi="Calibri" w:cs="Calibri"/>
          <w:sz w:val="22"/>
        </w:rPr>
        <w:t>Do celkového počtu kreditů nebyly započítány:</w:t>
      </w:r>
    </w:p>
    <w:p w:rsidR="00026EC7" w:rsidRPr="003F1870" w:rsidRDefault="00026EC7" w:rsidP="00026EC7">
      <w:pPr>
        <w:pStyle w:val="Odstavecseseznamem"/>
        <w:numPr>
          <w:ilvl w:val="0"/>
          <w:numId w:val="113"/>
        </w:numPr>
        <w:tabs>
          <w:tab w:val="left" w:pos="4962"/>
        </w:tabs>
        <w:spacing w:before="120" w:after="120" w:line="240" w:lineRule="auto"/>
        <w:jc w:val="both"/>
        <w:rPr>
          <w:rFonts w:cs="Calibri"/>
        </w:rPr>
      </w:pPr>
      <w:r w:rsidRPr="003F1870">
        <w:rPr>
          <w:rFonts w:cs="Calibri"/>
        </w:rPr>
        <w:t xml:space="preserve">Povinně volitelné předměty za celé studium: </w:t>
      </w:r>
      <w:r w:rsidRPr="003F1870">
        <w:rPr>
          <w:rFonts w:cs="Calibri"/>
        </w:rPr>
        <w:tab/>
      </w:r>
      <w:r w:rsidR="00045C96">
        <w:rPr>
          <w:rFonts w:cs="Calibri"/>
        </w:rPr>
        <w:t>12</w:t>
      </w:r>
      <w:r w:rsidRPr="003F1870">
        <w:rPr>
          <w:rFonts w:cs="Calibri"/>
        </w:rPr>
        <w:t xml:space="preserve"> kreditů</w:t>
      </w:r>
    </w:p>
    <w:p w:rsidR="00026EC7" w:rsidRPr="003F1870" w:rsidRDefault="00026EC7" w:rsidP="00026EC7">
      <w:pPr>
        <w:pStyle w:val="Odstavecseseznamem"/>
        <w:numPr>
          <w:ilvl w:val="0"/>
          <w:numId w:val="113"/>
        </w:numPr>
        <w:tabs>
          <w:tab w:val="left" w:pos="4962"/>
        </w:tabs>
        <w:spacing w:before="120" w:after="120" w:line="240" w:lineRule="auto"/>
        <w:jc w:val="both"/>
        <w:rPr>
          <w:rFonts w:cs="Calibri"/>
        </w:rPr>
      </w:pPr>
      <w:r w:rsidRPr="003F1870">
        <w:rPr>
          <w:rFonts w:cs="Calibri"/>
        </w:rPr>
        <w:t xml:space="preserve">Příprava </w:t>
      </w:r>
      <w:r>
        <w:rPr>
          <w:rFonts w:cs="Calibri"/>
        </w:rPr>
        <w:t>diplomové</w:t>
      </w:r>
      <w:r w:rsidRPr="003F1870">
        <w:rPr>
          <w:rFonts w:cs="Calibri"/>
        </w:rPr>
        <w:t xml:space="preserve"> práce a odborná praxe: </w:t>
      </w:r>
      <w:r w:rsidRPr="003F1870">
        <w:rPr>
          <w:rFonts w:cs="Calibri"/>
        </w:rPr>
        <w:tab/>
      </w:r>
      <w:r>
        <w:rPr>
          <w:rFonts w:cs="Calibri"/>
        </w:rPr>
        <w:t>30</w:t>
      </w:r>
      <w:r w:rsidRPr="003F1870">
        <w:rPr>
          <w:rFonts w:cs="Calibri"/>
        </w:rPr>
        <w:t xml:space="preserve"> kreditů</w:t>
      </w:r>
    </w:p>
    <w:p w:rsidR="00026EC7" w:rsidRDefault="00026EC7" w:rsidP="00026EC7">
      <w:pPr>
        <w:pStyle w:val="Odstavecseseznamem"/>
        <w:numPr>
          <w:ilvl w:val="0"/>
          <w:numId w:val="113"/>
        </w:numPr>
        <w:tabs>
          <w:tab w:val="left" w:pos="4962"/>
        </w:tabs>
        <w:spacing w:before="120" w:after="120" w:line="240" w:lineRule="auto"/>
        <w:jc w:val="both"/>
        <w:rPr>
          <w:ins w:id="597" w:author="Michal Pilík" w:date="2018-09-15T11:17:00Z"/>
          <w:rFonts w:cs="Calibri"/>
        </w:rPr>
      </w:pPr>
      <w:r w:rsidRPr="003F1870">
        <w:rPr>
          <w:rFonts w:cs="Calibri"/>
        </w:rPr>
        <w:t>Seminář k </w:t>
      </w:r>
      <w:r>
        <w:rPr>
          <w:rFonts w:cs="Calibri"/>
        </w:rPr>
        <w:t>diplomové</w:t>
      </w:r>
      <w:r w:rsidRPr="003F1870">
        <w:rPr>
          <w:rFonts w:cs="Calibri"/>
        </w:rPr>
        <w:t xml:space="preserve"> práci: </w:t>
      </w:r>
      <w:r w:rsidRPr="003F1870">
        <w:rPr>
          <w:rFonts w:cs="Calibri"/>
        </w:rPr>
        <w:tab/>
        <w:t>2 kredity</w:t>
      </w:r>
    </w:p>
    <w:p w:rsidR="00870A32" w:rsidRPr="003F1870" w:rsidRDefault="00870A32" w:rsidP="00026EC7">
      <w:pPr>
        <w:pStyle w:val="Odstavecseseznamem"/>
        <w:numPr>
          <w:ilvl w:val="0"/>
          <w:numId w:val="113"/>
        </w:numPr>
        <w:tabs>
          <w:tab w:val="left" w:pos="4962"/>
        </w:tabs>
        <w:spacing w:before="120" w:after="120" w:line="240" w:lineRule="auto"/>
        <w:jc w:val="both"/>
        <w:rPr>
          <w:rFonts w:cs="Calibri"/>
        </w:rPr>
      </w:pPr>
      <w:ins w:id="598" w:author="Michal Pilík" w:date="2018-09-15T11:17:00Z">
        <w:r>
          <w:rPr>
            <w:rFonts w:cs="Calibri"/>
          </w:rPr>
          <w:t>Cizí jazyk</w:t>
        </w:r>
        <w:r>
          <w:rPr>
            <w:rFonts w:cs="Calibri"/>
          </w:rPr>
          <w:tab/>
        </w:r>
      </w:ins>
      <w:ins w:id="599" w:author="Michal Pilík" w:date="2018-09-15T11:40:00Z">
        <w:r w:rsidR="00D8789B">
          <w:rPr>
            <w:rFonts w:cs="Calibri"/>
          </w:rPr>
          <w:t>3</w:t>
        </w:r>
      </w:ins>
      <w:ins w:id="600" w:author="Michal Pilík" w:date="2018-09-15T11:17:00Z">
        <w:r>
          <w:rPr>
            <w:rFonts w:cs="Calibri"/>
          </w:rPr>
          <w:t xml:space="preserve"> kedity</w:t>
        </w:r>
      </w:ins>
    </w:p>
    <w:p w:rsidR="00026EC7" w:rsidRPr="003F1870" w:rsidRDefault="00026EC7" w:rsidP="00026EC7">
      <w:pPr>
        <w:tabs>
          <w:tab w:val="left" w:pos="4962"/>
        </w:tabs>
        <w:spacing w:before="120" w:after="120"/>
        <w:jc w:val="both"/>
        <w:rPr>
          <w:rFonts w:ascii="Calibri" w:hAnsi="Calibri" w:cs="Calibri"/>
          <w:sz w:val="22"/>
        </w:rPr>
      </w:pPr>
      <w:r w:rsidRPr="003F1870">
        <w:rPr>
          <w:rFonts w:ascii="Calibri" w:hAnsi="Calibri" w:cs="Calibri"/>
          <w:sz w:val="22"/>
        </w:rPr>
        <w:t xml:space="preserve">Základ pro výpočet poměru jednotlivých oblastí vzdělávání byl brán </w:t>
      </w:r>
      <w:r w:rsidR="00850F12">
        <w:rPr>
          <w:rFonts w:ascii="Calibri" w:hAnsi="Calibri" w:cs="Calibri"/>
          <w:sz w:val="22"/>
        </w:rPr>
        <w:t>7</w:t>
      </w:r>
      <w:del w:id="601" w:author="Michal Pilík" w:date="2018-09-15T11:18:00Z">
        <w:r w:rsidR="00850F12" w:rsidDel="00870A32">
          <w:rPr>
            <w:rFonts w:ascii="Calibri" w:hAnsi="Calibri" w:cs="Calibri"/>
            <w:sz w:val="22"/>
          </w:rPr>
          <w:delText>6</w:delText>
        </w:r>
      </w:del>
      <w:ins w:id="602" w:author="Michal Pilík" w:date="2018-09-15T11:40:00Z">
        <w:r w:rsidR="00D8789B">
          <w:rPr>
            <w:rFonts w:ascii="Calibri" w:hAnsi="Calibri" w:cs="Calibri"/>
            <w:sz w:val="22"/>
          </w:rPr>
          <w:t>3</w:t>
        </w:r>
      </w:ins>
      <w:r w:rsidRPr="003F1870">
        <w:rPr>
          <w:rFonts w:ascii="Calibri" w:hAnsi="Calibri" w:cs="Calibri"/>
          <w:sz w:val="22"/>
        </w:rPr>
        <w:t xml:space="preserve"> kreditů z odborných předmětů. Potom tedy jednotlivé oblasti vzdělávání jsou zastoupeny následovně:</w:t>
      </w:r>
    </w:p>
    <w:p w:rsidR="00026EC7" w:rsidRPr="003F1870" w:rsidRDefault="00026EC7" w:rsidP="00026EC7">
      <w:pPr>
        <w:tabs>
          <w:tab w:val="left" w:pos="2835"/>
        </w:tabs>
        <w:spacing w:before="120" w:after="120"/>
        <w:jc w:val="both"/>
        <w:rPr>
          <w:rFonts w:ascii="Calibri" w:hAnsi="Calibri" w:cs="Calibri"/>
          <w:sz w:val="22"/>
        </w:rPr>
      </w:pPr>
      <w:r w:rsidRPr="003F1870">
        <w:rPr>
          <w:rFonts w:ascii="Calibri" w:hAnsi="Calibri" w:cs="Calibri"/>
          <w:b/>
          <w:sz w:val="22"/>
        </w:rPr>
        <w:t>Ekonomické obory:</w:t>
      </w:r>
      <w:r w:rsidRPr="003F1870">
        <w:rPr>
          <w:rFonts w:ascii="Calibri" w:hAnsi="Calibri" w:cs="Calibri"/>
          <w:sz w:val="22"/>
        </w:rPr>
        <w:t xml:space="preserve"> </w:t>
      </w:r>
      <w:r w:rsidR="00850F12">
        <w:rPr>
          <w:rFonts w:ascii="Calibri" w:hAnsi="Calibri" w:cs="Calibri"/>
          <w:sz w:val="22"/>
        </w:rPr>
        <w:t>70</w:t>
      </w:r>
      <w:r w:rsidRPr="003F1870">
        <w:rPr>
          <w:rFonts w:ascii="Calibri" w:hAnsi="Calibri" w:cs="Calibri"/>
          <w:sz w:val="22"/>
        </w:rPr>
        <w:t xml:space="preserve"> %</w:t>
      </w:r>
    </w:p>
    <w:p w:rsidR="00026EC7" w:rsidRPr="00B8124C" w:rsidRDefault="00026EC7" w:rsidP="00B8124C">
      <w:pPr>
        <w:tabs>
          <w:tab w:val="left" w:pos="2835"/>
        </w:tabs>
        <w:spacing w:before="120" w:after="120"/>
        <w:jc w:val="both"/>
        <w:rPr>
          <w:rFonts w:ascii="Calibri" w:hAnsi="Calibri" w:cs="Calibri"/>
          <w:sz w:val="22"/>
        </w:rPr>
      </w:pPr>
      <w:r>
        <w:rPr>
          <w:rFonts w:ascii="Calibri" w:hAnsi="Calibri" w:cs="Calibri"/>
          <w:b/>
          <w:sz w:val="22"/>
        </w:rPr>
        <w:t>Zdravotnic</w:t>
      </w:r>
      <w:del w:id="603" w:author="Michal Pilík" w:date="2018-09-15T11:09:00Z">
        <w:r w:rsidDel="0097331B">
          <w:rPr>
            <w:rFonts w:ascii="Calibri" w:hAnsi="Calibri" w:cs="Calibri"/>
            <w:b/>
            <w:sz w:val="22"/>
          </w:rPr>
          <w:delText>tví</w:delText>
        </w:r>
      </w:del>
      <w:ins w:id="604" w:author="Michal Pilík" w:date="2018-09-15T11:09:00Z">
        <w:r w:rsidR="0097331B">
          <w:rPr>
            <w:rFonts w:ascii="Calibri" w:hAnsi="Calibri" w:cs="Calibri"/>
            <w:b/>
            <w:sz w:val="22"/>
          </w:rPr>
          <w:t>ké obory</w:t>
        </w:r>
      </w:ins>
      <w:r w:rsidRPr="003F1870">
        <w:rPr>
          <w:rFonts w:ascii="Calibri" w:hAnsi="Calibri" w:cs="Calibri"/>
          <w:b/>
          <w:sz w:val="22"/>
        </w:rPr>
        <w:t>:</w:t>
      </w:r>
      <w:r w:rsidRPr="003F1870">
        <w:rPr>
          <w:rFonts w:ascii="Calibri" w:hAnsi="Calibri" w:cs="Calibri"/>
          <w:sz w:val="22"/>
        </w:rPr>
        <w:t xml:space="preserve"> </w:t>
      </w:r>
      <w:r w:rsidR="00850F12">
        <w:rPr>
          <w:rFonts w:ascii="Calibri" w:hAnsi="Calibri" w:cs="Calibri"/>
          <w:sz w:val="22"/>
        </w:rPr>
        <w:t>30</w:t>
      </w:r>
      <w:r w:rsidRPr="003F1870">
        <w:rPr>
          <w:rFonts w:ascii="Calibri" w:hAnsi="Calibri" w:cs="Calibri"/>
          <w:sz w:val="22"/>
        </w:rPr>
        <w:t xml:space="preserve"> %</w:t>
      </w:r>
    </w:p>
    <w:p w:rsidR="00C27AEB" w:rsidRPr="00793B31" w:rsidRDefault="00C27AEB" w:rsidP="00C27AEB">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Studijní plán magisterského studijního programu Management ve zdravotnictví je rozdělen do tří základních částí:</w:t>
      </w:r>
    </w:p>
    <w:p w:rsidR="00C27AEB" w:rsidRPr="00793B31" w:rsidRDefault="00C27AEB" w:rsidP="00C27AEB">
      <w:pPr>
        <w:pStyle w:val="Odstavecseseznamem"/>
        <w:numPr>
          <w:ilvl w:val="0"/>
          <w:numId w:val="90"/>
        </w:numPr>
        <w:spacing w:before="120" w:after="120" w:line="240" w:lineRule="auto"/>
        <w:ind w:left="714" w:hanging="357"/>
        <w:contextualSpacing w:val="0"/>
        <w:jc w:val="both"/>
        <w:rPr>
          <w:rFonts w:asciiTheme="minorHAnsi" w:hAnsiTheme="minorHAnsi" w:cstheme="minorHAnsi"/>
        </w:rPr>
      </w:pPr>
      <w:r w:rsidRPr="00793B31">
        <w:rPr>
          <w:rFonts w:asciiTheme="minorHAnsi" w:hAnsiTheme="minorHAnsi" w:cstheme="minorHAnsi"/>
          <w:b/>
        </w:rPr>
        <w:t>Povinné předměty:</w:t>
      </w:r>
      <w:r w:rsidRPr="00793B31">
        <w:rPr>
          <w:rFonts w:asciiTheme="minorHAnsi" w:hAnsiTheme="minorHAnsi" w:cstheme="minorHAnsi"/>
        </w:rPr>
        <w:t xml:space="preserve"> do této kategorie předmětů spadají základní teoretické předměty profilujícího základy a předměty profilujícího základu jako jsou např. Ekonomie I, Ekonomie II, Management zdravotnických zařízení, Management kvality ve zdravotnictví, Informační systémy ve zdravotnictví, Zdravotní politika, zdravotní systémy a instituce, Ekonomika zdravotnictví, Řízení domácí a chronické péče, Marketing zdravotnických organizací, Řízení procesů ve zdravotnictví, </w:t>
      </w:r>
      <w:del w:id="605" w:author="Michal Pilík" w:date="2018-09-15T11:19:00Z">
        <w:r w:rsidRPr="00793B31" w:rsidDel="00870A32">
          <w:rPr>
            <w:rFonts w:asciiTheme="minorHAnsi" w:hAnsiTheme="minorHAnsi" w:cstheme="minorHAnsi"/>
          </w:rPr>
          <w:delText xml:space="preserve">Etika ve zdravotnictví, </w:delText>
        </w:r>
      </w:del>
      <w:r w:rsidRPr="00793B31">
        <w:rPr>
          <w:rFonts w:asciiTheme="minorHAnsi" w:hAnsiTheme="minorHAnsi" w:cstheme="minorHAnsi"/>
        </w:rPr>
        <w:t>Veřejné finance a zdravotnictví</w:t>
      </w:r>
      <w:ins w:id="606" w:author="Michal Pilík" w:date="2018-09-15T11:19:00Z">
        <w:r w:rsidR="00870A32">
          <w:rPr>
            <w:rFonts w:asciiTheme="minorHAnsi" w:hAnsiTheme="minorHAnsi" w:cstheme="minorHAnsi"/>
          </w:rPr>
          <w:t>, Cizí jazyk</w:t>
        </w:r>
      </w:ins>
      <w:r w:rsidRPr="00793B31">
        <w:rPr>
          <w:rFonts w:asciiTheme="minorHAnsi" w:hAnsiTheme="minorHAnsi" w:cstheme="minorHAnsi"/>
        </w:rPr>
        <w:t xml:space="preserve"> a další.</w:t>
      </w:r>
    </w:p>
    <w:p w:rsidR="00C27AEB" w:rsidRPr="00793B31" w:rsidRDefault="00C27AEB" w:rsidP="00A207E0">
      <w:pPr>
        <w:pStyle w:val="Odstavecseseznamem"/>
        <w:numPr>
          <w:ilvl w:val="0"/>
          <w:numId w:val="90"/>
        </w:numPr>
        <w:spacing w:before="120" w:after="120" w:line="240" w:lineRule="auto"/>
        <w:ind w:left="714" w:hanging="357"/>
        <w:contextualSpacing w:val="0"/>
        <w:jc w:val="both"/>
        <w:rPr>
          <w:rFonts w:asciiTheme="minorHAnsi" w:hAnsiTheme="minorHAnsi" w:cstheme="minorHAnsi"/>
          <w:b/>
        </w:rPr>
      </w:pPr>
      <w:r w:rsidRPr="00793B31">
        <w:rPr>
          <w:rFonts w:asciiTheme="minorHAnsi" w:hAnsiTheme="minorHAnsi" w:cstheme="minorHAnsi"/>
          <w:b/>
        </w:rPr>
        <w:t xml:space="preserve">Povinně volitelné předměty: </w:t>
      </w:r>
      <w:r w:rsidRPr="00793B31">
        <w:rPr>
          <w:rFonts w:asciiTheme="minorHAnsi" w:hAnsiTheme="minorHAnsi" w:cstheme="minorHAnsi"/>
        </w:rPr>
        <w:t xml:space="preserve">doplňují profil absolventa studijního programu Management ve zdravotnictví. </w:t>
      </w:r>
      <w:r w:rsidR="00CF3259" w:rsidRPr="00793B31">
        <w:rPr>
          <w:rFonts w:asciiTheme="minorHAnsi" w:hAnsiTheme="minorHAnsi" w:cstheme="minorHAnsi"/>
        </w:rPr>
        <w:t xml:space="preserve">Student si volí z nabídky povinně volitelných předmětů předměty minimálně za 9 kreditů (v prezenční formě studia) resp. za 12 kreditů (v kombinované formě studia). </w:t>
      </w:r>
      <w:r w:rsidRPr="00793B31">
        <w:rPr>
          <w:rFonts w:asciiTheme="minorHAnsi" w:hAnsiTheme="minorHAnsi" w:cstheme="minorHAnsi"/>
        </w:rPr>
        <w:t>Jsou jimi např. Právo sociálního zabezpečení, Pracovní právo, Základy podnikatelství, Hospodaření nepodnikatelských organizací, Psychohygiena pro nelékařské zdravotnické pracovníky</w:t>
      </w:r>
      <w:ins w:id="607" w:author="Michal Pilík" w:date="2018-09-15T11:19:00Z">
        <w:r w:rsidR="00870A32">
          <w:rPr>
            <w:rFonts w:asciiTheme="minorHAnsi" w:hAnsiTheme="minorHAnsi" w:cstheme="minorHAnsi"/>
          </w:rPr>
          <w:t>, Etika ve zdravotnictví</w:t>
        </w:r>
      </w:ins>
      <w:r w:rsidRPr="00793B31">
        <w:rPr>
          <w:rFonts w:asciiTheme="minorHAnsi" w:hAnsiTheme="minorHAnsi" w:cstheme="minorHAnsi"/>
        </w:rPr>
        <w:t xml:space="preserve"> aj. </w:t>
      </w:r>
    </w:p>
    <w:p w:rsidR="00C27AEB" w:rsidRPr="00793B31" w:rsidRDefault="00C27AEB" w:rsidP="00CF3259">
      <w:pPr>
        <w:pStyle w:val="Odstavecseseznamem"/>
        <w:numPr>
          <w:ilvl w:val="0"/>
          <w:numId w:val="90"/>
        </w:numPr>
        <w:spacing w:before="120" w:after="120" w:line="240" w:lineRule="auto"/>
        <w:ind w:left="714" w:hanging="357"/>
        <w:jc w:val="both"/>
        <w:rPr>
          <w:rFonts w:asciiTheme="minorHAnsi" w:hAnsiTheme="minorHAnsi" w:cstheme="minorHAnsi"/>
          <w:b/>
        </w:rPr>
      </w:pPr>
      <w:r w:rsidRPr="00793B31">
        <w:rPr>
          <w:rFonts w:asciiTheme="minorHAnsi" w:hAnsiTheme="minorHAnsi" w:cstheme="minorHAnsi"/>
          <w:b/>
        </w:rPr>
        <w:t xml:space="preserve">Volitelné předměty: </w:t>
      </w:r>
      <w:r w:rsidRPr="00793B31">
        <w:rPr>
          <w:rFonts w:asciiTheme="minorHAnsi" w:hAnsiTheme="minorHAnsi" w:cstheme="minorHAnsi"/>
        </w:rPr>
        <w:t xml:space="preserve">skupina předmětů, ze které studenti musejí získat alespoň 3 kredity. Tvoří ji předměty modulární výuky z ostatních fakult UTB ve Zlíně. Student si v rámci bloku volitelných předmětů může zapsat i jakýkoliv jiný předmět z ostatních fakult UTB ve Zlíně, pokud to kapacita předmětu umožňuje. </w:t>
      </w:r>
    </w:p>
    <w:p w:rsidR="00C27AEB" w:rsidRPr="00793B31" w:rsidRDefault="00C27AEB" w:rsidP="006416F5">
      <w:pPr>
        <w:spacing w:before="120" w:after="360"/>
        <w:jc w:val="both"/>
        <w:rPr>
          <w:rFonts w:asciiTheme="minorHAnsi" w:hAnsiTheme="minorHAnsi" w:cstheme="minorHAnsi"/>
          <w:sz w:val="22"/>
        </w:rPr>
      </w:pPr>
      <w:r w:rsidRPr="00793B31">
        <w:rPr>
          <w:rFonts w:asciiTheme="minorHAnsi" w:hAnsiTheme="minorHAnsi" w:cstheme="minorHAnsi"/>
          <w:sz w:val="22"/>
        </w:rPr>
        <w:t xml:space="preserve">Struktura a rozsah studijních předmětů studijního programu </w:t>
      </w:r>
      <w:r w:rsidR="0063615E" w:rsidRPr="00793B31">
        <w:rPr>
          <w:rFonts w:asciiTheme="minorHAnsi" w:hAnsiTheme="minorHAnsi" w:cstheme="minorHAnsi"/>
          <w:sz w:val="22"/>
        </w:rPr>
        <w:t>Management ve zdravotnictví</w:t>
      </w:r>
      <w:r w:rsidRPr="00793B31">
        <w:rPr>
          <w:rFonts w:asciiTheme="minorHAnsi" w:hAnsiTheme="minorHAnsi" w:cstheme="minorHAnsi"/>
          <w:sz w:val="22"/>
        </w:rPr>
        <w:t xml:space="preserve"> je uvedena v </w:t>
      </w:r>
      <w:r w:rsidRPr="00793B31">
        <w:rPr>
          <w:rFonts w:asciiTheme="minorHAnsi" w:hAnsiTheme="minorHAnsi" w:cstheme="minorHAnsi"/>
          <w:i/>
          <w:sz w:val="22"/>
        </w:rPr>
        <w:t>Příloze B-II Studijní plány a návrh témat prací (bakalářské a magisterské studijní programy).</w:t>
      </w:r>
      <w:r w:rsidRPr="00793B31">
        <w:rPr>
          <w:rFonts w:asciiTheme="minorHAnsi" w:hAnsiTheme="minorHAnsi" w:cstheme="minorHAnsi"/>
          <w:sz w:val="22"/>
        </w:rPr>
        <w:t xml:space="preserve"> </w:t>
      </w:r>
      <w:r w:rsidRPr="00793B31">
        <w:rPr>
          <w:rFonts w:asciiTheme="minorHAnsi" w:hAnsiTheme="minorHAnsi" w:cstheme="minorHAnsi"/>
          <w:sz w:val="22"/>
        </w:rPr>
        <w:lastRenderedPageBreak/>
        <w:t xml:space="preserve">Charakteristika jednotlivých studijních předmětů je uvedena v </w:t>
      </w:r>
      <w:r w:rsidRPr="00793B31">
        <w:rPr>
          <w:rFonts w:asciiTheme="minorHAnsi" w:hAnsiTheme="minorHAnsi" w:cstheme="minorHAnsi"/>
          <w:i/>
          <w:sz w:val="22"/>
        </w:rPr>
        <w:t>Příloze B-III Charakteristika studijního předmětu.</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Soulad obsahu studijních předmětů, státních zkoušek a kvalifikačních prací s výsledky učení a profilem absolventa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2.14</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rsidR="00C27AEB" w:rsidRPr="002427E8" w:rsidRDefault="0068784F" w:rsidP="0081111D">
      <w:pPr>
        <w:spacing w:before="120" w:after="120"/>
        <w:jc w:val="both"/>
        <w:rPr>
          <w:rFonts w:asciiTheme="minorHAnsi" w:hAnsiTheme="minorHAnsi" w:cstheme="minorHAnsi"/>
          <w:color w:val="00B050"/>
          <w:sz w:val="22"/>
          <w:szCs w:val="22"/>
        </w:rPr>
      </w:pPr>
      <w:r w:rsidRPr="00793B31">
        <w:rPr>
          <w:rFonts w:asciiTheme="minorHAnsi" w:hAnsiTheme="minorHAnsi" w:cstheme="minorHAnsi"/>
          <w:sz w:val="22"/>
          <w:szCs w:val="22"/>
        </w:rPr>
        <w:t xml:space="preserve">Znalosti a dovednosti získané během studia ve studijním programu Management ve zdravotnictví jsou ověřování u státní závěrečné zkoušky, jejíž průběh a hodnocení je zakotven ve </w:t>
      </w:r>
      <w:hyperlink r:id="rId96" w:history="1">
        <w:r w:rsidRPr="003A2D8D">
          <w:rPr>
            <w:rStyle w:val="Hypertextovodkaz"/>
            <w:rFonts w:asciiTheme="minorHAnsi" w:hAnsiTheme="minorHAnsi" w:cstheme="minorHAnsi"/>
            <w:i/>
            <w:sz w:val="22"/>
            <w:szCs w:val="22"/>
          </w:rPr>
          <w:t>Studijním a zkušebním řádu UTB</w:t>
        </w:r>
      </w:hyperlink>
      <w:r w:rsidRPr="00EF7007">
        <w:rPr>
          <w:rFonts w:asciiTheme="minorHAnsi" w:hAnsiTheme="minorHAnsi" w:cstheme="minorHAnsi"/>
          <w:color w:val="00B050"/>
          <w:sz w:val="22"/>
          <w:szCs w:val="22"/>
        </w:rPr>
        <w:t xml:space="preserve"> </w:t>
      </w:r>
      <w:r w:rsidRPr="00793B31">
        <w:rPr>
          <w:rFonts w:asciiTheme="minorHAnsi" w:hAnsiTheme="minorHAnsi" w:cstheme="minorHAnsi"/>
          <w:sz w:val="22"/>
          <w:szCs w:val="22"/>
        </w:rPr>
        <w:t xml:space="preserve">(článek 26 – 30) a konkretizována ve </w:t>
      </w:r>
      <w:r w:rsidR="0096138A" w:rsidRPr="00793B31">
        <w:rPr>
          <w:rFonts w:asciiTheme="minorHAnsi" w:hAnsiTheme="minorHAnsi" w:cstheme="minorHAnsi"/>
          <w:sz w:val="22"/>
          <w:szCs w:val="22"/>
        </w:rPr>
        <w:t>V</w:t>
      </w:r>
      <w:r w:rsidRPr="00793B31">
        <w:rPr>
          <w:rFonts w:asciiTheme="minorHAnsi" w:hAnsiTheme="minorHAnsi" w:cstheme="minorHAnsi"/>
          <w:sz w:val="22"/>
          <w:szCs w:val="22"/>
        </w:rPr>
        <w:t xml:space="preserve">nitřním předpisu FaME </w:t>
      </w:r>
      <w:hyperlink r:id="rId97" w:history="1">
        <w:r w:rsidRPr="003A2D8D">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793B31">
        <w:rPr>
          <w:rFonts w:asciiTheme="minorHAnsi" w:hAnsiTheme="minorHAnsi" w:cstheme="minorHAnsi"/>
          <w:sz w:val="22"/>
          <w:szCs w:val="22"/>
        </w:rPr>
        <w:t xml:space="preserve">(článek 26 – 30). Dále je způsob organizace a hodnocení státních závěrečných obsažen ve vnitřní normě SD č. 1/2018 </w:t>
      </w:r>
      <w:hyperlink r:id="rId98" w:history="1">
        <w:r w:rsidRPr="00551EA2">
          <w:rPr>
            <w:rStyle w:val="Hypertextovodkaz"/>
            <w:rFonts w:asciiTheme="minorHAnsi" w:hAnsiTheme="minorHAnsi" w:cstheme="minorHAnsi"/>
            <w:i/>
            <w:sz w:val="22"/>
            <w:szCs w:val="22"/>
          </w:rPr>
          <w:t>Organizace, průběh a hodnocení státních závěrečných zkoušek</w:t>
        </w:r>
      </w:hyperlink>
      <w:r w:rsidRPr="00EF7007">
        <w:rPr>
          <w:rFonts w:asciiTheme="minorHAnsi" w:hAnsiTheme="minorHAnsi" w:cstheme="minorHAnsi"/>
          <w:color w:val="00B050"/>
          <w:sz w:val="22"/>
          <w:szCs w:val="22"/>
        </w:rPr>
        <w:t>.</w:t>
      </w:r>
      <w:r w:rsidR="00C27AEB" w:rsidRPr="00CF3259">
        <w:rPr>
          <w:rFonts w:asciiTheme="minorHAnsi" w:hAnsiTheme="minorHAnsi" w:cstheme="minorHAnsi"/>
          <w:color w:val="00B050"/>
          <w:sz w:val="22"/>
          <w:szCs w:val="22"/>
        </w:rPr>
        <w:t xml:space="preserve"> </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Student může skládat SZZ v magisterském studijním programu po získání minimálně 120 kreditů studijního programu.</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SZZ se skládá ze dvou částí:</w:t>
      </w:r>
    </w:p>
    <w:p w:rsidR="00C27AEB" w:rsidRPr="00793B31" w:rsidRDefault="00C27AEB" w:rsidP="0081111D">
      <w:pPr>
        <w:pStyle w:val="Odstavecseseznamem"/>
        <w:numPr>
          <w:ilvl w:val="3"/>
          <w:numId w:val="91"/>
        </w:numPr>
        <w:spacing w:before="120" w:after="120" w:line="240" w:lineRule="auto"/>
        <w:ind w:left="284" w:hanging="284"/>
        <w:jc w:val="both"/>
        <w:rPr>
          <w:rFonts w:asciiTheme="minorHAnsi" w:hAnsiTheme="minorHAnsi" w:cstheme="minorHAnsi"/>
        </w:rPr>
      </w:pPr>
      <w:r w:rsidRPr="00793B31">
        <w:rPr>
          <w:rFonts w:asciiTheme="minorHAnsi" w:hAnsiTheme="minorHAnsi" w:cstheme="minorHAnsi"/>
        </w:rPr>
        <w:t>1. část: obhajoba DP a</w:t>
      </w:r>
    </w:p>
    <w:p w:rsidR="00C27AEB" w:rsidRPr="00793B31" w:rsidRDefault="00C27AEB" w:rsidP="0081111D">
      <w:pPr>
        <w:pStyle w:val="Odstavecseseznamem"/>
        <w:numPr>
          <w:ilvl w:val="3"/>
          <w:numId w:val="91"/>
        </w:numPr>
        <w:spacing w:before="120" w:after="120" w:line="240" w:lineRule="auto"/>
        <w:ind w:left="284" w:hanging="284"/>
        <w:jc w:val="both"/>
        <w:rPr>
          <w:rFonts w:asciiTheme="minorHAnsi" w:hAnsiTheme="minorHAnsi" w:cstheme="minorHAnsi"/>
        </w:rPr>
      </w:pPr>
      <w:r w:rsidRPr="00793B31">
        <w:rPr>
          <w:rFonts w:asciiTheme="minorHAnsi" w:hAnsiTheme="minorHAnsi" w:cstheme="minorHAnsi"/>
        </w:rPr>
        <w:t>2. část: zkouška z odborné problematiky souvi</w:t>
      </w:r>
      <w:r w:rsidR="0063615E" w:rsidRPr="00793B31">
        <w:rPr>
          <w:rFonts w:asciiTheme="minorHAnsi" w:hAnsiTheme="minorHAnsi" w:cstheme="minorHAnsi"/>
        </w:rPr>
        <w:t xml:space="preserve">sející se studovaným programem </w:t>
      </w:r>
      <w:r w:rsidRPr="00793B31">
        <w:rPr>
          <w:rFonts w:asciiTheme="minorHAnsi" w:hAnsiTheme="minorHAnsi" w:cstheme="minorHAnsi"/>
        </w:rPr>
        <w:t>a zaměřením DP</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Pro 2. část SZZ jsou pro jednotlivé studijní programy stanoveny tematické okruhy, které ústavy zveřejní prostřednictvím informačního systému FaME nejpozději v únoru daného akademického roku.</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Zkouška z odborné problematiky pro studijní program Management ve zdravotnictví se skládá z následujících čtyř zkouškových okruhů, které v sobě zahrnují uvedené předměty:</w:t>
      </w:r>
    </w:p>
    <w:p w:rsidR="00C27AEB" w:rsidRPr="00793B31" w:rsidRDefault="00C27AEB" w:rsidP="002427E8">
      <w:pPr>
        <w:pStyle w:val="Odstavecseseznamem"/>
        <w:numPr>
          <w:ilvl w:val="0"/>
          <w:numId w:val="105"/>
        </w:numPr>
        <w:spacing w:before="120" w:after="120" w:line="259" w:lineRule="auto"/>
        <w:jc w:val="both"/>
        <w:rPr>
          <w:rFonts w:asciiTheme="minorHAnsi" w:hAnsiTheme="minorHAnsi" w:cstheme="minorHAnsi"/>
        </w:rPr>
      </w:pPr>
      <w:r w:rsidRPr="00793B31">
        <w:rPr>
          <w:rFonts w:asciiTheme="minorHAnsi" w:hAnsiTheme="minorHAnsi" w:cstheme="minorHAnsi"/>
        </w:rPr>
        <w:t xml:space="preserve">Ekonomie </w:t>
      </w:r>
      <w:r w:rsidRPr="00793B31">
        <w:rPr>
          <w:rFonts w:asciiTheme="minorHAnsi" w:hAnsiTheme="minorHAnsi" w:cstheme="minorHAnsi"/>
          <w:i/>
        </w:rPr>
        <w:t>(rozsah je dán předměty Ekonomie I, Ekonomie II)</w:t>
      </w:r>
    </w:p>
    <w:p w:rsidR="00C27AEB" w:rsidRPr="00793B31" w:rsidRDefault="00C27AEB" w:rsidP="002427E8">
      <w:pPr>
        <w:pStyle w:val="Odstavecseseznamem"/>
        <w:numPr>
          <w:ilvl w:val="0"/>
          <w:numId w:val="105"/>
        </w:numPr>
        <w:spacing w:before="120" w:after="120" w:line="259" w:lineRule="auto"/>
        <w:jc w:val="both"/>
        <w:rPr>
          <w:rFonts w:asciiTheme="minorHAnsi" w:hAnsiTheme="minorHAnsi" w:cstheme="minorHAnsi"/>
          <w:i/>
        </w:rPr>
      </w:pPr>
      <w:r w:rsidRPr="00793B31">
        <w:rPr>
          <w:rFonts w:asciiTheme="minorHAnsi" w:hAnsiTheme="minorHAnsi" w:cstheme="minorHAnsi"/>
        </w:rPr>
        <w:t xml:space="preserve">Zdravotní politika </w:t>
      </w:r>
      <w:r w:rsidRPr="00793B31">
        <w:rPr>
          <w:rFonts w:asciiTheme="minorHAnsi" w:hAnsiTheme="minorHAnsi" w:cstheme="minorHAnsi"/>
          <w:i/>
        </w:rPr>
        <w:t>(rozsah je dán předměty Zdravotní politika, zdravotní systémy a instituce, Zdravotní pojišťovny a způsoby financování zdravotních služeb, Veřejné finance a zdravotnictví)</w:t>
      </w:r>
    </w:p>
    <w:p w:rsidR="00C27AEB" w:rsidRPr="00793B31" w:rsidRDefault="00C27AEB" w:rsidP="002427E8">
      <w:pPr>
        <w:pStyle w:val="Odstavecseseznamem"/>
        <w:numPr>
          <w:ilvl w:val="0"/>
          <w:numId w:val="105"/>
        </w:numPr>
        <w:spacing w:before="120" w:after="120" w:line="259" w:lineRule="auto"/>
        <w:jc w:val="both"/>
        <w:rPr>
          <w:rFonts w:asciiTheme="minorHAnsi" w:hAnsiTheme="minorHAnsi" w:cstheme="minorHAnsi"/>
          <w:i/>
        </w:rPr>
      </w:pPr>
      <w:r w:rsidRPr="00793B31">
        <w:rPr>
          <w:rFonts w:asciiTheme="minorHAnsi" w:hAnsiTheme="minorHAnsi" w:cstheme="minorHAnsi"/>
        </w:rPr>
        <w:t xml:space="preserve">Management a provoz zdravotnických zařízení </w:t>
      </w:r>
      <w:r w:rsidRPr="00793B31">
        <w:rPr>
          <w:rFonts w:asciiTheme="minorHAnsi" w:hAnsiTheme="minorHAnsi" w:cstheme="minorHAnsi"/>
          <w:i/>
        </w:rPr>
        <w:t>(rozsah je dán předměty Management zdravotnických zařízení, Management kvality ve zdravotnictví, Marketing zdravotnických organizací, Řízení lidských zdrojů ve zdravotnictví, Řízení procesů ve zdravotnictví, Moderní ošetřovatelství, lázeňství a fyzioterapie)</w:t>
      </w:r>
    </w:p>
    <w:p w:rsidR="00C27AEB" w:rsidRPr="00793B31" w:rsidRDefault="00C27AEB" w:rsidP="002427E8">
      <w:pPr>
        <w:pStyle w:val="Odstavecseseznamem"/>
        <w:numPr>
          <w:ilvl w:val="0"/>
          <w:numId w:val="105"/>
        </w:numPr>
        <w:spacing w:before="120" w:after="120" w:line="259" w:lineRule="auto"/>
        <w:jc w:val="both"/>
        <w:rPr>
          <w:rFonts w:asciiTheme="minorHAnsi" w:hAnsiTheme="minorHAnsi" w:cstheme="minorHAnsi"/>
          <w:i/>
        </w:rPr>
      </w:pPr>
      <w:r w:rsidRPr="00793B31">
        <w:rPr>
          <w:rFonts w:asciiTheme="minorHAnsi" w:hAnsiTheme="minorHAnsi" w:cstheme="minorHAnsi"/>
        </w:rPr>
        <w:t xml:space="preserve">Ekonomika zdravotnictví </w:t>
      </w:r>
      <w:r w:rsidRPr="00793B31">
        <w:rPr>
          <w:rFonts w:asciiTheme="minorHAnsi" w:hAnsiTheme="minorHAnsi" w:cstheme="minorHAnsi"/>
          <w:i/>
        </w:rPr>
        <w:t>(rozsah je dán předměty Ekonomika zdravotnictví, Řízení nákladů ve zdravotnictví)</w:t>
      </w:r>
    </w:p>
    <w:p w:rsidR="00C27AEB" w:rsidRPr="002427E8" w:rsidRDefault="0068784F" w:rsidP="0081111D">
      <w:pPr>
        <w:spacing w:before="120" w:after="120"/>
        <w:jc w:val="both"/>
        <w:rPr>
          <w:rFonts w:asciiTheme="minorHAnsi" w:hAnsiTheme="minorHAnsi" w:cstheme="minorHAnsi"/>
          <w:color w:val="FF0000"/>
          <w:sz w:val="22"/>
          <w:szCs w:val="22"/>
        </w:rPr>
      </w:pPr>
      <w:r w:rsidRPr="00793B31">
        <w:rPr>
          <w:rFonts w:asciiTheme="minorHAnsi" w:hAnsiTheme="minorHAnsi" w:cstheme="minorHAnsi"/>
          <w:sz w:val="22"/>
          <w:szCs w:val="22"/>
        </w:rPr>
        <w:t>Hodnocení státní závěrečné zkoušky se řídí Článkem 29</w:t>
      </w:r>
      <w:r w:rsidRPr="00EF7007">
        <w:rPr>
          <w:rFonts w:asciiTheme="minorHAnsi" w:hAnsiTheme="minorHAnsi" w:cstheme="minorHAnsi"/>
          <w:color w:val="00B050"/>
          <w:sz w:val="22"/>
          <w:szCs w:val="22"/>
        </w:rPr>
        <w:t xml:space="preserve"> </w:t>
      </w:r>
      <w:hyperlink r:id="rId99" w:history="1">
        <w:r w:rsidRPr="00551EA2">
          <w:rPr>
            <w:rStyle w:val="Hypertextovodkaz"/>
            <w:rFonts w:asciiTheme="minorHAnsi" w:hAnsiTheme="minorHAnsi" w:cstheme="minorHAnsi"/>
            <w:i/>
            <w:sz w:val="22"/>
            <w:szCs w:val="22"/>
          </w:rPr>
          <w:t>Studijního a zkušebního řádu UTB ve Zlíně,</w:t>
        </w:r>
      </w:hyperlink>
      <w:r w:rsidRPr="00EF7007">
        <w:rPr>
          <w:rFonts w:asciiTheme="minorHAnsi" w:hAnsiTheme="minorHAnsi" w:cstheme="minorHAnsi"/>
          <w:color w:val="00B050"/>
          <w:sz w:val="22"/>
          <w:szCs w:val="22"/>
        </w:rPr>
        <w:t xml:space="preserve"> </w:t>
      </w:r>
      <w:r w:rsidRPr="00793B31">
        <w:rPr>
          <w:rFonts w:asciiTheme="minorHAnsi" w:hAnsiTheme="minorHAnsi" w:cstheme="minorHAnsi"/>
          <w:sz w:val="22"/>
          <w:szCs w:val="22"/>
        </w:rPr>
        <w:t xml:space="preserve">Článkem 29 vnitřního předpisu FaME </w:t>
      </w:r>
      <w:hyperlink r:id="rId100" w:history="1">
        <w:r w:rsidRPr="00551EA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793B31">
        <w:rPr>
          <w:rFonts w:asciiTheme="minorHAnsi" w:hAnsiTheme="minorHAnsi" w:cstheme="minorHAnsi"/>
          <w:sz w:val="22"/>
          <w:szCs w:val="22"/>
        </w:rPr>
        <w:t xml:space="preserve">a vnitřní normou SD č. 1/2018 </w:t>
      </w:r>
      <w:hyperlink r:id="rId101" w:history="1">
        <w:r w:rsidRPr="00551EA2">
          <w:rPr>
            <w:rStyle w:val="Hypertextovodkaz"/>
            <w:rFonts w:asciiTheme="minorHAnsi" w:hAnsiTheme="minorHAnsi" w:cstheme="minorHAnsi"/>
            <w:i/>
            <w:sz w:val="22"/>
            <w:szCs w:val="22"/>
          </w:rPr>
          <w:t>Organizace, průběh a hodnocení státních závěrečných zkoušek</w:t>
        </w:r>
      </w:hyperlink>
      <w:r w:rsidRPr="00EF7007">
        <w:rPr>
          <w:rFonts w:asciiTheme="minorHAnsi" w:hAnsiTheme="minorHAnsi" w:cstheme="minorHAnsi"/>
          <w:color w:val="00B050"/>
          <w:sz w:val="22"/>
          <w:szCs w:val="22"/>
        </w:rPr>
        <w:t>.</w:t>
      </w:r>
      <w:r w:rsidR="00C27AEB" w:rsidRPr="005A28A5">
        <w:rPr>
          <w:rFonts w:asciiTheme="minorHAnsi" w:hAnsiTheme="minorHAnsi" w:cstheme="minorHAnsi"/>
          <w:color w:val="00B050"/>
          <w:sz w:val="22"/>
          <w:szCs w:val="22"/>
        </w:rPr>
        <w:t xml:space="preserve"> </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O hodnocení SZZ a obhajoby DP, jakož i o hodnocení celkového výsledku SZZ rozhoduje komise na neveřejném zasedání. Hodnocení navrhuje předseda komise s tím, že přihlíží ke stanoviskům členů komise, k úrovni obhajované DP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Výsledek SZZ vyhlásí předseda, v jeho nepřítomnosti místopředseda nebo jiný předsedou pověřený člen zkušební komise v den konání SZZ.</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lastRenderedPageBreak/>
        <w:t>Hodnocení obhajované DP vychází z návrhů hodnocení vedoucího a oponenta DP. Komise na základě obhajoby DP provede její celkovou klasifikaci.</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Při celkovém hodnocení 1. části i 2. části SZZ se vychází z klasifikační stupnice ECTS:</w:t>
      </w:r>
    </w:p>
    <w:p w:rsidR="002427E8" w:rsidRPr="002427E8" w:rsidRDefault="002427E8" w:rsidP="00C27AEB">
      <w:pPr>
        <w:jc w:val="both"/>
        <w:rPr>
          <w:rFonts w:asciiTheme="minorHAnsi" w:hAnsiTheme="minorHAnsi" w:cstheme="minorHAnsi"/>
          <w:color w:val="00B05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C27AEB" w:rsidRPr="002427E8" w:rsidTr="00676F93">
        <w:trPr>
          <w:jc w:val="center"/>
        </w:trPr>
        <w:tc>
          <w:tcPr>
            <w:tcW w:w="2025" w:type="dxa"/>
            <w:tcBorders>
              <w:top w:val="single" w:sz="12" w:space="0" w:color="auto"/>
              <w:left w:val="single" w:sz="12" w:space="0" w:color="auto"/>
              <w:bottom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b/>
                <w:sz w:val="22"/>
                <w:szCs w:val="22"/>
              </w:rPr>
              <w:t>Stupeň ECTS</w:t>
            </w:r>
          </w:p>
        </w:tc>
        <w:tc>
          <w:tcPr>
            <w:tcW w:w="2506" w:type="dxa"/>
            <w:tcBorders>
              <w:top w:val="single" w:sz="12" w:space="0" w:color="auto"/>
              <w:bottom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b/>
                <w:sz w:val="22"/>
                <w:szCs w:val="22"/>
              </w:rPr>
              <w:t>Číselné vyjádření</w:t>
            </w:r>
          </w:p>
        </w:tc>
      </w:tr>
      <w:tr w:rsidR="00C27AEB" w:rsidRPr="002427E8" w:rsidTr="00676F93">
        <w:trPr>
          <w:jc w:val="center"/>
        </w:trPr>
        <w:tc>
          <w:tcPr>
            <w:tcW w:w="2025" w:type="dxa"/>
            <w:tcBorders>
              <w:top w:val="single" w:sz="12" w:space="0" w:color="auto"/>
              <w:lef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A</w:t>
            </w:r>
          </w:p>
        </w:tc>
        <w:tc>
          <w:tcPr>
            <w:tcW w:w="2506" w:type="dxa"/>
            <w:tcBorders>
              <w:top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výborně</w:t>
            </w:r>
          </w:p>
        </w:tc>
        <w:tc>
          <w:tcPr>
            <w:tcW w:w="2127" w:type="dxa"/>
            <w:tcBorders>
              <w:top w:val="single" w:sz="12" w:space="0" w:color="auto"/>
              <w:righ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1</w:t>
            </w:r>
          </w:p>
        </w:tc>
      </w:tr>
      <w:tr w:rsidR="00C27AEB" w:rsidRPr="002427E8" w:rsidTr="00676F93">
        <w:trPr>
          <w:jc w:val="center"/>
        </w:trPr>
        <w:tc>
          <w:tcPr>
            <w:tcW w:w="2025" w:type="dxa"/>
            <w:tcBorders>
              <w:lef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B</w:t>
            </w:r>
          </w:p>
        </w:tc>
        <w:tc>
          <w:tcPr>
            <w:tcW w:w="2506" w:type="dxa"/>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velmi dobře</w:t>
            </w:r>
          </w:p>
        </w:tc>
        <w:tc>
          <w:tcPr>
            <w:tcW w:w="2127" w:type="dxa"/>
            <w:tcBorders>
              <w:righ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1,5</w:t>
            </w:r>
          </w:p>
        </w:tc>
      </w:tr>
      <w:tr w:rsidR="00C27AEB" w:rsidRPr="002427E8" w:rsidTr="00676F93">
        <w:trPr>
          <w:jc w:val="center"/>
        </w:trPr>
        <w:tc>
          <w:tcPr>
            <w:tcW w:w="2025" w:type="dxa"/>
            <w:tcBorders>
              <w:lef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C</w:t>
            </w:r>
          </w:p>
        </w:tc>
        <w:tc>
          <w:tcPr>
            <w:tcW w:w="2506" w:type="dxa"/>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dobře</w:t>
            </w:r>
          </w:p>
        </w:tc>
        <w:tc>
          <w:tcPr>
            <w:tcW w:w="2127" w:type="dxa"/>
            <w:tcBorders>
              <w:righ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2</w:t>
            </w:r>
          </w:p>
        </w:tc>
      </w:tr>
      <w:tr w:rsidR="00C27AEB" w:rsidRPr="002427E8" w:rsidTr="00676F93">
        <w:trPr>
          <w:jc w:val="center"/>
        </w:trPr>
        <w:tc>
          <w:tcPr>
            <w:tcW w:w="2025" w:type="dxa"/>
            <w:tcBorders>
              <w:lef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D</w:t>
            </w:r>
          </w:p>
        </w:tc>
        <w:tc>
          <w:tcPr>
            <w:tcW w:w="2506" w:type="dxa"/>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uspokojivě</w:t>
            </w:r>
          </w:p>
        </w:tc>
        <w:tc>
          <w:tcPr>
            <w:tcW w:w="2127" w:type="dxa"/>
            <w:tcBorders>
              <w:righ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2,5</w:t>
            </w:r>
          </w:p>
        </w:tc>
      </w:tr>
      <w:tr w:rsidR="00C27AEB" w:rsidRPr="002427E8" w:rsidTr="00676F93">
        <w:trPr>
          <w:jc w:val="center"/>
        </w:trPr>
        <w:tc>
          <w:tcPr>
            <w:tcW w:w="2025" w:type="dxa"/>
            <w:tcBorders>
              <w:lef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E</w:t>
            </w:r>
          </w:p>
        </w:tc>
        <w:tc>
          <w:tcPr>
            <w:tcW w:w="2506" w:type="dxa"/>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dostatečně</w:t>
            </w:r>
          </w:p>
        </w:tc>
        <w:tc>
          <w:tcPr>
            <w:tcW w:w="2127" w:type="dxa"/>
            <w:tcBorders>
              <w:righ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3</w:t>
            </w:r>
          </w:p>
        </w:tc>
      </w:tr>
      <w:tr w:rsidR="00C27AEB" w:rsidRPr="002427E8" w:rsidTr="00676F93">
        <w:trPr>
          <w:jc w:val="center"/>
        </w:trPr>
        <w:tc>
          <w:tcPr>
            <w:tcW w:w="2025" w:type="dxa"/>
            <w:tcBorders>
              <w:left w:val="single" w:sz="12" w:space="0" w:color="auto"/>
              <w:bottom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F</w:t>
            </w:r>
          </w:p>
        </w:tc>
        <w:tc>
          <w:tcPr>
            <w:tcW w:w="2506" w:type="dxa"/>
            <w:tcBorders>
              <w:bottom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nedostatečně</w:t>
            </w:r>
          </w:p>
        </w:tc>
        <w:tc>
          <w:tcPr>
            <w:tcW w:w="2127" w:type="dxa"/>
            <w:tcBorders>
              <w:bottom w:val="single" w:sz="12" w:space="0" w:color="auto"/>
              <w:righ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w:t>
            </w:r>
          </w:p>
        </w:tc>
      </w:tr>
    </w:tbl>
    <w:p w:rsidR="00C27AEB" w:rsidRPr="002427E8" w:rsidRDefault="00C27AEB" w:rsidP="00C27AEB">
      <w:pPr>
        <w:jc w:val="both"/>
        <w:rPr>
          <w:rFonts w:asciiTheme="minorHAnsi" w:hAnsiTheme="minorHAnsi" w:cstheme="minorHAnsi"/>
          <w:color w:val="00B050"/>
          <w:sz w:val="22"/>
          <w:szCs w:val="22"/>
        </w:rPr>
      </w:pP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Jednotlivé části SZZ jsou hodnoceny stupni, z nichž se vypočítá aritmetický průměr. Při celkovém hodnocení se vychází z klasifikační stupnice ECTS.</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Rozsah pro celkové hodnocení SZZ podle stupně ECTS je stanoven podle níže uvedené stupnice:</w:t>
      </w:r>
    </w:p>
    <w:p w:rsidR="002427E8" w:rsidRPr="00793B31" w:rsidRDefault="002427E8" w:rsidP="00C27AEB">
      <w:pPr>
        <w:jc w:val="both"/>
        <w:rPr>
          <w:rFonts w:asciiTheme="minorHAnsi" w:hAnsiTheme="minorHAnsi" w:cstheme="minorHAnsi"/>
          <w:sz w:val="22"/>
          <w:szCs w:val="22"/>
        </w:rPr>
      </w:pP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793B31" w:rsidRPr="00793B31" w:rsidTr="00676F93">
        <w:tc>
          <w:tcPr>
            <w:tcW w:w="1985" w:type="dxa"/>
            <w:tcBorders>
              <w:top w:val="single" w:sz="12" w:space="0" w:color="auto"/>
              <w:left w:val="single" w:sz="12" w:space="0" w:color="auto"/>
              <w:bottom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b/>
                <w:sz w:val="22"/>
                <w:szCs w:val="22"/>
              </w:rPr>
              <w:t>Stupeň ECTS</w:t>
            </w:r>
          </w:p>
        </w:tc>
        <w:tc>
          <w:tcPr>
            <w:tcW w:w="2409" w:type="dxa"/>
            <w:tcBorders>
              <w:top w:val="single" w:sz="12" w:space="0" w:color="auto"/>
              <w:bottom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b/>
                <w:sz w:val="22"/>
                <w:szCs w:val="22"/>
              </w:rPr>
              <w:t>Rozsah</w:t>
            </w:r>
          </w:p>
        </w:tc>
      </w:tr>
      <w:tr w:rsidR="00793B31" w:rsidRPr="00793B31" w:rsidTr="00676F93">
        <w:tc>
          <w:tcPr>
            <w:tcW w:w="1985" w:type="dxa"/>
            <w:tcBorders>
              <w:top w:val="single" w:sz="12" w:space="0" w:color="auto"/>
              <w:lef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A</w:t>
            </w:r>
          </w:p>
        </w:tc>
        <w:tc>
          <w:tcPr>
            <w:tcW w:w="2409" w:type="dxa"/>
            <w:tcBorders>
              <w:top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výborně</w:t>
            </w:r>
          </w:p>
        </w:tc>
        <w:tc>
          <w:tcPr>
            <w:tcW w:w="2268" w:type="dxa"/>
            <w:tcBorders>
              <w:top w:val="single" w:sz="12" w:space="0" w:color="auto"/>
              <w:righ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1,00 – 1,24</w:t>
            </w:r>
          </w:p>
        </w:tc>
      </w:tr>
      <w:tr w:rsidR="00793B31" w:rsidRPr="00793B31" w:rsidTr="00676F93">
        <w:tc>
          <w:tcPr>
            <w:tcW w:w="1985" w:type="dxa"/>
            <w:tcBorders>
              <w:lef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B</w:t>
            </w:r>
          </w:p>
        </w:tc>
        <w:tc>
          <w:tcPr>
            <w:tcW w:w="2409" w:type="dxa"/>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velmi dobře</w:t>
            </w:r>
          </w:p>
        </w:tc>
        <w:tc>
          <w:tcPr>
            <w:tcW w:w="2268" w:type="dxa"/>
            <w:tcBorders>
              <w:righ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1,25 – 1,50</w:t>
            </w:r>
          </w:p>
        </w:tc>
      </w:tr>
      <w:tr w:rsidR="00793B31" w:rsidRPr="00793B31" w:rsidTr="00676F93">
        <w:tc>
          <w:tcPr>
            <w:tcW w:w="1985" w:type="dxa"/>
            <w:tcBorders>
              <w:lef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C</w:t>
            </w:r>
          </w:p>
        </w:tc>
        <w:tc>
          <w:tcPr>
            <w:tcW w:w="2409" w:type="dxa"/>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dobře</w:t>
            </w:r>
          </w:p>
        </w:tc>
        <w:tc>
          <w:tcPr>
            <w:tcW w:w="2268" w:type="dxa"/>
            <w:tcBorders>
              <w:righ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1,51 – 2,00</w:t>
            </w:r>
          </w:p>
        </w:tc>
      </w:tr>
      <w:tr w:rsidR="00793B31" w:rsidRPr="00793B31" w:rsidTr="00676F93">
        <w:tc>
          <w:tcPr>
            <w:tcW w:w="1985" w:type="dxa"/>
            <w:tcBorders>
              <w:lef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D</w:t>
            </w:r>
          </w:p>
        </w:tc>
        <w:tc>
          <w:tcPr>
            <w:tcW w:w="2409" w:type="dxa"/>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uspokojivě</w:t>
            </w:r>
          </w:p>
        </w:tc>
        <w:tc>
          <w:tcPr>
            <w:tcW w:w="2268" w:type="dxa"/>
            <w:tcBorders>
              <w:righ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2,01 – 2,50</w:t>
            </w:r>
          </w:p>
        </w:tc>
      </w:tr>
      <w:tr w:rsidR="00793B31" w:rsidRPr="00793B31" w:rsidTr="00676F93">
        <w:tc>
          <w:tcPr>
            <w:tcW w:w="1985" w:type="dxa"/>
            <w:tcBorders>
              <w:lef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E</w:t>
            </w:r>
          </w:p>
        </w:tc>
        <w:tc>
          <w:tcPr>
            <w:tcW w:w="2409" w:type="dxa"/>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dostatečně</w:t>
            </w:r>
          </w:p>
        </w:tc>
        <w:tc>
          <w:tcPr>
            <w:tcW w:w="2268" w:type="dxa"/>
            <w:tcBorders>
              <w:righ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2,51 – 3,00</w:t>
            </w:r>
          </w:p>
        </w:tc>
      </w:tr>
      <w:tr w:rsidR="00C27AEB" w:rsidRPr="00793B31" w:rsidTr="00676F93">
        <w:tc>
          <w:tcPr>
            <w:tcW w:w="1985" w:type="dxa"/>
            <w:tcBorders>
              <w:left w:val="single" w:sz="12" w:space="0" w:color="auto"/>
              <w:bottom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F</w:t>
            </w:r>
          </w:p>
        </w:tc>
        <w:tc>
          <w:tcPr>
            <w:tcW w:w="2409" w:type="dxa"/>
            <w:tcBorders>
              <w:bottom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nedostatečně</w:t>
            </w:r>
          </w:p>
        </w:tc>
        <w:tc>
          <w:tcPr>
            <w:tcW w:w="2268" w:type="dxa"/>
            <w:tcBorders>
              <w:bottom w:val="single" w:sz="12" w:space="0" w:color="auto"/>
              <w:righ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w:t>
            </w:r>
          </w:p>
        </w:tc>
      </w:tr>
    </w:tbl>
    <w:p w:rsidR="00C27AEB" w:rsidRPr="00793B31" w:rsidRDefault="00C27AEB" w:rsidP="00C27AEB">
      <w:pPr>
        <w:rPr>
          <w:rFonts w:asciiTheme="minorHAnsi" w:hAnsiTheme="minorHAnsi" w:cstheme="minorHAnsi"/>
          <w:sz w:val="22"/>
          <w:szCs w:val="22"/>
          <w:highlight w:val="yellow"/>
        </w:rPr>
      </w:pP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Pokud byla 1. část SZZ, tj. obhajoba DP,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Pokud byla 2. část SZZ, tj. odborná rozprava, hodnocena lépe než stupněm „nedostatečně“ (F) a 1. část SZZ, tj. obhajoba DP, hodnocena stupněm „nedostatečně“ (F), komise zdůvodní své rozhodnutí a uvede je do protokolu o SZZ. Student svým podpisem potvrdí, že byl se zdůvodněním seznámen. Student má možnost v opravném termínu opakovat jen 1. část SZZ, tzn. obhajobu DP.</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Pokud je student klasifikován stupněm „nedostatečně“ (F) v obou částech SZZ, zkušební komise se usnese na odůvodnění, které uvede do protokolu o SZZ, student je s tímto odůvodněním seznámen. </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Pokud byl student hodnocen stupněm „nedostatečně“ (F) z obhajoby DP, bude tato původní práce přístupna vedoucímu, oponentovi i komisi, která bude hodnotit nově předloženou práci u obhajoby v opravném termínu SZZ.</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 případě neúspěšné obhajoby DP nelze v opravném termínu opětovně předložit totožnou D</w:t>
      </w:r>
      <w:r w:rsidR="005E21DE" w:rsidRPr="00793B31">
        <w:rPr>
          <w:rFonts w:asciiTheme="minorHAnsi" w:hAnsiTheme="minorHAnsi" w:cstheme="minorHAnsi"/>
          <w:sz w:val="22"/>
          <w:szCs w:val="22"/>
        </w:rPr>
        <w:t>P</w:t>
      </w:r>
      <w:r w:rsidRPr="00793B31">
        <w:rPr>
          <w:rFonts w:asciiTheme="minorHAnsi" w:hAnsiTheme="minorHAnsi" w:cstheme="minorHAnsi"/>
          <w:sz w:val="22"/>
          <w:szCs w:val="22"/>
        </w:rPr>
        <w:t>. Nová DP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rsidR="00C27AEB" w:rsidRPr="00793B31" w:rsidRDefault="00C27AEB" w:rsidP="00C27AEB">
      <w:pPr>
        <w:tabs>
          <w:tab w:val="left" w:pos="2835"/>
        </w:tabs>
        <w:spacing w:before="120" w:after="120"/>
        <w:jc w:val="both"/>
        <w:rPr>
          <w:rFonts w:asciiTheme="minorHAnsi" w:hAnsiTheme="minorHAnsi" w:cstheme="minorHAnsi"/>
          <w:b/>
          <w:sz w:val="22"/>
          <w:szCs w:val="22"/>
        </w:rPr>
      </w:pPr>
      <w:r w:rsidRPr="00793B31">
        <w:rPr>
          <w:rFonts w:asciiTheme="minorHAnsi" w:hAnsiTheme="minorHAnsi" w:cstheme="minorHAnsi"/>
          <w:b/>
          <w:sz w:val="22"/>
          <w:szCs w:val="22"/>
        </w:rPr>
        <w:t>Pro celkové hodnocení studia jsou stanoven</w:t>
      </w:r>
      <w:r w:rsidR="006416F5">
        <w:rPr>
          <w:rFonts w:asciiTheme="minorHAnsi" w:hAnsiTheme="minorHAnsi" w:cstheme="minorHAnsi"/>
          <w:b/>
          <w:sz w:val="22"/>
          <w:szCs w:val="22"/>
        </w:rPr>
        <w:t>a</w:t>
      </w:r>
      <w:r w:rsidRPr="00793B31">
        <w:rPr>
          <w:rFonts w:asciiTheme="minorHAnsi" w:hAnsiTheme="minorHAnsi" w:cstheme="minorHAnsi"/>
          <w:b/>
          <w:sz w:val="22"/>
          <w:szCs w:val="22"/>
        </w:rPr>
        <w:t xml:space="preserve"> následující pravidla:</w:t>
      </w:r>
    </w:p>
    <w:p w:rsidR="00C27AEB" w:rsidRPr="00793B31" w:rsidRDefault="00C27AEB" w:rsidP="00C27AEB">
      <w:pPr>
        <w:pStyle w:val="Zkladntext"/>
        <w:rPr>
          <w:rFonts w:asciiTheme="minorHAnsi" w:hAnsiTheme="minorHAnsi" w:cstheme="minorHAnsi"/>
          <w:i w:val="0"/>
          <w:sz w:val="22"/>
          <w:szCs w:val="22"/>
        </w:rPr>
      </w:pPr>
      <w:r w:rsidRPr="00793B31">
        <w:rPr>
          <w:rFonts w:asciiTheme="minorHAnsi" w:hAnsiTheme="minorHAnsi" w:cstheme="minorHAnsi"/>
          <w:i w:val="0"/>
          <w:sz w:val="22"/>
          <w:szCs w:val="22"/>
        </w:rPr>
        <w:t>Na FaME se vynikajícími studijními výsledky rozumí skutečnost, kdy vážený průměr za celou dobu studia nepřesáhne hodnotu 1,30.</w:t>
      </w:r>
    </w:p>
    <w:p w:rsidR="00C27AEB" w:rsidRPr="00793B31" w:rsidRDefault="00C27AEB" w:rsidP="00C27AEB">
      <w:pPr>
        <w:pStyle w:val="Zkladntext"/>
        <w:rPr>
          <w:rFonts w:asciiTheme="minorHAnsi" w:hAnsiTheme="minorHAnsi" w:cstheme="minorHAnsi"/>
          <w:i w:val="0"/>
          <w:sz w:val="22"/>
          <w:szCs w:val="22"/>
        </w:rPr>
      </w:pPr>
    </w:p>
    <w:p w:rsidR="00C27AEB" w:rsidRPr="00793B31" w:rsidRDefault="00C27AEB" w:rsidP="00C27AEB">
      <w:pPr>
        <w:pStyle w:val="Zkladntext"/>
        <w:rPr>
          <w:rFonts w:asciiTheme="minorHAnsi" w:hAnsiTheme="minorHAnsi" w:cstheme="minorHAnsi"/>
          <w:i w:val="0"/>
          <w:sz w:val="22"/>
          <w:szCs w:val="22"/>
        </w:rPr>
      </w:pPr>
      <w:r w:rsidRPr="00793B31">
        <w:rPr>
          <w:rFonts w:asciiTheme="minorHAnsi" w:hAnsiTheme="minorHAnsi" w:cstheme="minorHAnsi"/>
          <w:i w:val="0"/>
          <w:sz w:val="22"/>
          <w:szCs w:val="22"/>
        </w:rPr>
        <w:t>Celkové hodnocení studia:</w:t>
      </w:r>
    </w:p>
    <w:p w:rsidR="00C27AEB" w:rsidRPr="00793B31" w:rsidRDefault="00C27AEB" w:rsidP="00C27AEB">
      <w:pPr>
        <w:pStyle w:val="Zkladntext"/>
        <w:numPr>
          <w:ilvl w:val="0"/>
          <w:numId w:val="92"/>
        </w:numPr>
        <w:ind w:left="426" w:hanging="425"/>
        <w:rPr>
          <w:rFonts w:asciiTheme="minorHAnsi" w:hAnsiTheme="minorHAnsi" w:cstheme="minorHAnsi"/>
          <w:b/>
          <w:bCs/>
          <w:i w:val="0"/>
          <w:sz w:val="22"/>
          <w:szCs w:val="22"/>
        </w:rPr>
      </w:pPr>
      <w:r w:rsidRPr="00793B31">
        <w:rPr>
          <w:rFonts w:asciiTheme="minorHAnsi" w:hAnsiTheme="minorHAnsi" w:cstheme="minorHAnsi"/>
          <w:b/>
          <w:i w:val="0"/>
          <w:sz w:val="22"/>
          <w:szCs w:val="22"/>
        </w:rPr>
        <w:t>Prospěl</w:t>
      </w:r>
      <w:r w:rsidRPr="00793B31">
        <w:rPr>
          <w:rFonts w:asciiTheme="minorHAnsi" w:hAnsiTheme="minorHAnsi" w:cstheme="minorHAnsi"/>
          <w:b/>
          <w:bCs/>
          <w:i w:val="0"/>
          <w:sz w:val="22"/>
          <w:szCs w:val="22"/>
        </w:rPr>
        <w:t xml:space="preserve"> </w:t>
      </w:r>
      <w:r w:rsidRPr="00793B31">
        <w:rPr>
          <w:rFonts w:asciiTheme="minorHAnsi" w:hAnsiTheme="minorHAnsi" w:cstheme="minorHAnsi"/>
          <w:b/>
          <w:i w:val="0"/>
          <w:sz w:val="22"/>
          <w:szCs w:val="22"/>
        </w:rPr>
        <w:t>s</w:t>
      </w:r>
      <w:r w:rsidRPr="00793B31">
        <w:rPr>
          <w:rFonts w:asciiTheme="minorHAnsi" w:hAnsiTheme="minorHAnsi" w:cstheme="minorHAnsi"/>
          <w:b/>
          <w:bCs/>
          <w:i w:val="0"/>
          <w:sz w:val="22"/>
          <w:szCs w:val="22"/>
        </w:rPr>
        <w:t> </w:t>
      </w:r>
      <w:r w:rsidRPr="00793B31">
        <w:rPr>
          <w:rFonts w:asciiTheme="minorHAnsi" w:hAnsiTheme="minorHAnsi" w:cstheme="minorHAnsi"/>
          <w:b/>
          <w:i w:val="0"/>
          <w:sz w:val="22"/>
          <w:szCs w:val="22"/>
        </w:rPr>
        <w:t>vyznamenáním</w:t>
      </w:r>
    </w:p>
    <w:p w:rsidR="00C27AEB" w:rsidRPr="00793B31" w:rsidRDefault="00C27AEB" w:rsidP="00C27AEB">
      <w:pPr>
        <w:pStyle w:val="Zkladntext"/>
        <w:numPr>
          <w:ilvl w:val="0"/>
          <w:numId w:val="93"/>
        </w:numPr>
        <w:ind w:left="851"/>
        <w:rPr>
          <w:rFonts w:asciiTheme="minorHAnsi" w:hAnsiTheme="minorHAnsi" w:cstheme="minorHAnsi"/>
          <w:i w:val="0"/>
          <w:sz w:val="22"/>
          <w:szCs w:val="22"/>
        </w:rPr>
      </w:pPr>
      <w:r w:rsidRPr="00793B31">
        <w:rPr>
          <w:rFonts w:asciiTheme="minorHAnsi" w:hAnsiTheme="minorHAnsi" w:cstheme="minorHAnsi"/>
          <w:i w:val="0"/>
          <w:sz w:val="22"/>
          <w:szCs w:val="22"/>
        </w:rPr>
        <w:t xml:space="preserve">vážený průměr za celou dobu studia v akreditovaném studijním programu nepřesáhne: </w:t>
      </w:r>
      <w:r w:rsidRPr="00793B31">
        <w:rPr>
          <w:rFonts w:asciiTheme="minorHAnsi" w:hAnsiTheme="minorHAnsi" w:cstheme="minorHAnsi"/>
          <w:i w:val="0"/>
          <w:sz w:val="22"/>
          <w:szCs w:val="22"/>
        </w:rPr>
        <w:tab/>
        <w:t>pro BSP</w:t>
      </w:r>
      <w:r w:rsidRPr="00793B31">
        <w:rPr>
          <w:rFonts w:asciiTheme="minorHAnsi" w:hAnsiTheme="minorHAnsi" w:cstheme="minorHAnsi"/>
          <w:i w:val="0"/>
          <w:sz w:val="22"/>
          <w:szCs w:val="22"/>
        </w:rPr>
        <w:tab/>
      </w:r>
      <w:r w:rsidRPr="00793B31">
        <w:rPr>
          <w:rFonts w:asciiTheme="minorHAnsi" w:hAnsiTheme="minorHAnsi" w:cstheme="minorHAnsi"/>
          <w:i w:val="0"/>
          <w:sz w:val="22"/>
          <w:szCs w:val="22"/>
        </w:rPr>
        <w:tab/>
        <w:t>1,30</w:t>
      </w:r>
    </w:p>
    <w:p w:rsidR="00C27AEB" w:rsidRPr="00793B31" w:rsidRDefault="00C27AEB" w:rsidP="00C27AEB">
      <w:pPr>
        <w:pStyle w:val="Zkladntext"/>
        <w:ind w:left="708" w:firstLine="708"/>
        <w:rPr>
          <w:rFonts w:asciiTheme="minorHAnsi" w:hAnsiTheme="minorHAnsi" w:cstheme="minorHAnsi"/>
          <w:i w:val="0"/>
          <w:sz w:val="22"/>
          <w:szCs w:val="22"/>
        </w:rPr>
      </w:pPr>
      <w:r w:rsidRPr="00793B31">
        <w:rPr>
          <w:rFonts w:asciiTheme="minorHAnsi" w:hAnsiTheme="minorHAnsi" w:cstheme="minorHAnsi"/>
          <w:i w:val="0"/>
          <w:sz w:val="22"/>
          <w:szCs w:val="22"/>
        </w:rPr>
        <w:t>pro MSP</w:t>
      </w:r>
      <w:r w:rsidRPr="00793B31">
        <w:rPr>
          <w:rFonts w:asciiTheme="minorHAnsi" w:hAnsiTheme="minorHAnsi" w:cstheme="minorHAnsi"/>
          <w:i w:val="0"/>
          <w:sz w:val="22"/>
          <w:szCs w:val="22"/>
        </w:rPr>
        <w:tab/>
        <w:t>1,30</w:t>
      </w:r>
    </w:p>
    <w:p w:rsidR="00C27AEB" w:rsidRPr="00793B31" w:rsidRDefault="00C27AEB" w:rsidP="00C27AEB">
      <w:pPr>
        <w:pStyle w:val="Zkladntext"/>
        <w:tabs>
          <w:tab w:val="left" w:pos="2880"/>
        </w:tabs>
        <w:spacing w:after="60"/>
        <w:rPr>
          <w:rFonts w:asciiTheme="minorHAnsi" w:hAnsiTheme="minorHAnsi" w:cstheme="minorHAnsi"/>
          <w:i w:val="0"/>
          <w:sz w:val="22"/>
          <w:szCs w:val="22"/>
        </w:rPr>
      </w:pPr>
      <w:r w:rsidRPr="00793B31">
        <w:rPr>
          <w:rFonts w:asciiTheme="minorHAnsi" w:hAnsiTheme="minorHAnsi" w:cstheme="minorHAnsi"/>
          <w:i w:val="0"/>
          <w:sz w:val="22"/>
          <w:szCs w:val="22"/>
        </w:rPr>
        <w:t>VŠ diplom s vyznamenáním, mohou obdržet studenti, kteří byli při SZZ klasifikováni s celkovým prospěchem „výborně“ (A) nebo „velmi dobře“ (B).</w:t>
      </w:r>
    </w:p>
    <w:p w:rsidR="00C27AEB" w:rsidRPr="00793B31" w:rsidRDefault="00C27AEB" w:rsidP="00C27AEB">
      <w:pPr>
        <w:pStyle w:val="Zkladntext"/>
        <w:numPr>
          <w:ilvl w:val="0"/>
          <w:numId w:val="92"/>
        </w:numPr>
        <w:ind w:left="426" w:hanging="425"/>
        <w:rPr>
          <w:rFonts w:asciiTheme="minorHAnsi" w:hAnsiTheme="minorHAnsi" w:cstheme="minorHAnsi"/>
          <w:b/>
          <w:i w:val="0"/>
          <w:sz w:val="22"/>
          <w:szCs w:val="22"/>
        </w:rPr>
      </w:pPr>
      <w:r w:rsidRPr="00793B31">
        <w:rPr>
          <w:rFonts w:asciiTheme="minorHAnsi" w:hAnsiTheme="minorHAnsi" w:cstheme="minorHAnsi"/>
          <w:b/>
          <w:i w:val="0"/>
          <w:sz w:val="22"/>
          <w:szCs w:val="22"/>
        </w:rPr>
        <w:t>Prospěl</w:t>
      </w:r>
    </w:p>
    <w:p w:rsidR="00C27AEB" w:rsidRPr="00793B31" w:rsidRDefault="00C27AEB" w:rsidP="00C27AEB">
      <w:pPr>
        <w:pStyle w:val="Zkladntext"/>
        <w:numPr>
          <w:ilvl w:val="0"/>
          <w:numId w:val="93"/>
        </w:numPr>
        <w:ind w:left="851"/>
        <w:rPr>
          <w:rFonts w:asciiTheme="minorHAnsi" w:hAnsiTheme="minorHAnsi" w:cstheme="minorHAnsi"/>
          <w:i w:val="0"/>
          <w:sz w:val="22"/>
          <w:szCs w:val="22"/>
        </w:rPr>
      </w:pPr>
      <w:r w:rsidRPr="00793B31">
        <w:rPr>
          <w:rFonts w:asciiTheme="minorHAnsi" w:hAnsiTheme="minorHAnsi" w:cstheme="minorHAnsi"/>
          <w:i w:val="0"/>
          <w:sz w:val="22"/>
          <w:szCs w:val="22"/>
        </w:rPr>
        <w:t>absolvování SZZ s celkovým prospěchem „výborně“ (A), „velmi dobře“ (B), „dobře“(C), „uspokojivě“ (D) nebo „dostatečně“ (E).</w:t>
      </w:r>
    </w:p>
    <w:p w:rsidR="00C27AEB" w:rsidRPr="00793B31" w:rsidRDefault="00C27AEB" w:rsidP="00C27AEB">
      <w:pPr>
        <w:pStyle w:val="Zkladntext"/>
        <w:numPr>
          <w:ilvl w:val="0"/>
          <w:numId w:val="92"/>
        </w:numPr>
        <w:ind w:left="426" w:hanging="425"/>
        <w:rPr>
          <w:rFonts w:asciiTheme="minorHAnsi" w:hAnsiTheme="minorHAnsi" w:cstheme="minorHAnsi"/>
          <w:b/>
          <w:i w:val="0"/>
          <w:sz w:val="22"/>
          <w:szCs w:val="22"/>
        </w:rPr>
      </w:pPr>
      <w:r w:rsidRPr="00793B31">
        <w:rPr>
          <w:rFonts w:asciiTheme="minorHAnsi" w:hAnsiTheme="minorHAnsi" w:cstheme="minorHAnsi"/>
          <w:b/>
          <w:i w:val="0"/>
          <w:sz w:val="22"/>
          <w:szCs w:val="22"/>
        </w:rPr>
        <w:t>Neprospěl</w:t>
      </w:r>
    </w:p>
    <w:p w:rsidR="00C27AEB" w:rsidRPr="00793B31" w:rsidRDefault="00C27AEB" w:rsidP="00C27AEB">
      <w:pPr>
        <w:pStyle w:val="Zkladntext"/>
        <w:numPr>
          <w:ilvl w:val="0"/>
          <w:numId w:val="93"/>
        </w:numPr>
        <w:ind w:left="851"/>
        <w:rPr>
          <w:rFonts w:asciiTheme="minorHAnsi" w:hAnsiTheme="minorHAnsi" w:cstheme="minorHAnsi"/>
          <w:i w:val="0"/>
          <w:sz w:val="22"/>
          <w:szCs w:val="22"/>
        </w:rPr>
      </w:pPr>
      <w:r w:rsidRPr="00793B31">
        <w:rPr>
          <w:rFonts w:asciiTheme="minorHAnsi" w:hAnsiTheme="minorHAnsi" w:cstheme="minorHAnsi"/>
          <w:i w:val="0"/>
          <w:sz w:val="22"/>
          <w:szCs w:val="22"/>
        </w:rPr>
        <w:t>pokud byl klasifikován u SZZ stupněm „nedostatečně“ (F) u kterékoliv části SZZ.</w:t>
      </w:r>
    </w:p>
    <w:p w:rsidR="00C27AEB" w:rsidRPr="00793B31" w:rsidRDefault="00C27AEB" w:rsidP="00C27AEB">
      <w:pPr>
        <w:pStyle w:val="Zkladntext"/>
        <w:ind w:left="1416" w:firstLine="24"/>
        <w:rPr>
          <w:rFonts w:asciiTheme="minorHAnsi" w:hAnsiTheme="minorHAnsi" w:cstheme="minorHAnsi"/>
          <w:i w:val="0"/>
          <w:sz w:val="22"/>
          <w:szCs w:val="22"/>
        </w:rPr>
      </w:pPr>
    </w:p>
    <w:p w:rsidR="00C27AEB" w:rsidRPr="00793B31" w:rsidRDefault="00C27AEB" w:rsidP="005E21DE">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Témata kvalifikačních prací korespondují se zaměřením studijního programu a s profilem absolventa studijního programu Management ve zdravotnictví. Je možno uvést návrh témat kvalifikačních prací:</w:t>
      </w:r>
    </w:p>
    <w:p w:rsidR="00C27AEB" w:rsidRPr="00793B31" w:rsidRDefault="00C27AEB" w:rsidP="005E21DE">
      <w:pPr>
        <w:pStyle w:val="Odstavecseseznamem"/>
        <w:numPr>
          <w:ilvl w:val="0"/>
          <w:numId w:val="94"/>
        </w:numPr>
        <w:spacing w:before="120" w:after="120" w:line="259" w:lineRule="auto"/>
        <w:jc w:val="both"/>
        <w:rPr>
          <w:rFonts w:asciiTheme="minorHAnsi" w:hAnsiTheme="minorHAnsi" w:cstheme="minorHAnsi"/>
        </w:rPr>
      </w:pPr>
      <w:r w:rsidRPr="00793B31">
        <w:rPr>
          <w:rFonts w:asciiTheme="minorHAnsi" w:hAnsiTheme="minorHAnsi" w:cstheme="minorHAnsi"/>
        </w:rPr>
        <w:t>Projekt založení a řízení soukromého zdravotnického zařízení</w:t>
      </w:r>
    </w:p>
    <w:p w:rsidR="00C27AEB" w:rsidRPr="00793B31" w:rsidRDefault="00C27AEB" w:rsidP="005E21DE">
      <w:pPr>
        <w:pStyle w:val="Odstavecseseznamem"/>
        <w:numPr>
          <w:ilvl w:val="0"/>
          <w:numId w:val="94"/>
        </w:numPr>
        <w:spacing w:before="120" w:after="120" w:line="259" w:lineRule="auto"/>
        <w:jc w:val="both"/>
        <w:rPr>
          <w:rFonts w:asciiTheme="minorHAnsi" w:hAnsiTheme="minorHAnsi" w:cstheme="minorHAnsi"/>
        </w:rPr>
      </w:pPr>
      <w:r w:rsidRPr="00793B31">
        <w:rPr>
          <w:rFonts w:asciiTheme="minorHAnsi" w:hAnsiTheme="minorHAnsi" w:cstheme="minorHAnsi"/>
        </w:rPr>
        <w:t>Projekt zefektivnění systému managementu kvality ve vybraném zdravotnickém zařízení</w:t>
      </w:r>
    </w:p>
    <w:p w:rsidR="00C27AEB" w:rsidRPr="00793B31" w:rsidRDefault="00C27AEB" w:rsidP="005E21DE">
      <w:pPr>
        <w:pStyle w:val="Odstavecseseznamem"/>
        <w:numPr>
          <w:ilvl w:val="0"/>
          <w:numId w:val="94"/>
        </w:numPr>
        <w:spacing w:before="120" w:after="120" w:line="259" w:lineRule="auto"/>
        <w:jc w:val="both"/>
        <w:rPr>
          <w:rFonts w:asciiTheme="minorHAnsi" w:hAnsiTheme="minorHAnsi" w:cstheme="minorHAnsi"/>
        </w:rPr>
      </w:pPr>
      <w:r w:rsidRPr="00793B31">
        <w:rPr>
          <w:rFonts w:asciiTheme="minorHAnsi" w:hAnsiTheme="minorHAnsi" w:cstheme="minorHAnsi"/>
        </w:rPr>
        <w:t>Projekt zavedení programu preventivní péče zaměřené na diabetes II. typu ve vybraném zdravotnickém zařízení</w:t>
      </w:r>
    </w:p>
    <w:p w:rsidR="00C27AEB" w:rsidRPr="00793B31" w:rsidRDefault="00C27AEB" w:rsidP="005E21DE">
      <w:pPr>
        <w:pStyle w:val="Odstavecseseznamem"/>
        <w:numPr>
          <w:ilvl w:val="0"/>
          <w:numId w:val="94"/>
        </w:numPr>
        <w:spacing w:before="120" w:after="120" w:line="259" w:lineRule="auto"/>
        <w:jc w:val="both"/>
        <w:rPr>
          <w:rFonts w:asciiTheme="minorHAnsi" w:hAnsiTheme="minorHAnsi" w:cstheme="minorHAnsi"/>
        </w:rPr>
      </w:pPr>
      <w:r w:rsidRPr="00793B31">
        <w:rPr>
          <w:rFonts w:asciiTheme="minorHAnsi" w:hAnsiTheme="minorHAnsi" w:cstheme="minorHAnsi"/>
        </w:rPr>
        <w:t>Projekt zlepšování kvality operačních porodů s přihlédnutím k zavedení úhradového mechanismu DRG</w:t>
      </w:r>
    </w:p>
    <w:p w:rsidR="00C27AEB" w:rsidRPr="00793B31" w:rsidRDefault="00C27AEB" w:rsidP="005E21DE">
      <w:pPr>
        <w:pStyle w:val="Odstavecseseznamem"/>
        <w:numPr>
          <w:ilvl w:val="0"/>
          <w:numId w:val="94"/>
        </w:numPr>
        <w:spacing w:before="120" w:after="120" w:line="259" w:lineRule="auto"/>
        <w:jc w:val="both"/>
        <w:rPr>
          <w:rFonts w:asciiTheme="minorHAnsi" w:hAnsiTheme="minorHAnsi" w:cstheme="minorHAnsi"/>
        </w:rPr>
      </w:pPr>
      <w:r w:rsidRPr="00793B31">
        <w:rPr>
          <w:rFonts w:asciiTheme="minorHAnsi" w:hAnsiTheme="minorHAnsi" w:cstheme="minorHAnsi"/>
        </w:rPr>
        <w:t>Zefektivnění stravovacích úseků ve vybraných nemocničních zařízeních s ohledem na zachování ekonomických možností</w:t>
      </w:r>
    </w:p>
    <w:p w:rsidR="00C27AEB" w:rsidRPr="00793B31" w:rsidRDefault="00C27AEB" w:rsidP="005E21DE">
      <w:pPr>
        <w:pStyle w:val="Odstavecseseznamem"/>
        <w:numPr>
          <w:ilvl w:val="0"/>
          <w:numId w:val="94"/>
        </w:numPr>
        <w:spacing w:before="120" w:after="120" w:line="259" w:lineRule="auto"/>
        <w:jc w:val="both"/>
        <w:rPr>
          <w:rFonts w:asciiTheme="minorHAnsi" w:hAnsiTheme="minorHAnsi" w:cstheme="minorHAnsi"/>
        </w:rPr>
      </w:pPr>
      <w:r w:rsidRPr="00793B31">
        <w:rPr>
          <w:rFonts w:asciiTheme="minorHAnsi" w:hAnsiTheme="minorHAnsi" w:cstheme="minorHAnsi"/>
        </w:rPr>
        <w:t>Zavedení ISO 9001:2015 do řízení vybrané kliniky</w:t>
      </w:r>
    </w:p>
    <w:p w:rsidR="00C27AEB" w:rsidRPr="00793B31" w:rsidRDefault="00C27AEB" w:rsidP="005E21DE">
      <w:pPr>
        <w:pStyle w:val="Odstavecseseznamem"/>
        <w:numPr>
          <w:ilvl w:val="0"/>
          <w:numId w:val="94"/>
        </w:numPr>
        <w:spacing w:before="120" w:after="120" w:line="259" w:lineRule="auto"/>
        <w:jc w:val="both"/>
        <w:rPr>
          <w:rFonts w:asciiTheme="minorHAnsi" w:hAnsiTheme="minorHAnsi" w:cstheme="minorHAnsi"/>
        </w:rPr>
      </w:pPr>
      <w:r w:rsidRPr="00793B31">
        <w:rPr>
          <w:rFonts w:asciiTheme="minorHAnsi" w:hAnsiTheme="minorHAnsi" w:cstheme="minorHAnsi"/>
        </w:rPr>
        <w:t>Projekt implementace podpory work balance v nemocnicích či jiných zdravotnických organizacích</w:t>
      </w:r>
    </w:p>
    <w:p w:rsidR="00C27AEB" w:rsidRPr="00793B31" w:rsidRDefault="00C27AEB" w:rsidP="005E21DE">
      <w:pPr>
        <w:pStyle w:val="Odstavecseseznamem"/>
        <w:numPr>
          <w:ilvl w:val="0"/>
          <w:numId w:val="94"/>
        </w:numPr>
        <w:spacing w:before="120" w:after="120" w:line="259" w:lineRule="auto"/>
        <w:jc w:val="both"/>
        <w:rPr>
          <w:rFonts w:asciiTheme="minorHAnsi" w:hAnsiTheme="minorHAnsi" w:cstheme="minorHAnsi"/>
        </w:rPr>
      </w:pPr>
      <w:r w:rsidRPr="00793B31">
        <w:rPr>
          <w:rFonts w:asciiTheme="minorHAnsi" w:hAnsiTheme="minorHAnsi" w:cstheme="minorHAnsi"/>
        </w:rPr>
        <w:t>Projekt marketingového řízení zdravotnické organizace</w:t>
      </w:r>
    </w:p>
    <w:p w:rsidR="00C27AEB" w:rsidRPr="00793B31" w:rsidRDefault="00C27AEB" w:rsidP="00C27AEB">
      <w:pPr>
        <w:pStyle w:val="Odstavecseseznamem"/>
        <w:numPr>
          <w:ilvl w:val="0"/>
          <w:numId w:val="94"/>
        </w:numPr>
        <w:spacing w:before="120" w:after="120" w:line="259" w:lineRule="auto"/>
        <w:rPr>
          <w:rFonts w:asciiTheme="minorHAnsi" w:hAnsiTheme="minorHAnsi" w:cstheme="minorHAnsi"/>
        </w:rPr>
      </w:pPr>
      <w:r w:rsidRPr="00793B31">
        <w:rPr>
          <w:rFonts w:asciiTheme="minorHAnsi" w:hAnsiTheme="minorHAnsi" w:cstheme="minorHAnsi"/>
        </w:rPr>
        <w:t>Projekt zřízení agentury domácí péče</w:t>
      </w:r>
    </w:p>
    <w:p w:rsidR="0068784F" w:rsidRPr="00793B31" w:rsidRDefault="0068784F" w:rsidP="0068784F">
      <w:pPr>
        <w:pStyle w:val="Zkladntext"/>
        <w:rPr>
          <w:rFonts w:asciiTheme="minorHAnsi" w:hAnsiTheme="minorHAnsi" w:cstheme="minorHAnsi"/>
          <w:i w:val="0"/>
          <w:sz w:val="22"/>
          <w:szCs w:val="22"/>
        </w:rPr>
      </w:pPr>
      <w:r w:rsidRPr="00793B31">
        <w:rPr>
          <w:rFonts w:asciiTheme="minorHAnsi" w:hAnsiTheme="minorHAnsi" w:cstheme="minorHAnsi"/>
          <w:i w:val="0"/>
          <w:sz w:val="22"/>
          <w:szCs w:val="22"/>
        </w:rPr>
        <w:t xml:space="preserve">Na FaME UTB ve Zlíně je vnitřní normou SD 6/2017 </w:t>
      </w:r>
      <w:hyperlink r:id="rId102" w:history="1">
        <w:r w:rsidRPr="00551EA2">
          <w:rPr>
            <w:rStyle w:val="Hypertextovodkaz"/>
            <w:rFonts w:asciiTheme="minorHAnsi" w:hAnsiTheme="minorHAnsi" w:cstheme="minorHAnsi"/>
            <w:sz w:val="22"/>
            <w:szCs w:val="22"/>
          </w:rPr>
          <w:t>Hodnocení pedagogických a tvůrčích aktivit</w:t>
        </w:r>
      </w:hyperlink>
      <w:r w:rsidRPr="00551EA2">
        <w:rPr>
          <w:rFonts w:asciiTheme="minorHAnsi" w:hAnsiTheme="minorHAnsi" w:cstheme="minorHAnsi"/>
          <w:color w:val="00B050"/>
          <w:sz w:val="22"/>
          <w:szCs w:val="22"/>
        </w:rPr>
        <w:t xml:space="preserve"> </w:t>
      </w:r>
      <w:r w:rsidRPr="00793B31">
        <w:rPr>
          <w:rFonts w:asciiTheme="minorHAnsi" w:hAnsiTheme="minorHAnsi" w:cstheme="minorHAnsi"/>
          <w:i w:val="0"/>
          <w:sz w:val="22"/>
          <w:szCs w:val="22"/>
        </w:rPr>
        <w:t>stanoven maximální počet vedených BP a DP jedním akademickým pracovníkem v souhrnu BP a DP na UTB na 12.</w:t>
      </w:r>
    </w:p>
    <w:p w:rsidR="00C27AEB" w:rsidRPr="00793B31" w:rsidRDefault="0068784F" w:rsidP="0069191E">
      <w:pPr>
        <w:spacing w:before="120" w:after="600"/>
        <w:jc w:val="both"/>
        <w:rPr>
          <w:rFonts w:asciiTheme="minorHAnsi" w:hAnsiTheme="minorHAnsi" w:cstheme="minorHAnsi"/>
          <w:i/>
          <w:color w:val="00B050"/>
          <w:sz w:val="22"/>
          <w:szCs w:val="22"/>
        </w:rPr>
      </w:pPr>
      <w:r w:rsidRPr="00793B31">
        <w:rPr>
          <w:rFonts w:asciiTheme="minorHAnsi" w:hAnsiTheme="minorHAnsi" w:cstheme="minorHAnsi"/>
          <w:i/>
          <w:sz w:val="22"/>
          <w:szCs w:val="22"/>
        </w:rPr>
        <w:t>Všechny kvalifikační práce jsou centrálně ukládány na elektronickém úložišti Digitální knihovna UTB (</w:t>
      </w:r>
      <w:hyperlink r:id="rId103" w:history="1">
        <w:r w:rsidRPr="00793B31">
          <w:rPr>
            <w:rStyle w:val="Hypertextovodkaz"/>
            <w:rFonts w:asciiTheme="minorHAnsi" w:hAnsiTheme="minorHAnsi" w:cstheme="minorHAnsi"/>
            <w:i/>
            <w:sz w:val="22"/>
            <w:szCs w:val="22"/>
          </w:rPr>
          <w:t>https://digilib.k.utb.cz</w:t>
        </w:r>
      </w:hyperlink>
      <w:r w:rsidRPr="00793B31">
        <w:rPr>
          <w:rFonts w:asciiTheme="minorHAnsi" w:hAnsiTheme="minorHAnsi" w:cstheme="minorHAnsi"/>
          <w:i/>
          <w:sz w:val="22"/>
          <w:szCs w:val="22"/>
        </w:rPr>
        <w:t>).</w:t>
      </w: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Vzdělávací a tvůrčí činnost ve studijním programu</w:t>
      </w:r>
    </w:p>
    <w:p w:rsidR="00C27AEB" w:rsidRPr="002427E8" w:rsidRDefault="00C27AEB" w:rsidP="002427E8">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Metody výuky a hodnocení výsledků studia</w:t>
      </w:r>
    </w:p>
    <w:p w:rsidR="00C27AEB" w:rsidRPr="002427E8" w:rsidRDefault="00C27AEB" w:rsidP="0069191E">
      <w:pPr>
        <w:pStyle w:val="Nadpis3"/>
        <w:spacing w:after="120"/>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 3.1</w:t>
      </w:r>
    </w:p>
    <w:p w:rsidR="00C27AEB" w:rsidRPr="002427E8" w:rsidRDefault="0068784F" w:rsidP="00C27AEB">
      <w:pPr>
        <w:tabs>
          <w:tab w:val="left" w:pos="2835"/>
        </w:tabs>
        <w:spacing w:before="120" w:after="120"/>
        <w:jc w:val="both"/>
        <w:rPr>
          <w:rFonts w:asciiTheme="minorHAnsi" w:hAnsiTheme="minorHAnsi" w:cstheme="minorHAnsi"/>
          <w:color w:val="00B050"/>
          <w:sz w:val="22"/>
          <w:szCs w:val="22"/>
        </w:rPr>
      </w:pPr>
      <w:r w:rsidRPr="00793B31">
        <w:rPr>
          <w:rFonts w:asciiTheme="minorHAnsi" w:hAnsiTheme="minorHAnsi" w:cstheme="minorHAnsi"/>
          <w:sz w:val="22"/>
          <w:szCs w:val="22"/>
        </w:rPr>
        <w:t xml:space="preserve">Metody a způsoby výuky jsou zakotveny ve </w:t>
      </w:r>
      <w:hyperlink r:id="rId104" w:history="1">
        <w:r w:rsidRPr="00CA0FD2">
          <w:rPr>
            <w:rStyle w:val="Hypertextovodkaz"/>
            <w:rFonts w:asciiTheme="minorHAnsi" w:hAnsiTheme="minorHAnsi" w:cstheme="minorHAnsi"/>
            <w:i/>
            <w:sz w:val="22"/>
            <w:szCs w:val="22"/>
          </w:rPr>
          <w:t>Studijním a zkušebním řádu UTB ve Zlíně</w:t>
        </w:r>
      </w:hyperlink>
      <w:r w:rsidRPr="00793B31">
        <w:rPr>
          <w:rFonts w:asciiTheme="minorHAnsi" w:hAnsiTheme="minorHAnsi" w:cstheme="minorHAnsi"/>
          <w:i/>
          <w:sz w:val="22"/>
          <w:szCs w:val="22"/>
        </w:rPr>
        <w:t>,</w:t>
      </w:r>
      <w:r w:rsidRPr="00793B31">
        <w:rPr>
          <w:rFonts w:asciiTheme="minorHAnsi" w:hAnsiTheme="minorHAnsi" w:cstheme="minorHAnsi"/>
          <w:sz w:val="22"/>
          <w:szCs w:val="22"/>
        </w:rPr>
        <w:t xml:space="preserve"> článek 7 a dále upřesněny a doplněny ve Vnitřním předpisu FaME </w:t>
      </w:r>
      <w:hyperlink r:id="rId105"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p>
    <w:p w:rsidR="00C27AEB" w:rsidRPr="00793B31" w:rsidRDefault="00C27AEB" w:rsidP="00C27AEB">
      <w:pPr>
        <w:pStyle w:val="Odstavecseseznamem"/>
        <w:numPr>
          <w:ilvl w:val="0"/>
          <w:numId w:val="97"/>
        </w:numPr>
        <w:tabs>
          <w:tab w:val="left" w:pos="2835"/>
        </w:tabs>
        <w:spacing w:before="120" w:after="120" w:line="240" w:lineRule="auto"/>
        <w:ind w:left="426" w:hanging="426"/>
        <w:jc w:val="both"/>
        <w:rPr>
          <w:rFonts w:asciiTheme="minorHAnsi" w:hAnsiTheme="minorHAnsi" w:cstheme="minorHAnsi"/>
        </w:rPr>
      </w:pPr>
      <w:r w:rsidRPr="00793B31">
        <w:rPr>
          <w:rFonts w:asciiTheme="minorHAnsi" w:hAnsiTheme="minorHAnsi" w:cstheme="minorHAnsi"/>
        </w:rPr>
        <w:t>Způsoby výuky jsou zejména přednášky, semináře, ateliéry, projekty, cvičení, laboratorní cvičení, e-learning, workshopy, různé typy řízených konzultací, odborné praxe a exkurze.</w:t>
      </w:r>
    </w:p>
    <w:p w:rsidR="00C27AEB" w:rsidRPr="00793B31" w:rsidRDefault="00C27AEB" w:rsidP="00C27AEB">
      <w:pPr>
        <w:pStyle w:val="Odstavecseseznamem"/>
        <w:numPr>
          <w:ilvl w:val="0"/>
          <w:numId w:val="97"/>
        </w:numPr>
        <w:tabs>
          <w:tab w:val="left" w:pos="2835"/>
        </w:tabs>
        <w:spacing w:before="120" w:after="120" w:line="240" w:lineRule="auto"/>
        <w:ind w:left="426" w:hanging="426"/>
        <w:jc w:val="both"/>
        <w:rPr>
          <w:rFonts w:asciiTheme="minorHAnsi" w:hAnsiTheme="minorHAnsi" w:cstheme="minorHAnsi"/>
        </w:rPr>
      </w:pPr>
      <w:r w:rsidRPr="00793B31">
        <w:rPr>
          <w:rFonts w:asciiTheme="minorHAnsi" w:hAnsiTheme="minorHAnsi" w:cstheme="minorHAnsi"/>
        </w:rPr>
        <w:t>Způsoby výuky uvedené v odstavci 1 jsou charakterizovány takto:</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Přednášky mají charakter výkladu základních principů, metodologie dané disciplíny, problémů a jejich vzorových řešení.</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lastRenderedPageBreak/>
        <w:t>Semináře, ateliéry a projekty jsou způsoby výuky, kde je akcentována samostatná práce studentů. Významnou součástí této výuky je prezentace výsledků vlastní práce a kritické diskuse.</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Cvičení podporují zejména praktické ovládnutí látky vyložené na přednáškách nebo zadané k samostatnému nastudování za aktivní účasti studentů.</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Laboratorní cvičení seznamují s podstatou vyučované látky, studenti získávají zkušenosti v oblasti metodologie vědeckého výzkumu a manipulace s materiálem, přístroji a dalším laboratorním vybavením.</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Workshop je nástrojem moderní formy výuky zajišťující zejména přenos poznatků z praxe. Probíhá zpravidla pod vedením odborníků z praxe.</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Řízené konzultace jsou využívány zejména v kombinované formě studia a jsou věnovány konzultacím problematiky daného předmětu a kontrole úkolů zadaných k samostatnému zpracování.</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Odborné praxe slouží k prohloubení znalostí a dovedností získaných studiem a k ověření jejich aplikace v praxi, jakož i k doplnění znalostí a k seznámení se s metodami práce, a to zejména v mimouniverzitních institucích.</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Exkurze slouží zejména k tomu, aby se studenti seznamovali s metodami práce v mimouniverzitních institucích.</w:t>
      </w:r>
    </w:p>
    <w:p w:rsidR="00C27AEB" w:rsidRPr="00793B31" w:rsidRDefault="00C27AEB" w:rsidP="00C27AEB">
      <w:pPr>
        <w:pStyle w:val="Odstavecseseznamem"/>
        <w:numPr>
          <w:ilvl w:val="0"/>
          <w:numId w:val="97"/>
        </w:numPr>
        <w:tabs>
          <w:tab w:val="left" w:pos="2835"/>
        </w:tabs>
        <w:spacing w:before="120" w:after="120" w:line="240" w:lineRule="auto"/>
        <w:ind w:left="426" w:hanging="426"/>
        <w:jc w:val="both"/>
        <w:rPr>
          <w:rFonts w:asciiTheme="minorHAnsi" w:hAnsiTheme="minorHAnsi" w:cstheme="minorHAnsi"/>
        </w:rPr>
      </w:pPr>
      <w:r w:rsidRPr="00793B31">
        <w:rPr>
          <w:rFonts w:asciiTheme="minorHAnsi" w:hAnsiTheme="minorHAnsi" w:cstheme="minorHAnsi"/>
        </w:rPr>
        <w:t>Výuku doplňují individuální konzultace, přičemž rozsah a způsob jejich poskytování upravuje vnitřní předpis fakulty.</w:t>
      </w:r>
    </w:p>
    <w:p w:rsidR="00C27AEB" w:rsidRPr="00793B31" w:rsidRDefault="00C27AEB" w:rsidP="00C27AEB">
      <w:pPr>
        <w:pStyle w:val="Odstavecseseznamem"/>
        <w:numPr>
          <w:ilvl w:val="0"/>
          <w:numId w:val="97"/>
        </w:numPr>
        <w:tabs>
          <w:tab w:val="left" w:pos="2835"/>
        </w:tabs>
        <w:spacing w:before="120" w:after="120" w:line="240" w:lineRule="auto"/>
        <w:ind w:left="426" w:hanging="426"/>
        <w:jc w:val="both"/>
        <w:rPr>
          <w:rFonts w:asciiTheme="minorHAnsi" w:hAnsiTheme="minorHAnsi" w:cstheme="minorHAnsi"/>
        </w:rPr>
      </w:pPr>
      <w:r w:rsidRPr="00793B31">
        <w:rPr>
          <w:rFonts w:asciiTheme="minorHAnsi" w:hAnsiTheme="minorHAnsi" w:cstheme="minorHAnsi"/>
        </w:rPr>
        <w:t>Nedílnou součástí studijních činností studenta je zadávaná a vlastní samostatná práce.</w:t>
      </w:r>
    </w:p>
    <w:p w:rsidR="00C27AEB" w:rsidRPr="00793B31" w:rsidRDefault="00C27AEB" w:rsidP="00C27AEB">
      <w:pPr>
        <w:pStyle w:val="Odstavecseseznamem"/>
        <w:numPr>
          <w:ilvl w:val="0"/>
          <w:numId w:val="97"/>
        </w:numPr>
        <w:tabs>
          <w:tab w:val="left" w:pos="2835"/>
        </w:tabs>
        <w:spacing w:before="120" w:after="120" w:line="240" w:lineRule="auto"/>
        <w:ind w:left="426" w:hanging="426"/>
        <w:jc w:val="both"/>
        <w:rPr>
          <w:rFonts w:asciiTheme="minorHAnsi" w:hAnsiTheme="minorHAnsi" w:cstheme="minorHAnsi"/>
        </w:rPr>
      </w:pPr>
      <w:r w:rsidRPr="00793B31">
        <w:rPr>
          <w:rFonts w:asciiTheme="minorHAnsi" w:hAnsiTheme="minorHAnsi" w:cstheme="minorHAnsi"/>
        </w:rPr>
        <w:t>Účast na přednáškách je doporučená, účast na ostatní výuce je kontrolovaná. Stupeň a způsoby kontroly jsou dány v dokumentaci (sylabu) předmětu podle čl. 8.</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Vnitřní předpis FaME dále v článku 7 doplňuje SZŘ UTB:</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Ad odst. (3) SZŘ UTB:</w:t>
      </w:r>
    </w:p>
    <w:p w:rsidR="00C27AEB" w:rsidRPr="00793B31" w:rsidRDefault="00C27AEB" w:rsidP="00C27AEB">
      <w:pPr>
        <w:pStyle w:val="Odstavecseseznamem"/>
        <w:numPr>
          <w:ilvl w:val="0"/>
          <w:numId w:val="98"/>
        </w:numPr>
        <w:tabs>
          <w:tab w:val="left" w:pos="2835"/>
        </w:tabs>
        <w:spacing w:before="120" w:after="120" w:line="240" w:lineRule="auto"/>
        <w:ind w:left="426" w:hanging="426"/>
        <w:jc w:val="both"/>
        <w:rPr>
          <w:rFonts w:asciiTheme="minorHAnsi" w:hAnsiTheme="minorHAnsi" w:cstheme="minorHAnsi"/>
        </w:rPr>
      </w:pPr>
      <w:r w:rsidRPr="00793B31">
        <w:rPr>
          <w:rFonts w:asciiTheme="minorHAnsi" w:hAnsiTheme="minorHAnsi" w:cstheme="minorHAnsi"/>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rsidR="00C27AEB" w:rsidRPr="00793B31" w:rsidRDefault="00C27AEB" w:rsidP="00C27AEB">
      <w:pPr>
        <w:pStyle w:val="Odstavecseseznamem"/>
        <w:numPr>
          <w:ilvl w:val="0"/>
          <w:numId w:val="96"/>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Studijní výsledky se ověřují průběžně a při zakončení předmětu zápočtem, klasifikovaným zápočtem, zkouškou nebo zápočtem a zkouškou.</w:t>
      </w:r>
    </w:p>
    <w:p w:rsidR="00C27AEB" w:rsidRPr="00793B31" w:rsidRDefault="00C27AEB" w:rsidP="00C27AEB">
      <w:pPr>
        <w:pStyle w:val="Odstavecseseznamem"/>
        <w:numPr>
          <w:ilvl w:val="0"/>
          <w:numId w:val="96"/>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Zvládnutí látky obsažené v souboru předmětů v souvislostech a vazbách se prověřuje soubornou zkouškou, pokud je po definované studijní etapě ve studijním programu stanovena.</w:t>
      </w:r>
    </w:p>
    <w:p w:rsidR="00C27AEB" w:rsidRPr="00793B31" w:rsidRDefault="00C27AEB" w:rsidP="00C27AEB">
      <w:pPr>
        <w:pStyle w:val="Odstavecseseznamem"/>
        <w:numPr>
          <w:ilvl w:val="0"/>
          <w:numId w:val="96"/>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rsidR="00C27AEB" w:rsidRPr="00793B31" w:rsidRDefault="00C27AEB" w:rsidP="00C27AEB">
      <w:pPr>
        <w:pStyle w:val="Odstavecseseznamem"/>
        <w:numPr>
          <w:ilvl w:val="0"/>
          <w:numId w:val="96"/>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Údaje o všech studijních výsledcích jsou povinně evidovány v IS/STAG. Listinná podoba evidence z IS/STAG (dále jen „zkouškový katalog“) je archivována na příslušném ústavu.</w:t>
      </w:r>
    </w:p>
    <w:p w:rsidR="00C27AEB" w:rsidRPr="00793B31" w:rsidRDefault="00C27AEB" w:rsidP="00C27AEB">
      <w:pPr>
        <w:pStyle w:val="Odstavecseseznamem"/>
        <w:numPr>
          <w:ilvl w:val="0"/>
          <w:numId w:val="96"/>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Výkaz o studiu může být veden ve formě listinného tiskopisu (dále jen „index“) nebo výpisu z IS/STAG úředně potvrzeného studijním oddělením. Forma výkazu o studiu je stanovena ve vnitřním předpisu fakulty.</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Vnitřní předpis FaME dále v článku 10 doplňuje SZŘ UTB:</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Ad odst. (1) SZŘ UTB:</w:t>
      </w:r>
    </w:p>
    <w:p w:rsidR="00C27AEB" w:rsidRPr="00793B31" w:rsidRDefault="00C27AEB" w:rsidP="00C27AEB">
      <w:pPr>
        <w:pStyle w:val="Odstavecseseznamem"/>
        <w:numPr>
          <w:ilvl w:val="0"/>
          <w:numId w:val="99"/>
        </w:numPr>
        <w:tabs>
          <w:tab w:val="left" w:pos="2835"/>
        </w:tabs>
        <w:spacing w:before="120" w:after="120" w:line="240" w:lineRule="auto"/>
        <w:ind w:left="426" w:hanging="426"/>
        <w:jc w:val="both"/>
        <w:rPr>
          <w:rFonts w:asciiTheme="minorHAnsi" w:hAnsiTheme="minorHAnsi" w:cstheme="minorHAnsi"/>
        </w:rPr>
      </w:pPr>
      <w:r w:rsidRPr="00793B31">
        <w:rPr>
          <w:rFonts w:asciiTheme="minorHAnsi" w:hAnsiTheme="minorHAnsi" w:cstheme="minorHAnsi"/>
        </w:rPr>
        <w:lastRenderedPageBreak/>
        <w:t>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rsidR="00C27AEB" w:rsidRPr="00793B31" w:rsidRDefault="00C27AEB" w:rsidP="00C27AEB">
      <w:pPr>
        <w:pStyle w:val="Odstavecseseznamem"/>
        <w:numPr>
          <w:ilvl w:val="0"/>
          <w:numId w:val="99"/>
        </w:numPr>
        <w:tabs>
          <w:tab w:val="left" w:pos="2835"/>
        </w:tabs>
        <w:spacing w:before="120" w:after="120" w:line="240" w:lineRule="auto"/>
        <w:ind w:left="426" w:hanging="426"/>
        <w:jc w:val="both"/>
        <w:rPr>
          <w:rFonts w:asciiTheme="minorHAnsi" w:hAnsiTheme="minorHAnsi" w:cstheme="minorHAnsi"/>
        </w:rPr>
      </w:pPr>
      <w:r w:rsidRPr="00793B31">
        <w:rPr>
          <w:rFonts w:asciiTheme="minorHAnsi" w:hAnsiTheme="minorHAnsi" w:cstheme="minorHAnsi"/>
        </w:rPr>
        <w:t>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 (F) a u zápočtu slovním hodnocením „nesplněn“ (N), pokračuje ve studiu předmětu podle původních pravidel a podmínek.</w:t>
      </w:r>
    </w:p>
    <w:p w:rsidR="00C27AEB" w:rsidRPr="00793B31" w:rsidRDefault="00C27AEB" w:rsidP="0069191E">
      <w:pPr>
        <w:pStyle w:val="Odstavecseseznamem"/>
        <w:numPr>
          <w:ilvl w:val="0"/>
          <w:numId w:val="99"/>
        </w:numPr>
        <w:tabs>
          <w:tab w:val="left" w:pos="2835"/>
        </w:tabs>
        <w:spacing w:before="120" w:after="360" w:line="240" w:lineRule="auto"/>
        <w:ind w:left="425" w:hanging="425"/>
        <w:contextualSpacing w:val="0"/>
        <w:jc w:val="both"/>
        <w:rPr>
          <w:rFonts w:asciiTheme="minorHAnsi" w:hAnsiTheme="minorHAnsi" w:cstheme="minorHAnsi"/>
        </w:rPr>
      </w:pPr>
      <w:r w:rsidRPr="00793B31">
        <w:rPr>
          <w:rFonts w:asciiTheme="minorHAnsi" w:hAnsiTheme="minorHAnsi" w:cstheme="minorHAnsi"/>
        </w:rPr>
        <w:t>S ohledem na počet studentů, kteří mají právo konat zkoušku nebo klasifikovaný zápočet, jsou zkoušející povinni rozložit zkouškové termíny do celého zkouškového období.</w:t>
      </w:r>
    </w:p>
    <w:p w:rsidR="00C27AEB" w:rsidRPr="00793B31" w:rsidRDefault="00C27AEB" w:rsidP="002427E8">
      <w:pPr>
        <w:pStyle w:val="Nadpis3"/>
        <w:jc w:val="center"/>
        <w:rPr>
          <w:rFonts w:asciiTheme="minorHAnsi" w:hAnsiTheme="minorHAnsi" w:cstheme="minorHAnsi"/>
          <w:b/>
          <w:color w:val="auto"/>
        </w:rPr>
      </w:pPr>
      <w:r w:rsidRPr="00793B31">
        <w:rPr>
          <w:rFonts w:asciiTheme="minorHAnsi" w:hAnsiTheme="minorHAnsi" w:cstheme="minorHAnsi"/>
          <w:b/>
          <w:color w:val="auto"/>
        </w:rPr>
        <w:t>Standard 3.2</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Podíl přímé výuky a samostudia je definován pro každý předmět v charakteristice předmětu, kterou má student k dispozici v infomačním systému UTB ve Zlíně. Celková studijní zátěž se skládá na UTB ve Zlíně z(e):</w:t>
      </w:r>
    </w:p>
    <w:p w:rsidR="00C27AEB" w:rsidRPr="00793B31" w:rsidRDefault="00C27AEB" w:rsidP="00C27AEB">
      <w:pPr>
        <w:pStyle w:val="Odstavecseseznamem"/>
        <w:numPr>
          <w:ilvl w:val="0"/>
          <w:numId w:val="100"/>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i/>
        </w:rPr>
        <w:t>Přímé účasti studenta na výuce,</w:t>
      </w:r>
      <w:r w:rsidRPr="00793B31">
        <w:rPr>
          <w:rFonts w:asciiTheme="minorHAnsi" w:hAnsiTheme="minorHAnsi" w:cstheme="minorHAnsi"/>
        </w:rPr>
        <w:t xml:space="preserve"> což je definováno počtem hodin předná</w:t>
      </w:r>
      <w:r w:rsidR="009C62F5" w:rsidRPr="00793B31">
        <w:rPr>
          <w:rFonts w:asciiTheme="minorHAnsi" w:hAnsiTheme="minorHAnsi" w:cstheme="minorHAnsi"/>
        </w:rPr>
        <w:t>šek a seminářů v rámci semestru.</w:t>
      </w:r>
    </w:p>
    <w:p w:rsidR="00C27AEB" w:rsidRPr="00793B31" w:rsidRDefault="00C27AEB" w:rsidP="00C27AEB">
      <w:pPr>
        <w:pStyle w:val="Odstavecseseznamem"/>
        <w:numPr>
          <w:ilvl w:val="0"/>
          <w:numId w:val="100"/>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i/>
        </w:rPr>
        <w:t>Samostudia</w:t>
      </w:r>
      <w:r w:rsidRPr="00793B31">
        <w:rPr>
          <w:rFonts w:asciiTheme="minorHAnsi" w:hAnsiTheme="minorHAnsi" w:cstheme="minorHAnsi"/>
        </w:rPr>
        <w:t xml:space="preserve"> neboli domácí přípravy na výuku pro zvládnutí látky z přednáš</w:t>
      </w:r>
      <w:r w:rsidR="009C62F5" w:rsidRPr="00793B31">
        <w:rPr>
          <w:rFonts w:asciiTheme="minorHAnsi" w:hAnsiTheme="minorHAnsi" w:cstheme="minorHAnsi"/>
        </w:rPr>
        <w:t>ek pro účely seminářů a cvičení.</w:t>
      </w:r>
    </w:p>
    <w:p w:rsidR="00C27AEB" w:rsidRPr="00793B31" w:rsidRDefault="00C27AEB" w:rsidP="00C27AEB">
      <w:pPr>
        <w:pStyle w:val="Odstavecseseznamem"/>
        <w:numPr>
          <w:ilvl w:val="0"/>
          <w:numId w:val="100"/>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i/>
        </w:rPr>
        <w:t>Přípravy na zápočet</w:t>
      </w:r>
      <w:r w:rsidRPr="00793B31">
        <w:rPr>
          <w:rFonts w:asciiTheme="minorHAnsi" w:hAnsiTheme="minorHAnsi" w:cstheme="minorHAnsi"/>
        </w:rPr>
        <w:t xml:space="preserve"> u předmětů, které jsou zakončeny zápočtem a zkoušk</w:t>
      </w:r>
      <w:r w:rsidR="009C62F5" w:rsidRPr="00793B31">
        <w:rPr>
          <w:rFonts w:asciiTheme="minorHAnsi" w:hAnsiTheme="minorHAnsi" w:cstheme="minorHAnsi"/>
        </w:rPr>
        <w:t>ou nebo klasifikovaným zápočtem.</w:t>
      </w:r>
    </w:p>
    <w:p w:rsidR="00C27AEB" w:rsidRPr="00793B31" w:rsidRDefault="00C27AEB" w:rsidP="00C27AEB">
      <w:pPr>
        <w:pStyle w:val="Odstavecseseznamem"/>
        <w:numPr>
          <w:ilvl w:val="0"/>
          <w:numId w:val="100"/>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i/>
        </w:rPr>
        <w:t>Přípravy na zkoušku</w:t>
      </w:r>
      <w:r w:rsidRPr="00793B31">
        <w:rPr>
          <w:rFonts w:asciiTheme="minorHAnsi" w:hAnsiTheme="minorHAnsi" w:cstheme="minorHAnsi"/>
        </w:rPr>
        <w:t xml:space="preserve"> u předmětů</w:t>
      </w:r>
      <w:r w:rsidR="009C62F5" w:rsidRPr="00793B31">
        <w:rPr>
          <w:rFonts w:asciiTheme="minorHAnsi" w:hAnsiTheme="minorHAnsi" w:cstheme="minorHAnsi"/>
        </w:rPr>
        <w:t>, které jsou zakončeny zkouškou.</w:t>
      </w:r>
    </w:p>
    <w:p w:rsidR="00C27AEB" w:rsidRPr="00793B31" w:rsidRDefault="00C27AEB" w:rsidP="00C27AEB">
      <w:pPr>
        <w:pStyle w:val="Odstavecseseznamem"/>
        <w:numPr>
          <w:ilvl w:val="0"/>
          <w:numId w:val="100"/>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i/>
        </w:rPr>
        <w:t>Exkurze,</w:t>
      </w:r>
      <w:r w:rsidRPr="00793B31">
        <w:rPr>
          <w:rFonts w:asciiTheme="minorHAnsi" w:hAnsiTheme="minorHAnsi" w:cstheme="minorHAnsi"/>
        </w:rPr>
        <w:t xml:space="preserve"> pokud je nutná pro praktickou výuku nebo demonstrativní výuku.</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 kombinované formě studia je vysoká část studijní zátěže zaměřena na samostudium.</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Poměr přímé výuky a samostudia odpovídá studijnímu programu a formám studia ekonomického zaměření. </w:t>
      </w:r>
    </w:p>
    <w:p w:rsidR="00C27AEB" w:rsidRPr="00793B31" w:rsidRDefault="00C27AEB" w:rsidP="002427E8">
      <w:pPr>
        <w:pStyle w:val="Nadpis3"/>
        <w:jc w:val="center"/>
        <w:rPr>
          <w:rFonts w:asciiTheme="minorHAnsi" w:hAnsiTheme="minorHAnsi" w:cstheme="minorHAnsi"/>
          <w:b/>
          <w:color w:val="auto"/>
        </w:rPr>
      </w:pPr>
      <w:r w:rsidRPr="00793B31">
        <w:rPr>
          <w:rFonts w:asciiTheme="minorHAnsi" w:hAnsiTheme="minorHAnsi" w:cstheme="minorHAnsi"/>
          <w:b/>
          <w:color w:val="auto"/>
        </w:rPr>
        <w:t>Standard 3.3</w:t>
      </w:r>
    </w:p>
    <w:p w:rsidR="00C27AEB" w:rsidRPr="002427E8" w:rsidRDefault="00C27AEB" w:rsidP="0069191E">
      <w:pPr>
        <w:tabs>
          <w:tab w:val="left" w:pos="2835"/>
        </w:tabs>
        <w:spacing w:before="120" w:after="360"/>
        <w:jc w:val="both"/>
        <w:rPr>
          <w:rFonts w:asciiTheme="minorHAnsi" w:hAnsiTheme="minorHAnsi" w:cstheme="minorHAnsi"/>
          <w:color w:val="00B050"/>
          <w:sz w:val="22"/>
          <w:szCs w:val="22"/>
        </w:rPr>
      </w:pPr>
      <w:r w:rsidRPr="00793B31">
        <w:rPr>
          <w:rFonts w:asciiTheme="minorHAnsi" w:hAnsiTheme="minorHAnsi" w:cstheme="minorHAnsi"/>
          <w:sz w:val="22"/>
          <w:szCs w:val="22"/>
        </w:rPr>
        <w:t xml:space="preserve">Studijní literatura ke všem předmětům studijního programu Management ve zdravotnictví reflektuje aktuální stav poznání v daném oboru. U každého předmětu v přílohách B-III – Charakteristika studijního předmětu je uvedena povinná a doporučená literatura. V příloze C-III Informační zabezpečení studijního programu jsou uvedeny další údaje o informačním zabezpečení výuky. </w:t>
      </w:r>
      <w:r w:rsidR="0063615E" w:rsidRPr="00793B31">
        <w:rPr>
          <w:rFonts w:asciiTheme="minorHAnsi" w:hAnsiTheme="minorHAnsi" w:cstheme="minorHAnsi"/>
          <w:sz w:val="22"/>
          <w:szCs w:val="22"/>
        </w:rPr>
        <w:t>Studijní program Management ve zdravotnictví poskytuje studentům studijní materiály rovněž na samostatném informačním portálu</w:t>
      </w:r>
      <w:r w:rsidR="0063615E">
        <w:rPr>
          <w:rFonts w:asciiTheme="minorHAnsi" w:hAnsiTheme="minorHAnsi" w:cstheme="minorHAnsi"/>
          <w:color w:val="00B050"/>
          <w:sz w:val="22"/>
          <w:szCs w:val="22"/>
        </w:rPr>
        <w:t xml:space="preserve"> </w:t>
      </w:r>
      <w:hyperlink r:id="rId106" w:history="1">
        <w:r w:rsidR="0063615E" w:rsidRPr="00793B31">
          <w:rPr>
            <w:rStyle w:val="Hypertextovodkaz"/>
            <w:rFonts w:asciiTheme="minorHAnsi" w:hAnsiTheme="minorHAnsi" w:cstheme="minorHAnsi"/>
            <w:i/>
            <w:sz w:val="22"/>
            <w:szCs w:val="22"/>
          </w:rPr>
          <w:t>http://www.fame.utb.cz/zdr/</w:t>
        </w:r>
      </w:hyperlink>
      <w:r w:rsidR="0063615E" w:rsidRPr="00793B31">
        <w:rPr>
          <w:rFonts w:asciiTheme="minorHAnsi" w:hAnsiTheme="minorHAnsi" w:cstheme="minorHAnsi"/>
          <w:i/>
          <w:color w:val="00B050"/>
          <w:sz w:val="22"/>
          <w:szCs w:val="22"/>
        </w:rPr>
        <w:t>.</w:t>
      </w:r>
      <w:r w:rsidR="0063615E">
        <w:rPr>
          <w:rFonts w:asciiTheme="minorHAnsi" w:hAnsiTheme="minorHAnsi" w:cstheme="minorHAnsi"/>
          <w:color w:val="00B050"/>
          <w:sz w:val="22"/>
          <w:szCs w:val="22"/>
        </w:rPr>
        <w:t xml:space="preserve"> </w:t>
      </w:r>
    </w:p>
    <w:p w:rsidR="00C27AEB" w:rsidRPr="002427E8" w:rsidRDefault="00C27AEB" w:rsidP="002427E8">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 3.4</w:t>
      </w:r>
    </w:p>
    <w:p w:rsidR="00C27AEB" w:rsidRPr="002427E8" w:rsidRDefault="0068784F" w:rsidP="0069191E">
      <w:pPr>
        <w:spacing w:before="120" w:after="360"/>
        <w:jc w:val="both"/>
        <w:rPr>
          <w:rFonts w:asciiTheme="minorHAnsi" w:hAnsiTheme="minorHAnsi" w:cstheme="minorHAnsi"/>
          <w:color w:val="00B050"/>
          <w:sz w:val="22"/>
          <w:szCs w:val="22"/>
        </w:rPr>
      </w:pPr>
      <w:r w:rsidRPr="00793B31">
        <w:rPr>
          <w:rFonts w:asciiTheme="minorHAnsi" w:hAnsiTheme="minorHAnsi" w:cstheme="minorHAnsi"/>
          <w:sz w:val="22"/>
          <w:szCs w:val="22"/>
        </w:rPr>
        <w:t xml:space="preserve">Pravidla pro hodnocení studia jsou uvedena ve </w:t>
      </w:r>
      <w:hyperlink r:id="rId107"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793B31">
        <w:rPr>
          <w:rFonts w:asciiTheme="minorHAnsi" w:hAnsiTheme="minorHAnsi" w:cstheme="minorHAnsi"/>
          <w:sz w:val="22"/>
          <w:szCs w:val="22"/>
        </w:rPr>
        <w:t>v článcích 10 – 15 doplněná ve Vnitřním předpisu</w:t>
      </w:r>
      <w:r w:rsidRPr="00EF7007">
        <w:rPr>
          <w:rFonts w:asciiTheme="minorHAnsi" w:hAnsiTheme="minorHAnsi" w:cstheme="minorHAnsi"/>
          <w:color w:val="00B050"/>
          <w:sz w:val="22"/>
          <w:szCs w:val="22"/>
        </w:rPr>
        <w:t xml:space="preserve"> </w:t>
      </w:r>
      <w:hyperlink r:id="rId108"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793B31">
        <w:rPr>
          <w:rFonts w:asciiTheme="minorHAnsi" w:hAnsiTheme="minorHAnsi" w:cstheme="minorHAnsi"/>
          <w:sz w:val="22"/>
          <w:szCs w:val="22"/>
        </w:rPr>
        <w:t>článek 10 – 15.</w:t>
      </w:r>
    </w:p>
    <w:p w:rsidR="00C27AEB" w:rsidRPr="002427E8" w:rsidRDefault="00C27AEB" w:rsidP="00C27AEB">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lastRenderedPageBreak/>
        <w:t>Tvůrčí činnost vztahující se ke studijnímu programu</w:t>
      </w:r>
    </w:p>
    <w:p w:rsidR="00C27AEB" w:rsidRPr="002427E8" w:rsidRDefault="00C27AEB" w:rsidP="002427E8">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 3.5</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Fakulta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a rezortních projektů Ministerstva </w:t>
      </w:r>
      <w:r w:rsidR="009C62F5" w:rsidRPr="00793B31">
        <w:rPr>
          <w:rFonts w:asciiTheme="minorHAnsi" w:hAnsiTheme="minorHAnsi" w:cstheme="minorHAnsi"/>
          <w:sz w:val="22"/>
          <w:szCs w:val="22"/>
        </w:rPr>
        <w:t>z</w:t>
      </w:r>
      <w:r w:rsidRPr="00793B31">
        <w:rPr>
          <w:rFonts w:asciiTheme="minorHAnsi" w:hAnsiTheme="minorHAnsi" w:cstheme="minorHAnsi"/>
          <w:sz w:val="22"/>
          <w:szCs w:val="22"/>
        </w:rPr>
        <w:t>dravotnictví ČR. Tyto řešené projekty souvisí s oblastí vzdělávání „Ekonomické obory“ a s navrhovaným magisterským studijním programem Management ve zdravotnictví. V současné době je řešen následující projekt:</w:t>
      </w:r>
    </w:p>
    <w:p w:rsidR="00C27AEB" w:rsidRPr="00793B31" w:rsidRDefault="00C27AEB" w:rsidP="0068784F">
      <w:pPr>
        <w:pStyle w:val="Odstavecseseznamem"/>
        <w:numPr>
          <w:ilvl w:val="0"/>
          <w:numId w:val="101"/>
        </w:numPr>
        <w:spacing w:before="120" w:after="120" w:line="240" w:lineRule="auto"/>
        <w:contextualSpacing w:val="0"/>
        <w:jc w:val="both"/>
        <w:rPr>
          <w:rFonts w:asciiTheme="minorHAnsi" w:hAnsiTheme="minorHAnsi" w:cstheme="minorHAnsi"/>
          <w:bCs/>
        </w:rPr>
      </w:pPr>
      <w:r w:rsidRPr="00793B31">
        <w:rPr>
          <w:rFonts w:asciiTheme="minorHAnsi" w:hAnsiTheme="minorHAnsi" w:cstheme="minorHAnsi"/>
          <w:bCs/>
        </w:rPr>
        <w:t>Výzkumný projekt, financovaný GA ČR, s názvem „</w:t>
      </w:r>
      <w:r w:rsidRPr="00793B31">
        <w:rPr>
          <w:rFonts w:asciiTheme="minorHAnsi" w:hAnsiTheme="minorHAnsi" w:cstheme="minorHAnsi"/>
          <w:b/>
          <w:bCs/>
        </w:rPr>
        <w:t>Determinanty struktury systémů rozpočetnictví a měření výkonnosti a jejich vliv na chování a výkonnost organizace</w:t>
      </w:r>
      <w:r w:rsidRPr="00793B31">
        <w:rPr>
          <w:rFonts w:asciiTheme="minorHAnsi" w:hAnsiTheme="minorHAnsi" w:cstheme="minorHAnsi"/>
          <w:bCs/>
        </w:rPr>
        <w:t xml:space="preserve">“ a dobou řešení od 1. 1. 2017 do 31. 12. 2019 se zaměřuje na </w:t>
      </w:r>
      <w:r w:rsidRPr="00793B31">
        <w:rPr>
          <w:rFonts w:asciiTheme="minorHAnsi" w:hAnsiTheme="minorHAnsi" w:cstheme="minorHAnsi"/>
        </w:rPr>
        <w:t>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Výsledky výzkumu se budou využívat v následujících předmětech studijního programu: Řízení nákladů ve zdravotnictví.</w:t>
      </w:r>
    </w:p>
    <w:p w:rsidR="00C27AEB" w:rsidRPr="00793B31" w:rsidRDefault="00C27AEB" w:rsidP="0068784F">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 posledních letech byly řešeny také následující výzkumné projekty:</w:t>
      </w:r>
    </w:p>
    <w:p w:rsidR="00C27AEB" w:rsidRPr="00793B31" w:rsidRDefault="00C27AEB" w:rsidP="0068784F">
      <w:pPr>
        <w:pStyle w:val="Odstavecseseznamem"/>
        <w:numPr>
          <w:ilvl w:val="0"/>
          <w:numId w:val="101"/>
        </w:numPr>
        <w:spacing w:before="120" w:after="120" w:line="240" w:lineRule="auto"/>
        <w:contextualSpacing w:val="0"/>
        <w:jc w:val="both"/>
        <w:rPr>
          <w:rFonts w:asciiTheme="minorHAnsi" w:hAnsiTheme="minorHAnsi" w:cstheme="minorHAnsi"/>
        </w:rPr>
      </w:pPr>
      <w:r w:rsidRPr="00793B31">
        <w:rPr>
          <w:rFonts w:asciiTheme="minorHAnsi" w:hAnsiTheme="minorHAnsi" w:cstheme="minorHAnsi"/>
        </w:rPr>
        <w:t xml:space="preserve">Projekt, financovaný IGA MZČR, s názvem </w:t>
      </w:r>
      <w:r w:rsidRPr="00793B31">
        <w:rPr>
          <w:rFonts w:asciiTheme="minorHAnsi" w:hAnsiTheme="minorHAnsi" w:cstheme="minorHAnsi"/>
          <w:b/>
        </w:rPr>
        <w:t>„Aplikace moderních kalkulačních metod pro účely optimalizace nákladů ve zdravotnictví“</w:t>
      </w:r>
      <w:r w:rsidRPr="00793B31">
        <w:rPr>
          <w:rFonts w:asciiTheme="minorHAnsi" w:hAnsiTheme="minorHAnsi" w:cstheme="minorHAnsi"/>
        </w:rPr>
        <w:t xml:space="preserve"> a dobou řešení 1. 6. 2011 – 31. 12. 2013 se zabýval otázkami aplikace moderních kalkulačních metod v podmínkách organizací poskytující zdravotnické služby, pro účely optimalizace jejich nákladů. V rámci projektu budou prozkoumány specifika řízení nákladů ve zdravotnických organizacích. V rámci projektu byla provedena implementace moderních kalkulačních metod ve vybraných zdravotnických organizacích a na jejím základě zpracována metodika pro jejich aplikaci a praktické využití, což bude mít pro dané organizace velký význam při optimalizaci nákladů. Výsledky výzkumu se budou využívat v následujících předmětech studijního programu: Řízení nákladů ve zdravotnictví.</w:t>
      </w:r>
    </w:p>
    <w:p w:rsidR="00C27AEB" w:rsidRPr="00793B31" w:rsidRDefault="00C27AEB" w:rsidP="0069191E">
      <w:pPr>
        <w:pStyle w:val="Odstavecseseznamem"/>
        <w:numPr>
          <w:ilvl w:val="0"/>
          <w:numId w:val="101"/>
        </w:numPr>
        <w:spacing w:before="120" w:after="360" w:line="240" w:lineRule="auto"/>
        <w:ind w:left="714" w:hanging="357"/>
        <w:contextualSpacing w:val="0"/>
        <w:jc w:val="both"/>
        <w:rPr>
          <w:rFonts w:asciiTheme="minorHAnsi" w:hAnsiTheme="minorHAnsi" w:cstheme="minorHAnsi"/>
        </w:rPr>
      </w:pPr>
      <w:r w:rsidRPr="00793B31">
        <w:rPr>
          <w:rFonts w:asciiTheme="minorHAnsi" w:hAnsiTheme="minorHAnsi" w:cstheme="minorHAnsi"/>
        </w:rPr>
        <w:t xml:space="preserve">Projekt financovaný GA ČR s názvem </w:t>
      </w:r>
      <w:r w:rsidRPr="00793B31">
        <w:rPr>
          <w:rFonts w:asciiTheme="minorHAnsi" w:hAnsiTheme="minorHAnsi" w:cstheme="minorHAnsi"/>
          <w:b/>
        </w:rPr>
        <w:t>„Tvorba strategického modelu výkonnosti založeného na synergických efektech vybraných soustav řízení“</w:t>
      </w:r>
      <w:r w:rsidRPr="00793B31">
        <w:rPr>
          <w:rFonts w:asciiTheme="minorHAnsi" w:hAnsiTheme="minorHAnsi" w:cstheme="minorHAnsi"/>
        </w:rPr>
        <w:t xml:space="preserve"> 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w:t>
      </w:r>
      <w:r w:rsidRPr="00793B31">
        <w:rPr>
          <w:rFonts w:asciiTheme="minorHAnsi" w:hAnsiTheme="minorHAnsi" w:cstheme="minorHAnsi"/>
        </w:rPr>
        <w:lastRenderedPageBreak/>
        <w:t>relevantním změnám. Model umožní efektivně transformovat podnikové záměry do reality a chovat se jak "živý organismus" (tj. rychle se adaptovat na neustále se měnící změny v dnešním konkurenčním prostředí). Výsledky výzkumu se využívají v následujících předmětech studijního programu: Management.</w:t>
      </w:r>
    </w:p>
    <w:p w:rsidR="00C27AEB" w:rsidRPr="00793B31" w:rsidRDefault="00C27AEB" w:rsidP="002427E8">
      <w:pPr>
        <w:pStyle w:val="Nadpis3"/>
        <w:jc w:val="center"/>
        <w:rPr>
          <w:rFonts w:asciiTheme="minorHAnsi" w:hAnsiTheme="minorHAnsi" w:cstheme="minorHAnsi"/>
          <w:b/>
          <w:color w:val="auto"/>
        </w:rPr>
      </w:pPr>
      <w:r w:rsidRPr="00793B31">
        <w:rPr>
          <w:rFonts w:asciiTheme="minorHAnsi" w:hAnsiTheme="minorHAnsi" w:cstheme="minorHAnsi"/>
          <w:b/>
          <w:color w:val="auto"/>
        </w:rPr>
        <w:t>Standard 3.6</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Vedle projektů financovaných z Prostředků GAČR a TAČR jsou v současné době řešeny také mezinárodní projekty z programu ERASMUS+ a Horizon2020:</w:t>
      </w:r>
    </w:p>
    <w:p w:rsidR="00C27AEB" w:rsidRPr="00793B31" w:rsidRDefault="00C27AEB" w:rsidP="0068784F">
      <w:pPr>
        <w:pStyle w:val="Odstavecseseznamem"/>
        <w:numPr>
          <w:ilvl w:val="1"/>
          <w:numId w:val="102"/>
        </w:numPr>
        <w:spacing w:after="120" w:line="240" w:lineRule="auto"/>
        <w:ind w:left="425" w:hanging="425"/>
        <w:contextualSpacing w:val="0"/>
        <w:jc w:val="both"/>
        <w:rPr>
          <w:rFonts w:asciiTheme="minorHAnsi" w:hAnsiTheme="minorHAnsi" w:cstheme="minorHAnsi"/>
        </w:rPr>
      </w:pPr>
      <w:r w:rsidRPr="00793B31">
        <w:rPr>
          <w:rFonts w:asciiTheme="minorHAnsi" w:hAnsiTheme="minorHAnsi" w:cstheme="minorHAnsi"/>
        </w:rPr>
        <w:t xml:space="preserve">Projekt s názvem </w:t>
      </w:r>
      <w:r w:rsidR="00360F32" w:rsidRPr="00793B31">
        <w:rPr>
          <w:rFonts w:asciiTheme="minorHAnsi" w:hAnsiTheme="minorHAnsi" w:cstheme="minorHAnsi"/>
          <w:b/>
        </w:rPr>
        <w:t>„Pilot project: Entrepreneurship education for University students“</w:t>
      </w:r>
      <w:r w:rsidR="00360F32" w:rsidRPr="00793B31">
        <w:rPr>
          <w:rFonts w:asciiTheme="minorHAnsi" w:hAnsiTheme="minorHAnsi" w:cstheme="minorHAnsi"/>
        </w:rPr>
        <w:t xml:space="preserve"> </w:t>
      </w:r>
      <w:r w:rsidRPr="00793B31">
        <w:rPr>
          <w:rFonts w:asciiTheme="minorHAnsi" w:hAnsiTheme="minorHAnsi" w:cstheme="minorHAnsi"/>
        </w:rPr>
        <w:t>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bude vytvořena nová metodika pro vysokoškolské pedagogy ve vztahu k podnikatelskému vzdělávání a bude také vytvořen hodnotící nástroj rozvoje studentů pro učitele a mezinárodní certifikát pro absolventy kurzu (využívaný mezinárodní sítí Junior Achievement a dalších vysokých škol). Dojde také k pilotnímu ověření metody, tedy k realizaci prvního kurzu se studenty. Studenti budou mít možnost absolvovat kurz podnikatelských dovedností, který bude orientován na praktické dovednosti s ambicí vytvořit reálné podnikatelské prostředí - participace studentů na konkrétních projektech a zakázkách.</w:t>
      </w:r>
    </w:p>
    <w:p w:rsidR="00C27AEB" w:rsidRPr="00793B31" w:rsidRDefault="00C27AEB" w:rsidP="0069191E">
      <w:pPr>
        <w:pStyle w:val="Odstavecseseznamem"/>
        <w:numPr>
          <w:ilvl w:val="1"/>
          <w:numId w:val="102"/>
        </w:numPr>
        <w:spacing w:after="600" w:line="240" w:lineRule="auto"/>
        <w:ind w:left="425" w:hanging="425"/>
        <w:contextualSpacing w:val="0"/>
        <w:jc w:val="both"/>
        <w:rPr>
          <w:rFonts w:asciiTheme="minorHAnsi" w:hAnsiTheme="minorHAnsi" w:cstheme="minorHAnsi"/>
        </w:rPr>
      </w:pPr>
      <w:r w:rsidRPr="00793B31">
        <w:rPr>
          <w:rFonts w:asciiTheme="minorHAnsi" w:hAnsiTheme="minorHAnsi" w:cstheme="minorHAnsi"/>
        </w:rPr>
        <w:t>Projekt s názvem „</w:t>
      </w:r>
      <w:r w:rsidRPr="00793B31">
        <w:rPr>
          <w:rFonts w:asciiTheme="minorHAnsi" w:hAnsiTheme="minorHAnsi" w:cstheme="minorHAnsi"/>
          <w:b/>
        </w:rPr>
        <w:t>SHAPE-ENERGY“</w:t>
      </w:r>
      <w:r w:rsidRPr="00793B31">
        <w:rPr>
          <w:rFonts w:asciiTheme="minorHAnsi" w:hAnsiTheme="minorHAnsi" w:cstheme="minorHAnsi"/>
        </w:rPr>
        <w:t xml:space="preserve"> je 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p w:rsidR="00C27AEB" w:rsidRPr="00C27AEB" w:rsidRDefault="00C27AEB" w:rsidP="00C27AEB">
      <w:pPr>
        <w:pStyle w:val="Odstavecseseznamem"/>
        <w:spacing w:before="120" w:after="120"/>
        <w:jc w:val="both"/>
        <w:rPr>
          <w:rFonts w:asciiTheme="minorHAnsi" w:hAnsiTheme="minorHAnsi" w:cstheme="minorHAnsi"/>
          <w:color w:val="00B050"/>
        </w:rPr>
      </w:pP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Finanční, materiální a další zabezpečení studijního programu</w:t>
      </w:r>
    </w:p>
    <w:p w:rsidR="00C27AEB" w:rsidRPr="002427E8" w:rsidRDefault="00C27AEB" w:rsidP="00C27AEB">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 xml:space="preserve">Finanční zabezpečení studijního programu </w:t>
      </w:r>
    </w:p>
    <w:p w:rsidR="00C27AEB" w:rsidRPr="002427E8" w:rsidRDefault="00C27AEB" w:rsidP="00C27AEB">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 4.1</w:t>
      </w:r>
    </w:p>
    <w:p w:rsidR="00C27AEB" w:rsidRPr="00793B31" w:rsidRDefault="00C27AEB" w:rsidP="0069191E">
      <w:pPr>
        <w:tabs>
          <w:tab w:val="left" w:pos="2835"/>
        </w:tabs>
        <w:spacing w:before="120" w:after="360"/>
        <w:jc w:val="both"/>
        <w:rPr>
          <w:rFonts w:asciiTheme="minorHAnsi" w:hAnsiTheme="minorHAnsi" w:cstheme="minorHAnsi"/>
          <w:sz w:val="22"/>
        </w:rPr>
      </w:pPr>
      <w:r w:rsidRPr="00793B31">
        <w:rPr>
          <w:rFonts w:asciiTheme="minorHAnsi" w:hAnsiTheme="minorHAnsi" w:cstheme="minorHAnsi"/>
          <w:sz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rsidR="00C27AEB" w:rsidRPr="002427E8" w:rsidRDefault="00C27AEB" w:rsidP="00C27AEB">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lastRenderedPageBreak/>
        <w:t xml:space="preserve">Materiální a technické zabezpečení studijního programu </w:t>
      </w:r>
    </w:p>
    <w:p w:rsidR="00C27AEB" w:rsidRPr="002427E8" w:rsidRDefault="00C27AEB" w:rsidP="00C27AEB">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 4.2</w:t>
      </w:r>
    </w:p>
    <w:p w:rsidR="00C27AEB" w:rsidRPr="00793B31" w:rsidRDefault="00C27AEB" w:rsidP="002427E8">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Studijní program Management ve zdravotnictví 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C27AEB" w:rsidRPr="00793B31" w:rsidRDefault="00C27AEB" w:rsidP="002427E8">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Z toho Fakulta managementu a ekonomiky disponuje:</w:t>
      </w:r>
    </w:p>
    <w:p w:rsidR="00C27AEB" w:rsidRPr="00793B31" w:rsidRDefault="00C27AEB" w:rsidP="002427E8">
      <w:pPr>
        <w:pStyle w:val="Odstavecseseznamem"/>
        <w:numPr>
          <w:ilvl w:val="0"/>
          <w:numId w:val="103"/>
        </w:numPr>
        <w:spacing w:before="120" w:after="120" w:line="240" w:lineRule="auto"/>
        <w:jc w:val="both"/>
        <w:rPr>
          <w:rFonts w:asciiTheme="minorHAnsi" w:hAnsiTheme="minorHAnsi" w:cstheme="minorHAnsi"/>
        </w:rPr>
      </w:pPr>
      <w:r w:rsidRPr="00793B31">
        <w:rPr>
          <w:rFonts w:asciiTheme="minorHAnsi" w:hAnsiTheme="minorHAnsi" w:cstheme="minorHAnsi"/>
        </w:rPr>
        <w:t>6 počítačovými učebnami o celkové kapacitě 126 míst vybavenými moderní výpočetní a audiovizuální technikou, včetně tabulí pro popis stíratelnými fixy,</w:t>
      </w:r>
    </w:p>
    <w:p w:rsidR="00C27AEB" w:rsidRPr="00793B31" w:rsidRDefault="00C27AEB" w:rsidP="002427E8">
      <w:pPr>
        <w:pStyle w:val="Odstavecseseznamem"/>
        <w:numPr>
          <w:ilvl w:val="0"/>
          <w:numId w:val="103"/>
        </w:numPr>
        <w:spacing w:before="120" w:after="120" w:line="240" w:lineRule="auto"/>
        <w:jc w:val="both"/>
        <w:rPr>
          <w:rFonts w:asciiTheme="minorHAnsi" w:hAnsiTheme="minorHAnsi" w:cstheme="minorHAnsi"/>
        </w:rPr>
      </w:pPr>
      <w:r w:rsidRPr="00793B31">
        <w:rPr>
          <w:rFonts w:asciiTheme="minorHAnsi" w:hAnsiTheme="minorHAnsi" w:cstheme="minorHAnsi"/>
        </w:rPr>
        <w:t>5 posluchárnami s kapacitou 380 míst vybavenými moderní audiovizuální technikou, včetně tabulí pro popis stíratelnými fixy</w:t>
      </w:r>
    </w:p>
    <w:p w:rsidR="00C27AEB" w:rsidRPr="00793B31" w:rsidRDefault="00C27AEB" w:rsidP="002427E8">
      <w:pPr>
        <w:pStyle w:val="Odstavecseseznamem"/>
        <w:numPr>
          <w:ilvl w:val="0"/>
          <w:numId w:val="103"/>
        </w:numPr>
        <w:spacing w:before="120" w:after="120" w:line="240" w:lineRule="auto"/>
        <w:jc w:val="both"/>
        <w:rPr>
          <w:rFonts w:asciiTheme="minorHAnsi" w:hAnsiTheme="minorHAnsi" w:cstheme="minorHAnsi"/>
        </w:rPr>
      </w:pPr>
      <w:r w:rsidRPr="00793B31">
        <w:rPr>
          <w:rFonts w:asciiTheme="minorHAnsi" w:hAnsiTheme="minorHAnsi" w:cstheme="minorHAnsi"/>
        </w:rPr>
        <w:t>1 přednáškovou místností o kapacitě 180 míst vybavenou moderní audiovizuální technikou s možností promítání prezentací na více ploch a včetně tabulí,</w:t>
      </w:r>
    </w:p>
    <w:p w:rsidR="00C27AEB" w:rsidRPr="00793B31" w:rsidRDefault="00C27AEB" w:rsidP="0069191E">
      <w:pPr>
        <w:pStyle w:val="Odstavecseseznamem"/>
        <w:numPr>
          <w:ilvl w:val="0"/>
          <w:numId w:val="103"/>
        </w:numPr>
        <w:spacing w:before="120" w:after="360" w:line="240" w:lineRule="auto"/>
        <w:ind w:left="714" w:hanging="357"/>
        <w:jc w:val="both"/>
        <w:rPr>
          <w:rFonts w:asciiTheme="minorHAnsi" w:hAnsiTheme="minorHAnsi" w:cstheme="minorHAnsi"/>
        </w:rPr>
      </w:pPr>
      <w:r w:rsidRPr="00793B31">
        <w:rPr>
          <w:rFonts w:asciiTheme="minorHAnsi" w:hAnsiTheme="minorHAnsi" w:cstheme="minorHAnsi"/>
        </w:rPr>
        <w:t>9 seminárními místnosti o kapacitě 276 míst vybavenými jednotným prezentačním místem, které obsahují moderní počítačovou a audiovizuální techniku včetně tabulí.</w:t>
      </w:r>
    </w:p>
    <w:p w:rsidR="00C27AEB" w:rsidRPr="002427E8" w:rsidRDefault="00C27AEB" w:rsidP="00C27AEB">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 xml:space="preserve">Odborná literatura a elektronické databáze odpovídající studijnímu programu </w:t>
      </w:r>
    </w:p>
    <w:p w:rsidR="00C27AEB" w:rsidRPr="002427E8" w:rsidRDefault="00C27AEB" w:rsidP="00C27AEB">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 4.3</w:t>
      </w:r>
    </w:p>
    <w:p w:rsidR="00C27AEB" w:rsidRPr="00793B31" w:rsidRDefault="00C27AEB" w:rsidP="002427E8">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Podrobné informace o informačním zabezpečení studijního programu jsou uvedeny v příloze C-III – Informační zabezpečení studijního programu. Studenti studijního programu Management ve zdravotnictví mají přístup k domácí i zahraniční literatuře vztahující se ke studovaným předmětům, jak v tištěné, tak elektronické verzi. </w:t>
      </w:r>
    </w:p>
    <w:p w:rsidR="00C27AEB" w:rsidRPr="00793B31" w:rsidRDefault="00C27AEB" w:rsidP="002427E8">
      <w:pPr>
        <w:pStyle w:val="Default"/>
        <w:spacing w:before="120" w:after="120"/>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C27AEB" w:rsidRPr="00793B31" w:rsidRDefault="00C27AEB" w:rsidP="002427E8">
      <w:pPr>
        <w:pStyle w:val="Default"/>
        <w:spacing w:before="120" w:after="120"/>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 xml:space="preserve">Konkrétní dostupné databáze: </w:t>
      </w:r>
    </w:p>
    <w:p w:rsidR="00C27AEB" w:rsidRPr="00793B31" w:rsidRDefault="00C27AEB" w:rsidP="0076345A">
      <w:pPr>
        <w:pStyle w:val="Default"/>
        <w:numPr>
          <w:ilvl w:val="0"/>
          <w:numId w:val="75"/>
        </w:numPr>
        <w:ind w:left="714" w:hanging="357"/>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 xml:space="preserve">Citační databáze Web of Science a Scopus </w:t>
      </w:r>
    </w:p>
    <w:p w:rsidR="00C27AEB" w:rsidRPr="00793B31" w:rsidRDefault="00C27AEB" w:rsidP="0076345A">
      <w:pPr>
        <w:pStyle w:val="Default"/>
        <w:numPr>
          <w:ilvl w:val="0"/>
          <w:numId w:val="75"/>
        </w:numPr>
        <w:ind w:left="714" w:hanging="357"/>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 xml:space="preserve">Multioborové kolekce elektronických časopisů Elsevier ScienceDirect, Wiley Online Library, SpringerLink a další. </w:t>
      </w:r>
    </w:p>
    <w:p w:rsidR="00C27AEB" w:rsidRPr="00793B31" w:rsidRDefault="00C27AEB" w:rsidP="0076345A">
      <w:pPr>
        <w:pStyle w:val="Default"/>
        <w:numPr>
          <w:ilvl w:val="0"/>
          <w:numId w:val="75"/>
        </w:numPr>
        <w:ind w:left="714" w:hanging="357"/>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 xml:space="preserve">Multioborové plnotextové databáze Ebsco a ProQuest </w:t>
      </w:r>
    </w:p>
    <w:p w:rsidR="00C27AEB" w:rsidRPr="00793B31" w:rsidRDefault="00C27AEB" w:rsidP="0076345A">
      <w:pPr>
        <w:pStyle w:val="Odstavecseseznamem"/>
        <w:numPr>
          <w:ilvl w:val="0"/>
          <w:numId w:val="75"/>
        </w:numPr>
        <w:spacing w:after="0" w:line="240" w:lineRule="auto"/>
        <w:ind w:left="714" w:hanging="357"/>
        <w:contextualSpacing w:val="0"/>
        <w:rPr>
          <w:rFonts w:asciiTheme="minorHAnsi" w:hAnsiTheme="minorHAnsi" w:cstheme="minorHAnsi"/>
        </w:rPr>
      </w:pPr>
      <w:r w:rsidRPr="00793B31">
        <w:rPr>
          <w:rFonts w:asciiTheme="minorHAnsi" w:hAnsiTheme="minorHAnsi" w:cstheme="minorHAnsi"/>
        </w:rPr>
        <w:t>Kolekce časopisů Emerald</w:t>
      </w:r>
    </w:p>
    <w:p w:rsidR="00C27AEB" w:rsidRPr="00793B31" w:rsidRDefault="00C27AEB" w:rsidP="0076345A">
      <w:pPr>
        <w:pStyle w:val="Odstavecseseznamem"/>
        <w:numPr>
          <w:ilvl w:val="0"/>
          <w:numId w:val="75"/>
        </w:numPr>
        <w:spacing w:after="0" w:line="240" w:lineRule="auto"/>
        <w:ind w:left="714" w:hanging="357"/>
        <w:contextualSpacing w:val="0"/>
        <w:rPr>
          <w:rFonts w:asciiTheme="minorHAnsi" w:hAnsiTheme="minorHAnsi" w:cstheme="minorHAnsi"/>
        </w:rPr>
      </w:pPr>
      <w:r w:rsidRPr="00793B31">
        <w:rPr>
          <w:rFonts w:asciiTheme="minorHAnsi" w:hAnsiTheme="minorHAnsi" w:cstheme="minorHAnsi"/>
        </w:rPr>
        <w:t>Oborová databáze Business Source Complete</w:t>
      </w:r>
    </w:p>
    <w:p w:rsidR="00C27AEB" w:rsidRPr="00793B31" w:rsidRDefault="00C27AEB" w:rsidP="0076345A">
      <w:pPr>
        <w:pStyle w:val="Odstavecseseznamem"/>
        <w:numPr>
          <w:ilvl w:val="0"/>
          <w:numId w:val="75"/>
        </w:numPr>
        <w:spacing w:after="0" w:line="240" w:lineRule="auto"/>
        <w:ind w:left="714" w:hanging="357"/>
        <w:contextualSpacing w:val="0"/>
        <w:rPr>
          <w:rFonts w:asciiTheme="minorHAnsi" w:hAnsiTheme="minorHAnsi" w:cstheme="minorHAnsi"/>
        </w:rPr>
      </w:pPr>
      <w:r w:rsidRPr="00793B31">
        <w:rPr>
          <w:rFonts w:asciiTheme="minorHAnsi" w:hAnsiTheme="minorHAnsi" w:cstheme="minorHAnsi"/>
        </w:rPr>
        <w:t xml:space="preserve">Oborová ekonomická databáze Econlit </w:t>
      </w:r>
    </w:p>
    <w:p w:rsidR="0076345A" w:rsidRPr="00793B31" w:rsidRDefault="0076345A" w:rsidP="0076345A">
      <w:pPr>
        <w:pStyle w:val="Odstavecseseznamem"/>
        <w:numPr>
          <w:ilvl w:val="0"/>
          <w:numId w:val="75"/>
        </w:numPr>
        <w:shd w:val="clear" w:color="auto" w:fill="FFFFFF"/>
        <w:spacing w:after="0" w:line="240" w:lineRule="auto"/>
        <w:ind w:left="714" w:hanging="357"/>
        <w:contextualSpacing w:val="0"/>
        <w:rPr>
          <w:rFonts w:ascii="Segoe UI" w:hAnsi="Segoe UI" w:cs="Segoe UI"/>
          <w:sz w:val="23"/>
          <w:szCs w:val="23"/>
        </w:rPr>
      </w:pPr>
      <w:r w:rsidRPr="00793B31">
        <w:rPr>
          <w:rFonts w:cs="Segoe UI"/>
        </w:rPr>
        <w:t>Bibliographia Medica Čechoslovaca – Medvik</w:t>
      </w:r>
    </w:p>
    <w:p w:rsidR="0076345A" w:rsidRPr="00793B31" w:rsidRDefault="0076345A" w:rsidP="0076345A">
      <w:pPr>
        <w:pStyle w:val="Odstavecseseznamem"/>
        <w:numPr>
          <w:ilvl w:val="0"/>
          <w:numId w:val="75"/>
        </w:numPr>
        <w:shd w:val="clear" w:color="auto" w:fill="FFFFFF"/>
        <w:spacing w:after="0" w:line="240" w:lineRule="auto"/>
        <w:ind w:left="714" w:hanging="357"/>
        <w:contextualSpacing w:val="0"/>
        <w:rPr>
          <w:rFonts w:ascii="Segoe UI" w:hAnsi="Segoe UI" w:cs="Segoe UI"/>
          <w:sz w:val="23"/>
          <w:szCs w:val="23"/>
        </w:rPr>
      </w:pPr>
      <w:r w:rsidRPr="00793B31">
        <w:rPr>
          <w:rFonts w:cs="Segoe UI"/>
        </w:rPr>
        <w:t>DIMDI Databases</w:t>
      </w:r>
    </w:p>
    <w:p w:rsidR="0076345A" w:rsidRPr="00793B31" w:rsidRDefault="0076345A" w:rsidP="0076345A">
      <w:pPr>
        <w:pStyle w:val="Odstavecseseznamem"/>
        <w:numPr>
          <w:ilvl w:val="0"/>
          <w:numId w:val="75"/>
        </w:numPr>
        <w:shd w:val="clear" w:color="auto" w:fill="FFFFFF"/>
        <w:spacing w:after="0" w:line="240" w:lineRule="auto"/>
        <w:ind w:left="714" w:hanging="357"/>
        <w:contextualSpacing w:val="0"/>
        <w:rPr>
          <w:rFonts w:ascii="Segoe UI" w:hAnsi="Segoe UI" w:cs="Segoe UI"/>
          <w:sz w:val="23"/>
          <w:szCs w:val="23"/>
        </w:rPr>
      </w:pPr>
      <w:r w:rsidRPr="00793B31">
        <w:rPr>
          <w:rFonts w:cs="Segoe UI"/>
        </w:rPr>
        <w:t>ebooks ScienceDirect</w:t>
      </w:r>
    </w:p>
    <w:p w:rsidR="0076345A" w:rsidRPr="00793B31" w:rsidRDefault="0076345A" w:rsidP="0076345A">
      <w:pPr>
        <w:pStyle w:val="Odstavecseseznamem"/>
        <w:numPr>
          <w:ilvl w:val="0"/>
          <w:numId w:val="75"/>
        </w:numPr>
        <w:shd w:val="clear" w:color="auto" w:fill="FFFFFF"/>
        <w:spacing w:after="0" w:line="240" w:lineRule="auto"/>
        <w:ind w:left="714" w:hanging="357"/>
        <w:contextualSpacing w:val="0"/>
        <w:rPr>
          <w:rFonts w:ascii="Segoe UI" w:hAnsi="Segoe UI" w:cs="Segoe UI"/>
          <w:sz w:val="23"/>
          <w:szCs w:val="23"/>
        </w:rPr>
      </w:pPr>
      <w:r w:rsidRPr="00793B31">
        <w:rPr>
          <w:rFonts w:cs="Segoe UI"/>
        </w:rPr>
        <w:t>MEDLINE</w:t>
      </w:r>
    </w:p>
    <w:p w:rsidR="0076345A" w:rsidRPr="00793B31" w:rsidRDefault="0076345A" w:rsidP="0076345A">
      <w:pPr>
        <w:pStyle w:val="Odstavecseseznamem"/>
        <w:numPr>
          <w:ilvl w:val="0"/>
          <w:numId w:val="75"/>
        </w:numPr>
        <w:shd w:val="clear" w:color="auto" w:fill="FFFFFF"/>
        <w:spacing w:after="0" w:line="240" w:lineRule="auto"/>
        <w:ind w:left="714" w:hanging="357"/>
        <w:contextualSpacing w:val="0"/>
        <w:rPr>
          <w:rFonts w:ascii="Segoe UI" w:hAnsi="Segoe UI" w:cs="Segoe UI"/>
          <w:sz w:val="23"/>
          <w:szCs w:val="23"/>
        </w:rPr>
      </w:pPr>
      <w:r w:rsidRPr="00793B31">
        <w:rPr>
          <w:rFonts w:cs="Segoe UI"/>
        </w:rPr>
        <w:t>OECD iLibrary</w:t>
      </w:r>
    </w:p>
    <w:p w:rsidR="0076345A" w:rsidRPr="00793B31" w:rsidRDefault="0076345A" w:rsidP="0076345A">
      <w:pPr>
        <w:pStyle w:val="Odstavecseseznamem"/>
        <w:numPr>
          <w:ilvl w:val="0"/>
          <w:numId w:val="75"/>
        </w:numPr>
        <w:shd w:val="clear" w:color="auto" w:fill="FFFFFF"/>
        <w:spacing w:after="0" w:line="240" w:lineRule="auto"/>
        <w:ind w:left="714" w:hanging="357"/>
        <w:contextualSpacing w:val="0"/>
        <w:rPr>
          <w:rFonts w:cs="Segoe UI"/>
        </w:rPr>
      </w:pPr>
      <w:r w:rsidRPr="00793B31">
        <w:rPr>
          <w:rFonts w:cs="Segoe UI"/>
        </w:rPr>
        <w:t>SAGE Journals Online</w:t>
      </w:r>
    </w:p>
    <w:p w:rsidR="0076345A" w:rsidRPr="00793B31" w:rsidRDefault="0076345A" w:rsidP="0076345A">
      <w:pPr>
        <w:pStyle w:val="Odstavecseseznamem"/>
        <w:spacing w:before="120" w:after="120" w:line="240" w:lineRule="auto"/>
        <w:rPr>
          <w:rFonts w:asciiTheme="minorHAnsi" w:hAnsiTheme="minorHAnsi" w:cstheme="minorHAnsi"/>
        </w:rPr>
      </w:pPr>
    </w:p>
    <w:p w:rsidR="00C27AEB" w:rsidRPr="002427E8" w:rsidRDefault="00C27AEB" w:rsidP="0069191E">
      <w:pPr>
        <w:tabs>
          <w:tab w:val="left" w:pos="2835"/>
        </w:tabs>
        <w:spacing w:before="120" w:after="600"/>
        <w:rPr>
          <w:rFonts w:asciiTheme="minorHAnsi" w:hAnsiTheme="minorHAnsi" w:cstheme="minorHAnsi"/>
          <w:sz w:val="22"/>
          <w:szCs w:val="22"/>
        </w:rPr>
      </w:pPr>
      <w:r w:rsidRPr="00793B31">
        <w:rPr>
          <w:rFonts w:asciiTheme="minorHAnsi" w:hAnsiTheme="minorHAnsi" w:cstheme="minorHAnsi"/>
          <w:sz w:val="22"/>
          <w:szCs w:val="22"/>
        </w:rPr>
        <w:t xml:space="preserve">Seznam všech databází: </w:t>
      </w:r>
      <w:hyperlink r:id="rId109" w:history="1">
        <w:r w:rsidR="0068784F" w:rsidRPr="00793B31">
          <w:rPr>
            <w:rStyle w:val="Hypertextovodkaz"/>
            <w:rFonts w:asciiTheme="minorHAnsi" w:hAnsiTheme="minorHAnsi" w:cstheme="minorHAnsi"/>
            <w:i/>
            <w:sz w:val="22"/>
            <w:szCs w:val="22"/>
          </w:rPr>
          <w:t>http://portal.k.utb.cz/databases/alphabetical/</w:t>
        </w:r>
      </w:hyperlink>
      <w:r w:rsidR="0068784F">
        <w:rPr>
          <w:rFonts w:asciiTheme="minorHAnsi" w:hAnsiTheme="minorHAnsi" w:cstheme="minorHAnsi"/>
          <w:color w:val="00B050"/>
          <w:sz w:val="22"/>
          <w:szCs w:val="22"/>
        </w:rPr>
        <w:t xml:space="preserve"> </w:t>
      </w: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lastRenderedPageBreak/>
        <w:t xml:space="preserve">Garant studijního programu </w:t>
      </w:r>
    </w:p>
    <w:p w:rsidR="00C27AEB" w:rsidRPr="002427E8" w:rsidRDefault="00C27AEB" w:rsidP="002427E8">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 xml:space="preserve">Pravomoci a odpovědnost garanta </w:t>
      </w:r>
    </w:p>
    <w:p w:rsidR="00C27AEB" w:rsidRPr="002427E8" w:rsidRDefault="00C27AEB" w:rsidP="002427E8">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 5.1</w:t>
      </w:r>
    </w:p>
    <w:p w:rsidR="00C27AEB" w:rsidRPr="00793B31" w:rsidRDefault="0068784F" w:rsidP="00C27AEB">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Pravomoci a odpovědnosti garanta studijního programu upravuje vnitřní předpis UTB ve Zlíně </w:t>
      </w:r>
      <w:hyperlink r:id="rId110" w:history="1">
        <w:r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EF7007">
        <w:rPr>
          <w:rFonts w:asciiTheme="minorHAnsi" w:hAnsiTheme="minorHAnsi" w:cstheme="minorHAnsi"/>
          <w:i/>
          <w:color w:val="00B050"/>
          <w:sz w:val="22"/>
          <w:szCs w:val="22"/>
        </w:rPr>
        <w:t xml:space="preserve"> </w:t>
      </w:r>
      <w:r w:rsidRPr="00793B31">
        <w:rPr>
          <w:rFonts w:asciiTheme="minorHAnsi" w:hAnsiTheme="minorHAnsi" w:cstheme="minorHAnsi"/>
          <w:sz w:val="22"/>
          <w:szCs w:val="22"/>
        </w:rPr>
        <w:t>ze dne 28. června 2017, článek 8.</w:t>
      </w:r>
    </w:p>
    <w:p w:rsidR="00C27AEB" w:rsidRPr="00793B31" w:rsidRDefault="00C27AEB" w:rsidP="00C27AEB">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Z uvedeného vnitřního předpisu UTB ve Zlíně vyplývají zejména tyto povinnosti garanta studijního programu:</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Garant bakalářského a magisterského studijního programu zejména:</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koordinuje obsahovou přípravu studijního programu,</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dbá na to, aby studijní program byl uskutečňován v souladu s akreditačním spisem,</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dohlíží na kvalitu uskutečňování studijního programu,</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studentům ve studijním programu poskytuje odborné studijní poradenství,</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schvaluje výběr studijních předmětů studia v zahraničí a jejich uznání,</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doporučuje uznání části studia podle čl. 24 Studijního a zkušebního řádu UTB,</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schvaluje témata bakalářských nebo diplomových prací,</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obsahově a metodicky rozvíjí studijní program v souladu s aktuální úrovní poznání a potřebami praxe,</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předkládá radě studijního programu návrhy na změny studijního programu,</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účastní se jednání rady studijního programu,</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spolupracuje s proděkany, řediteli ústavů a garanty dalších studijních programů uskutečňovaných na dané součásti,</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vyhodnocuje obsah a uskutečňování studijního programu, přičemž se opírá o procesy zpětné vazby, zejména ankety a kvantitativní a kvalitativní průzkumy u studentů, zaměstnavatelů, profesních komor a oborových sdružení,</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zpracovává hodnotící zprávu o studijním programu jako podklad pro hodnocení kvality uskutečňovaného studijního programu,</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rsidR="00217364" w:rsidRDefault="00217364" w:rsidP="002427E8">
      <w:pPr>
        <w:pStyle w:val="Nadpis3"/>
        <w:jc w:val="center"/>
        <w:rPr>
          <w:rFonts w:asciiTheme="minorHAnsi" w:hAnsiTheme="minorHAnsi" w:cstheme="minorHAnsi"/>
          <w:b/>
          <w:color w:val="auto"/>
        </w:rPr>
      </w:pPr>
    </w:p>
    <w:p w:rsidR="00C27AEB" w:rsidRPr="00793B31" w:rsidRDefault="00C27AEB" w:rsidP="002427E8">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Zhodnocení osoby garanta z hlediska naplnění standardů </w:t>
      </w:r>
    </w:p>
    <w:p w:rsidR="00C27AEB" w:rsidRPr="00793B31" w:rsidRDefault="00C27AEB" w:rsidP="002427E8">
      <w:pPr>
        <w:pStyle w:val="Nadpis3"/>
        <w:jc w:val="center"/>
        <w:rPr>
          <w:rFonts w:asciiTheme="minorHAnsi" w:hAnsiTheme="minorHAnsi" w:cstheme="minorHAnsi"/>
          <w:b/>
          <w:color w:val="auto"/>
        </w:rPr>
      </w:pPr>
      <w:r w:rsidRPr="00793B31">
        <w:rPr>
          <w:rFonts w:asciiTheme="minorHAnsi" w:hAnsiTheme="minorHAnsi" w:cstheme="minorHAnsi"/>
          <w:b/>
          <w:color w:val="auto"/>
        </w:rPr>
        <w:t>Standard 5.2</w:t>
      </w:r>
    </w:p>
    <w:p w:rsidR="00C27AEB" w:rsidRPr="00793B31" w:rsidRDefault="00C27AEB" w:rsidP="002427E8">
      <w:pPr>
        <w:pStyle w:val="Default"/>
        <w:spacing w:before="120" w:after="120"/>
        <w:jc w:val="both"/>
        <w:rPr>
          <w:rFonts w:asciiTheme="minorHAnsi" w:hAnsiTheme="minorHAnsi" w:cstheme="minorHAnsi"/>
          <w:color w:val="auto"/>
          <w:sz w:val="22"/>
          <w:szCs w:val="22"/>
          <w:lang w:eastAsia="en-US"/>
        </w:rPr>
      </w:pPr>
      <w:r w:rsidRPr="00793B31">
        <w:rPr>
          <w:rFonts w:asciiTheme="minorHAnsi" w:hAnsiTheme="minorHAnsi" w:cstheme="minorHAnsi"/>
          <w:color w:val="auto"/>
          <w:sz w:val="22"/>
          <w:szCs w:val="22"/>
          <w:lang w:eastAsia="en-US"/>
        </w:rPr>
        <w:t xml:space="preserve">Garantkou magisterského studijního programu Management ve zdravotnictví je </w:t>
      </w:r>
      <w:r w:rsidRPr="00793B31">
        <w:rPr>
          <w:rFonts w:asciiTheme="minorHAnsi" w:hAnsiTheme="minorHAnsi" w:cstheme="minorHAnsi"/>
          <w:b/>
          <w:color w:val="auto"/>
          <w:sz w:val="22"/>
          <w:szCs w:val="22"/>
          <w:lang w:eastAsia="en-US"/>
        </w:rPr>
        <w:t>doc. Ing. Pavla Staňková, Ph.D.</w:t>
      </w:r>
      <w:r w:rsidRPr="00793B31">
        <w:rPr>
          <w:rFonts w:asciiTheme="minorHAnsi" w:hAnsiTheme="minorHAnsi" w:cstheme="minorHAnsi"/>
          <w:color w:val="auto"/>
          <w:sz w:val="22"/>
          <w:szCs w:val="22"/>
          <w:lang w:eastAsia="en-US"/>
        </w:rPr>
        <w:t xml:space="preserve"> Garantka má požadovanou kvalifikaci (doc. – Ekonomika a management podniku, Ph.D. – Řízení a ekonomika podniku) a její tvůrčí a vědecká činnost je stručně uvedena v akreditačních materiálech v části C-I – Personální zabezpečení. V rámci své habilitační práce se zabývala problematikou marketingového řízení nemocnic. </w:t>
      </w:r>
    </w:p>
    <w:p w:rsidR="00C27AEB" w:rsidRPr="00793B31" w:rsidRDefault="00C27AEB" w:rsidP="002427E8">
      <w:pPr>
        <w:pStyle w:val="Default"/>
        <w:spacing w:before="120" w:after="120"/>
        <w:jc w:val="both"/>
        <w:rPr>
          <w:rFonts w:asciiTheme="minorHAnsi" w:hAnsiTheme="minorHAnsi" w:cstheme="minorHAnsi"/>
          <w:color w:val="auto"/>
          <w:sz w:val="22"/>
          <w:szCs w:val="22"/>
          <w:lang w:eastAsia="en-US"/>
        </w:rPr>
      </w:pPr>
      <w:r w:rsidRPr="00793B31">
        <w:rPr>
          <w:rFonts w:asciiTheme="minorHAnsi" w:hAnsiTheme="minorHAnsi" w:cstheme="minorHAnsi"/>
          <w:color w:val="auto"/>
          <w:sz w:val="22"/>
          <w:szCs w:val="22"/>
          <w:lang w:eastAsia="en-US"/>
        </w:rPr>
        <w:t>Garantka je autorkou a spoluautorkou 1</w:t>
      </w:r>
      <w:r w:rsidR="00DA07F8">
        <w:rPr>
          <w:rFonts w:asciiTheme="minorHAnsi" w:hAnsiTheme="minorHAnsi" w:cstheme="minorHAnsi"/>
          <w:color w:val="auto"/>
          <w:sz w:val="22"/>
          <w:szCs w:val="22"/>
          <w:lang w:eastAsia="en-US"/>
        </w:rPr>
        <w:t>2</w:t>
      </w:r>
      <w:r w:rsidRPr="00793B31">
        <w:rPr>
          <w:rFonts w:asciiTheme="minorHAnsi" w:hAnsiTheme="minorHAnsi" w:cstheme="minorHAnsi"/>
          <w:color w:val="auto"/>
          <w:sz w:val="22"/>
          <w:szCs w:val="22"/>
          <w:lang w:eastAsia="en-US"/>
        </w:rPr>
        <w:t xml:space="preserve"> publikací indexovaných na Web of Science (H-Index: 2), </w:t>
      </w:r>
      <w:r w:rsidR="00217364">
        <w:rPr>
          <w:rFonts w:asciiTheme="minorHAnsi" w:hAnsiTheme="minorHAnsi" w:cstheme="minorHAnsi"/>
          <w:color w:val="auto"/>
          <w:sz w:val="22"/>
          <w:szCs w:val="22"/>
          <w:lang w:eastAsia="en-US"/>
        </w:rPr>
        <w:t>10</w:t>
      </w:r>
      <w:r w:rsidRPr="00793B31">
        <w:rPr>
          <w:rFonts w:asciiTheme="minorHAnsi" w:hAnsiTheme="minorHAnsi" w:cstheme="minorHAnsi"/>
          <w:color w:val="auto"/>
          <w:sz w:val="22"/>
          <w:szCs w:val="22"/>
          <w:lang w:eastAsia="en-US"/>
        </w:rPr>
        <w:t xml:space="preserve"> publikací indexovaných v databázi SCOPUS (H-Index: 2) a více než 80 ostatních odborných vědeckých publikací. Garantka je dále autorkou monografie Marketingové řízení nemocnic a autorkou kapitoly Využití psychologických apelů jako nástroje zodpovědnosti sociální reklamy zaměřené na děti v knize Odpovědný management v podnikání a veřejné správě.</w:t>
      </w:r>
    </w:p>
    <w:p w:rsidR="00C27AEB" w:rsidRPr="00793B31" w:rsidRDefault="00C27AEB" w:rsidP="002427E8">
      <w:pPr>
        <w:pStyle w:val="Default"/>
        <w:spacing w:before="120" w:after="120"/>
        <w:jc w:val="both"/>
        <w:rPr>
          <w:rFonts w:asciiTheme="minorHAnsi" w:hAnsiTheme="minorHAnsi" w:cstheme="minorHAnsi"/>
          <w:color w:val="auto"/>
          <w:sz w:val="22"/>
          <w:szCs w:val="22"/>
          <w:lang w:eastAsia="en-US"/>
        </w:rPr>
      </w:pPr>
      <w:r w:rsidRPr="00793B31">
        <w:rPr>
          <w:rFonts w:asciiTheme="minorHAnsi" w:hAnsiTheme="minorHAnsi" w:cstheme="minorHAnsi"/>
          <w:color w:val="auto"/>
          <w:sz w:val="22"/>
          <w:szCs w:val="22"/>
          <w:lang w:eastAsia="en-US"/>
        </w:rPr>
        <w:t xml:space="preserve">V rámci vědecko-výzkumných aktivit realizovala projekty zaměřené na výzkum a aplikaci nástrojů marketingového řízení do řízení zdravotnických organizací vzhledem k reformám ve zdravotnictví, na klíčové faktory ovlivňující proces rozhodování klientů na trhu vybraných zdravotnických služeb, efektivnost zdravotních systémů, sítí zdravotnických organizací a jednotlivých zdravotnických </w:t>
      </w:r>
      <w:r w:rsidRPr="00793B31">
        <w:rPr>
          <w:rFonts w:asciiTheme="minorHAnsi" w:hAnsiTheme="minorHAnsi" w:cstheme="minorHAnsi"/>
          <w:color w:val="auto"/>
          <w:sz w:val="22"/>
          <w:szCs w:val="22"/>
          <w:lang w:eastAsia="en-US"/>
        </w:rPr>
        <w:lastRenderedPageBreak/>
        <w:t>organizací. Byla spoluřešitelkou projektu OPVK Partnerství pro konkurenceschopnost na pozici koordinátora tvorby odborných studií v oblasti zdravotnictví a OPVK Komplexní projekt završení etapy inovací studijních programů zapojením odborníků z praxe a ze zahraničí a zvýšením jazykových a ICT kompetencí na pozici metodika inovace předmětů magisterského studijního oboru Management ve zdravotnictví. Aktuálně se podílí na realizaci projektu OPVVV Strategický projekt UTB ve Zlíně v oblasti inovace předmětů oboru Management ve zdravotnictví. Kromě toho byla zapojena do řešení grantového projektu Grantové agentury České republiky Transformační marketing trhu marketingových služeb a výzkumného záměru: Výzkum konkurenční schopnosti českých průmyslových výrobců.</w:t>
      </w:r>
    </w:p>
    <w:p w:rsidR="00C27AEB" w:rsidRPr="00793B31" w:rsidRDefault="00C27AEB" w:rsidP="002427E8">
      <w:pPr>
        <w:pStyle w:val="Default"/>
        <w:spacing w:before="120" w:after="120"/>
        <w:jc w:val="both"/>
        <w:rPr>
          <w:rFonts w:asciiTheme="minorHAnsi" w:hAnsiTheme="minorHAnsi" w:cstheme="minorHAnsi"/>
          <w:color w:val="auto"/>
          <w:sz w:val="22"/>
          <w:szCs w:val="22"/>
        </w:rPr>
      </w:pPr>
      <w:r w:rsidRPr="00793B31">
        <w:rPr>
          <w:rFonts w:asciiTheme="minorHAnsi" w:hAnsiTheme="minorHAnsi" w:cstheme="minorHAnsi"/>
          <w:color w:val="auto"/>
          <w:sz w:val="22"/>
          <w:szCs w:val="22"/>
          <w:lang w:eastAsia="en-US"/>
        </w:rPr>
        <w:t>Garantka se aktivně podílela na přípravě akreditace studijního oboru Management ve zdravotnictví v době jejího vzniku na Fakultě managementu a ekonomiky Univerzity Tomáše Bati ve Zlíně v roce 2010 a od té doby zabezpečuje jeho realizaci včetně odborných diplomových praxí a státních závěrečných zkoušek.</w:t>
      </w:r>
    </w:p>
    <w:p w:rsidR="00C27AEB" w:rsidRPr="00793B31" w:rsidRDefault="00C27AEB" w:rsidP="002427E8">
      <w:pPr>
        <w:pStyle w:val="Nadpis3"/>
        <w:jc w:val="center"/>
        <w:rPr>
          <w:rFonts w:asciiTheme="minorHAnsi" w:hAnsiTheme="minorHAnsi" w:cstheme="minorHAnsi"/>
          <w:b/>
          <w:color w:val="auto"/>
        </w:rPr>
      </w:pPr>
      <w:r w:rsidRPr="00793B31">
        <w:rPr>
          <w:rFonts w:asciiTheme="minorHAnsi" w:hAnsiTheme="minorHAnsi" w:cstheme="minorHAnsi"/>
          <w:b/>
          <w:color w:val="auto"/>
        </w:rPr>
        <w:t>Standard 5.3</w:t>
      </w:r>
    </w:p>
    <w:p w:rsidR="00C27AEB" w:rsidRPr="00793B31" w:rsidRDefault="00C27AEB" w:rsidP="002427E8">
      <w:pPr>
        <w:pStyle w:val="Default"/>
        <w:spacing w:before="120" w:after="120"/>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 xml:space="preserve">Garantka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C27AEB" w:rsidRPr="00793B31" w:rsidRDefault="00C27AEB" w:rsidP="00C27AEB">
      <w:pPr>
        <w:pStyle w:val="Default"/>
        <w:jc w:val="both"/>
        <w:rPr>
          <w:rFonts w:asciiTheme="minorHAnsi" w:hAnsiTheme="minorHAnsi" w:cstheme="minorHAnsi"/>
          <w:color w:val="auto"/>
          <w:sz w:val="22"/>
          <w:szCs w:val="22"/>
        </w:rPr>
      </w:pPr>
    </w:p>
    <w:p w:rsidR="00C27AEB" w:rsidRPr="00793B31" w:rsidRDefault="00C27AEB" w:rsidP="002427E8">
      <w:pPr>
        <w:pStyle w:val="Nadpis3"/>
        <w:jc w:val="center"/>
        <w:rPr>
          <w:rFonts w:asciiTheme="minorHAnsi" w:hAnsiTheme="minorHAnsi" w:cstheme="minorHAnsi"/>
          <w:b/>
          <w:color w:val="auto"/>
        </w:rPr>
      </w:pPr>
      <w:r w:rsidRPr="00793B31">
        <w:rPr>
          <w:rFonts w:asciiTheme="minorHAnsi" w:hAnsiTheme="minorHAnsi" w:cstheme="minorHAnsi"/>
          <w:b/>
          <w:color w:val="auto"/>
        </w:rPr>
        <w:t>Standard 5.4</w:t>
      </w:r>
    </w:p>
    <w:p w:rsidR="00C27AEB" w:rsidRDefault="00C27AEB" w:rsidP="0069191E">
      <w:pPr>
        <w:spacing w:before="120" w:after="600"/>
        <w:jc w:val="both"/>
        <w:rPr>
          <w:rFonts w:asciiTheme="minorHAnsi" w:hAnsiTheme="minorHAnsi" w:cstheme="minorHAnsi"/>
          <w:sz w:val="22"/>
          <w:szCs w:val="22"/>
        </w:rPr>
      </w:pPr>
      <w:r w:rsidRPr="00793B31">
        <w:rPr>
          <w:rFonts w:asciiTheme="minorHAnsi" w:hAnsiTheme="minorHAnsi" w:cstheme="minorHAnsi"/>
          <w:sz w:val="22"/>
          <w:szCs w:val="22"/>
        </w:rPr>
        <w:t>Doc. Ing. Pavla Staňková, Ph.D. je garantkou pouze předkládaného studijního programu Management ve zdravotnictví.</w:t>
      </w:r>
    </w:p>
    <w:p w:rsidR="00C27AEB" w:rsidRPr="00C27AEB" w:rsidRDefault="00C27AEB" w:rsidP="00B8124C">
      <w:pPr>
        <w:jc w:val="center"/>
        <w:rPr>
          <w:rFonts w:asciiTheme="minorHAnsi" w:hAnsiTheme="minorHAnsi" w:cstheme="minorHAnsi"/>
          <w:b/>
          <w:sz w:val="32"/>
        </w:rPr>
      </w:pPr>
      <w:r w:rsidRPr="00C27AEB">
        <w:rPr>
          <w:rFonts w:asciiTheme="minorHAnsi" w:hAnsiTheme="minorHAnsi" w:cstheme="minorHAnsi"/>
          <w:b/>
          <w:sz w:val="32"/>
        </w:rPr>
        <w:t>Personální zabezpečení studijního programu</w:t>
      </w:r>
    </w:p>
    <w:p w:rsidR="00C27AEB" w:rsidRPr="002427E8" w:rsidRDefault="00C27AEB" w:rsidP="002427E8">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 xml:space="preserve">Zhodnocení celkového personálního zabezpečení studijního programu z hlediska naplnění standardů </w:t>
      </w:r>
    </w:p>
    <w:p w:rsidR="00C27AEB" w:rsidRPr="002427E8" w:rsidRDefault="00C27AEB" w:rsidP="0069191E">
      <w:pPr>
        <w:pStyle w:val="Nadpis3"/>
        <w:spacing w:after="120"/>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Standardy 6.1-6.2, 6.8</w:t>
      </w:r>
    </w:p>
    <w:p w:rsidR="00C27AEB" w:rsidRPr="00793B31" w:rsidRDefault="00C27AEB" w:rsidP="00C27AEB">
      <w:pPr>
        <w:jc w:val="both"/>
        <w:rPr>
          <w:rFonts w:asciiTheme="minorHAnsi" w:hAnsiTheme="minorHAnsi" w:cstheme="minorHAnsi"/>
          <w:sz w:val="22"/>
        </w:rPr>
      </w:pPr>
      <w:r w:rsidRPr="00793B31">
        <w:rPr>
          <w:rFonts w:asciiTheme="minorHAnsi" w:hAnsiTheme="minorHAnsi" w:cstheme="minorHAnsi"/>
          <w:sz w:val="22"/>
        </w:rPr>
        <w:t xml:space="preserve">Na zabezpečení studijního programu se podílejí </w:t>
      </w:r>
      <w:r w:rsidR="00A3042A" w:rsidRPr="00793B31">
        <w:rPr>
          <w:rFonts w:asciiTheme="minorHAnsi" w:hAnsiTheme="minorHAnsi" w:cstheme="minorHAnsi"/>
          <w:sz w:val="22"/>
        </w:rPr>
        <w:t>2</w:t>
      </w:r>
      <w:r w:rsidRPr="00793B31">
        <w:rPr>
          <w:rFonts w:asciiTheme="minorHAnsi" w:hAnsiTheme="minorHAnsi" w:cstheme="minorHAnsi"/>
          <w:sz w:val="22"/>
        </w:rPr>
        <w:t xml:space="preserve"> profeso</w:t>
      </w:r>
      <w:r w:rsidR="00A3042A" w:rsidRPr="00793B31">
        <w:rPr>
          <w:rFonts w:asciiTheme="minorHAnsi" w:hAnsiTheme="minorHAnsi" w:cstheme="minorHAnsi"/>
          <w:sz w:val="22"/>
        </w:rPr>
        <w:t>ři</w:t>
      </w:r>
      <w:r w:rsidRPr="00793B31">
        <w:rPr>
          <w:rFonts w:asciiTheme="minorHAnsi" w:hAnsiTheme="minorHAnsi" w:cstheme="minorHAnsi"/>
          <w:sz w:val="22"/>
        </w:rPr>
        <w:t xml:space="preserve">, </w:t>
      </w:r>
      <w:r w:rsidR="00102177">
        <w:rPr>
          <w:rFonts w:asciiTheme="minorHAnsi" w:hAnsiTheme="minorHAnsi" w:cstheme="minorHAnsi"/>
          <w:sz w:val="22"/>
        </w:rPr>
        <w:t>8</w:t>
      </w:r>
      <w:r w:rsidRPr="00793B31">
        <w:rPr>
          <w:rFonts w:asciiTheme="minorHAnsi" w:hAnsiTheme="minorHAnsi" w:cstheme="minorHAnsi"/>
          <w:sz w:val="22"/>
        </w:rPr>
        <w:t xml:space="preserve"> docentů, </w:t>
      </w:r>
      <w:r w:rsidR="00102177">
        <w:rPr>
          <w:rFonts w:asciiTheme="minorHAnsi" w:hAnsiTheme="minorHAnsi" w:cstheme="minorHAnsi"/>
          <w:sz w:val="22"/>
        </w:rPr>
        <w:t>17</w:t>
      </w:r>
      <w:r w:rsidRPr="00793B31">
        <w:rPr>
          <w:rFonts w:asciiTheme="minorHAnsi" w:hAnsiTheme="minorHAnsi" w:cstheme="minorHAnsi"/>
          <w:sz w:val="22"/>
        </w:rPr>
        <w:t xml:space="preserve"> odborných asistentů s titulem Ph.D.</w:t>
      </w:r>
      <w:r w:rsidR="00A3042A" w:rsidRPr="00793B31">
        <w:rPr>
          <w:rFonts w:asciiTheme="minorHAnsi" w:hAnsiTheme="minorHAnsi" w:cstheme="minorHAnsi"/>
          <w:sz w:val="22"/>
        </w:rPr>
        <w:t>,</w:t>
      </w:r>
      <w:r w:rsidRPr="00793B31">
        <w:rPr>
          <w:rFonts w:asciiTheme="minorHAnsi" w:hAnsiTheme="minorHAnsi" w:cstheme="minorHAnsi"/>
          <w:sz w:val="22"/>
        </w:rPr>
        <w:t xml:space="preserve"> </w:t>
      </w:r>
      <w:r w:rsidR="00A3042A" w:rsidRPr="00793B31">
        <w:rPr>
          <w:rFonts w:asciiTheme="minorHAnsi" w:hAnsiTheme="minorHAnsi" w:cstheme="minorHAnsi"/>
          <w:sz w:val="22"/>
          <w:szCs w:val="22"/>
        </w:rPr>
        <w:t>3 lektoři zajišťujících výuku cizích jazyků a 2 odborníci z praxe.</w:t>
      </w:r>
    </w:p>
    <w:p w:rsidR="00C27AEB" w:rsidRPr="00793B31" w:rsidRDefault="00E2493E" w:rsidP="00C27AEB">
      <w:pPr>
        <w:jc w:val="center"/>
        <w:rPr>
          <w:rFonts w:asciiTheme="minorHAnsi" w:hAnsiTheme="minorHAnsi" w:cstheme="minorHAnsi"/>
        </w:rPr>
      </w:pPr>
      <w:r w:rsidRPr="00E2493E">
        <w:rPr>
          <w:noProof/>
        </w:rPr>
        <w:t xml:space="preserve"> </w:t>
      </w:r>
      <w:r w:rsidR="00102177">
        <w:rPr>
          <w:noProof/>
        </w:rPr>
        <w:drawing>
          <wp:inline distT="0" distB="0" distL="0" distR="0" wp14:anchorId="38FF7F9A" wp14:editId="3CCEFEA7">
            <wp:extent cx="4572000" cy="2743200"/>
            <wp:effectExtent l="0" t="0" r="0" b="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1"/>
              </a:graphicData>
            </a:graphic>
          </wp:inline>
        </w:drawing>
      </w:r>
    </w:p>
    <w:p w:rsidR="00C27AEB" w:rsidRPr="00793B31" w:rsidRDefault="00C27AEB" w:rsidP="00C27AEB">
      <w:pPr>
        <w:spacing w:before="120" w:after="120"/>
        <w:jc w:val="center"/>
        <w:rPr>
          <w:rFonts w:asciiTheme="minorHAnsi" w:hAnsiTheme="minorHAnsi" w:cstheme="minorHAnsi"/>
          <w:i/>
        </w:rPr>
      </w:pPr>
      <w:r w:rsidRPr="00793B31">
        <w:rPr>
          <w:rFonts w:asciiTheme="minorHAnsi" w:hAnsiTheme="minorHAnsi" w:cstheme="minorHAnsi"/>
          <w:i/>
        </w:rPr>
        <w:t xml:space="preserve">Graf </w:t>
      </w:r>
      <w:r w:rsidR="0091738B">
        <w:rPr>
          <w:rFonts w:asciiTheme="minorHAnsi" w:hAnsiTheme="minorHAnsi" w:cstheme="minorHAnsi"/>
          <w:i/>
        </w:rPr>
        <w:t xml:space="preserve">1 </w:t>
      </w:r>
      <w:r w:rsidRPr="00793B31">
        <w:rPr>
          <w:rFonts w:asciiTheme="minorHAnsi" w:hAnsiTheme="minorHAnsi" w:cstheme="minorHAnsi"/>
          <w:i/>
        </w:rPr>
        <w:t>– Podíl profesorů, docentů a odborných asistentů na přednáškové činnosti v rámci studijního programu Management ve zdravotnictví</w:t>
      </w:r>
    </w:p>
    <w:p w:rsidR="00C27AEB" w:rsidRPr="00793B31" w:rsidRDefault="00C27AEB" w:rsidP="00C27AEB">
      <w:pPr>
        <w:spacing w:before="120" w:after="120"/>
        <w:jc w:val="both"/>
        <w:rPr>
          <w:rFonts w:asciiTheme="minorHAnsi" w:hAnsiTheme="minorHAnsi" w:cstheme="minorHAnsi"/>
          <w:sz w:val="22"/>
        </w:rPr>
      </w:pPr>
      <w:r w:rsidRPr="00793B31">
        <w:rPr>
          <w:rFonts w:asciiTheme="minorHAnsi" w:hAnsiTheme="minorHAnsi" w:cstheme="minorHAnsi"/>
          <w:sz w:val="22"/>
        </w:rPr>
        <w:lastRenderedPageBreak/>
        <w:t xml:space="preserve">Následující tabulka dokládá seznam akademických pracovníků podílejících se na výuce ve studijním programu Management ve zdravotnictví. </w:t>
      </w:r>
      <w:r w:rsidR="00CC47FF" w:rsidRPr="00793B31">
        <w:rPr>
          <w:rFonts w:asciiTheme="minorHAnsi" w:hAnsiTheme="minorHAnsi" w:cstheme="minorHAnsi"/>
          <w:sz w:val="22"/>
          <w:szCs w:val="22"/>
        </w:rPr>
        <w:t xml:space="preserve">V přehledu jsou uvedeni akademičtí pracovníci podílející se na </w:t>
      </w:r>
      <w:r w:rsidR="00CC47FF" w:rsidRPr="00793B31">
        <w:rPr>
          <w:rFonts w:asciiTheme="minorHAnsi" w:hAnsiTheme="minorHAnsi" w:cstheme="minorHAnsi"/>
          <w:b/>
          <w:sz w:val="22"/>
          <w:szCs w:val="22"/>
        </w:rPr>
        <w:t>přednáškách (nebo seminářích u předmětů, které nemají přednášku) z </w:t>
      </w:r>
      <w:r w:rsidR="00CC47FF" w:rsidRPr="00793B31">
        <w:rPr>
          <w:rFonts w:asciiTheme="minorHAnsi" w:hAnsiTheme="minorHAnsi" w:cstheme="minorHAnsi"/>
          <w:b/>
          <w:i/>
          <w:sz w:val="22"/>
          <w:szCs w:val="22"/>
        </w:rPr>
        <w:t>předmětů povinných a povinně volitelných</w:t>
      </w:r>
      <w:r w:rsidR="00CC47FF" w:rsidRPr="00793B31">
        <w:rPr>
          <w:rFonts w:asciiTheme="minorHAnsi" w:hAnsiTheme="minorHAnsi" w:cstheme="minorHAnsi"/>
          <w:sz w:val="22"/>
          <w:szCs w:val="22"/>
        </w:rPr>
        <w:t xml:space="preserve"> v rámci daného studijního plánu, který je uveden v </w:t>
      </w:r>
      <w:r w:rsidR="00CC47FF" w:rsidRPr="00793B31">
        <w:rPr>
          <w:rFonts w:asciiTheme="minorHAnsi" w:hAnsiTheme="minorHAnsi" w:cstheme="minorHAnsi"/>
          <w:i/>
          <w:sz w:val="22"/>
          <w:szCs w:val="22"/>
        </w:rPr>
        <w:t>Příloze B-IIa – Studijní plány a návrh témat prací (bakalářské a magisterské studijní programy).</w:t>
      </w:r>
    </w:p>
    <w:p w:rsidR="00C27AEB" w:rsidRPr="00793B31" w:rsidRDefault="00C27AEB" w:rsidP="0091738B">
      <w:pPr>
        <w:spacing w:before="120" w:after="240"/>
        <w:jc w:val="both"/>
        <w:rPr>
          <w:rFonts w:asciiTheme="minorHAnsi" w:hAnsiTheme="minorHAnsi" w:cstheme="minorHAnsi"/>
          <w:sz w:val="22"/>
        </w:rPr>
      </w:pPr>
      <w:r w:rsidRPr="00793B31">
        <w:rPr>
          <w:rFonts w:asciiTheme="minorHAnsi" w:hAnsiTheme="minorHAnsi" w:cstheme="minorHAns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793B31">
        <w:rPr>
          <w:rFonts w:asciiTheme="minorHAnsi" w:hAnsiTheme="minorHAnsi" w:cstheme="minorHAnsi"/>
          <w:i/>
          <w:sz w:val="22"/>
        </w:rPr>
        <w:t>Příloze C-I – Personální zabezpečení.</w:t>
      </w:r>
      <w:r w:rsidRPr="00793B31">
        <w:rPr>
          <w:rFonts w:asciiTheme="minorHAnsi" w:hAnsiTheme="minorHAnsi" w:cstheme="minorHAnsi"/>
          <w:sz w:val="22"/>
        </w:rPr>
        <w:t xml:space="preserve"> </w:t>
      </w:r>
    </w:p>
    <w:p w:rsidR="00C27AEB" w:rsidRPr="00793B31" w:rsidRDefault="00C27AEB" w:rsidP="00C27AEB">
      <w:pPr>
        <w:jc w:val="center"/>
        <w:rPr>
          <w:rFonts w:asciiTheme="minorHAnsi" w:hAnsiTheme="minorHAnsi" w:cstheme="minorHAnsi"/>
          <w:i/>
        </w:rPr>
      </w:pPr>
      <w:r w:rsidRPr="00793B31">
        <w:rPr>
          <w:rFonts w:asciiTheme="minorHAnsi" w:hAnsiTheme="minorHAnsi" w:cstheme="minorHAnsi"/>
          <w:i/>
        </w:rPr>
        <w:t xml:space="preserve">Tab. </w:t>
      </w:r>
      <w:r w:rsidR="0091738B">
        <w:rPr>
          <w:rFonts w:asciiTheme="minorHAnsi" w:hAnsiTheme="minorHAnsi" w:cstheme="minorHAnsi"/>
          <w:i/>
        </w:rPr>
        <w:t xml:space="preserve">2 </w:t>
      </w:r>
      <w:r w:rsidRPr="00793B31">
        <w:rPr>
          <w:rFonts w:asciiTheme="minorHAnsi" w:hAnsiTheme="minorHAnsi" w:cstheme="minorHAnsi"/>
          <w:i/>
        </w:rPr>
        <w:t>– Personální struktura studijního programu Management ve zdravotnictví</w:t>
      </w:r>
    </w:p>
    <w:tbl>
      <w:tblPr>
        <w:tblW w:w="7237" w:type="dxa"/>
        <w:jc w:val="center"/>
        <w:tblCellMar>
          <w:left w:w="70" w:type="dxa"/>
          <w:right w:w="70" w:type="dxa"/>
        </w:tblCellMar>
        <w:tblLook w:val="04A0" w:firstRow="1" w:lastRow="0" w:firstColumn="1" w:lastColumn="0" w:noHBand="0" w:noVBand="1"/>
      </w:tblPr>
      <w:tblGrid>
        <w:gridCol w:w="3220"/>
        <w:gridCol w:w="960"/>
        <w:gridCol w:w="1617"/>
        <w:gridCol w:w="1440"/>
      </w:tblGrid>
      <w:tr w:rsidR="00793B31" w:rsidRPr="00793B31" w:rsidTr="00B8124C">
        <w:trPr>
          <w:trHeight w:val="615"/>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vAlign w:val="center"/>
            <w:hideMark/>
          </w:tcPr>
          <w:p w:rsidR="00A3042A" w:rsidRPr="00793B31" w:rsidRDefault="00A3042A" w:rsidP="00A3042A">
            <w:pPr>
              <w:rPr>
                <w:rFonts w:ascii="Calibri" w:hAnsi="Calibri" w:cs="Calibri"/>
                <w:b/>
                <w:bCs/>
                <w:sz w:val="22"/>
                <w:szCs w:val="22"/>
              </w:rPr>
            </w:pPr>
            <w:r w:rsidRPr="00793B31">
              <w:rPr>
                <w:rFonts w:ascii="Calibri" w:hAnsi="Calibri" w:cs="Calibri"/>
                <w:b/>
                <w:bCs/>
                <w:sz w:val="22"/>
                <w:szCs w:val="22"/>
              </w:rPr>
              <w:t>Celé jméno</w:t>
            </w:r>
          </w:p>
        </w:tc>
        <w:tc>
          <w:tcPr>
            <w:tcW w:w="960" w:type="dxa"/>
            <w:tcBorders>
              <w:top w:val="single" w:sz="12" w:space="0" w:color="auto"/>
              <w:left w:val="nil"/>
              <w:bottom w:val="single" w:sz="12" w:space="0" w:color="auto"/>
              <w:right w:val="single" w:sz="4" w:space="0" w:color="auto"/>
            </w:tcBorders>
            <w:shd w:val="clear" w:color="auto" w:fill="auto"/>
            <w:vAlign w:val="center"/>
            <w:hideMark/>
          </w:tcPr>
          <w:p w:rsidR="00A3042A" w:rsidRPr="00793B31" w:rsidRDefault="00A3042A" w:rsidP="00A3042A">
            <w:pPr>
              <w:jc w:val="center"/>
              <w:rPr>
                <w:rFonts w:ascii="Calibri" w:hAnsi="Calibri" w:cs="Calibri"/>
                <w:b/>
                <w:bCs/>
                <w:sz w:val="22"/>
                <w:szCs w:val="22"/>
              </w:rPr>
            </w:pPr>
            <w:r w:rsidRPr="00793B31">
              <w:rPr>
                <w:rFonts w:ascii="Calibri" w:hAnsi="Calibri" w:cs="Calibri"/>
                <w:b/>
                <w:bCs/>
                <w:sz w:val="22"/>
                <w:szCs w:val="22"/>
              </w:rPr>
              <w:t>Rok narození</w:t>
            </w:r>
          </w:p>
        </w:tc>
        <w:tc>
          <w:tcPr>
            <w:tcW w:w="1617" w:type="dxa"/>
            <w:tcBorders>
              <w:top w:val="single" w:sz="12" w:space="0" w:color="auto"/>
              <w:left w:val="nil"/>
              <w:bottom w:val="single" w:sz="12" w:space="0" w:color="auto"/>
              <w:right w:val="single" w:sz="4" w:space="0" w:color="auto"/>
            </w:tcBorders>
            <w:shd w:val="clear" w:color="auto" w:fill="auto"/>
            <w:vAlign w:val="center"/>
            <w:hideMark/>
          </w:tcPr>
          <w:p w:rsidR="00A3042A" w:rsidRPr="00793B31" w:rsidRDefault="00A3042A" w:rsidP="00A3042A">
            <w:pPr>
              <w:jc w:val="center"/>
              <w:rPr>
                <w:rFonts w:ascii="Calibri" w:hAnsi="Calibri" w:cs="Calibri"/>
                <w:b/>
                <w:bCs/>
                <w:sz w:val="22"/>
                <w:szCs w:val="22"/>
              </w:rPr>
            </w:pPr>
            <w:r w:rsidRPr="00793B31">
              <w:rPr>
                <w:rFonts w:ascii="Calibri" w:hAnsi="Calibri" w:cs="Calibri"/>
                <w:b/>
                <w:bCs/>
                <w:sz w:val="22"/>
                <w:szCs w:val="22"/>
              </w:rPr>
              <w:t>Úvazek</w:t>
            </w:r>
          </w:p>
        </w:tc>
        <w:tc>
          <w:tcPr>
            <w:tcW w:w="1440" w:type="dxa"/>
            <w:tcBorders>
              <w:top w:val="single" w:sz="12" w:space="0" w:color="auto"/>
              <w:left w:val="nil"/>
              <w:bottom w:val="single" w:sz="8" w:space="0" w:color="auto"/>
              <w:right w:val="single" w:sz="12" w:space="0" w:color="auto"/>
            </w:tcBorders>
            <w:shd w:val="clear" w:color="auto" w:fill="auto"/>
            <w:vAlign w:val="center"/>
            <w:hideMark/>
          </w:tcPr>
          <w:p w:rsidR="00A3042A" w:rsidRPr="00793B31" w:rsidRDefault="00A3042A" w:rsidP="00A3042A">
            <w:pPr>
              <w:jc w:val="center"/>
              <w:rPr>
                <w:rFonts w:ascii="Calibri" w:hAnsi="Calibri" w:cs="Calibri"/>
                <w:b/>
                <w:bCs/>
                <w:sz w:val="22"/>
                <w:szCs w:val="22"/>
              </w:rPr>
            </w:pPr>
            <w:r w:rsidRPr="00793B31">
              <w:rPr>
                <w:rFonts w:ascii="Calibri" w:hAnsi="Calibri" w:cs="Calibri"/>
                <w:b/>
                <w:bCs/>
                <w:sz w:val="22"/>
                <w:szCs w:val="22"/>
              </w:rPr>
              <w:t>Pracovní poměr</w:t>
            </w:r>
          </w:p>
        </w:tc>
      </w:tr>
      <w:tr w:rsidR="00793B31" w:rsidRPr="00793B31" w:rsidTr="00B8124C">
        <w:trPr>
          <w:trHeight w:val="300"/>
          <w:jc w:val="center"/>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3042A" w:rsidRPr="00793B31" w:rsidRDefault="00A3042A" w:rsidP="00A3042A">
            <w:pPr>
              <w:rPr>
                <w:rFonts w:ascii="Calibri" w:hAnsi="Calibri" w:cs="Calibri"/>
                <w:b/>
                <w:bCs/>
                <w:sz w:val="22"/>
                <w:szCs w:val="22"/>
              </w:rPr>
            </w:pPr>
            <w:r w:rsidRPr="00793B31">
              <w:rPr>
                <w:rFonts w:ascii="Calibri" w:hAnsi="Calibri" w:cs="Calibri"/>
                <w:b/>
                <w:bCs/>
                <w:sz w:val="22"/>
                <w:szCs w:val="22"/>
              </w:rPr>
              <w:t>Profesoři</w:t>
            </w:r>
          </w:p>
        </w:tc>
      </w:tr>
      <w:tr w:rsidR="00E4291F" w:rsidRPr="00793B31" w:rsidTr="00B8124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prof. Ing. Ladislav Buřita, CSc.</w:t>
            </w:r>
          </w:p>
        </w:tc>
        <w:tc>
          <w:tcPr>
            <w:tcW w:w="96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1945</w:t>
            </w:r>
          </w:p>
        </w:tc>
        <w:tc>
          <w:tcPr>
            <w:tcW w:w="1617" w:type="dxa"/>
            <w:tcBorders>
              <w:top w:val="single" w:sz="12" w:space="0" w:color="auto"/>
              <w:left w:val="nil"/>
              <w:bottom w:val="single" w:sz="4" w:space="0" w:color="auto"/>
              <w:right w:val="single" w:sz="4" w:space="0" w:color="auto"/>
            </w:tcBorders>
            <w:shd w:val="clear" w:color="auto" w:fill="auto"/>
            <w:noWrap/>
            <w:vAlign w:val="bottom"/>
          </w:tcPr>
          <w:p w:rsidR="00E4291F" w:rsidRPr="007466E6" w:rsidRDefault="00E4291F" w:rsidP="00E4291F">
            <w:pPr>
              <w:jc w:val="center"/>
              <w:rPr>
                <w:rFonts w:asciiTheme="minorHAnsi" w:hAnsiTheme="minorHAnsi" w:cs="Calibri"/>
              </w:rPr>
            </w:pPr>
            <w:r w:rsidRPr="007466E6">
              <w:rPr>
                <w:rFonts w:asciiTheme="minorHAnsi" w:hAnsiTheme="minorHAnsi" w:cs="Calibri"/>
              </w:rPr>
              <w:t>28</w:t>
            </w:r>
          </w:p>
          <w:p w:rsidR="00E4291F" w:rsidRPr="00793B31" w:rsidRDefault="00E4291F" w:rsidP="00E4291F">
            <w:pPr>
              <w:jc w:val="center"/>
              <w:rPr>
                <w:rFonts w:ascii="Calibri" w:hAnsi="Calibri" w:cs="Calibri"/>
              </w:rPr>
            </w:pPr>
            <w:r w:rsidRPr="007466E6">
              <w:rPr>
                <w:rFonts w:asciiTheme="minorHAnsi" w:hAnsiTheme="minorHAnsi"/>
              </w:rPr>
              <w:t>20 (od 1.10.2018)</w:t>
            </w:r>
          </w:p>
        </w:tc>
        <w:tc>
          <w:tcPr>
            <w:tcW w:w="1440" w:type="dxa"/>
            <w:tcBorders>
              <w:top w:val="single" w:sz="12" w:space="0" w:color="auto"/>
              <w:left w:val="single" w:sz="4" w:space="0" w:color="auto"/>
              <w:bottom w:val="single" w:sz="4" w:space="0" w:color="auto"/>
              <w:right w:val="single" w:sz="12"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U - 31.8.201</w:t>
            </w:r>
            <w:r>
              <w:rPr>
                <w:rFonts w:ascii="Calibri" w:hAnsi="Calibri" w:cs="Calibri"/>
              </w:rPr>
              <w:t>9</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prof. MUDr. Jaroslav Slaný, CSc.</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1957</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594FD8" w:rsidP="00E4291F">
            <w:pPr>
              <w:jc w:val="center"/>
              <w:rPr>
                <w:rFonts w:ascii="Calibri" w:hAnsi="Calibri" w:cs="Calibri"/>
              </w:rPr>
            </w:pPr>
            <w:r>
              <w:rPr>
                <w:rFonts w:ascii="Calibri" w:hAnsi="Calibri" w:cs="Calibri"/>
              </w:rPr>
              <w:t>20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E4291F" w:rsidRPr="00793B31" w:rsidRDefault="00E4291F">
            <w:pPr>
              <w:jc w:val="center"/>
              <w:rPr>
                <w:rFonts w:ascii="Calibri" w:hAnsi="Calibri" w:cs="Calibri"/>
              </w:rPr>
            </w:pPr>
            <w:r w:rsidRPr="00793B31">
              <w:rPr>
                <w:rFonts w:ascii="Calibri" w:hAnsi="Calibri" w:cs="Calibri"/>
              </w:rPr>
              <w:t>U - 31.8.201</w:t>
            </w:r>
            <w:r w:rsidR="00594FD8">
              <w:rPr>
                <w:rFonts w:ascii="Calibri" w:hAnsi="Calibri" w:cs="Calibri"/>
              </w:rPr>
              <w:t>9</w:t>
            </w:r>
          </w:p>
        </w:tc>
      </w:tr>
      <w:tr w:rsidR="00E4291F" w:rsidRPr="00793B31" w:rsidTr="00B8124C">
        <w:trPr>
          <w:trHeight w:val="300"/>
          <w:jc w:val="center"/>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E4291F" w:rsidRPr="00793B31" w:rsidRDefault="00E4291F" w:rsidP="00E4291F">
            <w:pPr>
              <w:rPr>
                <w:rFonts w:ascii="Calibri" w:hAnsi="Calibri" w:cs="Calibri"/>
                <w:b/>
                <w:bCs/>
                <w:sz w:val="22"/>
                <w:szCs w:val="22"/>
              </w:rPr>
            </w:pPr>
            <w:r w:rsidRPr="00793B31">
              <w:rPr>
                <w:rFonts w:ascii="Calibri" w:hAnsi="Calibri" w:cs="Calibri"/>
                <w:b/>
                <w:bCs/>
                <w:sz w:val="22"/>
                <w:szCs w:val="22"/>
              </w:rPr>
              <w:t>Docenti</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doc. Ing. Petr Briš, CSc.</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1955</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nil"/>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doc. Ing. Zuzana Dohnalová, Ph.D.</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1966</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nil"/>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doc. PhDr. Mgr. Pavel Hlavinka, Ph.D.</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1971</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20</w:t>
            </w:r>
          </w:p>
        </w:tc>
        <w:tc>
          <w:tcPr>
            <w:tcW w:w="1440" w:type="dxa"/>
            <w:tcBorders>
              <w:top w:val="single" w:sz="4" w:space="0" w:color="auto"/>
              <w:left w:val="nil"/>
              <w:bottom w:val="single" w:sz="4" w:space="0" w:color="auto"/>
              <w:right w:val="single" w:sz="12"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U - 31.8.2020</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doc. PhDr. Jana Kutnohorská, CSc.</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1949</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nil"/>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E4291F" w:rsidRPr="00793B31" w:rsidRDefault="00E4291F" w:rsidP="00E4291F">
            <w:pPr>
              <w:rPr>
                <w:rFonts w:ascii="Calibri" w:hAnsi="Calibri" w:cs="Calibri"/>
              </w:rPr>
            </w:pPr>
            <w:r w:rsidRPr="00793B31">
              <w:rPr>
                <w:rFonts w:ascii="Calibri" w:hAnsi="Calibri" w:cs="Calibri"/>
              </w:rPr>
              <w:t>doc. Ing. Boris Popesko,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291F" w:rsidRPr="00793B31" w:rsidRDefault="00E4291F" w:rsidP="00E4291F">
            <w:pPr>
              <w:jc w:val="center"/>
              <w:rPr>
                <w:rFonts w:ascii="Calibri" w:hAnsi="Calibri" w:cs="Calibri"/>
              </w:rPr>
            </w:pPr>
            <w:r w:rsidRPr="00793B31">
              <w:rPr>
                <w:rFonts w:ascii="Calibri" w:hAnsi="Calibri" w:cs="Calibri"/>
              </w:rPr>
              <w:t>1978</w:t>
            </w:r>
          </w:p>
        </w:tc>
        <w:tc>
          <w:tcPr>
            <w:tcW w:w="1617" w:type="dxa"/>
            <w:tcBorders>
              <w:top w:val="single" w:sz="4" w:space="0" w:color="auto"/>
              <w:left w:val="nil"/>
              <w:bottom w:val="single" w:sz="4" w:space="0" w:color="auto"/>
              <w:right w:val="single" w:sz="4" w:space="0" w:color="auto"/>
            </w:tcBorders>
            <w:shd w:val="clear" w:color="auto" w:fill="auto"/>
            <w:noWrap/>
            <w:vAlign w:val="bottom"/>
            <w:hideMark/>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hideMark/>
          </w:tcPr>
          <w:p w:rsidR="00E4291F" w:rsidRPr="00793B31" w:rsidRDefault="00E4291F" w:rsidP="00E4291F">
            <w:pPr>
              <w:jc w:val="cente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doc. Ing. Jena Švarcová,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1963</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E4291F" w:rsidRPr="00793B31" w:rsidRDefault="00E4291F" w:rsidP="00E4291F">
            <w:pPr>
              <w:rPr>
                <w:rFonts w:ascii="Calibri" w:hAnsi="Calibri" w:cs="Calibri"/>
              </w:rPr>
            </w:pPr>
            <w:r w:rsidRPr="00793B31">
              <w:rPr>
                <w:rFonts w:ascii="Calibri" w:hAnsi="Calibri" w:cs="Calibri"/>
              </w:rPr>
              <w:t>doc. Ing. Pavla Staňková,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291F" w:rsidRPr="00793B31" w:rsidRDefault="00E4291F" w:rsidP="00E4291F">
            <w:pPr>
              <w:jc w:val="center"/>
              <w:rPr>
                <w:rFonts w:ascii="Calibri" w:hAnsi="Calibri" w:cs="Calibri"/>
              </w:rPr>
            </w:pPr>
            <w:r w:rsidRPr="00793B31">
              <w:rPr>
                <w:rFonts w:ascii="Calibri" w:hAnsi="Calibri" w:cs="Calibri"/>
              </w:rPr>
              <w:t>1972</w:t>
            </w:r>
          </w:p>
        </w:tc>
        <w:tc>
          <w:tcPr>
            <w:tcW w:w="1617" w:type="dxa"/>
            <w:tcBorders>
              <w:top w:val="single" w:sz="4" w:space="0" w:color="auto"/>
              <w:left w:val="nil"/>
              <w:bottom w:val="single" w:sz="4" w:space="0" w:color="auto"/>
              <w:right w:val="single" w:sz="4" w:space="0" w:color="auto"/>
            </w:tcBorders>
            <w:shd w:val="clear" w:color="auto" w:fill="auto"/>
            <w:noWrap/>
            <w:vAlign w:val="bottom"/>
            <w:hideMark/>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hideMark/>
          </w:tcPr>
          <w:p w:rsidR="00E4291F" w:rsidRPr="00793B31" w:rsidRDefault="00E4291F" w:rsidP="00E4291F">
            <w:pPr>
              <w:jc w:val="cente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doc. Ing. David Tuček,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1975</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pPr>
            <w:r w:rsidRPr="00793B31">
              <w:rPr>
                <w:rFonts w:ascii="Calibri" w:hAnsi="Calibri" w:cs="Calibri"/>
              </w:rPr>
              <w:t>N</w:t>
            </w:r>
          </w:p>
        </w:tc>
      </w:tr>
      <w:tr w:rsidR="00E4291F" w:rsidRPr="00793B31" w:rsidTr="00B8124C">
        <w:trPr>
          <w:trHeight w:val="300"/>
          <w:jc w:val="center"/>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E4291F" w:rsidRPr="00793B31" w:rsidRDefault="00E4291F" w:rsidP="00E4291F">
            <w:pPr>
              <w:rPr>
                <w:rFonts w:ascii="Calibri" w:hAnsi="Calibri" w:cs="Calibri"/>
                <w:b/>
                <w:bCs/>
                <w:sz w:val="22"/>
                <w:szCs w:val="22"/>
              </w:rPr>
            </w:pPr>
            <w:r w:rsidRPr="00793B31">
              <w:rPr>
                <w:rFonts w:ascii="Calibri" w:hAnsi="Calibri" w:cs="Calibri"/>
                <w:b/>
                <w:bCs/>
                <w:sz w:val="22"/>
                <w:szCs w:val="22"/>
              </w:rPr>
              <w:t>Odborní asistenti</w:t>
            </w:r>
          </w:p>
        </w:tc>
      </w:tr>
      <w:tr w:rsidR="00E2493E" w:rsidRPr="00793B31" w:rsidTr="003F0EC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E2493E" w:rsidRPr="00793B31" w:rsidRDefault="00E2493E" w:rsidP="00E4291F">
            <w:pPr>
              <w:rPr>
                <w:rFonts w:ascii="Calibri" w:hAnsi="Calibri" w:cs="Calibri"/>
              </w:rPr>
            </w:pPr>
            <w:r>
              <w:rPr>
                <w:rFonts w:ascii="Calibri" w:hAnsi="Calibri" w:cs="Calibri"/>
              </w:rPr>
              <w:t>MUDr. Zdeněk Adamík, Ph.D.</w:t>
            </w:r>
          </w:p>
        </w:tc>
        <w:tc>
          <w:tcPr>
            <w:tcW w:w="96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E2493E" w:rsidRPr="00793B31" w:rsidRDefault="00E2493E" w:rsidP="00E4291F">
            <w:pPr>
              <w:jc w:val="center"/>
              <w:rPr>
                <w:rFonts w:ascii="Calibri" w:hAnsi="Calibri" w:cs="Calibri"/>
              </w:rPr>
            </w:pPr>
            <w:r>
              <w:rPr>
                <w:rFonts w:ascii="Calibri" w:hAnsi="Calibri" w:cs="Calibri"/>
              </w:rPr>
              <w:t>1959</w:t>
            </w:r>
          </w:p>
        </w:tc>
        <w:tc>
          <w:tcPr>
            <w:tcW w:w="1617" w:type="dxa"/>
            <w:tcBorders>
              <w:top w:val="single" w:sz="12" w:space="0" w:color="auto"/>
              <w:left w:val="nil"/>
              <w:bottom w:val="single" w:sz="4" w:space="0" w:color="auto"/>
              <w:right w:val="single" w:sz="4" w:space="0" w:color="auto"/>
            </w:tcBorders>
            <w:shd w:val="clear" w:color="auto" w:fill="auto"/>
            <w:noWrap/>
            <w:vAlign w:val="bottom"/>
          </w:tcPr>
          <w:p w:rsidR="00E2493E" w:rsidRPr="00793B31" w:rsidRDefault="00E2493E" w:rsidP="00E4291F">
            <w:pPr>
              <w:jc w:val="center"/>
              <w:rPr>
                <w:rFonts w:ascii="Calibri" w:hAnsi="Calibri" w:cs="Calibri"/>
              </w:rPr>
            </w:pPr>
            <w:r>
              <w:rPr>
                <w:rFonts w:ascii="Calibri" w:hAnsi="Calibri" w:cs="Calibri"/>
              </w:rPr>
              <w:t>8</w:t>
            </w:r>
          </w:p>
        </w:tc>
        <w:tc>
          <w:tcPr>
            <w:tcW w:w="1440" w:type="dxa"/>
            <w:tcBorders>
              <w:top w:val="single" w:sz="12" w:space="0" w:color="auto"/>
              <w:left w:val="single" w:sz="4" w:space="0" w:color="auto"/>
              <w:bottom w:val="single" w:sz="4" w:space="0" w:color="auto"/>
              <w:right w:val="single" w:sz="12" w:space="0" w:color="auto"/>
            </w:tcBorders>
            <w:shd w:val="clear" w:color="auto" w:fill="auto"/>
            <w:noWrap/>
          </w:tcPr>
          <w:p w:rsidR="00E2493E" w:rsidRPr="00793B31" w:rsidRDefault="00E2493E">
            <w:pPr>
              <w:jc w:val="center"/>
              <w:rPr>
                <w:rFonts w:ascii="Calibri" w:hAnsi="Calibri" w:cs="Calibri"/>
              </w:rPr>
            </w:pPr>
            <w:r w:rsidRPr="00793B31">
              <w:rPr>
                <w:rFonts w:ascii="Calibri" w:hAnsi="Calibri" w:cs="Calibri"/>
              </w:rPr>
              <w:t>U - 31.8.20</w:t>
            </w:r>
            <w:r>
              <w:rPr>
                <w:rFonts w:ascii="Calibri" w:hAnsi="Calibri" w:cs="Calibri"/>
              </w:rPr>
              <w:t>20</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Ing. Jiří Bejtkovský,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1982</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Ing. Petra Benyahya,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1978</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Ing. Kamil Dobeš,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1978</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E4291F" w:rsidRPr="00793B31" w:rsidRDefault="00E4291F" w:rsidP="00E4291F">
            <w:pPr>
              <w:rPr>
                <w:rFonts w:ascii="Calibri" w:hAnsi="Calibri" w:cs="Calibri"/>
              </w:rPr>
            </w:pPr>
            <w:r w:rsidRPr="00793B31">
              <w:rPr>
                <w:rFonts w:ascii="Calibri" w:hAnsi="Calibri" w:cs="Calibri"/>
              </w:rPr>
              <w:t>Ing. Ján Dvorský,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291F" w:rsidRPr="00793B31" w:rsidRDefault="00E4291F" w:rsidP="00E4291F">
            <w:pPr>
              <w:jc w:val="center"/>
              <w:rPr>
                <w:rFonts w:ascii="Calibri" w:hAnsi="Calibri" w:cs="Calibri"/>
              </w:rPr>
            </w:pPr>
            <w:r w:rsidRPr="00793B31">
              <w:rPr>
                <w:rFonts w:ascii="Calibri" w:hAnsi="Calibri" w:cs="Calibri"/>
              </w:rPr>
              <w:t>1988</w:t>
            </w:r>
          </w:p>
        </w:tc>
        <w:tc>
          <w:tcPr>
            <w:tcW w:w="1617" w:type="dxa"/>
            <w:tcBorders>
              <w:top w:val="single" w:sz="4" w:space="0" w:color="auto"/>
              <w:left w:val="nil"/>
              <w:bottom w:val="single" w:sz="4" w:space="0" w:color="auto"/>
              <w:right w:val="single" w:sz="4" w:space="0" w:color="auto"/>
            </w:tcBorders>
            <w:shd w:val="clear" w:color="auto" w:fill="auto"/>
            <w:noWrap/>
            <w:vAlign w:val="center"/>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E4291F" w:rsidRPr="00793B31" w:rsidRDefault="00E4291F" w:rsidP="00E4291F">
            <w:pPr>
              <w:jc w:val="center"/>
              <w:rPr>
                <w:rFonts w:ascii="Calibri" w:hAnsi="Calibri" w:cs="Calibri"/>
              </w:rPr>
            </w:pPr>
            <w:r w:rsidRPr="00793B31">
              <w:rPr>
                <w:rFonts w:ascii="Calibri" w:hAnsi="Calibri" w:cs="Calibri"/>
              </w:rPr>
              <w:t>U - 31.8.2019</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Ing. Lubor Homolka,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1985</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E4291F" w:rsidRPr="00793B31" w:rsidRDefault="00E4291F" w:rsidP="00E4291F">
            <w:pPr>
              <w:jc w:val="center"/>
              <w:rPr>
                <w:rFonts w:ascii="Calibri" w:hAnsi="Calibri" w:cs="Calibri"/>
              </w:rPr>
            </w:pPr>
            <w:r>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Mgr. Věra Kozáková,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1957</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Ing. Ludmila Kozubíková,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1977</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U - 31.8.2019</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PhDr. Anna Krátká,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1955</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E4291F" w:rsidRPr="00793B31" w:rsidRDefault="002F1F53" w:rsidP="00E4291F">
            <w:pPr>
              <w:jc w:val="center"/>
              <w:rPr>
                <w:rFonts w:ascii="Calibri" w:hAnsi="Calibri" w:cs="Calibri"/>
              </w:rPr>
            </w:pPr>
            <w:r>
              <w:rPr>
                <w:rFonts w:ascii="Calibri" w:hAnsi="Calibri" w:cs="Calibri"/>
              </w:rPr>
              <w:t>U - 31.8.2019</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E4291F" w:rsidRPr="00793B31" w:rsidRDefault="00E4291F" w:rsidP="00E4291F">
            <w:pPr>
              <w:rPr>
                <w:rFonts w:ascii="Calibri" w:hAnsi="Calibri" w:cs="Calibri"/>
              </w:rPr>
            </w:pPr>
            <w:r w:rsidRPr="00793B31">
              <w:rPr>
                <w:rFonts w:ascii="Calibri" w:hAnsi="Calibri" w:cs="Calibri"/>
              </w:rPr>
              <w:t>JUDr. Miloš Matula, CSc.</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291F" w:rsidRPr="00793B31" w:rsidRDefault="00E4291F" w:rsidP="00E4291F">
            <w:pPr>
              <w:jc w:val="center"/>
              <w:rPr>
                <w:rFonts w:ascii="Calibri" w:hAnsi="Calibri" w:cs="Calibri"/>
              </w:rPr>
            </w:pPr>
            <w:r w:rsidRPr="00793B31">
              <w:rPr>
                <w:rFonts w:ascii="Calibri" w:hAnsi="Calibri" w:cs="Calibri"/>
              </w:rPr>
              <w:t>1952</w:t>
            </w:r>
          </w:p>
        </w:tc>
        <w:tc>
          <w:tcPr>
            <w:tcW w:w="1617" w:type="dxa"/>
            <w:tcBorders>
              <w:top w:val="single" w:sz="4" w:space="0" w:color="auto"/>
              <w:left w:val="nil"/>
              <w:bottom w:val="single" w:sz="4" w:space="0" w:color="auto"/>
              <w:right w:val="single" w:sz="4" w:space="0" w:color="auto"/>
            </w:tcBorders>
            <w:shd w:val="clear" w:color="auto" w:fill="auto"/>
            <w:noWrap/>
            <w:vAlign w:val="center"/>
          </w:tcPr>
          <w:p w:rsidR="00E4291F" w:rsidRPr="00793B31" w:rsidRDefault="00E4291F" w:rsidP="00E4291F">
            <w:pPr>
              <w:jc w:val="center"/>
              <w:rPr>
                <w:rFonts w:ascii="Calibri" w:hAnsi="Calibri" w:cs="Calibri"/>
              </w:rPr>
            </w:pPr>
            <w:r w:rsidRPr="00793B31">
              <w:rPr>
                <w:rFonts w:ascii="Calibri" w:hAnsi="Calibri" w:cs="Calibri"/>
              </w:rPr>
              <w:t>28</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Ing. Milana Otrusinová,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1962</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Ing. Bc. Šárka Papadaki,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1984</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Ing. Eliška Pastuszková,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1978</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16</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pPr>
            <w:r w:rsidRPr="00793B31">
              <w:rPr>
                <w:rFonts w:ascii="Calibri" w:hAnsi="Calibri" w:cs="Calibri"/>
              </w:rPr>
              <w:t>N</w:t>
            </w:r>
          </w:p>
        </w:tc>
      </w:tr>
      <w:tr w:rsidR="00E2493E" w:rsidRPr="00793B31" w:rsidTr="00E4291F">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2493E" w:rsidRPr="00793B31" w:rsidRDefault="00E2493E">
            <w:pPr>
              <w:rPr>
                <w:rFonts w:ascii="Calibri" w:hAnsi="Calibri" w:cs="Calibri"/>
              </w:rPr>
            </w:pPr>
            <w:r>
              <w:rPr>
                <w:rFonts w:ascii="Calibri" w:hAnsi="Calibri" w:cs="Calibri"/>
              </w:rPr>
              <w:t>PhDr. Petr Snopek,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2493E" w:rsidRPr="00793B31" w:rsidRDefault="00E2493E" w:rsidP="00E4291F">
            <w:pPr>
              <w:jc w:val="center"/>
              <w:rPr>
                <w:rFonts w:ascii="Calibri" w:hAnsi="Calibri" w:cs="Calibri"/>
              </w:rPr>
            </w:pPr>
            <w:r>
              <w:rPr>
                <w:rFonts w:ascii="Calibri" w:hAnsi="Calibri" w:cs="Calibri"/>
              </w:rPr>
              <w:t>1977</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2493E" w:rsidRPr="00793B31" w:rsidRDefault="002F70AB" w:rsidP="00E4291F">
            <w:pPr>
              <w:jc w:val="center"/>
              <w:rPr>
                <w:rFonts w:ascii="Calibri" w:hAnsi="Calibri" w:cs="Calibri"/>
              </w:rPr>
            </w:pPr>
            <w:r>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2493E" w:rsidRPr="00793B31" w:rsidRDefault="002F70AB" w:rsidP="00E4291F">
            <w:pPr>
              <w:jc w:val="center"/>
              <w:rPr>
                <w:rFonts w:ascii="Calibri" w:hAnsi="Calibri" w:cs="Calibri"/>
              </w:rPr>
            </w:pPr>
            <w:r>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JUDr. Libor Šnédar,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1959</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Ing. Lucie Tomancová,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1981</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E4291F" w:rsidRPr="00793B31" w:rsidRDefault="00E4291F" w:rsidP="00E4291F">
            <w:pPr>
              <w:rPr>
                <w:rFonts w:ascii="Calibri" w:hAnsi="Calibri" w:cs="Calibri"/>
              </w:rPr>
            </w:pPr>
            <w:r w:rsidRPr="00793B31">
              <w:rPr>
                <w:rFonts w:ascii="Calibri" w:hAnsi="Calibri" w:cs="Calibri"/>
              </w:rPr>
              <w:t>Ing. Janka Vydrová,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291F" w:rsidRPr="00793B31" w:rsidRDefault="00E4291F" w:rsidP="00E4291F">
            <w:pPr>
              <w:jc w:val="center"/>
              <w:rPr>
                <w:rFonts w:ascii="Calibri" w:hAnsi="Calibri" w:cs="Calibri"/>
              </w:rPr>
            </w:pPr>
            <w:r w:rsidRPr="00793B31">
              <w:rPr>
                <w:rFonts w:ascii="Calibri" w:hAnsi="Calibri" w:cs="Calibri"/>
              </w:rPr>
              <w:t>1982</w:t>
            </w:r>
          </w:p>
        </w:tc>
        <w:tc>
          <w:tcPr>
            <w:tcW w:w="1617" w:type="dxa"/>
            <w:tcBorders>
              <w:top w:val="single" w:sz="4" w:space="0" w:color="auto"/>
              <w:left w:val="nil"/>
              <w:bottom w:val="single" w:sz="4" w:space="0" w:color="auto"/>
              <w:right w:val="single" w:sz="4" w:space="0" w:color="auto"/>
            </w:tcBorders>
            <w:shd w:val="clear" w:color="auto" w:fill="auto"/>
            <w:noWrap/>
            <w:vAlign w:val="bottom"/>
            <w:hideMark/>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hideMark/>
          </w:tcPr>
          <w:p w:rsidR="00E4291F" w:rsidRPr="00793B31" w:rsidRDefault="00E4291F" w:rsidP="00E4291F">
            <w:pPr>
              <w:jc w:val="center"/>
            </w:pPr>
            <w:r w:rsidRPr="00793B31">
              <w:rPr>
                <w:rFonts w:ascii="Calibri" w:hAnsi="Calibri" w:cs="Calibri"/>
              </w:rPr>
              <w:t>N</w:t>
            </w:r>
          </w:p>
        </w:tc>
      </w:tr>
      <w:tr w:rsidR="00E4291F" w:rsidRPr="00793B31" w:rsidTr="00B8124C">
        <w:trPr>
          <w:trHeight w:val="300"/>
          <w:jc w:val="center"/>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E4291F" w:rsidRPr="00793B31" w:rsidRDefault="00E4291F" w:rsidP="00E4291F">
            <w:pPr>
              <w:rPr>
                <w:rFonts w:ascii="Calibri" w:hAnsi="Calibri" w:cs="Calibri"/>
                <w:b/>
                <w:bCs/>
                <w:sz w:val="22"/>
                <w:szCs w:val="22"/>
              </w:rPr>
            </w:pPr>
            <w:r w:rsidRPr="00793B31">
              <w:rPr>
                <w:rFonts w:ascii="Calibri" w:hAnsi="Calibri" w:cs="Calibri"/>
                <w:b/>
                <w:bCs/>
                <w:sz w:val="22"/>
                <w:szCs w:val="22"/>
              </w:rPr>
              <w:t>Lektoři</w:t>
            </w:r>
          </w:p>
        </w:tc>
      </w:tr>
      <w:tr w:rsidR="00E4291F" w:rsidRPr="00793B31" w:rsidTr="00B8124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E4291F" w:rsidRPr="00793B31" w:rsidRDefault="00E4291F" w:rsidP="00E4291F">
            <w:pPr>
              <w:rPr>
                <w:rFonts w:ascii="Calibri" w:hAnsi="Calibri" w:cs="Calibri"/>
              </w:rPr>
            </w:pPr>
            <w:r w:rsidRPr="00793B31">
              <w:rPr>
                <w:rFonts w:ascii="Calibri" w:hAnsi="Calibri" w:cs="Calibri"/>
              </w:rPr>
              <w:lastRenderedPageBreak/>
              <w:t>Mgr. Romana Divošová</w:t>
            </w:r>
          </w:p>
        </w:tc>
        <w:tc>
          <w:tcPr>
            <w:tcW w:w="960" w:type="dxa"/>
            <w:tcBorders>
              <w:top w:val="single" w:sz="12"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1968</w:t>
            </w:r>
          </w:p>
        </w:tc>
        <w:tc>
          <w:tcPr>
            <w:tcW w:w="1617" w:type="dxa"/>
            <w:tcBorders>
              <w:top w:val="single" w:sz="12"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12" w:space="0" w:color="auto"/>
              <w:left w:val="nil"/>
              <w:bottom w:val="single" w:sz="4" w:space="0" w:color="auto"/>
              <w:right w:val="single" w:sz="12" w:space="0" w:color="auto"/>
            </w:tcBorders>
            <w:shd w:val="clear" w:color="auto" w:fill="auto"/>
            <w:noWrap/>
            <w:vAlign w:val="bottom"/>
          </w:tcPr>
          <w:p w:rsidR="00E4291F" w:rsidRPr="00793B31" w:rsidRDefault="002F1F53">
            <w:pPr>
              <w:jc w:val="center"/>
              <w:rPr>
                <w:rFonts w:ascii="Calibri" w:hAnsi="Calibri" w:cs="Calibri"/>
              </w:rPr>
            </w:pPr>
            <w:r>
              <w:rPr>
                <w:rFonts w:ascii="Calibri" w:hAnsi="Calibri" w:cs="Calibri"/>
              </w:rPr>
              <w:t>U - 31.8.2021</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Mgr. Marcela Krumpolcová</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1978</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nil"/>
              <w:bottom w:val="single" w:sz="4" w:space="0" w:color="auto"/>
              <w:right w:val="single" w:sz="12" w:space="0" w:color="auto"/>
            </w:tcBorders>
            <w:shd w:val="clear" w:color="auto" w:fill="auto"/>
            <w:noWrap/>
            <w:vAlign w:val="bottom"/>
          </w:tcPr>
          <w:p w:rsidR="00E4291F" w:rsidRPr="00793B31" w:rsidRDefault="00E4291F">
            <w:pPr>
              <w:jc w:val="center"/>
              <w:rPr>
                <w:rFonts w:ascii="Calibri" w:hAnsi="Calibri" w:cs="Calibri"/>
              </w:rPr>
            </w:pPr>
            <w:r w:rsidRPr="00793B31">
              <w:rPr>
                <w:rFonts w:ascii="Calibri" w:hAnsi="Calibri" w:cs="Calibri"/>
              </w:rPr>
              <w:t>U - 31.8.20</w:t>
            </w:r>
            <w:r w:rsidR="002F1F53">
              <w:rPr>
                <w:rFonts w:ascii="Calibri" w:hAnsi="Calibri" w:cs="Calibri"/>
              </w:rPr>
              <w:t>21</w:t>
            </w:r>
          </w:p>
        </w:tc>
      </w:tr>
      <w:tr w:rsidR="00E4291F" w:rsidRPr="00793B31" w:rsidTr="00B8124C">
        <w:trPr>
          <w:trHeight w:val="300"/>
          <w:jc w:val="center"/>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center"/>
            <w:hideMark/>
          </w:tcPr>
          <w:p w:rsidR="00E4291F" w:rsidRPr="00793B31" w:rsidRDefault="00E4291F" w:rsidP="00E4291F">
            <w:pPr>
              <w:rPr>
                <w:rFonts w:ascii="Calibri" w:hAnsi="Calibri" w:cs="Calibri"/>
              </w:rPr>
            </w:pPr>
            <w:r w:rsidRPr="00793B31">
              <w:rPr>
                <w:rFonts w:ascii="Calibri" w:hAnsi="Calibri" w:cs="Calibri"/>
              </w:rPr>
              <w:t>PhDr. Jana Semotamová</w:t>
            </w:r>
          </w:p>
        </w:tc>
        <w:tc>
          <w:tcPr>
            <w:tcW w:w="960" w:type="dxa"/>
            <w:tcBorders>
              <w:top w:val="single" w:sz="4" w:space="0" w:color="auto"/>
              <w:left w:val="single" w:sz="4" w:space="0" w:color="auto"/>
              <w:bottom w:val="single" w:sz="12" w:space="0" w:color="auto"/>
              <w:right w:val="single" w:sz="4" w:space="0" w:color="auto"/>
            </w:tcBorders>
            <w:shd w:val="clear" w:color="auto" w:fill="auto"/>
            <w:noWrap/>
            <w:vAlign w:val="center"/>
            <w:hideMark/>
          </w:tcPr>
          <w:p w:rsidR="00E4291F" w:rsidRPr="00793B31" w:rsidRDefault="00E4291F" w:rsidP="00E4291F">
            <w:pPr>
              <w:jc w:val="center"/>
              <w:rPr>
                <w:rFonts w:ascii="Calibri" w:hAnsi="Calibri" w:cs="Calibri"/>
              </w:rPr>
            </w:pPr>
            <w:r w:rsidRPr="00793B31">
              <w:rPr>
                <w:rFonts w:ascii="Calibri" w:hAnsi="Calibri" w:cs="Calibri"/>
              </w:rPr>
              <w:t>1960</w:t>
            </w:r>
          </w:p>
        </w:tc>
        <w:tc>
          <w:tcPr>
            <w:tcW w:w="1617" w:type="dxa"/>
            <w:tcBorders>
              <w:top w:val="single" w:sz="4" w:space="0" w:color="auto"/>
              <w:left w:val="nil"/>
              <w:bottom w:val="single" w:sz="12" w:space="0" w:color="auto"/>
              <w:right w:val="single" w:sz="4" w:space="0" w:color="auto"/>
            </w:tcBorders>
            <w:shd w:val="clear" w:color="auto" w:fill="auto"/>
            <w:noWrap/>
            <w:vAlign w:val="center"/>
            <w:hideMark/>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12" w:space="0" w:color="auto"/>
              <w:right w:val="single" w:sz="12" w:space="0" w:color="auto"/>
            </w:tcBorders>
            <w:shd w:val="clear" w:color="auto" w:fill="auto"/>
            <w:noWrap/>
            <w:vAlign w:val="center"/>
            <w:hideMark/>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E4291F" w:rsidRPr="00793B31" w:rsidRDefault="00E4291F" w:rsidP="00B8124C">
            <w:pPr>
              <w:rPr>
                <w:rFonts w:ascii="Calibri" w:hAnsi="Calibri" w:cs="Calibri"/>
              </w:rPr>
            </w:pPr>
            <w:r>
              <w:rPr>
                <w:rFonts w:ascii="Calibri" w:hAnsi="Calibri" w:cs="Calibri"/>
                <w:b/>
                <w:bCs/>
                <w:sz w:val="22"/>
                <w:szCs w:val="22"/>
              </w:rPr>
              <w:t>Externí spolupracovníci</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63AAE" w:rsidRDefault="00E4291F" w:rsidP="00E4291F">
            <w:pPr>
              <w:rPr>
                <w:rFonts w:ascii="Calibri" w:hAnsi="Calibri" w:cs="Calibri"/>
              </w:rPr>
            </w:pPr>
            <w:r w:rsidRPr="00763AAE">
              <w:rPr>
                <w:rFonts w:ascii="Calibri" w:hAnsi="Calibri" w:cs="Calibri"/>
              </w:rPr>
              <w:t>Ing. Michaela Opletalová</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Pr>
                <w:rFonts w:ascii="Calibri" w:hAnsi="Calibri" w:cs="Calibri"/>
              </w:rPr>
              <w:t>1987</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right"/>
              <w:rPr>
                <w:rFonts w:ascii="Calibri" w:hAnsi="Calibri" w:cs="Calibri"/>
              </w:rPr>
            </w:pP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E4291F" w:rsidRPr="00793B31" w:rsidRDefault="00E4291F" w:rsidP="00E4291F">
            <w:pPr>
              <w:jc w:val="center"/>
              <w:rPr>
                <w:rFonts w:ascii="Calibri" w:hAnsi="Calibri" w:cs="Calibri"/>
              </w:rPr>
            </w:pP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63AAE" w:rsidRDefault="00E4291F" w:rsidP="00E4291F">
            <w:pPr>
              <w:rPr>
                <w:rFonts w:ascii="Calibri" w:hAnsi="Calibri" w:cs="Calibri"/>
              </w:rPr>
            </w:pPr>
            <w:r w:rsidRPr="00763AAE">
              <w:rPr>
                <w:rFonts w:ascii="Calibri" w:hAnsi="Calibri" w:cs="Calibri"/>
              </w:rPr>
              <w:t>Ing. Karel Šatera, Ph.D. MBA</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Default="00E4291F" w:rsidP="00E4291F">
            <w:pPr>
              <w:jc w:val="center"/>
              <w:rPr>
                <w:rFonts w:ascii="Calibri" w:hAnsi="Calibri" w:cs="Calibri"/>
              </w:rPr>
            </w:pPr>
            <w:r>
              <w:rPr>
                <w:rFonts w:ascii="Calibri" w:hAnsi="Calibri" w:cs="Calibri"/>
              </w:rPr>
              <w:t>1960</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right"/>
              <w:rPr>
                <w:rFonts w:ascii="Calibri" w:hAnsi="Calibri" w:cs="Calibri"/>
              </w:rPr>
            </w:pP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E4291F" w:rsidRPr="00793B31" w:rsidRDefault="00E4291F" w:rsidP="00E4291F">
            <w:pPr>
              <w:jc w:val="center"/>
              <w:rPr>
                <w:rFonts w:ascii="Calibri" w:hAnsi="Calibri" w:cs="Calibri"/>
              </w:rPr>
            </w:pPr>
          </w:p>
        </w:tc>
      </w:tr>
      <w:tr w:rsidR="004610FF" w:rsidRPr="00793B31" w:rsidTr="00E4291F">
        <w:trPr>
          <w:trHeight w:val="300"/>
          <w:jc w:val="center"/>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4610FF" w:rsidRPr="00763AAE" w:rsidRDefault="004610FF" w:rsidP="00E4291F">
            <w:pPr>
              <w:rPr>
                <w:rFonts w:ascii="Calibri" w:hAnsi="Calibri" w:cs="Calibri"/>
              </w:rPr>
            </w:pPr>
            <w:r>
              <w:rPr>
                <w:rFonts w:ascii="Calibri" w:hAnsi="Calibri" w:cs="Calibri"/>
              </w:rPr>
              <w:t>Ing. Tomáš Janů</w:t>
            </w:r>
          </w:p>
        </w:tc>
        <w:tc>
          <w:tcPr>
            <w:tcW w:w="960" w:type="dxa"/>
            <w:tcBorders>
              <w:top w:val="single" w:sz="4" w:space="0" w:color="auto"/>
              <w:left w:val="single" w:sz="4" w:space="0" w:color="auto"/>
              <w:bottom w:val="single" w:sz="12" w:space="0" w:color="auto"/>
              <w:right w:val="single" w:sz="4" w:space="0" w:color="auto"/>
            </w:tcBorders>
            <w:shd w:val="clear" w:color="auto" w:fill="auto"/>
            <w:noWrap/>
            <w:vAlign w:val="bottom"/>
          </w:tcPr>
          <w:p w:rsidR="004610FF" w:rsidRDefault="00312E31" w:rsidP="00E4291F">
            <w:pPr>
              <w:jc w:val="center"/>
              <w:rPr>
                <w:rFonts w:ascii="Calibri" w:hAnsi="Calibri" w:cs="Calibri"/>
              </w:rPr>
            </w:pPr>
            <w:r>
              <w:rPr>
                <w:rFonts w:ascii="Calibri" w:hAnsi="Calibri" w:cs="Calibri"/>
              </w:rPr>
              <w:t>1988</w:t>
            </w:r>
          </w:p>
        </w:tc>
        <w:tc>
          <w:tcPr>
            <w:tcW w:w="1617" w:type="dxa"/>
            <w:tcBorders>
              <w:top w:val="single" w:sz="4" w:space="0" w:color="auto"/>
              <w:left w:val="nil"/>
              <w:bottom w:val="single" w:sz="12" w:space="0" w:color="auto"/>
              <w:right w:val="single" w:sz="4" w:space="0" w:color="auto"/>
            </w:tcBorders>
            <w:shd w:val="clear" w:color="auto" w:fill="auto"/>
            <w:noWrap/>
            <w:vAlign w:val="bottom"/>
          </w:tcPr>
          <w:p w:rsidR="004610FF" w:rsidRPr="00793B31" w:rsidRDefault="004610FF" w:rsidP="00E4291F">
            <w:pPr>
              <w:jc w:val="right"/>
              <w:rPr>
                <w:rFonts w:ascii="Calibri" w:hAnsi="Calibri" w:cs="Calibri"/>
              </w:rPr>
            </w:pPr>
          </w:p>
        </w:tc>
        <w:tc>
          <w:tcPr>
            <w:tcW w:w="1440" w:type="dxa"/>
            <w:tcBorders>
              <w:top w:val="single" w:sz="4" w:space="0" w:color="auto"/>
              <w:left w:val="single" w:sz="4" w:space="0" w:color="auto"/>
              <w:bottom w:val="single" w:sz="12" w:space="0" w:color="auto"/>
              <w:right w:val="single" w:sz="12" w:space="0" w:color="auto"/>
            </w:tcBorders>
            <w:shd w:val="clear" w:color="auto" w:fill="auto"/>
            <w:noWrap/>
            <w:vAlign w:val="bottom"/>
          </w:tcPr>
          <w:p w:rsidR="004610FF" w:rsidRPr="00793B31" w:rsidRDefault="004610FF" w:rsidP="00E4291F">
            <w:pPr>
              <w:jc w:val="center"/>
              <w:rPr>
                <w:rFonts w:ascii="Calibri" w:hAnsi="Calibri" w:cs="Calibri"/>
              </w:rPr>
            </w:pPr>
          </w:p>
        </w:tc>
      </w:tr>
    </w:tbl>
    <w:p w:rsidR="0068784F" w:rsidRPr="00793B31" w:rsidRDefault="0068784F" w:rsidP="00C27AEB">
      <w:pPr>
        <w:spacing w:before="120" w:after="120"/>
        <w:jc w:val="center"/>
        <w:rPr>
          <w:rFonts w:asciiTheme="minorHAnsi" w:hAnsiTheme="minorHAnsi" w:cstheme="minorHAnsi"/>
          <w:i/>
        </w:rPr>
      </w:pPr>
    </w:p>
    <w:p w:rsidR="00C27AEB" w:rsidRPr="00C27AEB" w:rsidRDefault="00E2493E" w:rsidP="00C27AEB">
      <w:pPr>
        <w:spacing w:before="120" w:after="120"/>
        <w:jc w:val="center"/>
        <w:rPr>
          <w:rFonts w:asciiTheme="minorHAnsi" w:hAnsiTheme="minorHAnsi" w:cstheme="minorHAnsi"/>
          <w:i/>
          <w:color w:val="00B050"/>
        </w:rPr>
      </w:pPr>
      <w:r w:rsidRPr="00E2493E">
        <w:rPr>
          <w:noProof/>
        </w:rPr>
        <w:t xml:space="preserve"> </w:t>
      </w:r>
      <w:r w:rsidR="00102177">
        <w:rPr>
          <w:noProof/>
        </w:rPr>
        <w:drawing>
          <wp:inline distT="0" distB="0" distL="0" distR="0" wp14:anchorId="6EDCC687" wp14:editId="26B92A5F">
            <wp:extent cx="4572000" cy="2743200"/>
            <wp:effectExtent l="0" t="0" r="0" b="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2"/>
              </a:graphicData>
            </a:graphic>
          </wp:inline>
        </w:drawing>
      </w:r>
    </w:p>
    <w:p w:rsidR="0091738B" w:rsidRPr="00793B31" w:rsidRDefault="0091738B" w:rsidP="0091738B">
      <w:pPr>
        <w:spacing w:before="120" w:after="240"/>
        <w:jc w:val="center"/>
        <w:rPr>
          <w:rFonts w:asciiTheme="minorHAnsi" w:hAnsiTheme="minorHAnsi" w:cstheme="minorHAnsi"/>
          <w:i/>
        </w:rPr>
      </w:pPr>
      <w:r w:rsidRPr="00793B31">
        <w:rPr>
          <w:rFonts w:asciiTheme="minorHAnsi" w:hAnsiTheme="minorHAnsi" w:cstheme="minorHAnsi"/>
          <w:i/>
        </w:rPr>
        <w:t xml:space="preserve">Graf </w:t>
      </w:r>
      <w:r>
        <w:rPr>
          <w:rFonts w:asciiTheme="minorHAnsi" w:hAnsiTheme="minorHAnsi" w:cstheme="minorHAnsi"/>
          <w:i/>
        </w:rPr>
        <w:t xml:space="preserve">2 </w:t>
      </w:r>
      <w:r w:rsidRPr="00793B31">
        <w:rPr>
          <w:rFonts w:asciiTheme="minorHAnsi" w:hAnsiTheme="minorHAnsi" w:cstheme="minorHAnsi"/>
          <w:i/>
        </w:rPr>
        <w:t>– Věková struktura akademických pracovníků SP Management ve zdravotnictví</w:t>
      </w:r>
    </w:p>
    <w:p w:rsidR="00C27AEB" w:rsidRPr="006E2CD2" w:rsidRDefault="00C27AEB" w:rsidP="00C27AEB">
      <w:pPr>
        <w:spacing w:before="120" w:after="120"/>
        <w:jc w:val="both"/>
        <w:rPr>
          <w:rFonts w:asciiTheme="minorHAnsi" w:hAnsiTheme="minorHAnsi" w:cstheme="minorHAnsi"/>
          <w:sz w:val="22"/>
        </w:rPr>
      </w:pPr>
      <w:r w:rsidRPr="006E2CD2">
        <w:rPr>
          <w:rFonts w:asciiTheme="minorHAnsi" w:hAnsiTheme="minorHAnsi" w:cstheme="minorHAnsi"/>
          <w:sz w:val="22"/>
        </w:rPr>
        <w:t>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Kozubíková, dr. Papadaki, dr. Otrusinová, dr. Hrušecká a také docenty, kteří již splňují kritéria pro profesorské řízení – např. doc. Popesko, doc. Tuček.</w:t>
      </w:r>
    </w:p>
    <w:p w:rsidR="0068784F" w:rsidRDefault="0068784F" w:rsidP="0068784F">
      <w:pPr>
        <w:spacing w:before="120" w:after="120"/>
        <w:jc w:val="both"/>
        <w:rPr>
          <w:rFonts w:asciiTheme="minorHAnsi" w:hAnsiTheme="minorHAnsi" w:cstheme="minorHAnsi"/>
          <w:sz w:val="22"/>
          <w:szCs w:val="22"/>
        </w:rPr>
      </w:pPr>
      <w:r w:rsidRPr="006E2CD2">
        <w:rPr>
          <w:rFonts w:asciiTheme="minorHAnsi" w:hAnsiTheme="minorHAnsi" w:cstheme="minorHAnsi"/>
          <w:sz w:val="22"/>
          <w:szCs w:val="22"/>
        </w:rPr>
        <w:t>U pracovních smluv na dobu určitou předpokládá fakulta jejich prodlužování na pracovní smlouvy na dobu neurčitou.</w:t>
      </w:r>
    </w:p>
    <w:p w:rsidR="00AA3EB6" w:rsidRDefault="00AA3EB6" w:rsidP="0068784F">
      <w:pPr>
        <w:spacing w:before="120" w:after="120"/>
        <w:jc w:val="both"/>
        <w:rPr>
          <w:rFonts w:asciiTheme="minorHAnsi" w:hAnsiTheme="minorHAnsi" w:cstheme="minorHAnsi"/>
          <w:sz w:val="22"/>
          <w:szCs w:val="22"/>
        </w:rPr>
      </w:pPr>
      <w:r>
        <w:rPr>
          <w:rFonts w:asciiTheme="minorHAnsi" w:hAnsiTheme="minorHAnsi" w:cstheme="minorHAnsi"/>
          <w:sz w:val="22"/>
          <w:szCs w:val="22"/>
        </w:rPr>
        <w:t>Fakulta managementu a ekonomiky má vybudován systém nástupnictví především u kolegů, kteří se blíží důchodovému věku nebo v něm již jsou. U studijního programu Ekonomika a management se jedná především o:</w:t>
      </w:r>
    </w:p>
    <w:p w:rsidR="00AA3EB6" w:rsidRPr="003E198D" w:rsidRDefault="003755A6" w:rsidP="00AA3EB6">
      <w:pPr>
        <w:spacing w:before="120" w:after="120"/>
        <w:jc w:val="both"/>
        <w:rPr>
          <w:rFonts w:asciiTheme="minorHAnsi" w:hAnsiTheme="minorHAnsi" w:cstheme="minorHAnsi"/>
          <w:sz w:val="22"/>
          <w:szCs w:val="22"/>
        </w:rPr>
      </w:pPr>
      <w:r>
        <w:rPr>
          <w:rFonts w:asciiTheme="minorHAnsi" w:hAnsiTheme="minorHAnsi" w:cstheme="minorHAnsi"/>
          <w:b/>
          <w:bCs/>
          <w:color w:val="000000"/>
          <w:sz w:val="22"/>
          <w:szCs w:val="22"/>
        </w:rPr>
        <w:t>Prof. MUDr. Jaroslav Slaný, CSc.</w:t>
      </w:r>
      <w:r>
        <w:rPr>
          <w:rFonts w:ascii="Calibri" w:hAnsi="Calibri" w:cs="Calibri"/>
          <w:color w:val="000000"/>
          <w:sz w:val="22"/>
          <w:szCs w:val="22"/>
        </w:rPr>
        <w:t xml:space="preserve"> - prof. Slaný se podílí na výuce předmětů Zdravotní politika, zdravotní systémy a instituce, Etika ve zdravotnictví a Moderní ošetřovatelství, lázeňství a fyzioterapie. V oblasti ošetřovatelství, lázeňství a fyzioterapie je aktuální zastupitelnost doc. Staňkovou, která se společně s prof. Slaným podílí také na inovaci tohoto předmětu v rámci projektu OPVVV Strategický projekt UTB ve Zlíně. Doc. Staňková se dlouhodobě věnuje problematice managementu a ekonomiky ve zdravotnictví a je garantem předkládaného studijního programu Management ve zdravotnictví. Její publikační činnost je zaměřena zejména na oblast marketingu ve zdravotnictví a efektivnost zdravotnictví. Z hlediska její publikační činnosti je také zřejmá zastupitelnost v oblasti zdravotní politiky, zdravotních systémů a institucí. V současné době připravuje s prof. Slaným také projekt Komparativní studie činnosti sociálního pracovníka v nemocnicích v zemích V4. V oblasti Etiky ve zdravotnictví je zastupitelnost Ing. Lucií Tomancovou, Ph.D., která se dosud věnovala více manažerské </w:t>
      </w:r>
      <w:r>
        <w:rPr>
          <w:rFonts w:ascii="Calibri" w:hAnsi="Calibri" w:cs="Calibri"/>
          <w:color w:val="000000"/>
          <w:sz w:val="22"/>
          <w:szCs w:val="22"/>
        </w:rPr>
        <w:lastRenderedPageBreak/>
        <w:t>etice, ale v současné dobře zaměřuje své výzkumné aktivity také na etiku ve zdravotnictví a již aktuálně se podílí na přednáškách předmětu Etika ve zdravotnictví.</w:t>
      </w:r>
    </w:p>
    <w:p w:rsidR="00C27AEB" w:rsidRPr="006E2CD2" w:rsidRDefault="00C27AEB" w:rsidP="00C27AEB">
      <w:pPr>
        <w:rPr>
          <w:rFonts w:asciiTheme="minorHAnsi" w:hAnsiTheme="minorHAnsi" w:cstheme="minorHAnsi"/>
        </w:rPr>
      </w:pPr>
    </w:p>
    <w:p w:rsidR="00C27AEB" w:rsidRPr="006E2CD2" w:rsidRDefault="00C27AEB" w:rsidP="002427E8">
      <w:pPr>
        <w:pStyle w:val="Nadpis3"/>
        <w:jc w:val="center"/>
        <w:rPr>
          <w:rFonts w:asciiTheme="minorHAnsi" w:hAnsiTheme="minorHAnsi" w:cstheme="minorHAnsi"/>
          <w:b/>
          <w:color w:val="auto"/>
        </w:rPr>
      </w:pPr>
      <w:r w:rsidRPr="006E2CD2">
        <w:rPr>
          <w:rFonts w:asciiTheme="minorHAnsi" w:hAnsiTheme="minorHAnsi" w:cstheme="minorHAnsi"/>
          <w:b/>
          <w:color w:val="auto"/>
        </w:rPr>
        <w:t xml:space="preserve">Personální zabezpečení předmětů profilujícího základu </w:t>
      </w:r>
    </w:p>
    <w:p w:rsidR="00C27AEB" w:rsidRPr="006E2CD2" w:rsidRDefault="00C27AEB" w:rsidP="002427E8">
      <w:pPr>
        <w:pStyle w:val="Nadpis3"/>
        <w:jc w:val="center"/>
        <w:rPr>
          <w:rFonts w:asciiTheme="minorHAnsi" w:hAnsiTheme="minorHAnsi" w:cstheme="minorHAnsi"/>
          <w:b/>
          <w:color w:val="auto"/>
        </w:rPr>
      </w:pPr>
      <w:r w:rsidRPr="006E2CD2">
        <w:rPr>
          <w:rFonts w:asciiTheme="minorHAnsi" w:hAnsiTheme="minorHAnsi" w:cstheme="minorHAnsi"/>
          <w:b/>
          <w:color w:val="auto"/>
        </w:rPr>
        <w:t>Standardy 6.4, 6.9-6.10</w:t>
      </w:r>
    </w:p>
    <w:p w:rsidR="00C27AEB" w:rsidRPr="006E2CD2" w:rsidRDefault="00C27AEB" w:rsidP="00C27AEB">
      <w:pPr>
        <w:tabs>
          <w:tab w:val="left" w:pos="2835"/>
        </w:tabs>
        <w:spacing w:before="120" w:after="120"/>
        <w:jc w:val="both"/>
        <w:rPr>
          <w:rFonts w:asciiTheme="minorHAnsi" w:hAnsiTheme="minorHAnsi" w:cstheme="minorHAnsi"/>
          <w:sz w:val="22"/>
        </w:rPr>
      </w:pPr>
      <w:r w:rsidRPr="006E2CD2">
        <w:rPr>
          <w:rFonts w:asciiTheme="minorHAnsi" w:hAnsiTheme="minorHAnsi" w:cstheme="minorHAnsi"/>
          <w:sz w:val="22"/>
        </w:rPr>
        <w:t xml:space="preserve">Jak je patrné z tabulky níže, všechny základní teoretické předměty profilujícího základu jsou garantovány akademickými pracovníky jmenovanými profesory a docenty, kteří se zároveň významně podílejí na jejich výuce a to především vedením přednášek.  Předměty profilujícího základu jsou v rámci studijního programu Management ve zdravotnictví garantovány akademickými pracovníky minimálně s vědeckou hodností Ph.D., kteří se zároveň významně podílejí na jejich výuce a to především vedením přednášek. </w:t>
      </w:r>
    </w:p>
    <w:p w:rsidR="00C27AEB" w:rsidRDefault="00C27AEB" w:rsidP="00C27AEB">
      <w:pPr>
        <w:tabs>
          <w:tab w:val="left" w:pos="2835"/>
        </w:tabs>
        <w:spacing w:before="120" w:after="120"/>
        <w:jc w:val="both"/>
        <w:rPr>
          <w:rFonts w:asciiTheme="minorHAnsi" w:hAnsiTheme="minorHAnsi" w:cstheme="minorHAnsi"/>
          <w:sz w:val="22"/>
        </w:rPr>
      </w:pPr>
      <w:r w:rsidRPr="006E2CD2">
        <w:rPr>
          <w:rFonts w:asciiTheme="minorHAnsi" w:hAnsiTheme="minorHAnsi" w:cstheme="minorHAnsi"/>
          <w:sz w:val="22"/>
        </w:rPr>
        <w:t xml:space="preserve">Jak je z tabulky zřejmé, tak na garantování a přednáškách předmětů profilujícího základy a základních teoretických předmětů profilujícího základu se podílejí docenti a odborní asistenti z řad interních zaměstnanců fakulty. </w:t>
      </w:r>
    </w:p>
    <w:p w:rsidR="00C27AEB" w:rsidRPr="006E2CD2" w:rsidRDefault="00C27AEB" w:rsidP="00C27AEB">
      <w:pPr>
        <w:tabs>
          <w:tab w:val="left" w:pos="2835"/>
        </w:tabs>
        <w:spacing w:before="120" w:after="120"/>
        <w:jc w:val="center"/>
        <w:rPr>
          <w:rFonts w:asciiTheme="minorHAnsi" w:hAnsiTheme="minorHAnsi" w:cstheme="minorHAnsi"/>
          <w:i/>
        </w:rPr>
      </w:pPr>
      <w:r w:rsidRPr="006E2CD2">
        <w:rPr>
          <w:rFonts w:asciiTheme="minorHAnsi" w:hAnsiTheme="minorHAnsi" w:cstheme="minorHAnsi"/>
          <w:i/>
        </w:rPr>
        <w:t xml:space="preserve">Tab. </w:t>
      </w:r>
      <w:r w:rsidR="0091738B">
        <w:rPr>
          <w:rFonts w:asciiTheme="minorHAnsi" w:hAnsiTheme="minorHAnsi" w:cstheme="minorHAnsi"/>
          <w:i/>
        </w:rPr>
        <w:t xml:space="preserve">3 </w:t>
      </w:r>
      <w:r w:rsidRPr="006E2CD2">
        <w:rPr>
          <w:rFonts w:asciiTheme="minorHAnsi" w:hAnsiTheme="minorHAnsi" w:cstheme="minorHAnsi"/>
          <w:i/>
        </w:rPr>
        <w:t>– Personální zabezpečení předmětů ZT a PZ</w:t>
      </w:r>
    </w:p>
    <w:tbl>
      <w:tblPr>
        <w:tblW w:w="88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75"/>
        <w:gridCol w:w="812"/>
        <w:gridCol w:w="851"/>
        <w:gridCol w:w="425"/>
        <w:gridCol w:w="2835"/>
        <w:gridCol w:w="605"/>
        <w:gridCol w:w="709"/>
      </w:tblGrid>
      <w:tr w:rsidR="006E2CD2" w:rsidRPr="006E2CD2" w:rsidTr="00676F93">
        <w:trPr>
          <w:jc w:val="center"/>
        </w:trPr>
        <w:tc>
          <w:tcPr>
            <w:tcW w:w="2575" w:type="dxa"/>
            <w:tcBorders>
              <w:top w:val="single" w:sz="12" w:space="0" w:color="auto"/>
              <w:left w:val="single" w:sz="12" w:space="0" w:color="auto"/>
              <w:bottom w:val="single" w:sz="12" w:space="0" w:color="auto"/>
            </w:tcBorders>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Název předmětu</w:t>
            </w:r>
          </w:p>
        </w:tc>
        <w:tc>
          <w:tcPr>
            <w:tcW w:w="812" w:type="dxa"/>
            <w:tcBorders>
              <w:top w:val="single" w:sz="12" w:space="0" w:color="auto"/>
              <w:bottom w:val="single" w:sz="12" w:space="0" w:color="auto"/>
            </w:tcBorders>
            <w:shd w:val="clear" w:color="auto" w:fill="auto"/>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Rozsah</w:t>
            </w:r>
          </w:p>
          <w:p w:rsidR="00C27AEB" w:rsidRPr="006E2CD2" w:rsidRDefault="00C27AEB" w:rsidP="00676F93">
            <w:pPr>
              <w:jc w:val="center"/>
              <w:rPr>
                <w:rFonts w:asciiTheme="minorHAnsi" w:hAnsiTheme="minorHAnsi" w:cstheme="minorHAnsi"/>
                <w:b/>
              </w:rPr>
            </w:pPr>
            <w:r w:rsidRPr="006E2CD2">
              <w:rPr>
                <w:rFonts w:asciiTheme="minorHAnsi" w:hAnsiTheme="minorHAnsi" w:cstheme="minorHAnsi"/>
              </w:rPr>
              <w:t>p-c-s</w:t>
            </w:r>
          </w:p>
        </w:tc>
        <w:tc>
          <w:tcPr>
            <w:tcW w:w="851" w:type="dxa"/>
            <w:tcBorders>
              <w:top w:val="single" w:sz="12" w:space="0" w:color="auto"/>
              <w:bottom w:val="single" w:sz="12" w:space="0" w:color="auto"/>
            </w:tcBorders>
            <w:shd w:val="clear" w:color="auto" w:fill="auto"/>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Způsob</w:t>
            </w:r>
          </w:p>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ověř.</w:t>
            </w:r>
          </w:p>
        </w:tc>
        <w:tc>
          <w:tcPr>
            <w:tcW w:w="425" w:type="dxa"/>
            <w:tcBorders>
              <w:top w:val="single" w:sz="12" w:space="0" w:color="auto"/>
              <w:bottom w:val="single" w:sz="12" w:space="0" w:color="auto"/>
            </w:tcBorders>
            <w:shd w:val="clear" w:color="auto" w:fill="auto"/>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Kr.</w:t>
            </w:r>
          </w:p>
        </w:tc>
        <w:tc>
          <w:tcPr>
            <w:tcW w:w="2835" w:type="dxa"/>
            <w:tcBorders>
              <w:top w:val="single" w:sz="12" w:space="0" w:color="auto"/>
              <w:bottom w:val="single" w:sz="12" w:space="0" w:color="auto"/>
            </w:tcBorders>
            <w:shd w:val="clear" w:color="auto" w:fill="auto"/>
          </w:tcPr>
          <w:p w:rsidR="00C27AEB" w:rsidRPr="006E2CD2" w:rsidRDefault="00C27AEB" w:rsidP="00676F93">
            <w:pPr>
              <w:tabs>
                <w:tab w:val="left" w:pos="2835"/>
              </w:tabs>
              <w:jc w:val="center"/>
              <w:rPr>
                <w:rFonts w:asciiTheme="minorHAnsi" w:hAnsiTheme="minorHAnsi" w:cstheme="minorHAnsi"/>
                <w:b/>
              </w:rPr>
            </w:pPr>
            <w:r w:rsidRPr="006E2CD2">
              <w:rPr>
                <w:rFonts w:asciiTheme="minorHAnsi" w:hAnsiTheme="minorHAnsi" w:cstheme="minorHAnsi"/>
                <w:b/>
              </w:rPr>
              <w:t>Garant</w:t>
            </w:r>
          </w:p>
          <w:p w:rsidR="00C27AEB" w:rsidRPr="006E2CD2" w:rsidRDefault="00C27AEB" w:rsidP="00676F93">
            <w:pPr>
              <w:jc w:val="center"/>
              <w:rPr>
                <w:rFonts w:asciiTheme="minorHAnsi" w:hAnsiTheme="minorHAnsi" w:cstheme="minorHAnsi"/>
                <w:b/>
              </w:rPr>
            </w:pPr>
            <w:r w:rsidRPr="006E2CD2">
              <w:rPr>
                <w:rFonts w:asciiTheme="minorHAnsi" w:hAnsiTheme="minorHAnsi" w:cstheme="minorHAnsi"/>
              </w:rPr>
              <w:t>Přednášející</w:t>
            </w:r>
          </w:p>
        </w:tc>
        <w:tc>
          <w:tcPr>
            <w:tcW w:w="605" w:type="dxa"/>
            <w:tcBorders>
              <w:top w:val="single" w:sz="12" w:space="0" w:color="auto"/>
              <w:bottom w:val="single" w:sz="12" w:space="0" w:color="auto"/>
            </w:tcBorders>
            <w:shd w:val="clear" w:color="auto" w:fill="auto"/>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Roč./sem.</w:t>
            </w:r>
          </w:p>
        </w:tc>
        <w:tc>
          <w:tcPr>
            <w:tcW w:w="709" w:type="dxa"/>
            <w:tcBorders>
              <w:top w:val="single" w:sz="12" w:space="0" w:color="auto"/>
              <w:bottom w:val="single" w:sz="12" w:space="0" w:color="auto"/>
              <w:right w:val="single" w:sz="12" w:space="0" w:color="auto"/>
            </w:tcBorders>
            <w:shd w:val="clear" w:color="auto" w:fill="auto"/>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Typ</w:t>
            </w:r>
          </w:p>
        </w:tc>
      </w:tr>
      <w:tr w:rsidR="006E2CD2" w:rsidRPr="006E2CD2" w:rsidTr="00676F93">
        <w:trPr>
          <w:jc w:val="center"/>
        </w:trPr>
        <w:tc>
          <w:tcPr>
            <w:tcW w:w="2575" w:type="dxa"/>
            <w:tcBorders>
              <w:top w:val="single" w:sz="12" w:space="0" w:color="auto"/>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Management zdravotnických zařízení</w:t>
            </w:r>
          </w:p>
        </w:tc>
        <w:tc>
          <w:tcPr>
            <w:tcW w:w="812" w:type="dxa"/>
            <w:tcBorders>
              <w:top w:val="single" w:sz="12" w:space="0" w:color="auto"/>
            </w:tcBorders>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w:t>
            </w:r>
            <w:r>
              <w:rPr>
                <w:rFonts w:asciiTheme="minorHAnsi" w:hAnsiTheme="minorHAnsi" w:cstheme="minorHAnsi"/>
              </w:rPr>
              <w:t>13</w:t>
            </w:r>
          </w:p>
        </w:tc>
        <w:tc>
          <w:tcPr>
            <w:tcW w:w="851" w:type="dxa"/>
            <w:tcBorders>
              <w:top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tcBorders>
              <w:top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5</w:t>
            </w:r>
          </w:p>
        </w:tc>
        <w:tc>
          <w:tcPr>
            <w:tcW w:w="2835" w:type="dxa"/>
            <w:tcBorders>
              <w:top w:val="single" w:sz="12" w:space="0" w:color="auto"/>
            </w:tcBorders>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Ing. Vydrová, Ph.D.</w:t>
            </w:r>
          </w:p>
          <w:p w:rsidR="00C27AEB" w:rsidRPr="006E2CD2" w:rsidRDefault="00C27AEB" w:rsidP="00676F93">
            <w:pPr>
              <w:rPr>
                <w:rFonts w:asciiTheme="minorHAnsi" w:hAnsiTheme="minorHAnsi" w:cstheme="minorHAnsi"/>
              </w:rPr>
            </w:pPr>
            <w:r w:rsidRPr="006E2CD2">
              <w:rPr>
                <w:rFonts w:asciiTheme="minorHAnsi" w:hAnsiTheme="minorHAnsi" w:cstheme="minorHAnsi"/>
              </w:rPr>
              <w:t>Vydrová 100%</w:t>
            </w:r>
          </w:p>
        </w:tc>
        <w:tc>
          <w:tcPr>
            <w:tcW w:w="605" w:type="dxa"/>
            <w:tcBorders>
              <w:top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1/Z</w:t>
            </w:r>
          </w:p>
        </w:tc>
        <w:tc>
          <w:tcPr>
            <w:tcW w:w="709" w:type="dxa"/>
            <w:tcBorders>
              <w:top w:val="single" w:sz="12" w:space="0" w:color="auto"/>
              <w:right w:val="single" w:sz="12" w:space="0" w:color="auto"/>
            </w:tcBorders>
            <w:shd w:val="clear" w:color="auto" w:fill="auto"/>
          </w:tcPr>
          <w:p w:rsidR="00C27AEB" w:rsidRPr="006E2CD2" w:rsidRDefault="0033576E" w:rsidP="00676F93">
            <w:pPr>
              <w:jc w:val="center"/>
              <w:rPr>
                <w:rFonts w:asciiTheme="minorHAnsi" w:hAnsiTheme="minorHAnsi" w:cstheme="minorHAnsi"/>
              </w:rPr>
            </w:pPr>
            <w:r>
              <w:rPr>
                <w:rFonts w:asciiTheme="minorHAnsi" w:hAnsiTheme="minorHAnsi" w:cstheme="minorHAnsi"/>
              </w:rPr>
              <w:t>PZ</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Ekonomie I</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w:t>
            </w:r>
            <w:r>
              <w:rPr>
                <w:rFonts w:asciiTheme="minorHAnsi" w:hAnsiTheme="minorHAnsi" w:cstheme="minorHAnsi"/>
              </w:rPr>
              <w:t>26</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6</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doc. Ing. Dohnalová, Ph.D.</w:t>
            </w:r>
          </w:p>
          <w:p w:rsidR="00C27AEB" w:rsidRPr="006E2CD2" w:rsidRDefault="00C27AEB" w:rsidP="00676F93">
            <w:pPr>
              <w:rPr>
                <w:rFonts w:asciiTheme="minorHAnsi" w:hAnsiTheme="minorHAnsi" w:cstheme="minorHAnsi"/>
              </w:rPr>
            </w:pPr>
            <w:r w:rsidRPr="006E2CD2">
              <w:rPr>
                <w:rFonts w:asciiTheme="minorHAnsi" w:hAnsiTheme="minorHAnsi" w:cstheme="minorHAnsi"/>
              </w:rPr>
              <w:t>Dohnalová 60%</w:t>
            </w:r>
          </w:p>
          <w:p w:rsidR="00C27AEB" w:rsidRPr="006E2CD2" w:rsidRDefault="00C27AEB" w:rsidP="00676F93">
            <w:pPr>
              <w:rPr>
                <w:rFonts w:asciiTheme="minorHAnsi" w:hAnsiTheme="minorHAnsi" w:cstheme="minorHAnsi"/>
              </w:rPr>
            </w:pPr>
            <w:r w:rsidRPr="006E2CD2">
              <w:rPr>
                <w:rFonts w:asciiTheme="minorHAnsi" w:hAnsiTheme="minorHAnsi" w:cstheme="minorHAnsi"/>
              </w:rPr>
              <w:t>Dobeš 40%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1/Z</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ZT</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Management kvality ve zdravotnictví</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w:t>
            </w:r>
            <w:r>
              <w:rPr>
                <w:rFonts w:asciiTheme="minorHAnsi" w:hAnsiTheme="minorHAnsi" w:cstheme="minorHAnsi"/>
              </w:rPr>
              <w:t>13</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klz</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doc. Ing. Briš, CSc.</w:t>
            </w:r>
          </w:p>
          <w:p w:rsidR="00C27AEB" w:rsidRPr="006E2CD2" w:rsidRDefault="00C27AEB" w:rsidP="00676F93">
            <w:pPr>
              <w:rPr>
                <w:rFonts w:asciiTheme="minorHAnsi" w:hAnsiTheme="minorHAnsi" w:cstheme="minorHAnsi"/>
              </w:rPr>
            </w:pPr>
            <w:r w:rsidRPr="006E2CD2">
              <w:rPr>
                <w:rFonts w:asciiTheme="minorHAnsi" w:hAnsiTheme="minorHAnsi" w:cstheme="minorHAnsi"/>
              </w:rPr>
              <w:t>Briš 100%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1/Z</w:t>
            </w:r>
          </w:p>
        </w:tc>
        <w:tc>
          <w:tcPr>
            <w:tcW w:w="709" w:type="dxa"/>
            <w:tcBorders>
              <w:right w:val="single" w:sz="12" w:space="0" w:color="auto"/>
            </w:tcBorders>
            <w:shd w:val="clear" w:color="auto" w:fill="auto"/>
          </w:tcPr>
          <w:p w:rsidR="00C27AEB" w:rsidRPr="006E2CD2" w:rsidRDefault="00360F32" w:rsidP="00676F93">
            <w:pPr>
              <w:jc w:val="center"/>
              <w:rPr>
                <w:rFonts w:asciiTheme="minorHAnsi" w:hAnsiTheme="minorHAnsi" w:cstheme="minorHAnsi"/>
              </w:rPr>
            </w:pPr>
            <w:r w:rsidRPr="006E2CD2">
              <w:rPr>
                <w:rFonts w:asciiTheme="minorHAnsi" w:hAnsiTheme="minorHAnsi" w:cstheme="minorHAnsi"/>
              </w:rPr>
              <w:t>PZ</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Zdravotní politika, zdravotní systémy a instituce</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39</w:t>
            </w:r>
            <w:r w:rsidR="00C27AEB" w:rsidRPr="006E2CD2">
              <w:rPr>
                <w:rFonts w:asciiTheme="minorHAnsi" w:hAnsiTheme="minorHAnsi" w:cstheme="minorHAnsi"/>
              </w:rPr>
              <w:t>-0-0</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prof. MUDr. Slaný, CSc.</w:t>
            </w:r>
          </w:p>
          <w:p w:rsidR="00C27AEB" w:rsidRPr="006E2CD2" w:rsidRDefault="00C27AEB" w:rsidP="00676F93">
            <w:pPr>
              <w:rPr>
                <w:rFonts w:asciiTheme="minorHAnsi" w:hAnsiTheme="minorHAnsi" w:cstheme="minorHAnsi"/>
              </w:rPr>
            </w:pPr>
            <w:r w:rsidRPr="006E2CD2">
              <w:rPr>
                <w:rFonts w:asciiTheme="minorHAnsi" w:hAnsiTheme="minorHAnsi" w:cstheme="minorHAnsi"/>
              </w:rPr>
              <w:t>Slaný 100%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1/Z</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ZT</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Ekonomika zdravotnictví</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w:t>
            </w:r>
            <w:r>
              <w:rPr>
                <w:rFonts w:asciiTheme="minorHAnsi" w:hAnsiTheme="minorHAnsi" w:cstheme="minorHAnsi"/>
              </w:rPr>
              <w:t>13</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5</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Ing. Otrusinová, Ph.D.</w:t>
            </w:r>
          </w:p>
          <w:p w:rsidR="00C27AEB" w:rsidRPr="006E2CD2" w:rsidRDefault="00C27AEB" w:rsidP="00676F93">
            <w:pPr>
              <w:rPr>
                <w:rFonts w:asciiTheme="minorHAnsi" w:hAnsiTheme="minorHAnsi" w:cstheme="minorHAnsi"/>
              </w:rPr>
            </w:pPr>
            <w:r w:rsidRPr="006E2CD2">
              <w:rPr>
                <w:rFonts w:asciiTheme="minorHAnsi" w:hAnsiTheme="minorHAnsi" w:cstheme="minorHAnsi"/>
              </w:rPr>
              <w:t>Ostrusinová 100%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1/Z</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PZ</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Ekonomie II</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w:t>
            </w:r>
            <w:r>
              <w:rPr>
                <w:rFonts w:asciiTheme="minorHAnsi" w:hAnsiTheme="minorHAnsi" w:cstheme="minorHAnsi"/>
              </w:rPr>
              <w:t>26</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6</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doc. Ing. Švarcová, Ph.D.</w:t>
            </w:r>
          </w:p>
          <w:p w:rsidR="00C27AEB" w:rsidRPr="006E2CD2" w:rsidRDefault="00C27AEB" w:rsidP="00676F93">
            <w:pPr>
              <w:rPr>
                <w:rFonts w:asciiTheme="minorHAnsi" w:hAnsiTheme="minorHAnsi" w:cstheme="minorHAnsi"/>
              </w:rPr>
            </w:pPr>
            <w:r w:rsidRPr="006E2CD2">
              <w:rPr>
                <w:rFonts w:asciiTheme="minorHAnsi" w:hAnsiTheme="minorHAnsi" w:cstheme="minorHAnsi"/>
              </w:rPr>
              <w:t>Švarcová 100%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1/L</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ZT</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Zdravotní pojišťovny a způsoby financování zdravotních služeb</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-0-0</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Ing. Šatera, Ph.D. MBA ext.</w:t>
            </w:r>
          </w:p>
          <w:p w:rsidR="00C27AEB" w:rsidRPr="006E2CD2" w:rsidRDefault="00C27AEB" w:rsidP="00676F93">
            <w:pPr>
              <w:rPr>
                <w:rFonts w:asciiTheme="minorHAnsi" w:hAnsiTheme="minorHAnsi" w:cstheme="minorHAnsi"/>
              </w:rPr>
            </w:pPr>
            <w:r w:rsidRPr="006E2CD2">
              <w:rPr>
                <w:rFonts w:asciiTheme="minorHAnsi" w:hAnsiTheme="minorHAnsi" w:cstheme="minorHAnsi"/>
              </w:rPr>
              <w:t>Šatera 100%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1/L</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PZ</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Řízení nákladů ve zdravotnictví</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w:t>
            </w:r>
            <w:r>
              <w:rPr>
                <w:rFonts w:asciiTheme="minorHAnsi" w:hAnsiTheme="minorHAnsi" w:cstheme="minorHAnsi"/>
              </w:rPr>
              <w:t>13</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doc. Ing. Popesko, Ph.D.</w:t>
            </w:r>
          </w:p>
          <w:p w:rsidR="00C27AEB" w:rsidRPr="006E2CD2" w:rsidRDefault="00C27AEB" w:rsidP="00676F93">
            <w:pPr>
              <w:rPr>
                <w:rFonts w:asciiTheme="minorHAnsi" w:hAnsiTheme="minorHAnsi" w:cstheme="minorHAnsi"/>
              </w:rPr>
            </w:pPr>
            <w:r w:rsidRPr="006E2CD2">
              <w:rPr>
                <w:rFonts w:asciiTheme="minorHAnsi" w:hAnsiTheme="minorHAnsi" w:cstheme="minorHAnsi"/>
              </w:rPr>
              <w:t>Popesko 60%</w:t>
            </w:r>
          </w:p>
          <w:p w:rsidR="00C27AEB" w:rsidRPr="006E2CD2" w:rsidRDefault="00C27AEB" w:rsidP="00676F93">
            <w:pPr>
              <w:rPr>
                <w:rFonts w:asciiTheme="minorHAnsi" w:hAnsiTheme="minorHAnsi" w:cstheme="minorHAnsi"/>
              </w:rPr>
            </w:pPr>
            <w:r w:rsidRPr="006E2CD2">
              <w:rPr>
                <w:rFonts w:asciiTheme="minorHAnsi" w:hAnsiTheme="minorHAnsi" w:cstheme="minorHAnsi"/>
              </w:rPr>
              <w:t>Papadaki 40%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1/L</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PZ</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Marketing zdravotnických organizací</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w:t>
            </w:r>
            <w:r>
              <w:rPr>
                <w:rFonts w:asciiTheme="minorHAnsi" w:hAnsiTheme="minorHAnsi" w:cstheme="minorHAnsi"/>
              </w:rPr>
              <w:t>13</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5</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doc. Ing. Staňková, Ph.D.</w:t>
            </w:r>
          </w:p>
          <w:p w:rsidR="00C27AEB" w:rsidRPr="006E2CD2" w:rsidRDefault="00C27AEB" w:rsidP="00676F93">
            <w:pPr>
              <w:rPr>
                <w:rFonts w:asciiTheme="minorHAnsi" w:hAnsiTheme="minorHAnsi" w:cstheme="minorHAnsi"/>
              </w:rPr>
            </w:pPr>
            <w:r w:rsidRPr="006E2CD2">
              <w:rPr>
                <w:rFonts w:asciiTheme="minorHAnsi" w:hAnsiTheme="minorHAnsi" w:cstheme="minorHAnsi"/>
              </w:rPr>
              <w:t>Staňková 100%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1/L</w:t>
            </w:r>
          </w:p>
        </w:tc>
        <w:tc>
          <w:tcPr>
            <w:tcW w:w="709" w:type="dxa"/>
            <w:tcBorders>
              <w:right w:val="single" w:sz="12" w:space="0" w:color="auto"/>
            </w:tcBorders>
            <w:shd w:val="clear" w:color="auto" w:fill="auto"/>
          </w:tcPr>
          <w:p w:rsidR="00C27AEB" w:rsidRPr="006E2CD2" w:rsidRDefault="00360F32" w:rsidP="00360F32">
            <w:pPr>
              <w:jc w:val="center"/>
              <w:rPr>
                <w:rFonts w:asciiTheme="minorHAnsi" w:hAnsiTheme="minorHAnsi" w:cstheme="minorHAnsi"/>
              </w:rPr>
            </w:pPr>
            <w:r w:rsidRPr="006E2CD2">
              <w:rPr>
                <w:rFonts w:asciiTheme="minorHAnsi" w:hAnsiTheme="minorHAnsi" w:cstheme="minorHAnsi"/>
              </w:rPr>
              <w:t>PZ</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Řízení lidských zdrojů ve zdravotnictví</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w:t>
            </w:r>
            <w:r>
              <w:rPr>
                <w:rFonts w:asciiTheme="minorHAnsi" w:hAnsiTheme="minorHAnsi" w:cstheme="minorHAnsi"/>
              </w:rPr>
              <w:t>13</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Ing. Bejtkovský, Ph.D.</w:t>
            </w:r>
          </w:p>
          <w:p w:rsidR="00C27AEB" w:rsidRPr="006E2CD2" w:rsidRDefault="00C27AEB" w:rsidP="00676F93">
            <w:pPr>
              <w:rPr>
                <w:rFonts w:asciiTheme="minorHAnsi" w:hAnsiTheme="minorHAnsi" w:cstheme="minorHAnsi"/>
              </w:rPr>
            </w:pPr>
            <w:r w:rsidRPr="006E2CD2">
              <w:rPr>
                <w:rFonts w:asciiTheme="minorHAnsi" w:hAnsiTheme="minorHAnsi" w:cstheme="minorHAnsi"/>
              </w:rPr>
              <w:t>Bejtkovský 100%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2/Z</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PZ</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Řízení procesů ve zdravotnictví</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13</w:t>
            </w:r>
            <w:r w:rsidR="00C27AEB" w:rsidRPr="006E2CD2">
              <w:rPr>
                <w:rFonts w:asciiTheme="minorHAnsi" w:hAnsiTheme="minorHAnsi" w:cstheme="minorHAnsi"/>
              </w:rPr>
              <w:t>-0-</w:t>
            </w:r>
            <w:r>
              <w:rPr>
                <w:rFonts w:asciiTheme="minorHAnsi" w:hAnsiTheme="minorHAnsi" w:cstheme="minorHAnsi"/>
              </w:rPr>
              <w:t>26</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klz</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3</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 xml:space="preserve">doc. Ing. Tuček, Ph.D. </w:t>
            </w:r>
          </w:p>
          <w:p w:rsidR="00C27AEB" w:rsidRPr="006E2CD2" w:rsidRDefault="00C27AEB" w:rsidP="00676F93">
            <w:pPr>
              <w:rPr>
                <w:rFonts w:asciiTheme="minorHAnsi" w:hAnsiTheme="minorHAnsi" w:cstheme="minorHAnsi"/>
              </w:rPr>
            </w:pPr>
            <w:r w:rsidRPr="006E2CD2">
              <w:rPr>
                <w:rFonts w:asciiTheme="minorHAnsi" w:hAnsiTheme="minorHAnsi" w:cstheme="minorHAnsi"/>
              </w:rPr>
              <w:t>Tuček 60%</w:t>
            </w:r>
          </w:p>
          <w:p w:rsidR="00C27AEB" w:rsidRPr="006E2CD2" w:rsidRDefault="00C27AEB" w:rsidP="00676F93">
            <w:pPr>
              <w:rPr>
                <w:rFonts w:asciiTheme="minorHAnsi" w:hAnsiTheme="minorHAnsi" w:cstheme="minorHAnsi"/>
              </w:rPr>
            </w:pPr>
            <w:r w:rsidRPr="006E2CD2">
              <w:rPr>
                <w:rFonts w:asciiTheme="minorHAnsi" w:hAnsiTheme="minorHAnsi" w:cstheme="minorHAnsi"/>
              </w:rPr>
              <w:t>Opletalová 40% ext.</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2/Z</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PZ</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Moderní ošetřovatelství, lázeňství a fyzioterapie</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w:t>
            </w:r>
            <w:r>
              <w:rPr>
                <w:rFonts w:asciiTheme="minorHAnsi" w:hAnsiTheme="minorHAnsi" w:cstheme="minorHAnsi"/>
              </w:rPr>
              <w:t>13</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PhDr. Krátká, Ph.D.</w:t>
            </w:r>
          </w:p>
          <w:p w:rsidR="00C27AEB" w:rsidRPr="006E2CD2" w:rsidRDefault="00C27AEB" w:rsidP="00676F93">
            <w:pPr>
              <w:rPr>
                <w:rFonts w:asciiTheme="minorHAnsi" w:hAnsiTheme="minorHAnsi" w:cstheme="minorHAnsi"/>
              </w:rPr>
            </w:pPr>
            <w:r w:rsidRPr="006E2CD2">
              <w:rPr>
                <w:rFonts w:asciiTheme="minorHAnsi" w:hAnsiTheme="minorHAnsi" w:cstheme="minorHAnsi"/>
              </w:rPr>
              <w:t>Krátká 60%</w:t>
            </w:r>
          </w:p>
          <w:p w:rsidR="00C27AEB" w:rsidRPr="006E2CD2" w:rsidRDefault="00C27AEB" w:rsidP="00676F93">
            <w:pPr>
              <w:rPr>
                <w:rFonts w:asciiTheme="minorHAnsi" w:hAnsiTheme="minorHAnsi" w:cstheme="minorHAnsi"/>
              </w:rPr>
            </w:pPr>
            <w:r w:rsidRPr="006E2CD2">
              <w:rPr>
                <w:rFonts w:asciiTheme="minorHAnsi" w:hAnsiTheme="minorHAnsi" w:cstheme="minorHAnsi"/>
              </w:rPr>
              <w:t>Slaný 40%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2/Z</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PZ</w:t>
            </w:r>
          </w:p>
        </w:tc>
      </w:tr>
      <w:tr w:rsidR="00C27AEB" w:rsidRPr="006E2CD2" w:rsidTr="00676F93">
        <w:trPr>
          <w:jc w:val="center"/>
        </w:trPr>
        <w:tc>
          <w:tcPr>
            <w:tcW w:w="2575" w:type="dxa"/>
            <w:tcBorders>
              <w:left w:val="single" w:sz="12" w:space="0" w:color="auto"/>
              <w:bottom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Veřejné finance a zdravotnictví</w:t>
            </w:r>
          </w:p>
        </w:tc>
        <w:tc>
          <w:tcPr>
            <w:tcW w:w="812" w:type="dxa"/>
            <w:tcBorders>
              <w:bottom w:val="single" w:sz="12" w:space="0" w:color="auto"/>
            </w:tcBorders>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w:t>
            </w:r>
            <w:r>
              <w:rPr>
                <w:rFonts w:asciiTheme="minorHAnsi" w:hAnsiTheme="minorHAnsi" w:cstheme="minorHAnsi"/>
              </w:rPr>
              <w:t>13</w:t>
            </w:r>
          </w:p>
        </w:tc>
        <w:tc>
          <w:tcPr>
            <w:tcW w:w="851" w:type="dxa"/>
            <w:tcBorders>
              <w:bottom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tcBorders>
              <w:bottom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2835" w:type="dxa"/>
            <w:tcBorders>
              <w:bottom w:val="single" w:sz="12" w:space="0" w:color="auto"/>
            </w:tcBorders>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Ing. Pastuszková, Ph.D.</w:t>
            </w:r>
          </w:p>
          <w:p w:rsidR="00C27AEB" w:rsidRPr="006E2CD2" w:rsidRDefault="00C27AEB" w:rsidP="00676F93">
            <w:pPr>
              <w:rPr>
                <w:rFonts w:asciiTheme="minorHAnsi" w:hAnsiTheme="minorHAnsi" w:cstheme="minorHAnsi"/>
              </w:rPr>
            </w:pPr>
            <w:r w:rsidRPr="006E2CD2">
              <w:rPr>
                <w:rFonts w:asciiTheme="minorHAnsi" w:hAnsiTheme="minorHAnsi" w:cstheme="minorHAnsi"/>
              </w:rPr>
              <w:t>Pastuszková 100%</w:t>
            </w:r>
          </w:p>
        </w:tc>
        <w:tc>
          <w:tcPr>
            <w:tcW w:w="605" w:type="dxa"/>
            <w:tcBorders>
              <w:bottom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2/Z</w:t>
            </w:r>
          </w:p>
        </w:tc>
        <w:tc>
          <w:tcPr>
            <w:tcW w:w="709" w:type="dxa"/>
            <w:tcBorders>
              <w:bottom w:val="single" w:sz="12" w:space="0" w:color="auto"/>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PZ</w:t>
            </w:r>
          </w:p>
        </w:tc>
      </w:tr>
    </w:tbl>
    <w:p w:rsidR="00353ED5" w:rsidRPr="00B8124C" w:rsidRDefault="00353ED5" w:rsidP="00B8124C"/>
    <w:p w:rsidR="00353ED5" w:rsidRDefault="00353ED5" w:rsidP="002427E8">
      <w:pPr>
        <w:pStyle w:val="Nadpis3"/>
        <w:jc w:val="center"/>
        <w:rPr>
          <w:rFonts w:asciiTheme="minorHAnsi" w:hAnsiTheme="minorHAnsi" w:cstheme="minorHAnsi"/>
          <w:b/>
          <w:color w:val="auto"/>
        </w:rPr>
      </w:pPr>
    </w:p>
    <w:p w:rsidR="00C27AEB" w:rsidRPr="006E2CD2" w:rsidRDefault="00C27AEB" w:rsidP="002427E8">
      <w:pPr>
        <w:pStyle w:val="Nadpis3"/>
        <w:jc w:val="center"/>
        <w:rPr>
          <w:rFonts w:asciiTheme="minorHAnsi" w:hAnsiTheme="minorHAnsi" w:cstheme="minorHAnsi"/>
          <w:b/>
          <w:color w:val="auto"/>
        </w:rPr>
      </w:pPr>
      <w:r w:rsidRPr="006E2CD2">
        <w:rPr>
          <w:rFonts w:asciiTheme="minorHAnsi" w:hAnsiTheme="minorHAnsi" w:cstheme="minorHAnsi"/>
          <w:b/>
          <w:color w:val="auto"/>
        </w:rPr>
        <w:t xml:space="preserve">Kvalifikace odborníků z praxe zapojených do výuky ve studijním programu </w:t>
      </w:r>
    </w:p>
    <w:p w:rsidR="00C27AEB" w:rsidRPr="006E2CD2" w:rsidRDefault="00C27AEB" w:rsidP="002427E8">
      <w:pPr>
        <w:pStyle w:val="Nadpis3"/>
        <w:jc w:val="center"/>
        <w:rPr>
          <w:rFonts w:asciiTheme="minorHAnsi" w:hAnsiTheme="minorHAnsi" w:cstheme="minorHAnsi"/>
          <w:b/>
          <w:color w:val="auto"/>
        </w:rPr>
      </w:pPr>
      <w:r w:rsidRPr="006E2CD2">
        <w:rPr>
          <w:rFonts w:asciiTheme="minorHAnsi" w:hAnsiTheme="minorHAnsi" w:cstheme="minorHAnsi"/>
          <w:b/>
          <w:color w:val="auto"/>
        </w:rPr>
        <w:t>Standardy 6.5-6.6</w:t>
      </w:r>
    </w:p>
    <w:p w:rsidR="00C27AEB" w:rsidRPr="006E2CD2" w:rsidRDefault="00C27AEB" w:rsidP="002427E8">
      <w:pPr>
        <w:spacing w:before="120" w:after="120"/>
        <w:jc w:val="both"/>
        <w:rPr>
          <w:rFonts w:asciiTheme="minorHAnsi" w:hAnsiTheme="minorHAnsi" w:cstheme="minorHAnsi"/>
          <w:sz w:val="22"/>
        </w:rPr>
      </w:pPr>
      <w:r w:rsidRPr="006E2CD2">
        <w:rPr>
          <w:rFonts w:asciiTheme="minorHAnsi" w:hAnsiTheme="minorHAnsi" w:cstheme="minorHAnsi"/>
          <w:sz w:val="22"/>
        </w:rPr>
        <w:t>Všichni odborníci zapojení do výuky ve studijním programu Management ve zdravotnictví mají dosažen minimálně magisterský stupeň vysokoškolského vzdělání.</w:t>
      </w:r>
    </w:p>
    <w:p w:rsidR="00C27AEB" w:rsidRPr="006E2CD2" w:rsidRDefault="00C27AEB" w:rsidP="002427E8">
      <w:pPr>
        <w:tabs>
          <w:tab w:val="left" w:pos="2835"/>
        </w:tabs>
        <w:spacing w:before="120" w:after="120"/>
        <w:jc w:val="both"/>
        <w:rPr>
          <w:rFonts w:asciiTheme="minorHAnsi" w:hAnsiTheme="minorHAnsi" w:cstheme="minorHAnsi"/>
          <w:sz w:val="22"/>
        </w:rPr>
      </w:pPr>
      <w:r w:rsidRPr="006E2CD2">
        <w:rPr>
          <w:rFonts w:asciiTheme="minorHAnsi" w:hAnsiTheme="minorHAnsi" w:cstheme="minorHAnsi"/>
          <w:sz w:val="22"/>
        </w:rPr>
        <w:t>V rámci studijního programu Management ve zdravotnictví se na výuce (především ve formě přednášek a vedení seminářů u povinně volitelných předmětů) podílejí odborníci z praxe v předmětech Informační systémy ve zdravotnictví, Zdravotní pojišťovny a způsoby financov</w:t>
      </w:r>
      <w:r w:rsidR="006E2CD2">
        <w:rPr>
          <w:rFonts w:asciiTheme="minorHAnsi" w:hAnsiTheme="minorHAnsi" w:cstheme="minorHAnsi"/>
          <w:sz w:val="22"/>
        </w:rPr>
        <w:t>ání zdravotních služeb</w:t>
      </w:r>
      <w:r w:rsidR="00854AC3">
        <w:rPr>
          <w:rFonts w:asciiTheme="minorHAnsi" w:hAnsiTheme="minorHAnsi" w:cstheme="minorHAnsi"/>
          <w:sz w:val="22"/>
        </w:rPr>
        <w:t xml:space="preserve"> a</w:t>
      </w:r>
      <w:r w:rsidRPr="006E2CD2">
        <w:rPr>
          <w:rFonts w:asciiTheme="minorHAnsi" w:hAnsiTheme="minorHAnsi" w:cstheme="minorHAnsi"/>
          <w:sz w:val="22"/>
        </w:rPr>
        <w:t xml:space="preserve"> </w:t>
      </w:r>
      <w:r w:rsidR="006E2CD2">
        <w:rPr>
          <w:rFonts w:asciiTheme="minorHAnsi" w:hAnsiTheme="minorHAnsi" w:cstheme="minorHAnsi"/>
          <w:sz w:val="22"/>
        </w:rPr>
        <w:t>Řízení procesů ve zdravotnictví.</w:t>
      </w:r>
    </w:p>
    <w:p w:rsidR="00C27AEB" w:rsidRPr="006E2CD2" w:rsidRDefault="00C27AEB" w:rsidP="00C27AEB">
      <w:pPr>
        <w:jc w:val="center"/>
        <w:rPr>
          <w:rFonts w:asciiTheme="minorHAnsi" w:hAnsiTheme="minorHAnsi" w:cstheme="minorHAnsi"/>
          <w:i/>
        </w:rPr>
      </w:pPr>
      <w:r w:rsidRPr="006E2CD2">
        <w:rPr>
          <w:rFonts w:asciiTheme="minorHAnsi" w:hAnsiTheme="minorHAnsi" w:cstheme="minorHAnsi"/>
          <w:i/>
        </w:rPr>
        <w:t xml:space="preserve">Tab. </w:t>
      </w:r>
      <w:r w:rsidR="0091738B">
        <w:rPr>
          <w:rFonts w:asciiTheme="minorHAnsi" w:hAnsiTheme="minorHAnsi" w:cstheme="minorHAnsi"/>
          <w:i/>
        </w:rPr>
        <w:t xml:space="preserve">4 </w:t>
      </w:r>
      <w:r w:rsidRPr="006E2CD2">
        <w:rPr>
          <w:rFonts w:asciiTheme="minorHAnsi" w:hAnsiTheme="minorHAnsi" w:cstheme="minorHAnsi"/>
          <w:i/>
        </w:rPr>
        <w:t>– Zapojení odborníků z praxe do výuky v rámci SP Management ve zdravotnictví</w:t>
      </w:r>
    </w:p>
    <w:tbl>
      <w:tblPr>
        <w:tblStyle w:val="Mkatabulky"/>
        <w:tblW w:w="7357" w:type="dxa"/>
        <w:jc w:val="center"/>
        <w:tblLayout w:type="fixed"/>
        <w:tblLook w:val="04A0" w:firstRow="1" w:lastRow="0" w:firstColumn="1" w:lastColumn="0" w:noHBand="0" w:noVBand="1"/>
      </w:tblPr>
      <w:tblGrid>
        <w:gridCol w:w="3813"/>
        <w:gridCol w:w="3544"/>
      </w:tblGrid>
      <w:tr w:rsidR="006E2CD2" w:rsidRPr="006E2CD2" w:rsidTr="00B8124C">
        <w:trPr>
          <w:jc w:val="center"/>
        </w:trPr>
        <w:tc>
          <w:tcPr>
            <w:tcW w:w="3813" w:type="dxa"/>
            <w:tcBorders>
              <w:top w:val="single" w:sz="12" w:space="0" w:color="auto"/>
              <w:left w:val="single" w:sz="12" w:space="0" w:color="auto"/>
              <w:bottom w:val="single" w:sz="12" w:space="0" w:color="auto"/>
            </w:tcBorders>
          </w:tcPr>
          <w:p w:rsidR="00C27AEB" w:rsidRPr="006E2CD2" w:rsidRDefault="00C27AEB" w:rsidP="00676F93">
            <w:pPr>
              <w:rPr>
                <w:rFonts w:asciiTheme="minorHAnsi" w:hAnsiTheme="minorHAnsi" w:cstheme="minorHAnsi"/>
              </w:rPr>
            </w:pPr>
            <w:r w:rsidRPr="006E2CD2">
              <w:rPr>
                <w:rFonts w:asciiTheme="minorHAnsi" w:hAnsiTheme="minorHAnsi" w:cstheme="minorHAnsi"/>
                <w:b/>
                <w:sz w:val="21"/>
                <w:szCs w:val="21"/>
              </w:rPr>
              <w:t>Název předmětu</w:t>
            </w:r>
          </w:p>
        </w:tc>
        <w:tc>
          <w:tcPr>
            <w:tcW w:w="3544" w:type="dxa"/>
            <w:tcBorders>
              <w:top w:val="single" w:sz="12" w:space="0" w:color="auto"/>
              <w:bottom w:val="single" w:sz="12" w:space="0" w:color="auto"/>
              <w:right w:val="single" w:sz="12" w:space="0" w:color="auto"/>
            </w:tcBorders>
          </w:tcPr>
          <w:p w:rsidR="00C27AEB" w:rsidRPr="006E2CD2" w:rsidRDefault="00C27AEB" w:rsidP="00676F93">
            <w:pPr>
              <w:jc w:val="center"/>
              <w:rPr>
                <w:rFonts w:asciiTheme="minorHAnsi" w:hAnsiTheme="minorHAnsi" w:cstheme="minorHAnsi"/>
                <w:b/>
                <w:sz w:val="21"/>
                <w:szCs w:val="21"/>
              </w:rPr>
            </w:pPr>
            <w:r w:rsidRPr="006E2CD2">
              <w:rPr>
                <w:rFonts w:asciiTheme="minorHAnsi" w:hAnsiTheme="minorHAnsi" w:cstheme="minorHAnsi"/>
                <w:b/>
                <w:sz w:val="21"/>
                <w:szCs w:val="21"/>
              </w:rPr>
              <w:t>Garant</w:t>
            </w:r>
          </w:p>
          <w:p w:rsidR="00C27AEB" w:rsidRPr="006E2CD2" w:rsidRDefault="00C27AEB" w:rsidP="00676F93">
            <w:pPr>
              <w:jc w:val="center"/>
              <w:rPr>
                <w:rFonts w:asciiTheme="minorHAnsi" w:hAnsiTheme="minorHAnsi" w:cstheme="minorHAnsi"/>
              </w:rPr>
            </w:pPr>
            <w:r w:rsidRPr="006E2CD2">
              <w:rPr>
                <w:rFonts w:asciiTheme="minorHAnsi" w:hAnsiTheme="minorHAnsi" w:cstheme="minorHAnsi"/>
                <w:sz w:val="21"/>
                <w:szCs w:val="21"/>
              </w:rPr>
              <w:t>Přednášející</w:t>
            </w:r>
          </w:p>
        </w:tc>
      </w:tr>
      <w:tr w:rsidR="006E2CD2" w:rsidRPr="006E2CD2" w:rsidTr="00B8124C">
        <w:trPr>
          <w:jc w:val="center"/>
        </w:trPr>
        <w:tc>
          <w:tcPr>
            <w:tcW w:w="3813" w:type="dxa"/>
            <w:tcBorders>
              <w:top w:val="single" w:sz="12" w:space="0" w:color="auto"/>
              <w:left w:val="single" w:sz="12" w:space="0" w:color="auto"/>
            </w:tcBorders>
          </w:tcPr>
          <w:p w:rsidR="00C27AEB" w:rsidRPr="006E2CD2" w:rsidRDefault="00C27AEB" w:rsidP="00676F93">
            <w:pPr>
              <w:rPr>
                <w:rFonts w:asciiTheme="minorHAnsi" w:hAnsiTheme="minorHAnsi" w:cstheme="minorHAnsi"/>
                <w:b/>
              </w:rPr>
            </w:pPr>
            <w:r w:rsidRPr="006E2CD2">
              <w:rPr>
                <w:rFonts w:asciiTheme="minorHAnsi" w:hAnsiTheme="minorHAnsi" w:cstheme="minorHAnsi"/>
              </w:rPr>
              <w:t>Informační systémy ve zdravotnictví</w:t>
            </w:r>
          </w:p>
        </w:tc>
        <w:tc>
          <w:tcPr>
            <w:tcW w:w="3544" w:type="dxa"/>
            <w:tcBorders>
              <w:top w:val="single" w:sz="12" w:space="0" w:color="auto"/>
              <w:right w:val="single" w:sz="12" w:space="0" w:color="auto"/>
            </w:tcBorders>
          </w:tcPr>
          <w:p w:rsidR="00C27AEB" w:rsidRPr="006E2CD2" w:rsidRDefault="00C27AEB" w:rsidP="00676F93">
            <w:pPr>
              <w:rPr>
                <w:rFonts w:asciiTheme="minorHAnsi" w:hAnsiTheme="minorHAnsi" w:cstheme="minorHAnsi"/>
                <w:b/>
              </w:rPr>
            </w:pPr>
            <w:r w:rsidRPr="006E2CD2">
              <w:rPr>
                <w:rFonts w:asciiTheme="minorHAnsi" w:hAnsiTheme="minorHAnsi" w:cstheme="minorHAnsi"/>
                <w:b/>
              </w:rPr>
              <w:t>prof. Ing. Buřita, CSc.</w:t>
            </w:r>
          </w:p>
          <w:p w:rsidR="00C27AEB" w:rsidRPr="006E2CD2" w:rsidRDefault="00C27AEB" w:rsidP="00676F93">
            <w:pPr>
              <w:rPr>
                <w:rFonts w:asciiTheme="minorHAnsi" w:hAnsiTheme="minorHAnsi" w:cstheme="minorHAnsi"/>
              </w:rPr>
            </w:pPr>
            <w:r w:rsidRPr="006E2CD2">
              <w:rPr>
                <w:rFonts w:asciiTheme="minorHAnsi" w:hAnsiTheme="minorHAnsi" w:cstheme="minorHAnsi"/>
              </w:rPr>
              <w:t>Buřita 60%</w:t>
            </w:r>
          </w:p>
          <w:p w:rsidR="00C27AEB" w:rsidRPr="006E2CD2" w:rsidRDefault="007463E7" w:rsidP="00676F93">
            <w:pPr>
              <w:rPr>
                <w:rFonts w:asciiTheme="minorHAnsi" w:hAnsiTheme="minorHAnsi" w:cstheme="minorHAnsi"/>
                <w:b/>
                <w:i/>
              </w:rPr>
            </w:pPr>
            <w:r>
              <w:rPr>
                <w:rFonts w:asciiTheme="minorHAnsi" w:hAnsiTheme="minorHAnsi" w:cstheme="minorHAnsi"/>
                <w:b/>
                <w:i/>
              </w:rPr>
              <w:t>Janů</w:t>
            </w:r>
            <w:r w:rsidRPr="006E2CD2">
              <w:rPr>
                <w:rFonts w:asciiTheme="minorHAnsi" w:hAnsiTheme="minorHAnsi" w:cstheme="minorHAnsi"/>
                <w:b/>
                <w:i/>
              </w:rPr>
              <w:t xml:space="preserve"> </w:t>
            </w:r>
            <w:r w:rsidR="00C27AEB" w:rsidRPr="006E2CD2">
              <w:rPr>
                <w:rFonts w:asciiTheme="minorHAnsi" w:hAnsiTheme="minorHAnsi" w:cstheme="minorHAnsi"/>
                <w:b/>
                <w:i/>
              </w:rPr>
              <w:t>40% ext.</w:t>
            </w:r>
          </w:p>
        </w:tc>
      </w:tr>
      <w:tr w:rsidR="006E2CD2" w:rsidRPr="006E2CD2" w:rsidTr="00B8124C">
        <w:trPr>
          <w:trHeight w:val="70"/>
          <w:jc w:val="center"/>
        </w:trPr>
        <w:tc>
          <w:tcPr>
            <w:tcW w:w="3813" w:type="dxa"/>
            <w:tcBorders>
              <w:left w:val="single" w:sz="12" w:space="0" w:color="auto"/>
            </w:tcBorders>
          </w:tcPr>
          <w:p w:rsidR="00C27AEB" w:rsidRPr="006E2CD2" w:rsidRDefault="00C27AEB" w:rsidP="00676F93">
            <w:pPr>
              <w:rPr>
                <w:rFonts w:asciiTheme="minorHAnsi" w:hAnsiTheme="minorHAnsi" w:cstheme="minorHAnsi"/>
                <w:b/>
              </w:rPr>
            </w:pPr>
            <w:r w:rsidRPr="006E2CD2">
              <w:rPr>
                <w:rFonts w:asciiTheme="minorHAnsi" w:hAnsiTheme="minorHAnsi" w:cstheme="minorHAnsi"/>
              </w:rPr>
              <w:t>Zdravotní pojišťovny a způsoby financování zdravotních služeb</w:t>
            </w:r>
          </w:p>
        </w:tc>
        <w:tc>
          <w:tcPr>
            <w:tcW w:w="3544" w:type="dxa"/>
            <w:tcBorders>
              <w:right w:val="single" w:sz="12" w:space="0" w:color="auto"/>
            </w:tcBorders>
          </w:tcPr>
          <w:p w:rsidR="00C27AEB" w:rsidRPr="006E2CD2" w:rsidRDefault="00C27AEB" w:rsidP="00676F93">
            <w:pPr>
              <w:rPr>
                <w:rFonts w:asciiTheme="minorHAnsi" w:hAnsiTheme="minorHAnsi" w:cstheme="minorHAnsi"/>
                <w:b/>
                <w:i/>
              </w:rPr>
            </w:pPr>
            <w:r w:rsidRPr="006E2CD2">
              <w:rPr>
                <w:rFonts w:asciiTheme="minorHAnsi" w:hAnsiTheme="minorHAnsi" w:cstheme="minorHAnsi"/>
                <w:b/>
                <w:i/>
              </w:rPr>
              <w:t>Ing. Šatera, Ph.D. MBA ext.</w:t>
            </w:r>
          </w:p>
          <w:p w:rsidR="00C27AEB" w:rsidRPr="006E2CD2" w:rsidRDefault="00C27AEB" w:rsidP="00676F93">
            <w:pPr>
              <w:rPr>
                <w:rFonts w:asciiTheme="minorHAnsi" w:hAnsiTheme="minorHAnsi" w:cstheme="minorHAnsi"/>
                <w:b/>
                <w:i/>
              </w:rPr>
            </w:pPr>
            <w:r w:rsidRPr="006E2CD2">
              <w:rPr>
                <w:rFonts w:asciiTheme="minorHAnsi" w:hAnsiTheme="minorHAnsi" w:cstheme="minorHAnsi"/>
                <w:i/>
              </w:rPr>
              <w:t>Šatera 100%</w:t>
            </w:r>
          </w:p>
        </w:tc>
      </w:tr>
      <w:tr w:rsidR="006E2CD2" w:rsidRPr="006E2CD2" w:rsidTr="00B8124C">
        <w:trPr>
          <w:jc w:val="center"/>
        </w:trPr>
        <w:tc>
          <w:tcPr>
            <w:tcW w:w="3813" w:type="dxa"/>
            <w:tcBorders>
              <w:left w:val="single" w:sz="12" w:space="0" w:color="auto"/>
              <w:bottom w:val="single" w:sz="12" w:space="0" w:color="auto"/>
            </w:tcBorders>
          </w:tcPr>
          <w:p w:rsidR="00C27AEB" w:rsidRPr="006E2CD2" w:rsidRDefault="00C27AEB" w:rsidP="00676F93">
            <w:pPr>
              <w:rPr>
                <w:rFonts w:asciiTheme="minorHAnsi" w:hAnsiTheme="minorHAnsi" w:cstheme="minorHAnsi"/>
                <w:b/>
              </w:rPr>
            </w:pPr>
            <w:r w:rsidRPr="006E2CD2">
              <w:rPr>
                <w:rFonts w:asciiTheme="minorHAnsi" w:hAnsiTheme="minorHAnsi" w:cstheme="minorHAnsi"/>
              </w:rPr>
              <w:t>Řízení procesů ve zdravotnictví</w:t>
            </w:r>
          </w:p>
        </w:tc>
        <w:tc>
          <w:tcPr>
            <w:tcW w:w="3544" w:type="dxa"/>
            <w:tcBorders>
              <w:bottom w:val="single" w:sz="12" w:space="0" w:color="auto"/>
              <w:right w:val="single" w:sz="12" w:space="0" w:color="auto"/>
            </w:tcBorders>
          </w:tcPr>
          <w:p w:rsidR="00C27AEB" w:rsidRPr="006E2CD2" w:rsidRDefault="00C27AEB" w:rsidP="00676F93">
            <w:pPr>
              <w:rPr>
                <w:rFonts w:asciiTheme="minorHAnsi" w:hAnsiTheme="minorHAnsi" w:cstheme="minorHAnsi"/>
                <w:b/>
              </w:rPr>
            </w:pPr>
            <w:r w:rsidRPr="006E2CD2">
              <w:rPr>
                <w:rFonts w:asciiTheme="minorHAnsi" w:hAnsiTheme="minorHAnsi" w:cstheme="minorHAnsi"/>
                <w:b/>
              </w:rPr>
              <w:t xml:space="preserve">doc. Ing. Tuček, Ph.D. </w:t>
            </w:r>
          </w:p>
          <w:p w:rsidR="00C27AEB" w:rsidRPr="006E2CD2" w:rsidRDefault="00C27AEB" w:rsidP="00676F93">
            <w:pPr>
              <w:rPr>
                <w:rFonts w:asciiTheme="minorHAnsi" w:hAnsiTheme="minorHAnsi" w:cstheme="minorHAnsi"/>
              </w:rPr>
            </w:pPr>
            <w:r w:rsidRPr="006E2CD2">
              <w:rPr>
                <w:rFonts w:asciiTheme="minorHAnsi" w:hAnsiTheme="minorHAnsi" w:cstheme="minorHAnsi"/>
              </w:rPr>
              <w:t>Tuček 60%</w:t>
            </w:r>
          </w:p>
          <w:p w:rsidR="00C27AEB" w:rsidRPr="006E2CD2" w:rsidRDefault="00C27AEB" w:rsidP="00676F93">
            <w:pPr>
              <w:rPr>
                <w:rFonts w:asciiTheme="minorHAnsi" w:hAnsiTheme="minorHAnsi" w:cstheme="minorHAnsi"/>
                <w:b/>
                <w:i/>
              </w:rPr>
            </w:pPr>
            <w:r w:rsidRPr="006E2CD2">
              <w:rPr>
                <w:rFonts w:asciiTheme="minorHAnsi" w:hAnsiTheme="minorHAnsi" w:cstheme="minorHAnsi"/>
                <w:b/>
                <w:i/>
              </w:rPr>
              <w:t>Opletalová 40% ext.</w:t>
            </w:r>
          </w:p>
        </w:tc>
      </w:tr>
    </w:tbl>
    <w:p w:rsidR="00C27AEB" w:rsidRPr="006E2CD2" w:rsidRDefault="00C27AEB" w:rsidP="00C27AEB">
      <w:pPr>
        <w:tabs>
          <w:tab w:val="left" w:pos="2835"/>
        </w:tabs>
        <w:spacing w:before="120" w:after="120"/>
        <w:rPr>
          <w:rFonts w:asciiTheme="minorHAnsi" w:hAnsiTheme="minorHAnsi" w:cstheme="minorHAnsi"/>
        </w:rPr>
      </w:pPr>
    </w:p>
    <w:p w:rsidR="00C27AEB" w:rsidRPr="006E2CD2" w:rsidRDefault="00C27AEB" w:rsidP="00C27AEB">
      <w:pPr>
        <w:tabs>
          <w:tab w:val="left" w:pos="2835"/>
        </w:tabs>
        <w:spacing w:before="120" w:after="120"/>
        <w:jc w:val="both"/>
        <w:rPr>
          <w:rFonts w:asciiTheme="minorHAnsi" w:hAnsiTheme="minorHAnsi" w:cstheme="minorHAnsi"/>
          <w:sz w:val="22"/>
        </w:rPr>
      </w:pPr>
      <w:r w:rsidRPr="006E2CD2">
        <w:rPr>
          <w:rFonts w:asciiTheme="minorHAnsi" w:hAnsiTheme="minorHAnsi" w:cstheme="minorHAnsi"/>
          <w:b/>
          <w:sz w:val="22"/>
        </w:rPr>
        <w:t>Ing. Karel Šatera, Ph.D. MBA</w:t>
      </w:r>
      <w:r w:rsidRPr="006E2CD2">
        <w:rPr>
          <w:rFonts w:asciiTheme="minorHAnsi" w:hAnsiTheme="minorHAnsi" w:cstheme="minorHAnsi"/>
          <w:sz w:val="22"/>
        </w:rPr>
        <w:t xml:space="preserve"> vystudoval Ekonomickou fakultu Vysoké školy báňské v Ostravě, kde získat titul inženýr v oboru Národohospodářské plánování a titul Ph.D. v oboru Podnikatelství. Tato studia doplnil také MBA studiem na Pražské mezinárodní manažerské škole při VŠE Praha. V současné době působí jako odborný asistent a vedoucí Ústavu správních a ekonomických věd na Fakultě ekonomicko-správní Univerzity Pardubice. Své zkušenosti pro výuku předmětů zaměřených na oblast zdravotnictví získal zejména v letech 1999 až 2008 svým působením ve Zdravotní pojišťovně Ministerstva vnitra ČR, nejprve jako ekonomický ředitel a od roku 2000 generální ředitel. Je autorem či spoluautorem dvou monografií zaměřených na oblast zdravotnictví: Zdravotnické systémy a Řízení zdravotnických organizací. Byl spoluřešitelem několika grantů a projektů, např. grantu AKTION Ministerstva školství, mládeže a tělovýchovy s názvem Podnikatelé a malé a střední podniky a jejich chování a behaviorální strategie v rámci podnikatelského prostředí (2015-2016), grantu TAČR OMEGA s názvem Regionalizace indikátorů ekonomické výkonnosti ve vazbě na kvalitu životního prostředí (2013), projektu OPVK s názvem Řízení zdravotnických organizací (2012-2014) a projektu Ministerstva životního s názvem Indikátory pro hodnocení a modelování interakcí mezi životním prostředím, ekonomikou a sociálními souvislostmi (2011). Dr. Šatera je spoluautorem 6 publikací indexovaných v databázi Scopus a 3 publikací indexovaných na Web of Science.</w:t>
      </w:r>
    </w:p>
    <w:p w:rsidR="00C27AEB" w:rsidRPr="006E2CD2" w:rsidRDefault="00C27AEB" w:rsidP="00C753EC">
      <w:pPr>
        <w:spacing w:after="120"/>
        <w:jc w:val="both"/>
        <w:rPr>
          <w:rFonts w:asciiTheme="minorHAnsi" w:hAnsiTheme="minorHAnsi" w:cstheme="minorHAnsi"/>
          <w:sz w:val="22"/>
        </w:rPr>
      </w:pPr>
      <w:r w:rsidRPr="006E2CD2">
        <w:rPr>
          <w:rFonts w:asciiTheme="minorHAnsi" w:hAnsiTheme="minorHAnsi" w:cstheme="minorHAnsi"/>
          <w:b/>
          <w:sz w:val="22"/>
        </w:rPr>
        <w:t>Ing. Michaela Opletalová</w:t>
      </w:r>
      <w:r w:rsidRPr="006E2CD2">
        <w:rPr>
          <w:rFonts w:asciiTheme="minorHAnsi" w:hAnsiTheme="minorHAnsi" w:cstheme="minorHAnsi"/>
          <w:sz w:val="22"/>
        </w:rPr>
        <w:t xml:space="preserve"> vystudovala Fakultu managementu a ekonomiky Univerzity Tomáše Bati ve Zlíně. Její oblastí vědeckého zájmu je problematika procesního řízení a optimalizace procesů ve zdravotnictví. V letech 2011 až 2013 působila na pozici průmyslového inženýra ve společnosti Meopta – optika, s.r.o. Od roku 2013 do současnosti pracuje na volné noze jako procesní inženýr – konzultant pod značkou Lean Solutions. Všech zkušeností z praxe využívá na Fakultě managementu a ekonomiky Univerzity Tomáše Bati ve Zlíně, kde společně s dalšími kolegy zabezpečuje semináře z předmětu Řízení podnikových procesů. V současné době na stejné fakultě dokončuje doktorský studijní program Ekonomika a management a v rámci disertační práce se věnuje využití metod Business Process Managementu a Lean Managementu v logistických procesech nemocnic. Zároveň působí jako externí vyučující na Masarykově Ústavu Vyšších Studií pod ČVUT v Praze, kde zabezpečuje semináře z předmětů Business Process Management and Production Systems a Lean Management.</w:t>
      </w:r>
    </w:p>
    <w:p w:rsidR="00360F32" w:rsidRPr="006E2CD2" w:rsidRDefault="00360F32" w:rsidP="00C27AEB">
      <w:pPr>
        <w:jc w:val="both"/>
        <w:rPr>
          <w:rFonts w:asciiTheme="minorHAnsi" w:hAnsiTheme="minorHAnsi" w:cstheme="minorHAnsi"/>
          <w:sz w:val="22"/>
        </w:rPr>
      </w:pPr>
      <w:r w:rsidRPr="006E2CD2">
        <w:rPr>
          <w:rFonts w:asciiTheme="minorHAnsi" w:hAnsiTheme="minorHAnsi" w:cstheme="minorHAnsi"/>
          <w:b/>
          <w:sz w:val="22"/>
        </w:rPr>
        <w:lastRenderedPageBreak/>
        <w:t>Ing. Tomáš Janů</w:t>
      </w:r>
      <w:r w:rsidRPr="006E2CD2">
        <w:rPr>
          <w:rFonts w:asciiTheme="minorHAnsi" w:hAnsiTheme="minorHAnsi" w:cstheme="minorHAnsi"/>
          <w:sz w:val="22"/>
        </w:rPr>
        <w:t xml:space="preserve"> vystudoval v roce 2013 Fakultu managementu a ekonomiky Univerzity Tomáše Bati ve Zlíně obor Průmyslové inženýrství. Jeho oblastí vědeckého zájmu je problematika informační podpory procesů ve zdravotnictví a koncepce eHealth. V letech 2014 až 2016 působil na pozici akademického pracovníka na Fakultě managementu a ekonomiky UTB ve Zlíně. Od roku 2016 do současnosti pracuje jako konzultant ve společnosti Lean Solutions, v níž je zároveň spoluzakladatelem. Ve společnosti se věnuje vytváření a realizaci projektů v oboru průmyslového a procesního inženýrství, zejména Lean, analýzy práce a počítačové simulace. Vytváří metodické zázemí a definuje potřeby praxe při vývoji počítačových aplikací pro sběr a zpracování výrobních dat přímo ze strojů, měřící aplikace pro analýzy procesu a automatizace počítačových simulací ve spolupráci s firmou Orcave, s.r.o. Podílí se na doplňkové činnosti FaME pro výrobní firmy v oboru průmyslového inženýrství a vzdělávání. Zkušenosti z praxe využívá na Fakultě managementu a ekonomiky Univerzity Tomáše Bati ve Zlíně, kde společně s dalšími kolegy zabezpečuje semináře z předmětu Informační systémy ve zdravotnictví. V současné době je na fakultě ve druhém ročníku doktorského studijního program Ekonomika a management a v rámci disertační práce se věnuje tomu, jak podpořit procesy informačními technologiemi za pomocí koncepce eHealth v ČR. Zároveň působí jako vyučující práce s počítačem na Univerzitě třetího věku UTB ve Zlíně.</w:t>
      </w:r>
    </w:p>
    <w:p w:rsidR="00360F32" w:rsidRPr="006E2CD2" w:rsidRDefault="00360F32" w:rsidP="00C27AEB">
      <w:pPr>
        <w:jc w:val="both"/>
        <w:rPr>
          <w:rFonts w:asciiTheme="minorHAnsi" w:hAnsiTheme="minorHAnsi" w:cstheme="minorHAnsi"/>
          <w:sz w:val="24"/>
        </w:rPr>
      </w:pPr>
    </w:p>
    <w:p w:rsidR="00C27AEB" w:rsidRPr="00C27AEB" w:rsidRDefault="00C27AEB" w:rsidP="00C27AEB">
      <w:pPr>
        <w:jc w:val="both"/>
        <w:rPr>
          <w:rFonts w:asciiTheme="minorHAnsi" w:hAnsiTheme="minorHAnsi" w:cstheme="minorHAnsi"/>
          <w:bCs/>
          <w:sz w:val="24"/>
          <w:szCs w:val="24"/>
        </w:rPr>
      </w:pP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Specifické požadavky na zajištění studijního programu</w:t>
      </w:r>
    </w:p>
    <w:p w:rsidR="00C27AEB" w:rsidRPr="002427E8" w:rsidRDefault="00C27AEB" w:rsidP="002427E8">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 xml:space="preserve">Uskutečňování studijního programu v kombinované a distanční formě studia </w:t>
      </w:r>
    </w:p>
    <w:p w:rsidR="00C27AEB" w:rsidRPr="002427E8" w:rsidRDefault="00C27AEB" w:rsidP="0069191E">
      <w:pPr>
        <w:pStyle w:val="Nadpis3"/>
        <w:spacing w:after="120"/>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 7.1</w:t>
      </w:r>
    </w:p>
    <w:p w:rsidR="004479AA" w:rsidRPr="006E2CD2" w:rsidRDefault="004479AA" w:rsidP="0069191E">
      <w:pPr>
        <w:spacing w:after="360"/>
        <w:jc w:val="both"/>
        <w:rPr>
          <w:rFonts w:asciiTheme="minorHAnsi" w:hAnsiTheme="minorHAnsi" w:cstheme="minorHAnsi"/>
          <w:sz w:val="22"/>
          <w:szCs w:val="22"/>
        </w:rPr>
      </w:pPr>
      <w:r w:rsidRPr="006E2CD2">
        <w:rPr>
          <w:rFonts w:asciiTheme="minorHAnsi" w:hAnsiTheme="minorHAnsi" w:cstheme="minorHAnsi"/>
          <w:sz w:val="22"/>
          <w:szCs w:val="22"/>
        </w:rPr>
        <w:t>FaME již dlouhodobě uskutečňuje všechny své akreditované studijní programy v kombinované formě studia. Studenti mají veškeré studijní materiály k dispozici na LMS Moodle. Přímá výuka je realizována blokově v pátky odpoledne a soboty, čímž studentům kombinované formy vychází fakulta vstříc z důvodu jejich pracovních povinností. Fakulta se také snaží zkoušky a jiné formy ověřování znalostí studentů směřovat na páteční a sobotní termíny. Z těchto zkušeností a popisu vyplývá, že uvedený způsob uskutečňování studijního programu v kombinované formě je funkční.</w:t>
      </w:r>
    </w:p>
    <w:p w:rsidR="00C27AEB" w:rsidRPr="006E2CD2" w:rsidRDefault="00C27AEB" w:rsidP="0069191E">
      <w:pPr>
        <w:pStyle w:val="Nadpis3"/>
        <w:spacing w:after="120"/>
        <w:jc w:val="center"/>
        <w:rPr>
          <w:rFonts w:asciiTheme="minorHAnsi" w:hAnsiTheme="minorHAnsi" w:cstheme="minorHAnsi"/>
          <w:b/>
          <w:color w:val="auto"/>
        </w:rPr>
      </w:pPr>
      <w:r w:rsidRPr="0069191E">
        <w:rPr>
          <w:rFonts w:asciiTheme="minorHAnsi" w:hAnsiTheme="minorHAnsi" w:cstheme="minorHAnsi"/>
          <w:b/>
          <w:color w:val="000000" w:themeColor="text1"/>
        </w:rPr>
        <w:t>Standard</w:t>
      </w:r>
      <w:r w:rsidRPr="006E2CD2">
        <w:rPr>
          <w:rFonts w:asciiTheme="minorHAnsi" w:hAnsiTheme="minorHAnsi" w:cstheme="minorHAnsi"/>
          <w:b/>
          <w:color w:val="auto"/>
        </w:rPr>
        <w:t xml:space="preserve"> 7.2</w:t>
      </w:r>
    </w:p>
    <w:p w:rsidR="00C27AEB" w:rsidRPr="006E2CD2" w:rsidRDefault="00C27AEB" w:rsidP="00F35535">
      <w:pPr>
        <w:jc w:val="both"/>
        <w:rPr>
          <w:rFonts w:asciiTheme="minorHAnsi" w:hAnsiTheme="minorHAnsi" w:cstheme="minorHAnsi"/>
          <w:sz w:val="22"/>
        </w:rPr>
      </w:pPr>
      <w:r w:rsidRPr="006E2CD2">
        <w:rPr>
          <w:rFonts w:asciiTheme="minorHAnsi" w:hAnsiTheme="minorHAnsi" w:cstheme="minorHAnsi"/>
          <w:sz w:val="22"/>
        </w:rPr>
        <w:t xml:space="preserve">Ze studijního plánu studijního programu Management ve zdravotnictví vyplývá, že v každém semestru výuky student absolvuje min. 80 hodin přímé výuky povinných předmětů. Zároveň níže je přiložen studijní plán programu Management ve zdravotnictví, který dokládá rozsah přímé výuky v kombinované formě studia. Tyto rozsahy jsou uvedeny také v kartách B-III u jednotlivých předmětů. </w:t>
      </w:r>
    </w:p>
    <w:p w:rsidR="00C27AEB" w:rsidRPr="006E2CD2" w:rsidRDefault="00C27AEB" w:rsidP="00C27AEB">
      <w:pPr>
        <w:jc w:val="both"/>
        <w:rPr>
          <w:rFonts w:asciiTheme="minorHAnsi" w:hAnsiTheme="minorHAnsi" w:cstheme="minorHAnsi"/>
          <w:i/>
        </w:rPr>
      </w:pPr>
    </w:p>
    <w:p w:rsidR="00C27AEB" w:rsidRPr="006E2CD2" w:rsidRDefault="00C27AEB" w:rsidP="00C27AEB">
      <w:pPr>
        <w:jc w:val="center"/>
        <w:rPr>
          <w:rFonts w:asciiTheme="minorHAnsi" w:hAnsiTheme="minorHAnsi" w:cstheme="minorHAnsi"/>
          <w:i/>
        </w:rPr>
      </w:pPr>
      <w:r w:rsidRPr="006E2CD2">
        <w:rPr>
          <w:rFonts w:asciiTheme="minorHAnsi" w:hAnsiTheme="minorHAnsi" w:cstheme="minorHAnsi"/>
          <w:i/>
        </w:rPr>
        <w:t xml:space="preserve">Tab. </w:t>
      </w:r>
      <w:r w:rsidR="0091738B">
        <w:rPr>
          <w:rFonts w:asciiTheme="minorHAnsi" w:hAnsiTheme="minorHAnsi" w:cstheme="minorHAnsi"/>
          <w:i/>
        </w:rPr>
        <w:t xml:space="preserve">5 </w:t>
      </w:r>
      <w:r w:rsidRPr="006E2CD2">
        <w:rPr>
          <w:rFonts w:asciiTheme="minorHAnsi" w:hAnsiTheme="minorHAnsi" w:cstheme="minorHAnsi"/>
          <w:i/>
        </w:rPr>
        <w:t>– Rozsah přímé výuky v kombinované formě studia ve studijním programu Management ve zdravotnictví</w:t>
      </w:r>
    </w:p>
    <w:tbl>
      <w:tblPr>
        <w:tblW w:w="8646" w:type="dxa"/>
        <w:jc w:val="center"/>
        <w:tblCellMar>
          <w:left w:w="70" w:type="dxa"/>
          <w:right w:w="70" w:type="dxa"/>
        </w:tblCellMar>
        <w:tblLook w:val="04A0" w:firstRow="1" w:lastRow="0" w:firstColumn="1" w:lastColumn="0" w:noHBand="0" w:noVBand="1"/>
      </w:tblPr>
      <w:tblGrid>
        <w:gridCol w:w="4378"/>
        <w:gridCol w:w="741"/>
        <w:gridCol w:w="726"/>
        <w:gridCol w:w="831"/>
        <w:gridCol w:w="1157"/>
        <w:gridCol w:w="848"/>
        <w:tblGridChange w:id="608">
          <w:tblGrid>
            <w:gridCol w:w="15"/>
            <w:gridCol w:w="4363"/>
            <w:gridCol w:w="15"/>
            <w:gridCol w:w="691"/>
            <w:gridCol w:w="50"/>
            <w:gridCol w:w="676"/>
            <w:gridCol w:w="50"/>
            <w:gridCol w:w="781"/>
            <w:gridCol w:w="50"/>
            <w:gridCol w:w="1107"/>
            <w:gridCol w:w="50"/>
            <w:gridCol w:w="798"/>
            <w:gridCol w:w="50"/>
          </w:tblGrid>
        </w:tblGridChange>
      </w:tblGrid>
      <w:tr w:rsidR="006E2CD2" w:rsidRPr="006E2CD2" w:rsidTr="00436C2B">
        <w:trPr>
          <w:trHeight w:val="300"/>
          <w:jc w:val="center"/>
        </w:trPr>
        <w:tc>
          <w:tcPr>
            <w:tcW w:w="4378"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C27AEB" w:rsidRPr="006E2CD2" w:rsidRDefault="00C27AEB" w:rsidP="00676F93">
            <w:pPr>
              <w:jc w:val="center"/>
              <w:rPr>
                <w:rFonts w:asciiTheme="minorHAnsi" w:hAnsiTheme="minorHAnsi" w:cstheme="minorHAnsi"/>
                <w:b/>
                <w:bCs/>
              </w:rPr>
            </w:pPr>
            <w:r w:rsidRPr="006E2CD2">
              <w:rPr>
                <w:rFonts w:asciiTheme="minorHAnsi" w:hAnsiTheme="minorHAnsi" w:cstheme="minorHAnsi"/>
                <w:b/>
                <w:bCs/>
              </w:rPr>
              <w:t>Název předmětu</w:t>
            </w:r>
          </w:p>
        </w:tc>
        <w:tc>
          <w:tcPr>
            <w:tcW w:w="706" w:type="dxa"/>
            <w:vMerge w:val="restart"/>
            <w:tcBorders>
              <w:top w:val="single" w:sz="12" w:space="0" w:color="auto"/>
              <w:left w:val="single" w:sz="4" w:space="0" w:color="auto"/>
              <w:bottom w:val="single" w:sz="8" w:space="0" w:color="000000"/>
              <w:right w:val="single" w:sz="4" w:space="0" w:color="auto"/>
            </w:tcBorders>
            <w:shd w:val="clear" w:color="auto" w:fill="auto"/>
            <w:vAlign w:val="center"/>
            <w:hideMark/>
          </w:tcPr>
          <w:p w:rsidR="00C27AEB" w:rsidRPr="006E2CD2" w:rsidRDefault="00C27AEB" w:rsidP="00676F93">
            <w:pPr>
              <w:jc w:val="center"/>
              <w:rPr>
                <w:rFonts w:asciiTheme="minorHAnsi" w:hAnsiTheme="minorHAnsi" w:cstheme="minorHAnsi"/>
                <w:b/>
                <w:bCs/>
              </w:rPr>
            </w:pPr>
            <w:r w:rsidRPr="006E2CD2">
              <w:rPr>
                <w:rFonts w:asciiTheme="minorHAnsi" w:hAnsiTheme="minorHAnsi" w:cstheme="minorHAnsi"/>
                <w:b/>
                <w:bCs/>
              </w:rPr>
              <w:t>Počet</w:t>
            </w:r>
            <w:ins w:id="609" w:author="Michal Pilík" w:date="2018-09-15T11:42:00Z">
              <w:r w:rsidR="00D8789B">
                <w:rPr>
                  <w:rFonts w:asciiTheme="minorHAnsi" w:hAnsiTheme="minorHAnsi" w:cstheme="minorHAnsi"/>
                  <w:b/>
                  <w:bCs/>
                </w:rPr>
                <w:t xml:space="preserve"> kreditů</w:t>
              </w:r>
            </w:ins>
          </w:p>
        </w:tc>
        <w:tc>
          <w:tcPr>
            <w:tcW w:w="726" w:type="dxa"/>
            <w:vMerge w:val="restart"/>
            <w:tcBorders>
              <w:top w:val="single" w:sz="12" w:space="0" w:color="auto"/>
              <w:left w:val="single" w:sz="4" w:space="0" w:color="auto"/>
              <w:bottom w:val="single" w:sz="8" w:space="0" w:color="000000"/>
              <w:right w:val="single" w:sz="4" w:space="0" w:color="auto"/>
            </w:tcBorders>
            <w:shd w:val="clear" w:color="auto" w:fill="auto"/>
            <w:vAlign w:val="center"/>
            <w:hideMark/>
          </w:tcPr>
          <w:p w:rsidR="00C27AEB" w:rsidRPr="006E2CD2" w:rsidRDefault="00C27AEB" w:rsidP="00676F93">
            <w:pPr>
              <w:jc w:val="center"/>
              <w:rPr>
                <w:rFonts w:asciiTheme="minorHAnsi" w:hAnsiTheme="minorHAnsi" w:cstheme="minorHAnsi"/>
                <w:b/>
                <w:bCs/>
              </w:rPr>
            </w:pPr>
            <w:r w:rsidRPr="006E2CD2">
              <w:rPr>
                <w:rFonts w:asciiTheme="minorHAnsi" w:hAnsiTheme="minorHAnsi" w:cstheme="minorHAnsi"/>
                <w:b/>
                <w:bCs/>
              </w:rPr>
              <w:t>Rozsah KS</w:t>
            </w:r>
          </w:p>
        </w:tc>
        <w:tc>
          <w:tcPr>
            <w:tcW w:w="831" w:type="dxa"/>
            <w:vMerge w:val="restart"/>
            <w:tcBorders>
              <w:top w:val="single" w:sz="12" w:space="0" w:color="auto"/>
              <w:left w:val="single" w:sz="4" w:space="0" w:color="auto"/>
              <w:bottom w:val="single" w:sz="8" w:space="0" w:color="000000"/>
              <w:right w:val="single" w:sz="4" w:space="0" w:color="auto"/>
            </w:tcBorders>
            <w:shd w:val="clear" w:color="auto" w:fill="auto"/>
            <w:noWrap/>
            <w:vAlign w:val="center"/>
            <w:hideMark/>
          </w:tcPr>
          <w:p w:rsidR="00C27AEB" w:rsidRPr="006E2CD2" w:rsidRDefault="00C27AEB" w:rsidP="00676F93">
            <w:pPr>
              <w:jc w:val="center"/>
              <w:rPr>
                <w:rFonts w:asciiTheme="minorHAnsi" w:hAnsiTheme="minorHAnsi" w:cstheme="minorHAnsi"/>
                <w:b/>
                <w:bCs/>
              </w:rPr>
            </w:pPr>
            <w:r w:rsidRPr="006E2CD2">
              <w:rPr>
                <w:rFonts w:asciiTheme="minorHAnsi" w:hAnsiTheme="minorHAnsi" w:cstheme="minorHAnsi"/>
                <w:b/>
                <w:bCs/>
              </w:rPr>
              <w:t>Zakonč.</w:t>
            </w:r>
          </w:p>
        </w:tc>
        <w:tc>
          <w:tcPr>
            <w:tcW w:w="2005" w:type="dxa"/>
            <w:gridSpan w:val="2"/>
            <w:tcBorders>
              <w:top w:val="single" w:sz="12" w:space="0" w:color="auto"/>
              <w:left w:val="nil"/>
              <w:bottom w:val="single" w:sz="4" w:space="0" w:color="auto"/>
              <w:right w:val="single" w:sz="12" w:space="0" w:color="auto"/>
            </w:tcBorders>
            <w:shd w:val="clear" w:color="auto" w:fill="auto"/>
            <w:noWrap/>
            <w:vAlign w:val="center"/>
            <w:hideMark/>
          </w:tcPr>
          <w:p w:rsidR="00C27AEB" w:rsidRPr="006E2CD2" w:rsidRDefault="00C27AEB" w:rsidP="00676F93">
            <w:pPr>
              <w:jc w:val="center"/>
              <w:rPr>
                <w:rFonts w:asciiTheme="minorHAnsi" w:hAnsiTheme="minorHAnsi" w:cstheme="minorHAnsi"/>
                <w:b/>
                <w:bCs/>
              </w:rPr>
            </w:pPr>
            <w:r w:rsidRPr="006E2CD2">
              <w:rPr>
                <w:rFonts w:asciiTheme="minorHAnsi" w:hAnsiTheme="minorHAnsi" w:cstheme="minorHAnsi"/>
                <w:b/>
                <w:bCs/>
              </w:rPr>
              <w:t>Předepsaný</w:t>
            </w:r>
          </w:p>
        </w:tc>
      </w:tr>
      <w:tr w:rsidR="006E2CD2" w:rsidRPr="006E2CD2" w:rsidTr="00D8789B">
        <w:tblPrEx>
          <w:tblW w:w="8646" w:type="dxa"/>
          <w:jc w:val="center"/>
          <w:tblCellMar>
            <w:left w:w="70" w:type="dxa"/>
            <w:right w:w="70" w:type="dxa"/>
          </w:tblCellMar>
          <w:tblPrExChange w:id="610" w:author="Michal Pilík" w:date="2018-09-15T11:42:00Z">
            <w:tblPrEx>
              <w:tblW w:w="8646" w:type="dxa"/>
              <w:jc w:val="center"/>
              <w:tblCellMar>
                <w:left w:w="70" w:type="dxa"/>
                <w:right w:w="70" w:type="dxa"/>
              </w:tblCellMar>
            </w:tblPrEx>
          </w:tblPrExChange>
        </w:tblPrEx>
        <w:trPr>
          <w:trHeight w:val="377"/>
          <w:jc w:val="center"/>
          <w:trPrChange w:id="611" w:author="Michal Pilík" w:date="2018-09-15T11:42:00Z">
            <w:trPr>
              <w:gridAfter w:val="0"/>
              <w:trHeight w:val="315"/>
              <w:jc w:val="center"/>
            </w:trPr>
          </w:trPrChange>
        </w:trPr>
        <w:tc>
          <w:tcPr>
            <w:tcW w:w="4378" w:type="dxa"/>
            <w:vMerge/>
            <w:tcBorders>
              <w:top w:val="single" w:sz="8" w:space="0" w:color="auto"/>
              <w:left w:val="single" w:sz="12" w:space="0" w:color="auto"/>
              <w:bottom w:val="single" w:sz="12" w:space="0" w:color="auto"/>
              <w:right w:val="single" w:sz="4" w:space="0" w:color="auto"/>
            </w:tcBorders>
            <w:vAlign w:val="center"/>
            <w:hideMark/>
            <w:tcPrChange w:id="612" w:author="Michal Pilík" w:date="2018-09-15T11:42:00Z">
              <w:tcPr>
                <w:tcW w:w="4378" w:type="dxa"/>
                <w:gridSpan w:val="2"/>
                <w:vMerge/>
                <w:tcBorders>
                  <w:top w:val="single" w:sz="8" w:space="0" w:color="auto"/>
                  <w:left w:val="single" w:sz="12" w:space="0" w:color="auto"/>
                  <w:bottom w:val="single" w:sz="12" w:space="0" w:color="auto"/>
                  <w:right w:val="single" w:sz="4" w:space="0" w:color="auto"/>
                </w:tcBorders>
                <w:vAlign w:val="center"/>
                <w:hideMark/>
              </w:tcPr>
            </w:tcPrChange>
          </w:tcPr>
          <w:p w:rsidR="00C27AEB" w:rsidRPr="006E2CD2" w:rsidRDefault="00C27AEB" w:rsidP="00676F93">
            <w:pPr>
              <w:rPr>
                <w:rFonts w:asciiTheme="minorHAnsi" w:hAnsiTheme="minorHAnsi" w:cstheme="minorHAnsi"/>
                <w:b/>
                <w:bCs/>
              </w:rPr>
            </w:pPr>
          </w:p>
        </w:tc>
        <w:tc>
          <w:tcPr>
            <w:tcW w:w="706" w:type="dxa"/>
            <w:vMerge/>
            <w:tcBorders>
              <w:top w:val="single" w:sz="8" w:space="0" w:color="auto"/>
              <w:left w:val="single" w:sz="4" w:space="0" w:color="auto"/>
              <w:bottom w:val="single" w:sz="12" w:space="0" w:color="auto"/>
              <w:right w:val="single" w:sz="4" w:space="0" w:color="auto"/>
            </w:tcBorders>
            <w:vAlign w:val="center"/>
            <w:hideMark/>
            <w:tcPrChange w:id="613" w:author="Michal Pilík" w:date="2018-09-15T11:42:00Z">
              <w:tcPr>
                <w:tcW w:w="706" w:type="dxa"/>
                <w:gridSpan w:val="2"/>
                <w:vMerge/>
                <w:tcBorders>
                  <w:top w:val="single" w:sz="8" w:space="0" w:color="auto"/>
                  <w:left w:val="single" w:sz="4" w:space="0" w:color="auto"/>
                  <w:bottom w:val="single" w:sz="12" w:space="0" w:color="auto"/>
                  <w:right w:val="single" w:sz="4" w:space="0" w:color="auto"/>
                </w:tcBorders>
                <w:vAlign w:val="center"/>
                <w:hideMark/>
              </w:tcPr>
            </w:tcPrChange>
          </w:tcPr>
          <w:p w:rsidR="00C27AEB" w:rsidRPr="006E2CD2" w:rsidRDefault="00C27AEB" w:rsidP="00676F93">
            <w:pPr>
              <w:rPr>
                <w:rFonts w:asciiTheme="minorHAnsi" w:hAnsiTheme="minorHAnsi" w:cstheme="minorHAnsi"/>
                <w:b/>
                <w:bCs/>
              </w:rPr>
            </w:pPr>
          </w:p>
        </w:tc>
        <w:tc>
          <w:tcPr>
            <w:tcW w:w="726" w:type="dxa"/>
            <w:vMerge/>
            <w:tcBorders>
              <w:top w:val="single" w:sz="8" w:space="0" w:color="auto"/>
              <w:left w:val="single" w:sz="4" w:space="0" w:color="auto"/>
              <w:bottom w:val="single" w:sz="12" w:space="0" w:color="auto"/>
              <w:right w:val="single" w:sz="4" w:space="0" w:color="auto"/>
            </w:tcBorders>
            <w:vAlign w:val="center"/>
            <w:hideMark/>
            <w:tcPrChange w:id="614" w:author="Michal Pilík" w:date="2018-09-15T11:42:00Z">
              <w:tcPr>
                <w:tcW w:w="726" w:type="dxa"/>
                <w:gridSpan w:val="2"/>
                <w:vMerge/>
                <w:tcBorders>
                  <w:top w:val="single" w:sz="8" w:space="0" w:color="auto"/>
                  <w:left w:val="single" w:sz="4" w:space="0" w:color="auto"/>
                  <w:bottom w:val="single" w:sz="12" w:space="0" w:color="auto"/>
                  <w:right w:val="single" w:sz="4" w:space="0" w:color="auto"/>
                </w:tcBorders>
                <w:vAlign w:val="center"/>
                <w:hideMark/>
              </w:tcPr>
            </w:tcPrChange>
          </w:tcPr>
          <w:p w:rsidR="00C27AEB" w:rsidRPr="006E2CD2" w:rsidRDefault="00C27AEB" w:rsidP="00676F93">
            <w:pPr>
              <w:rPr>
                <w:rFonts w:asciiTheme="minorHAnsi" w:hAnsiTheme="minorHAnsi" w:cstheme="minorHAnsi"/>
                <w:b/>
                <w:bCs/>
              </w:rPr>
            </w:pPr>
          </w:p>
        </w:tc>
        <w:tc>
          <w:tcPr>
            <w:tcW w:w="831" w:type="dxa"/>
            <w:vMerge/>
            <w:tcBorders>
              <w:top w:val="single" w:sz="8" w:space="0" w:color="auto"/>
              <w:left w:val="single" w:sz="4" w:space="0" w:color="auto"/>
              <w:bottom w:val="single" w:sz="12" w:space="0" w:color="auto"/>
              <w:right w:val="single" w:sz="4" w:space="0" w:color="auto"/>
            </w:tcBorders>
            <w:vAlign w:val="center"/>
            <w:hideMark/>
            <w:tcPrChange w:id="615" w:author="Michal Pilík" w:date="2018-09-15T11:42:00Z">
              <w:tcPr>
                <w:tcW w:w="831" w:type="dxa"/>
                <w:gridSpan w:val="2"/>
                <w:vMerge/>
                <w:tcBorders>
                  <w:top w:val="single" w:sz="8" w:space="0" w:color="auto"/>
                  <w:left w:val="single" w:sz="4" w:space="0" w:color="auto"/>
                  <w:bottom w:val="single" w:sz="12" w:space="0" w:color="auto"/>
                  <w:right w:val="single" w:sz="4" w:space="0" w:color="auto"/>
                </w:tcBorders>
                <w:vAlign w:val="center"/>
                <w:hideMark/>
              </w:tcPr>
            </w:tcPrChange>
          </w:tcPr>
          <w:p w:rsidR="00C27AEB" w:rsidRPr="006E2CD2" w:rsidRDefault="00C27AEB" w:rsidP="00676F93">
            <w:pPr>
              <w:rPr>
                <w:rFonts w:asciiTheme="minorHAnsi" w:hAnsiTheme="minorHAnsi" w:cstheme="minorHAnsi"/>
                <w:b/>
                <w:bCs/>
              </w:rPr>
            </w:pPr>
          </w:p>
        </w:tc>
        <w:tc>
          <w:tcPr>
            <w:tcW w:w="1157" w:type="dxa"/>
            <w:tcBorders>
              <w:top w:val="nil"/>
              <w:left w:val="nil"/>
              <w:bottom w:val="single" w:sz="12" w:space="0" w:color="auto"/>
              <w:right w:val="single" w:sz="4" w:space="0" w:color="auto"/>
            </w:tcBorders>
            <w:shd w:val="clear" w:color="auto" w:fill="auto"/>
            <w:noWrap/>
            <w:vAlign w:val="center"/>
            <w:hideMark/>
            <w:tcPrChange w:id="616" w:author="Michal Pilík" w:date="2018-09-15T11:42:00Z">
              <w:tcPr>
                <w:tcW w:w="1157" w:type="dxa"/>
                <w:gridSpan w:val="2"/>
                <w:tcBorders>
                  <w:top w:val="nil"/>
                  <w:left w:val="nil"/>
                  <w:bottom w:val="single" w:sz="12" w:space="0" w:color="auto"/>
                  <w:right w:val="single" w:sz="4" w:space="0" w:color="auto"/>
                </w:tcBorders>
                <w:shd w:val="clear" w:color="auto" w:fill="auto"/>
                <w:noWrap/>
                <w:vAlign w:val="center"/>
                <w:hideMark/>
              </w:tcPr>
            </w:tcPrChange>
          </w:tcPr>
          <w:p w:rsidR="00C27AEB" w:rsidRPr="006E2CD2" w:rsidRDefault="00C27AEB" w:rsidP="00676F93">
            <w:pPr>
              <w:jc w:val="center"/>
              <w:rPr>
                <w:rFonts w:asciiTheme="minorHAnsi" w:hAnsiTheme="minorHAnsi" w:cstheme="minorHAnsi"/>
                <w:b/>
                <w:bCs/>
              </w:rPr>
            </w:pPr>
            <w:r w:rsidRPr="006E2CD2">
              <w:rPr>
                <w:rFonts w:asciiTheme="minorHAnsi" w:hAnsiTheme="minorHAnsi" w:cstheme="minorHAnsi"/>
                <w:b/>
                <w:bCs/>
              </w:rPr>
              <w:t>roč.</w:t>
            </w:r>
          </w:p>
        </w:tc>
        <w:tc>
          <w:tcPr>
            <w:tcW w:w="848" w:type="dxa"/>
            <w:tcBorders>
              <w:top w:val="nil"/>
              <w:left w:val="nil"/>
              <w:bottom w:val="single" w:sz="8" w:space="0" w:color="auto"/>
              <w:right w:val="single" w:sz="12" w:space="0" w:color="auto"/>
            </w:tcBorders>
            <w:shd w:val="clear" w:color="auto" w:fill="auto"/>
            <w:noWrap/>
            <w:vAlign w:val="center"/>
            <w:hideMark/>
            <w:tcPrChange w:id="617" w:author="Michal Pilík" w:date="2018-09-15T11:42:00Z">
              <w:tcPr>
                <w:tcW w:w="848" w:type="dxa"/>
                <w:gridSpan w:val="2"/>
                <w:tcBorders>
                  <w:top w:val="nil"/>
                  <w:left w:val="nil"/>
                  <w:bottom w:val="single" w:sz="8" w:space="0" w:color="auto"/>
                  <w:right w:val="single" w:sz="12" w:space="0" w:color="auto"/>
                </w:tcBorders>
                <w:shd w:val="clear" w:color="auto" w:fill="auto"/>
                <w:noWrap/>
                <w:vAlign w:val="center"/>
                <w:hideMark/>
              </w:tcPr>
            </w:tcPrChange>
          </w:tcPr>
          <w:p w:rsidR="00C27AEB" w:rsidRPr="006E2CD2" w:rsidRDefault="00C27AEB" w:rsidP="00676F93">
            <w:pPr>
              <w:jc w:val="center"/>
              <w:rPr>
                <w:rFonts w:asciiTheme="minorHAnsi" w:hAnsiTheme="minorHAnsi" w:cstheme="minorHAnsi"/>
                <w:b/>
                <w:bCs/>
              </w:rPr>
            </w:pPr>
            <w:r w:rsidRPr="006E2CD2">
              <w:rPr>
                <w:rFonts w:asciiTheme="minorHAnsi" w:hAnsiTheme="minorHAnsi" w:cstheme="minorHAnsi"/>
                <w:b/>
                <w:bCs/>
              </w:rPr>
              <w:t>sem.</w:t>
            </w:r>
          </w:p>
        </w:tc>
      </w:tr>
      <w:tr w:rsidR="006E2CD2" w:rsidRPr="006E2CD2" w:rsidTr="00436C2B">
        <w:trPr>
          <w:trHeight w:val="315"/>
          <w:jc w:val="center"/>
        </w:trPr>
        <w:tc>
          <w:tcPr>
            <w:tcW w:w="8646" w:type="dxa"/>
            <w:gridSpan w:val="6"/>
            <w:tcBorders>
              <w:top w:val="single" w:sz="12" w:space="0" w:color="auto"/>
              <w:left w:val="single" w:sz="12" w:space="0" w:color="auto"/>
              <w:bottom w:val="single" w:sz="12" w:space="0" w:color="auto"/>
              <w:right w:val="single" w:sz="12" w:space="0" w:color="auto"/>
            </w:tcBorders>
            <w:shd w:val="clear" w:color="auto" w:fill="92D050"/>
            <w:vAlign w:val="center"/>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BLOK A - povinné předměty</w:t>
            </w:r>
          </w:p>
        </w:tc>
      </w:tr>
      <w:tr w:rsidR="006E2CD2" w:rsidRPr="006E2CD2" w:rsidTr="00436C2B">
        <w:trPr>
          <w:trHeight w:val="315"/>
          <w:jc w:val="center"/>
        </w:trPr>
        <w:tc>
          <w:tcPr>
            <w:tcW w:w="8646" w:type="dxa"/>
            <w:gridSpan w:val="6"/>
            <w:tcBorders>
              <w:top w:val="single" w:sz="12" w:space="0" w:color="auto"/>
              <w:left w:val="single" w:sz="12" w:space="0" w:color="auto"/>
              <w:bottom w:val="single" w:sz="12" w:space="0" w:color="auto"/>
              <w:right w:val="single" w:sz="12" w:space="0" w:color="auto"/>
            </w:tcBorders>
            <w:shd w:val="clear" w:color="auto" w:fill="C6D9F1" w:themeFill="text2" w:themeFillTint="33"/>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1. ročník</w:t>
            </w:r>
          </w:p>
        </w:tc>
      </w:tr>
      <w:tr w:rsidR="006E2CD2" w:rsidRPr="006E2CD2" w:rsidTr="00436C2B">
        <w:trPr>
          <w:trHeight w:val="300"/>
          <w:jc w:val="center"/>
        </w:trPr>
        <w:tc>
          <w:tcPr>
            <w:tcW w:w="4378"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Management zdravotnických zařízení</w:t>
            </w:r>
          </w:p>
        </w:tc>
        <w:tc>
          <w:tcPr>
            <w:tcW w:w="706"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5</w:t>
            </w:r>
          </w:p>
        </w:tc>
        <w:tc>
          <w:tcPr>
            <w:tcW w:w="726"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12" w:space="0" w:color="auto"/>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Ekonomie I</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6</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20</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Management kvality ve zdravotnictví</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k</w:t>
            </w:r>
            <w:r w:rsidR="00C27AEB" w:rsidRPr="006E2CD2">
              <w:rPr>
                <w:rFonts w:asciiTheme="minorHAnsi" w:hAnsiTheme="minorHAnsi" w:cstheme="minorHAnsi"/>
              </w:rPr>
              <w:t>lz</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Informační systémy ve zdravotnictví</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Zdravotní politika, zdravotní systémy a instituce</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F25455" w:rsidP="00676F93">
            <w:pPr>
              <w:jc w:val="center"/>
              <w:rPr>
                <w:rFonts w:asciiTheme="minorHAnsi" w:hAnsiTheme="minorHAnsi" w:cstheme="minorHAnsi"/>
                <w:b/>
              </w:rPr>
            </w:pPr>
            <w:r>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Ekonomika zdravotnictví</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5</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Řízení akutní ústavní a ambulantní péče</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20</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k</w:t>
            </w:r>
            <w:r w:rsidR="00C27AEB" w:rsidRPr="006E2CD2">
              <w:rPr>
                <w:rFonts w:asciiTheme="minorHAnsi" w:hAnsiTheme="minorHAnsi" w:cstheme="minorHAnsi"/>
              </w:rPr>
              <w:t>lz</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9191E">
            <w:pPr>
              <w:rPr>
                <w:rFonts w:asciiTheme="minorHAnsi" w:hAnsiTheme="minorHAnsi" w:cstheme="minorHAnsi"/>
                <w:b/>
                <w:bCs/>
              </w:rPr>
            </w:pPr>
            <w:r w:rsidRPr="006E2CD2">
              <w:rPr>
                <w:rFonts w:asciiTheme="minorHAnsi" w:hAnsiTheme="minorHAnsi" w:cstheme="minorHAnsi"/>
                <w:b/>
                <w:bCs/>
              </w:rPr>
              <w:t xml:space="preserve">Ekonomie II </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6</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20</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lastRenderedPageBreak/>
              <w:t>Právo ve zdravotnictví</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525"/>
          <w:jc w:val="center"/>
        </w:trPr>
        <w:tc>
          <w:tcPr>
            <w:tcW w:w="4378" w:type="dxa"/>
            <w:tcBorders>
              <w:top w:val="nil"/>
              <w:left w:val="single" w:sz="12" w:space="0" w:color="auto"/>
              <w:bottom w:val="single" w:sz="4" w:space="0" w:color="auto"/>
              <w:right w:val="single" w:sz="4" w:space="0" w:color="auto"/>
            </w:tcBorders>
            <w:shd w:val="clear" w:color="auto" w:fill="auto"/>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Zdravotní pojišťovny a způsoby financování zdravotních služeb</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Řízení domácí a chronické péče</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k</w:t>
            </w:r>
            <w:r w:rsidR="00C27AEB" w:rsidRPr="006E2CD2">
              <w:rPr>
                <w:rFonts w:asciiTheme="minorHAnsi" w:hAnsiTheme="minorHAnsi" w:cstheme="minorHAnsi"/>
              </w:rPr>
              <w:t>lz</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Řízení nákladů ve zdravotnictví</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D8789B">
        <w:trPr>
          <w:trHeight w:val="315"/>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Marketing zdravotnických organizací</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5</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D8789B" w:rsidRPr="006E2CD2" w:rsidTr="00D8789B">
        <w:trPr>
          <w:trHeight w:val="315"/>
          <w:jc w:val="center"/>
          <w:ins w:id="618" w:author="Michal Pilík" w:date="2018-09-15T11:41:00Z"/>
        </w:trPr>
        <w:tc>
          <w:tcPr>
            <w:tcW w:w="4378"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D8789B" w:rsidRPr="006E2CD2" w:rsidRDefault="00D8789B" w:rsidP="00676F93">
            <w:pPr>
              <w:rPr>
                <w:ins w:id="619" w:author="Michal Pilík" w:date="2018-09-15T11:41:00Z"/>
                <w:rFonts w:asciiTheme="minorHAnsi" w:hAnsiTheme="minorHAnsi" w:cstheme="minorHAnsi"/>
                <w:b/>
                <w:bCs/>
              </w:rPr>
            </w:pPr>
            <w:ins w:id="620" w:author="Michal Pilík" w:date="2018-09-15T11:41:00Z">
              <w:r>
                <w:rPr>
                  <w:rFonts w:asciiTheme="minorHAnsi" w:hAnsiTheme="minorHAnsi" w:cstheme="minorHAnsi"/>
                  <w:b/>
                  <w:bCs/>
                </w:rPr>
                <w:t>Cizí jazyk</w:t>
              </w:r>
            </w:ins>
            <w:ins w:id="621" w:author="Michal Pilík" w:date="2018-09-20T11:52:00Z">
              <w:r w:rsidR="007470B6">
                <w:rPr>
                  <w:rFonts w:asciiTheme="minorHAnsi" w:hAnsiTheme="minorHAnsi" w:cstheme="minorHAnsi"/>
                  <w:b/>
                  <w:bCs/>
                </w:rPr>
                <w:t>*</w:t>
              </w:r>
            </w:ins>
          </w:p>
        </w:tc>
        <w:tc>
          <w:tcPr>
            <w:tcW w:w="706" w:type="dxa"/>
            <w:tcBorders>
              <w:top w:val="single" w:sz="4" w:space="0" w:color="auto"/>
              <w:left w:val="nil"/>
              <w:bottom w:val="single" w:sz="12" w:space="0" w:color="auto"/>
              <w:right w:val="single" w:sz="4" w:space="0" w:color="auto"/>
            </w:tcBorders>
            <w:shd w:val="clear" w:color="auto" w:fill="auto"/>
            <w:noWrap/>
            <w:vAlign w:val="bottom"/>
          </w:tcPr>
          <w:p w:rsidR="00D8789B" w:rsidRPr="006E2CD2" w:rsidRDefault="00D8789B" w:rsidP="00676F93">
            <w:pPr>
              <w:jc w:val="center"/>
              <w:rPr>
                <w:ins w:id="622" w:author="Michal Pilík" w:date="2018-09-15T11:41:00Z"/>
                <w:rFonts w:asciiTheme="minorHAnsi" w:hAnsiTheme="minorHAnsi" w:cstheme="minorHAnsi"/>
              </w:rPr>
            </w:pPr>
            <w:ins w:id="623" w:author="Michal Pilík" w:date="2018-09-15T11:41:00Z">
              <w:r>
                <w:rPr>
                  <w:rFonts w:asciiTheme="minorHAnsi" w:hAnsiTheme="minorHAnsi" w:cstheme="minorHAnsi"/>
                </w:rPr>
                <w:t>3</w:t>
              </w:r>
            </w:ins>
          </w:p>
        </w:tc>
        <w:tc>
          <w:tcPr>
            <w:tcW w:w="726" w:type="dxa"/>
            <w:tcBorders>
              <w:top w:val="single" w:sz="4" w:space="0" w:color="auto"/>
              <w:left w:val="nil"/>
              <w:bottom w:val="single" w:sz="12" w:space="0" w:color="auto"/>
              <w:right w:val="single" w:sz="4" w:space="0" w:color="auto"/>
            </w:tcBorders>
            <w:shd w:val="clear" w:color="auto" w:fill="auto"/>
            <w:noWrap/>
            <w:vAlign w:val="bottom"/>
          </w:tcPr>
          <w:p w:rsidR="00D8789B" w:rsidRPr="006E2CD2" w:rsidRDefault="00D8789B" w:rsidP="00676F93">
            <w:pPr>
              <w:jc w:val="center"/>
              <w:rPr>
                <w:ins w:id="624" w:author="Michal Pilík" w:date="2018-09-15T11:41:00Z"/>
                <w:rFonts w:asciiTheme="minorHAnsi" w:hAnsiTheme="minorHAnsi" w:cstheme="minorHAnsi"/>
                <w:b/>
              </w:rPr>
            </w:pPr>
            <w:ins w:id="625" w:author="Michal Pilík" w:date="2018-09-15T11:41:00Z">
              <w:r>
                <w:rPr>
                  <w:rFonts w:asciiTheme="minorHAnsi" w:hAnsiTheme="minorHAnsi" w:cstheme="minorHAnsi"/>
                  <w:b/>
                </w:rPr>
                <w:t>10</w:t>
              </w:r>
            </w:ins>
          </w:p>
        </w:tc>
        <w:tc>
          <w:tcPr>
            <w:tcW w:w="831" w:type="dxa"/>
            <w:tcBorders>
              <w:top w:val="single" w:sz="4" w:space="0" w:color="auto"/>
              <w:left w:val="nil"/>
              <w:bottom w:val="single" w:sz="12" w:space="0" w:color="auto"/>
              <w:right w:val="single" w:sz="4" w:space="0" w:color="auto"/>
            </w:tcBorders>
            <w:shd w:val="clear" w:color="auto" w:fill="auto"/>
            <w:noWrap/>
            <w:vAlign w:val="bottom"/>
          </w:tcPr>
          <w:p w:rsidR="00D8789B" w:rsidRPr="006E2CD2" w:rsidRDefault="00D8789B" w:rsidP="00676F93">
            <w:pPr>
              <w:jc w:val="center"/>
              <w:rPr>
                <w:ins w:id="626" w:author="Michal Pilík" w:date="2018-09-15T11:41:00Z"/>
                <w:rFonts w:asciiTheme="minorHAnsi" w:hAnsiTheme="minorHAnsi" w:cstheme="minorHAnsi"/>
              </w:rPr>
            </w:pPr>
            <w:ins w:id="627" w:author="Michal Pilík" w:date="2018-09-15T11:42:00Z">
              <w:r>
                <w:rPr>
                  <w:rFonts w:asciiTheme="minorHAnsi" w:hAnsiTheme="minorHAnsi" w:cstheme="minorHAnsi"/>
                </w:rPr>
                <w:t>k</w:t>
              </w:r>
            </w:ins>
            <w:ins w:id="628" w:author="Michal Pilík" w:date="2018-09-15T11:41:00Z">
              <w:r>
                <w:rPr>
                  <w:rFonts w:asciiTheme="minorHAnsi" w:hAnsiTheme="minorHAnsi" w:cstheme="minorHAnsi"/>
                </w:rPr>
                <w:t>lz</w:t>
              </w:r>
            </w:ins>
          </w:p>
        </w:tc>
        <w:tc>
          <w:tcPr>
            <w:tcW w:w="1157" w:type="dxa"/>
            <w:tcBorders>
              <w:top w:val="single" w:sz="4" w:space="0" w:color="auto"/>
              <w:left w:val="nil"/>
              <w:bottom w:val="single" w:sz="12" w:space="0" w:color="auto"/>
              <w:right w:val="single" w:sz="4" w:space="0" w:color="auto"/>
            </w:tcBorders>
            <w:shd w:val="clear" w:color="auto" w:fill="auto"/>
            <w:noWrap/>
            <w:vAlign w:val="bottom"/>
          </w:tcPr>
          <w:p w:rsidR="00D8789B" w:rsidRPr="006E2CD2" w:rsidRDefault="00D8789B" w:rsidP="00676F93">
            <w:pPr>
              <w:jc w:val="center"/>
              <w:rPr>
                <w:ins w:id="629" w:author="Michal Pilík" w:date="2018-09-15T11:41:00Z"/>
                <w:rFonts w:asciiTheme="minorHAnsi" w:hAnsiTheme="minorHAnsi" w:cstheme="minorHAnsi"/>
              </w:rPr>
            </w:pPr>
            <w:ins w:id="630" w:author="Michal Pilík" w:date="2018-09-15T11:42:00Z">
              <w:r>
                <w:rPr>
                  <w:rFonts w:asciiTheme="minorHAnsi" w:hAnsiTheme="minorHAnsi" w:cstheme="minorHAnsi"/>
                </w:rPr>
                <w:t>1</w:t>
              </w:r>
            </w:ins>
          </w:p>
        </w:tc>
        <w:tc>
          <w:tcPr>
            <w:tcW w:w="848" w:type="dxa"/>
            <w:tcBorders>
              <w:top w:val="single" w:sz="4" w:space="0" w:color="auto"/>
              <w:left w:val="nil"/>
              <w:bottom w:val="nil"/>
              <w:right w:val="single" w:sz="12" w:space="0" w:color="auto"/>
            </w:tcBorders>
            <w:shd w:val="clear" w:color="auto" w:fill="auto"/>
            <w:noWrap/>
            <w:vAlign w:val="bottom"/>
          </w:tcPr>
          <w:p w:rsidR="00D8789B" w:rsidRPr="006E2CD2" w:rsidRDefault="00D8789B" w:rsidP="00676F93">
            <w:pPr>
              <w:jc w:val="center"/>
              <w:rPr>
                <w:ins w:id="631" w:author="Michal Pilík" w:date="2018-09-15T11:41:00Z"/>
                <w:rFonts w:asciiTheme="minorHAnsi" w:hAnsiTheme="minorHAnsi" w:cstheme="minorHAnsi"/>
              </w:rPr>
            </w:pPr>
            <w:ins w:id="632" w:author="Michal Pilík" w:date="2018-09-15T11:42:00Z">
              <w:r>
                <w:rPr>
                  <w:rFonts w:asciiTheme="minorHAnsi" w:hAnsiTheme="minorHAnsi" w:cstheme="minorHAnsi"/>
                </w:rPr>
                <w:t>L</w:t>
              </w:r>
            </w:ins>
          </w:p>
        </w:tc>
      </w:tr>
      <w:tr w:rsidR="006E2CD2" w:rsidRPr="006E2CD2" w:rsidTr="00436C2B">
        <w:trPr>
          <w:trHeight w:val="315"/>
          <w:jc w:val="center"/>
        </w:trPr>
        <w:tc>
          <w:tcPr>
            <w:tcW w:w="8646" w:type="dxa"/>
            <w:gridSpan w:val="6"/>
            <w:tcBorders>
              <w:top w:val="single" w:sz="12" w:space="0" w:color="auto"/>
              <w:left w:val="single" w:sz="12" w:space="0" w:color="auto"/>
              <w:bottom w:val="single" w:sz="12" w:space="0" w:color="auto"/>
              <w:right w:val="single" w:sz="12" w:space="0" w:color="auto"/>
            </w:tcBorders>
            <w:shd w:val="clear" w:color="auto" w:fill="C6D9F1" w:themeFill="text2" w:themeFillTint="33"/>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2. ročník</w:t>
            </w:r>
          </w:p>
        </w:tc>
      </w:tr>
      <w:tr w:rsidR="006E2CD2" w:rsidRPr="006E2CD2" w:rsidTr="00436C2B">
        <w:trPr>
          <w:trHeight w:val="300"/>
          <w:jc w:val="center"/>
        </w:trPr>
        <w:tc>
          <w:tcPr>
            <w:tcW w:w="4378"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Řízení lidských zdrojů ve zdravotnictví</w:t>
            </w:r>
          </w:p>
        </w:tc>
        <w:tc>
          <w:tcPr>
            <w:tcW w:w="706"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12</w:t>
            </w:r>
          </w:p>
        </w:tc>
        <w:tc>
          <w:tcPr>
            <w:tcW w:w="831"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single" w:sz="12" w:space="0" w:color="auto"/>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Řízení procesů ve zdravotnictví</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3</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k</w:t>
            </w:r>
            <w:r w:rsidR="00C27AEB" w:rsidRPr="006E2CD2">
              <w:rPr>
                <w:rFonts w:asciiTheme="minorHAnsi" w:hAnsiTheme="minorHAnsi" w:cstheme="minorHAnsi"/>
              </w:rPr>
              <w:t>lz</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Del="00870A32" w:rsidTr="00436C2B">
        <w:trPr>
          <w:trHeight w:val="300"/>
          <w:jc w:val="center"/>
          <w:del w:id="633" w:author="Michal Pilík" w:date="2018-09-15T11:20:00Z"/>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Del="00870A32" w:rsidRDefault="00C27AEB" w:rsidP="00676F93">
            <w:pPr>
              <w:rPr>
                <w:del w:id="634" w:author="Michal Pilík" w:date="2018-09-15T11:20:00Z"/>
                <w:rFonts w:asciiTheme="minorHAnsi" w:hAnsiTheme="minorHAnsi" w:cstheme="minorHAnsi"/>
                <w:b/>
                <w:bCs/>
              </w:rPr>
            </w:pPr>
            <w:del w:id="635" w:author="Michal Pilík" w:date="2018-09-15T11:20:00Z">
              <w:r w:rsidRPr="006E2CD2" w:rsidDel="00870A32">
                <w:rPr>
                  <w:rFonts w:asciiTheme="minorHAnsi" w:hAnsiTheme="minorHAnsi" w:cstheme="minorHAnsi"/>
                  <w:b/>
                  <w:bCs/>
                </w:rPr>
                <w:delText>Etika ve zdravotnictví</w:delText>
              </w:r>
            </w:del>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Del="00870A32" w:rsidRDefault="00C27AEB" w:rsidP="00676F93">
            <w:pPr>
              <w:jc w:val="center"/>
              <w:rPr>
                <w:del w:id="636" w:author="Michal Pilík" w:date="2018-09-15T11:20:00Z"/>
                <w:rFonts w:asciiTheme="minorHAnsi" w:hAnsiTheme="minorHAnsi" w:cstheme="minorHAnsi"/>
              </w:rPr>
            </w:pPr>
            <w:del w:id="637" w:author="Michal Pilík" w:date="2018-09-15T11:20:00Z">
              <w:r w:rsidRPr="006E2CD2" w:rsidDel="00870A32">
                <w:rPr>
                  <w:rFonts w:asciiTheme="minorHAnsi" w:hAnsiTheme="minorHAnsi" w:cstheme="minorHAnsi"/>
                </w:rPr>
                <w:delText>2</w:delText>
              </w:r>
            </w:del>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Del="00870A32" w:rsidRDefault="00C27AEB" w:rsidP="00676F93">
            <w:pPr>
              <w:jc w:val="center"/>
              <w:rPr>
                <w:del w:id="638" w:author="Michal Pilík" w:date="2018-09-15T11:20:00Z"/>
                <w:rFonts w:asciiTheme="minorHAnsi" w:hAnsiTheme="minorHAnsi" w:cstheme="minorHAnsi"/>
                <w:b/>
              </w:rPr>
            </w:pPr>
            <w:del w:id="639" w:author="Michal Pilík" w:date="2018-09-15T11:20:00Z">
              <w:r w:rsidRPr="006E2CD2" w:rsidDel="00870A32">
                <w:rPr>
                  <w:rFonts w:asciiTheme="minorHAnsi" w:hAnsiTheme="minorHAnsi" w:cstheme="minorHAnsi"/>
                  <w:b/>
                </w:rPr>
                <w:delText>10</w:delText>
              </w:r>
            </w:del>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Del="00870A32" w:rsidRDefault="00C27AEB" w:rsidP="00676F93">
            <w:pPr>
              <w:jc w:val="center"/>
              <w:rPr>
                <w:del w:id="640" w:author="Michal Pilík" w:date="2018-09-15T11:20:00Z"/>
                <w:rFonts w:asciiTheme="minorHAnsi" w:hAnsiTheme="minorHAnsi" w:cstheme="minorHAnsi"/>
              </w:rPr>
            </w:pPr>
            <w:del w:id="641" w:author="Michal Pilík" w:date="2018-09-15T11:20:00Z">
              <w:r w:rsidRPr="006E2CD2" w:rsidDel="00870A32">
                <w:rPr>
                  <w:rFonts w:asciiTheme="minorHAnsi" w:hAnsiTheme="minorHAnsi" w:cstheme="minorHAnsi"/>
                </w:rPr>
                <w:delText>klz</w:delText>
              </w:r>
            </w:del>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Del="00870A32" w:rsidRDefault="00C27AEB" w:rsidP="00676F93">
            <w:pPr>
              <w:jc w:val="center"/>
              <w:rPr>
                <w:del w:id="642" w:author="Michal Pilík" w:date="2018-09-15T11:20:00Z"/>
                <w:rFonts w:asciiTheme="minorHAnsi" w:hAnsiTheme="minorHAnsi" w:cstheme="minorHAnsi"/>
              </w:rPr>
            </w:pPr>
            <w:del w:id="643" w:author="Michal Pilík" w:date="2018-09-15T11:20:00Z">
              <w:r w:rsidRPr="006E2CD2" w:rsidDel="00870A32">
                <w:rPr>
                  <w:rFonts w:asciiTheme="minorHAnsi" w:hAnsiTheme="minorHAnsi" w:cstheme="minorHAnsi"/>
                </w:rPr>
                <w:delText>2</w:delText>
              </w:r>
            </w:del>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Del="00870A32" w:rsidRDefault="00C27AEB" w:rsidP="00676F93">
            <w:pPr>
              <w:jc w:val="center"/>
              <w:rPr>
                <w:del w:id="644" w:author="Michal Pilík" w:date="2018-09-15T11:20:00Z"/>
                <w:rFonts w:asciiTheme="minorHAnsi" w:hAnsiTheme="minorHAnsi" w:cstheme="minorHAnsi"/>
              </w:rPr>
            </w:pPr>
            <w:del w:id="645" w:author="Michal Pilík" w:date="2018-09-15T11:20:00Z">
              <w:r w:rsidRPr="006E2CD2" w:rsidDel="00870A32">
                <w:rPr>
                  <w:rFonts w:asciiTheme="minorHAnsi" w:hAnsiTheme="minorHAnsi" w:cstheme="minorHAnsi"/>
                </w:rPr>
                <w:delText>Z</w:delText>
              </w:r>
            </w:del>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Healthcare Ethics</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klz</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Moderní ošetřovatelství, lázeňství a fyzioterapie</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Veřejné finance a zdravotnictví</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Public Finance and Healthcare</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Seminář k diplomové práci</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w:t>
            </w:r>
            <w:r w:rsidR="00C27AEB" w:rsidRPr="006E2CD2">
              <w:rPr>
                <w:rFonts w:asciiTheme="minorHAnsi" w:hAnsiTheme="minorHAnsi" w:cstheme="minorHAnsi"/>
              </w:rPr>
              <w:t>p</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15"/>
          <w:jc w:val="center"/>
        </w:trPr>
        <w:tc>
          <w:tcPr>
            <w:tcW w:w="4378" w:type="dxa"/>
            <w:tcBorders>
              <w:top w:val="nil"/>
              <w:left w:val="single" w:sz="12" w:space="0" w:color="auto"/>
              <w:bottom w:val="single" w:sz="12"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Příprava diplomové práce a odborná praxe</w:t>
            </w:r>
          </w:p>
        </w:tc>
        <w:tc>
          <w:tcPr>
            <w:tcW w:w="706" w:type="dxa"/>
            <w:tcBorders>
              <w:top w:val="nil"/>
              <w:left w:val="nil"/>
              <w:bottom w:val="single" w:sz="12"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30</w:t>
            </w:r>
          </w:p>
        </w:tc>
        <w:tc>
          <w:tcPr>
            <w:tcW w:w="726" w:type="dxa"/>
            <w:tcBorders>
              <w:top w:val="nil"/>
              <w:left w:val="nil"/>
              <w:bottom w:val="single" w:sz="12"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0</w:t>
            </w:r>
          </w:p>
        </w:tc>
        <w:tc>
          <w:tcPr>
            <w:tcW w:w="831" w:type="dxa"/>
            <w:tcBorders>
              <w:top w:val="nil"/>
              <w:left w:val="nil"/>
              <w:bottom w:val="single" w:sz="12"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w:t>
            </w:r>
          </w:p>
        </w:tc>
        <w:tc>
          <w:tcPr>
            <w:tcW w:w="1157" w:type="dxa"/>
            <w:tcBorders>
              <w:top w:val="nil"/>
              <w:left w:val="nil"/>
              <w:bottom w:val="single" w:sz="12"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nil"/>
              <w:left w:val="nil"/>
              <w:bottom w:val="nil"/>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15"/>
          <w:jc w:val="center"/>
        </w:trPr>
        <w:tc>
          <w:tcPr>
            <w:tcW w:w="8646" w:type="dxa"/>
            <w:gridSpan w:val="6"/>
            <w:tcBorders>
              <w:top w:val="single" w:sz="12" w:space="0" w:color="auto"/>
              <w:left w:val="single" w:sz="12" w:space="0" w:color="auto"/>
              <w:bottom w:val="single" w:sz="12" w:space="0" w:color="auto"/>
              <w:right w:val="single" w:sz="12" w:space="0" w:color="auto"/>
            </w:tcBorders>
            <w:shd w:val="clear" w:color="auto" w:fill="92D050"/>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 xml:space="preserve">BLOK B - </w:t>
            </w:r>
            <w:r w:rsidRPr="006E2CD2">
              <w:rPr>
                <w:rFonts w:asciiTheme="minorHAnsi" w:hAnsiTheme="minorHAnsi" w:cstheme="minorHAnsi"/>
                <w:b/>
                <w:bCs/>
                <w:shd w:val="clear" w:color="auto" w:fill="92D050"/>
              </w:rPr>
              <w:t>povinně volitelné předměty</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Ekonometri</w:t>
            </w:r>
            <w:r w:rsidR="0069191E">
              <w:rPr>
                <w:rFonts w:asciiTheme="minorHAnsi" w:hAnsiTheme="minorHAnsi" w:cstheme="minorHAnsi"/>
                <w:b/>
                <w:bCs/>
              </w:rPr>
              <w:t>e</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k</w:t>
            </w:r>
            <w:r w:rsidR="00C27AEB" w:rsidRPr="006E2CD2">
              <w:rPr>
                <w:rFonts w:asciiTheme="minorHAnsi" w:hAnsiTheme="minorHAnsi" w:cstheme="minorHAnsi"/>
              </w:rPr>
              <w:t>lz</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Právo sociálního zabezpečení</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klz</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Kultura mluvené a psané komunikace</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436C2B" w:rsidP="00676F93">
            <w:pPr>
              <w:jc w:val="center"/>
              <w:rPr>
                <w:rFonts w:asciiTheme="minorHAnsi" w:hAnsiTheme="minorHAnsi" w:cstheme="minorHAnsi"/>
              </w:rPr>
            </w:pPr>
            <w:r w:rsidRPr="006E2CD2">
              <w:rPr>
                <w:rFonts w:asciiTheme="minorHAnsi" w:hAnsiTheme="minorHAnsi" w:cstheme="minorHAnsi"/>
              </w:rPr>
              <w:t>k</w:t>
            </w:r>
            <w:r w:rsidR="00C27AEB" w:rsidRPr="006E2CD2">
              <w:rPr>
                <w:rFonts w:asciiTheme="minorHAnsi" w:hAnsiTheme="minorHAnsi" w:cstheme="minorHAnsi"/>
              </w:rPr>
              <w:t>lz</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Hospodaření nepodnikatelských organizací</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w:t>
            </w:r>
            <w:r w:rsidR="00C27AEB" w:rsidRPr="006E2CD2">
              <w:rPr>
                <w:rFonts w:asciiTheme="minorHAnsi" w:hAnsiTheme="minorHAnsi" w:cstheme="minorHAnsi"/>
              </w:rPr>
              <w:t>k</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tcPr>
          <w:p w:rsidR="00436C2B" w:rsidRPr="006E2CD2" w:rsidRDefault="00436C2B" w:rsidP="00436C2B">
            <w:pPr>
              <w:rPr>
                <w:rFonts w:asciiTheme="minorHAnsi" w:hAnsiTheme="minorHAnsi"/>
                <w:b/>
              </w:rPr>
            </w:pPr>
            <w:r w:rsidRPr="006E2CD2">
              <w:rPr>
                <w:rFonts w:asciiTheme="minorHAnsi" w:hAnsiTheme="minorHAnsi"/>
                <w:b/>
              </w:rPr>
              <w:t>Finanční kontrola a audit ve veřejné správě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RDefault="00436C2B" w:rsidP="00436C2B">
            <w:pPr>
              <w:jc w:val="center"/>
              <w:rPr>
                <w:rFonts w:asciiTheme="minorHAnsi" w:hAnsiTheme="minorHAnsi"/>
              </w:rPr>
            </w:pPr>
            <w:r w:rsidRPr="006E2CD2">
              <w:rPr>
                <w:rFonts w:asciiTheme="minorHAnsi" w:hAnsiTheme="minorHAnsi"/>
              </w:rPr>
              <w:t>3</w:t>
            </w:r>
          </w:p>
        </w:tc>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RDefault="00436C2B" w:rsidP="00436C2B">
            <w:pPr>
              <w:jc w:val="center"/>
              <w:rPr>
                <w:rFonts w:asciiTheme="minorHAnsi" w:hAnsiTheme="minorHAnsi"/>
                <w:b/>
              </w:rPr>
            </w:pPr>
            <w:r w:rsidRPr="006E2CD2">
              <w:rPr>
                <w:rFonts w:asciiTheme="minorHAnsi" w:hAnsiTheme="minorHAnsi"/>
                <w:b/>
              </w:rPr>
              <w:t>15</w:t>
            </w:r>
          </w:p>
        </w:tc>
        <w:tc>
          <w:tcPr>
            <w:tcW w:w="8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RDefault="00436C2B" w:rsidP="00436C2B">
            <w:pPr>
              <w:jc w:val="center"/>
              <w:rPr>
                <w:rFonts w:asciiTheme="minorHAnsi" w:hAnsiTheme="minorHAnsi"/>
              </w:rPr>
            </w:pPr>
            <w:r w:rsidRPr="006E2CD2">
              <w:rPr>
                <w:rFonts w:asciiTheme="minorHAnsi" w:hAnsiTheme="minorHAnsi"/>
              </w:rPr>
              <w:t>zp, zk</w:t>
            </w:r>
          </w:p>
        </w:tc>
        <w:tc>
          <w:tcPr>
            <w:tcW w:w="115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RDefault="00436C2B" w:rsidP="00436C2B">
            <w:pPr>
              <w:jc w:val="center"/>
              <w:rPr>
                <w:rFonts w:asciiTheme="minorHAnsi" w:hAnsiTheme="minorHAnsi"/>
              </w:rPr>
            </w:pPr>
            <w:r w:rsidRPr="006E2CD2">
              <w:rPr>
                <w:rFonts w:asciiTheme="minorHAnsi" w:hAnsiTheme="minorHAnsi"/>
              </w:rPr>
              <w:t>1,2</w:t>
            </w:r>
          </w:p>
        </w:tc>
        <w:tc>
          <w:tcPr>
            <w:tcW w:w="848" w:type="dxa"/>
            <w:tcBorders>
              <w:top w:val="single" w:sz="4" w:space="0" w:color="auto"/>
              <w:left w:val="single" w:sz="4" w:space="0" w:color="auto"/>
              <w:bottom w:val="single" w:sz="4" w:space="0" w:color="auto"/>
              <w:right w:val="single" w:sz="12" w:space="0" w:color="auto"/>
            </w:tcBorders>
            <w:vAlign w:val="bottom"/>
          </w:tcPr>
          <w:p w:rsidR="00436C2B" w:rsidRPr="006E2CD2" w:rsidRDefault="00436C2B" w:rsidP="00436C2B">
            <w:pPr>
              <w:jc w:val="center"/>
              <w:rPr>
                <w:rFonts w:asciiTheme="minorHAnsi" w:hAnsiTheme="minorHAnsi"/>
              </w:rPr>
            </w:pPr>
            <w:r w:rsidRPr="006E2CD2">
              <w:rPr>
                <w:rFonts w:asciiTheme="minorHAnsi" w:hAnsiTheme="minorHAnsi"/>
              </w:rPr>
              <w:t>Z</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tcPr>
          <w:p w:rsidR="00436C2B" w:rsidRPr="006E2CD2" w:rsidRDefault="00436C2B" w:rsidP="00436C2B">
            <w:pPr>
              <w:rPr>
                <w:rFonts w:asciiTheme="minorHAnsi" w:hAnsiTheme="minorHAnsi"/>
                <w:b/>
              </w:rPr>
            </w:pPr>
            <w:r w:rsidRPr="006E2CD2">
              <w:rPr>
                <w:rFonts w:asciiTheme="minorHAnsi" w:hAnsiTheme="minorHAnsi"/>
                <w:b/>
              </w:rPr>
              <w:t>Aplikace práva ve veřejné správě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RDefault="00436C2B" w:rsidP="00436C2B">
            <w:pPr>
              <w:jc w:val="center"/>
              <w:rPr>
                <w:rFonts w:asciiTheme="minorHAnsi" w:hAnsiTheme="minorHAnsi"/>
              </w:rPr>
            </w:pPr>
            <w:r w:rsidRPr="006E2CD2">
              <w:rPr>
                <w:rFonts w:asciiTheme="minorHAnsi" w:hAnsiTheme="minorHAnsi"/>
              </w:rPr>
              <w:t>3</w:t>
            </w:r>
          </w:p>
        </w:tc>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RDefault="00436C2B" w:rsidP="00436C2B">
            <w:pPr>
              <w:jc w:val="center"/>
              <w:rPr>
                <w:rFonts w:asciiTheme="minorHAnsi" w:hAnsiTheme="minorHAnsi"/>
                <w:b/>
              </w:rPr>
            </w:pPr>
            <w:r w:rsidRPr="006E2CD2">
              <w:rPr>
                <w:rFonts w:asciiTheme="minorHAnsi" w:hAnsiTheme="minorHAnsi"/>
                <w:b/>
              </w:rPr>
              <w:t>10</w:t>
            </w:r>
          </w:p>
        </w:tc>
        <w:tc>
          <w:tcPr>
            <w:tcW w:w="8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RDefault="00436C2B" w:rsidP="00436C2B">
            <w:pPr>
              <w:jc w:val="center"/>
              <w:rPr>
                <w:rFonts w:asciiTheme="minorHAnsi" w:hAnsiTheme="minorHAnsi"/>
              </w:rPr>
            </w:pPr>
            <w:r w:rsidRPr="006E2CD2">
              <w:rPr>
                <w:rFonts w:asciiTheme="minorHAnsi" w:hAnsiTheme="minorHAnsi"/>
              </w:rPr>
              <w:t>klz</w:t>
            </w:r>
          </w:p>
        </w:tc>
        <w:tc>
          <w:tcPr>
            <w:tcW w:w="115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RDefault="00436C2B" w:rsidP="00436C2B">
            <w:pPr>
              <w:jc w:val="center"/>
              <w:rPr>
                <w:rFonts w:asciiTheme="minorHAnsi" w:hAnsiTheme="minorHAnsi"/>
              </w:rPr>
            </w:pPr>
            <w:r w:rsidRPr="006E2CD2">
              <w:rPr>
                <w:rFonts w:asciiTheme="minorHAnsi" w:hAnsiTheme="minorHAnsi"/>
              </w:rPr>
              <w:t>1,2</w:t>
            </w:r>
          </w:p>
        </w:tc>
        <w:tc>
          <w:tcPr>
            <w:tcW w:w="848" w:type="dxa"/>
            <w:tcBorders>
              <w:top w:val="single" w:sz="4" w:space="0" w:color="auto"/>
              <w:left w:val="single" w:sz="4" w:space="0" w:color="auto"/>
              <w:bottom w:val="single" w:sz="4" w:space="0" w:color="auto"/>
              <w:right w:val="single" w:sz="12" w:space="0" w:color="auto"/>
            </w:tcBorders>
            <w:vAlign w:val="bottom"/>
          </w:tcPr>
          <w:p w:rsidR="00436C2B" w:rsidRPr="006E2CD2" w:rsidRDefault="00436C2B" w:rsidP="00436C2B">
            <w:pPr>
              <w:jc w:val="center"/>
              <w:rPr>
                <w:rFonts w:asciiTheme="minorHAnsi" w:hAnsiTheme="minorHAnsi"/>
              </w:rPr>
            </w:pPr>
            <w:r w:rsidRPr="006E2CD2">
              <w:rPr>
                <w:rFonts w:asciiTheme="minorHAnsi" w:hAnsiTheme="minorHAnsi"/>
              </w:rPr>
              <w:t>Z</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436C2B" w:rsidRPr="006E2CD2" w:rsidRDefault="00436C2B" w:rsidP="00436C2B">
            <w:pPr>
              <w:rPr>
                <w:rFonts w:asciiTheme="minorHAnsi" w:hAnsiTheme="minorHAnsi" w:cstheme="minorHAnsi"/>
                <w:b/>
                <w:bCs/>
              </w:rPr>
            </w:pPr>
            <w:r w:rsidRPr="006E2CD2">
              <w:rPr>
                <w:rFonts w:asciiTheme="minorHAnsi" w:hAnsiTheme="minorHAnsi" w:cstheme="minorHAnsi"/>
                <w:b/>
                <w:bCs/>
              </w:rPr>
              <w:t>Pracovní právo</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3</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klz</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L</w:t>
            </w:r>
          </w:p>
        </w:tc>
      </w:tr>
      <w:tr w:rsidR="006E2CD2" w:rsidRPr="006E2CD2" w:rsidDel="00D8789B" w:rsidTr="00436C2B">
        <w:trPr>
          <w:trHeight w:val="300"/>
          <w:jc w:val="center"/>
          <w:del w:id="646" w:author="Michal Pilík" w:date="2018-09-15T11:39:00Z"/>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436C2B" w:rsidRPr="006E2CD2" w:rsidDel="00D8789B" w:rsidRDefault="00436C2B" w:rsidP="00436C2B">
            <w:pPr>
              <w:rPr>
                <w:del w:id="647" w:author="Michal Pilík" w:date="2018-09-15T11:39:00Z"/>
                <w:rFonts w:asciiTheme="minorHAnsi" w:hAnsiTheme="minorHAnsi" w:cstheme="minorHAnsi"/>
                <w:b/>
                <w:bCs/>
              </w:rPr>
            </w:pPr>
            <w:del w:id="648" w:author="Michal Pilík" w:date="2018-09-15T11:39:00Z">
              <w:r w:rsidRPr="006E2CD2" w:rsidDel="00D8789B">
                <w:rPr>
                  <w:rFonts w:asciiTheme="minorHAnsi" w:hAnsiTheme="minorHAnsi" w:cstheme="minorHAnsi"/>
                  <w:b/>
                  <w:bCs/>
                </w:rPr>
                <w:delText>Business English</w:delText>
              </w:r>
            </w:del>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Del="00D8789B" w:rsidRDefault="00436C2B" w:rsidP="00436C2B">
            <w:pPr>
              <w:jc w:val="center"/>
              <w:rPr>
                <w:del w:id="649" w:author="Michal Pilík" w:date="2018-09-15T11:39:00Z"/>
                <w:rFonts w:asciiTheme="minorHAnsi" w:hAnsiTheme="minorHAnsi" w:cstheme="minorHAnsi"/>
              </w:rPr>
            </w:pPr>
            <w:del w:id="650" w:author="Michal Pilík" w:date="2018-09-15T11:39:00Z">
              <w:r w:rsidRPr="006E2CD2" w:rsidDel="00D8789B">
                <w:rPr>
                  <w:rFonts w:asciiTheme="minorHAnsi" w:hAnsiTheme="minorHAnsi" w:cstheme="minorHAnsi"/>
                </w:rPr>
                <w:delText>2</w:delText>
              </w:r>
            </w:del>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Del="00D8789B" w:rsidRDefault="00436C2B" w:rsidP="00436C2B">
            <w:pPr>
              <w:jc w:val="center"/>
              <w:rPr>
                <w:del w:id="651" w:author="Michal Pilík" w:date="2018-09-15T11:39:00Z"/>
                <w:rFonts w:asciiTheme="minorHAnsi" w:hAnsiTheme="minorHAnsi" w:cstheme="minorHAnsi"/>
                <w:b/>
              </w:rPr>
            </w:pPr>
            <w:del w:id="652" w:author="Michal Pilík" w:date="2018-09-15T11:39:00Z">
              <w:r w:rsidRPr="006E2CD2" w:rsidDel="00D8789B">
                <w:rPr>
                  <w:rFonts w:asciiTheme="minorHAnsi" w:hAnsiTheme="minorHAnsi" w:cstheme="minorHAnsi"/>
                  <w:b/>
                </w:rPr>
                <w:delText>10</w:delText>
              </w:r>
            </w:del>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Del="00D8789B" w:rsidRDefault="00436C2B" w:rsidP="00436C2B">
            <w:pPr>
              <w:jc w:val="center"/>
              <w:rPr>
                <w:del w:id="653" w:author="Michal Pilík" w:date="2018-09-15T11:39:00Z"/>
                <w:rFonts w:asciiTheme="minorHAnsi" w:hAnsiTheme="minorHAnsi" w:cstheme="minorHAnsi"/>
              </w:rPr>
            </w:pPr>
            <w:del w:id="654" w:author="Michal Pilík" w:date="2018-09-15T11:39:00Z">
              <w:r w:rsidRPr="006E2CD2" w:rsidDel="00D8789B">
                <w:rPr>
                  <w:rFonts w:asciiTheme="minorHAnsi" w:hAnsiTheme="minorHAnsi" w:cstheme="minorHAnsi"/>
                </w:rPr>
                <w:delText>klz</w:delText>
              </w:r>
            </w:del>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Del="00D8789B" w:rsidRDefault="00436C2B" w:rsidP="00436C2B">
            <w:pPr>
              <w:jc w:val="center"/>
              <w:rPr>
                <w:del w:id="655" w:author="Michal Pilík" w:date="2018-09-15T11:39:00Z"/>
                <w:rFonts w:asciiTheme="minorHAnsi" w:hAnsiTheme="minorHAnsi" w:cstheme="minorHAnsi"/>
              </w:rPr>
            </w:pPr>
            <w:del w:id="656" w:author="Michal Pilík" w:date="2018-09-15T11:39:00Z">
              <w:r w:rsidRPr="006E2CD2" w:rsidDel="00D8789B">
                <w:rPr>
                  <w:rFonts w:asciiTheme="minorHAnsi" w:hAnsiTheme="minorHAnsi" w:cstheme="minorHAnsi"/>
                </w:rPr>
                <w:delText>1</w:delText>
              </w:r>
            </w:del>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436C2B" w:rsidRPr="006E2CD2" w:rsidDel="00D8789B" w:rsidRDefault="00436C2B" w:rsidP="00436C2B">
            <w:pPr>
              <w:jc w:val="center"/>
              <w:rPr>
                <w:del w:id="657" w:author="Michal Pilík" w:date="2018-09-15T11:39:00Z"/>
                <w:rFonts w:asciiTheme="minorHAnsi" w:hAnsiTheme="minorHAnsi" w:cstheme="minorHAnsi"/>
              </w:rPr>
            </w:pPr>
            <w:del w:id="658" w:author="Michal Pilík" w:date="2018-09-15T11:39:00Z">
              <w:r w:rsidRPr="006E2CD2" w:rsidDel="00D8789B">
                <w:rPr>
                  <w:rFonts w:asciiTheme="minorHAnsi" w:hAnsiTheme="minorHAnsi" w:cstheme="minorHAnsi"/>
                </w:rPr>
                <w:delText>L</w:delText>
              </w:r>
            </w:del>
          </w:p>
        </w:tc>
      </w:tr>
      <w:tr w:rsidR="006E2CD2" w:rsidRPr="006E2CD2" w:rsidTr="00436C2B">
        <w:trPr>
          <w:trHeight w:val="525"/>
          <w:jc w:val="center"/>
        </w:trPr>
        <w:tc>
          <w:tcPr>
            <w:tcW w:w="4378" w:type="dxa"/>
            <w:tcBorders>
              <w:top w:val="single" w:sz="4" w:space="0" w:color="auto"/>
              <w:left w:val="single" w:sz="12" w:space="0" w:color="auto"/>
              <w:bottom w:val="single" w:sz="4" w:space="0" w:color="auto"/>
              <w:right w:val="single" w:sz="4" w:space="0" w:color="auto"/>
            </w:tcBorders>
            <w:shd w:val="clear" w:color="auto" w:fill="auto"/>
            <w:vAlign w:val="bottom"/>
            <w:hideMark/>
          </w:tcPr>
          <w:p w:rsidR="00436C2B" w:rsidRPr="006E2CD2" w:rsidRDefault="00436C2B" w:rsidP="00436C2B">
            <w:pPr>
              <w:rPr>
                <w:rFonts w:asciiTheme="minorHAnsi" w:hAnsiTheme="minorHAnsi" w:cstheme="minorHAnsi"/>
                <w:b/>
                <w:bCs/>
              </w:rPr>
            </w:pPr>
            <w:r w:rsidRPr="006E2CD2">
              <w:rPr>
                <w:rFonts w:asciiTheme="minorHAnsi" w:hAnsiTheme="minorHAnsi" w:cstheme="minorHAnsi"/>
                <w:b/>
                <w:bCs/>
              </w:rPr>
              <w:t>Psychohygiena pro nelékařské zdravotnické pracovníky</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2</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z</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436C2B" w:rsidRPr="006E2CD2" w:rsidRDefault="00436C2B" w:rsidP="00436C2B">
            <w:pPr>
              <w:rPr>
                <w:rFonts w:asciiTheme="minorHAnsi" w:hAnsiTheme="minorHAnsi" w:cstheme="minorHAnsi"/>
                <w:b/>
                <w:bCs/>
              </w:rPr>
            </w:pPr>
            <w:r w:rsidRPr="006E2CD2">
              <w:rPr>
                <w:rFonts w:asciiTheme="minorHAnsi" w:hAnsiTheme="minorHAnsi" w:cstheme="minorHAnsi"/>
                <w:b/>
                <w:bCs/>
              </w:rPr>
              <w:t>Základy podnikatelství</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4</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klz</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 </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436C2B" w:rsidRPr="006E2CD2" w:rsidRDefault="00436C2B" w:rsidP="00436C2B">
            <w:pPr>
              <w:rPr>
                <w:rFonts w:asciiTheme="minorHAnsi" w:hAnsiTheme="minorHAnsi" w:cstheme="minorHAnsi"/>
                <w:b/>
                <w:bCs/>
              </w:rPr>
            </w:pPr>
            <w:r w:rsidRPr="006E2CD2">
              <w:rPr>
                <w:rFonts w:asciiTheme="minorHAnsi" w:hAnsiTheme="minorHAnsi" w:cstheme="minorHAnsi"/>
                <w:b/>
                <w:bCs/>
              </w:rPr>
              <w:t>Odborná angličtina ve zdravotnictví</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2</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klz</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Z</w:t>
            </w:r>
          </w:p>
        </w:tc>
      </w:tr>
      <w:tr w:rsidR="006E2CD2" w:rsidRPr="006E2CD2" w:rsidTr="00870A32">
        <w:tblPrEx>
          <w:tblW w:w="8646" w:type="dxa"/>
          <w:jc w:val="center"/>
          <w:tblCellMar>
            <w:left w:w="70" w:type="dxa"/>
            <w:right w:w="70" w:type="dxa"/>
          </w:tblCellMar>
          <w:tblPrExChange w:id="659" w:author="Michal Pilík" w:date="2018-09-15T11:20:00Z">
            <w:tblPrEx>
              <w:tblW w:w="8646" w:type="dxa"/>
              <w:jc w:val="center"/>
              <w:tblCellMar>
                <w:left w:w="70" w:type="dxa"/>
                <w:right w:w="70" w:type="dxa"/>
              </w:tblCellMar>
            </w:tblPrEx>
          </w:tblPrExChange>
        </w:tblPrEx>
        <w:trPr>
          <w:trHeight w:val="315"/>
          <w:jc w:val="center"/>
          <w:trPrChange w:id="660" w:author="Michal Pilík" w:date="2018-09-15T11:20:00Z">
            <w:trPr>
              <w:gridAfter w:val="0"/>
              <w:trHeight w:val="315"/>
              <w:jc w:val="center"/>
            </w:trPr>
          </w:trPrChange>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Change w:id="661" w:author="Michal Pilík" w:date="2018-09-15T11:20:00Z">
              <w:tcPr>
                <w:tcW w:w="4378" w:type="dxa"/>
                <w:gridSpan w:val="2"/>
                <w:tcBorders>
                  <w:top w:val="single" w:sz="4" w:space="0" w:color="auto"/>
                  <w:left w:val="single" w:sz="12" w:space="0" w:color="auto"/>
                  <w:bottom w:val="single" w:sz="12" w:space="0" w:color="auto"/>
                  <w:right w:val="single" w:sz="4" w:space="0" w:color="auto"/>
                </w:tcBorders>
                <w:shd w:val="clear" w:color="auto" w:fill="auto"/>
                <w:noWrap/>
                <w:vAlign w:val="bottom"/>
                <w:hideMark/>
              </w:tcPr>
            </w:tcPrChange>
          </w:tcPr>
          <w:p w:rsidR="00436C2B" w:rsidRPr="006E2CD2" w:rsidRDefault="00436C2B" w:rsidP="00436C2B">
            <w:pPr>
              <w:rPr>
                <w:rFonts w:asciiTheme="minorHAnsi" w:hAnsiTheme="minorHAnsi" w:cstheme="minorHAnsi"/>
                <w:b/>
                <w:bCs/>
              </w:rPr>
            </w:pPr>
            <w:r w:rsidRPr="006E2CD2">
              <w:rPr>
                <w:rFonts w:asciiTheme="minorHAnsi" w:hAnsiTheme="minorHAnsi" w:cstheme="minorHAnsi"/>
                <w:b/>
                <w:bCs/>
              </w:rPr>
              <w:t>Odborná němčina ve zdravotnictví</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Change w:id="662" w:author="Michal Pilík" w:date="2018-09-15T11:20:00Z">
              <w:tcPr>
                <w:tcW w:w="706" w:type="dxa"/>
                <w:gridSpan w:val="2"/>
                <w:tcBorders>
                  <w:top w:val="single" w:sz="4" w:space="0" w:color="auto"/>
                  <w:left w:val="nil"/>
                  <w:bottom w:val="single" w:sz="12" w:space="0" w:color="auto"/>
                  <w:right w:val="single" w:sz="4" w:space="0" w:color="auto"/>
                </w:tcBorders>
                <w:shd w:val="clear" w:color="auto" w:fill="auto"/>
                <w:noWrap/>
                <w:vAlign w:val="bottom"/>
                <w:hideMark/>
              </w:tcPr>
            </w:tcPrChange>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2</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Change w:id="663" w:author="Michal Pilík" w:date="2018-09-15T11:20:00Z">
              <w:tcPr>
                <w:tcW w:w="726" w:type="dxa"/>
                <w:gridSpan w:val="2"/>
                <w:tcBorders>
                  <w:top w:val="single" w:sz="4" w:space="0" w:color="auto"/>
                  <w:left w:val="nil"/>
                  <w:bottom w:val="single" w:sz="12" w:space="0" w:color="auto"/>
                  <w:right w:val="single" w:sz="4" w:space="0" w:color="auto"/>
                </w:tcBorders>
                <w:shd w:val="clear" w:color="auto" w:fill="auto"/>
                <w:noWrap/>
                <w:vAlign w:val="bottom"/>
                <w:hideMark/>
              </w:tcPr>
            </w:tcPrChange>
          </w:tcPr>
          <w:p w:rsidR="00436C2B" w:rsidRPr="006E2CD2" w:rsidRDefault="00436C2B" w:rsidP="00436C2B">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Change w:id="664" w:author="Michal Pilík" w:date="2018-09-15T11:20:00Z">
              <w:tcPr>
                <w:tcW w:w="831" w:type="dxa"/>
                <w:gridSpan w:val="2"/>
                <w:tcBorders>
                  <w:top w:val="single" w:sz="4" w:space="0" w:color="auto"/>
                  <w:left w:val="nil"/>
                  <w:bottom w:val="single" w:sz="12" w:space="0" w:color="auto"/>
                  <w:right w:val="single" w:sz="4" w:space="0" w:color="auto"/>
                </w:tcBorders>
                <w:shd w:val="clear" w:color="auto" w:fill="auto"/>
                <w:noWrap/>
                <w:vAlign w:val="bottom"/>
                <w:hideMark/>
              </w:tcPr>
            </w:tcPrChange>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klz</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Change w:id="665" w:author="Michal Pilík" w:date="2018-09-15T11:20:00Z">
              <w:tcPr>
                <w:tcW w:w="1157" w:type="dxa"/>
                <w:gridSpan w:val="2"/>
                <w:tcBorders>
                  <w:top w:val="single" w:sz="4" w:space="0" w:color="auto"/>
                  <w:left w:val="nil"/>
                  <w:bottom w:val="single" w:sz="12" w:space="0" w:color="auto"/>
                  <w:right w:val="single" w:sz="4" w:space="0" w:color="auto"/>
                </w:tcBorders>
                <w:shd w:val="clear" w:color="auto" w:fill="auto"/>
                <w:noWrap/>
                <w:vAlign w:val="bottom"/>
                <w:hideMark/>
              </w:tcPr>
            </w:tcPrChange>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Change w:id="666" w:author="Michal Pilík" w:date="2018-09-15T11:20:00Z">
              <w:tcPr>
                <w:tcW w:w="848" w:type="dxa"/>
                <w:gridSpan w:val="2"/>
                <w:tcBorders>
                  <w:top w:val="single" w:sz="4" w:space="0" w:color="auto"/>
                  <w:left w:val="nil"/>
                  <w:bottom w:val="single" w:sz="12" w:space="0" w:color="auto"/>
                  <w:right w:val="single" w:sz="12" w:space="0" w:color="auto"/>
                </w:tcBorders>
                <w:shd w:val="clear" w:color="auto" w:fill="auto"/>
                <w:noWrap/>
                <w:vAlign w:val="bottom"/>
                <w:hideMark/>
              </w:tcPr>
            </w:tcPrChange>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Z</w:t>
            </w:r>
          </w:p>
        </w:tc>
      </w:tr>
      <w:tr w:rsidR="00870A32" w:rsidRPr="006E2CD2" w:rsidTr="00436C2B">
        <w:trPr>
          <w:trHeight w:val="315"/>
          <w:jc w:val="center"/>
          <w:ins w:id="667" w:author="Michal Pilík" w:date="2018-09-15T11:20:00Z"/>
        </w:trPr>
        <w:tc>
          <w:tcPr>
            <w:tcW w:w="4378"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870A32" w:rsidRPr="006E2CD2" w:rsidRDefault="00870A32" w:rsidP="00870A32">
            <w:pPr>
              <w:rPr>
                <w:ins w:id="668" w:author="Michal Pilík" w:date="2018-09-15T11:20:00Z"/>
                <w:rFonts w:asciiTheme="minorHAnsi" w:hAnsiTheme="minorHAnsi" w:cstheme="minorHAnsi"/>
                <w:b/>
                <w:bCs/>
              </w:rPr>
            </w:pPr>
            <w:ins w:id="669" w:author="Michal Pilík" w:date="2018-09-15T11:20:00Z">
              <w:r w:rsidRPr="006E2CD2">
                <w:rPr>
                  <w:rFonts w:asciiTheme="minorHAnsi" w:hAnsiTheme="minorHAnsi" w:cstheme="minorHAnsi"/>
                  <w:b/>
                  <w:bCs/>
                </w:rPr>
                <w:t>Etika ve zdravotnictví</w:t>
              </w:r>
            </w:ins>
          </w:p>
        </w:tc>
        <w:tc>
          <w:tcPr>
            <w:tcW w:w="706" w:type="dxa"/>
            <w:tcBorders>
              <w:top w:val="single" w:sz="4" w:space="0" w:color="auto"/>
              <w:left w:val="nil"/>
              <w:bottom w:val="single" w:sz="12" w:space="0" w:color="auto"/>
              <w:right w:val="single" w:sz="4" w:space="0" w:color="auto"/>
            </w:tcBorders>
            <w:shd w:val="clear" w:color="auto" w:fill="auto"/>
            <w:noWrap/>
            <w:vAlign w:val="bottom"/>
          </w:tcPr>
          <w:p w:rsidR="00870A32" w:rsidRPr="006E2CD2" w:rsidRDefault="00870A32" w:rsidP="00870A32">
            <w:pPr>
              <w:jc w:val="center"/>
              <w:rPr>
                <w:ins w:id="670" w:author="Michal Pilík" w:date="2018-09-15T11:20:00Z"/>
                <w:rFonts w:asciiTheme="minorHAnsi" w:hAnsiTheme="minorHAnsi" w:cstheme="minorHAnsi"/>
              </w:rPr>
            </w:pPr>
            <w:ins w:id="671" w:author="Michal Pilík" w:date="2018-09-15T11:20:00Z">
              <w:r w:rsidRPr="006E2CD2">
                <w:rPr>
                  <w:rFonts w:asciiTheme="minorHAnsi" w:hAnsiTheme="minorHAnsi" w:cstheme="minorHAnsi"/>
                </w:rPr>
                <w:t>2</w:t>
              </w:r>
            </w:ins>
          </w:p>
        </w:tc>
        <w:tc>
          <w:tcPr>
            <w:tcW w:w="726" w:type="dxa"/>
            <w:tcBorders>
              <w:top w:val="single" w:sz="4" w:space="0" w:color="auto"/>
              <w:left w:val="nil"/>
              <w:bottom w:val="single" w:sz="12" w:space="0" w:color="auto"/>
              <w:right w:val="single" w:sz="4" w:space="0" w:color="auto"/>
            </w:tcBorders>
            <w:shd w:val="clear" w:color="auto" w:fill="auto"/>
            <w:noWrap/>
            <w:vAlign w:val="bottom"/>
          </w:tcPr>
          <w:p w:rsidR="00870A32" w:rsidRPr="006E2CD2" w:rsidRDefault="00870A32" w:rsidP="00870A32">
            <w:pPr>
              <w:jc w:val="center"/>
              <w:rPr>
                <w:ins w:id="672" w:author="Michal Pilík" w:date="2018-09-15T11:20:00Z"/>
                <w:rFonts w:asciiTheme="minorHAnsi" w:hAnsiTheme="minorHAnsi" w:cstheme="minorHAnsi"/>
                <w:b/>
              </w:rPr>
            </w:pPr>
            <w:ins w:id="673" w:author="Michal Pilík" w:date="2018-09-15T11:20:00Z">
              <w:r w:rsidRPr="006E2CD2">
                <w:rPr>
                  <w:rFonts w:asciiTheme="minorHAnsi" w:hAnsiTheme="minorHAnsi" w:cstheme="minorHAnsi"/>
                  <w:b/>
                </w:rPr>
                <w:t>10</w:t>
              </w:r>
            </w:ins>
          </w:p>
        </w:tc>
        <w:tc>
          <w:tcPr>
            <w:tcW w:w="831" w:type="dxa"/>
            <w:tcBorders>
              <w:top w:val="single" w:sz="4" w:space="0" w:color="auto"/>
              <w:left w:val="nil"/>
              <w:bottom w:val="single" w:sz="12" w:space="0" w:color="auto"/>
              <w:right w:val="single" w:sz="4" w:space="0" w:color="auto"/>
            </w:tcBorders>
            <w:shd w:val="clear" w:color="auto" w:fill="auto"/>
            <w:noWrap/>
            <w:vAlign w:val="bottom"/>
          </w:tcPr>
          <w:p w:rsidR="00870A32" w:rsidRPr="006E2CD2" w:rsidRDefault="00870A32" w:rsidP="00870A32">
            <w:pPr>
              <w:jc w:val="center"/>
              <w:rPr>
                <w:ins w:id="674" w:author="Michal Pilík" w:date="2018-09-15T11:20:00Z"/>
                <w:rFonts w:asciiTheme="minorHAnsi" w:hAnsiTheme="minorHAnsi" w:cstheme="minorHAnsi"/>
              </w:rPr>
            </w:pPr>
            <w:ins w:id="675" w:author="Michal Pilík" w:date="2018-09-15T11:20:00Z">
              <w:r w:rsidRPr="006E2CD2">
                <w:rPr>
                  <w:rFonts w:asciiTheme="minorHAnsi" w:hAnsiTheme="minorHAnsi" w:cstheme="minorHAnsi"/>
                </w:rPr>
                <w:t>klz</w:t>
              </w:r>
            </w:ins>
          </w:p>
        </w:tc>
        <w:tc>
          <w:tcPr>
            <w:tcW w:w="1157" w:type="dxa"/>
            <w:tcBorders>
              <w:top w:val="single" w:sz="4" w:space="0" w:color="auto"/>
              <w:left w:val="nil"/>
              <w:bottom w:val="single" w:sz="12" w:space="0" w:color="auto"/>
              <w:right w:val="single" w:sz="4" w:space="0" w:color="auto"/>
            </w:tcBorders>
            <w:shd w:val="clear" w:color="auto" w:fill="auto"/>
            <w:noWrap/>
            <w:vAlign w:val="bottom"/>
          </w:tcPr>
          <w:p w:rsidR="00870A32" w:rsidRPr="006E2CD2" w:rsidRDefault="00870A32" w:rsidP="00870A32">
            <w:pPr>
              <w:jc w:val="center"/>
              <w:rPr>
                <w:ins w:id="676" w:author="Michal Pilík" w:date="2018-09-15T11:20:00Z"/>
                <w:rFonts w:asciiTheme="minorHAnsi" w:hAnsiTheme="minorHAnsi" w:cstheme="minorHAnsi"/>
              </w:rPr>
            </w:pPr>
            <w:ins w:id="677" w:author="Michal Pilík" w:date="2018-09-15T11:20:00Z">
              <w:r w:rsidRPr="006E2CD2">
                <w:rPr>
                  <w:rFonts w:asciiTheme="minorHAnsi" w:hAnsiTheme="minorHAnsi" w:cstheme="minorHAnsi"/>
                </w:rPr>
                <w:t>2</w:t>
              </w:r>
            </w:ins>
          </w:p>
        </w:tc>
        <w:tc>
          <w:tcPr>
            <w:tcW w:w="848" w:type="dxa"/>
            <w:tcBorders>
              <w:top w:val="single" w:sz="4" w:space="0" w:color="auto"/>
              <w:left w:val="nil"/>
              <w:bottom w:val="single" w:sz="12" w:space="0" w:color="auto"/>
              <w:right w:val="single" w:sz="12" w:space="0" w:color="auto"/>
            </w:tcBorders>
            <w:shd w:val="clear" w:color="auto" w:fill="auto"/>
            <w:noWrap/>
            <w:vAlign w:val="bottom"/>
          </w:tcPr>
          <w:p w:rsidR="00870A32" w:rsidRPr="006E2CD2" w:rsidRDefault="00870A32" w:rsidP="00870A32">
            <w:pPr>
              <w:jc w:val="center"/>
              <w:rPr>
                <w:ins w:id="678" w:author="Michal Pilík" w:date="2018-09-15T11:20:00Z"/>
                <w:rFonts w:asciiTheme="minorHAnsi" w:hAnsiTheme="minorHAnsi" w:cstheme="minorHAnsi"/>
              </w:rPr>
            </w:pPr>
            <w:ins w:id="679" w:author="Michal Pilík" w:date="2018-09-15T11:20:00Z">
              <w:r w:rsidRPr="006E2CD2">
                <w:rPr>
                  <w:rFonts w:asciiTheme="minorHAnsi" w:hAnsiTheme="minorHAnsi" w:cstheme="minorHAnsi"/>
                </w:rPr>
                <w:t>Z</w:t>
              </w:r>
            </w:ins>
          </w:p>
        </w:tc>
      </w:tr>
    </w:tbl>
    <w:p w:rsidR="00C619EA" w:rsidRPr="007470B6" w:rsidRDefault="007470B6" w:rsidP="007470B6">
      <w:pPr>
        <w:spacing w:after="120"/>
        <w:ind w:left="142"/>
        <w:jc w:val="both"/>
        <w:rPr>
          <w:rFonts w:asciiTheme="minorHAnsi" w:hAnsiTheme="minorHAnsi" w:cstheme="minorHAnsi"/>
          <w:szCs w:val="22"/>
          <w:rPrChange w:id="680" w:author="Michal Pilík" w:date="2018-09-20T11:52:00Z">
            <w:rPr>
              <w:rFonts w:asciiTheme="minorHAnsi" w:hAnsiTheme="minorHAnsi" w:cstheme="minorHAnsi"/>
              <w:sz w:val="22"/>
              <w:szCs w:val="22"/>
            </w:rPr>
          </w:rPrChange>
        </w:rPr>
      </w:pPr>
      <w:ins w:id="681" w:author="Michal Pilík" w:date="2018-09-20T11:52:00Z">
        <w:r w:rsidRPr="007470B6">
          <w:rPr>
            <w:rFonts w:asciiTheme="minorHAnsi" w:hAnsiTheme="minorHAnsi" w:cstheme="minorHAnsi"/>
            <w:szCs w:val="22"/>
            <w:rPrChange w:id="682" w:author="Michal Pilík" w:date="2018-09-20T11:52:00Z">
              <w:rPr>
                <w:rFonts w:asciiTheme="minorHAnsi" w:hAnsiTheme="minorHAnsi" w:cstheme="minorHAnsi"/>
                <w:sz w:val="22"/>
                <w:szCs w:val="22"/>
              </w:rPr>
            </w:rPrChange>
          </w:rPr>
          <w:t>*Student si vybere povinný cizí jazyk (</w:t>
        </w:r>
        <w:r w:rsidRPr="007470B6">
          <w:rPr>
            <w:rFonts w:asciiTheme="minorHAnsi" w:hAnsiTheme="minorHAnsi" w:cstheme="minorHAnsi"/>
            <w:rPrChange w:id="683" w:author="Michal Pilík" w:date="2018-09-20T11:52:00Z">
              <w:rPr>
                <w:rFonts w:asciiTheme="minorHAnsi" w:hAnsiTheme="minorHAnsi" w:cstheme="minorHAnsi"/>
                <w:sz w:val="22"/>
              </w:rPr>
            </w:rPrChange>
          </w:rPr>
          <w:t>Business English nebo Wirtschaftsdeutch)</w:t>
        </w:r>
      </w:ins>
    </w:p>
    <w:p w:rsidR="00C619EA" w:rsidRPr="00B8124C" w:rsidRDefault="00C619EA" w:rsidP="00C619EA">
      <w:pPr>
        <w:spacing w:after="120"/>
        <w:jc w:val="both"/>
        <w:rPr>
          <w:rFonts w:asciiTheme="minorHAnsi" w:hAnsiTheme="minorHAnsi" w:cstheme="minorHAnsi"/>
          <w:sz w:val="22"/>
          <w:szCs w:val="22"/>
        </w:rPr>
      </w:pPr>
      <w:r w:rsidRPr="00B8124C">
        <w:rPr>
          <w:rFonts w:asciiTheme="minorHAnsi" w:hAnsiTheme="minorHAnsi" w:cstheme="minorHAnsi"/>
          <w:sz w:val="22"/>
          <w:szCs w:val="22"/>
        </w:rPr>
        <w:t xml:space="preserve">Výuka v kombinované formě studia je organizována v pátek odpoledne a v sobotu jednou za dva týdny pro magisterské studijní programy. Zápočty a zkoušky se fakulta snaží organizovat také v tyto dny tak, aby vyšla maximálně vstříc zaměstnaným studentům. V kombinované formě studia je důraz kladen především na samostudium a individuální konzultace s vyučujícími. </w:t>
      </w:r>
    </w:p>
    <w:p w:rsidR="00583D22" w:rsidRPr="006E2CD2" w:rsidRDefault="00583D22" w:rsidP="00583D22">
      <w:pPr>
        <w:tabs>
          <w:tab w:val="left" w:pos="2835"/>
        </w:tabs>
        <w:spacing w:before="120" w:after="120"/>
        <w:jc w:val="both"/>
        <w:rPr>
          <w:rFonts w:asciiTheme="minorHAnsi" w:hAnsiTheme="minorHAnsi" w:cstheme="minorHAnsi"/>
        </w:rPr>
      </w:pPr>
      <w:r w:rsidRPr="006E2CD2">
        <w:rPr>
          <w:rFonts w:asciiTheme="minorHAnsi" w:hAnsiTheme="minorHAnsi" w:cstheme="minorHAnsi"/>
          <w:sz w:val="22"/>
          <w:szCs w:val="22"/>
        </w:rPr>
        <w:t>Specifika studijního programu Management ve zdravotnictví v kombinované formě studia:</w:t>
      </w:r>
    </w:p>
    <w:p w:rsidR="00583D22" w:rsidRPr="006E2CD2" w:rsidRDefault="00583D22" w:rsidP="00583D22">
      <w:pPr>
        <w:pStyle w:val="Odstavecseseznamem"/>
        <w:numPr>
          <w:ilvl w:val="0"/>
          <w:numId w:val="106"/>
        </w:numPr>
        <w:spacing w:before="120" w:after="120"/>
        <w:jc w:val="both"/>
        <w:rPr>
          <w:rFonts w:asciiTheme="minorHAnsi" w:hAnsiTheme="minorHAnsi" w:cstheme="minorHAnsi"/>
        </w:rPr>
      </w:pPr>
      <w:r w:rsidRPr="006E2CD2">
        <w:rPr>
          <w:rFonts w:asciiTheme="minorHAnsi" w:hAnsiTheme="minorHAnsi" w:cstheme="minorHAnsi"/>
        </w:rPr>
        <w:t xml:space="preserve">Charakter kombinovaného studia neumožňuje organizaci výuky volitelných předmětů (3 kredity). Studenti kombinovaného studia proto musejí získat adekvátně více kreditů z povinně volitelných předmětů </w:t>
      </w:r>
      <w:r w:rsidRPr="006E2CD2">
        <w:rPr>
          <w:rFonts w:asciiTheme="minorHAnsi" w:hAnsiTheme="minorHAnsi" w:cstheme="minorHAnsi"/>
          <w:i/>
        </w:rPr>
        <w:t>(viz příloha B-IIa – Studijní plány a návrh témat prací).</w:t>
      </w:r>
    </w:p>
    <w:p w:rsidR="00583D22" w:rsidRPr="006E2CD2" w:rsidRDefault="00583D22" w:rsidP="00583D22">
      <w:pPr>
        <w:pStyle w:val="Odstavecseseznamem"/>
        <w:numPr>
          <w:ilvl w:val="0"/>
          <w:numId w:val="106"/>
        </w:numPr>
        <w:tabs>
          <w:tab w:val="left" w:pos="2835"/>
        </w:tabs>
        <w:spacing w:before="120" w:after="120"/>
        <w:jc w:val="both"/>
        <w:rPr>
          <w:rFonts w:asciiTheme="minorHAnsi" w:hAnsiTheme="minorHAnsi" w:cstheme="minorHAnsi"/>
        </w:rPr>
      </w:pPr>
      <w:r w:rsidRPr="006E2CD2">
        <w:rPr>
          <w:rFonts w:asciiTheme="minorHAnsi" w:hAnsiTheme="minorHAnsi" w:cstheme="minorHAnsi"/>
        </w:rPr>
        <w:t>Studenti kombinovaného studia musejí rovněž absolvovat jeden odborný předmět v angličtině v rámci magisterského studia.</w:t>
      </w:r>
    </w:p>
    <w:p w:rsidR="00C27AEB" w:rsidRPr="006E2CD2" w:rsidRDefault="00C27AEB" w:rsidP="002427E8">
      <w:pPr>
        <w:pStyle w:val="Nadpis3"/>
        <w:jc w:val="center"/>
        <w:rPr>
          <w:rFonts w:asciiTheme="minorHAnsi" w:hAnsiTheme="minorHAnsi" w:cstheme="minorHAnsi"/>
          <w:b/>
          <w:color w:val="auto"/>
        </w:rPr>
      </w:pPr>
      <w:r w:rsidRPr="006E2CD2">
        <w:rPr>
          <w:rFonts w:asciiTheme="minorHAnsi" w:hAnsiTheme="minorHAnsi" w:cstheme="minorHAnsi"/>
          <w:b/>
          <w:color w:val="auto"/>
        </w:rPr>
        <w:lastRenderedPageBreak/>
        <w:t>Standard 7.3</w:t>
      </w:r>
    </w:p>
    <w:p w:rsidR="004E401F" w:rsidRPr="002427E8" w:rsidRDefault="00C27AEB" w:rsidP="004E401F">
      <w:pPr>
        <w:tabs>
          <w:tab w:val="left" w:pos="2835"/>
        </w:tabs>
        <w:spacing w:before="120" w:after="120"/>
        <w:jc w:val="both"/>
        <w:rPr>
          <w:rFonts w:asciiTheme="minorHAnsi" w:hAnsiTheme="minorHAnsi" w:cstheme="minorHAnsi"/>
          <w:color w:val="00B050"/>
          <w:sz w:val="22"/>
          <w:szCs w:val="22"/>
        </w:rPr>
      </w:pPr>
      <w:r w:rsidRPr="006E2CD2">
        <w:rPr>
          <w:rFonts w:asciiTheme="minorHAnsi" w:hAnsiTheme="minorHAnsi" w:cstheme="minorHAnsi"/>
          <w:sz w:val="22"/>
        </w:rPr>
        <w:t xml:space="preserve">Studijní opory pro kombinovanou formu studia jsou umístěny pro každý předmět na </w:t>
      </w:r>
      <w:hyperlink r:id="rId113" w:history="1">
        <w:r w:rsidR="0068784F" w:rsidRPr="00CA0FD2">
          <w:rPr>
            <w:rStyle w:val="Hypertextovodkaz"/>
            <w:rFonts w:asciiTheme="minorHAnsi" w:hAnsiTheme="minorHAnsi" w:cstheme="minorHAnsi"/>
            <w:i/>
            <w:sz w:val="22"/>
            <w:szCs w:val="22"/>
          </w:rPr>
          <w:t>LMS Moodle</w:t>
        </w:r>
      </w:hyperlink>
      <w:r w:rsidRPr="006E2CD2">
        <w:rPr>
          <w:rFonts w:asciiTheme="minorHAnsi" w:hAnsiTheme="minorHAnsi" w:cstheme="minorHAnsi"/>
          <w:sz w:val="22"/>
        </w:rPr>
        <w:t>, který je přístupný z webové adresy vyuka.fame.utb.cz.</w:t>
      </w:r>
      <w:r w:rsidR="004E401F" w:rsidRPr="006E2CD2">
        <w:rPr>
          <w:rFonts w:asciiTheme="minorHAnsi" w:hAnsiTheme="minorHAnsi" w:cstheme="minorHAnsi"/>
          <w:sz w:val="22"/>
        </w:rPr>
        <w:t xml:space="preserve"> </w:t>
      </w:r>
      <w:r w:rsidR="004E401F" w:rsidRPr="006E2CD2">
        <w:rPr>
          <w:rFonts w:asciiTheme="minorHAnsi" w:hAnsiTheme="minorHAnsi" w:cstheme="minorHAnsi"/>
          <w:sz w:val="22"/>
          <w:szCs w:val="22"/>
        </w:rPr>
        <w:t xml:space="preserve">Studijní program Management ve zdravotnictví poskytuje studentům studijní materiály rovněž na samostatném informačním portálu </w:t>
      </w:r>
      <w:hyperlink r:id="rId114" w:history="1">
        <w:r w:rsidR="004E401F" w:rsidRPr="00863C57">
          <w:rPr>
            <w:rStyle w:val="Hypertextovodkaz"/>
            <w:rFonts w:asciiTheme="minorHAnsi" w:hAnsiTheme="minorHAnsi" w:cstheme="minorHAnsi"/>
            <w:i/>
            <w:sz w:val="22"/>
            <w:szCs w:val="22"/>
          </w:rPr>
          <w:t>http://www.fame.utb.cz/zdr/</w:t>
        </w:r>
      </w:hyperlink>
      <w:r w:rsidR="004E401F" w:rsidRPr="00863C57">
        <w:rPr>
          <w:rFonts w:asciiTheme="minorHAnsi" w:hAnsiTheme="minorHAnsi" w:cstheme="minorHAnsi"/>
          <w:i/>
          <w:color w:val="00B050"/>
          <w:sz w:val="22"/>
          <w:szCs w:val="22"/>
        </w:rPr>
        <w:t>.</w:t>
      </w:r>
      <w:r w:rsidR="004E401F">
        <w:rPr>
          <w:rFonts w:asciiTheme="minorHAnsi" w:hAnsiTheme="minorHAnsi" w:cstheme="minorHAnsi"/>
          <w:color w:val="00B050"/>
          <w:sz w:val="22"/>
          <w:szCs w:val="22"/>
        </w:rPr>
        <w:t xml:space="preserve"> </w:t>
      </w:r>
    </w:p>
    <w:p w:rsidR="00C27AEB" w:rsidRPr="006E2CD2" w:rsidRDefault="00C27AEB" w:rsidP="002427E8">
      <w:pPr>
        <w:spacing w:before="120" w:after="120"/>
        <w:jc w:val="both"/>
        <w:rPr>
          <w:rFonts w:asciiTheme="minorHAnsi" w:hAnsiTheme="minorHAnsi" w:cstheme="minorHAnsi"/>
          <w:sz w:val="22"/>
        </w:rPr>
      </w:pPr>
      <w:r w:rsidRPr="006E2CD2">
        <w:rPr>
          <w:rFonts w:asciiTheme="minorHAnsi" w:hAnsiTheme="minorHAnsi" w:cstheme="minorHAnsi"/>
          <w:sz w:val="22"/>
        </w:rPr>
        <w:t xml:space="preserve">Podle </w:t>
      </w:r>
      <w:hyperlink r:id="rId115" w:history="1">
        <w:r w:rsidR="0068784F" w:rsidRPr="00CA0FD2">
          <w:rPr>
            <w:rStyle w:val="Hypertextovodkaz"/>
            <w:rFonts w:asciiTheme="minorHAnsi" w:hAnsiTheme="minorHAnsi" w:cstheme="minorHAnsi"/>
            <w:i/>
            <w:sz w:val="22"/>
            <w:szCs w:val="22"/>
          </w:rPr>
          <w:t>Vnitřního předpisu FaME</w:t>
        </w:r>
      </w:hyperlink>
      <w:r w:rsidR="0068784F" w:rsidRPr="00EF7007">
        <w:rPr>
          <w:rFonts w:asciiTheme="minorHAnsi" w:hAnsiTheme="minorHAnsi" w:cstheme="minorHAnsi"/>
          <w:color w:val="00B050"/>
          <w:sz w:val="22"/>
          <w:szCs w:val="22"/>
        </w:rPr>
        <w:t xml:space="preserve"> </w:t>
      </w:r>
      <w:r w:rsidR="0068784F" w:rsidRPr="006E2CD2">
        <w:rPr>
          <w:rFonts w:asciiTheme="minorHAnsi" w:hAnsiTheme="minorHAnsi" w:cstheme="minorHAnsi"/>
          <w:sz w:val="22"/>
          <w:szCs w:val="22"/>
        </w:rPr>
        <w:t xml:space="preserve">(článek 7) </w:t>
      </w:r>
      <w:r w:rsidRPr="006E2CD2">
        <w:rPr>
          <w:rFonts w:asciiTheme="minorHAnsi" w:hAnsiTheme="minorHAnsi" w:cstheme="minorHAnsi"/>
          <w:sz w:val="22"/>
        </w:rPr>
        <w:t>má každý akademický pracovník stanoveny konzultační hodiny v rozsahu 2h týdně. Dále je možno komunikovat s vyučujícím prostřednictvím e-mailu nebo v rámci LMS Moodle.</w:t>
      </w:r>
    </w:p>
    <w:sectPr w:rsidR="00C27AEB" w:rsidRPr="006E2CD2" w:rsidSect="00A952B2">
      <w:headerReference w:type="default" r:id="rId116"/>
      <w:footerReference w:type="even" r:id="rId117"/>
      <w:footerReference w:type="default" r:id="rId118"/>
      <w:headerReference w:type="first" r:id="rId119"/>
      <w:footerReference w:type="first" r:id="rId1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31B" w:rsidRDefault="0097331B">
      <w:r>
        <w:separator/>
      </w:r>
    </w:p>
  </w:endnote>
  <w:endnote w:type="continuationSeparator" w:id="0">
    <w:p w:rsidR="0097331B" w:rsidRDefault="00973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Source Sans Pro">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31B" w:rsidRDefault="0097331B"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97331B" w:rsidRDefault="0097331B">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31B" w:rsidRPr="00D5441A" w:rsidRDefault="0097331B" w:rsidP="00175912">
    <w:pPr>
      <w:pStyle w:val="Zpat"/>
      <w:framePr w:wrap="around" w:vAnchor="text" w:hAnchor="margin" w:xAlign="center" w:y="1"/>
      <w:rPr>
        <w:rStyle w:val="slostrnky"/>
        <w:rFonts w:asciiTheme="minorHAnsi" w:hAnsiTheme="minorHAnsi" w:cstheme="minorHAnsi"/>
      </w:rPr>
    </w:pPr>
    <w:r w:rsidRPr="00D5441A">
      <w:rPr>
        <w:rStyle w:val="slostrnky"/>
        <w:rFonts w:asciiTheme="minorHAnsi" w:hAnsiTheme="minorHAnsi" w:cstheme="minorHAnsi"/>
      </w:rPr>
      <w:fldChar w:fldCharType="begin"/>
    </w:r>
    <w:r w:rsidRPr="00D5441A">
      <w:rPr>
        <w:rStyle w:val="slostrnky"/>
        <w:rFonts w:asciiTheme="minorHAnsi" w:hAnsiTheme="minorHAnsi" w:cstheme="minorHAnsi"/>
      </w:rPr>
      <w:instrText xml:space="preserve">PAGE  </w:instrText>
    </w:r>
    <w:r w:rsidRPr="00D5441A">
      <w:rPr>
        <w:rStyle w:val="slostrnky"/>
        <w:rFonts w:asciiTheme="minorHAnsi" w:hAnsiTheme="minorHAnsi" w:cstheme="minorHAnsi"/>
      </w:rPr>
      <w:fldChar w:fldCharType="separate"/>
    </w:r>
    <w:r w:rsidR="00A10833">
      <w:rPr>
        <w:rStyle w:val="slostrnky"/>
        <w:rFonts w:asciiTheme="minorHAnsi" w:hAnsiTheme="minorHAnsi" w:cstheme="minorHAnsi"/>
        <w:noProof/>
      </w:rPr>
      <w:t>125</w:t>
    </w:r>
    <w:r w:rsidRPr="00D5441A">
      <w:rPr>
        <w:rStyle w:val="slostrnky"/>
        <w:rFonts w:asciiTheme="minorHAnsi" w:hAnsiTheme="minorHAnsi" w:cstheme="minorHAnsi"/>
      </w:rPr>
      <w:fldChar w:fldCharType="end"/>
    </w:r>
  </w:p>
  <w:p w:rsidR="0097331B" w:rsidRDefault="0097331B">
    <w:pPr>
      <w:pStyle w:val="Zpat"/>
    </w:pPr>
  </w:p>
  <w:p w:rsidR="0097331B" w:rsidRDefault="0097331B">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31B" w:rsidRPr="00F356C7" w:rsidRDefault="0097331B" w:rsidP="00A952B2">
    <w:pPr>
      <w:pStyle w:val="Zpat"/>
      <w:rPr>
        <w:sz w:val="16"/>
        <w:szCs w:val="16"/>
      </w:rPr>
    </w:pPr>
    <w:r w:rsidRPr="00F356C7">
      <w:rPr>
        <w:sz w:val="16"/>
        <w:szCs w:val="16"/>
      </w:rPr>
      <w:t>verze 16.2.2017</w:t>
    </w:r>
  </w:p>
  <w:p w:rsidR="0097331B" w:rsidRDefault="0097331B">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31B" w:rsidRDefault="0097331B">
      <w:r>
        <w:separator/>
      </w:r>
    </w:p>
  </w:footnote>
  <w:footnote w:type="continuationSeparator" w:id="0">
    <w:p w:rsidR="0097331B" w:rsidRDefault="0097331B">
      <w:r>
        <w:continuationSeparator/>
      </w:r>
    </w:p>
  </w:footnote>
  <w:footnote w:id="1">
    <w:p w:rsidR="006B75B1" w:rsidRDefault="006B75B1">
      <w:pPr>
        <w:pPrChange w:id="6" w:author="Michal Pilík" w:date="2018-09-15T11:26:00Z">
          <w:pPr>
            <w:pStyle w:val="Textpoznpodarou"/>
          </w:pPr>
        </w:pPrChange>
      </w:pPr>
      <w:ins w:id="7" w:author="Michal Pilík" w:date="2018-09-15T11:25:00Z">
        <w:r>
          <w:rPr>
            <w:rStyle w:val="Znakapoznpodarou"/>
          </w:rPr>
          <w:footnoteRef/>
        </w:r>
        <w:r>
          <w:t xml:space="preserve"> Student si </w:t>
        </w:r>
      </w:ins>
      <w:ins w:id="8" w:author="Michal Pilík" w:date="2018-09-17T10:10:00Z">
        <w:r w:rsidR="00684196">
          <w:t>vybere</w:t>
        </w:r>
      </w:ins>
      <w:ins w:id="9" w:author="Michal Pilík" w:date="2018-09-15T11:25:00Z">
        <w:r>
          <w:t xml:space="preserve"> povinný cizí jazyk z předmětů Business English nebo </w:t>
        </w:r>
      </w:ins>
      <w:ins w:id="10" w:author="Michal Pilík" w:date="2018-09-15T11:26:00Z">
        <w:r>
          <w:t>Wirtschaft</w:t>
        </w:r>
      </w:ins>
      <w:ins w:id="11" w:author="Michal Pilík" w:date="2018-09-15T11:33:00Z">
        <w:r w:rsidR="0028287F">
          <w:t>s</w:t>
        </w:r>
      </w:ins>
      <w:ins w:id="12" w:author="Michal Pilík" w:date="2018-09-15T11:26:00Z">
        <w:r>
          <w:t>deutsch</w:t>
        </w:r>
      </w:ins>
    </w:p>
  </w:footnote>
  <w:footnote w:id="2">
    <w:p w:rsidR="006B75B1" w:rsidRDefault="006B75B1" w:rsidP="00AF6E71">
      <w:pPr>
        <w:rPr>
          <w:ins w:id="91" w:author="Michal Pilík" w:date="2018-09-15T11:28:00Z"/>
        </w:rPr>
      </w:pPr>
      <w:ins w:id="92" w:author="Michal Pilík" w:date="2018-09-15T11:28:00Z">
        <w:r>
          <w:rPr>
            <w:rStyle w:val="Znakapoznpodarou"/>
          </w:rPr>
          <w:footnoteRef/>
        </w:r>
        <w:r>
          <w:t xml:space="preserve"> Student si </w:t>
        </w:r>
      </w:ins>
      <w:ins w:id="93" w:author="Michal Pilík" w:date="2018-09-17T10:11:00Z">
        <w:r w:rsidR="005E346C">
          <w:t>vybere</w:t>
        </w:r>
      </w:ins>
      <w:ins w:id="94" w:author="Michal Pilík" w:date="2018-09-15T11:28:00Z">
        <w:r>
          <w:t xml:space="preserve"> povinný cizí jazyk z předmětů Business English nebo Wirtschaft</w:t>
        </w:r>
      </w:ins>
      <w:ins w:id="95" w:author="Michal Pilík" w:date="2018-09-15T11:32:00Z">
        <w:r w:rsidR="0028287F">
          <w:t>s</w:t>
        </w:r>
      </w:ins>
      <w:ins w:id="96" w:author="Michal Pilík" w:date="2018-09-15T11:28:00Z">
        <w:r>
          <w:t>deutsch</w:t>
        </w:r>
      </w:ins>
    </w:p>
  </w:footnote>
  <w:footnote w:id="3">
    <w:p w:rsidR="0097331B" w:rsidRPr="003B141A" w:rsidRDefault="0097331B" w:rsidP="00C27AEB">
      <w:pPr>
        <w:pStyle w:val="Textpoznpodarou"/>
        <w:rPr>
          <w:rFonts w:ascii="Calibri Light" w:hAnsi="Calibri Light"/>
          <w:sz w:val="18"/>
          <w:szCs w:val="18"/>
        </w:rPr>
      </w:pPr>
      <w:r w:rsidRPr="00793B31">
        <w:rPr>
          <w:rStyle w:val="Znakapoznpodarou"/>
          <w:rFonts w:ascii="Calibri Light" w:hAnsi="Calibri Light"/>
          <w:sz w:val="18"/>
          <w:szCs w:val="18"/>
        </w:rPr>
        <w:footnoteRef/>
      </w:r>
      <w:r w:rsidRPr="00793B31">
        <w:rPr>
          <w:rFonts w:ascii="Calibri Light" w:hAnsi="Calibri Light"/>
          <w:sz w:val="18"/>
          <w:szCs w:val="18"/>
        </w:rPr>
        <w:t xml:space="preserve"> Dostupné z: http://</w:t>
      </w:r>
      <w:r w:rsidRPr="003B141A">
        <w:rPr>
          <w:rFonts w:ascii="Calibri Light" w:hAnsi="Calibri Light"/>
          <w:sz w:val="18"/>
          <w:szCs w:val="18"/>
        </w:rPr>
        <w:t>www.utb.cz/mezinarodni-spoluprace/chci-studovat-v-zahranici</w:t>
      </w:r>
    </w:p>
  </w:footnote>
  <w:footnote w:id="4">
    <w:p w:rsidR="0097331B" w:rsidRPr="003B141A" w:rsidRDefault="0097331B" w:rsidP="00C27AEB">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5">
    <w:p w:rsidR="0097331B" w:rsidRPr="003B141A" w:rsidRDefault="0097331B" w:rsidP="00C27AEB">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31B" w:rsidRPr="00D5441A" w:rsidRDefault="0097331B" w:rsidP="005A5FF5">
    <w:pPr>
      <w:pStyle w:val="Zhlav"/>
      <w:jc w:val="center"/>
      <w:rPr>
        <w:rFonts w:asciiTheme="minorHAnsi" w:hAnsiTheme="minorHAnsi" w:cstheme="minorHAnsi"/>
      </w:rPr>
    </w:pPr>
    <w:r w:rsidRPr="00D5441A">
      <w:rPr>
        <w:rFonts w:asciiTheme="minorHAnsi" w:hAnsiTheme="minorHAnsi" w:cstheme="minorHAnsi"/>
      </w:rPr>
      <w:t>MSP Management ve zdravotnictví</w:t>
    </w:r>
  </w:p>
  <w:p w:rsidR="0097331B" w:rsidRDefault="0097331B" w:rsidP="005A5FF5">
    <w:pPr>
      <w:pStyle w:val="Zhlav"/>
      <w:tabs>
        <w:tab w:val="clear" w:pos="4536"/>
        <w:tab w:val="clear" w:pos="9072"/>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31B" w:rsidRPr="00CF0981" w:rsidRDefault="0097331B" w:rsidP="005A5FF5">
    <w:pPr>
      <w:pStyle w:val="Zhlav"/>
      <w:jc w:val="center"/>
      <w:rPr>
        <w:rFonts w:asciiTheme="minorHAnsi" w:hAnsiTheme="minorHAnsi" w:cstheme="minorHAnsi"/>
      </w:rPr>
    </w:pPr>
    <w:r w:rsidRPr="00CF0981">
      <w:rPr>
        <w:rFonts w:asciiTheme="minorHAnsi" w:hAnsiTheme="minorHAnsi" w:cstheme="minorHAnsi"/>
      </w:rPr>
      <w:t>MSP Management ve zdravotnictví</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B66"/>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0B2E69"/>
    <w:multiLevelType w:val="hybridMultilevel"/>
    <w:tmpl w:val="78CA5076"/>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ED0398"/>
    <w:multiLevelType w:val="hybridMultilevel"/>
    <w:tmpl w:val="23AE27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3C13B3D"/>
    <w:multiLevelType w:val="hybridMultilevel"/>
    <w:tmpl w:val="BD46CDC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4030795"/>
    <w:multiLevelType w:val="hybridMultilevel"/>
    <w:tmpl w:val="439C4580"/>
    <w:lvl w:ilvl="0" w:tplc="04050005">
      <w:start w:val="1"/>
      <w:numFmt w:val="bullet"/>
      <w:lvlText w:val=""/>
      <w:lvlJc w:val="left"/>
      <w:pPr>
        <w:ind w:left="1065" w:hanging="705"/>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08C40397"/>
    <w:multiLevelType w:val="hybridMultilevel"/>
    <w:tmpl w:val="DA84927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09D278D3"/>
    <w:multiLevelType w:val="hybridMultilevel"/>
    <w:tmpl w:val="068EC8DE"/>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AB862A7"/>
    <w:multiLevelType w:val="hybridMultilevel"/>
    <w:tmpl w:val="D59C45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C9D0AB5"/>
    <w:multiLevelType w:val="hybridMultilevel"/>
    <w:tmpl w:val="090426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FEB5D9B"/>
    <w:multiLevelType w:val="hybridMultilevel"/>
    <w:tmpl w:val="9D2ABE9E"/>
    <w:lvl w:ilvl="0" w:tplc="04050005">
      <w:start w:val="1"/>
      <w:numFmt w:val="bullet"/>
      <w:lvlText w:val=""/>
      <w:lvlJc w:val="left"/>
      <w:pPr>
        <w:ind w:left="1440" w:hanging="720"/>
      </w:pPr>
      <w:rPr>
        <w:rFonts w:ascii="Wingdings" w:hAnsi="Wingding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12770089"/>
    <w:multiLevelType w:val="hybridMultilevel"/>
    <w:tmpl w:val="64AEE7C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35841F3"/>
    <w:multiLevelType w:val="hybridMultilevel"/>
    <w:tmpl w:val="A1A22C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3DE69C1"/>
    <w:multiLevelType w:val="hybridMultilevel"/>
    <w:tmpl w:val="EB663EB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47B7110"/>
    <w:multiLevelType w:val="hybridMultilevel"/>
    <w:tmpl w:val="676C3452"/>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BCA397C"/>
    <w:multiLevelType w:val="hybridMultilevel"/>
    <w:tmpl w:val="14F8EC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C441CA0"/>
    <w:multiLevelType w:val="hybridMultilevel"/>
    <w:tmpl w:val="8E76CD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1CC55544"/>
    <w:multiLevelType w:val="multilevel"/>
    <w:tmpl w:val="1868D1C4"/>
    <w:lvl w:ilvl="0">
      <w:start w:val="1994"/>
      <w:numFmt w:val="decimal"/>
      <w:lvlText w:val="%1"/>
      <w:lvlJc w:val="left"/>
      <w:pPr>
        <w:tabs>
          <w:tab w:val="num" w:pos="1890"/>
        </w:tabs>
        <w:ind w:left="1890" w:hanging="1890"/>
      </w:pPr>
      <w:rPr>
        <w:rFonts w:cs="Times New Roman" w:hint="default"/>
      </w:rPr>
    </w:lvl>
    <w:lvl w:ilvl="1">
      <w:start w:val="1996"/>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23" w15:restartNumberingAfterBreak="0">
    <w:nsid w:val="20046768"/>
    <w:multiLevelType w:val="hybridMultilevel"/>
    <w:tmpl w:val="8D86C43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0FF1583"/>
    <w:multiLevelType w:val="hybridMultilevel"/>
    <w:tmpl w:val="F28EE59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1684983"/>
    <w:multiLevelType w:val="hybridMultilevel"/>
    <w:tmpl w:val="79ECF404"/>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4161A31"/>
    <w:multiLevelType w:val="hybridMultilevel"/>
    <w:tmpl w:val="DCC40F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4365851"/>
    <w:multiLevelType w:val="hybridMultilevel"/>
    <w:tmpl w:val="D77C29CA"/>
    <w:lvl w:ilvl="0" w:tplc="04050005">
      <w:start w:val="1"/>
      <w:numFmt w:val="bullet"/>
      <w:lvlText w:val=""/>
      <w:lvlJc w:val="left"/>
      <w:pPr>
        <w:ind w:left="720" w:hanging="360"/>
      </w:pPr>
      <w:rPr>
        <w:rFonts w:ascii="Wingdings" w:hAnsi="Wingdings" w:hint="default"/>
      </w:rPr>
    </w:lvl>
    <w:lvl w:ilvl="1" w:tplc="9AF4F2B6">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2545032D"/>
    <w:multiLevelType w:val="hybridMultilevel"/>
    <w:tmpl w:val="2C04EC5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5AC69DB"/>
    <w:multiLevelType w:val="hybridMultilevel"/>
    <w:tmpl w:val="7CB8FD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6BB1B41"/>
    <w:multiLevelType w:val="hybridMultilevel"/>
    <w:tmpl w:val="60D08F7E"/>
    <w:lvl w:ilvl="0" w:tplc="04050005">
      <w:start w:val="1"/>
      <w:numFmt w:val="bullet"/>
      <w:lvlText w:val=""/>
      <w:lvlJc w:val="left"/>
      <w:pPr>
        <w:ind w:left="967" w:hanging="360"/>
      </w:pPr>
      <w:rPr>
        <w:rFonts w:ascii="Wingdings" w:hAnsi="Wingdings" w:hint="default"/>
      </w:rPr>
    </w:lvl>
    <w:lvl w:ilvl="1" w:tplc="04050003" w:tentative="1">
      <w:start w:val="1"/>
      <w:numFmt w:val="bullet"/>
      <w:lvlText w:val="o"/>
      <w:lvlJc w:val="left"/>
      <w:pPr>
        <w:ind w:left="1687" w:hanging="360"/>
      </w:pPr>
      <w:rPr>
        <w:rFonts w:ascii="Courier New" w:hAnsi="Courier New" w:cs="Courier New" w:hint="default"/>
      </w:rPr>
    </w:lvl>
    <w:lvl w:ilvl="2" w:tplc="04050005" w:tentative="1">
      <w:start w:val="1"/>
      <w:numFmt w:val="bullet"/>
      <w:lvlText w:val=""/>
      <w:lvlJc w:val="left"/>
      <w:pPr>
        <w:ind w:left="2407" w:hanging="360"/>
      </w:pPr>
      <w:rPr>
        <w:rFonts w:ascii="Wingdings" w:hAnsi="Wingdings" w:hint="default"/>
      </w:rPr>
    </w:lvl>
    <w:lvl w:ilvl="3" w:tplc="04050001" w:tentative="1">
      <w:start w:val="1"/>
      <w:numFmt w:val="bullet"/>
      <w:lvlText w:val=""/>
      <w:lvlJc w:val="left"/>
      <w:pPr>
        <w:ind w:left="3127" w:hanging="360"/>
      </w:pPr>
      <w:rPr>
        <w:rFonts w:ascii="Symbol" w:hAnsi="Symbol" w:hint="default"/>
      </w:rPr>
    </w:lvl>
    <w:lvl w:ilvl="4" w:tplc="04050003" w:tentative="1">
      <w:start w:val="1"/>
      <w:numFmt w:val="bullet"/>
      <w:lvlText w:val="o"/>
      <w:lvlJc w:val="left"/>
      <w:pPr>
        <w:ind w:left="3847" w:hanging="360"/>
      </w:pPr>
      <w:rPr>
        <w:rFonts w:ascii="Courier New" w:hAnsi="Courier New" w:cs="Courier New" w:hint="default"/>
      </w:rPr>
    </w:lvl>
    <w:lvl w:ilvl="5" w:tplc="04050005" w:tentative="1">
      <w:start w:val="1"/>
      <w:numFmt w:val="bullet"/>
      <w:lvlText w:val=""/>
      <w:lvlJc w:val="left"/>
      <w:pPr>
        <w:ind w:left="4567" w:hanging="360"/>
      </w:pPr>
      <w:rPr>
        <w:rFonts w:ascii="Wingdings" w:hAnsi="Wingdings" w:hint="default"/>
      </w:rPr>
    </w:lvl>
    <w:lvl w:ilvl="6" w:tplc="04050001" w:tentative="1">
      <w:start w:val="1"/>
      <w:numFmt w:val="bullet"/>
      <w:lvlText w:val=""/>
      <w:lvlJc w:val="left"/>
      <w:pPr>
        <w:ind w:left="5287" w:hanging="360"/>
      </w:pPr>
      <w:rPr>
        <w:rFonts w:ascii="Symbol" w:hAnsi="Symbol" w:hint="default"/>
      </w:rPr>
    </w:lvl>
    <w:lvl w:ilvl="7" w:tplc="04050003" w:tentative="1">
      <w:start w:val="1"/>
      <w:numFmt w:val="bullet"/>
      <w:lvlText w:val="o"/>
      <w:lvlJc w:val="left"/>
      <w:pPr>
        <w:ind w:left="6007" w:hanging="360"/>
      </w:pPr>
      <w:rPr>
        <w:rFonts w:ascii="Courier New" w:hAnsi="Courier New" w:cs="Courier New" w:hint="default"/>
      </w:rPr>
    </w:lvl>
    <w:lvl w:ilvl="8" w:tplc="04050005" w:tentative="1">
      <w:start w:val="1"/>
      <w:numFmt w:val="bullet"/>
      <w:lvlText w:val=""/>
      <w:lvlJc w:val="left"/>
      <w:pPr>
        <w:ind w:left="6727" w:hanging="360"/>
      </w:pPr>
      <w:rPr>
        <w:rFonts w:ascii="Wingdings" w:hAnsi="Wingdings" w:hint="default"/>
      </w:rPr>
    </w:lvl>
  </w:abstractNum>
  <w:abstractNum w:abstractNumId="32"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27411C7E"/>
    <w:multiLevelType w:val="hybridMultilevel"/>
    <w:tmpl w:val="ABB6F440"/>
    <w:lvl w:ilvl="0" w:tplc="04050005">
      <w:start w:val="1"/>
      <w:numFmt w:val="bullet"/>
      <w:lvlText w:val=""/>
      <w:lvlJc w:val="left"/>
      <w:pPr>
        <w:ind w:left="360" w:hanging="360"/>
      </w:pPr>
      <w:rPr>
        <w:rFonts w:ascii="Wingdings" w:hAnsi="Wingding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2794246F"/>
    <w:multiLevelType w:val="hybridMultilevel"/>
    <w:tmpl w:val="C1241D2C"/>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15:restartNumberingAfterBreak="0">
    <w:nsid w:val="295C7903"/>
    <w:multiLevelType w:val="hybridMultilevel"/>
    <w:tmpl w:val="8A266C5C"/>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2BDB25A7"/>
    <w:multiLevelType w:val="hybridMultilevel"/>
    <w:tmpl w:val="0A0A80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2D5A1BE9"/>
    <w:multiLevelType w:val="hybridMultilevel"/>
    <w:tmpl w:val="E49E23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2D8465E1"/>
    <w:multiLevelType w:val="hybridMultilevel"/>
    <w:tmpl w:val="69929192"/>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9"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0486EBC"/>
    <w:multiLevelType w:val="hybridMultilevel"/>
    <w:tmpl w:val="0908E05E"/>
    <w:lvl w:ilvl="0" w:tplc="6EAE923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3064202D"/>
    <w:multiLevelType w:val="hybridMultilevel"/>
    <w:tmpl w:val="4DB0D382"/>
    <w:lvl w:ilvl="0" w:tplc="DD8E3720">
      <w:start w:val="1"/>
      <w:numFmt w:val="decimal"/>
      <w:lvlText w:val="%1."/>
      <w:lvlJc w:val="left"/>
      <w:pPr>
        <w:ind w:left="900" w:hanging="5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06C503C"/>
    <w:multiLevelType w:val="hybridMultilevel"/>
    <w:tmpl w:val="BEE629B0"/>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1304365"/>
    <w:multiLevelType w:val="hybridMultilevel"/>
    <w:tmpl w:val="61DE170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34DF1952"/>
    <w:multiLevelType w:val="hybridMultilevel"/>
    <w:tmpl w:val="0A8270B4"/>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6"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39564DE5"/>
    <w:multiLevelType w:val="hybridMultilevel"/>
    <w:tmpl w:val="457621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397F6AF3"/>
    <w:multiLevelType w:val="hybridMultilevel"/>
    <w:tmpl w:val="6340FE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3CE25DF9"/>
    <w:multiLevelType w:val="multilevel"/>
    <w:tmpl w:val="A3904634"/>
    <w:lvl w:ilvl="0">
      <w:start w:val="1989"/>
      <w:numFmt w:val="decimal"/>
      <w:lvlText w:val="%1"/>
      <w:lvlJc w:val="left"/>
      <w:pPr>
        <w:tabs>
          <w:tab w:val="num" w:pos="1890"/>
        </w:tabs>
        <w:ind w:left="1890" w:hanging="1890"/>
      </w:pPr>
      <w:rPr>
        <w:rFonts w:cs="Times New Roman" w:hint="default"/>
      </w:rPr>
    </w:lvl>
    <w:lvl w:ilvl="1">
      <w:start w:val="1990"/>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50" w15:restartNumberingAfterBreak="0">
    <w:nsid w:val="400A7F9B"/>
    <w:multiLevelType w:val="hybridMultilevel"/>
    <w:tmpl w:val="4AC0F9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52" w15:restartNumberingAfterBreak="0">
    <w:nsid w:val="42520823"/>
    <w:multiLevelType w:val="hybridMultilevel"/>
    <w:tmpl w:val="A112C3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431663B9"/>
    <w:multiLevelType w:val="hybridMultilevel"/>
    <w:tmpl w:val="E21CFBF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445E1B97"/>
    <w:multiLevelType w:val="hybridMultilevel"/>
    <w:tmpl w:val="2A240EC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45B31B8D"/>
    <w:multiLevelType w:val="hybridMultilevel"/>
    <w:tmpl w:val="2B0A84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468B7B32"/>
    <w:multiLevelType w:val="hybridMultilevel"/>
    <w:tmpl w:val="EC9A94BA"/>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487E506D"/>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490C20D1"/>
    <w:multiLevelType w:val="hybridMultilevel"/>
    <w:tmpl w:val="6AF6B8EE"/>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59" w15:restartNumberingAfterBreak="0">
    <w:nsid w:val="49115C9C"/>
    <w:multiLevelType w:val="hybridMultilevel"/>
    <w:tmpl w:val="535EBD72"/>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61"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63" w15:restartNumberingAfterBreak="0">
    <w:nsid w:val="4DDC25BD"/>
    <w:multiLevelType w:val="hybridMultilevel"/>
    <w:tmpl w:val="D60AF1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4E804684"/>
    <w:multiLevelType w:val="hybridMultilevel"/>
    <w:tmpl w:val="E92AB30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4FF77063"/>
    <w:multiLevelType w:val="hybridMultilevel"/>
    <w:tmpl w:val="BBC8837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504E7BBB"/>
    <w:multiLevelType w:val="hybridMultilevel"/>
    <w:tmpl w:val="0DCCA98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50FF112A"/>
    <w:multiLevelType w:val="hybridMultilevel"/>
    <w:tmpl w:val="73BA3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51ED4055"/>
    <w:multiLevelType w:val="hybridMultilevel"/>
    <w:tmpl w:val="5F06FDA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552F32BA"/>
    <w:multiLevelType w:val="hybridMultilevel"/>
    <w:tmpl w:val="7F1498F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593C1610"/>
    <w:multiLevelType w:val="hybridMultilevel"/>
    <w:tmpl w:val="0E9CEED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5C212B2F"/>
    <w:multiLevelType w:val="hybridMultilevel"/>
    <w:tmpl w:val="B1C43860"/>
    <w:lvl w:ilvl="0" w:tplc="04050005">
      <w:start w:val="1"/>
      <w:numFmt w:val="bullet"/>
      <w:lvlText w:val=""/>
      <w:lvlJc w:val="left"/>
      <w:pPr>
        <w:ind w:left="408" w:hanging="360"/>
      </w:pPr>
      <w:rPr>
        <w:rFonts w:ascii="Wingdings" w:hAnsi="Wingdings" w:hint="default"/>
        <w:b w:val="0"/>
        <w:i w:val="0"/>
        <w:caps w:val="0"/>
        <w:strike w:val="0"/>
        <w:dstrike w:val="0"/>
        <w:vanish w:val="0"/>
        <w:vertAlign w:val="baseline"/>
      </w:rPr>
    </w:lvl>
    <w:lvl w:ilvl="1" w:tplc="04050003" w:tentative="1">
      <w:start w:val="1"/>
      <w:numFmt w:val="bullet"/>
      <w:lvlText w:val="o"/>
      <w:lvlJc w:val="left"/>
      <w:pPr>
        <w:ind w:left="1128" w:hanging="360"/>
      </w:pPr>
      <w:rPr>
        <w:rFonts w:ascii="Courier New" w:hAnsi="Courier New" w:cs="Courier New" w:hint="default"/>
      </w:rPr>
    </w:lvl>
    <w:lvl w:ilvl="2" w:tplc="04050005" w:tentative="1">
      <w:start w:val="1"/>
      <w:numFmt w:val="bullet"/>
      <w:lvlText w:val=""/>
      <w:lvlJc w:val="left"/>
      <w:pPr>
        <w:ind w:left="1848" w:hanging="360"/>
      </w:pPr>
      <w:rPr>
        <w:rFonts w:ascii="Wingdings" w:hAnsi="Wingdings" w:hint="default"/>
      </w:rPr>
    </w:lvl>
    <w:lvl w:ilvl="3" w:tplc="04050001" w:tentative="1">
      <w:start w:val="1"/>
      <w:numFmt w:val="bullet"/>
      <w:lvlText w:val=""/>
      <w:lvlJc w:val="left"/>
      <w:pPr>
        <w:ind w:left="2568" w:hanging="360"/>
      </w:pPr>
      <w:rPr>
        <w:rFonts w:ascii="Symbol" w:hAnsi="Symbol" w:hint="default"/>
      </w:rPr>
    </w:lvl>
    <w:lvl w:ilvl="4" w:tplc="04050003" w:tentative="1">
      <w:start w:val="1"/>
      <w:numFmt w:val="bullet"/>
      <w:lvlText w:val="o"/>
      <w:lvlJc w:val="left"/>
      <w:pPr>
        <w:ind w:left="3288" w:hanging="360"/>
      </w:pPr>
      <w:rPr>
        <w:rFonts w:ascii="Courier New" w:hAnsi="Courier New" w:cs="Courier New" w:hint="default"/>
      </w:rPr>
    </w:lvl>
    <w:lvl w:ilvl="5" w:tplc="04050005" w:tentative="1">
      <w:start w:val="1"/>
      <w:numFmt w:val="bullet"/>
      <w:lvlText w:val=""/>
      <w:lvlJc w:val="left"/>
      <w:pPr>
        <w:ind w:left="4008" w:hanging="360"/>
      </w:pPr>
      <w:rPr>
        <w:rFonts w:ascii="Wingdings" w:hAnsi="Wingdings" w:hint="default"/>
      </w:rPr>
    </w:lvl>
    <w:lvl w:ilvl="6" w:tplc="04050001" w:tentative="1">
      <w:start w:val="1"/>
      <w:numFmt w:val="bullet"/>
      <w:lvlText w:val=""/>
      <w:lvlJc w:val="left"/>
      <w:pPr>
        <w:ind w:left="4728" w:hanging="360"/>
      </w:pPr>
      <w:rPr>
        <w:rFonts w:ascii="Symbol" w:hAnsi="Symbol" w:hint="default"/>
      </w:rPr>
    </w:lvl>
    <w:lvl w:ilvl="7" w:tplc="04050003" w:tentative="1">
      <w:start w:val="1"/>
      <w:numFmt w:val="bullet"/>
      <w:lvlText w:val="o"/>
      <w:lvlJc w:val="left"/>
      <w:pPr>
        <w:ind w:left="5448" w:hanging="360"/>
      </w:pPr>
      <w:rPr>
        <w:rFonts w:ascii="Courier New" w:hAnsi="Courier New" w:cs="Courier New" w:hint="default"/>
      </w:rPr>
    </w:lvl>
    <w:lvl w:ilvl="8" w:tplc="04050005" w:tentative="1">
      <w:start w:val="1"/>
      <w:numFmt w:val="bullet"/>
      <w:lvlText w:val=""/>
      <w:lvlJc w:val="left"/>
      <w:pPr>
        <w:ind w:left="6168" w:hanging="360"/>
      </w:pPr>
      <w:rPr>
        <w:rFonts w:ascii="Wingdings" w:hAnsi="Wingdings" w:hint="default"/>
      </w:rPr>
    </w:lvl>
  </w:abstractNum>
  <w:abstractNum w:abstractNumId="76" w15:restartNumberingAfterBreak="0">
    <w:nsid w:val="5C463314"/>
    <w:multiLevelType w:val="hybridMultilevel"/>
    <w:tmpl w:val="8CEA7CC4"/>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5D5853B6"/>
    <w:multiLevelType w:val="hybridMultilevel"/>
    <w:tmpl w:val="44E2E14A"/>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5E9D7E5D"/>
    <w:multiLevelType w:val="hybridMultilevel"/>
    <w:tmpl w:val="2EACD7DE"/>
    <w:lvl w:ilvl="0" w:tplc="04050005">
      <w:start w:val="1"/>
      <w:numFmt w:val="bullet"/>
      <w:lvlText w:val=""/>
      <w:lvlJc w:val="left"/>
      <w:pPr>
        <w:ind w:left="408" w:hanging="360"/>
      </w:pPr>
      <w:rPr>
        <w:rFonts w:ascii="Wingdings" w:hAnsi="Wingdings" w:hint="default"/>
        <w:b w:val="0"/>
        <w:i w:val="0"/>
        <w:caps w:val="0"/>
        <w:strike w:val="0"/>
        <w:dstrike w:val="0"/>
        <w:vanish w:val="0"/>
        <w:vertAlign w:val="baseline"/>
      </w:rPr>
    </w:lvl>
    <w:lvl w:ilvl="1" w:tplc="04050003" w:tentative="1">
      <w:start w:val="1"/>
      <w:numFmt w:val="bullet"/>
      <w:lvlText w:val="o"/>
      <w:lvlJc w:val="left"/>
      <w:pPr>
        <w:ind w:left="1128" w:hanging="360"/>
      </w:pPr>
      <w:rPr>
        <w:rFonts w:ascii="Courier New" w:hAnsi="Courier New" w:cs="Courier New" w:hint="default"/>
      </w:rPr>
    </w:lvl>
    <w:lvl w:ilvl="2" w:tplc="04050005" w:tentative="1">
      <w:start w:val="1"/>
      <w:numFmt w:val="bullet"/>
      <w:lvlText w:val=""/>
      <w:lvlJc w:val="left"/>
      <w:pPr>
        <w:ind w:left="1848" w:hanging="360"/>
      </w:pPr>
      <w:rPr>
        <w:rFonts w:ascii="Wingdings" w:hAnsi="Wingdings" w:hint="default"/>
      </w:rPr>
    </w:lvl>
    <w:lvl w:ilvl="3" w:tplc="04050001" w:tentative="1">
      <w:start w:val="1"/>
      <w:numFmt w:val="bullet"/>
      <w:lvlText w:val=""/>
      <w:lvlJc w:val="left"/>
      <w:pPr>
        <w:ind w:left="2568" w:hanging="360"/>
      </w:pPr>
      <w:rPr>
        <w:rFonts w:ascii="Symbol" w:hAnsi="Symbol" w:hint="default"/>
      </w:rPr>
    </w:lvl>
    <w:lvl w:ilvl="4" w:tplc="04050003" w:tentative="1">
      <w:start w:val="1"/>
      <w:numFmt w:val="bullet"/>
      <w:lvlText w:val="o"/>
      <w:lvlJc w:val="left"/>
      <w:pPr>
        <w:ind w:left="3288" w:hanging="360"/>
      </w:pPr>
      <w:rPr>
        <w:rFonts w:ascii="Courier New" w:hAnsi="Courier New" w:cs="Courier New" w:hint="default"/>
      </w:rPr>
    </w:lvl>
    <w:lvl w:ilvl="5" w:tplc="04050005" w:tentative="1">
      <w:start w:val="1"/>
      <w:numFmt w:val="bullet"/>
      <w:lvlText w:val=""/>
      <w:lvlJc w:val="left"/>
      <w:pPr>
        <w:ind w:left="4008" w:hanging="360"/>
      </w:pPr>
      <w:rPr>
        <w:rFonts w:ascii="Wingdings" w:hAnsi="Wingdings" w:hint="default"/>
      </w:rPr>
    </w:lvl>
    <w:lvl w:ilvl="6" w:tplc="04050001" w:tentative="1">
      <w:start w:val="1"/>
      <w:numFmt w:val="bullet"/>
      <w:lvlText w:val=""/>
      <w:lvlJc w:val="left"/>
      <w:pPr>
        <w:ind w:left="4728" w:hanging="360"/>
      </w:pPr>
      <w:rPr>
        <w:rFonts w:ascii="Symbol" w:hAnsi="Symbol" w:hint="default"/>
      </w:rPr>
    </w:lvl>
    <w:lvl w:ilvl="7" w:tplc="04050003" w:tentative="1">
      <w:start w:val="1"/>
      <w:numFmt w:val="bullet"/>
      <w:lvlText w:val="o"/>
      <w:lvlJc w:val="left"/>
      <w:pPr>
        <w:ind w:left="5448" w:hanging="360"/>
      </w:pPr>
      <w:rPr>
        <w:rFonts w:ascii="Courier New" w:hAnsi="Courier New" w:cs="Courier New" w:hint="default"/>
      </w:rPr>
    </w:lvl>
    <w:lvl w:ilvl="8" w:tplc="04050005" w:tentative="1">
      <w:start w:val="1"/>
      <w:numFmt w:val="bullet"/>
      <w:lvlText w:val=""/>
      <w:lvlJc w:val="left"/>
      <w:pPr>
        <w:ind w:left="6168" w:hanging="360"/>
      </w:pPr>
      <w:rPr>
        <w:rFonts w:ascii="Wingdings" w:hAnsi="Wingdings" w:hint="default"/>
      </w:rPr>
    </w:lvl>
  </w:abstractNum>
  <w:abstractNum w:abstractNumId="80" w15:restartNumberingAfterBreak="0">
    <w:nsid w:val="5EE5492D"/>
    <w:multiLevelType w:val="multilevel"/>
    <w:tmpl w:val="20F47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F4526D4"/>
    <w:multiLevelType w:val="hybridMultilevel"/>
    <w:tmpl w:val="AFB4030C"/>
    <w:lvl w:ilvl="0" w:tplc="92401D28">
      <w:start w:val="2"/>
      <w:numFmt w:val="bullet"/>
      <w:lvlText w:val="-"/>
      <w:lvlJc w:val="left"/>
      <w:pPr>
        <w:ind w:left="720" w:hanging="360"/>
      </w:pPr>
      <w:rPr>
        <w:rFonts w:ascii="Mangal" w:eastAsia="Times New Roman" w:hAnsi="Mang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62F22A15"/>
    <w:multiLevelType w:val="hybridMultilevel"/>
    <w:tmpl w:val="65D4D49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66214EA4"/>
    <w:multiLevelType w:val="hybridMultilevel"/>
    <w:tmpl w:val="83049E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66BE435A"/>
    <w:multiLevelType w:val="hybridMultilevel"/>
    <w:tmpl w:val="41688E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66FA5C41"/>
    <w:multiLevelType w:val="hybridMultilevel"/>
    <w:tmpl w:val="FA60E85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677B36F6"/>
    <w:multiLevelType w:val="hybridMultilevel"/>
    <w:tmpl w:val="61648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15:restartNumberingAfterBreak="0">
    <w:nsid w:val="68ED1F0A"/>
    <w:multiLevelType w:val="hybridMultilevel"/>
    <w:tmpl w:val="03286EAE"/>
    <w:lvl w:ilvl="0" w:tplc="04050005">
      <w:start w:val="1"/>
      <w:numFmt w:val="bullet"/>
      <w:lvlText w:val=""/>
      <w:lvlJc w:val="left"/>
      <w:pPr>
        <w:ind w:left="720" w:hanging="360"/>
      </w:pPr>
      <w:rPr>
        <w:rFonts w:ascii="Wingdings" w:hAnsi="Wingdings"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15:restartNumberingAfterBreak="0">
    <w:nsid w:val="68EF686E"/>
    <w:multiLevelType w:val="hybridMultilevel"/>
    <w:tmpl w:val="2B4ED1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69A64139"/>
    <w:multiLevelType w:val="hybridMultilevel"/>
    <w:tmpl w:val="CE74D3B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1" w15:restartNumberingAfterBreak="0">
    <w:nsid w:val="6B3A53D5"/>
    <w:multiLevelType w:val="hybridMultilevel"/>
    <w:tmpl w:val="C9E01C7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2" w15:restartNumberingAfterBreak="0">
    <w:nsid w:val="6BF91120"/>
    <w:multiLevelType w:val="hybridMultilevel"/>
    <w:tmpl w:val="769CB1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15:restartNumberingAfterBreak="0">
    <w:nsid w:val="6ECC5012"/>
    <w:multiLevelType w:val="hybridMultilevel"/>
    <w:tmpl w:val="2F8EDBA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15:restartNumberingAfterBreak="0">
    <w:nsid w:val="70467CD6"/>
    <w:multiLevelType w:val="hybridMultilevel"/>
    <w:tmpl w:val="E0A227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705C4ACD"/>
    <w:multiLevelType w:val="hybridMultilevel"/>
    <w:tmpl w:val="A0A0814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6"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7"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8"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73264047"/>
    <w:multiLevelType w:val="hybridMultilevel"/>
    <w:tmpl w:val="64129FB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739870EC"/>
    <w:multiLevelType w:val="hybridMultilevel"/>
    <w:tmpl w:val="995843F4"/>
    <w:lvl w:ilvl="0" w:tplc="04050005">
      <w:start w:val="1"/>
      <w:numFmt w:val="bullet"/>
      <w:lvlText w:val=""/>
      <w:lvlJc w:val="left"/>
      <w:pPr>
        <w:ind w:left="742" w:hanging="360"/>
      </w:pPr>
      <w:rPr>
        <w:rFonts w:ascii="Wingdings" w:hAnsi="Wingdings" w:hint="default"/>
      </w:rPr>
    </w:lvl>
    <w:lvl w:ilvl="1" w:tplc="5226081A">
      <w:numFmt w:val="bullet"/>
      <w:lvlText w:val="-"/>
      <w:lvlJc w:val="left"/>
      <w:pPr>
        <w:ind w:left="1462" w:hanging="360"/>
      </w:pPr>
      <w:rPr>
        <w:rFonts w:ascii="Times New Roman" w:eastAsia="Times New Roman" w:hAnsi="Times New Roman" w:cs="Times New Roman"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101" w15:restartNumberingAfterBreak="0">
    <w:nsid w:val="75DE0FCE"/>
    <w:multiLevelType w:val="hybridMultilevel"/>
    <w:tmpl w:val="E714A9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2"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03" w15:restartNumberingAfterBreak="0">
    <w:nsid w:val="781333C2"/>
    <w:multiLevelType w:val="hybridMultilevel"/>
    <w:tmpl w:val="BFF4A7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4" w15:restartNumberingAfterBreak="0">
    <w:nsid w:val="78D313BC"/>
    <w:multiLevelType w:val="hybridMultilevel"/>
    <w:tmpl w:val="AF62C79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5" w15:restartNumberingAfterBreak="0">
    <w:nsid w:val="79CA7C49"/>
    <w:multiLevelType w:val="hybridMultilevel"/>
    <w:tmpl w:val="7B74A8D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6"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7" w15:restartNumberingAfterBreak="0">
    <w:nsid w:val="7A6E2AC7"/>
    <w:multiLevelType w:val="hybridMultilevel"/>
    <w:tmpl w:val="7A101F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8" w15:restartNumberingAfterBreak="0">
    <w:nsid w:val="7AC645AC"/>
    <w:multiLevelType w:val="hybridMultilevel"/>
    <w:tmpl w:val="3FC6DE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9"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0" w15:restartNumberingAfterBreak="0">
    <w:nsid w:val="7C9E7E6C"/>
    <w:multiLevelType w:val="multilevel"/>
    <w:tmpl w:val="918AC6B2"/>
    <w:lvl w:ilvl="0">
      <w:start w:val="1991"/>
      <w:numFmt w:val="decimal"/>
      <w:lvlText w:val="%1"/>
      <w:lvlJc w:val="left"/>
      <w:pPr>
        <w:tabs>
          <w:tab w:val="num" w:pos="2175"/>
        </w:tabs>
        <w:ind w:left="2175" w:hanging="2175"/>
      </w:pPr>
      <w:rPr>
        <w:rFonts w:cs="Times New Roman" w:hint="default"/>
      </w:rPr>
    </w:lvl>
    <w:lvl w:ilvl="1">
      <w:start w:val="1994"/>
      <w:numFmt w:val="decimal"/>
      <w:lvlText w:val="%1-%2"/>
      <w:lvlJc w:val="left"/>
      <w:pPr>
        <w:tabs>
          <w:tab w:val="num" w:pos="2459"/>
        </w:tabs>
        <w:ind w:left="2459" w:hanging="2175"/>
      </w:pPr>
      <w:rPr>
        <w:rFonts w:cs="Times New Roman" w:hint="default"/>
        <w:b/>
      </w:rPr>
    </w:lvl>
    <w:lvl w:ilvl="2">
      <w:start w:val="1"/>
      <w:numFmt w:val="decimal"/>
      <w:lvlText w:val="%1-%2.%3"/>
      <w:lvlJc w:val="left"/>
      <w:pPr>
        <w:tabs>
          <w:tab w:val="num" w:pos="2175"/>
        </w:tabs>
        <w:ind w:left="2175" w:hanging="2175"/>
      </w:pPr>
      <w:rPr>
        <w:rFonts w:cs="Times New Roman" w:hint="default"/>
      </w:rPr>
    </w:lvl>
    <w:lvl w:ilvl="3">
      <w:start w:val="1"/>
      <w:numFmt w:val="decimal"/>
      <w:lvlText w:val="%1-%2.%3.%4"/>
      <w:lvlJc w:val="left"/>
      <w:pPr>
        <w:tabs>
          <w:tab w:val="num" w:pos="2175"/>
        </w:tabs>
        <w:ind w:left="2175" w:hanging="2175"/>
      </w:pPr>
      <w:rPr>
        <w:rFonts w:cs="Times New Roman" w:hint="default"/>
      </w:rPr>
    </w:lvl>
    <w:lvl w:ilvl="4">
      <w:start w:val="1"/>
      <w:numFmt w:val="decimal"/>
      <w:lvlText w:val="%1-%2.%3.%4.%5"/>
      <w:lvlJc w:val="left"/>
      <w:pPr>
        <w:tabs>
          <w:tab w:val="num" w:pos="2175"/>
        </w:tabs>
        <w:ind w:left="2175" w:hanging="2175"/>
      </w:pPr>
      <w:rPr>
        <w:rFonts w:cs="Times New Roman" w:hint="default"/>
      </w:rPr>
    </w:lvl>
    <w:lvl w:ilvl="5">
      <w:start w:val="1"/>
      <w:numFmt w:val="decimal"/>
      <w:lvlText w:val="%1-%2.%3.%4.%5.%6"/>
      <w:lvlJc w:val="left"/>
      <w:pPr>
        <w:tabs>
          <w:tab w:val="num" w:pos="2175"/>
        </w:tabs>
        <w:ind w:left="2175" w:hanging="2175"/>
      </w:pPr>
      <w:rPr>
        <w:rFonts w:cs="Times New Roman" w:hint="default"/>
      </w:rPr>
    </w:lvl>
    <w:lvl w:ilvl="6">
      <w:start w:val="1"/>
      <w:numFmt w:val="decimal"/>
      <w:lvlText w:val="%1-%2.%3.%4.%5.%6.%7"/>
      <w:lvlJc w:val="left"/>
      <w:pPr>
        <w:tabs>
          <w:tab w:val="num" w:pos="2175"/>
        </w:tabs>
        <w:ind w:left="2175" w:hanging="2175"/>
      </w:pPr>
      <w:rPr>
        <w:rFonts w:cs="Times New Roman" w:hint="default"/>
      </w:rPr>
    </w:lvl>
    <w:lvl w:ilvl="7">
      <w:start w:val="1"/>
      <w:numFmt w:val="decimal"/>
      <w:lvlText w:val="%1-%2.%3.%4.%5.%6.%7.%8"/>
      <w:lvlJc w:val="left"/>
      <w:pPr>
        <w:tabs>
          <w:tab w:val="num" w:pos="2175"/>
        </w:tabs>
        <w:ind w:left="2175" w:hanging="2175"/>
      </w:pPr>
      <w:rPr>
        <w:rFonts w:cs="Times New Roman" w:hint="default"/>
      </w:rPr>
    </w:lvl>
    <w:lvl w:ilvl="8">
      <w:start w:val="1"/>
      <w:numFmt w:val="decimal"/>
      <w:lvlText w:val="%1-%2.%3.%4.%5.%6.%7.%8.%9"/>
      <w:lvlJc w:val="left"/>
      <w:pPr>
        <w:tabs>
          <w:tab w:val="num" w:pos="2175"/>
        </w:tabs>
        <w:ind w:left="2175" w:hanging="2175"/>
      </w:pPr>
      <w:rPr>
        <w:rFonts w:cs="Times New Roman" w:hint="default"/>
      </w:rPr>
    </w:lvl>
  </w:abstractNum>
  <w:abstractNum w:abstractNumId="111" w15:restartNumberingAfterBreak="0">
    <w:nsid w:val="7D514E9A"/>
    <w:multiLevelType w:val="hybridMultilevel"/>
    <w:tmpl w:val="7820F526"/>
    <w:lvl w:ilvl="0" w:tplc="04050005">
      <w:start w:val="1"/>
      <w:numFmt w:val="bullet"/>
      <w:lvlText w:val=""/>
      <w:lvlJc w:val="left"/>
      <w:pPr>
        <w:ind w:left="720" w:hanging="360"/>
      </w:pPr>
      <w:rPr>
        <w:rFonts w:ascii="Wingdings" w:hAnsi="Wingdings"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2" w15:restartNumberingAfterBreak="0">
    <w:nsid w:val="7DC13561"/>
    <w:multiLevelType w:val="hybridMultilevel"/>
    <w:tmpl w:val="0012054C"/>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3" w15:restartNumberingAfterBreak="0">
    <w:nsid w:val="7EF85479"/>
    <w:multiLevelType w:val="hybridMultilevel"/>
    <w:tmpl w:val="E97608B4"/>
    <w:lvl w:ilvl="0" w:tplc="04050005">
      <w:start w:val="1"/>
      <w:numFmt w:val="bullet"/>
      <w:lvlText w:val=""/>
      <w:lvlJc w:val="left"/>
      <w:pPr>
        <w:ind w:left="756" w:hanging="360"/>
      </w:pPr>
      <w:rPr>
        <w:rFonts w:ascii="Wingdings" w:hAnsi="Wingdings" w:hint="default"/>
      </w:rPr>
    </w:lvl>
    <w:lvl w:ilvl="1" w:tplc="04050019" w:tentative="1">
      <w:start w:val="1"/>
      <w:numFmt w:val="lowerLetter"/>
      <w:lvlText w:val="%2."/>
      <w:lvlJc w:val="left"/>
      <w:pPr>
        <w:ind w:left="1476" w:hanging="360"/>
      </w:pPr>
    </w:lvl>
    <w:lvl w:ilvl="2" w:tplc="0405001B" w:tentative="1">
      <w:start w:val="1"/>
      <w:numFmt w:val="lowerRoman"/>
      <w:lvlText w:val="%3."/>
      <w:lvlJc w:val="right"/>
      <w:pPr>
        <w:ind w:left="2196" w:hanging="180"/>
      </w:pPr>
    </w:lvl>
    <w:lvl w:ilvl="3" w:tplc="0405000F" w:tentative="1">
      <w:start w:val="1"/>
      <w:numFmt w:val="decimal"/>
      <w:lvlText w:val="%4."/>
      <w:lvlJc w:val="left"/>
      <w:pPr>
        <w:ind w:left="2916" w:hanging="360"/>
      </w:pPr>
    </w:lvl>
    <w:lvl w:ilvl="4" w:tplc="04050019" w:tentative="1">
      <w:start w:val="1"/>
      <w:numFmt w:val="lowerLetter"/>
      <w:lvlText w:val="%5."/>
      <w:lvlJc w:val="left"/>
      <w:pPr>
        <w:ind w:left="3636" w:hanging="360"/>
      </w:pPr>
    </w:lvl>
    <w:lvl w:ilvl="5" w:tplc="0405001B" w:tentative="1">
      <w:start w:val="1"/>
      <w:numFmt w:val="lowerRoman"/>
      <w:lvlText w:val="%6."/>
      <w:lvlJc w:val="right"/>
      <w:pPr>
        <w:ind w:left="4356" w:hanging="180"/>
      </w:pPr>
    </w:lvl>
    <w:lvl w:ilvl="6" w:tplc="0405000F" w:tentative="1">
      <w:start w:val="1"/>
      <w:numFmt w:val="decimal"/>
      <w:lvlText w:val="%7."/>
      <w:lvlJc w:val="left"/>
      <w:pPr>
        <w:ind w:left="5076" w:hanging="360"/>
      </w:pPr>
    </w:lvl>
    <w:lvl w:ilvl="7" w:tplc="04050019" w:tentative="1">
      <w:start w:val="1"/>
      <w:numFmt w:val="lowerLetter"/>
      <w:lvlText w:val="%8."/>
      <w:lvlJc w:val="left"/>
      <w:pPr>
        <w:ind w:left="5796" w:hanging="360"/>
      </w:pPr>
    </w:lvl>
    <w:lvl w:ilvl="8" w:tplc="0405001B" w:tentative="1">
      <w:start w:val="1"/>
      <w:numFmt w:val="lowerRoman"/>
      <w:lvlText w:val="%9."/>
      <w:lvlJc w:val="right"/>
      <w:pPr>
        <w:ind w:left="6516" w:hanging="180"/>
      </w:pPr>
    </w:lvl>
  </w:abstractNum>
  <w:num w:numId="1">
    <w:abstractNumId w:val="100"/>
  </w:num>
  <w:num w:numId="2">
    <w:abstractNumId w:val="0"/>
  </w:num>
  <w:num w:numId="3">
    <w:abstractNumId w:val="72"/>
  </w:num>
  <w:num w:numId="4">
    <w:abstractNumId w:val="5"/>
  </w:num>
  <w:num w:numId="5">
    <w:abstractNumId w:val="113"/>
  </w:num>
  <w:num w:numId="6">
    <w:abstractNumId w:val="23"/>
  </w:num>
  <w:num w:numId="7">
    <w:abstractNumId w:val="91"/>
  </w:num>
  <w:num w:numId="8">
    <w:abstractNumId w:val="88"/>
  </w:num>
  <w:num w:numId="9">
    <w:abstractNumId w:val="17"/>
  </w:num>
  <w:num w:numId="10">
    <w:abstractNumId w:val="4"/>
  </w:num>
  <w:num w:numId="11">
    <w:abstractNumId w:val="105"/>
  </w:num>
  <w:num w:numId="12">
    <w:abstractNumId w:val="81"/>
  </w:num>
  <w:num w:numId="13">
    <w:abstractNumId w:val="25"/>
  </w:num>
  <w:num w:numId="14">
    <w:abstractNumId w:val="28"/>
  </w:num>
  <w:num w:numId="15">
    <w:abstractNumId w:val="104"/>
  </w:num>
  <w:num w:numId="16">
    <w:abstractNumId w:val="24"/>
  </w:num>
  <w:num w:numId="17">
    <w:abstractNumId w:val="53"/>
  </w:num>
  <w:num w:numId="18">
    <w:abstractNumId w:val="90"/>
  </w:num>
  <w:num w:numId="19">
    <w:abstractNumId w:val="95"/>
  </w:num>
  <w:num w:numId="20">
    <w:abstractNumId w:val="92"/>
  </w:num>
  <w:num w:numId="21">
    <w:abstractNumId w:val="79"/>
  </w:num>
  <w:num w:numId="22">
    <w:abstractNumId w:val="75"/>
  </w:num>
  <w:num w:numId="23">
    <w:abstractNumId w:val="99"/>
  </w:num>
  <w:num w:numId="24">
    <w:abstractNumId w:val="103"/>
  </w:num>
  <w:num w:numId="25">
    <w:abstractNumId w:val="55"/>
  </w:num>
  <w:num w:numId="26">
    <w:abstractNumId w:val="74"/>
  </w:num>
  <w:num w:numId="27">
    <w:abstractNumId w:val="33"/>
  </w:num>
  <w:num w:numId="28">
    <w:abstractNumId w:val="1"/>
  </w:num>
  <w:num w:numId="29">
    <w:abstractNumId w:val="112"/>
  </w:num>
  <w:num w:numId="30">
    <w:abstractNumId w:val="40"/>
  </w:num>
  <w:num w:numId="31">
    <w:abstractNumId w:val="11"/>
  </w:num>
  <w:num w:numId="32">
    <w:abstractNumId w:val="54"/>
  </w:num>
  <w:num w:numId="33">
    <w:abstractNumId w:val="76"/>
  </w:num>
  <w:num w:numId="34">
    <w:abstractNumId w:val="80"/>
  </w:num>
  <w:num w:numId="35">
    <w:abstractNumId w:val="63"/>
  </w:num>
  <w:num w:numId="36">
    <w:abstractNumId w:val="111"/>
  </w:num>
  <w:num w:numId="37">
    <w:abstractNumId w:val="13"/>
  </w:num>
  <w:num w:numId="38">
    <w:abstractNumId w:val="42"/>
  </w:num>
  <w:num w:numId="39">
    <w:abstractNumId w:val="27"/>
  </w:num>
  <w:num w:numId="40">
    <w:abstractNumId w:val="36"/>
  </w:num>
  <w:num w:numId="41">
    <w:abstractNumId w:val="78"/>
  </w:num>
  <w:num w:numId="42">
    <w:abstractNumId w:val="94"/>
  </w:num>
  <w:num w:numId="43">
    <w:abstractNumId w:val="35"/>
  </w:num>
  <w:num w:numId="44">
    <w:abstractNumId w:val="9"/>
  </w:num>
  <w:num w:numId="45">
    <w:abstractNumId w:val="8"/>
  </w:num>
  <w:num w:numId="46">
    <w:abstractNumId w:val="16"/>
  </w:num>
  <w:num w:numId="47">
    <w:abstractNumId w:val="44"/>
  </w:num>
  <w:num w:numId="48">
    <w:abstractNumId w:val="73"/>
  </w:num>
  <w:num w:numId="49">
    <w:abstractNumId w:val="52"/>
  </w:num>
  <w:num w:numId="50">
    <w:abstractNumId w:val="86"/>
  </w:num>
  <w:num w:numId="51">
    <w:abstractNumId w:val="2"/>
  </w:num>
  <w:num w:numId="52">
    <w:abstractNumId w:val="68"/>
  </w:num>
  <w:num w:numId="53">
    <w:abstractNumId w:val="48"/>
  </w:num>
  <w:num w:numId="54">
    <w:abstractNumId w:val="84"/>
  </w:num>
  <w:num w:numId="55">
    <w:abstractNumId w:val="19"/>
  </w:num>
  <w:num w:numId="56">
    <w:abstractNumId w:val="107"/>
  </w:num>
  <w:num w:numId="57">
    <w:abstractNumId w:val="70"/>
  </w:num>
  <w:num w:numId="58">
    <w:abstractNumId w:val="50"/>
  </w:num>
  <w:num w:numId="59">
    <w:abstractNumId w:val="66"/>
  </w:num>
  <w:num w:numId="60">
    <w:abstractNumId w:val="67"/>
  </w:num>
  <w:num w:numId="61">
    <w:abstractNumId w:val="93"/>
  </w:num>
  <w:num w:numId="62">
    <w:abstractNumId w:val="20"/>
  </w:num>
  <w:num w:numId="63">
    <w:abstractNumId w:val="82"/>
  </w:num>
  <w:num w:numId="64">
    <w:abstractNumId w:val="59"/>
  </w:num>
  <w:num w:numId="65">
    <w:abstractNumId w:val="31"/>
  </w:num>
  <w:num w:numId="66">
    <w:abstractNumId w:val="29"/>
  </w:num>
  <w:num w:numId="67">
    <w:abstractNumId w:val="60"/>
  </w:num>
  <w:num w:numId="68">
    <w:abstractNumId w:val="18"/>
  </w:num>
  <w:num w:numId="69">
    <w:abstractNumId w:val="110"/>
  </w:num>
  <w:num w:numId="70">
    <w:abstractNumId w:val="49"/>
  </w:num>
  <w:num w:numId="71">
    <w:abstractNumId w:val="22"/>
  </w:num>
  <w:num w:numId="72">
    <w:abstractNumId w:val="41"/>
  </w:num>
  <w:num w:numId="73">
    <w:abstractNumId w:val="58"/>
  </w:num>
  <w:num w:numId="74">
    <w:abstractNumId w:val="14"/>
  </w:num>
  <w:num w:numId="75">
    <w:abstractNumId w:val="61"/>
  </w:num>
  <w:num w:numId="76">
    <w:abstractNumId w:val="101"/>
  </w:num>
  <w:num w:numId="77">
    <w:abstractNumId w:val="102"/>
  </w:num>
  <w:num w:numId="78">
    <w:abstractNumId w:val="12"/>
  </w:num>
  <w:num w:numId="79">
    <w:abstractNumId w:val="26"/>
  </w:num>
  <w:num w:numId="80">
    <w:abstractNumId w:val="109"/>
  </w:num>
  <w:num w:numId="81">
    <w:abstractNumId w:val="34"/>
  </w:num>
  <w:num w:numId="82">
    <w:abstractNumId w:val="6"/>
  </w:num>
  <w:num w:numId="83">
    <w:abstractNumId w:val="64"/>
  </w:num>
  <w:num w:numId="84">
    <w:abstractNumId w:val="38"/>
  </w:num>
  <w:num w:numId="85">
    <w:abstractNumId w:val="43"/>
  </w:num>
  <w:num w:numId="86">
    <w:abstractNumId w:val="47"/>
  </w:num>
  <w:num w:numId="87">
    <w:abstractNumId w:val="96"/>
  </w:num>
  <w:num w:numId="88">
    <w:abstractNumId w:val="89"/>
  </w:num>
  <w:num w:numId="89">
    <w:abstractNumId w:val="3"/>
  </w:num>
  <w:num w:numId="90">
    <w:abstractNumId w:val="69"/>
  </w:num>
  <w:num w:numId="91">
    <w:abstractNumId w:val="98"/>
  </w:num>
  <w:num w:numId="92">
    <w:abstractNumId w:val="62"/>
  </w:num>
  <w:num w:numId="93">
    <w:abstractNumId w:val="51"/>
  </w:num>
  <w:num w:numId="94">
    <w:abstractNumId w:val="30"/>
  </w:num>
  <w:num w:numId="95">
    <w:abstractNumId w:val="32"/>
  </w:num>
  <w:num w:numId="96">
    <w:abstractNumId w:val="87"/>
  </w:num>
  <w:num w:numId="97">
    <w:abstractNumId w:val="65"/>
  </w:num>
  <w:num w:numId="98">
    <w:abstractNumId w:val="39"/>
  </w:num>
  <w:num w:numId="99">
    <w:abstractNumId w:val="46"/>
  </w:num>
  <w:num w:numId="100">
    <w:abstractNumId w:val="71"/>
  </w:num>
  <w:num w:numId="101">
    <w:abstractNumId w:val="85"/>
  </w:num>
  <w:num w:numId="102">
    <w:abstractNumId w:val="45"/>
  </w:num>
  <w:num w:numId="103">
    <w:abstractNumId w:val="77"/>
  </w:num>
  <w:num w:numId="104">
    <w:abstractNumId w:val="97"/>
  </w:num>
  <w:num w:numId="105">
    <w:abstractNumId w:val="57"/>
  </w:num>
  <w:num w:numId="106">
    <w:abstractNumId w:val="15"/>
  </w:num>
  <w:num w:numId="107">
    <w:abstractNumId w:val="106"/>
  </w:num>
  <w:num w:numId="108">
    <w:abstractNumId w:val="83"/>
  </w:num>
  <w:num w:numId="109">
    <w:abstractNumId w:val="108"/>
  </w:num>
  <w:num w:numId="110">
    <w:abstractNumId w:val="56"/>
  </w:num>
  <w:num w:numId="111">
    <w:abstractNumId w:val="37"/>
  </w:num>
  <w:num w:numId="112">
    <w:abstractNumId w:val="7"/>
  </w:num>
  <w:num w:numId="113">
    <w:abstractNumId w:val="10"/>
  </w:num>
  <w:num w:numId="114">
    <w:abstractNumId w:val="21"/>
  </w:num>
  <w:numIdMacAtCleanup w:val="110"/>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al Pilík">
    <w15:presenceInfo w15:providerId="AD" w15:userId="S-1-5-21-770070720-3945125243-2690725130-18779"/>
  </w15:person>
  <w15:person w15:author="Trefilová Pavla">
    <w15:presenceInfo w15:providerId="AD" w15:userId="S-1-5-21-770070720-3945125243-2690725130-188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0037"/>
    <w:rsid w:val="00006B77"/>
    <w:rsid w:val="00023C7E"/>
    <w:rsid w:val="00023DAA"/>
    <w:rsid w:val="00026226"/>
    <w:rsid w:val="00026EC7"/>
    <w:rsid w:val="00027F61"/>
    <w:rsid w:val="00033BB7"/>
    <w:rsid w:val="000344F7"/>
    <w:rsid w:val="00034957"/>
    <w:rsid w:val="00035295"/>
    <w:rsid w:val="00043791"/>
    <w:rsid w:val="00043B0E"/>
    <w:rsid w:val="00045C96"/>
    <w:rsid w:val="0005013A"/>
    <w:rsid w:val="00073BCB"/>
    <w:rsid w:val="00077D2F"/>
    <w:rsid w:val="00082475"/>
    <w:rsid w:val="00082EC2"/>
    <w:rsid w:val="000853E8"/>
    <w:rsid w:val="00086A4B"/>
    <w:rsid w:val="00090E9D"/>
    <w:rsid w:val="000A0491"/>
    <w:rsid w:val="000B1DF8"/>
    <w:rsid w:val="000B4FD2"/>
    <w:rsid w:val="000C17E1"/>
    <w:rsid w:val="000C1F31"/>
    <w:rsid w:val="000C7ED4"/>
    <w:rsid w:val="000D137B"/>
    <w:rsid w:val="000E1096"/>
    <w:rsid w:val="000E2F8C"/>
    <w:rsid w:val="000F3AAC"/>
    <w:rsid w:val="000F6A8C"/>
    <w:rsid w:val="00102177"/>
    <w:rsid w:val="00106C26"/>
    <w:rsid w:val="001145FB"/>
    <w:rsid w:val="00120490"/>
    <w:rsid w:val="0012737F"/>
    <w:rsid w:val="00140991"/>
    <w:rsid w:val="001502E3"/>
    <w:rsid w:val="00160EB0"/>
    <w:rsid w:val="00174EC9"/>
    <w:rsid w:val="00175912"/>
    <w:rsid w:val="00185BC5"/>
    <w:rsid w:val="001955BE"/>
    <w:rsid w:val="00195D8E"/>
    <w:rsid w:val="001A76CE"/>
    <w:rsid w:val="001B661C"/>
    <w:rsid w:val="001D2110"/>
    <w:rsid w:val="001E5360"/>
    <w:rsid w:val="001F11ED"/>
    <w:rsid w:val="001F5EED"/>
    <w:rsid w:val="001F78B2"/>
    <w:rsid w:val="002005BB"/>
    <w:rsid w:val="002035C4"/>
    <w:rsid w:val="00205980"/>
    <w:rsid w:val="00212452"/>
    <w:rsid w:val="002160AF"/>
    <w:rsid w:val="00217364"/>
    <w:rsid w:val="002235C5"/>
    <w:rsid w:val="00224545"/>
    <w:rsid w:val="0023240D"/>
    <w:rsid w:val="002427E8"/>
    <w:rsid w:val="0024475F"/>
    <w:rsid w:val="002552C9"/>
    <w:rsid w:val="00260BA2"/>
    <w:rsid w:val="00274C2A"/>
    <w:rsid w:val="002776B7"/>
    <w:rsid w:val="002823F9"/>
    <w:rsid w:val="0028287F"/>
    <w:rsid w:val="00282F7D"/>
    <w:rsid w:val="00284C96"/>
    <w:rsid w:val="00291628"/>
    <w:rsid w:val="002A382B"/>
    <w:rsid w:val="002A5D46"/>
    <w:rsid w:val="002B06BF"/>
    <w:rsid w:val="002B6D78"/>
    <w:rsid w:val="002C60AB"/>
    <w:rsid w:val="002C7CD5"/>
    <w:rsid w:val="002D07E6"/>
    <w:rsid w:val="002D2C51"/>
    <w:rsid w:val="002D2E06"/>
    <w:rsid w:val="002D6AA7"/>
    <w:rsid w:val="002E5008"/>
    <w:rsid w:val="002F1F53"/>
    <w:rsid w:val="002F67F0"/>
    <w:rsid w:val="002F70AB"/>
    <w:rsid w:val="003062E9"/>
    <w:rsid w:val="00306501"/>
    <w:rsid w:val="00311634"/>
    <w:rsid w:val="00312D69"/>
    <w:rsid w:val="00312E31"/>
    <w:rsid w:val="0033128B"/>
    <w:rsid w:val="003322F5"/>
    <w:rsid w:val="0033576E"/>
    <w:rsid w:val="00340132"/>
    <w:rsid w:val="00351303"/>
    <w:rsid w:val="00353ED5"/>
    <w:rsid w:val="00360F32"/>
    <w:rsid w:val="003619BF"/>
    <w:rsid w:val="003744F8"/>
    <w:rsid w:val="003755A6"/>
    <w:rsid w:val="00381B2D"/>
    <w:rsid w:val="00391AC3"/>
    <w:rsid w:val="00396893"/>
    <w:rsid w:val="003A4195"/>
    <w:rsid w:val="003B6AAA"/>
    <w:rsid w:val="003D36C3"/>
    <w:rsid w:val="003D491E"/>
    <w:rsid w:val="003D568F"/>
    <w:rsid w:val="003E198D"/>
    <w:rsid w:val="003E3375"/>
    <w:rsid w:val="003E3FEB"/>
    <w:rsid w:val="003F0ECC"/>
    <w:rsid w:val="003F7B60"/>
    <w:rsid w:val="00404926"/>
    <w:rsid w:val="00406792"/>
    <w:rsid w:val="00414F68"/>
    <w:rsid w:val="00417251"/>
    <w:rsid w:val="00424A36"/>
    <w:rsid w:val="00425AF7"/>
    <w:rsid w:val="00425CD9"/>
    <w:rsid w:val="00436C2B"/>
    <w:rsid w:val="00436C37"/>
    <w:rsid w:val="00443DDE"/>
    <w:rsid w:val="00444F00"/>
    <w:rsid w:val="004479AA"/>
    <w:rsid w:val="00453E88"/>
    <w:rsid w:val="00457A28"/>
    <w:rsid w:val="004610FF"/>
    <w:rsid w:val="004616CB"/>
    <w:rsid w:val="00471EF9"/>
    <w:rsid w:val="0048595F"/>
    <w:rsid w:val="00491FB8"/>
    <w:rsid w:val="004A018B"/>
    <w:rsid w:val="004A4C2C"/>
    <w:rsid w:val="004A7306"/>
    <w:rsid w:val="004B1D22"/>
    <w:rsid w:val="004B289F"/>
    <w:rsid w:val="004C0600"/>
    <w:rsid w:val="004C7080"/>
    <w:rsid w:val="004C7FB8"/>
    <w:rsid w:val="004D1CD3"/>
    <w:rsid w:val="004D7FB8"/>
    <w:rsid w:val="004E401F"/>
    <w:rsid w:val="004E7F4E"/>
    <w:rsid w:val="004F221E"/>
    <w:rsid w:val="004F3311"/>
    <w:rsid w:val="005156D9"/>
    <w:rsid w:val="00517D5E"/>
    <w:rsid w:val="00523606"/>
    <w:rsid w:val="00531B2E"/>
    <w:rsid w:val="005434D9"/>
    <w:rsid w:val="00544C56"/>
    <w:rsid w:val="00554185"/>
    <w:rsid w:val="00555E09"/>
    <w:rsid w:val="00564500"/>
    <w:rsid w:val="0057242B"/>
    <w:rsid w:val="0057445C"/>
    <w:rsid w:val="00576F8B"/>
    <w:rsid w:val="00583D22"/>
    <w:rsid w:val="00594FD8"/>
    <w:rsid w:val="005A1F79"/>
    <w:rsid w:val="005A23AC"/>
    <w:rsid w:val="005A28A5"/>
    <w:rsid w:val="005A4B41"/>
    <w:rsid w:val="005A5FF5"/>
    <w:rsid w:val="005D6931"/>
    <w:rsid w:val="005E1091"/>
    <w:rsid w:val="005E21DE"/>
    <w:rsid w:val="005E242A"/>
    <w:rsid w:val="005E29AD"/>
    <w:rsid w:val="005E346C"/>
    <w:rsid w:val="005E4874"/>
    <w:rsid w:val="005E51C9"/>
    <w:rsid w:val="005F3F2F"/>
    <w:rsid w:val="005F401C"/>
    <w:rsid w:val="00601817"/>
    <w:rsid w:val="0060475E"/>
    <w:rsid w:val="00605327"/>
    <w:rsid w:val="00615A69"/>
    <w:rsid w:val="0063615E"/>
    <w:rsid w:val="006416F5"/>
    <w:rsid w:val="006500FD"/>
    <w:rsid w:val="0065394C"/>
    <w:rsid w:val="0065401C"/>
    <w:rsid w:val="00655058"/>
    <w:rsid w:val="00656B34"/>
    <w:rsid w:val="0066118B"/>
    <w:rsid w:val="00672BEF"/>
    <w:rsid w:val="006731C5"/>
    <w:rsid w:val="00676F93"/>
    <w:rsid w:val="00676FB0"/>
    <w:rsid w:val="00677E14"/>
    <w:rsid w:val="00684196"/>
    <w:rsid w:val="0068784F"/>
    <w:rsid w:val="00690E7E"/>
    <w:rsid w:val="0069191E"/>
    <w:rsid w:val="00694BA8"/>
    <w:rsid w:val="006A5AE7"/>
    <w:rsid w:val="006A66C2"/>
    <w:rsid w:val="006A690A"/>
    <w:rsid w:val="006A7F7F"/>
    <w:rsid w:val="006B1BC5"/>
    <w:rsid w:val="006B6CE7"/>
    <w:rsid w:val="006B75B1"/>
    <w:rsid w:val="006B7CA8"/>
    <w:rsid w:val="006C5A5E"/>
    <w:rsid w:val="006C5AC6"/>
    <w:rsid w:val="006D5075"/>
    <w:rsid w:val="006E2385"/>
    <w:rsid w:val="006E29E2"/>
    <w:rsid w:val="006E2CD2"/>
    <w:rsid w:val="006F1E9B"/>
    <w:rsid w:val="00706C2C"/>
    <w:rsid w:val="00707C68"/>
    <w:rsid w:val="00714693"/>
    <w:rsid w:val="00720098"/>
    <w:rsid w:val="00723521"/>
    <w:rsid w:val="0072442F"/>
    <w:rsid w:val="00736981"/>
    <w:rsid w:val="007370D7"/>
    <w:rsid w:val="00741DC1"/>
    <w:rsid w:val="00744B8E"/>
    <w:rsid w:val="00745EFB"/>
    <w:rsid w:val="007463E7"/>
    <w:rsid w:val="007470B6"/>
    <w:rsid w:val="0075086B"/>
    <w:rsid w:val="007555C9"/>
    <w:rsid w:val="00756A04"/>
    <w:rsid w:val="0076032D"/>
    <w:rsid w:val="00762767"/>
    <w:rsid w:val="0076293C"/>
    <w:rsid w:val="00762BCF"/>
    <w:rsid w:val="0076345A"/>
    <w:rsid w:val="00763AAE"/>
    <w:rsid w:val="00780AC3"/>
    <w:rsid w:val="00782CEE"/>
    <w:rsid w:val="00784502"/>
    <w:rsid w:val="00790F7E"/>
    <w:rsid w:val="00793B31"/>
    <w:rsid w:val="0079610A"/>
    <w:rsid w:val="00796BE4"/>
    <w:rsid w:val="0079719F"/>
    <w:rsid w:val="007A3044"/>
    <w:rsid w:val="007A4EDC"/>
    <w:rsid w:val="007A5707"/>
    <w:rsid w:val="007B020F"/>
    <w:rsid w:val="007B39E6"/>
    <w:rsid w:val="007B486F"/>
    <w:rsid w:val="007C2998"/>
    <w:rsid w:val="007D698D"/>
    <w:rsid w:val="007E0622"/>
    <w:rsid w:val="007F022A"/>
    <w:rsid w:val="007F0B86"/>
    <w:rsid w:val="007F3434"/>
    <w:rsid w:val="007F4096"/>
    <w:rsid w:val="007F648A"/>
    <w:rsid w:val="008053E6"/>
    <w:rsid w:val="00810C28"/>
    <w:rsid w:val="0081111D"/>
    <w:rsid w:val="00813749"/>
    <w:rsid w:val="008250BE"/>
    <w:rsid w:val="00834136"/>
    <w:rsid w:val="00835029"/>
    <w:rsid w:val="00835EDE"/>
    <w:rsid w:val="00837780"/>
    <w:rsid w:val="00847BD9"/>
    <w:rsid w:val="00850F12"/>
    <w:rsid w:val="00854AC3"/>
    <w:rsid w:val="00863C57"/>
    <w:rsid w:val="00870A32"/>
    <w:rsid w:val="008838A9"/>
    <w:rsid w:val="00883A06"/>
    <w:rsid w:val="0088479F"/>
    <w:rsid w:val="00885482"/>
    <w:rsid w:val="008856C7"/>
    <w:rsid w:val="00891C39"/>
    <w:rsid w:val="008A016E"/>
    <w:rsid w:val="008A6073"/>
    <w:rsid w:val="008B6D4C"/>
    <w:rsid w:val="008E04BA"/>
    <w:rsid w:val="008E0EE1"/>
    <w:rsid w:val="008E1533"/>
    <w:rsid w:val="008E1FC8"/>
    <w:rsid w:val="008E2808"/>
    <w:rsid w:val="008E5AFF"/>
    <w:rsid w:val="008F586E"/>
    <w:rsid w:val="008F5F08"/>
    <w:rsid w:val="008F748D"/>
    <w:rsid w:val="009045B1"/>
    <w:rsid w:val="00910A3A"/>
    <w:rsid w:val="009163B7"/>
    <w:rsid w:val="00916478"/>
    <w:rsid w:val="00916DAB"/>
    <w:rsid w:val="0091738B"/>
    <w:rsid w:val="00930317"/>
    <w:rsid w:val="00931CF2"/>
    <w:rsid w:val="00932D05"/>
    <w:rsid w:val="00936CA8"/>
    <w:rsid w:val="00940250"/>
    <w:rsid w:val="00943D61"/>
    <w:rsid w:val="009502E8"/>
    <w:rsid w:val="009512C5"/>
    <w:rsid w:val="00953825"/>
    <w:rsid w:val="0096138A"/>
    <w:rsid w:val="009613FF"/>
    <w:rsid w:val="00961954"/>
    <w:rsid w:val="00963303"/>
    <w:rsid w:val="0097331B"/>
    <w:rsid w:val="00982178"/>
    <w:rsid w:val="00982D06"/>
    <w:rsid w:val="00982F2E"/>
    <w:rsid w:val="00991112"/>
    <w:rsid w:val="009959F1"/>
    <w:rsid w:val="009A0073"/>
    <w:rsid w:val="009A1809"/>
    <w:rsid w:val="009A5FC2"/>
    <w:rsid w:val="009B2E12"/>
    <w:rsid w:val="009C170A"/>
    <w:rsid w:val="009C304C"/>
    <w:rsid w:val="009C62F5"/>
    <w:rsid w:val="009E5C87"/>
    <w:rsid w:val="009F368C"/>
    <w:rsid w:val="009F5B7A"/>
    <w:rsid w:val="009F7B3E"/>
    <w:rsid w:val="009F7FA6"/>
    <w:rsid w:val="00A10833"/>
    <w:rsid w:val="00A11D03"/>
    <w:rsid w:val="00A15E7A"/>
    <w:rsid w:val="00A1623F"/>
    <w:rsid w:val="00A207E0"/>
    <w:rsid w:val="00A3042A"/>
    <w:rsid w:val="00A3368C"/>
    <w:rsid w:val="00A34545"/>
    <w:rsid w:val="00A35FE1"/>
    <w:rsid w:val="00A4061B"/>
    <w:rsid w:val="00A41AC4"/>
    <w:rsid w:val="00A4387E"/>
    <w:rsid w:val="00A43C22"/>
    <w:rsid w:val="00A43F06"/>
    <w:rsid w:val="00A523D8"/>
    <w:rsid w:val="00A54C1E"/>
    <w:rsid w:val="00A732FB"/>
    <w:rsid w:val="00A772CD"/>
    <w:rsid w:val="00A776DF"/>
    <w:rsid w:val="00A85871"/>
    <w:rsid w:val="00A952B2"/>
    <w:rsid w:val="00AA254B"/>
    <w:rsid w:val="00AA3EB6"/>
    <w:rsid w:val="00AB09FC"/>
    <w:rsid w:val="00AB1306"/>
    <w:rsid w:val="00AB23F5"/>
    <w:rsid w:val="00AB2A73"/>
    <w:rsid w:val="00AC1890"/>
    <w:rsid w:val="00AD5545"/>
    <w:rsid w:val="00AD7100"/>
    <w:rsid w:val="00AD7DF2"/>
    <w:rsid w:val="00AE6171"/>
    <w:rsid w:val="00AE77D5"/>
    <w:rsid w:val="00AF0801"/>
    <w:rsid w:val="00AF1D4D"/>
    <w:rsid w:val="00AF58B7"/>
    <w:rsid w:val="00B05E01"/>
    <w:rsid w:val="00B17A64"/>
    <w:rsid w:val="00B30549"/>
    <w:rsid w:val="00B4114C"/>
    <w:rsid w:val="00B458B9"/>
    <w:rsid w:val="00B60724"/>
    <w:rsid w:val="00B61CBF"/>
    <w:rsid w:val="00B711A9"/>
    <w:rsid w:val="00B75B0E"/>
    <w:rsid w:val="00B8124C"/>
    <w:rsid w:val="00BA7929"/>
    <w:rsid w:val="00BC2035"/>
    <w:rsid w:val="00BC7287"/>
    <w:rsid w:val="00BD2A69"/>
    <w:rsid w:val="00BD4BC6"/>
    <w:rsid w:val="00BD5F4A"/>
    <w:rsid w:val="00BE5517"/>
    <w:rsid w:val="00BF053E"/>
    <w:rsid w:val="00BF0A18"/>
    <w:rsid w:val="00C05931"/>
    <w:rsid w:val="00C25E94"/>
    <w:rsid w:val="00C27AEB"/>
    <w:rsid w:val="00C431F1"/>
    <w:rsid w:val="00C47D68"/>
    <w:rsid w:val="00C619EA"/>
    <w:rsid w:val="00C669B5"/>
    <w:rsid w:val="00C70EFA"/>
    <w:rsid w:val="00C7403A"/>
    <w:rsid w:val="00C753EC"/>
    <w:rsid w:val="00C7564D"/>
    <w:rsid w:val="00C82084"/>
    <w:rsid w:val="00C87BD2"/>
    <w:rsid w:val="00C9308B"/>
    <w:rsid w:val="00C9434A"/>
    <w:rsid w:val="00CA57B0"/>
    <w:rsid w:val="00CB388C"/>
    <w:rsid w:val="00CB64F8"/>
    <w:rsid w:val="00CC15DE"/>
    <w:rsid w:val="00CC1B78"/>
    <w:rsid w:val="00CC47FF"/>
    <w:rsid w:val="00CC4DBE"/>
    <w:rsid w:val="00CC6DE1"/>
    <w:rsid w:val="00CD39D9"/>
    <w:rsid w:val="00CF0981"/>
    <w:rsid w:val="00CF3259"/>
    <w:rsid w:val="00CF5D8D"/>
    <w:rsid w:val="00CF782E"/>
    <w:rsid w:val="00D1512E"/>
    <w:rsid w:val="00D17215"/>
    <w:rsid w:val="00D21FB7"/>
    <w:rsid w:val="00D35C29"/>
    <w:rsid w:val="00D5135D"/>
    <w:rsid w:val="00D52803"/>
    <w:rsid w:val="00D5441A"/>
    <w:rsid w:val="00D61DF4"/>
    <w:rsid w:val="00D72398"/>
    <w:rsid w:val="00D74781"/>
    <w:rsid w:val="00D8789B"/>
    <w:rsid w:val="00D91EF5"/>
    <w:rsid w:val="00DA07F8"/>
    <w:rsid w:val="00DA7509"/>
    <w:rsid w:val="00DA7CD6"/>
    <w:rsid w:val="00DB0085"/>
    <w:rsid w:val="00DB2C33"/>
    <w:rsid w:val="00DB35A9"/>
    <w:rsid w:val="00DB78C8"/>
    <w:rsid w:val="00DC2638"/>
    <w:rsid w:val="00DC4A48"/>
    <w:rsid w:val="00DD59D8"/>
    <w:rsid w:val="00DF2C74"/>
    <w:rsid w:val="00DF43C3"/>
    <w:rsid w:val="00E020BA"/>
    <w:rsid w:val="00E02CF9"/>
    <w:rsid w:val="00E03A5B"/>
    <w:rsid w:val="00E0430C"/>
    <w:rsid w:val="00E05CEB"/>
    <w:rsid w:val="00E06BB0"/>
    <w:rsid w:val="00E10CBF"/>
    <w:rsid w:val="00E11C15"/>
    <w:rsid w:val="00E22B46"/>
    <w:rsid w:val="00E2493E"/>
    <w:rsid w:val="00E4291F"/>
    <w:rsid w:val="00E44259"/>
    <w:rsid w:val="00E4746E"/>
    <w:rsid w:val="00E53A08"/>
    <w:rsid w:val="00E62F0A"/>
    <w:rsid w:val="00E63AB0"/>
    <w:rsid w:val="00E67980"/>
    <w:rsid w:val="00E709A9"/>
    <w:rsid w:val="00E71F37"/>
    <w:rsid w:val="00E87535"/>
    <w:rsid w:val="00E93342"/>
    <w:rsid w:val="00EA3C4C"/>
    <w:rsid w:val="00EA72C0"/>
    <w:rsid w:val="00EA7B93"/>
    <w:rsid w:val="00EB174D"/>
    <w:rsid w:val="00EB1E0F"/>
    <w:rsid w:val="00EB32A9"/>
    <w:rsid w:val="00EB65BE"/>
    <w:rsid w:val="00EB70D7"/>
    <w:rsid w:val="00EC4910"/>
    <w:rsid w:val="00ED322D"/>
    <w:rsid w:val="00ED70AE"/>
    <w:rsid w:val="00ED7BF4"/>
    <w:rsid w:val="00EE6B9D"/>
    <w:rsid w:val="00F078B0"/>
    <w:rsid w:val="00F11AAD"/>
    <w:rsid w:val="00F1465F"/>
    <w:rsid w:val="00F22B38"/>
    <w:rsid w:val="00F25455"/>
    <w:rsid w:val="00F35535"/>
    <w:rsid w:val="00F356C7"/>
    <w:rsid w:val="00F37928"/>
    <w:rsid w:val="00F42360"/>
    <w:rsid w:val="00F46134"/>
    <w:rsid w:val="00F525D5"/>
    <w:rsid w:val="00F60593"/>
    <w:rsid w:val="00F65324"/>
    <w:rsid w:val="00F72616"/>
    <w:rsid w:val="00F73FFC"/>
    <w:rsid w:val="00F77C6F"/>
    <w:rsid w:val="00F77CE1"/>
    <w:rsid w:val="00F77E2B"/>
    <w:rsid w:val="00F805F7"/>
    <w:rsid w:val="00F87296"/>
    <w:rsid w:val="00F95895"/>
    <w:rsid w:val="00F95F5B"/>
    <w:rsid w:val="00FB3A41"/>
    <w:rsid w:val="00FB3B8F"/>
    <w:rsid w:val="00FC1710"/>
    <w:rsid w:val="00FC5A14"/>
    <w:rsid w:val="00FC68CD"/>
    <w:rsid w:val="00FD15E7"/>
    <w:rsid w:val="00FD59BB"/>
    <w:rsid w:val="00FD775D"/>
    <w:rsid w:val="00FF39A3"/>
    <w:rsid w:val="00FF4E33"/>
    <w:rsid w:val="00FF77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460D02BA"/>
  <w15:docId w15:val="{7CB03FFD-3417-48EB-B1BC-5FE761FB9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rPr>
  </w:style>
  <w:style w:type="paragraph" w:styleId="Nadpis1">
    <w:name w:val="heading 1"/>
    <w:basedOn w:val="Normln"/>
    <w:link w:val="Nadpis1Char"/>
    <w:uiPriority w:val="99"/>
    <w:qFormat/>
    <w:locked/>
    <w:rsid w:val="00120490"/>
    <w:pPr>
      <w:spacing w:before="100" w:beforeAutospacing="1" w:after="100" w:afterAutospacing="1"/>
      <w:outlineLvl w:val="0"/>
    </w:pPr>
    <w:rPr>
      <w:b/>
      <w:bCs/>
      <w:kern w:val="36"/>
      <w:sz w:val="48"/>
      <w:szCs w:val="48"/>
    </w:rPr>
  </w:style>
  <w:style w:type="paragraph" w:styleId="Nadpis2">
    <w:name w:val="heading 2"/>
    <w:basedOn w:val="Normln"/>
    <w:next w:val="Normln"/>
    <w:link w:val="Nadpis2Char"/>
    <w:uiPriority w:val="99"/>
    <w:unhideWhenUsed/>
    <w:qFormat/>
    <w:locked/>
    <w:rsid w:val="00C27AE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C27AE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locked/>
    <w:rsid w:val="00780AC3"/>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120490"/>
    <w:rPr>
      <w:rFonts w:ascii="Times New Roman" w:eastAsia="Times New Roman" w:hAnsi="Times New Roman" w:cs="Times New Roman"/>
      <w:b/>
      <w:bCs/>
      <w:kern w:val="36"/>
      <w:sz w:val="48"/>
      <w:szCs w:val="48"/>
    </w:rPr>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locked/>
    <w:rsid w:val="006E29E2"/>
    <w:rPr>
      <w:rFonts w:ascii="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883A06"/>
    <w:pPr>
      <w:spacing w:after="200" w:line="276" w:lineRule="auto"/>
      <w:ind w:left="720"/>
      <w:contextualSpacing/>
    </w:pPr>
    <w:rPr>
      <w:rFonts w:ascii="Calibri" w:eastAsia="Calibri" w:hAnsi="Calibri"/>
      <w:sz w:val="22"/>
      <w:szCs w:val="22"/>
      <w:lang w:eastAsia="en-US"/>
    </w:rPr>
  </w:style>
  <w:style w:type="paragraph" w:styleId="Zkladntext">
    <w:name w:val="Body Text"/>
    <w:basedOn w:val="Normln"/>
    <w:link w:val="ZkladntextChar"/>
    <w:rsid w:val="008A6073"/>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8A6073"/>
    <w:rPr>
      <w:rFonts w:ascii="Bookman Old Style" w:eastAsia="Times New Roman" w:hAnsi="Bookman Old Style" w:cs="Times New Roman"/>
      <w:i/>
      <w:iCs/>
      <w:sz w:val="24"/>
      <w:szCs w:val="24"/>
    </w:rPr>
  </w:style>
  <w:style w:type="character" w:styleId="Hypertextovodkaz">
    <w:name w:val="Hyperlink"/>
    <w:basedOn w:val="Standardnpsmoodstavce"/>
    <w:uiPriority w:val="99"/>
    <w:unhideWhenUsed/>
    <w:rsid w:val="00CF5D8D"/>
    <w:rPr>
      <w:color w:val="0000FF" w:themeColor="hyperlink"/>
      <w:u w:val="single"/>
    </w:rPr>
  </w:style>
  <w:style w:type="character" w:customStyle="1" w:styleId="a-size-base">
    <w:name w:val="a-size-base"/>
    <w:basedOn w:val="Standardnpsmoodstavce"/>
    <w:rsid w:val="0075086B"/>
  </w:style>
  <w:style w:type="paragraph" w:styleId="Normlnweb">
    <w:name w:val="Normal (Web)"/>
    <w:basedOn w:val="Normln"/>
    <w:uiPriority w:val="99"/>
    <w:unhideWhenUsed/>
    <w:rsid w:val="0075086B"/>
    <w:pPr>
      <w:spacing w:before="100" w:beforeAutospacing="1" w:after="100" w:afterAutospacing="1"/>
    </w:pPr>
    <w:rPr>
      <w:sz w:val="24"/>
      <w:szCs w:val="24"/>
    </w:rPr>
  </w:style>
  <w:style w:type="character" w:styleId="Zdraznn">
    <w:name w:val="Emphasis"/>
    <w:aliases w:val="Zvýraznění"/>
    <w:basedOn w:val="Standardnpsmoodstavce"/>
    <w:uiPriority w:val="20"/>
    <w:qFormat/>
    <w:locked/>
    <w:rsid w:val="002E5008"/>
    <w:rPr>
      <w:i/>
      <w:iCs/>
    </w:rPr>
  </w:style>
  <w:style w:type="paragraph" w:styleId="Prosttext">
    <w:name w:val="Plain Text"/>
    <w:basedOn w:val="Normln"/>
    <w:link w:val="ProsttextChar"/>
    <w:uiPriority w:val="99"/>
    <w:unhideWhenUsed/>
    <w:rsid w:val="00AB1306"/>
    <w:rPr>
      <w:rFonts w:ascii="Consolas" w:eastAsia="Calibri" w:hAnsi="Consolas"/>
      <w:sz w:val="21"/>
      <w:szCs w:val="21"/>
      <w:lang w:eastAsia="en-US"/>
    </w:rPr>
  </w:style>
  <w:style w:type="character" w:customStyle="1" w:styleId="ProsttextChar">
    <w:name w:val="Prostý text Char"/>
    <w:basedOn w:val="Standardnpsmoodstavce"/>
    <w:link w:val="Prosttext"/>
    <w:uiPriority w:val="99"/>
    <w:rsid w:val="00AB1306"/>
    <w:rPr>
      <w:rFonts w:ascii="Consolas" w:hAnsi="Consolas" w:cs="Times New Roman"/>
      <w:sz w:val="21"/>
      <w:szCs w:val="21"/>
      <w:lang w:eastAsia="en-US"/>
    </w:rPr>
  </w:style>
  <w:style w:type="paragraph" w:customStyle="1" w:styleId="Literatura">
    <w:name w:val="Literatura"/>
    <w:basedOn w:val="Normln"/>
    <w:uiPriority w:val="99"/>
    <w:rsid w:val="00F805F7"/>
    <w:pPr>
      <w:tabs>
        <w:tab w:val="right" w:pos="709"/>
        <w:tab w:val="left" w:pos="851"/>
      </w:tabs>
      <w:spacing w:before="60" w:after="60" w:line="360" w:lineRule="auto"/>
      <w:ind w:left="851" w:hanging="851"/>
      <w:jc w:val="both"/>
    </w:pPr>
    <w:rPr>
      <w:sz w:val="24"/>
      <w:szCs w:val="24"/>
    </w:rPr>
  </w:style>
  <w:style w:type="character" w:customStyle="1" w:styleId="shorttext">
    <w:name w:val="short_text"/>
    <w:basedOn w:val="Standardnpsmoodstavce"/>
    <w:rsid w:val="00274C2A"/>
  </w:style>
  <w:style w:type="paragraph" w:customStyle="1" w:styleId="Default">
    <w:name w:val="Default"/>
    <w:rsid w:val="00274C2A"/>
    <w:pPr>
      <w:autoSpaceDE w:val="0"/>
      <w:autoSpaceDN w:val="0"/>
      <w:adjustRightInd w:val="0"/>
    </w:pPr>
    <w:rPr>
      <w:rFonts w:ascii="Times New Roman" w:eastAsia="Times New Roman" w:hAnsi="Times New Roman" w:cs="Times New Roman"/>
      <w:color w:val="000000"/>
      <w:sz w:val="24"/>
      <w:szCs w:val="24"/>
    </w:rPr>
  </w:style>
  <w:style w:type="character" w:customStyle="1" w:styleId="ng-binding">
    <w:name w:val="ng-binding"/>
    <w:basedOn w:val="Standardnpsmoodstavce"/>
    <w:rsid w:val="00B711A9"/>
  </w:style>
  <w:style w:type="character" w:customStyle="1" w:styleId="field260">
    <w:name w:val="field_260"/>
    <w:basedOn w:val="Standardnpsmoodstavce"/>
    <w:rsid w:val="00B711A9"/>
  </w:style>
  <w:style w:type="character" w:customStyle="1" w:styleId="field300">
    <w:name w:val="field_300"/>
    <w:basedOn w:val="Standardnpsmoodstavce"/>
    <w:rsid w:val="00B711A9"/>
  </w:style>
  <w:style w:type="paragraph" w:styleId="Zkladntext3">
    <w:name w:val="Body Text 3"/>
    <w:basedOn w:val="Normln"/>
    <w:link w:val="Zkladntext3Char"/>
    <w:rsid w:val="00C431F1"/>
    <w:pPr>
      <w:spacing w:after="120"/>
    </w:pPr>
    <w:rPr>
      <w:sz w:val="16"/>
      <w:szCs w:val="16"/>
      <w:lang w:val="en-US" w:eastAsia="en-US"/>
    </w:rPr>
  </w:style>
  <w:style w:type="character" w:customStyle="1" w:styleId="Zkladntext3Char">
    <w:name w:val="Základní text 3 Char"/>
    <w:basedOn w:val="Standardnpsmoodstavce"/>
    <w:link w:val="Zkladntext3"/>
    <w:rsid w:val="00C431F1"/>
    <w:rPr>
      <w:rFonts w:ascii="Times New Roman" w:eastAsia="Times New Roman" w:hAnsi="Times New Roman" w:cs="Times New Roman"/>
      <w:sz w:val="16"/>
      <w:szCs w:val="16"/>
      <w:lang w:val="en-US" w:eastAsia="en-US"/>
    </w:rPr>
  </w:style>
  <w:style w:type="table" w:styleId="Mkatabulky">
    <w:name w:val="Table Grid"/>
    <w:basedOn w:val="Normlntabulka"/>
    <w:uiPriority w:val="99"/>
    <w:locked/>
    <w:rsid w:val="00C75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listparagraph">
    <w:name w:val="x_msolistparagraph"/>
    <w:basedOn w:val="Normln"/>
    <w:uiPriority w:val="99"/>
    <w:rsid w:val="00A4061B"/>
    <w:rPr>
      <w:rFonts w:eastAsiaTheme="minorHAnsi"/>
      <w:sz w:val="24"/>
      <w:szCs w:val="24"/>
    </w:rPr>
  </w:style>
  <w:style w:type="paragraph" w:customStyle="1" w:styleId="xmsolist">
    <w:name w:val="x_msolist"/>
    <w:basedOn w:val="Normln"/>
    <w:uiPriority w:val="99"/>
    <w:rsid w:val="00A4061B"/>
    <w:rPr>
      <w:rFonts w:eastAsiaTheme="minorHAnsi"/>
      <w:sz w:val="24"/>
      <w:szCs w:val="24"/>
    </w:rPr>
  </w:style>
  <w:style w:type="character" w:customStyle="1" w:styleId="xfield">
    <w:name w:val="x_field"/>
    <w:basedOn w:val="Standardnpsmoodstavce"/>
    <w:rsid w:val="00A4061B"/>
  </w:style>
  <w:style w:type="character" w:styleId="Siln">
    <w:name w:val="Strong"/>
    <w:uiPriority w:val="22"/>
    <w:qFormat/>
    <w:locked/>
    <w:rsid w:val="00FB3B8F"/>
    <w:rPr>
      <w:b/>
      <w:bCs/>
    </w:rPr>
  </w:style>
  <w:style w:type="paragraph" w:styleId="Seznam">
    <w:name w:val="List"/>
    <w:basedOn w:val="Normln"/>
    <w:rsid w:val="00FB3B8F"/>
    <w:pPr>
      <w:spacing w:after="120" w:line="200" w:lineRule="atLeast"/>
      <w:ind w:right="284"/>
      <w:jc w:val="both"/>
    </w:pPr>
    <w:rPr>
      <w:sz w:val="24"/>
    </w:rPr>
  </w:style>
  <w:style w:type="character" w:customStyle="1" w:styleId="apple-converted-space">
    <w:name w:val="apple-converted-space"/>
    <w:basedOn w:val="Standardnpsmoodstavce"/>
    <w:rsid w:val="00932D05"/>
  </w:style>
  <w:style w:type="character" w:customStyle="1" w:styleId="obdpole50">
    <w:name w:val="obd_pole_50"/>
    <w:basedOn w:val="Standardnpsmoodstavce"/>
    <w:rsid w:val="00F60593"/>
  </w:style>
  <w:style w:type="paragraph" w:customStyle="1" w:styleId="Tab">
    <w:name w:val="Tab"/>
    <w:basedOn w:val="Normln"/>
    <w:rsid w:val="00A43F06"/>
    <w:pPr>
      <w:tabs>
        <w:tab w:val="left" w:pos="1134"/>
      </w:tabs>
      <w:ind w:left="1134" w:hanging="1134"/>
    </w:pPr>
    <w:rPr>
      <w:rFonts w:eastAsia="Calibri"/>
    </w:rPr>
  </w:style>
  <w:style w:type="paragraph" w:customStyle="1" w:styleId="Dosaenvzdln">
    <w:name w:val="Dosažené vzdělání"/>
    <w:basedOn w:val="Zkladntext"/>
    <w:semiHidden/>
    <w:rsid w:val="00780AC3"/>
    <w:pPr>
      <w:numPr>
        <w:numId w:val="67"/>
      </w:numPr>
      <w:tabs>
        <w:tab w:val="num" w:pos="360"/>
      </w:tabs>
      <w:spacing w:beforeAutospacing="1" w:after="60" w:afterAutospacing="1" w:line="240" w:lineRule="atLeast"/>
      <w:ind w:left="360" w:hanging="360"/>
    </w:pPr>
    <w:rPr>
      <w:rFonts w:ascii="Garamond" w:hAnsi="Garamond"/>
      <w:i w:val="0"/>
      <w:iCs w:val="0"/>
      <w:sz w:val="22"/>
      <w:szCs w:val="20"/>
    </w:rPr>
  </w:style>
  <w:style w:type="character" w:customStyle="1" w:styleId="Nadpis5Char">
    <w:name w:val="Nadpis 5 Char"/>
    <w:basedOn w:val="Standardnpsmoodstavce"/>
    <w:link w:val="Nadpis5"/>
    <w:uiPriority w:val="9"/>
    <w:semiHidden/>
    <w:rsid w:val="00780AC3"/>
    <w:rPr>
      <w:rFonts w:asciiTheme="majorHAnsi" w:eastAsiaTheme="majorEastAsia" w:hAnsiTheme="majorHAnsi" w:cstheme="majorBidi"/>
      <w:color w:val="365F91" w:themeColor="accent1" w:themeShade="BF"/>
    </w:rPr>
  </w:style>
  <w:style w:type="character" w:customStyle="1" w:styleId="TextkomenteChar">
    <w:name w:val="Text komentáře Char"/>
    <w:basedOn w:val="Standardnpsmoodstavce"/>
    <w:link w:val="Textkomente"/>
    <w:uiPriority w:val="99"/>
    <w:semiHidden/>
    <w:rsid w:val="00780AC3"/>
    <w:rPr>
      <w:rFonts w:ascii="Times New Roman" w:eastAsia="Times New Roman" w:hAnsi="Times New Roman" w:cs="Times New Roman"/>
    </w:rPr>
  </w:style>
  <w:style w:type="paragraph" w:styleId="Textkomente">
    <w:name w:val="annotation text"/>
    <w:basedOn w:val="Normln"/>
    <w:link w:val="TextkomenteChar"/>
    <w:uiPriority w:val="99"/>
    <w:semiHidden/>
    <w:unhideWhenUsed/>
    <w:rsid w:val="00780AC3"/>
  </w:style>
  <w:style w:type="character" w:customStyle="1" w:styleId="PedmtkomenteChar">
    <w:name w:val="Předmět komentáře Char"/>
    <w:basedOn w:val="TextkomenteChar"/>
    <w:link w:val="Pedmtkomente"/>
    <w:uiPriority w:val="99"/>
    <w:semiHidden/>
    <w:rsid w:val="00780AC3"/>
    <w:rPr>
      <w:rFonts w:ascii="Times New Roman" w:eastAsia="Times New Roman" w:hAnsi="Times New Roman" w:cs="Times New Roman"/>
      <w:b/>
      <w:bCs/>
    </w:rPr>
  </w:style>
  <w:style w:type="paragraph" w:styleId="Pedmtkomente">
    <w:name w:val="annotation subject"/>
    <w:basedOn w:val="Textkomente"/>
    <w:next w:val="Textkomente"/>
    <w:link w:val="PedmtkomenteChar"/>
    <w:uiPriority w:val="99"/>
    <w:semiHidden/>
    <w:unhideWhenUsed/>
    <w:rsid w:val="00780AC3"/>
    <w:rPr>
      <w:b/>
      <w:bCs/>
    </w:rPr>
  </w:style>
  <w:style w:type="paragraph" w:customStyle="1" w:styleId="paragraph">
    <w:name w:val="paragraph"/>
    <w:basedOn w:val="Normln"/>
    <w:rsid w:val="00780AC3"/>
    <w:pPr>
      <w:spacing w:before="100" w:beforeAutospacing="1" w:after="100" w:afterAutospacing="1"/>
    </w:pPr>
    <w:rPr>
      <w:sz w:val="24"/>
      <w:szCs w:val="24"/>
      <w:lang w:val="en-US" w:eastAsia="en-US"/>
    </w:rPr>
  </w:style>
  <w:style w:type="character" w:customStyle="1" w:styleId="normaltextrun">
    <w:name w:val="normaltextrun"/>
    <w:basedOn w:val="Standardnpsmoodstavce"/>
    <w:rsid w:val="00780AC3"/>
  </w:style>
  <w:style w:type="character" w:customStyle="1" w:styleId="eop">
    <w:name w:val="eop"/>
    <w:basedOn w:val="Standardnpsmoodstavce"/>
    <w:rsid w:val="00780AC3"/>
  </w:style>
  <w:style w:type="character" w:customStyle="1" w:styleId="spellingerror">
    <w:name w:val="spellingerror"/>
    <w:basedOn w:val="Standardnpsmoodstavce"/>
    <w:rsid w:val="00780AC3"/>
  </w:style>
  <w:style w:type="paragraph" w:styleId="Textpoznpodarou">
    <w:name w:val="footnote text"/>
    <w:basedOn w:val="Normln"/>
    <w:link w:val="TextpoznpodarouChar"/>
    <w:uiPriority w:val="99"/>
    <w:rsid w:val="00780AC3"/>
    <w:pPr>
      <w:widowControl w:val="0"/>
    </w:pPr>
  </w:style>
  <w:style w:type="character" w:customStyle="1" w:styleId="TextpoznpodarouChar">
    <w:name w:val="Text pozn. pod čarou Char"/>
    <w:basedOn w:val="Standardnpsmoodstavce"/>
    <w:link w:val="Textpoznpodarou"/>
    <w:uiPriority w:val="99"/>
    <w:rsid w:val="00780AC3"/>
    <w:rPr>
      <w:rFonts w:ascii="Times New Roman" w:eastAsia="Times New Roman" w:hAnsi="Times New Roman" w:cs="Times New Roman"/>
    </w:rPr>
  </w:style>
  <w:style w:type="character" w:customStyle="1" w:styleId="reference-text">
    <w:name w:val="reference-text"/>
    <w:basedOn w:val="Standardnpsmoodstavce"/>
    <w:rsid w:val="00780AC3"/>
  </w:style>
  <w:style w:type="paragraph" w:styleId="Bezmezer">
    <w:name w:val="No Spacing"/>
    <w:uiPriority w:val="1"/>
    <w:qFormat/>
    <w:rsid w:val="00780AC3"/>
    <w:rPr>
      <w:rFonts w:asciiTheme="minorHAnsi" w:eastAsiaTheme="minorHAnsi" w:hAnsiTheme="minorHAnsi" w:cstheme="minorBidi"/>
      <w:sz w:val="22"/>
      <w:szCs w:val="22"/>
      <w:lang w:eastAsia="en-US"/>
    </w:rPr>
  </w:style>
  <w:style w:type="character" w:customStyle="1" w:styleId="a-size-medium">
    <w:name w:val="a-size-medium"/>
    <w:basedOn w:val="Standardnpsmoodstavce"/>
    <w:rsid w:val="00780AC3"/>
  </w:style>
  <w:style w:type="paragraph" w:customStyle="1" w:styleId="xmsonormal">
    <w:name w:val="x_msonormal"/>
    <w:basedOn w:val="Normln"/>
    <w:rsid w:val="00780AC3"/>
    <w:rPr>
      <w:rFonts w:ascii="Calibri" w:eastAsiaTheme="minorHAnsi" w:hAnsi="Calibri"/>
      <w:sz w:val="22"/>
      <w:szCs w:val="22"/>
    </w:rPr>
  </w:style>
  <w:style w:type="paragraph" w:customStyle="1" w:styleId="odrky">
    <w:name w:val="odrážky"/>
    <w:basedOn w:val="Normln"/>
    <w:uiPriority w:val="99"/>
    <w:rsid w:val="00780AC3"/>
    <w:pPr>
      <w:tabs>
        <w:tab w:val="num" w:pos="720"/>
      </w:tabs>
      <w:ind w:left="720" w:hanging="360"/>
    </w:pPr>
    <w:rPr>
      <w:sz w:val="24"/>
      <w:szCs w:val="24"/>
    </w:rPr>
  </w:style>
  <w:style w:type="character" w:customStyle="1" w:styleId="field">
    <w:name w:val="field"/>
    <w:rsid w:val="00780AC3"/>
  </w:style>
  <w:style w:type="paragraph" w:customStyle="1" w:styleId="Zkladntextodsazen31">
    <w:name w:val="Základní text odsazený 31"/>
    <w:basedOn w:val="Normln"/>
    <w:rsid w:val="00780AC3"/>
    <w:pPr>
      <w:suppressAutoHyphens/>
      <w:spacing w:after="120"/>
      <w:ind w:left="283"/>
    </w:pPr>
    <w:rPr>
      <w:rFonts w:cs="Arial"/>
      <w:sz w:val="16"/>
      <w:szCs w:val="16"/>
      <w:lang w:eastAsia="ar-SA"/>
    </w:rPr>
  </w:style>
  <w:style w:type="paragraph" w:customStyle="1" w:styleId="Zkladntext21">
    <w:name w:val="Základní text 21"/>
    <w:basedOn w:val="Normln"/>
    <w:rsid w:val="00780AC3"/>
    <w:pPr>
      <w:suppressAutoHyphens/>
    </w:pPr>
    <w:rPr>
      <w:rFonts w:ascii="Arial" w:hAnsi="Arial" w:cs="Arial"/>
      <w:sz w:val="18"/>
      <w:szCs w:val="24"/>
      <w:lang w:eastAsia="ar-SA"/>
    </w:rPr>
  </w:style>
  <w:style w:type="paragraph" w:styleId="FormtovanvHTML">
    <w:name w:val="HTML Preformatted"/>
    <w:basedOn w:val="Normln"/>
    <w:link w:val="FormtovanvHTMLChar"/>
    <w:uiPriority w:val="99"/>
    <w:unhideWhenUsed/>
    <w:rsid w:val="00780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780AC3"/>
    <w:rPr>
      <w:rFonts w:ascii="Courier New" w:eastAsia="Times New Roman" w:hAnsi="Courier New" w:cs="Courier New"/>
      <w:lang w:eastAsia="en-US"/>
    </w:rPr>
  </w:style>
  <w:style w:type="paragraph" w:customStyle="1" w:styleId="CVNormal">
    <w:name w:val="CV Normal"/>
    <w:basedOn w:val="Normln"/>
    <w:rsid w:val="00780AC3"/>
    <w:pPr>
      <w:suppressAutoHyphens/>
      <w:ind w:left="113" w:right="113"/>
    </w:pPr>
    <w:rPr>
      <w:rFonts w:ascii="Arial Narrow" w:hAnsi="Arial Narrow"/>
      <w:lang w:eastAsia="ar-SA"/>
    </w:rPr>
  </w:style>
  <w:style w:type="character" w:customStyle="1" w:styleId="label">
    <w:name w:val="label"/>
    <w:basedOn w:val="Standardnpsmoodstavce"/>
    <w:rsid w:val="00780AC3"/>
  </w:style>
  <w:style w:type="character" w:customStyle="1" w:styleId="databold">
    <w:name w:val="data_bold"/>
    <w:basedOn w:val="Standardnpsmoodstavce"/>
    <w:rsid w:val="00780AC3"/>
  </w:style>
  <w:style w:type="paragraph" w:customStyle="1" w:styleId="Bullet2">
    <w:name w:val="Bullet 2"/>
    <w:basedOn w:val="Normln"/>
    <w:rsid w:val="00780AC3"/>
    <w:pPr>
      <w:numPr>
        <w:numId w:val="68"/>
      </w:numPr>
      <w:suppressAutoHyphens/>
    </w:pPr>
    <w:rPr>
      <w:sz w:val="24"/>
    </w:rPr>
  </w:style>
  <w:style w:type="paragraph" w:customStyle="1" w:styleId="Abstrakt">
    <w:name w:val="Abstrakt"/>
    <w:basedOn w:val="Normln"/>
    <w:rsid w:val="00780AC3"/>
    <w:pPr>
      <w:spacing w:line="360" w:lineRule="auto"/>
    </w:pPr>
    <w:rPr>
      <w:b/>
      <w:sz w:val="24"/>
      <w:szCs w:val="24"/>
      <w:lang w:val="sk-SK"/>
    </w:rPr>
  </w:style>
  <w:style w:type="character" w:customStyle="1" w:styleId="article-headermeta-info-label">
    <w:name w:val="article-header__meta-info-label"/>
    <w:basedOn w:val="Standardnpsmoodstavce"/>
    <w:rsid w:val="00780AC3"/>
  </w:style>
  <w:style w:type="character" w:customStyle="1" w:styleId="article-headermeta-info-data">
    <w:name w:val="article-header__meta-info-data"/>
    <w:basedOn w:val="Standardnpsmoodstavce"/>
    <w:rsid w:val="00780AC3"/>
  </w:style>
  <w:style w:type="character" w:customStyle="1" w:styleId="bibliographic-informationvalue">
    <w:name w:val="bibliographic-information__value"/>
    <w:basedOn w:val="Standardnpsmoodstavce"/>
    <w:rsid w:val="00780AC3"/>
  </w:style>
  <w:style w:type="character" w:customStyle="1" w:styleId="paddingr15">
    <w:name w:val="paddingr15"/>
    <w:basedOn w:val="Standardnpsmoodstavce"/>
    <w:rsid w:val="00780AC3"/>
  </w:style>
  <w:style w:type="paragraph" w:customStyle="1" w:styleId="western">
    <w:name w:val="western"/>
    <w:basedOn w:val="Normln"/>
    <w:rsid w:val="00780AC3"/>
    <w:pPr>
      <w:spacing w:before="100" w:beforeAutospacing="1" w:line="288" w:lineRule="auto"/>
      <w:ind w:left="115"/>
      <w:jc w:val="both"/>
    </w:pPr>
    <w:rPr>
      <w:sz w:val="24"/>
      <w:szCs w:val="24"/>
    </w:rPr>
  </w:style>
  <w:style w:type="character" w:customStyle="1" w:styleId="Nadpis2Char">
    <w:name w:val="Nadpis 2 Char"/>
    <w:basedOn w:val="Standardnpsmoodstavce"/>
    <w:link w:val="Nadpis2"/>
    <w:uiPriority w:val="99"/>
    <w:rsid w:val="00C27AEB"/>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9"/>
    <w:rsid w:val="00C27AEB"/>
    <w:rPr>
      <w:rFonts w:asciiTheme="majorHAnsi" w:eastAsiaTheme="majorEastAsia" w:hAnsiTheme="majorHAnsi" w:cstheme="majorBidi"/>
      <w:color w:val="243F60" w:themeColor="accent1" w:themeShade="7F"/>
      <w:sz w:val="24"/>
      <w:szCs w:val="24"/>
    </w:rPr>
  </w:style>
  <w:style w:type="character" w:styleId="Znakapoznpodarou">
    <w:name w:val="footnote reference"/>
    <w:basedOn w:val="Standardnpsmoodstavce"/>
    <w:uiPriority w:val="99"/>
    <w:semiHidden/>
    <w:unhideWhenUsed/>
    <w:rsid w:val="00C27AEB"/>
    <w:rPr>
      <w:vertAlign w:val="superscript"/>
    </w:rPr>
  </w:style>
  <w:style w:type="character" w:styleId="Odkaznakoment">
    <w:name w:val="annotation reference"/>
    <w:basedOn w:val="Standardnpsmoodstavce"/>
    <w:uiPriority w:val="99"/>
    <w:semiHidden/>
    <w:unhideWhenUsed/>
    <w:rsid w:val="00C27AEB"/>
    <w:rPr>
      <w:sz w:val="16"/>
      <w:szCs w:val="16"/>
    </w:rPr>
  </w:style>
  <w:style w:type="paragraph" w:styleId="Revize">
    <w:name w:val="Revision"/>
    <w:hidden/>
    <w:uiPriority w:val="99"/>
    <w:semiHidden/>
    <w:rsid w:val="00C27AEB"/>
    <w:rPr>
      <w:sz w:val="22"/>
      <w:szCs w:val="22"/>
      <w:lang w:eastAsia="en-US"/>
    </w:rPr>
  </w:style>
  <w:style w:type="character" w:styleId="Sledovanodkaz">
    <w:name w:val="FollowedHyperlink"/>
    <w:basedOn w:val="Standardnpsmoodstavce"/>
    <w:uiPriority w:val="99"/>
    <w:semiHidden/>
    <w:unhideWhenUsed/>
    <w:rsid w:val="00284C96"/>
    <w:rPr>
      <w:color w:val="800080" w:themeColor="followedHyperlink"/>
      <w:u w:val="single"/>
    </w:rPr>
  </w:style>
  <w:style w:type="paragraph" w:customStyle="1" w:styleId="oiaeaeiyiio2">
    <w:name w:val="oiaeaeiyiio2"/>
    <w:basedOn w:val="Normln"/>
    <w:rsid w:val="00AB23F5"/>
    <w:rPr>
      <w:rFonts w:eastAsiaTheme="minorHAnsi"/>
      <w:sz w:val="24"/>
      <w:szCs w:val="24"/>
    </w:rPr>
  </w:style>
  <w:style w:type="character" w:customStyle="1" w:styleId="OdstavecseseznamemChar">
    <w:name w:val="Odstavec se seznamem Char"/>
    <w:aliases w:val="nad 1 Char,Název grafu Char"/>
    <w:basedOn w:val="Standardnpsmoodstavce"/>
    <w:link w:val="Odstavecseseznamem"/>
    <w:uiPriority w:val="34"/>
    <w:locked/>
    <w:rsid w:val="0068784F"/>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180152">
      <w:bodyDiv w:val="1"/>
      <w:marLeft w:val="0"/>
      <w:marRight w:val="0"/>
      <w:marTop w:val="0"/>
      <w:marBottom w:val="0"/>
      <w:divBdr>
        <w:top w:val="none" w:sz="0" w:space="0" w:color="auto"/>
        <w:left w:val="none" w:sz="0" w:space="0" w:color="auto"/>
        <w:bottom w:val="none" w:sz="0" w:space="0" w:color="auto"/>
        <w:right w:val="none" w:sz="0" w:space="0" w:color="auto"/>
      </w:divBdr>
    </w:div>
    <w:div w:id="244999165">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60994432">
      <w:bodyDiv w:val="1"/>
      <w:marLeft w:val="0"/>
      <w:marRight w:val="0"/>
      <w:marTop w:val="0"/>
      <w:marBottom w:val="0"/>
      <w:divBdr>
        <w:top w:val="none" w:sz="0" w:space="0" w:color="auto"/>
        <w:left w:val="none" w:sz="0" w:space="0" w:color="auto"/>
        <w:bottom w:val="none" w:sz="0" w:space="0" w:color="auto"/>
        <w:right w:val="none" w:sz="0" w:space="0" w:color="auto"/>
      </w:divBdr>
    </w:div>
    <w:div w:id="301543452">
      <w:bodyDiv w:val="1"/>
      <w:marLeft w:val="0"/>
      <w:marRight w:val="0"/>
      <w:marTop w:val="0"/>
      <w:marBottom w:val="0"/>
      <w:divBdr>
        <w:top w:val="none" w:sz="0" w:space="0" w:color="auto"/>
        <w:left w:val="none" w:sz="0" w:space="0" w:color="auto"/>
        <w:bottom w:val="none" w:sz="0" w:space="0" w:color="auto"/>
        <w:right w:val="none" w:sz="0" w:space="0" w:color="auto"/>
      </w:divBdr>
    </w:div>
    <w:div w:id="338435657">
      <w:bodyDiv w:val="1"/>
      <w:marLeft w:val="0"/>
      <w:marRight w:val="0"/>
      <w:marTop w:val="0"/>
      <w:marBottom w:val="0"/>
      <w:divBdr>
        <w:top w:val="none" w:sz="0" w:space="0" w:color="auto"/>
        <w:left w:val="none" w:sz="0" w:space="0" w:color="auto"/>
        <w:bottom w:val="none" w:sz="0" w:space="0" w:color="auto"/>
        <w:right w:val="none" w:sz="0" w:space="0" w:color="auto"/>
      </w:divBdr>
    </w:div>
    <w:div w:id="591671615">
      <w:bodyDiv w:val="1"/>
      <w:marLeft w:val="0"/>
      <w:marRight w:val="0"/>
      <w:marTop w:val="0"/>
      <w:marBottom w:val="0"/>
      <w:divBdr>
        <w:top w:val="none" w:sz="0" w:space="0" w:color="auto"/>
        <w:left w:val="none" w:sz="0" w:space="0" w:color="auto"/>
        <w:bottom w:val="none" w:sz="0" w:space="0" w:color="auto"/>
        <w:right w:val="none" w:sz="0" w:space="0" w:color="auto"/>
      </w:divBdr>
    </w:div>
    <w:div w:id="635065850">
      <w:bodyDiv w:val="1"/>
      <w:marLeft w:val="0"/>
      <w:marRight w:val="0"/>
      <w:marTop w:val="0"/>
      <w:marBottom w:val="0"/>
      <w:divBdr>
        <w:top w:val="none" w:sz="0" w:space="0" w:color="auto"/>
        <w:left w:val="none" w:sz="0" w:space="0" w:color="auto"/>
        <w:bottom w:val="none" w:sz="0" w:space="0" w:color="auto"/>
        <w:right w:val="none" w:sz="0" w:space="0" w:color="auto"/>
      </w:divBdr>
    </w:div>
    <w:div w:id="671831850">
      <w:bodyDiv w:val="1"/>
      <w:marLeft w:val="0"/>
      <w:marRight w:val="0"/>
      <w:marTop w:val="0"/>
      <w:marBottom w:val="0"/>
      <w:divBdr>
        <w:top w:val="none" w:sz="0" w:space="0" w:color="auto"/>
        <w:left w:val="none" w:sz="0" w:space="0" w:color="auto"/>
        <w:bottom w:val="none" w:sz="0" w:space="0" w:color="auto"/>
        <w:right w:val="none" w:sz="0" w:space="0" w:color="auto"/>
      </w:divBdr>
    </w:div>
    <w:div w:id="958606020">
      <w:bodyDiv w:val="1"/>
      <w:marLeft w:val="0"/>
      <w:marRight w:val="0"/>
      <w:marTop w:val="0"/>
      <w:marBottom w:val="0"/>
      <w:divBdr>
        <w:top w:val="none" w:sz="0" w:space="0" w:color="auto"/>
        <w:left w:val="none" w:sz="0" w:space="0" w:color="auto"/>
        <w:bottom w:val="none" w:sz="0" w:space="0" w:color="auto"/>
        <w:right w:val="none" w:sz="0" w:space="0" w:color="auto"/>
      </w:divBdr>
    </w:div>
    <w:div w:id="963541008">
      <w:bodyDiv w:val="1"/>
      <w:marLeft w:val="0"/>
      <w:marRight w:val="0"/>
      <w:marTop w:val="0"/>
      <w:marBottom w:val="0"/>
      <w:divBdr>
        <w:top w:val="none" w:sz="0" w:space="0" w:color="auto"/>
        <w:left w:val="none" w:sz="0" w:space="0" w:color="auto"/>
        <w:bottom w:val="none" w:sz="0" w:space="0" w:color="auto"/>
        <w:right w:val="none" w:sz="0" w:space="0" w:color="auto"/>
      </w:divBdr>
    </w:div>
    <w:div w:id="1005010791">
      <w:bodyDiv w:val="1"/>
      <w:marLeft w:val="0"/>
      <w:marRight w:val="0"/>
      <w:marTop w:val="0"/>
      <w:marBottom w:val="0"/>
      <w:divBdr>
        <w:top w:val="none" w:sz="0" w:space="0" w:color="auto"/>
        <w:left w:val="none" w:sz="0" w:space="0" w:color="auto"/>
        <w:bottom w:val="none" w:sz="0" w:space="0" w:color="auto"/>
        <w:right w:val="none" w:sz="0" w:space="0" w:color="auto"/>
      </w:divBdr>
    </w:div>
    <w:div w:id="1025521834">
      <w:bodyDiv w:val="1"/>
      <w:marLeft w:val="0"/>
      <w:marRight w:val="0"/>
      <w:marTop w:val="0"/>
      <w:marBottom w:val="0"/>
      <w:divBdr>
        <w:top w:val="none" w:sz="0" w:space="0" w:color="auto"/>
        <w:left w:val="none" w:sz="0" w:space="0" w:color="auto"/>
        <w:bottom w:val="none" w:sz="0" w:space="0" w:color="auto"/>
        <w:right w:val="none" w:sz="0" w:space="0" w:color="auto"/>
      </w:divBdr>
    </w:div>
    <w:div w:id="1386025910">
      <w:bodyDiv w:val="1"/>
      <w:marLeft w:val="0"/>
      <w:marRight w:val="0"/>
      <w:marTop w:val="0"/>
      <w:marBottom w:val="0"/>
      <w:divBdr>
        <w:top w:val="none" w:sz="0" w:space="0" w:color="auto"/>
        <w:left w:val="none" w:sz="0" w:space="0" w:color="auto"/>
        <w:bottom w:val="none" w:sz="0" w:space="0" w:color="auto"/>
        <w:right w:val="none" w:sz="0" w:space="0" w:color="auto"/>
      </w:divBdr>
    </w:div>
    <w:div w:id="1387755710">
      <w:bodyDiv w:val="1"/>
      <w:marLeft w:val="0"/>
      <w:marRight w:val="0"/>
      <w:marTop w:val="0"/>
      <w:marBottom w:val="0"/>
      <w:divBdr>
        <w:top w:val="none" w:sz="0" w:space="0" w:color="auto"/>
        <w:left w:val="none" w:sz="0" w:space="0" w:color="auto"/>
        <w:bottom w:val="none" w:sz="0" w:space="0" w:color="auto"/>
        <w:right w:val="none" w:sz="0" w:space="0" w:color="auto"/>
      </w:divBdr>
    </w:div>
    <w:div w:id="1438715972">
      <w:bodyDiv w:val="1"/>
      <w:marLeft w:val="0"/>
      <w:marRight w:val="0"/>
      <w:marTop w:val="0"/>
      <w:marBottom w:val="0"/>
      <w:divBdr>
        <w:top w:val="none" w:sz="0" w:space="0" w:color="auto"/>
        <w:left w:val="none" w:sz="0" w:space="0" w:color="auto"/>
        <w:bottom w:val="none" w:sz="0" w:space="0" w:color="auto"/>
        <w:right w:val="none" w:sz="0" w:space="0" w:color="auto"/>
      </w:divBdr>
    </w:div>
    <w:div w:id="1480077888">
      <w:bodyDiv w:val="1"/>
      <w:marLeft w:val="0"/>
      <w:marRight w:val="0"/>
      <w:marTop w:val="0"/>
      <w:marBottom w:val="0"/>
      <w:divBdr>
        <w:top w:val="none" w:sz="0" w:space="0" w:color="auto"/>
        <w:left w:val="none" w:sz="0" w:space="0" w:color="auto"/>
        <w:bottom w:val="none" w:sz="0" w:space="0" w:color="auto"/>
        <w:right w:val="none" w:sz="0" w:space="0" w:color="auto"/>
      </w:divBdr>
    </w:div>
    <w:div w:id="1682122503">
      <w:bodyDiv w:val="1"/>
      <w:marLeft w:val="0"/>
      <w:marRight w:val="0"/>
      <w:marTop w:val="0"/>
      <w:marBottom w:val="0"/>
      <w:divBdr>
        <w:top w:val="none" w:sz="0" w:space="0" w:color="auto"/>
        <w:left w:val="none" w:sz="0" w:space="0" w:color="auto"/>
        <w:bottom w:val="none" w:sz="0" w:space="0" w:color="auto"/>
        <w:right w:val="none" w:sz="0" w:space="0" w:color="auto"/>
      </w:divBdr>
    </w:div>
    <w:div w:id="1816142316">
      <w:bodyDiv w:val="1"/>
      <w:marLeft w:val="0"/>
      <w:marRight w:val="0"/>
      <w:marTop w:val="0"/>
      <w:marBottom w:val="0"/>
      <w:divBdr>
        <w:top w:val="none" w:sz="0" w:space="0" w:color="auto"/>
        <w:left w:val="none" w:sz="0" w:space="0" w:color="auto"/>
        <w:bottom w:val="none" w:sz="0" w:space="0" w:color="auto"/>
        <w:right w:val="none" w:sz="0" w:space="0" w:color="auto"/>
      </w:divBdr>
    </w:div>
    <w:div w:id="1856921171">
      <w:bodyDiv w:val="1"/>
      <w:marLeft w:val="0"/>
      <w:marRight w:val="0"/>
      <w:marTop w:val="0"/>
      <w:marBottom w:val="0"/>
      <w:divBdr>
        <w:top w:val="none" w:sz="0" w:space="0" w:color="auto"/>
        <w:left w:val="none" w:sz="0" w:space="0" w:color="auto"/>
        <w:bottom w:val="none" w:sz="0" w:space="0" w:color="auto"/>
        <w:right w:val="none" w:sz="0" w:space="0" w:color="auto"/>
      </w:divBdr>
    </w:div>
    <w:div w:id="2050832960">
      <w:bodyDiv w:val="1"/>
      <w:marLeft w:val="0"/>
      <w:marRight w:val="0"/>
      <w:marTop w:val="0"/>
      <w:marBottom w:val="0"/>
      <w:divBdr>
        <w:top w:val="none" w:sz="0" w:space="0" w:color="auto"/>
        <w:left w:val="none" w:sz="0" w:space="0" w:color="auto"/>
        <w:bottom w:val="none" w:sz="0" w:space="0" w:color="auto"/>
        <w:right w:val="none" w:sz="0" w:space="0" w:color="auto"/>
      </w:divBdr>
    </w:div>
    <w:div w:id="2054578855">
      <w:bodyDiv w:val="1"/>
      <w:marLeft w:val="0"/>
      <w:marRight w:val="0"/>
      <w:marTop w:val="0"/>
      <w:marBottom w:val="0"/>
      <w:divBdr>
        <w:top w:val="none" w:sz="0" w:space="0" w:color="auto"/>
        <w:left w:val="none" w:sz="0" w:space="0" w:color="auto"/>
        <w:bottom w:val="none" w:sz="0" w:space="0" w:color="auto"/>
        <w:right w:val="none" w:sz="0" w:space="0" w:color="auto"/>
      </w:divBdr>
    </w:div>
    <w:div w:id="207365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katalog.k.utb.cz/F/?func=find-b&amp;find_code=SYS&amp;request=23413" TargetMode="External"/><Relationship Id="rId117" Type="http://schemas.openxmlformats.org/officeDocument/2006/relationships/footer" Target="footer1.xml"/><Relationship Id="rId21" Type="http://schemas.openxmlformats.org/officeDocument/2006/relationships/hyperlink" Target="https://translate.googleusercontent.com/translate_c?depth=1&amp;hl=cs&amp;prev=search&amp;rurl=translate.google.cz&amp;sl=en&amp;sp=nmt4&amp;u=http://eu.wiley.com/WileyCDA/Section/id-302479.html%3Fquery%3DJoan%2BSimons&amp;usg=ALkJrhg0ihBiflS56A70BA74aqu3Vp3WHA" TargetMode="External"/><Relationship Id="rId42" Type="http://schemas.openxmlformats.org/officeDocument/2006/relationships/hyperlink" Target="https://doi.org/10.18848/2327-011X/CGP/v11i02/1-13" TargetMode="External"/><Relationship Id="rId47" Type="http://schemas.openxmlformats.org/officeDocument/2006/relationships/hyperlink" Target="https://doi.org/10.1177/0734282916661663" TargetMode="External"/><Relationship Id="rId63" Type="http://schemas.openxmlformats.org/officeDocument/2006/relationships/hyperlink" Target="http://digilib.k.utb.cz" TargetMode="External"/><Relationship Id="rId68" Type="http://schemas.openxmlformats.org/officeDocument/2006/relationships/hyperlink" Target="https://www.utb.cz/univerzita/o-univerzite/struktura/organy/rada-pro-vnitrni-hodnoceni/" TargetMode="External"/><Relationship Id="rId84" Type="http://schemas.openxmlformats.org/officeDocument/2006/relationships/hyperlink" Target="https://jobcentrum.utb.cz/index.php?option=com_career&amp;view=offers&amp;Itemid=105&amp;lang=cz" TargetMode="External"/><Relationship Id="rId89" Type="http://schemas.openxmlformats.org/officeDocument/2006/relationships/hyperlink" Target="https://www.utb.cz/?mdocs-file=6496" TargetMode="External"/><Relationship Id="rId112" Type="http://schemas.openxmlformats.org/officeDocument/2006/relationships/chart" Target="charts/chart2.xml"/><Relationship Id="rId16" Type="http://schemas.openxmlformats.org/officeDocument/2006/relationships/hyperlink" Target="http://ultimateguidetobpm.com/" TargetMode="External"/><Relationship Id="rId107" Type="http://schemas.openxmlformats.org/officeDocument/2006/relationships/hyperlink" Target="https://www.utb.cz/?mdocs-file=6492" TargetMode="External"/><Relationship Id="rId11" Type="http://schemas.openxmlformats.org/officeDocument/2006/relationships/hyperlink" Target="https://fame.utb.cz/wp-login.php" TargetMode="External"/><Relationship Id="rId32" Type="http://schemas.openxmlformats.org/officeDocument/2006/relationships/hyperlink" Target="https://www.ordensklinikum.at/fileadmin/old/bhslinz/media/pdf_bhslinz/Kapitel_3_Arbeitsbltter_fr_den_Unterricht.pdf" TargetMode="External"/><Relationship Id="rId37" Type="http://schemas.openxmlformats.org/officeDocument/2006/relationships/hyperlink" Target="https://www.schubert-verlag.de/aufgaben/arbeitsblaetter_a1_z/a1_arbeitsblaetter_index_z.htm" TargetMode="External"/><Relationship Id="rId53" Type="http://schemas.openxmlformats.org/officeDocument/2006/relationships/hyperlink" Target="https://search.proquest.com/docview/1916720788?pq-origsite=gscholar" TargetMode="External"/><Relationship Id="rId58" Type="http://schemas.openxmlformats.org/officeDocument/2006/relationships/hyperlink" Target="http://www.ufu.utb.cz/konference/" TargetMode="External"/><Relationship Id="rId74" Type="http://schemas.openxmlformats.org/officeDocument/2006/relationships/hyperlink" Target="https://www.utb.cz/univerzita/uredni-deska/vnitrni-normy-a-predpisy/vnitrni-predpisy/" TargetMode="External"/><Relationship Id="rId79" Type="http://schemas.openxmlformats.org/officeDocument/2006/relationships/hyperlink" Target="https://www.utb.cz/mdocs-posts/smernice-rektora-c-8-2018/" TargetMode="External"/><Relationship Id="rId102" Type="http://schemas.openxmlformats.org/officeDocument/2006/relationships/hyperlink" Target="https://fame.utb.cz/mdocs-posts/sd-06-2017/" TargetMode="External"/><Relationship Id="rId123"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s://www.utb.cz/?mdocs-file=6474" TargetMode="External"/><Relationship Id="rId95" Type="http://schemas.openxmlformats.org/officeDocument/2006/relationships/hyperlink" Target="https://fame.utb.cz/o-fakulte/mezinarodni-vztahy/" TargetMode="External"/><Relationship Id="rId22" Type="http://schemas.openxmlformats.org/officeDocument/2006/relationships/hyperlink" Target="https://translate.googleusercontent.com/translate_c?depth=1&amp;hl=cs&amp;prev=search&amp;rurl=translate.google.cz&amp;sl=en&amp;sp=nmt4&amp;u=https://en.wikipedia.org/wiki/Hoboken,_New_Jersey&amp;usg=ALkJrhj5_GL1BfJjP15LLT8NGLN1awHHBA" TargetMode="External"/><Relationship Id="rId27" Type="http://schemas.openxmlformats.org/officeDocument/2006/relationships/hyperlink" Target="http://katalog.k.utb.cz/F/?func=find-b&amp;find_code=SYS&amp;request=30012" TargetMode="External"/><Relationship Id="rId43" Type="http://schemas.openxmlformats.org/officeDocument/2006/relationships/hyperlink" Target="http://www.uni-obuda.hu/journal/Lazanyi_Virglerova_Dvorsky_Dapkus_78.pdf" TargetMode="External"/><Relationship Id="rId48" Type="http://schemas.openxmlformats.org/officeDocument/2006/relationships/hyperlink" Target="https://doi.org/10.7441/joc.2016.04.01" TargetMode="External"/><Relationship Id="rId64" Type="http://schemas.openxmlformats.org/officeDocument/2006/relationships/hyperlink" Target="http://publikace.k.utb.cz" TargetMode="External"/><Relationship Id="rId69" Type="http://schemas.openxmlformats.org/officeDocument/2006/relationships/hyperlink" Target="https://www.utb.cz/?mdocs-file=1759" TargetMode="External"/><Relationship Id="rId113" Type="http://schemas.openxmlformats.org/officeDocument/2006/relationships/hyperlink" Target="http://vyuka.fame.utb.cz" TargetMode="External"/><Relationship Id="rId118" Type="http://schemas.openxmlformats.org/officeDocument/2006/relationships/footer" Target="footer2.xml"/><Relationship Id="rId80" Type="http://schemas.openxmlformats.org/officeDocument/2006/relationships/hyperlink" Target="https://stag.utb.cz/portal/" TargetMode="External"/><Relationship Id="rId85" Type="http://schemas.openxmlformats.org/officeDocument/2006/relationships/hyperlink" Target="https://jobcentrum.utb.cz/index.php?option=com_content&amp;view=article&amp;id=21&amp;Itemid=156&amp;lang=cz" TargetMode="External"/><Relationship Id="rId12" Type="http://schemas.openxmlformats.org/officeDocument/2006/relationships/hyperlink" Target="https://fame.utb.cz/student/vyuka/odborna-diplomova-praxe/" TargetMode="External"/><Relationship Id="rId17" Type="http://schemas.openxmlformats.org/officeDocument/2006/relationships/hyperlink" Target="https://translate.googleusercontent.com/translate_c?depth=1&amp;hl=cs&amp;prev=search&amp;rurl=translate.google.cz&amp;sl=en&amp;sp=nmt4&amp;u=http://eu.wiley.com/WileyCDA/Section/id-302479.html%3Fquery%3DGosia%2BM.%2BBrykczynska&amp;usg=ALkJrhg_nLMiGglzm05TOTxQ4YcjcDbUCQ" TargetMode="External"/><Relationship Id="rId33" Type="http://schemas.openxmlformats.org/officeDocument/2006/relationships/hyperlink" Target="https://www.hueber.de/seite/pg_lehren_unterrichtsplan_mot" TargetMode="External"/><Relationship Id="rId38" Type="http://schemas.openxmlformats.org/officeDocument/2006/relationships/hyperlink" Target="http://www.deutschunddeutlich.de/" TargetMode="External"/><Relationship Id="rId59" Type="http://schemas.openxmlformats.org/officeDocument/2006/relationships/hyperlink" Target="http://www.dokbat.utb.cz" TargetMode="External"/><Relationship Id="rId103" Type="http://schemas.openxmlformats.org/officeDocument/2006/relationships/hyperlink" Target="https://digilib.k.utb.cz" TargetMode="External"/><Relationship Id="rId108" Type="http://schemas.openxmlformats.org/officeDocument/2006/relationships/hyperlink" Target="https://fame.utb.cz/?mdocs-file=1673" TargetMode="External"/><Relationship Id="rId54"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70" Type="http://schemas.openxmlformats.org/officeDocument/2006/relationships/hyperlink" Target="https://www.utb.cz/univerzita/uredni-deska/vnitrni-normy-a-predpisy/vnitrni-predpisy/" TargetMode="External"/><Relationship Id="rId75" Type="http://schemas.openxmlformats.org/officeDocument/2006/relationships/hyperlink" Target="https://www.utb.cz/?mdocs-file=6492" TargetMode="External"/><Relationship Id="rId91" Type="http://schemas.openxmlformats.org/officeDocument/2006/relationships/hyperlink" Target="https://www.utb.cz/?mdocs-file=6506" TargetMode="External"/><Relationship Id="rId96" Type="http://schemas.openxmlformats.org/officeDocument/2006/relationships/hyperlink" Target="https://www.utb.cz/?mdocs-file=6492"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mpsv.cz" TargetMode="External"/><Relationship Id="rId28" Type="http://schemas.openxmlformats.org/officeDocument/2006/relationships/hyperlink" Target="http://www.utb.cz/file/40512" TargetMode="External"/><Relationship Id="rId49" Type="http://schemas.openxmlformats.org/officeDocument/2006/relationships/hyperlink" Target="https://doi.org/10.18848/2327-7998/CGP/v12i04/50809" TargetMode="External"/><Relationship Id="rId114" Type="http://schemas.openxmlformats.org/officeDocument/2006/relationships/hyperlink" Target="http://www.fame.utb.cz/zdr/" TargetMode="External"/><Relationship Id="rId119" Type="http://schemas.openxmlformats.org/officeDocument/2006/relationships/header" Target="header2.xml"/><Relationship Id="rId44" Type="http://schemas.openxmlformats.org/officeDocument/2006/relationships/hyperlink" Target="http://www.ramp.ase.ro/en/_data/files/articole/2017/28-01.pdf" TargetMode="External"/><Relationship Id="rId60" Type="http://schemas.openxmlformats.org/officeDocument/2006/relationships/hyperlink" Target="http://www.batovaskola.cz" TargetMode="External"/><Relationship Id="rId65" Type="http://schemas.openxmlformats.org/officeDocument/2006/relationships/image" Target="media/image1.gif"/><Relationship Id="rId81" Type="http://schemas.openxmlformats.org/officeDocument/2006/relationships/hyperlink" Target="https://www.utb.cz/univerzita/uredni-deska/vnitrni-normy-a-predpisy/" TargetMode="External"/><Relationship Id="rId86" Type="http://schemas.openxmlformats.org/officeDocument/2006/relationships/hyperlink" Target="http://portal.k.utb.cz" TargetMode="External"/><Relationship Id="rId4" Type="http://schemas.openxmlformats.org/officeDocument/2006/relationships/settings" Target="settings.xml"/><Relationship Id="rId9" Type="http://schemas.openxmlformats.org/officeDocument/2006/relationships/hyperlink" Target="https://fame.utb.cz/o-fakulte/uredni-deska/vnitrni-normy-a-predpisy/vnitrni-predpisy/" TargetMode="External"/><Relationship Id="rId13" Type="http://schemas.openxmlformats.org/officeDocument/2006/relationships/hyperlink" Target="https://stag.utb.cz/portal/studium/prohlizeni.html" TargetMode="External"/><Relationship Id="rId18" Type="http://schemas.openxmlformats.org/officeDocument/2006/relationships/hyperlink" Target="https://translate.googleusercontent.com/translate_c?depth=1&amp;hl=cs&amp;prev=search&amp;rurl=translate.google.cz&amp;sl=en&amp;sp=nmt4&amp;u=http://eu.wiley.com/WileyCDA/Section/id-302479.html%3Fquery%3DJoan%2BSimons&amp;usg=ALkJrhg0ihBiflS56A70BA74aqu3Vp3WHA" TargetMode="External"/><Relationship Id="rId39" Type="http://schemas.openxmlformats.org/officeDocument/2006/relationships/hyperlink" Target="http://icfe2017.tdt.edu.vn/sites/icfe2017/files/2017-09/ICFE2017-Proceedings.pdf" TargetMode="External"/><Relationship Id="rId109" Type="http://schemas.openxmlformats.org/officeDocument/2006/relationships/hyperlink" Target="http://portal.k.utb.cz/databases/alphabetical/" TargetMode="External"/><Relationship Id="rId34" Type="http://schemas.openxmlformats.org/officeDocument/2006/relationships/hyperlink" Target="https://www.schubert-verlag.de/aufgaben/arbeitsblaetter_a1_z/a1_arbeitsblaetter_index_z.htm" TargetMode="External"/><Relationship Id="rId50" Type="http://schemas.openxmlformats.org/officeDocument/2006/relationships/hyperlink" Target="http://www.naun.org/main/NAUN/ijmmas/2001-129.pdf" TargetMode="External"/><Relationship Id="rId55" Type="http://schemas.openxmlformats.org/officeDocument/2006/relationships/hyperlink" Target="http://wseas.org/cms.action?id=6931" TargetMode="External"/><Relationship Id="rId76" Type="http://schemas.openxmlformats.org/officeDocument/2006/relationships/hyperlink" Target="https://fame.utb.cz/?mdocs-file=1673" TargetMode="External"/><Relationship Id="rId97" Type="http://schemas.openxmlformats.org/officeDocument/2006/relationships/hyperlink" Target="https://fame.utb.cz/?mdocs-file=1673" TargetMode="External"/><Relationship Id="rId104" Type="http://schemas.openxmlformats.org/officeDocument/2006/relationships/hyperlink" Target="https://www.utb.cz/?mdocs-file=6492" TargetMode="External"/><Relationship Id="rId120" Type="http://schemas.openxmlformats.org/officeDocument/2006/relationships/footer" Target="footer3.xml"/><Relationship Id="rId7" Type="http://schemas.openxmlformats.org/officeDocument/2006/relationships/endnotes" Target="endnotes.xml"/><Relationship Id="rId71" Type="http://schemas.openxmlformats.org/officeDocument/2006/relationships/hyperlink" Target="https://www.utb.cz/mdocs-posts/sr_13_2017/" TargetMode="External"/><Relationship Id="rId92" Type="http://schemas.openxmlformats.org/officeDocument/2006/relationships/hyperlink" Target="https://www.utb.cz/?mdocs-file=7718" TargetMode="External"/><Relationship Id="rId2" Type="http://schemas.openxmlformats.org/officeDocument/2006/relationships/numbering" Target="numbering.xml"/><Relationship Id="rId29" Type="http://schemas.openxmlformats.org/officeDocument/2006/relationships/hyperlink" Target="http://katalog.k.utb.cz/F/?func=find-b&amp;find_code=SYS&amp;request=48493" TargetMode="External"/><Relationship Id="rId24" Type="http://schemas.openxmlformats.org/officeDocument/2006/relationships/hyperlink" Target="http://www.intosai.org/Level3/Guidelines/3_InternalContrStand/3_GuICS_PubSec_e.pdf" TargetMode="External"/><Relationship Id="rId40" Type="http://schemas.openxmlformats.org/officeDocument/2006/relationships/hyperlink" Target="http://www.tojet.net/special/2016_11_1.pdf" TargetMode="External"/><Relationship Id="rId45" Type="http://schemas.openxmlformats.org/officeDocument/2006/relationships/hyperlink" Target="https://doi.org/10.15240/tul/001/2017-2-007" TargetMode="External"/><Relationship Id="rId66" Type="http://schemas.openxmlformats.org/officeDocument/2006/relationships/hyperlink" Target="https://www.utb.cz/?mdocs-file=6474" TargetMode="External"/><Relationship Id="rId87" Type="http://schemas.openxmlformats.org/officeDocument/2006/relationships/hyperlink" Target="http://portal.k.utb.cz/databases/alphabetical" TargetMode="External"/><Relationship Id="rId110" Type="http://schemas.openxmlformats.org/officeDocument/2006/relationships/hyperlink" Target="https://www.utb.cz/univerzita/uredni-deska/vnitrni-normy-a-predpisy/vnitrni-predpisy/" TargetMode="External"/><Relationship Id="rId115" Type="http://schemas.openxmlformats.org/officeDocument/2006/relationships/hyperlink" Target="https://fame.utb.cz/?mdocs-file=1673" TargetMode="External"/><Relationship Id="rId61" Type="http://schemas.openxmlformats.org/officeDocument/2006/relationships/hyperlink" Target="http://olympiada.fame.utb.cz" TargetMode="External"/><Relationship Id="rId82" Type="http://schemas.openxmlformats.org/officeDocument/2006/relationships/hyperlink" Target="https://fame.utb.cz/o-fakulte/uredni-deska/vnitrni-normy-a-predpisy/" TargetMode="External"/><Relationship Id="rId19" Type="http://schemas.openxmlformats.org/officeDocument/2006/relationships/hyperlink" Target="https://translate.googleusercontent.com/translate_c?depth=1&amp;hl=cs&amp;prev=search&amp;rurl=translate.google.cz&amp;sl=en&amp;sp=nmt4&amp;u=https://en.wikipedia.org/wiki/Hoboken,_New_Jersey&amp;usg=ALkJrhj5_GL1BfJjP15LLT8NGLN1awHHBA" TargetMode="External"/><Relationship Id="rId14" Type="http://schemas.openxmlformats.org/officeDocument/2006/relationships/hyperlink" Target="https://fame.utb.cz/student/vyuka/odborna-diplomova-praxe/" TargetMode="External"/><Relationship Id="rId30" Type="http://schemas.openxmlformats.org/officeDocument/2006/relationships/hyperlink" Target="https://www.schule.at/portale/deutsch-als-zweitsprache-und-ikl/sachthemen/oeffentlichkeit/arzt-krankenhaus.html" TargetMode="External"/><Relationship Id="rId35" Type="http://schemas.openxmlformats.org/officeDocument/2006/relationships/hyperlink" Target="http://www.deutschunddeutlich.de/" TargetMode="External"/><Relationship Id="rId56" Type="http://schemas.openxmlformats.org/officeDocument/2006/relationships/hyperlink" Target="https://www.scopus.com/sourceid/15424?origin=recordpage" TargetMode="External"/><Relationship Id="rId77" Type="http://schemas.openxmlformats.org/officeDocument/2006/relationships/hyperlink" Target="https://www.utb.cz/univerzita/uredni-deska/ruzne/zprava-o-vnitrnim-hodnoceni-kvality-utb-ve-zline/" TargetMode="External"/><Relationship Id="rId100" Type="http://schemas.openxmlformats.org/officeDocument/2006/relationships/hyperlink" Target="https://fame.utb.cz/?mdocs-file=1673" TargetMode="External"/><Relationship Id="rId105" Type="http://schemas.openxmlformats.org/officeDocument/2006/relationships/hyperlink" Target="https://fame.utb.cz/?mdocs-file=1673" TargetMode="External"/><Relationship Id="rId8" Type="http://schemas.openxmlformats.org/officeDocument/2006/relationships/hyperlink" Target="https://www.utb.cz/univerzita/uredni-deska/vnitrni-normy-a-predpisy/vnitrni-predpisy/" TargetMode="External"/><Relationship Id="rId51" Type="http://schemas.openxmlformats.org/officeDocument/2006/relationships/hyperlink" Target="http://www.naun.org/main/NAUN/ijmmas/2001-124.pdf" TargetMode="External"/><Relationship Id="rId72" Type="http://schemas.openxmlformats.org/officeDocument/2006/relationships/hyperlink" Target="https://www.utb.cz/?mdocs-file=9139" TargetMode="External"/><Relationship Id="rId93" Type="http://schemas.openxmlformats.org/officeDocument/2006/relationships/hyperlink" Target="https://www.utb.cz/?mdocs-file=7724" TargetMode="External"/><Relationship Id="rId98" Type="http://schemas.openxmlformats.org/officeDocument/2006/relationships/hyperlink" Target="https://fame.utb.cz/mdocs-posts/sd-01-2018/" TargetMode="External"/><Relationship Id="rId121"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hyperlink" Target="http://katalog.k.utb.cz/F/?func=find-b&amp;find_code=SYS&amp;request=35963" TargetMode="External"/><Relationship Id="rId46" Type="http://schemas.openxmlformats.org/officeDocument/2006/relationships/hyperlink" Target="http://web.a.ebscohost.com/ehost/pdfviewer/pdfviewer?sid=e1bec196-660d-4cce-8555-fffe2198ddfd%40sessionmgr4005&amp;vid=0&amp;hid=4106" TargetMode="External"/><Relationship Id="rId67" Type="http://schemas.openxmlformats.org/officeDocument/2006/relationships/hyperlink" Target="https://www.utb.cz/?mdocs-file=6498" TargetMode="External"/><Relationship Id="rId116" Type="http://schemas.openxmlformats.org/officeDocument/2006/relationships/header" Target="header1.xml"/><Relationship Id="rId20" Type="http://schemas.openxmlformats.org/officeDocument/2006/relationships/hyperlink" Target="https://translate.googleusercontent.com/translate_c?depth=1&amp;hl=cs&amp;prev=search&amp;rurl=translate.google.cz&amp;sl=en&amp;sp=nmt4&amp;u=http://eu.wiley.com/WileyCDA/Section/id-302479.html%3Fquery%3DGosia%2BM.%2BBrykczynska&amp;usg=ALkJrhg_nLMiGglzm05TOTxQ4YcjcDbUCQ" TargetMode="External"/><Relationship Id="rId41" Type="http://schemas.openxmlformats.org/officeDocument/2006/relationships/hyperlink" Target="https://doi.org/10.1016/j.sbspro.2014.07.553" TargetMode="External"/><Relationship Id="rId62" Type="http://schemas.openxmlformats.org/officeDocument/2006/relationships/hyperlink" Target="https://fame.utb.cz/veda-a-vyzkum/vedecko-vyzkumna-cinnost/svoc/" TargetMode="External"/><Relationship Id="rId83" Type="http://schemas.openxmlformats.org/officeDocument/2006/relationships/hyperlink" Target="https://jobcentrum.utb.cz/index.php?lang=cz" TargetMode="External"/><Relationship Id="rId88" Type="http://schemas.openxmlformats.org/officeDocument/2006/relationships/hyperlink" Target="https://jobcentrum.utb.cz/index.php?option=com_content&amp;view=article&amp;id=21&amp;Itemid=156&amp;lang=cz" TargetMode="External"/><Relationship Id="rId111" Type="http://schemas.openxmlformats.org/officeDocument/2006/relationships/chart" Target="charts/chart1.xml"/><Relationship Id="rId15" Type="http://schemas.openxmlformats.org/officeDocument/2006/relationships/hyperlink" Target="https://stag.utb.cz/portal/studium/prohlizeni.html" TargetMode="External"/><Relationship Id="rId36" Type="http://schemas.openxmlformats.org/officeDocument/2006/relationships/hyperlink" Target="https://www.hueber.de/seite/pg_lehren_unterrichtsplan_mot" TargetMode="External"/><Relationship Id="rId57" Type="http://schemas.openxmlformats.org/officeDocument/2006/relationships/hyperlink" Target="https://search.proquest.com/docview/1912121079?pq-origsite=gscholar" TargetMode="External"/><Relationship Id="rId106" Type="http://schemas.openxmlformats.org/officeDocument/2006/relationships/hyperlink" Target="http://www.fame.utb.cz/zdr/" TargetMode="External"/><Relationship Id="rId10" Type="http://schemas.openxmlformats.org/officeDocument/2006/relationships/hyperlink" Target="https://www.utb.cz/wp-login.php" TargetMode="External"/><Relationship Id="rId31" Type="http://schemas.openxmlformats.org/officeDocument/2006/relationships/hyperlink" Target="https://www.ordensklinikum.at/fileadmin/old/bhslinz/media/pdf_bhslinz/Kapitel_3_Arbeitsbltter_fr_den_Unterricht.pdf" TargetMode="External"/><Relationship Id="rId52" Type="http://schemas.openxmlformats.org/officeDocument/2006/relationships/hyperlink" Target="http://acta.mendelu.cz/media/pdf/actaun_2013061072593.pdf" TargetMode="External"/><Relationship Id="rId73" Type="http://schemas.openxmlformats.org/officeDocument/2006/relationships/hyperlink" Target="https://fame.utb.cz/?mdocs-file=1212" TargetMode="External"/><Relationship Id="rId78" Type="http://schemas.openxmlformats.org/officeDocument/2006/relationships/hyperlink" Target="https://www.utb.cz/univerzita/uredni-deska/ruzne/zprava-o-vnitrnim-hodnoceni-kvality-utb-ve-zline/" TargetMode="External"/><Relationship Id="rId94" Type="http://schemas.openxmlformats.org/officeDocument/2006/relationships/hyperlink" Target="https://fame.utb.cz/?mdocs-file=6005" TargetMode="External"/><Relationship Id="rId99" Type="http://schemas.openxmlformats.org/officeDocument/2006/relationships/hyperlink" Target="https://www.utb.cz/?mdocs-file=6492" TargetMode="External"/><Relationship Id="rId101" Type="http://schemas.openxmlformats.org/officeDocument/2006/relationships/hyperlink" Target="https://fame.utb.cz/mdocs-posts/sd-01-2018/" TargetMode="External"/><Relationship Id="rId122" Type="http://schemas.microsoft.com/office/2011/relationships/people" Target="peop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_2017\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_2017\Seznam_AP.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FaME_MSP_MZD!$H$4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DFF5-43C3-8A0A-4B85288AA3B3}"/>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DFF5-43C3-8A0A-4B85288AA3B3}"/>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DFF5-43C3-8A0A-4B85288AA3B3}"/>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DFF5-43C3-8A0A-4B85288AA3B3}"/>
              </c:ext>
            </c:extLst>
          </c:dPt>
          <c:dLbls>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FaME_MSP_MZD!$G$5:$G$8</c:f>
              <c:strCache>
                <c:ptCount val="4"/>
                <c:pt idx="0">
                  <c:v>profesoři</c:v>
                </c:pt>
                <c:pt idx="1">
                  <c:v>docenti</c:v>
                </c:pt>
                <c:pt idx="2">
                  <c:v>Ph.D.</c:v>
                </c:pt>
                <c:pt idx="3">
                  <c:v>lektoři</c:v>
                </c:pt>
              </c:strCache>
            </c:strRef>
          </c:cat>
          <c:val>
            <c:numRef>
              <c:f>FaME_MSP_MZD!$H$5:$H$8</c:f>
              <c:numCache>
                <c:formatCode>General</c:formatCode>
                <c:ptCount val="4"/>
                <c:pt idx="0">
                  <c:v>2</c:v>
                </c:pt>
                <c:pt idx="1">
                  <c:v>8</c:v>
                </c:pt>
                <c:pt idx="2">
                  <c:v>17</c:v>
                </c:pt>
                <c:pt idx="3">
                  <c:v>3</c:v>
                </c:pt>
              </c:numCache>
            </c:numRef>
          </c:val>
          <c:extLst>
            <c:ext xmlns:c16="http://schemas.microsoft.com/office/drawing/2014/chart" uri="{C3380CC4-5D6E-409C-BE32-E72D297353CC}">
              <c16:uniqueId val="{00000008-DFF5-43C3-8A0A-4B85288AA3B3}"/>
            </c:ext>
          </c:extLst>
        </c:ser>
        <c:dLbls>
          <c:showLegendKey val="0"/>
          <c:showVal val="0"/>
          <c:showCatName val="0"/>
          <c:showSerName val="0"/>
          <c:showPercent val="1"/>
          <c:showBubbleSize val="0"/>
          <c:showLeaderLines val="1"/>
        </c:dLbls>
        <c:firstSliceAng val="0"/>
        <c:holeSize val="50"/>
      </c:doughnutChart>
      <c:spPr>
        <a:solidFill>
          <a:schemeClr val="bg1"/>
        </a:solid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FaME_MSP_MZD!$Q$23</c:f>
              <c:strCache>
                <c:ptCount val="1"/>
                <c:pt idx="0">
                  <c:v>prof.</c:v>
                </c:pt>
              </c:strCache>
            </c:strRef>
          </c:tx>
          <c:spPr>
            <a:solidFill>
              <a:schemeClr val="accent1"/>
            </a:solidFill>
            <a:ln>
              <a:noFill/>
            </a:ln>
            <a:effectLst/>
          </c:spPr>
          <c:invertIfNegative val="0"/>
          <c:cat>
            <c:strRef>
              <c:f>FaME_MSP_MZD!$P$24:$P$27</c:f>
              <c:strCache>
                <c:ptCount val="4"/>
                <c:pt idx="0">
                  <c:v>30-40</c:v>
                </c:pt>
                <c:pt idx="1">
                  <c:v>41-50</c:v>
                </c:pt>
                <c:pt idx="2">
                  <c:v>51-60</c:v>
                </c:pt>
                <c:pt idx="3">
                  <c:v>61+</c:v>
                </c:pt>
              </c:strCache>
            </c:strRef>
          </c:cat>
          <c:val>
            <c:numRef>
              <c:f>FaME_MSP_MZD!$Q$24:$Q$27</c:f>
              <c:numCache>
                <c:formatCode>General</c:formatCode>
                <c:ptCount val="4"/>
                <c:pt idx="3">
                  <c:v>2</c:v>
                </c:pt>
              </c:numCache>
            </c:numRef>
          </c:val>
          <c:extLst>
            <c:ext xmlns:c16="http://schemas.microsoft.com/office/drawing/2014/chart" uri="{C3380CC4-5D6E-409C-BE32-E72D297353CC}">
              <c16:uniqueId val="{00000000-C8F2-42E8-A47D-8CDDC7F5A5F6}"/>
            </c:ext>
          </c:extLst>
        </c:ser>
        <c:ser>
          <c:idx val="1"/>
          <c:order val="1"/>
          <c:tx>
            <c:strRef>
              <c:f>FaME_MSP_MZD!$R$23</c:f>
              <c:strCache>
                <c:ptCount val="1"/>
                <c:pt idx="0">
                  <c:v>doc.</c:v>
                </c:pt>
              </c:strCache>
            </c:strRef>
          </c:tx>
          <c:spPr>
            <a:solidFill>
              <a:schemeClr val="accent2"/>
            </a:solidFill>
            <a:ln>
              <a:noFill/>
            </a:ln>
            <a:effectLst/>
          </c:spPr>
          <c:invertIfNegative val="0"/>
          <c:cat>
            <c:strRef>
              <c:f>FaME_MSP_MZD!$P$24:$P$27</c:f>
              <c:strCache>
                <c:ptCount val="4"/>
                <c:pt idx="0">
                  <c:v>30-40</c:v>
                </c:pt>
                <c:pt idx="1">
                  <c:v>41-50</c:v>
                </c:pt>
                <c:pt idx="2">
                  <c:v>51-60</c:v>
                </c:pt>
                <c:pt idx="3">
                  <c:v>61+</c:v>
                </c:pt>
              </c:strCache>
            </c:strRef>
          </c:cat>
          <c:val>
            <c:numRef>
              <c:f>FaME_MSP_MZD!$R$24:$R$27</c:f>
              <c:numCache>
                <c:formatCode>General</c:formatCode>
                <c:ptCount val="4"/>
                <c:pt idx="0">
                  <c:v>1</c:v>
                </c:pt>
                <c:pt idx="1">
                  <c:v>3</c:v>
                </c:pt>
                <c:pt idx="2">
                  <c:v>2</c:v>
                </c:pt>
                <c:pt idx="3">
                  <c:v>2</c:v>
                </c:pt>
              </c:numCache>
            </c:numRef>
          </c:val>
          <c:extLst>
            <c:ext xmlns:c16="http://schemas.microsoft.com/office/drawing/2014/chart" uri="{C3380CC4-5D6E-409C-BE32-E72D297353CC}">
              <c16:uniqueId val="{00000001-C8F2-42E8-A47D-8CDDC7F5A5F6}"/>
            </c:ext>
          </c:extLst>
        </c:ser>
        <c:ser>
          <c:idx val="2"/>
          <c:order val="2"/>
          <c:tx>
            <c:strRef>
              <c:f>FaME_MSP_MZD!$S$23</c:f>
              <c:strCache>
                <c:ptCount val="1"/>
                <c:pt idx="0">
                  <c:v>Ph.D.</c:v>
                </c:pt>
              </c:strCache>
            </c:strRef>
          </c:tx>
          <c:spPr>
            <a:solidFill>
              <a:schemeClr val="accent3"/>
            </a:solidFill>
            <a:ln>
              <a:noFill/>
            </a:ln>
            <a:effectLst/>
          </c:spPr>
          <c:invertIfNegative val="0"/>
          <c:cat>
            <c:strRef>
              <c:f>FaME_MSP_MZD!$P$24:$P$27</c:f>
              <c:strCache>
                <c:ptCount val="4"/>
                <c:pt idx="0">
                  <c:v>30-40</c:v>
                </c:pt>
                <c:pt idx="1">
                  <c:v>41-50</c:v>
                </c:pt>
                <c:pt idx="2">
                  <c:v>51-60</c:v>
                </c:pt>
                <c:pt idx="3">
                  <c:v>61+</c:v>
                </c:pt>
              </c:strCache>
            </c:strRef>
          </c:cat>
          <c:val>
            <c:numRef>
              <c:f>FaME_MSP_MZD!$S$24:$S$27</c:f>
              <c:numCache>
                <c:formatCode>General</c:formatCode>
                <c:ptCount val="4"/>
                <c:pt idx="0">
                  <c:v>9</c:v>
                </c:pt>
                <c:pt idx="1">
                  <c:v>2</c:v>
                </c:pt>
                <c:pt idx="2">
                  <c:v>3</c:v>
                </c:pt>
                <c:pt idx="3">
                  <c:v>3</c:v>
                </c:pt>
              </c:numCache>
            </c:numRef>
          </c:val>
          <c:extLst>
            <c:ext xmlns:c16="http://schemas.microsoft.com/office/drawing/2014/chart" uri="{C3380CC4-5D6E-409C-BE32-E72D297353CC}">
              <c16:uniqueId val="{00000002-C8F2-42E8-A47D-8CDDC7F5A5F6}"/>
            </c:ext>
          </c:extLst>
        </c:ser>
        <c:ser>
          <c:idx val="3"/>
          <c:order val="3"/>
          <c:tx>
            <c:strRef>
              <c:f>FaME_MSP_MZD!$T$23</c:f>
              <c:strCache>
                <c:ptCount val="1"/>
                <c:pt idx="0">
                  <c:v>lektoři</c:v>
                </c:pt>
              </c:strCache>
            </c:strRef>
          </c:tx>
          <c:spPr>
            <a:solidFill>
              <a:schemeClr val="accent4"/>
            </a:solidFill>
            <a:ln>
              <a:noFill/>
            </a:ln>
            <a:effectLst/>
          </c:spPr>
          <c:invertIfNegative val="0"/>
          <c:cat>
            <c:strRef>
              <c:f>FaME_MSP_MZD!$P$24:$P$27</c:f>
              <c:strCache>
                <c:ptCount val="4"/>
                <c:pt idx="0">
                  <c:v>30-40</c:v>
                </c:pt>
                <c:pt idx="1">
                  <c:v>41-50</c:v>
                </c:pt>
                <c:pt idx="2">
                  <c:v>51-60</c:v>
                </c:pt>
                <c:pt idx="3">
                  <c:v>61+</c:v>
                </c:pt>
              </c:strCache>
            </c:strRef>
          </c:cat>
          <c:val>
            <c:numRef>
              <c:f>FaME_MSP_MZD!$T$24:$T$27</c:f>
              <c:numCache>
                <c:formatCode>General</c:formatCode>
                <c:ptCount val="4"/>
                <c:pt idx="0">
                  <c:v>1</c:v>
                </c:pt>
                <c:pt idx="2">
                  <c:v>2</c:v>
                </c:pt>
              </c:numCache>
            </c:numRef>
          </c:val>
          <c:extLst>
            <c:ext xmlns:c16="http://schemas.microsoft.com/office/drawing/2014/chart" uri="{C3380CC4-5D6E-409C-BE32-E72D297353CC}">
              <c16:uniqueId val="{00000003-C8F2-42E8-A47D-8CDDC7F5A5F6}"/>
            </c:ext>
          </c:extLst>
        </c:ser>
        <c:dLbls>
          <c:showLegendKey val="0"/>
          <c:showVal val="0"/>
          <c:showCatName val="0"/>
          <c:showSerName val="0"/>
          <c:showPercent val="0"/>
          <c:showBubbleSize val="0"/>
        </c:dLbls>
        <c:gapWidth val="219"/>
        <c:overlap val="-27"/>
        <c:axId val="-71977968"/>
        <c:axId val="-71967632"/>
      </c:barChart>
      <c:catAx>
        <c:axId val="-719779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71967632"/>
        <c:crosses val="autoZero"/>
        <c:auto val="1"/>
        <c:lblAlgn val="ctr"/>
        <c:lblOffset val="100"/>
        <c:noMultiLvlLbl val="0"/>
      </c:catAx>
      <c:valAx>
        <c:axId val="-719676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7197796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38863-D3FA-4B9B-BF07-3C1B02208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164</Pages>
  <Words>64409</Words>
  <Characters>380016</Characters>
  <Application>Microsoft Office Word</Application>
  <DocSecurity>0</DocSecurity>
  <Lines>3166</Lines>
  <Paragraphs>887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Trefilová Pavla</dc:creator>
  <cp:keywords/>
  <dc:description/>
  <cp:lastModifiedBy>Michal Pilík</cp:lastModifiedBy>
  <cp:revision>17</cp:revision>
  <cp:lastPrinted>2018-04-05T07:10:00Z</cp:lastPrinted>
  <dcterms:created xsi:type="dcterms:W3CDTF">2018-09-15T09:08:00Z</dcterms:created>
  <dcterms:modified xsi:type="dcterms:W3CDTF">2018-09-20T12:29:00Z</dcterms:modified>
</cp:coreProperties>
</file>